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D7E1E" w14:textId="77777777" w:rsidR="00617EE4" w:rsidRPr="007001F1" w:rsidRDefault="00617EE4" w:rsidP="00617EE4">
      <w:pPr>
        <w:jc w:val="center"/>
        <w:rPr>
          <w:b/>
          <w:sz w:val="28"/>
        </w:rPr>
      </w:pPr>
      <w:r w:rsidRPr="007001F1">
        <w:rPr>
          <w:b/>
          <w:sz w:val="28"/>
        </w:rPr>
        <w:t>Pokyny k vypĺňaniu kontrolných zoznamov k verejnému obstarávaniu a obstarávaniu</w:t>
      </w:r>
    </w:p>
    <w:p w14:paraId="73FC2554" w14:textId="77777777" w:rsidR="00617EE4" w:rsidRPr="007001F1" w:rsidRDefault="00617EE4" w:rsidP="00617EE4"/>
    <w:p w14:paraId="2B30FEF4"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14:paraId="11B19ECD" w14:textId="28134C56" w:rsidR="00282E0B" w:rsidRDefault="00617EE4" w:rsidP="00282E0B">
      <w:pPr>
        <w:pStyle w:val="Odsekzoznamu"/>
        <w:numPr>
          <w:ilvl w:val="0"/>
          <w:numId w:val="1"/>
        </w:numPr>
        <w:spacing w:after="120"/>
        <w:ind w:left="425" w:hanging="425"/>
        <w:contextualSpacing w:val="0"/>
        <w:jc w:val="both"/>
      </w:pPr>
      <w:r w:rsidRPr="007001F1">
        <w:t xml:space="preserve">Pokiaľ RO vykonal </w:t>
      </w:r>
      <w:r w:rsidR="00356D77">
        <w:t xml:space="preserve">dobrovoľnú prvú ex ante kontrolu, a prijímateľ nepožiadal o výkon druhej ex ante kontroly, </w:t>
      </w:r>
      <w:r w:rsidR="006B421E" w:rsidRPr="007001F1">
        <w:t>pri doručení dokumentácie k VO</w:t>
      </w:r>
      <w:r w:rsidR="006B421E">
        <w:t xml:space="preserve"> </w:t>
      </w:r>
      <w:ins w:id="0" w:author="Autor">
        <w:r w:rsidR="005C644B">
          <w:t xml:space="preserve">vo fáze po podpise zmluvy s úspešným uchádzačom </w:t>
        </w:r>
      </w:ins>
      <w:r w:rsidR="00356D77">
        <w:t xml:space="preserve">RO vykoná štandardnú ex post kontrolu. V prípade,  ak prijímateľ požiada RO o výkon </w:t>
      </w:r>
      <w:r w:rsidR="006B421E">
        <w:t>druhej ex ante kontroly,</w:t>
      </w:r>
      <w:r w:rsidR="00356D77">
        <w:t xml:space="preserve"> RO</w:t>
      </w:r>
      <w:r w:rsidR="006B421E">
        <w:t xml:space="preserve"> </w:t>
      </w:r>
      <w:r w:rsidR="006B421E" w:rsidRPr="007001F1">
        <w:t>pri doručení dokumentácie k VO</w:t>
      </w:r>
      <w:r w:rsidR="00356D77">
        <w:t xml:space="preserve"> </w:t>
      </w:r>
      <w:ins w:id="1" w:author="Autor">
        <w:r w:rsidR="000560A7">
          <w:t xml:space="preserve">vo fáze po podpise zmluvy s úspešným uchádzačom </w:t>
        </w:r>
      </w:ins>
      <w:r w:rsidR="00356D77">
        <w:t xml:space="preserve">vykoná následnú ex post kontrolu.  </w:t>
      </w:r>
      <w:r w:rsidRPr="007001F1">
        <w:t>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14:paraId="6625CEE0" w14:textId="1273F7ED" w:rsidR="00634A35" w:rsidRPr="00DB6ED7" w:rsidRDefault="00634A35" w:rsidP="00282E0B">
      <w:pPr>
        <w:pStyle w:val="Odsekzoznamu"/>
        <w:numPr>
          <w:ilvl w:val="0"/>
          <w:numId w:val="1"/>
        </w:numPr>
        <w:spacing w:after="120"/>
        <w:ind w:left="425" w:hanging="425"/>
        <w:contextualSpacing w:val="0"/>
        <w:jc w:val="both"/>
        <w:rPr>
          <w:ins w:id="2" w:author="Autor"/>
          <w:b/>
          <w:i/>
          <w:rPrChange w:id="3" w:author="Autor">
            <w:rPr>
              <w:ins w:id="4" w:author="Autor"/>
            </w:rPr>
          </w:rPrChange>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14:paraId="05FAEA09" w14:textId="6BAD2BCB" w:rsidR="0052560C" w:rsidRPr="00634A35" w:rsidRDefault="0052560C" w:rsidP="00282E0B">
      <w:pPr>
        <w:pStyle w:val="Odsekzoznamu"/>
        <w:numPr>
          <w:ilvl w:val="0"/>
          <w:numId w:val="1"/>
        </w:numPr>
        <w:spacing w:after="120"/>
        <w:ind w:left="425" w:hanging="425"/>
        <w:contextualSpacing w:val="0"/>
        <w:jc w:val="both"/>
        <w:rPr>
          <w:b/>
          <w:i/>
        </w:rPr>
      </w:pPr>
      <w:ins w:id="5" w:author="Autor">
        <w:r>
          <w:t xml:space="preserve">V prípade výkonu prvej ex ante kontroly vo fáze po podpise zmluvy o poskytnutí nenávratného finančného príspevku, </w:t>
        </w:r>
        <w:r w:rsidR="00E97137">
          <w:t xml:space="preserve">je </w:t>
        </w:r>
        <w:r>
          <w:t>RO povinný použiť kontrolné zoznamy</w:t>
        </w:r>
        <w:r w:rsidR="00C802DC">
          <w:t xml:space="preserve"> podľa tohto vzoru CKO č. 14, aj keď sa v tomto prípade nejedná o finančnú kontrolu v zmysle zákona č. 357/2015 o</w:t>
        </w:r>
        <w:r w:rsidR="00C802DC" w:rsidRPr="008C2E1E">
          <w:t xml:space="preserve"> finančnej kontrole a audite a o zmene a doplnení niektorých zákonov</w:t>
        </w:r>
        <w:r w:rsidR="00E97137">
          <w:t xml:space="preserve"> a kontrolné zoznamy vyhotovené pre tento účel nebudú odkazovať na tento zákon</w:t>
        </w:r>
        <w:r w:rsidR="00C802DC">
          <w:t>.</w:t>
        </w:r>
      </w:ins>
    </w:p>
    <w:p w14:paraId="537E4E40" w14:textId="77777777"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F8CD627" w14:textId="540849BB" w:rsidR="00617EE4" w:rsidRDefault="00617EE4" w:rsidP="00617EE4">
      <w:pPr>
        <w:pStyle w:val="Odsekzoznamu"/>
        <w:numPr>
          <w:ilvl w:val="0"/>
          <w:numId w:val="1"/>
        </w:numPr>
        <w:spacing w:after="120"/>
        <w:ind w:left="425" w:hanging="425"/>
        <w:contextualSpacing w:val="0"/>
        <w:jc w:val="both"/>
        <w:rPr>
          <w:ins w:id="6" w:author="Autor"/>
        </w:rPr>
      </w:pPr>
      <w:r w:rsidRPr="007001F1">
        <w:t xml:space="preserve">Otázky, ktoré sú rozdelené na viaceré podotázky (a, b, c...) vypĺňa RO samostatne, pričom každá z podotázok bude mať vlastné zaznačenie odpovede.  </w:t>
      </w:r>
    </w:p>
    <w:p w14:paraId="5D0170AF" w14:textId="77777777" w:rsidR="00B64475" w:rsidDel="00B64475" w:rsidRDefault="00B64475" w:rsidP="00446E48">
      <w:pPr>
        <w:pStyle w:val="Odsekzoznamu"/>
        <w:numPr>
          <w:ilvl w:val="0"/>
          <w:numId w:val="1"/>
        </w:numPr>
        <w:spacing w:after="120"/>
        <w:ind w:left="425" w:hanging="425"/>
        <w:contextualSpacing w:val="0"/>
        <w:jc w:val="both"/>
        <w:rPr>
          <w:del w:id="7" w:author="Autor"/>
        </w:rPr>
      </w:pPr>
    </w:p>
    <w:p w14:paraId="5B7F00BB" w14:textId="09E07B2B" w:rsidR="00B64475" w:rsidRDefault="00C16B4B">
      <w:pPr>
        <w:pStyle w:val="Odsekzoznamu"/>
        <w:numPr>
          <w:ilvl w:val="0"/>
          <w:numId w:val="1"/>
        </w:numPr>
        <w:spacing w:after="120"/>
        <w:ind w:left="425" w:hanging="425"/>
        <w:contextualSpacing w:val="0"/>
        <w:jc w:val="both"/>
        <w:rPr>
          <w:ins w:id="8" w:author="Autor"/>
        </w:rPr>
        <w:pPrChange w:id="9" w:author="Autor">
          <w:pPr>
            <w:pStyle w:val="Odsekzoznamu"/>
            <w:numPr>
              <w:numId w:val="1"/>
            </w:numPr>
            <w:spacing w:after="120"/>
            <w:ind w:hanging="360"/>
            <w:contextualSpacing w:val="0"/>
            <w:jc w:val="both"/>
          </w:pPr>
        </w:pPrChange>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w:t>
      </w:r>
      <w:ins w:id="10" w:author="Autor">
        <w:r w:rsidR="00DA56FB">
          <w:t xml:space="preserve">je považovaný </w:t>
        </w:r>
      </w:ins>
      <w:del w:id="11" w:author="Autor">
        <w:r w:rsidRPr="00C16B4B" w:rsidDel="00DA56FB">
          <w:delText xml:space="preserve">možno považovať </w:delText>
        </w:r>
      </w:del>
      <w:r w:rsidRPr="00C16B4B">
        <w:t xml:space="preserve">za dokument zachytávajúci spôsob overenia (audit trail) </w:t>
      </w:r>
      <w:del w:id="12" w:author="Autor">
        <w:r w:rsidRPr="00C16B4B" w:rsidDel="00446E48">
          <w:delText xml:space="preserve">napr. </w:delText>
        </w:r>
      </w:del>
      <w:r>
        <w:t>VO</w:t>
      </w:r>
      <w:r w:rsidRPr="00C16B4B">
        <w:t>. Kontrolný zoznam sa vypĺňa zaškrtávaním odpovede áno/nie/netýka sa</w:t>
      </w:r>
      <w:ins w:id="13" w:author="Autor">
        <w:r w:rsidR="00B64475">
          <w:t>.</w:t>
        </w:r>
      </w:ins>
      <w:r w:rsidRPr="00C16B4B">
        <w:t xml:space="preserve"> </w:t>
      </w:r>
      <w:ins w:id="14" w:author="Autor">
        <w:r w:rsidR="00B64475" w:rsidRPr="0057615D">
          <w:t xml:space="preserve">RO je povinný v záujme zachovania auditnej stopy </w:t>
        </w:r>
        <w:r w:rsidR="00B64475">
          <w:t xml:space="preserve">(audit trail) </w:t>
        </w:r>
        <w:r w:rsidR="00B64475" w:rsidRPr="0057615D">
          <w:t>v poznámke bližšie konkretizovať rozhodujúce skutočnosti smerujúce k posúdeniu určitej kontrolnej otázky v KZ ku kontrole VO/obstarávania, pričom RO je tak povinný robiť iba v prípade tých relevantných kontrolných otázok, kde takéto doplnenie je žiaduce</w:t>
        </w:r>
        <w:r w:rsidR="00B64475">
          <w:t>, nakoľko</w:t>
        </w:r>
        <w:r w:rsidR="00B64475" w:rsidRPr="0057615D">
          <w:t xml:space="preserve"> daná skutočnosť explicitne nevyplýva už zo samotnej dokumentáci</w:t>
        </w:r>
        <w:r w:rsidR="00B64475">
          <w:t>e</w:t>
        </w:r>
        <w:r w:rsidR="00B64475" w:rsidRPr="0057615D">
          <w:t xml:space="preserve"> k zadávaniu zákazky.</w:t>
        </w:r>
      </w:ins>
    </w:p>
    <w:p w14:paraId="49005508" w14:textId="5CE3F9FE" w:rsidR="00C16B4B" w:rsidRPr="007001F1" w:rsidRDefault="00C16B4B" w:rsidP="00C16B4B">
      <w:pPr>
        <w:pStyle w:val="Odsekzoznamu"/>
        <w:numPr>
          <w:ilvl w:val="0"/>
          <w:numId w:val="1"/>
        </w:numPr>
        <w:spacing w:after="120"/>
        <w:ind w:left="426" w:hanging="426"/>
        <w:contextualSpacing w:val="0"/>
        <w:jc w:val="both"/>
      </w:pPr>
      <w:del w:id="15" w:author="Autor">
        <w:r w:rsidRPr="00C16B4B" w:rsidDel="00B64475">
          <w:lastRenderedPageBreak/>
          <w:delText xml:space="preserve">a v </w:delText>
        </w:r>
        <w:r w:rsidRPr="00C16B4B" w:rsidDel="00DA56FB">
          <w:delText xml:space="preserve">prípade potreby sa v </w:delText>
        </w:r>
        <w:r w:rsidRPr="00C16B4B" w:rsidDel="00B64475">
          <w:delText xml:space="preserve">poznámke uvádzajú bližšie informácie, ktoré zamestnanci vykonávajúci kontrolu považujú za dôležité uviesť pri overení konkrétnej skutočnosti a to len v prípade, ak odpoveď na kontrolnú otázku vo forme áno/nie/netýka sa nie je jednoznačná. </w:delText>
        </w:r>
      </w:del>
      <w:r w:rsidRPr="00C16B4B">
        <w:t xml:space="preserve">Podrobný popis zistených nedostatkov ako aj spôsoby ich zistenia alebo ďalšie skutočnosti, ktoré sa pri kontrole vyskytli, alebo boli pri kontrole zohľadnené sa podrobne uvádzajú v návrhu (čiastkovej) správy z kontroly, </w:t>
      </w:r>
      <w:del w:id="16" w:author="Autor">
        <w:r w:rsidRPr="00C16B4B" w:rsidDel="00DA56FB">
          <w:delText xml:space="preserve">resp. </w:delText>
        </w:r>
      </w:del>
      <w:r w:rsidRPr="00C16B4B">
        <w:t xml:space="preserve">v (čiastkovej) správe z kontroly. </w:t>
      </w:r>
      <w:del w:id="17" w:author="Autor">
        <w:r w:rsidRPr="00C16B4B" w:rsidDel="00446E48">
          <w:delText>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delText>
        </w:r>
      </w:del>
    </w:p>
    <w:p w14:paraId="2CCAFCF5" w14:textId="77777777"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14:paraId="02570FCF" w14:textId="77777777" w:rsidR="00617EE4" w:rsidRDefault="00617EE4" w:rsidP="00617EE4">
      <w:pPr>
        <w:pStyle w:val="Odsekzoznamu"/>
        <w:numPr>
          <w:ilvl w:val="0"/>
          <w:numId w:val="1"/>
        </w:numPr>
        <w:spacing w:after="120"/>
        <w:ind w:left="425" w:hanging="425"/>
        <w:contextualSpacing w:val="0"/>
        <w:jc w:val="both"/>
        <w:rPr>
          <w:ins w:id="18" w:author="Autor"/>
        </w:rPr>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610632A4" w14:textId="243AC687" w:rsidR="0057615D" w:rsidDel="00B64475" w:rsidRDefault="0057615D" w:rsidP="0057615D">
      <w:pPr>
        <w:pStyle w:val="Odsekzoznamu"/>
        <w:numPr>
          <w:ilvl w:val="0"/>
          <w:numId w:val="1"/>
        </w:numPr>
        <w:spacing w:after="120"/>
        <w:ind w:left="425" w:hanging="425"/>
        <w:contextualSpacing w:val="0"/>
        <w:jc w:val="both"/>
        <w:rPr>
          <w:ins w:id="19" w:author="Autor"/>
          <w:del w:id="20" w:author="Autor"/>
        </w:rPr>
      </w:pPr>
      <w:ins w:id="21" w:author="Autor">
        <w:del w:id="22" w:author="Autor">
          <w:r w:rsidRPr="0057615D" w:rsidDel="00B64475">
            <w:delText>RO je povinný v záujme zachovania auditnej stopy v poznámke bližšie konkretizovať rozhodujúce skutočnosti smerujúce k posúdeniu určitej kontrolnej otázky v KZ ku kontrole VO/obstarávania, pričom RO je tak povinný robiť iba v prípade tých relevantných kontrolných otázok, kde takéto doplnenie je žiaduce</w:delText>
          </w:r>
          <w:r w:rsidRPr="0057615D" w:rsidDel="00DA56FB">
            <w:delText xml:space="preserve"> a</w:delText>
          </w:r>
          <w:r w:rsidRPr="0057615D" w:rsidDel="00B64475">
            <w:delText xml:space="preserve"> daná skutočnosť explicitne nevyplýva už zo samotnej dokumentáci</w:delText>
          </w:r>
          <w:r w:rsidRPr="0057615D" w:rsidDel="00DA56FB">
            <w:delText>i</w:delText>
          </w:r>
          <w:r w:rsidRPr="0057615D" w:rsidDel="00B64475">
            <w:delText xml:space="preserve"> k zadávaniu zákazky.</w:delText>
          </w:r>
        </w:del>
      </w:ins>
    </w:p>
    <w:p w14:paraId="65AA8A55" w14:textId="43A1C7B8" w:rsidR="00C91A5B" w:rsidRPr="007001F1" w:rsidRDefault="00C91A5B" w:rsidP="0057615D">
      <w:pPr>
        <w:pStyle w:val="Odsekzoznamu"/>
        <w:numPr>
          <w:ilvl w:val="0"/>
          <w:numId w:val="1"/>
        </w:numPr>
        <w:spacing w:after="120"/>
        <w:ind w:left="425" w:hanging="425"/>
        <w:contextualSpacing w:val="0"/>
        <w:jc w:val="both"/>
      </w:pPr>
      <w:ins w:id="23" w:author="Autor">
        <w:r>
          <w:t>Ak kontrolné zoznamy odkazujú na súlad s ustanoveniami Systému riadenia EŠIF, uvedené sa zároveň interpretuje aj ako požiadavka na súlad s ustanoveniami Jednotnej príručky</w:t>
        </w:r>
        <w:r w:rsidRPr="00C91A5B">
          <w:t xml:space="preserve"> pre žiadateľov/prijímateľov k procesu verejného obstarávania/obstarávania</w:t>
        </w:r>
        <w:r>
          <w:t>.</w:t>
        </w:r>
      </w:ins>
    </w:p>
    <w:p w14:paraId="45D1B17F" w14:textId="77777777"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14:paraId="18931F8B" w14:textId="77777777"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14:paraId="5F2DD922" w14:textId="77777777"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14:paraId="7CEFCBAF" w14:textId="77777777"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14:paraId="1665ECB7" w14:textId="77777777" w:rsidR="009973BA" w:rsidRPr="007001F1" w:rsidRDefault="009973BA" w:rsidP="009973BA">
      <w:pPr>
        <w:pStyle w:val="Odsekzoznamu"/>
        <w:spacing w:after="120"/>
        <w:ind w:left="425"/>
        <w:contextualSpacing w:val="0"/>
        <w:jc w:val="both"/>
      </w:pPr>
    </w:p>
    <w:p w14:paraId="5F36F0EF" w14:textId="77777777"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59C5F377" w14:textId="65DC81D5" w:rsidR="00B60C27" w:rsidRPr="005D5A14" w:rsidRDefault="005D5A14">
      <w:pPr>
        <w:pStyle w:val="Odsekzoznamu"/>
        <w:numPr>
          <w:ilvl w:val="0"/>
          <w:numId w:val="24"/>
        </w:numPr>
        <w:spacing w:before="120" w:after="120"/>
        <w:ind w:left="425" w:hanging="425"/>
        <w:contextualSpacing w:val="0"/>
        <w:jc w:val="both"/>
        <w:rPr>
          <w:ins w:id="24" w:author="Autor"/>
          <w:rStyle w:val="Hypertextovprepojenie"/>
          <w:rPrChange w:id="25" w:author="Autor">
            <w:rPr>
              <w:ins w:id="26" w:author="Autor"/>
            </w:rPr>
          </w:rPrChange>
        </w:rPr>
        <w:pPrChange w:id="27" w:author="Autor">
          <w:pPr>
            <w:pStyle w:val="Odsekzoznamu"/>
            <w:numPr>
              <w:numId w:val="24"/>
            </w:numPr>
            <w:spacing w:before="120" w:after="120"/>
            <w:ind w:left="426" w:hanging="284"/>
            <w:jc w:val="both"/>
          </w:pPr>
        </w:pPrChange>
      </w:pPr>
      <w:ins w:id="28" w:author="Autor">
        <w:r>
          <w:rPr>
            <w:rStyle w:val="Hypertextovprepojenie"/>
          </w:rPr>
          <w:fldChar w:fldCharType="begin"/>
        </w:r>
        <w:r>
          <w:rPr>
            <w:rStyle w:val="Hypertextovprepojenie"/>
          </w:rPr>
          <w:instrText xml:space="preserve"> HYPERLINK  \l "KZ01" </w:instrText>
        </w:r>
        <w:r>
          <w:rPr>
            <w:rStyle w:val="Hypertextovprepojenie"/>
          </w:rPr>
          <w:fldChar w:fldCharType="separate"/>
        </w:r>
        <w:r w:rsidR="00442878" w:rsidRPr="005D5A14">
          <w:rPr>
            <w:rStyle w:val="Hypertextovprepojenie"/>
            <w:rPrChange w:id="29" w:author="Autor">
              <w:rPr/>
            </w:rPrChange>
          </w:rPr>
          <w:t>Podlimitná zákazka podľa § 11</w:t>
        </w:r>
        <w:r w:rsidR="0057615D" w:rsidRPr="005D5A14">
          <w:rPr>
            <w:rStyle w:val="Hypertextovprepojenie"/>
            <w:rPrChange w:id="30" w:author="Autor">
              <w:rPr/>
            </w:rPrChange>
          </w:rPr>
          <w:t>2 a nasl.</w:t>
        </w:r>
        <w:del w:id="31" w:author="Autor">
          <w:r w:rsidR="00442878" w:rsidRPr="005D5A14" w:rsidDel="0057615D">
            <w:rPr>
              <w:rStyle w:val="Hypertextovprepojenie"/>
              <w:rPrChange w:id="32" w:author="Autor">
                <w:rPr/>
              </w:rPrChange>
            </w:rPr>
            <w:delText>3</w:delText>
          </w:r>
        </w:del>
        <w:r w:rsidR="00442878" w:rsidRPr="005D5A14">
          <w:rPr>
            <w:rStyle w:val="Hypertextovprepojenie"/>
            <w:rPrChange w:id="33" w:author="Autor">
              <w:rPr/>
            </w:rPrChange>
          </w:rPr>
          <w:t xml:space="preserve"> ZVO - prvá ex ante kontrola</w:t>
        </w:r>
      </w:ins>
    </w:p>
    <w:p w14:paraId="1A19F2A0" w14:textId="228C4998" w:rsidR="00A50DC9" w:rsidRPr="007001F1" w:rsidRDefault="005D5A14">
      <w:pPr>
        <w:pStyle w:val="Odsekzoznamu"/>
        <w:numPr>
          <w:ilvl w:val="0"/>
          <w:numId w:val="24"/>
        </w:numPr>
        <w:spacing w:before="120" w:after="120"/>
        <w:ind w:left="425" w:hanging="425"/>
        <w:contextualSpacing w:val="0"/>
        <w:jc w:val="both"/>
        <w:rPr>
          <w:rStyle w:val="Hypertextovprepojenie"/>
        </w:rPr>
        <w:pPrChange w:id="34" w:author="Autor">
          <w:pPr>
            <w:pStyle w:val="Odsekzoznamu"/>
            <w:numPr>
              <w:numId w:val="24"/>
            </w:numPr>
            <w:spacing w:before="120" w:after="120"/>
            <w:ind w:left="426" w:hanging="426"/>
            <w:contextualSpacing w:val="0"/>
            <w:jc w:val="both"/>
          </w:pPr>
        </w:pPrChange>
      </w:pPr>
      <w:ins w:id="35" w:author="Autor">
        <w:r>
          <w:rPr>
            <w:rStyle w:val="Hypertextovprepojenie"/>
          </w:rPr>
          <w:fldChar w:fldCharType="end"/>
        </w:r>
      </w:ins>
      <w:r w:rsidR="0057615D">
        <w:rPr>
          <w:rStyle w:val="Hypertextovprepojenie"/>
          <w:rPrChange w:id="36" w:author="Autor">
            <w:rPr/>
          </w:rPrChange>
        </w:rPr>
        <w:fldChar w:fldCharType="begin"/>
      </w:r>
      <w:r w:rsidR="0057615D" w:rsidRPr="003F3ECF">
        <w:rPr>
          <w:rStyle w:val="Hypertextovprepojenie"/>
          <w:rPrChange w:id="37" w:author="Autor">
            <w:rPr/>
          </w:rPrChange>
        </w:rPr>
        <w:instrText xml:space="preserve"> HYPERLINK \l "KZ_1" </w:instrText>
      </w:r>
      <w:r w:rsidR="0057615D">
        <w:rPr>
          <w:rStyle w:val="Hypertextovprepojenie"/>
          <w:rPrChange w:id="38" w:author="Autor">
            <w:rPr>
              <w:rStyle w:val="Hypertextovprepojenie"/>
            </w:rPr>
          </w:rPrChange>
        </w:rPr>
        <w:fldChar w:fldCharType="separate"/>
      </w:r>
      <w:r w:rsidR="00A50DC9" w:rsidRPr="007001F1">
        <w:rPr>
          <w:rStyle w:val="Hypertextovprepojenie"/>
        </w:rPr>
        <w:t xml:space="preserve">Podlimitná zákazka </w:t>
      </w:r>
      <w:r w:rsidR="00663F20" w:rsidRPr="00663F20">
        <w:rPr>
          <w:rStyle w:val="Hypertextovprepojenie"/>
        </w:rPr>
        <w:t>bez využitia elektronického trhoviska</w:t>
      </w:r>
      <w:r w:rsidR="0057615D">
        <w:rPr>
          <w:rStyle w:val="Hypertextovprepojenie"/>
        </w:rPr>
        <w:fldChar w:fldCharType="end"/>
      </w:r>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14:paraId="707DA828" w14:textId="77777777" w:rsidR="0023087C"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hyperlink>
    </w:p>
    <w:p w14:paraId="1FA9040A" w14:textId="77777777" w:rsidR="0023087C"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14:paraId="320CB0B3"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2BE39E4B"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63C5FDD"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14:paraId="65367919"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14:paraId="75D0AFC9" w14:textId="77777777" w:rsidR="00270BA7" w:rsidRPr="007001F1" w:rsidDel="00B60C27" w:rsidRDefault="0057615D" w:rsidP="00942F1E">
      <w:pPr>
        <w:pStyle w:val="Odsekzoznamu"/>
        <w:numPr>
          <w:ilvl w:val="0"/>
          <w:numId w:val="24"/>
        </w:numPr>
        <w:spacing w:before="120" w:after="120"/>
        <w:ind w:left="425" w:hanging="425"/>
        <w:contextualSpacing w:val="0"/>
        <w:jc w:val="both"/>
        <w:rPr>
          <w:del w:id="39" w:author="Autor"/>
          <w:rStyle w:val="Hypertextovprepojenie"/>
        </w:rPr>
      </w:pPr>
      <w:del w:id="40" w:author="Autor">
        <w:r w:rsidDel="00B60C27">
          <w:fldChar w:fldCharType="begin"/>
        </w:r>
        <w:r w:rsidDel="00B60C27">
          <w:delInstrText xml:space="preserve"> HYPERLINK \l "KZ_9" </w:delInstrText>
        </w:r>
        <w:r w:rsidDel="00B60C27">
          <w:fldChar w:fldCharType="separate"/>
        </w:r>
        <w:r w:rsidR="00270BA7" w:rsidRPr="007001F1" w:rsidDel="00B60C27">
          <w:rPr>
            <w:rStyle w:val="Hypertextovprepojenie"/>
          </w:rPr>
          <w:delText xml:space="preserve">Nadlimitná zákazka realizovaná cez elektronické trhovisko - </w:delText>
        </w:r>
        <w:r w:rsidR="00144756" w:rsidRPr="007001F1" w:rsidDel="00B60C27">
          <w:rPr>
            <w:rStyle w:val="Hypertextovprepojenie"/>
          </w:rPr>
          <w:delText>prvá</w:delText>
        </w:r>
        <w:r w:rsidR="00270BA7" w:rsidRPr="007001F1" w:rsidDel="00B60C27">
          <w:rPr>
            <w:rStyle w:val="Hypertextovprepojenie"/>
          </w:rPr>
          <w:delText xml:space="preserve"> ex</w:delText>
        </w:r>
        <w:r w:rsidR="0055280C" w:rsidDel="00B60C27">
          <w:rPr>
            <w:rStyle w:val="Hypertextovprepojenie"/>
          </w:rPr>
          <w:delText xml:space="preserve"> </w:delText>
        </w:r>
        <w:r w:rsidR="00270BA7" w:rsidRPr="007001F1" w:rsidDel="00B60C27">
          <w:rPr>
            <w:rStyle w:val="Hypertextovprepojenie"/>
          </w:rPr>
          <w:delText>ante kontrola</w:delText>
        </w:r>
        <w:r w:rsidDel="00B60C27">
          <w:rPr>
            <w:rStyle w:val="Hypertextovprepojenie"/>
          </w:rPr>
          <w:fldChar w:fldCharType="end"/>
        </w:r>
      </w:del>
    </w:p>
    <w:p w14:paraId="61F4ADF3" w14:textId="77777777" w:rsidR="00270BA7" w:rsidRPr="007001F1" w:rsidDel="00B60C27" w:rsidRDefault="0057615D" w:rsidP="00942F1E">
      <w:pPr>
        <w:pStyle w:val="Odsekzoznamu"/>
        <w:numPr>
          <w:ilvl w:val="0"/>
          <w:numId w:val="24"/>
        </w:numPr>
        <w:spacing w:before="120" w:after="120"/>
        <w:ind w:left="425" w:hanging="425"/>
        <w:contextualSpacing w:val="0"/>
        <w:jc w:val="both"/>
        <w:rPr>
          <w:del w:id="41" w:author="Autor"/>
          <w:rStyle w:val="Hypertextovprepojenie"/>
        </w:rPr>
      </w:pPr>
      <w:del w:id="42" w:author="Autor">
        <w:r w:rsidDel="00B60C27">
          <w:fldChar w:fldCharType="begin"/>
        </w:r>
        <w:r w:rsidDel="00B60C27">
          <w:delInstrText xml:space="preserve"> HYPERLINK \l "KZ_10" </w:delInstrText>
        </w:r>
        <w:r w:rsidDel="00B60C27">
          <w:fldChar w:fldCharType="separate"/>
        </w:r>
        <w:r w:rsidR="00270BA7" w:rsidRPr="007001F1" w:rsidDel="00B60C27">
          <w:rPr>
            <w:rStyle w:val="Hypertextovprepojenie"/>
          </w:rPr>
          <w:delText xml:space="preserve">Nadlimitná zákazka realizovaná cez elektronické trhovisko - </w:delText>
        </w:r>
        <w:r w:rsidR="00144756" w:rsidRPr="007001F1" w:rsidDel="00B60C27">
          <w:rPr>
            <w:rStyle w:val="Hypertextovprepojenie"/>
          </w:rPr>
          <w:delText>druhá</w:delText>
        </w:r>
        <w:r w:rsidR="00270BA7" w:rsidRPr="007001F1" w:rsidDel="00B60C27">
          <w:rPr>
            <w:rStyle w:val="Hypertextovprepojenie"/>
          </w:rPr>
          <w:delText xml:space="preserve"> ex</w:delText>
        </w:r>
        <w:r w:rsidR="0055280C" w:rsidDel="00B60C27">
          <w:rPr>
            <w:rStyle w:val="Hypertextovprepojenie"/>
          </w:rPr>
          <w:delText xml:space="preserve"> </w:delText>
        </w:r>
        <w:r w:rsidR="00270BA7" w:rsidRPr="007001F1" w:rsidDel="00B60C27">
          <w:rPr>
            <w:rStyle w:val="Hypertextovprepojenie"/>
          </w:rPr>
          <w:delText>ante kontrola</w:delText>
        </w:r>
        <w:r w:rsidDel="00B60C27">
          <w:rPr>
            <w:rStyle w:val="Hypertextovprepojenie"/>
          </w:rPr>
          <w:fldChar w:fldCharType="end"/>
        </w:r>
      </w:del>
    </w:p>
    <w:p w14:paraId="02C22DE8" w14:textId="77777777" w:rsidR="00270BA7" w:rsidRPr="007001F1" w:rsidDel="00B60C27" w:rsidRDefault="0057615D" w:rsidP="00942F1E">
      <w:pPr>
        <w:pStyle w:val="Odsekzoznamu"/>
        <w:numPr>
          <w:ilvl w:val="0"/>
          <w:numId w:val="24"/>
        </w:numPr>
        <w:spacing w:before="120" w:after="120"/>
        <w:ind w:left="425" w:hanging="425"/>
        <w:contextualSpacing w:val="0"/>
        <w:jc w:val="both"/>
        <w:rPr>
          <w:del w:id="43" w:author="Autor"/>
          <w:rStyle w:val="Hypertextovprepojenie"/>
        </w:rPr>
      </w:pPr>
      <w:del w:id="44" w:author="Autor">
        <w:r w:rsidDel="00B60C27">
          <w:fldChar w:fldCharType="begin"/>
        </w:r>
        <w:r w:rsidDel="00B60C27">
          <w:delInstrText xml:space="preserve"> HYPERLINK \l "KZ_11" </w:delInstrText>
        </w:r>
        <w:r w:rsidDel="00B60C27">
          <w:fldChar w:fldCharType="separate"/>
        </w:r>
        <w:r w:rsidR="00270BA7" w:rsidRPr="007001F1" w:rsidDel="00B60C27">
          <w:rPr>
            <w:rStyle w:val="Hypertextovprepojenie"/>
          </w:rPr>
          <w:delText>Nadlimitná zákazka realizovaná cez elektronické trhovisko - následná ex</w:delText>
        </w:r>
        <w:r w:rsidR="0055280C" w:rsidDel="00B60C27">
          <w:rPr>
            <w:rStyle w:val="Hypertextovprepojenie"/>
          </w:rPr>
          <w:delText xml:space="preserve"> </w:delText>
        </w:r>
        <w:r w:rsidR="00270BA7" w:rsidRPr="007001F1" w:rsidDel="00B60C27">
          <w:rPr>
            <w:rStyle w:val="Hypertextovprepojenie"/>
          </w:rPr>
          <w:delText>post kontrola</w:delText>
        </w:r>
        <w:r w:rsidDel="00B60C27">
          <w:rPr>
            <w:rStyle w:val="Hypertextovprepojenie"/>
          </w:rPr>
          <w:fldChar w:fldCharType="end"/>
        </w:r>
      </w:del>
    </w:p>
    <w:p w14:paraId="6E67BC99" w14:textId="77777777" w:rsidR="00270BA7" w:rsidRPr="007001F1" w:rsidDel="00B60C27" w:rsidRDefault="0057615D" w:rsidP="00942F1E">
      <w:pPr>
        <w:pStyle w:val="Odsekzoznamu"/>
        <w:numPr>
          <w:ilvl w:val="0"/>
          <w:numId w:val="24"/>
        </w:numPr>
        <w:spacing w:before="120" w:after="120"/>
        <w:ind w:left="425" w:hanging="425"/>
        <w:contextualSpacing w:val="0"/>
        <w:jc w:val="both"/>
        <w:rPr>
          <w:del w:id="45" w:author="Autor"/>
          <w:rStyle w:val="Hypertextovprepojenie"/>
        </w:rPr>
      </w:pPr>
      <w:del w:id="46" w:author="Autor">
        <w:r w:rsidDel="00B60C27">
          <w:fldChar w:fldCharType="begin"/>
        </w:r>
        <w:r w:rsidDel="00B60C27">
          <w:delInstrText xml:space="preserve"> HYPERLINK \l "KZ_12" </w:delInstrText>
        </w:r>
        <w:r w:rsidDel="00B60C27">
          <w:fldChar w:fldCharType="separate"/>
        </w:r>
        <w:r w:rsidR="00270BA7" w:rsidRPr="007001F1" w:rsidDel="00B60C27">
          <w:rPr>
            <w:rStyle w:val="Hypertextovprepojenie"/>
          </w:rPr>
          <w:delText>Nadlimitná zákazka realizovaná cez elektronické trhovisko - štandardná ex</w:delText>
        </w:r>
        <w:r w:rsidR="0055280C" w:rsidDel="00B60C27">
          <w:rPr>
            <w:rStyle w:val="Hypertextovprepojenie"/>
          </w:rPr>
          <w:delText xml:space="preserve"> </w:delText>
        </w:r>
        <w:r w:rsidR="00270BA7" w:rsidRPr="007001F1" w:rsidDel="00B60C27">
          <w:rPr>
            <w:rStyle w:val="Hypertextovprepojenie"/>
          </w:rPr>
          <w:delText>post kontrola</w:delText>
        </w:r>
        <w:r w:rsidDel="00B60C27">
          <w:rPr>
            <w:rStyle w:val="Hypertextovprepojenie"/>
          </w:rPr>
          <w:fldChar w:fldCharType="end"/>
        </w:r>
      </w:del>
    </w:p>
    <w:p w14:paraId="1CBB36F1"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537819C"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4D741124"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14:paraId="78C27940"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14:paraId="57B29106"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787267EC"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809B348" w14:textId="77777777" w:rsidR="00270BA7"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14:paraId="072FB663"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14:paraId="4C74B6A7"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48FF178"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112F6967"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14:paraId="62EB61F8"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14:paraId="7B1A40DB"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93702A0" w14:textId="77777777" w:rsidR="00D47CB5"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0E6C91B7"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14:paraId="761EC7EF"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14:paraId="15E90D58"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28B1A3A4"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41DF86AC"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14:paraId="373E41E3"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14:paraId="6A726D4A" w14:textId="77777777" w:rsidR="008F02DE" w:rsidRPr="007001F1" w:rsidDel="00B60C27" w:rsidRDefault="0057615D" w:rsidP="00942F1E">
      <w:pPr>
        <w:pStyle w:val="Odsekzoznamu"/>
        <w:numPr>
          <w:ilvl w:val="0"/>
          <w:numId w:val="24"/>
        </w:numPr>
        <w:spacing w:before="120" w:after="120"/>
        <w:ind w:left="425" w:hanging="425"/>
        <w:contextualSpacing w:val="0"/>
        <w:jc w:val="both"/>
        <w:rPr>
          <w:del w:id="47" w:author="Autor"/>
          <w:rStyle w:val="Hypertextovprepojenie"/>
        </w:rPr>
      </w:pPr>
      <w:del w:id="48" w:author="Autor">
        <w:r w:rsidDel="00B60C27">
          <w:fldChar w:fldCharType="begin"/>
        </w:r>
        <w:r w:rsidDel="00B60C27">
          <w:delInstrText xml:space="preserve"> HYPERLINK \l "KZ_33" </w:delInstrText>
        </w:r>
        <w:r w:rsidDel="00B60C27">
          <w:fldChar w:fldCharType="separate"/>
        </w:r>
        <w:r w:rsidR="008F02DE" w:rsidRPr="007001F1" w:rsidDel="00B60C27">
          <w:rPr>
            <w:rStyle w:val="Hypertextovprepojenie"/>
          </w:rPr>
          <w:delText xml:space="preserve">Nadlimitná zákazka - koncesia - </w:delText>
        </w:r>
        <w:r w:rsidR="00144756" w:rsidRPr="007001F1" w:rsidDel="00B60C27">
          <w:rPr>
            <w:rStyle w:val="Hypertextovprepojenie"/>
          </w:rPr>
          <w:delText>prvá</w:delText>
        </w:r>
        <w:r w:rsidR="008F02DE" w:rsidRPr="007001F1" w:rsidDel="00B60C27">
          <w:rPr>
            <w:rStyle w:val="Hypertextovprepojenie"/>
          </w:rPr>
          <w:delText xml:space="preserve"> ex</w:delText>
        </w:r>
        <w:r w:rsidR="0055280C" w:rsidDel="00B60C27">
          <w:rPr>
            <w:rStyle w:val="Hypertextovprepojenie"/>
          </w:rPr>
          <w:delText xml:space="preserve"> </w:delText>
        </w:r>
        <w:r w:rsidR="008F02DE" w:rsidRPr="007001F1" w:rsidDel="00B60C27">
          <w:rPr>
            <w:rStyle w:val="Hypertextovprepojenie"/>
          </w:rPr>
          <w:delText>ante kontrola</w:delText>
        </w:r>
        <w:r w:rsidDel="00B60C27">
          <w:rPr>
            <w:rStyle w:val="Hypertextovprepojenie"/>
          </w:rPr>
          <w:fldChar w:fldCharType="end"/>
        </w:r>
      </w:del>
    </w:p>
    <w:p w14:paraId="42D7A931" w14:textId="77777777" w:rsidR="008F02DE" w:rsidRPr="007001F1" w:rsidDel="00B60C27" w:rsidRDefault="0057615D" w:rsidP="00942F1E">
      <w:pPr>
        <w:pStyle w:val="Odsekzoznamu"/>
        <w:numPr>
          <w:ilvl w:val="0"/>
          <w:numId w:val="24"/>
        </w:numPr>
        <w:spacing w:before="120" w:after="120"/>
        <w:ind w:left="425" w:hanging="425"/>
        <w:contextualSpacing w:val="0"/>
        <w:jc w:val="both"/>
        <w:rPr>
          <w:del w:id="49" w:author="Autor"/>
          <w:rStyle w:val="Hypertextovprepojenie"/>
        </w:rPr>
      </w:pPr>
      <w:del w:id="50" w:author="Autor">
        <w:r w:rsidDel="00B60C27">
          <w:fldChar w:fldCharType="begin"/>
        </w:r>
        <w:r w:rsidDel="00B60C27">
          <w:delInstrText xml:space="preserve"> HYPERLINK \l "KZ_34" </w:delInstrText>
        </w:r>
        <w:r w:rsidDel="00B60C27">
          <w:fldChar w:fldCharType="separate"/>
        </w:r>
        <w:r w:rsidR="008F02DE" w:rsidRPr="007001F1" w:rsidDel="00B60C27">
          <w:rPr>
            <w:rStyle w:val="Hypertextovprepojenie"/>
          </w:rPr>
          <w:delText xml:space="preserve">Nadlimitná zákazka - koncesia - </w:delText>
        </w:r>
        <w:r w:rsidR="00144756" w:rsidRPr="007001F1" w:rsidDel="00B60C27">
          <w:rPr>
            <w:rStyle w:val="Hypertextovprepojenie"/>
          </w:rPr>
          <w:delText>druhá</w:delText>
        </w:r>
        <w:r w:rsidR="008F02DE" w:rsidRPr="007001F1" w:rsidDel="00B60C27">
          <w:rPr>
            <w:rStyle w:val="Hypertextovprepojenie"/>
          </w:rPr>
          <w:delText xml:space="preserve"> ex</w:delText>
        </w:r>
        <w:r w:rsidR="0055280C" w:rsidDel="00B60C27">
          <w:rPr>
            <w:rStyle w:val="Hypertextovprepojenie"/>
          </w:rPr>
          <w:delText xml:space="preserve"> </w:delText>
        </w:r>
        <w:r w:rsidR="008F02DE" w:rsidRPr="007001F1" w:rsidDel="00B60C27">
          <w:rPr>
            <w:rStyle w:val="Hypertextovprepojenie"/>
          </w:rPr>
          <w:delText>ante kontrola</w:delText>
        </w:r>
        <w:r w:rsidDel="00B60C27">
          <w:rPr>
            <w:rStyle w:val="Hypertextovprepojenie"/>
          </w:rPr>
          <w:fldChar w:fldCharType="end"/>
        </w:r>
      </w:del>
    </w:p>
    <w:p w14:paraId="6682998F" w14:textId="77777777" w:rsidR="008F02DE" w:rsidRPr="007001F1" w:rsidDel="00B60C27" w:rsidRDefault="0057615D" w:rsidP="00942F1E">
      <w:pPr>
        <w:pStyle w:val="Odsekzoznamu"/>
        <w:numPr>
          <w:ilvl w:val="0"/>
          <w:numId w:val="24"/>
        </w:numPr>
        <w:spacing w:before="120" w:after="120"/>
        <w:ind w:left="425" w:hanging="425"/>
        <w:contextualSpacing w:val="0"/>
        <w:jc w:val="both"/>
        <w:rPr>
          <w:del w:id="51" w:author="Autor"/>
          <w:rStyle w:val="Hypertextovprepojenie"/>
        </w:rPr>
      </w:pPr>
      <w:del w:id="52" w:author="Autor">
        <w:r w:rsidDel="00B60C27">
          <w:fldChar w:fldCharType="begin"/>
        </w:r>
        <w:r w:rsidDel="00B60C27">
          <w:delInstrText xml:space="preserve"> HYPERLINK \l "KZ_35" </w:delInstrText>
        </w:r>
        <w:r w:rsidDel="00B60C27">
          <w:fldChar w:fldCharType="separate"/>
        </w:r>
        <w:r w:rsidR="008F02DE" w:rsidRPr="007001F1" w:rsidDel="00B60C27">
          <w:rPr>
            <w:rStyle w:val="Hypertextovprepojenie"/>
          </w:rPr>
          <w:delText>Nadlimitná zákazka - koncesia - následná ex</w:delText>
        </w:r>
        <w:r w:rsidR="0055280C" w:rsidDel="00B60C27">
          <w:rPr>
            <w:rStyle w:val="Hypertextovprepojenie"/>
          </w:rPr>
          <w:delText xml:space="preserve"> </w:delText>
        </w:r>
        <w:r w:rsidR="008F02DE" w:rsidRPr="007001F1" w:rsidDel="00B60C27">
          <w:rPr>
            <w:rStyle w:val="Hypertextovprepojenie"/>
          </w:rPr>
          <w:delText>post kontrola</w:delText>
        </w:r>
        <w:r w:rsidDel="00B60C27">
          <w:rPr>
            <w:rStyle w:val="Hypertextovprepojenie"/>
          </w:rPr>
          <w:fldChar w:fldCharType="end"/>
        </w:r>
      </w:del>
    </w:p>
    <w:p w14:paraId="3B49FE35" w14:textId="77777777" w:rsidR="008F02DE" w:rsidRPr="007001F1" w:rsidDel="00B60C27" w:rsidRDefault="0057615D" w:rsidP="00942F1E">
      <w:pPr>
        <w:pStyle w:val="Odsekzoznamu"/>
        <w:numPr>
          <w:ilvl w:val="0"/>
          <w:numId w:val="24"/>
        </w:numPr>
        <w:spacing w:before="120" w:after="120"/>
        <w:ind w:left="425" w:hanging="425"/>
        <w:contextualSpacing w:val="0"/>
        <w:jc w:val="both"/>
        <w:rPr>
          <w:del w:id="53" w:author="Autor"/>
          <w:rStyle w:val="Hypertextovprepojenie"/>
        </w:rPr>
      </w:pPr>
      <w:del w:id="54" w:author="Autor">
        <w:r w:rsidDel="00B60C27">
          <w:fldChar w:fldCharType="begin"/>
        </w:r>
        <w:r w:rsidDel="00B60C27">
          <w:delInstrText xml:space="preserve"> HYPERLINK \l "KZ_37" </w:delInstrText>
        </w:r>
        <w:r w:rsidDel="00B60C27">
          <w:fldChar w:fldCharType="separate"/>
        </w:r>
        <w:r w:rsidR="008F02DE" w:rsidRPr="007001F1" w:rsidDel="00B60C27">
          <w:rPr>
            <w:rStyle w:val="Hypertextovprepojenie"/>
          </w:rPr>
          <w:delText>Nadlimitná zákazka - koncesia - štandardná ex</w:delText>
        </w:r>
        <w:r w:rsidR="0055280C" w:rsidDel="00B60C27">
          <w:rPr>
            <w:rStyle w:val="Hypertextovprepojenie"/>
          </w:rPr>
          <w:delText xml:space="preserve"> </w:delText>
        </w:r>
        <w:r w:rsidR="008F02DE" w:rsidRPr="007001F1" w:rsidDel="00B60C27">
          <w:rPr>
            <w:rStyle w:val="Hypertextovprepojenie"/>
          </w:rPr>
          <w:delText>post kontrola</w:delText>
        </w:r>
        <w:r w:rsidDel="00B60C27">
          <w:rPr>
            <w:rStyle w:val="Hypertextovprepojenie"/>
          </w:rPr>
          <w:fldChar w:fldCharType="end"/>
        </w:r>
      </w:del>
    </w:p>
    <w:p w14:paraId="20AA0961" w14:textId="77777777" w:rsidR="008F02DE" w:rsidRPr="007001F1" w:rsidDel="00B60C27" w:rsidRDefault="0057615D" w:rsidP="00942F1E">
      <w:pPr>
        <w:pStyle w:val="Odsekzoznamu"/>
        <w:numPr>
          <w:ilvl w:val="0"/>
          <w:numId w:val="24"/>
        </w:numPr>
        <w:spacing w:before="120" w:after="120"/>
        <w:ind w:left="425" w:hanging="425"/>
        <w:contextualSpacing w:val="0"/>
        <w:jc w:val="both"/>
        <w:rPr>
          <w:del w:id="55" w:author="Autor"/>
          <w:rStyle w:val="Hypertextovprepojenie"/>
        </w:rPr>
      </w:pPr>
      <w:del w:id="56" w:author="Autor">
        <w:r w:rsidDel="00B60C27">
          <w:fldChar w:fldCharType="begin"/>
        </w:r>
        <w:r w:rsidDel="00B60C27">
          <w:delInstrText xml:space="preserve"> HYPERLINK \l "KZ_38" </w:delInstrText>
        </w:r>
        <w:r w:rsidDel="00B60C27">
          <w:fldChar w:fldCharType="separate"/>
        </w:r>
        <w:r w:rsidR="008F02DE" w:rsidRPr="007001F1" w:rsidDel="00B60C27">
          <w:rPr>
            <w:rStyle w:val="Hypertextovprepojenie"/>
          </w:rPr>
          <w:delText xml:space="preserve">Zákazka podľa § 117  ZVO - do </w:delText>
        </w:r>
        <w:r w:rsidR="00FC060E" w:rsidDel="00B60C27">
          <w:rPr>
            <w:rStyle w:val="Hypertextovprepojenie"/>
          </w:rPr>
          <w:delText>50</w:delText>
        </w:r>
        <w:r w:rsidR="00F304F2" w:rsidDel="00B60C27">
          <w:rPr>
            <w:rStyle w:val="Hypertextovprepojenie"/>
          </w:rPr>
          <w:delText xml:space="preserve"> </w:delText>
        </w:r>
        <w:r w:rsidR="008F02DE" w:rsidRPr="007001F1" w:rsidDel="00B60C27">
          <w:rPr>
            <w:rStyle w:val="Hypertextovprepojenie"/>
          </w:rPr>
          <w:delText>000 EUR - štandardná ex</w:delText>
        </w:r>
        <w:r w:rsidR="0055280C" w:rsidDel="00B60C27">
          <w:rPr>
            <w:rStyle w:val="Hypertextovprepojenie"/>
          </w:rPr>
          <w:delText xml:space="preserve"> </w:delText>
        </w:r>
        <w:r w:rsidR="008F02DE" w:rsidRPr="007001F1" w:rsidDel="00B60C27">
          <w:rPr>
            <w:rStyle w:val="Hypertextovprepojenie"/>
          </w:rPr>
          <w:delText>post kontrola</w:delText>
        </w:r>
        <w:r w:rsidDel="00B60C27">
          <w:rPr>
            <w:rStyle w:val="Hypertextovprepojenie"/>
          </w:rPr>
          <w:fldChar w:fldCharType="end"/>
        </w:r>
      </w:del>
    </w:p>
    <w:p w14:paraId="363684B6" w14:textId="77777777" w:rsidR="008F02DE" w:rsidRDefault="0057615D"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"KZ_39" </w:instrText>
      </w:r>
      <w:r>
        <w:fldChar w:fldCharType="separate"/>
      </w:r>
      <w:r w:rsidR="008F02DE" w:rsidRPr="007001F1">
        <w:rPr>
          <w:rStyle w:val="Hypertextovprepojenie"/>
        </w:rPr>
        <w:t xml:space="preserve">Zákazka </w:t>
      </w:r>
      <w:ins w:id="57" w:author="Autor">
        <w:r w:rsidR="00B60C27">
          <w:rPr>
            <w:rStyle w:val="Hypertextovprepojenie"/>
          </w:rPr>
          <w:t xml:space="preserve">s nízkou hodnotou </w:t>
        </w:r>
      </w:ins>
      <w:r w:rsidR="008F02DE" w:rsidRPr="007001F1">
        <w:rPr>
          <w:rStyle w:val="Hypertextovprepojenie"/>
        </w:rPr>
        <w:t xml:space="preserve">podľa § 117  ZVO </w:t>
      </w:r>
      <w:del w:id="58" w:author="Autor">
        <w:r w:rsidR="008F02DE" w:rsidRPr="007001F1" w:rsidDel="00B60C27">
          <w:rPr>
            <w:rStyle w:val="Hypertextovprepojenie"/>
          </w:rPr>
          <w:delText xml:space="preserve">- nad </w:delText>
        </w:r>
        <w:r w:rsidR="00FC060E" w:rsidDel="00B60C27">
          <w:rPr>
            <w:rStyle w:val="Hypertextovprepojenie"/>
          </w:rPr>
          <w:delText>50</w:delText>
        </w:r>
        <w:r w:rsidR="00F304F2" w:rsidDel="00B60C27">
          <w:rPr>
            <w:rStyle w:val="Hypertextovprepojenie"/>
          </w:rPr>
          <w:delText xml:space="preserve"> </w:delText>
        </w:r>
        <w:r w:rsidR="008F02DE" w:rsidRPr="007001F1" w:rsidDel="00B60C27">
          <w:rPr>
            <w:rStyle w:val="Hypertextovprepojenie"/>
          </w:rPr>
          <w:delText xml:space="preserve">000 EUR </w:delText>
        </w:r>
      </w:del>
      <w:r w:rsidR="008F02DE" w:rsidRPr="007001F1">
        <w:rPr>
          <w:rStyle w:val="Hypertextovprepojenie"/>
        </w:rPr>
        <w:t>-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14:paraId="648E15FA" w14:textId="214826D1" w:rsidR="008F02DE" w:rsidRDefault="00E058F0" w:rsidP="00942F1E">
      <w:pPr>
        <w:pStyle w:val="Odsekzoznamu"/>
        <w:numPr>
          <w:ilvl w:val="0"/>
          <w:numId w:val="24"/>
        </w:numPr>
        <w:spacing w:before="120" w:after="120"/>
        <w:ind w:left="425" w:hanging="425"/>
        <w:contextualSpacing w:val="0"/>
        <w:jc w:val="both"/>
        <w:rPr>
          <w:ins w:id="59" w:author="Auto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14:paraId="6805F51E" w14:textId="50A14DF1" w:rsidR="0027735F" w:rsidRPr="005549D3" w:rsidRDefault="004E151C" w:rsidP="00942F1E">
      <w:pPr>
        <w:pStyle w:val="Odsekzoznamu"/>
        <w:numPr>
          <w:ilvl w:val="0"/>
          <w:numId w:val="24"/>
        </w:numPr>
        <w:spacing w:before="120" w:after="120"/>
        <w:ind w:left="425" w:hanging="425"/>
        <w:contextualSpacing w:val="0"/>
        <w:jc w:val="both"/>
        <w:rPr>
          <w:ins w:id="60" w:author="Autor"/>
          <w:color w:val="0563C1" w:themeColor="hyperlink"/>
          <w:u w:val="single"/>
          <w:rPrChange w:id="61" w:author="Autor">
            <w:rPr>
              <w:ins w:id="62" w:author="Autor"/>
            </w:rPr>
          </w:rPrChange>
        </w:rPr>
      </w:pPr>
      <w:ins w:id="63" w:author="Autor">
        <w:r>
          <w:fldChar w:fldCharType="begin"/>
        </w:r>
        <w:r>
          <w:instrText xml:space="preserve"> HYPERLINK  \l "KZ_58" </w:instrText>
        </w:r>
        <w:r>
          <w:fldChar w:fldCharType="separate"/>
        </w:r>
        <w:r w:rsidR="000B355C" w:rsidRPr="004E151C">
          <w:rPr>
            <w:rStyle w:val="Hypertextovprepojenie"/>
          </w:rPr>
          <w:t>Výnimka podľa § 1 ods. 2 až ods. 13 ZVO – druhá ex ante kontrola</w:t>
        </w:r>
        <w:r>
          <w:fldChar w:fldCharType="end"/>
        </w:r>
      </w:ins>
    </w:p>
    <w:p w14:paraId="5737FAE1" w14:textId="27F0F097" w:rsidR="005549D3" w:rsidRPr="00944B2A" w:rsidRDefault="00944B2A" w:rsidP="00942F1E">
      <w:pPr>
        <w:pStyle w:val="Odsekzoznamu"/>
        <w:numPr>
          <w:ilvl w:val="0"/>
          <w:numId w:val="24"/>
        </w:numPr>
        <w:spacing w:before="120" w:after="120"/>
        <w:ind w:left="425" w:hanging="425"/>
        <w:contextualSpacing w:val="0"/>
        <w:jc w:val="both"/>
        <w:rPr>
          <w:ins w:id="64" w:author="Autor"/>
          <w:rStyle w:val="Hypertextovprepojenie"/>
        </w:rPr>
      </w:pPr>
      <w:ins w:id="65" w:author="Autor">
        <w:r>
          <w:fldChar w:fldCharType="begin"/>
        </w:r>
        <w:r>
          <w:instrText xml:space="preserve"> HYPERLINK  \l "Výnimka_následná_ex_post_kontrola" </w:instrText>
        </w:r>
        <w:r>
          <w:fldChar w:fldCharType="separate"/>
        </w:r>
        <w:r w:rsidR="005549D3" w:rsidRPr="00944B2A">
          <w:rPr>
            <w:rStyle w:val="Hypertextovprepojenie"/>
          </w:rPr>
          <w:t>Výnimka podľa § 1 ods. 2 až ods. 13 ZVO - následná ex</w:t>
        </w:r>
        <w:r w:rsidR="005549D3" w:rsidRPr="009B37AC">
          <w:rPr>
            <w:rStyle w:val="Hypertextovprepojenie"/>
          </w:rPr>
          <w:t xml:space="preserve"> post kontrola</w:t>
        </w:r>
      </w:ins>
    </w:p>
    <w:p w14:paraId="39EE0C2F" w14:textId="5BC6FFF5" w:rsidR="008F02DE" w:rsidRPr="007001F1" w:rsidRDefault="00944B2A" w:rsidP="00942F1E">
      <w:pPr>
        <w:pStyle w:val="Odsekzoznamu"/>
        <w:numPr>
          <w:ilvl w:val="0"/>
          <w:numId w:val="24"/>
        </w:numPr>
        <w:spacing w:before="120" w:after="120"/>
        <w:ind w:left="425" w:hanging="425"/>
        <w:contextualSpacing w:val="0"/>
        <w:jc w:val="both"/>
        <w:rPr>
          <w:rStyle w:val="Hypertextovprepojenie"/>
        </w:rPr>
      </w:pPr>
      <w:ins w:id="66" w:author="Autor">
        <w:r>
          <w:fldChar w:fldCharType="end"/>
        </w:r>
      </w:ins>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14:paraId="7C564448"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14867CDD" w14:textId="77777777" w:rsidR="008F02DE" w:rsidRPr="007001F1" w:rsidRDefault="00E058F0"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14:paraId="0670E3C2" w14:textId="77777777"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14:paraId="33DE492B" w14:textId="77777777"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r w:rsidR="00C61F75">
        <w:fldChar w:fldCharType="begin"/>
      </w:r>
      <w:r w:rsidR="00C61F75">
        <w:instrText xml:space="preserve"> HYPERLINK \l "KZ_45" </w:instrText>
      </w:r>
      <w:r w:rsidR="00C61F75">
        <w:fldChar w:fldCharType="separate"/>
      </w:r>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xml:space="preserve">- </w:t>
      </w:r>
      <w:del w:id="67" w:author="Autor">
        <w:r w:rsidR="00997C59" w:rsidRPr="000869CC" w:rsidDel="00996E66">
          <w:rPr>
            <w:rStyle w:val="Hypertextovprepojenie"/>
          </w:rPr>
          <w:delText xml:space="preserve">zákazka nad 100 </w:delText>
        </w:r>
        <w:r w:rsidR="00F304F2" w:rsidDel="00996E66">
          <w:rPr>
            <w:rStyle w:val="Hypertextovprepojenie"/>
          </w:rPr>
          <w:delText>000</w:delText>
        </w:r>
        <w:r w:rsidR="00997C59" w:rsidRPr="000869CC" w:rsidDel="00996E66">
          <w:rPr>
            <w:rStyle w:val="Hypertextovprepojenie"/>
          </w:rPr>
          <w:delText xml:space="preserve"> EUR-</w:delText>
        </w:r>
      </w:del>
      <w:r w:rsidR="00997C59" w:rsidRPr="000869CC">
        <w:rPr>
          <w:rStyle w:val="Hypertextovprepojenie"/>
        </w:rPr>
        <w:t xml:space="preserve"> štandardná ex post kontrola</w:t>
      </w:r>
      <w:r w:rsidR="00C61F75">
        <w:rPr>
          <w:rStyle w:val="Hypertextovprepojenie"/>
        </w:rPr>
        <w:fldChar w:fldCharType="end"/>
      </w:r>
    </w:p>
    <w:p w14:paraId="71A9B93B" w14:textId="6B9A5FC5" w:rsidR="006D70EA" w:rsidRDefault="00C61F7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"KZ_46" </w:instrText>
      </w:r>
      <w:r>
        <w:fldChar w:fldCharType="separate"/>
      </w:r>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w:t>
      </w:r>
      <w:del w:id="68" w:author="Autor">
        <w:r w:rsidR="006D70EA" w:rsidRPr="000869CC" w:rsidDel="00996E66">
          <w:rPr>
            <w:rStyle w:val="Hypertextovprepojenie"/>
          </w:rPr>
          <w:delText xml:space="preserve">zákazka nad 100 </w:delText>
        </w:r>
        <w:r w:rsidR="00F304F2" w:rsidDel="00996E66">
          <w:rPr>
            <w:rStyle w:val="Hypertextovprepojenie"/>
          </w:rPr>
          <w:delText>000</w:delText>
        </w:r>
        <w:r w:rsidR="006D70EA" w:rsidRPr="000869CC" w:rsidDel="00996E66">
          <w:rPr>
            <w:rStyle w:val="Hypertextovprepojenie"/>
          </w:rPr>
          <w:delText xml:space="preserve"> EUR- </w:delText>
        </w:r>
      </w:del>
      <w:r w:rsidR="006D70EA" w:rsidRPr="000869CC">
        <w:rPr>
          <w:rStyle w:val="Hypertextovprepojenie"/>
        </w:rPr>
        <w:t>druhá ex ante kontrola</w:t>
      </w:r>
      <w:r>
        <w:rPr>
          <w:rStyle w:val="Hypertextovprepojenie"/>
        </w:rPr>
        <w:fldChar w:fldCharType="end"/>
      </w:r>
    </w:p>
    <w:p w14:paraId="1733F8A2" w14:textId="21D43316" w:rsidR="006D70EA" w:rsidRDefault="00C61F75"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"KZ_47" </w:instrText>
      </w:r>
      <w:r>
        <w:fldChar w:fldCharType="separate"/>
      </w:r>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w:t>
      </w:r>
      <w:del w:id="69" w:author="Autor">
        <w:r w:rsidR="006D70EA" w:rsidRPr="000869CC" w:rsidDel="00996E66">
          <w:rPr>
            <w:rStyle w:val="Hypertextovprepojenie"/>
          </w:rPr>
          <w:delText xml:space="preserve">zákazka nad 100 </w:delText>
        </w:r>
        <w:r w:rsidR="00F304F2" w:rsidDel="00996E66">
          <w:rPr>
            <w:rStyle w:val="Hypertextovprepojenie"/>
          </w:rPr>
          <w:delText>000</w:delText>
        </w:r>
        <w:r w:rsidR="006D70EA" w:rsidRPr="000869CC" w:rsidDel="00996E66">
          <w:rPr>
            <w:rStyle w:val="Hypertextovprepojenie"/>
          </w:rPr>
          <w:delText xml:space="preserve"> EUR- </w:delText>
        </w:r>
      </w:del>
      <w:r w:rsidR="006D70EA" w:rsidRPr="000869CC">
        <w:rPr>
          <w:rStyle w:val="Hypertextovprepojenie"/>
        </w:rPr>
        <w:t>následná ex post kontrola</w:t>
      </w:r>
      <w:r>
        <w:rPr>
          <w:rStyle w:val="Hypertextovprepojenie"/>
        </w:rPr>
        <w:fldChar w:fldCharType="end"/>
      </w:r>
    </w:p>
    <w:p w14:paraId="3FD61D6B" w14:textId="5E98B5EF" w:rsidR="006D70EA" w:rsidDel="00996E66" w:rsidRDefault="00C61F75" w:rsidP="00942F1E">
      <w:pPr>
        <w:pStyle w:val="Odsekzoznamu"/>
        <w:numPr>
          <w:ilvl w:val="0"/>
          <w:numId w:val="24"/>
        </w:numPr>
        <w:spacing w:before="120" w:after="120"/>
        <w:ind w:left="425" w:hanging="425"/>
        <w:contextualSpacing w:val="0"/>
        <w:jc w:val="both"/>
        <w:rPr>
          <w:del w:id="70" w:author="Autor"/>
          <w:rStyle w:val="Hypertextovprepojenie"/>
        </w:rPr>
      </w:pPr>
      <w:del w:id="71" w:author="Autor">
        <w:r w:rsidDel="00996E66">
          <w:fldChar w:fldCharType="begin"/>
        </w:r>
        <w:r w:rsidDel="00996E66">
          <w:delInstrText xml:space="preserve"> HYPERLINK \l "KZ_48" </w:delInstrText>
        </w:r>
        <w:r w:rsidDel="00996E66">
          <w:fldChar w:fldCharType="separate"/>
        </w:r>
        <w:r w:rsidR="006D70EA" w:rsidRPr="000869CC" w:rsidDel="00996E66">
          <w:rPr>
            <w:rStyle w:val="Hypertextovprepojenie"/>
          </w:rPr>
          <w:delText>Zákazka vyhlásená osobou, ktorej verejný obstarávateľ poskytne 50% a menej finančných prostriedkov z</w:delText>
        </w:r>
        <w:r w:rsidR="00F304F2" w:rsidDel="00996E66">
          <w:rPr>
            <w:rStyle w:val="Hypertextovprepojenie"/>
          </w:rPr>
          <w:delText> </w:delText>
        </w:r>
        <w:r w:rsidR="006D70EA" w:rsidRPr="000869CC" w:rsidDel="00996E66">
          <w:rPr>
            <w:rStyle w:val="Hypertextovprepojenie"/>
          </w:rPr>
          <w:delText>NFP</w:delText>
        </w:r>
        <w:r w:rsidR="00F304F2" w:rsidDel="00996E66">
          <w:rPr>
            <w:rStyle w:val="Hypertextovprepojenie"/>
          </w:rPr>
          <w:delText xml:space="preserve"> </w:delText>
        </w:r>
        <w:r w:rsidR="006D70EA" w:rsidRPr="000869CC" w:rsidDel="00996E66">
          <w:rPr>
            <w:rStyle w:val="Hypertextovprepojenie"/>
          </w:rPr>
          <w:delText xml:space="preserve">- zákazka do 100 </w:delText>
        </w:r>
        <w:r w:rsidR="00F304F2" w:rsidDel="00996E66">
          <w:rPr>
            <w:rStyle w:val="Hypertextovprepojenie"/>
          </w:rPr>
          <w:delText>000</w:delText>
        </w:r>
        <w:r w:rsidR="006D70EA" w:rsidRPr="000869CC" w:rsidDel="00996E66">
          <w:rPr>
            <w:rStyle w:val="Hypertextovprepojenie"/>
          </w:rPr>
          <w:delText xml:space="preserve"> EUR - štandardná ex post kontrola</w:delText>
        </w:r>
        <w:r w:rsidDel="00996E66">
          <w:rPr>
            <w:rStyle w:val="Hypertextovprepojenie"/>
          </w:rPr>
          <w:fldChar w:fldCharType="end"/>
        </w:r>
      </w:del>
    </w:p>
    <w:p w14:paraId="14335F0D" w14:textId="77777777" w:rsidR="006D70EA" w:rsidRDefault="00E058F0"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14:paraId="11D22CA6" w14:textId="77777777" w:rsidR="006D70EA" w:rsidRDefault="00E058F0"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14:paraId="47079540" w14:textId="77777777" w:rsidR="006D70EA" w:rsidRDefault="00E058F0"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14:paraId="08F593E4" w14:textId="77777777" w:rsidR="00EF05D3" w:rsidRDefault="00E058F0"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14:paraId="50374AEC" w14:textId="77777777" w:rsidR="00EF05D3" w:rsidRDefault="00E058F0"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14:paraId="7442294E" w14:textId="77777777" w:rsidR="00EF05D3" w:rsidRDefault="00E058F0"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14:paraId="293792EB" w14:textId="77777777"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14:paraId="540C0555" w14:textId="77777777"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fldChar w:fldCharType="separate"/>
      </w:r>
      <w:r w:rsidR="004B5668" w:rsidRPr="00370A15">
        <w:rPr>
          <w:rStyle w:val="Hypertextovprepojenie"/>
        </w:rPr>
        <w:t>Zákazka vo finančnom limite zákazky s nízkou hodnotou realizovaná cez elektronické trhovisko – štandardná ex post kontrola</w:t>
      </w:r>
    </w:p>
    <w:p w14:paraId="6C355E0D" w14:textId="77777777" w:rsidR="004B5668" w:rsidRDefault="00370A15" w:rsidP="004B5668">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57" w:history="1">
        <w:r w:rsidR="004B5668" w:rsidRPr="00370A15">
          <w:rPr>
            <w:rStyle w:val="Hypertextovprepojenie"/>
          </w:rPr>
          <w:t>Výnimka podľa § 1 ods. 14 ZVO (zákazky do 5 000 EUR bez DPH) - štandardná ex post kontrola</w:t>
        </w:r>
      </w:hyperlink>
    </w:p>
    <w:bookmarkStart w:id="72" w:name="_Ref52865765"/>
    <w:p w14:paraId="56660033" w14:textId="77777777" w:rsidR="002D3383" w:rsidRDefault="00164DBE" w:rsidP="003E1143">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"KZ_56" </w:instrText>
      </w:r>
      <w:r>
        <w:rPr>
          <w:rStyle w:val="Hypertextovprepojenie"/>
        </w:rPr>
        <w:fldChar w:fldCharType="separate"/>
      </w:r>
      <w:r w:rsidR="007B7642" w:rsidRPr="00164DBE">
        <w:rPr>
          <w:rStyle w:val="Hypertextovprepojenie"/>
        </w:rPr>
        <w:fldChar w:fldCharType="begin"/>
      </w:r>
      <w:r w:rsidR="007B7642" w:rsidRPr="00164DBE">
        <w:rPr>
          <w:rStyle w:val="Hypertextovprepojenie"/>
        </w:rPr>
        <w:instrText xml:space="preserve"> REF KZ_56 \h </w:instrText>
      </w:r>
      <w:r w:rsidR="007B7642" w:rsidRPr="00164DBE">
        <w:rPr>
          <w:rStyle w:val="Hypertextovprepojenie"/>
        </w:rPr>
      </w:r>
      <w:r w:rsidR="007B7642" w:rsidRPr="00164DBE">
        <w:rPr>
          <w:rStyle w:val="Hypertextovprepojenie"/>
        </w:rPr>
        <w:fldChar w:fldCharType="end"/>
      </w:r>
      <w:r w:rsidR="00ED6BF1" w:rsidRPr="00164DBE">
        <w:rPr>
          <w:rStyle w:val="Hypertextovprepojenie"/>
        </w:rPr>
        <w:t>Zmena zmluvy alebo  rámcovej dohody k zákazke zadávanej v režime výnimky zo ZVO počas ich trvania pred podpisom</w:t>
      </w:r>
      <w:r w:rsidR="002D3383">
        <w:rPr>
          <w:rStyle w:val="Hypertextovprepojenie"/>
        </w:rPr>
        <w:t xml:space="preserve"> </w:t>
      </w:r>
      <w:r w:rsidR="00ED6BF1" w:rsidRPr="00164DBE">
        <w:rPr>
          <w:rStyle w:val="Hypertextovprepojenie"/>
        </w:rPr>
        <w:t>- druhá ex ante kontrola</w:t>
      </w:r>
      <w:bookmarkEnd w:id="72"/>
      <w:r>
        <w:rPr>
          <w:rStyle w:val="Hypertextovprepojenie"/>
        </w:rPr>
        <w:fldChar w:fldCharType="end"/>
      </w:r>
    </w:p>
    <w:p w14:paraId="22227886" w14:textId="77777777" w:rsidR="00881A9F" w:rsidRDefault="00E058F0" w:rsidP="003E1143">
      <w:pPr>
        <w:pStyle w:val="Odsekzoznamu"/>
        <w:numPr>
          <w:ilvl w:val="0"/>
          <w:numId w:val="24"/>
        </w:numPr>
        <w:spacing w:before="120" w:after="120"/>
        <w:ind w:left="425" w:hanging="425"/>
        <w:contextualSpacing w:val="0"/>
        <w:jc w:val="both"/>
        <w:rPr>
          <w:rStyle w:val="Hypertextovprepojenie"/>
        </w:rPr>
      </w:pPr>
      <w:hyperlink w:anchor="KZ_57" w:history="1">
        <w:r w:rsidR="00881A9F" w:rsidRPr="00164DBE">
          <w:rPr>
            <w:rStyle w:val="Hypertextovprepojenie"/>
          </w:rPr>
          <w:t>Zmena zmluvy alebo rámcovej dohody  k zákazke zadávanej v režime výnimky zo ZVO počas ich trvania po podpise - štandardná ex post kontrola</w:t>
        </w:r>
      </w:hyperlink>
    </w:p>
    <w:p w14:paraId="1F7677E9" w14:textId="471536E8" w:rsidR="00881A9F" w:rsidRPr="009B37AC" w:rsidRDefault="009B37AC" w:rsidP="003E1143">
      <w:pPr>
        <w:pStyle w:val="Odsekzoznamu"/>
        <w:numPr>
          <w:ilvl w:val="0"/>
          <w:numId w:val="24"/>
        </w:numPr>
        <w:spacing w:before="120" w:after="120"/>
        <w:ind w:left="425" w:hanging="425"/>
        <w:contextualSpacing w:val="0"/>
        <w:jc w:val="both"/>
        <w:rPr>
          <w:ins w:id="73" w:author="Autor"/>
          <w:rStyle w:val="Hypertextovprepojenie"/>
        </w:rPr>
      </w:pPr>
      <w:ins w:id="74" w:author="Autor">
        <w:r>
          <w:fldChar w:fldCharType="begin"/>
        </w:r>
        <w:r>
          <w:instrText xml:space="preserve"> HYPERLINK  \l "Zmena_zmluvy_Výnimka_následná_ex_post_k" </w:instrText>
        </w:r>
        <w:r>
          <w:fldChar w:fldCharType="separate"/>
        </w:r>
        <w:r w:rsidR="00881A9F" w:rsidRPr="009B37AC">
          <w:rPr>
            <w:rStyle w:val="Hypertextovprepojenie"/>
          </w:rPr>
          <w:t>Zmena zmluvy alebo rámcovej dohody  k zákazke zadávanej v režime výnimky zo ZVO počas ich trvania po podpise  - následná ex post kontrola</w:t>
        </w:r>
      </w:ins>
    </w:p>
    <w:p w14:paraId="1EE2E736" w14:textId="75F6DC8C" w:rsidR="00881A9F" w:rsidRPr="004B5668" w:rsidRDefault="009B37AC" w:rsidP="003E1143">
      <w:pPr>
        <w:pStyle w:val="Odsekzoznamu"/>
        <w:spacing w:before="120" w:after="120"/>
        <w:ind w:left="502"/>
        <w:contextualSpacing w:val="0"/>
        <w:jc w:val="both"/>
        <w:rPr>
          <w:rStyle w:val="Hypertextovprepojenie"/>
        </w:rPr>
      </w:pPr>
      <w:ins w:id="75" w:author="Autor">
        <w:r>
          <w:fldChar w:fldCharType="end"/>
        </w:r>
      </w:ins>
    </w:p>
    <w:p w14:paraId="01CCB3A0" w14:textId="1C72A61F" w:rsidR="004B5668" w:rsidDel="00E70316" w:rsidRDefault="004B5668" w:rsidP="004B5668">
      <w:pPr>
        <w:pStyle w:val="Odsekzoznamu"/>
        <w:spacing w:before="120" w:after="120"/>
        <w:ind w:left="425"/>
        <w:contextualSpacing w:val="0"/>
        <w:jc w:val="both"/>
        <w:rPr>
          <w:del w:id="76" w:author="Autor"/>
          <w:rStyle w:val="Hypertextovprepojenie"/>
        </w:rPr>
      </w:pPr>
    </w:p>
    <w:p w14:paraId="2513ACA9" w14:textId="5AF85139" w:rsidR="00382D94" w:rsidRPr="00382D94" w:rsidDel="00E70316" w:rsidRDefault="00382D94" w:rsidP="004B5668">
      <w:pPr>
        <w:pStyle w:val="Odsekzoznamu"/>
        <w:spacing w:before="120" w:after="120"/>
        <w:ind w:left="425"/>
        <w:contextualSpacing w:val="0"/>
        <w:jc w:val="both"/>
        <w:rPr>
          <w:del w:id="77" w:author="Autor"/>
          <w:bCs/>
          <w:color w:val="FFFFFF"/>
        </w:rPr>
      </w:pPr>
      <w:del w:id="78" w:author="Autor">
        <w:r w:rsidRPr="00382D94" w:rsidDel="00E70316">
          <w:rPr>
            <w:bCs/>
            <w:color w:val="FFFFFF"/>
          </w:rPr>
          <w:delText>Výnimka podľa § 1 ods. 14 ZVO (zákazky do 5 000 EUR bez DPH) - štandardná ex post kontrola</w:delText>
        </w:r>
      </w:del>
    </w:p>
    <w:p w14:paraId="7ED39753" w14:textId="0350E46F" w:rsidR="00382D94" w:rsidRPr="007001F1" w:rsidDel="00E70316" w:rsidRDefault="00382D94" w:rsidP="00382D94">
      <w:pPr>
        <w:pStyle w:val="Odsekzoznamu"/>
        <w:spacing w:before="120" w:after="120"/>
        <w:ind w:left="425"/>
        <w:contextualSpacing w:val="0"/>
        <w:jc w:val="both"/>
        <w:rPr>
          <w:del w:id="79" w:author="Autor"/>
          <w:rStyle w:val="Hypertextovprepojenie"/>
        </w:rPr>
      </w:pPr>
    </w:p>
    <w:p w14:paraId="16614A62"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pPr w:leftFromText="141" w:rightFromText="141" w:vertAnchor="text" w:tblpX="55" w:tblpY="1"/>
        <w:tblOverlap w:val="neve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80"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850"/>
        <w:gridCol w:w="1701"/>
        <w:tblGridChange w:id="81">
          <w:tblGrid>
            <w:gridCol w:w="582"/>
            <w:gridCol w:w="2977"/>
            <w:gridCol w:w="1843"/>
            <w:gridCol w:w="567"/>
            <w:gridCol w:w="567"/>
            <w:gridCol w:w="850"/>
            <w:gridCol w:w="1701"/>
          </w:tblGrid>
        </w:tblGridChange>
      </w:tblGrid>
      <w:tr w:rsidR="00F6328B" w:rsidRPr="007001F1" w14:paraId="5AA08D86" w14:textId="77777777" w:rsidTr="00520BD8">
        <w:trPr>
          <w:trHeight w:val="645"/>
          <w:trPrChange w:id="82" w:author="Autor">
            <w:trPr>
              <w:trHeight w:val="645"/>
            </w:trPr>
          </w:trPrChange>
        </w:trPr>
        <w:tc>
          <w:tcPr>
            <w:tcW w:w="9087" w:type="dxa"/>
            <w:gridSpan w:val="7"/>
            <w:shd w:val="clear" w:color="auto" w:fill="60497A"/>
            <w:vAlign w:val="center"/>
            <w:hideMark/>
            <w:tcPrChange w:id="83" w:author="Autor">
              <w:tcPr>
                <w:tcW w:w="9087" w:type="dxa"/>
                <w:gridSpan w:val="7"/>
                <w:shd w:val="clear" w:color="auto" w:fill="60497A"/>
                <w:vAlign w:val="center"/>
                <w:hideMark/>
              </w:tcPr>
            </w:tcPrChange>
          </w:tcPr>
          <w:p w14:paraId="2D6F5590" w14:textId="77777777" w:rsidR="00F6328B" w:rsidRPr="007001F1" w:rsidRDefault="00F6328B">
            <w:pPr>
              <w:jc w:val="center"/>
              <w:rPr>
                <w:b/>
                <w:bCs/>
                <w:color w:val="FFFFFF"/>
              </w:rPr>
            </w:pPr>
            <w:bookmarkStart w:id="84" w:name="KZ01"/>
            <w:r w:rsidRPr="007001F1">
              <w:rPr>
                <w:b/>
                <w:bCs/>
                <w:color w:val="FFFFFF"/>
              </w:rPr>
              <w:lastRenderedPageBreak/>
              <w:t>Kontrolný zoznam k finančnej kontrole VO</w:t>
            </w:r>
          </w:p>
          <w:p w14:paraId="2332457D" w14:textId="77777777" w:rsidR="00F6328B" w:rsidRPr="007001F1" w:rsidRDefault="00F6328B">
            <w:pPr>
              <w:jc w:val="center"/>
              <w:rPr>
                <w:b/>
                <w:bCs/>
                <w:color w:val="FFFFFF"/>
              </w:rPr>
            </w:pPr>
            <w:bookmarkStart w:id="85" w:name="KZ0"/>
            <w:r w:rsidRPr="007001F1">
              <w:rPr>
                <w:b/>
                <w:bCs/>
                <w:color w:val="FFFFFF"/>
              </w:rPr>
              <w:t>Podlimitná zákazka podľa § 11</w:t>
            </w:r>
            <w:ins w:id="86" w:author="Autor">
              <w:r w:rsidR="0057615D">
                <w:rPr>
                  <w:b/>
                  <w:bCs/>
                  <w:color w:val="FFFFFF"/>
                </w:rPr>
                <w:t>2 a nasl.</w:t>
              </w:r>
            </w:ins>
            <w:del w:id="87" w:author="Autor">
              <w:r w:rsidRPr="007001F1" w:rsidDel="0057615D">
                <w:rPr>
                  <w:b/>
                  <w:bCs/>
                  <w:color w:val="FFFFFF"/>
                </w:rPr>
                <w:delText>3</w:delText>
              </w:r>
            </w:del>
            <w:r w:rsidRPr="007001F1">
              <w:rPr>
                <w:b/>
                <w:bCs/>
                <w:color w:val="FFFFFF"/>
              </w:rPr>
              <w:t xml:space="preserve"> ZVO </w:t>
            </w:r>
            <w:bookmarkEnd w:id="85"/>
            <w:r>
              <w:rPr>
                <w:b/>
                <w:bCs/>
                <w:color w:val="FFFFFF"/>
              </w:rPr>
              <w:t>-</w:t>
            </w:r>
            <w:r w:rsidRPr="007001F1">
              <w:rPr>
                <w:b/>
                <w:bCs/>
                <w:color w:val="FFFFFF"/>
              </w:rPr>
              <w:t xml:space="preserve"> prvá ex ante kontrola</w:t>
            </w:r>
            <w:bookmarkEnd w:id="84"/>
          </w:p>
        </w:tc>
      </w:tr>
      <w:tr w:rsidR="00F6328B" w:rsidRPr="007001F1" w14:paraId="3BAFD535" w14:textId="77777777" w:rsidTr="00520BD8">
        <w:trPr>
          <w:trHeight w:val="330"/>
          <w:trPrChange w:id="88" w:author="Autor">
            <w:trPr>
              <w:trHeight w:val="330"/>
            </w:trPr>
          </w:trPrChange>
        </w:trPr>
        <w:tc>
          <w:tcPr>
            <w:tcW w:w="9087" w:type="dxa"/>
            <w:gridSpan w:val="7"/>
            <w:shd w:val="clear" w:color="auto" w:fill="auto"/>
            <w:vAlign w:val="center"/>
            <w:hideMark/>
            <w:tcPrChange w:id="89" w:author="Autor">
              <w:tcPr>
                <w:tcW w:w="9087" w:type="dxa"/>
                <w:gridSpan w:val="7"/>
                <w:shd w:val="clear" w:color="auto" w:fill="auto"/>
                <w:vAlign w:val="center"/>
                <w:hideMark/>
              </w:tcPr>
            </w:tcPrChange>
          </w:tcPr>
          <w:p w14:paraId="5C622199" w14:textId="77777777" w:rsidR="00F6328B" w:rsidRPr="007001F1" w:rsidRDefault="00F6328B">
            <w:pPr>
              <w:jc w:val="center"/>
              <w:rPr>
                <w:b/>
                <w:bCs/>
                <w:color w:val="000000"/>
              </w:rPr>
            </w:pPr>
            <w:r w:rsidRPr="007001F1">
              <w:rPr>
                <w:b/>
                <w:bCs/>
                <w:color w:val="000000"/>
                <w:sz w:val="22"/>
                <w:szCs w:val="22"/>
              </w:rPr>
              <w:t>Identifikácia programu</w:t>
            </w:r>
          </w:p>
        </w:tc>
      </w:tr>
      <w:tr w:rsidR="00F6328B" w:rsidRPr="007001F1" w14:paraId="29DA9F22" w14:textId="77777777" w:rsidTr="00520BD8">
        <w:trPr>
          <w:trHeight w:val="300"/>
          <w:trPrChange w:id="90" w:author="Autor">
            <w:trPr>
              <w:trHeight w:val="300"/>
            </w:trPr>
          </w:trPrChange>
        </w:trPr>
        <w:tc>
          <w:tcPr>
            <w:tcW w:w="3559" w:type="dxa"/>
            <w:gridSpan w:val="2"/>
            <w:shd w:val="clear" w:color="auto" w:fill="auto"/>
            <w:vAlign w:val="center"/>
            <w:hideMark/>
            <w:tcPrChange w:id="91" w:author="Autor">
              <w:tcPr>
                <w:tcW w:w="3559" w:type="dxa"/>
                <w:gridSpan w:val="2"/>
                <w:shd w:val="clear" w:color="auto" w:fill="auto"/>
                <w:vAlign w:val="center"/>
                <w:hideMark/>
              </w:tcPr>
            </w:tcPrChange>
          </w:tcPr>
          <w:p w14:paraId="639317EF" w14:textId="77777777" w:rsidR="00F6328B" w:rsidRPr="007001F1" w:rsidRDefault="00F6328B">
            <w:pPr>
              <w:rPr>
                <w:color w:val="000000"/>
              </w:rPr>
            </w:pPr>
            <w:r w:rsidRPr="007001F1">
              <w:rPr>
                <w:color w:val="000000"/>
                <w:sz w:val="22"/>
                <w:szCs w:val="22"/>
              </w:rPr>
              <w:t>Názov programu</w:t>
            </w:r>
          </w:p>
        </w:tc>
        <w:tc>
          <w:tcPr>
            <w:tcW w:w="5528" w:type="dxa"/>
            <w:gridSpan w:val="5"/>
            <w:shd w:val="clear" w:color="auto" w:fill="auto"/>
            <w:vAlign w:val="center"/>
            <w:hideMark/>
            <w:tcPrChange w:id="92" w:author="Autor">
              <w:tcPr>
                <w:tcW w:w="5528" w:type="dxa"/>
                <w:gridSpan w:val="5"/>
                <w:shd w:val="clear" w:color="auto" w:fill="auto"/>
                <w:vAlign w:val="center"/>
                <w:hideMark/>
              </w:tcPr>
            </w:tcPrChange>
          </w:tcPr>
          <w:p w14:paraId="1D0A292F" w14:textId="77777777" w:rsidR="00F6328B" w:rsidRPr="007001F1" w:rsidRDefault="00F6328B">
            <w:pPr>
              <w:rPr>
                <w:color w:val="000000"/>
              </w:rPr>
            </w:pPr>
            <w:r w:rsidRPr="007001F1">
              <w:rPr>
                <w:color w:val="000000"/>
                <w:sz w:val="22"/>
                <w:szCs w:val="22"/>
              </w:rPr>
              <w:t> </w:t>
            </w:r>
          </w:p>
        </w:tc>
      </w:tr>
      <w:tr w:rsidR="00F6328B" w:rsidRPr="007001F1" w14:paraId="1DD91965" w14:textId="77777777" w:rsidTr="00520BD8">
        <w:trPr>
          <w:trHeight w:val="660"/>
          <w:trPrChange w:id="93" w:author="Autor">
            <w:trPr>
              <w:trHeight w:val="660"/>
            </w:trPr>
          </w:trPrChange>
        </w:trPr>
        <w:tc>
          <w:tcPr>
            <w:tcW w:w="3559" w:type="dxa"/>
            <w:gridSpan w:val="2"/>
            <w:shd w:val="clear" w:color="auto" w:fill="auto"/>
            <w:vAlign w:val="center"/>
            <w:hideMark/>
            <w:tcPrChange w:id="94" w:author="Autor">
              <w:tcPr>
                <w:tcW w:w="3559" w:type="dxa"/>
                <w:gridSpan w:val="2"/>
                <w:shd w:val="clear" w:color="auto" w:fill="auto"/>
                <w:vAlign w:val="center"/>
                <w:hideMark/>
              </w:tcPr>
            </w:tcPrChange>
          </w:tcPr>
          <w:p w14:paraId="43179186" w14:textId="77777777" w:rsidR="00F6328B" w:rsidRPr="007001F1" w:rsidRDefault="00F6328B">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Change w:id="95" w:author="Autor">
              <w:tcPr>
                <w:tcW w:w="5528" w:type="dxa"/>
                <w:gridSpan w:val="5"/>
                <w:shd w:val="clear" w:color="auto" w:fill="auto"/>
                <w:vAlign w:val="center"/>
                <w:hideMark/>
              </w:tcPr>
            </w:tcPrChange>
          </w:tcPr>
          <w:p w14:paraId="7A36A807" w14:textId="77777777" w:rsidR="00F6328B" w:rsidRPr="007001F1" w:rsidRDefault="00F6328B">
            <w:pPr>
              <w:rPr>
                <w:color w:val="000000"/>
              </w:rPr>
            </w:pPr>
            <w:r w:rsidRPr="007001F1">
              <w:rPr>
                <w:color w:val="000000"/>
                <w:sz w:val="22"/>
                <w:szCs w:val="22"/>
              </w:rPr>
              <w:t> </w:t>
            </w:r>
          </w:p>
        </w:tc>
      </w:tr>
      <w:tr w:rsidR="00F6328B" w:rsidRPr="007001F1" w14:paraId="74285EED" w14:textId="77777777" w:rsidTr="00520BD8">
        <w:trPr>
          <w:trHeight w:val="330"/>
          <w:trPrChange w:id="96" w:author="Autor">
            <w:trPr>
              <w:trHeight w:val="330"/>
            </w:trPr>
          </w:trPrChange>
        </w:trPr>
        <w:tc>
          <w:tcPr>
            <w:tcW w:w="9087" w:type="dxa"/>
            <w:gridSpan w:val="7"/>
            <w:shd w:val="clear" w:color="auto" w:fill="auto"/>
            <w:vAlign w:val="center"/>
            <w:hideMark/>
            <w:tcPrChange w:id="97" w:author="Autor">
              <w:tcPr>
                <w:tcW w:w="9087" w:type="dxa"/>
                <w:gridSpan w:val="7"/>
                <w:shd w:val="clear" w:color="auto" w:fill="auto"/>
                <w:vAlign w:val="center"/>
                <w:hideMark/>
              </w:tcPr>
            </w:tcPrChange>
          </w:tcPr>
          <w:p w14:paraId="2CAFED1E" w14:textId="77777777" w:rsidR="00F6328B" w:rsidRPr="007001F1" w:rsidRDefault="00F6328B">
            <w:pPr>
              <w:jc w:val="center"/>
              <w:rPr>
                <w:b/>
                <w:bCs/>
                <w:color w:val="000000"/>
              </w:rPr>
            </w:pPr>
            <w:r w:rsidRPr="007001F1">
              <w:rPr>
                <w:b/>
                <w:bCs/>
                <w:color w:val="000000"/>
                <w:sz w:val="22"/>
                <w:szCs w:val="22"/>
              </w:rPr>
              <w:t>Identifikácia projektu a prijímateľa</w:t>
            </w:r>
          </w:p>
        </w:tc>
      </w:tr>
      <w:tr w:rsidR="00F6328B" w:rsidRPr="007001F1" w14:paraId="12CA5945" w14:textId="77777777" w:rsidTr="00520BD8">
        <w:trPr>
          <w:trHeight w:val="330"/>
          <w:trPrChange w:id="98" w:author="Autor">
            <w:trPr>
              <w:trHeight w:val="330"/>
            </w:trPr>
          </w:trPrChange>
        </w:trPr>
        <w:tc>
          <w:tcPr>
            <w:tcW w:w="3559" w:type="dxa"/>
            <w:gridSpan w:val="2"/>
            <w:shd w:val="clear" w:color="auto" w:fill="auto"/>
            <w:vAlign w:val="center"/>
            <w:hideMark/>
            <w:tcPrChange w:id="99" w:author="Autor">
              <w:tcPr>
                <w:tcW w:w="3559" w:type="dxa"/>
                <w:gridSpan w:val="2"/>
                <w:shd w:val="clear" w:color="auto" w:fill="auto"/>
                <w:vAlign w:val="center"/>
                <w:hideMark/>
              </w:tcPr>
            </w:tcPrChange>
          </w:tcPr>
          <w:p w14:paraId="4BCEB1CB" w14:textId="77777777" w:rsidR="00F6328B" w:rsidRPr="007001F1" w:rsidRDefault="00F6328B">
            <w:pPr>
              <w:rPr>
                <w:color w:val="000000"/>
              </w:rPr>
            </w:pPr>
            <w:r w:rsidRPr="007001F1">
              <w:rPr>
                <w:color w:val="000000"/>
                <w:sz w:val="22"/>
                <w:szCs w:val="22"/>
              </w:rPr>
              <w:t>Kód projektu v ITMS2014+</w:t>
            </w:r>
          </w:p>
        </w:tc>
        <w:tc>
          <w:tcPr>
            <w:tcW w:w="5528" w:type="dxa"/>
            <w:gridSpan w:val="5"/>
            <w:shd w:val="clear" w:color="auto" w:fill="auto"/>
            <w:vAlign w:val="center"/>
            <w:hideMark/>
            <w:tcPrChange w:id="100" w:author="Autor">
              <w:tcPr>
                <w:tcW w:w="5528" w:type="dxa"/>
                <w:gridSpan w:val="5"/>
                <w:shd w:val="clear" w:color="auto" w:fill="auto"/>
                <w:vAlign w:val="center"/>
                <w:hideMark/>
              </w:tcPr>
            </w:tcPrChange>
          </w:tcPr>
          <w:p w14:paraId="538790C9" w14:textId="77777777" w:rsidR="00F6328B" w:rsidRPr="007001F1" w:rsidRDefault="00F6328B">
            <w:pPr>
              <w:rPr>
                <w:color w:val="000000"/>
              </w:rPr>
            </w:pPr>
            <w:r w:rsidRPr="007001F1">
              <w:rPr>
                <w:color w:val="000000"/>
                <w:sz w:val="22"/>
                <w:szCs w:val="22"/>
              </w:rPr>
              <w:t> </w:t>
            </w:r>
          </w:p>
        </w:tc>
      </w:tr>
      <w:tr w:rsidR="00F6328B" w:rsidRPr="007001F1" w14:paraId="6CA9244D" w14:textId="77777777" w:rsidTr="00520BD8">
        <w:trPr>
          <w:trHeight w:val="300"/>
          <w:trPrChange w:id="101" w:author="Autor">
            <w:trPr>
              <w:trHeight w:val="300"/>
            </w:trPr>
          </w:trPrChange>
        </w:trPr>
        <w:tc>
          <w:tcPr>
            <w:tcW w:w="3559" w:type="dxa"/>
            <w:gridSpan w:val="2"/>
            <w:shd w:val="clear" w:color="auto" w:fill="auto"/>
            <w:vAlign w:val="center"/>
            <w:hideMark/>
            <w:tcPrChange w:id="102" w:author="Autor">
              <w:tcPr>
                <w:tcW w:w="3559" w:type="dxa"/>
                <w:gridSpan w:val="2"/>
                <w:shd w:val="clear" w:color="auto" w:fill="auto"/>
                <w:vAlign w:val="center"/>
                <w:hideMark/>
              </w:tcPr>
            </w:tcPrChange>
          </w:tcPr>
          <w:p w14:paraId="77CF7545" w14:textId="77777777" w:rsidR="00F6328B" w:rsidRPr="007001F1" w:rsidRDefault="00F6328B">
            <w:pPr>
              <w:rPr>
                <w:color w:val="000000"/>
              </w:rPr>
            </w:pPr>
            <w:r w:rsidRPr="007001F1">
              <w:rPr>
                <w:color w:val="000000"/>
                <w:sz w:val="22"/>
                <w:szCs w:val="22"/>
              </w:rPr>
              <w:t>Názov projektu</w:t>
            </w:r>
          </w:p>
        </w:tc>
        <w:tc>
          <w:tcPr>
            <w:tcW w:w="5528" w:type="dxa"/>
            <w:gridSpan w:val="5"/>
            <w:shd w:val="clear" w:color="auto" w:fill="auto"/>
            <w:vAlign w:val="center"/>
            <w:hideMark/>
            <w:tcPrChange w:id="103" w:author="Autor">
              <w:tcPr>
                <w:tcW w:w="5528" w:type="dxa"/>
                <w:gridSpan w:val="5"/>
                <w:shd w:val="clear" w:color="auto" w:fill="auto"/>
                <w:vAlign w:val="center"/>
                <w:hideMark/>
              </w:tcPr>
            </w:tcPrChange>
          </w:tcPr>
          <w:p w14:paraId="6CD2C3A9" w14:textId="77777777" w:rsidR="00F6328B" w:rsidRPr="007001F1" w:rsidRDefault="00F6328B">
            <w:pPr>
              <w:rPr>
                <w:color w:val="000000"/>
              </w:rPr>
            </w:pPr>
            <w:r w:rsidRPr="007001F1">
              <w:rPr>
                <w:color w:val="000000"/>
                <w:sz w:val="22"/>
                <w:szCs w:val="22"/>
              </w:rPr>
              <w:t> </w:t>
            </w:r>
          </w:p>
        </w:tc>
      </w:tr>
      <w:tr w:rsidR="00F6328B" w:rsidRPr="007001F1" w14:paraId="401C9151" w14:textId="77777777" w:rsidTr="00520BD8">
        <w:trPr>
          <w:trHeight w:val="300"/>
          <w:trPrChange w:id="104" w:author="Autor">
            <w:trPr>
              <w:trHeight w:val="300"/>
            </w:trPr>
          </w:trPrChange>
        </w:trPr>
        <w:tc>
          <w:tcPr>
            <w:tcW w:w="3559" w:type="dxa"/>
            <w:gridSpan w:val="2"/>
            <w:shd w:val="clear" w:color="auto" w:fill="auto"/>
            <w:vAlign w:val="center"/>
            <w:hideMark/>
            <w:tcPrChange w:id="105" w:author="Autor">
              <w:tcPr>
                <w:tcW w:w="3559" w:type="dxa"/>
                <w:gridSpan w:val="2"/>
                <w:shd w:val="clear" w:color="auto" w:fill="auto"/>
                <w:vAlign w:val="center"/>
                <w:hideMark/>
              </w:tcPr>
            </w:tcPrChange>
          </w:tcPr>
          <w:p w14:paraId="2FE28C32" w14:textId="77777777" w:rsidR="00F6328B" w:rsidRPr="007001F1" w:rsidRDefault="00F6328B">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106" w:author="Autor">
              <w:tcPr>
                <w:tcW w:w="5528" w:type="dxa"/>
                <w:gridSpan w:val="5"/>
                <w:shd w:val="clear" w:color="auto" w:fill="auto"/>
                <w:vAlign w:val="center"/>
                <w:hideMark/>
              </w:tcPr>
            </w:tcPrChange>
          </w:tcPr>
          <w:p w14:paraId="21291523" w14:textId="77777777" w:rsidR="00F6328B" w:rsidRPr="007001F1" w:rsidRDefault="00F6328B">
            <w:pPr>
              <w:rPr>
                <w:color w:val="000000"/>
              </w:rPr>
            </w:pPr>
            <w:r w:rsidRPr="007001F1">
              <w:rPr>
                <w:color w:val="000000"/>
                <w:sz w:val="22"/>
                <w:szCs w:val="22"/>
              </w:rPr>
              <w:t> </w:t>
            </w:r>
          </w:p>
        </w:tc>
      </w:tr>
      <w:tr w:rsidR="00F6328B" w:rsidRPr="007001F1" w14:paraId="34A98E7D" w14:textId="77777777" w:rsidTr="00520BD8">
        <w:trPr>
          <w:trHeight w:val="300"/>
          <w:trPrChange w:id="107" w:author="Autor">
            <w:trPr>
              <w:trHeight w:val="300"/>
            </w:trPr>
          </w:trPrChange>
        </w:trPr>
        <w:tc>
          <w:tcPr>
            <w:tcW w:w="3559" w:type="dxa"/>
            <w:gridSpan w:val="2"/>
            <w:shd w:val="clear" w:color="auto" w:fill="auto"/>
            <w:vAlign w:val="center"/>
            <w:hideMark/>
            <w:tcPrChange w:id="108" w:author="Autor">
              <w:tcPr>
                <w:tcW w:w="3559" w:type="dxa"/>
                <w:gridSpan w:val="2"/>
                <w:shd w:val="clear" w:color="auto" w:fill="auto"/>
                <w:vAlign w:val="center"/>
                <w:hideMark/>
              </w:tcPr>
            </w:tcPrChange>
          </w:tcPr>
          <w:p w14:paraId="22FFB3B5" w14:textId="77777777" w:rsidR="00F6328B" w:rsidRPr="007001F1" w:rsidRDefault="00F6328B">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109" w:author="Autor">
              <w:tcPr>
                <w:tcW w:w="5528" w:type="dxa"/>
                <w:gridSpan w:val="5"/>
                <w:shd w:val="clear" w:color="auto" w:fill="auto"/>
                <w:vAlign w:val="center"/>
                <w:hideMark/>
              </w:tcPr>
            </w:tcPrChange>
          </w:tcPr>
          <w:p w14:paraId="469DF414" w14:textId="77777777" w:rsidR="00F6328B" w:rsidRPr="007001F1" w:rsidRDefault="00F6328B">
            <w:pPr>
              <w:rPr>
                <w:color w:val="000000"/>
              </w:rPr>
            </w:pPr>
            <w:r w:rsidRPr="007001F1">
              <w:rPr>
                <w:color w:val="000000"/>
                <w:sz w:val="22"/>
                <w:szCs w:val="22"/>
              </w:rPr>
              <w:t> </w:t>
            </w:r>
          </w:p>
        </w:tc>
      </w:tr>
      <w:tr w:rsidR="00F6328B" w:rsidRPr="007001F1" w14:paraId="1E39ACB6" w14:textId="77777777" w:rsidTr="00520BD8">
        <w:trPr>
          <w:trHeight w:val="330"/>
          <w:trPrChange w:id="110" w:author="Autor">
            <w:trPr>
              <w:trHeight w:val="330"/>
            </w:trPr>
          </w:trPrChange>
        </w:trPr>
        <w:tc>
          <w:tcPr>
            <w:tcW w:w="9087" w:type="dxa"/>
            <w:gridSpan w:val="7"/>
            <w:shd w:val="clear" w:color="auto" w:fill="auto"/>
            <w:vAlign w:val="center"/>
            <w:hideMark/>
            <w:tcPrChange w:id="111" w:author="Autor">
              <w:tcPr>
                <w:tcW w:w="9087" w:type="dxa"/>
                <w:gridSpan w:val="7"/>
                <w:shd w:val="clear" w:color="auto" w:fill="auto"/>
                <w:vAlign w:val="center"/>
                <w:hideMark/>
              </w:tcPr>
            </w:tcPrChange>
          </w:tcPr>
          <w:p w14:paraId="67CC287A" w14:textId="77777777" w:rsidR="00F6328B" w:rsidRPr="007001F1" w:rsidRDefault="00F6328B">
            <w:pPr>
              <w:jc w:val="center"/>
              <w:rPr>
                <w:b/>
                <w:bCs/>
                <w:color w:val="000000"/>
              </w:rPr>
            </w:pPr>
            <w:r w:rsidRPr="007001F1">
              <w:rPr>
                <w:b/>
                <w:bCs/>
                <w:color w:val="000000"/>
                <w:sz w:val="22"/>
                <w:szCs w:val="22"/>
              </w:rPr>
              <w:t>Identifikácia zákazky</w:t>
            </w:r>
          </w:p>
        </w:tc>
      </w:tr>
      <w:tr w:rsidR="00F6328B" w:rsidRPr="007001F1" w14:paraId="162B3D4C" w14:textId="77777777" w:rsidTr="00520BD8">
        <w:trPr>
          <w:trHeight w:val="300"/>
          <w:trPrChange w:id="112" w:author="Autor">
            <w:trPr>
              <w:trHeight w:val="300"/>
            </w:trPr>
          </w:trPrChange>
        </w:trPr>
        <w:tc>
          <w:tcPr>
            <w:tcW w:w="3559" w:type="dxa"/>
            <w:gridSpan w:val="2"/>
            <w:shd w:val="clear" w:color="auto" w:fill="auto"/>
            <w:vAlign w:val="center"/>
            <w:hideMark/>
            <w:tcPrChange w:id="113" w:author="Autor">
              <w:tcPr>
                <w:tcW w:w="3559" w:type="dxa"/>
                <w:gridSpan w:val="2"/>
                <w:shd w:val="clear" w:color="auto" w:fill="auto"/>
                <w:vAlign w:val="center"/>
                <w:hideMark/>
              </w:tcPr>
            </w:tcPrChange>
          </w:tcPr>
          <w:p w14:paraId="25A3742C" w14:textId="77777777" w:rsidR="00F6328B" w:rsidRPr="007001F1" w:rsidRDefault="00F6328B">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Change w:id="114" w:author="Autor">
              <w:tcPr>
                <w:tcW w:w="5528" w:type="dxa"/>
                <w:gridSpan w:val="5"/>
                <w:shd w:val="clear" w:color="auto" w:fill="auto"/>
                <w:vAlign w:val="center"/>
                <w:hideMark/>
              </w:tcPr>
            </w:tcPrChange>
          </w:tcPr>
          <w:p w14:paraId="0AAC7C5A" w14:textId="77777777" w:rsidR="00F6328B" w:rsidRPr="007001F1" w:rsidRDefault="00F6328B">
            <w:pPr>
              <w:rPr>
                <w:color w:val="000000"/>
              </w:rPr>
            </w:pPr>
            <w:r w:rsidRPr="007001F1">
              <w:rPr>
                <w:color w:val="000000"/>
                <w:sz w:val="22"/>
                <w:szCs w:val="22"/>
              </w:rPr>
              <w:t>Podlimitná zákazka bez využitia elektronického trhoviska</w:t>
            </w:r>
          </w:p>
        </w:tc>
      </w:tr>
      <w:tr w:rsidR="00F6328B" w:rsidRPr="007001F1" w14:paraId="65C47B80" w14:textId="77777777" w:rsidTr="00520BD8">
        <w:trPr>
          <w:trHeight w:val="300"/>
          <w:trPrChange w:id="115" w:author="Autor">
            <w:trPr>
              <w:trHeight w:val="300"/>
            </w:trPr>
          </w:trPrChange>
        </w:trPr>
        <w:tc>
          <w:tcPr>
            <w:tcW w:w="3559" w:type="dxa"/>
            <w:gridSpan w:val="2"/>
            <w:shd w:val="clear" w:color="auto" w:fill="auto"/>
            <w:vAlign w:val="center"/>
            <w:hideMark/>
            <w:tcPrChange w:id="116" w:author="Autor">
              <w:tcPr>
                <w:tcW w:w="3559" w:type="dxa"/>
                <w:gridSpan w:val="2"/>
                <w:shd w:val="clear" w:color="auto" w:fill="auto"/>
                <w:vAlign w:val="center"/>
                <w:hideMark/>
              </w:tcPr>
            </w:tcPrChange>
          </w:tcPr>
          <w:p w14:paraId="13DB53B8" w14:textId="77777777" w:rsidR="00F6328B" w:rsidRPr="007001F1" w:rsidRDefault="00F6328B">
            <w:pPr>
              <w:rPr>
                <w:color w:val="000000"/>
              </w:rPr>
            </w:pPr>
            <w:r w:rsidRPr="007001F1">
              <w:rPr>
                <w:color w:val="000000"/>
                <w:sz w:val="22"/>
                <w:szCs w:val="22"/>
              </w:rPr>
              <w:t>Druh zákazky podľa postupu</w:t>
            </w:r>
          </w:p>
        </w:tc>
        <w:tc>
          <w:tcPr>
            <w:tcW w:w="5528" w:type="dxa"/>
            <w:gridSpan w:val="5"/>
            <w:shd w:val="clear" w:color="auto" w:fill="auto"/>
            <w:vAlign w:val="center"/>
            <w:hideMark/>
            <w:tcPrChange w:id="117" w:author="Autor">
              <w:tcPr>
                <w:tcW w:w="5528" w:type="dxa"/>
                <w:gridSpan w:val="5"/>
                <w:shd w:val="clear" w:color="auto" w:fill="auto"/>
                <w:vAlign w:val="center"/>
                <w:hideMark/>
              </w:tcPr>
            </w:tcPrChange>
          </w:tcPr>
          <w:p w14:paraId="60277BC7" w14:textId="77777777" w:rsidR="00F6328B" w:rsidRPr="007001F1" w:rsidRDefault="00F6328B">
            <w:pPr>
              <w:rPr>
                <w:color w:val="000000"/>
              </w:rPr>
            </w:pPr>
            <w:r w:rsidRPr="007001F1">
              <w:rPr>
                <w:color w:val="000000"/>
                <w:sz w:val="22"/>
                <w:szCs w:val="22"/>
              </w:rPr>
              <w:t>Podlimitná zákazka bez využitia elektronického trhoviska</w:t>
            </w:r>
          </w:p>
        </w:tc>
      </w:tr>
      <w:tr w:rsidR="00F6328B" w:rsidRPr="007001F1" w14:paraId="0002EADD" w14:textId="77777777" w:rsidTr="00520BD8">
        <w:trPr>
          <w:trHeight w:val="300"/>
          <w:trPrChange w:id="118" w:author="Autor">
            <w:trPr>
              <w:trHeight w:val="300"/>
            </w:trPr>
          </w:trPrChange>
        </w:trPr>
        <w:tc>
          <w:tcPr>
            <w:tcW w:w="3559" w:type="dxa"/>
            <w:gridSpan w:val="2"/>
            <w:shd w:val="clear" w:color="auto" w:fill="auto"/>
            <w:vAlign w:val="center"/>
            <w:hideMark/>
            <w:tcPrChange w:id="119" w:author="Autor">
              <w:tcPr>
                <w:tcW w:w="3559" w:type="dxa"/>
                <w:gridSpan w:val="2"/>
                <w:shd w:val="clear" w:color="auto" w:fill="auto"/>
                <w:vAlign w:val="center"/>
                <w:hideMark/>
              </w:tcPr>
            </w:tcPrChange>
          </w:tcPr>
          <w:p w14:paraId="3DC2C128" w14:textId="77777777" w:rsidR="00F6328B" w:rsidRPr="007001F1" w:rsidRDefault="00F6328B">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Change w:id="120" w:author="Autor">
              <w:tcPr>
                <w:tcW w:w="5528" w:type="dxa"/>
                <w:gridSpan w:val="5"/>
                <w:shd w:val="clear" w:color="auto" w:fill="auto"/>
                <w:vAlign w:val="center"/>
                <w:hideMark/>
              </w:tcPr>
            </w:tcPrChange>
          </w:tcPr>
          <w:p w14:paraId="7378E555" w14:textId="59BE43C8" w:rsidR="00F6328B" w:rsidRPr="007001F1" w:rsidRDefault="00CC4466">
            <w:pPr>
              <w:rPr>
                <w:color w:val="000000"/>
              </w:rPr>
            </w:pPr>
            <w:ins w:id="121" w:author="Autor">
              <w:r w:rsidRPr="00DB6ED7">
                <w:rPr>
                  <w:color w:val="000000"/>
                  <w:sz w:val="22"/>
                  <w:szCs w:val="22"/>
                  <w:rPrChange w:id="122" w:author="Autor">
                    <w:rPr>
                      <w:color w:val="000000"/>
                    </w:rPr>
                  </w:rPrChange>
                </w:rPr>
                <w:t>Stavebné práce</w:t>
              </w:r>
            </w:ins>
          </w:p>
        </w:tc>
      </w:tr>
      <w:tr w:rsidR="00F6328B" w:rsidRPr="007001F1" w14:paraId="49B9DF20" w14:textId="77777777" w:rsidTr="00520BD8">
        <w:trPr>
          <w:trHeight w:val="300"/>
          <w:trPrChange w:id="123" w:author="Autor">
            <w:trPr>
              <w:trHeight w:val="300"/>
            </w:trPr>
          </w:trPrChange>
        </w:trPr>
        <w:tc>
          <w:tcPr>
            <w:tcW w:w="3559" w:type="dxa"/>
            <w:gridSpan w:val="2"/>
            <w:shd w:val="clear" w:color="auto" w:fill="auto"/>
            <w:vAlign w:val="center"/>
            <w:tcPrChange w:id="124" w:author="Autor">
              <w:tcPr>
                <w:tcW w:w="3559" w:type="dxa"/>
                <w:gridSpan w:val="2"/>
                <w:shd w:val="clear" w:color="auto" w:fill="auto"/>
                <w:vAlign w:val="center"/>
              </w:tcPr>
            </w:tcPrChange>
          </w:tcPr>
          <w:p w14:paraId="0AF8D2DE" w14:textId="77777777" w:rsidR="00F6328B" w:rsidRPr="007001F1" w:rsidRDefault="00F6328B">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Change w:id="125" w:author="Autor">
              <w:tcPr>
                <w:tcW w:w="5528" w:type="dxa"/>
                <w:gridSpan w:val="5"/>
                <w:shd w:val="clear" w:color="auto" w:fill="auto"/>
                <w:vAlign w:val="center"/>
              </w:tcPr>
            </w:tcPrChange>
          </w:tcPr>
          <w:p w14:paraId="06BE3312" w14:textId="77777777" w:rsidR="00F6328B" w:rsidRPr="007001F1" w:rsidRDefault="00F6328B">
            <w:pPr>
              <w:rPr>
                <w:color w:val="000000"/>
              </w:rPr>
            </w:pPr>
          </w:p>
        </w:tc>
      </w:tr>
      <w:tr w:rsidR="00F6328B" w:rsidRPr="007001F1" w14:paraId="3EE47D1E" w14:textId="77777777" w:rsidTr="00520BD8">
        <w:trPr>
          <w:trHeight w:val="300"/>
          <w:trPrChange w:id="126" w:author="Autor">
            <w:trPr>
              <w:trHeight w:val="300"/>
            </w:trPr>
          </w:trPrChange>
        </w:trPr>
        <w:tc>
          <w:tcPr>
            <w:tcW w:w="3559" w:type="dxa"/>
            <w:gridSpan w:val="2"/>
            <w:shd w:val="clear" w:color="auto" w:fill="auto"/>
            <w:vAlign w:val="center"/>
            <w:hideMark/>
            <w:tcPrChange w:id="127" w:author="Autor">
              <w:tcPr>
                <w:tcW w:w="3559" w:type="dxa"/>
                <w:gridSpan w:val="2"/>
                <w:shd w:val="clear" w:color="auto" w:fill="auto"/>
                <w:vAlign w:val="center"/>
                <w:hideMark/>
              </w:tcPr>
            </w:tcPrChange>
          </w:tcPr>
          <w:p w14:paraId="7AB1A818" w14:textId="77777777" w:rsidR="00F6328B" w:rsidRPr="007001F1" w:rsidRDefault="00F6328B">
            <w:pPr>
              <w:rPr>
                <w:color w:val="000000"/>
              </w:rPr>
            </w:pPr>
            <w:r w:rsidRPr="007001F1">
              <w:rPr>
                <w:color w:val="000000"/>
                <w:sz w:val="22"/>
                <w:szCs w:val="22"/>
              </w:rPr>
              <w:t>Typ kontroly</w:t>
            </w:r>
          </w:p>
        </w:tc>
        <w:tc>
          <w:tcPr>
            <w:tcW w:w="5528" w:type="dxa"/>
            <w:gridSpan w:val="5"/>
            <w:shd w:val="clear" w:color="auto" w:fill="auto"/>
            <w:vAlign w:val="center"/>
            <w:hideMark/>
            <w:tcPrChange w:id="128" w:author="Autor">
              <w:tcPr>
                <w:tcW w:w="5528" w:type="dxa"/>
                <w:gridSpan w:val="5"/>
                <w:shd w:val="clear" w:color="auto" w:fill="auto"/>
                <w:vAlign w:val="center"/>
                <w:hideMark/>
              </w:tcPr>
            </w:tcPrChange>
          </w:tcPr>
          <w:p w14:paraId="0C8AAB90" w14:textId="77777777" w:rsidR="00F6328B" w:rsidRPr="007001F1" w:rsidRDefault="00F6328B">
            <w:pPr>
              <w:rPr>
                <w:color w:val="000000"/>
              </w:rPr>
            </w:pPr>
            <w:r w:rsidRPr="007001F1">
              <w:rPr>
                <w:color w:val="000000"/>
                <w:sz w:val="22"/>
                <w:szCs w:val="22"/>
              </w:rPr>
              <w:t>prvá ex-ante kontrola</w:t>
            </w:r>
          </w:p>
        </w:tc>
      </w:tr>
      <w:tr w:rsidR="00F6328B" w:rsidRPr="007001F1" w14:paraId="084469F9" w14:textId="77777777" w:rsidTr="00520BD8">
        <w:trPr>
          <w:trHeight w:val="300"/>
          <w:trPrChange w:id="129" w:author="Autor">
            <w:trPr>
              <w:trHeight w:val="300"/>
            </w:trPr>
          </w:trPrChange>
        </w:trPr>
        <w:tc>
          <w:tcPr>
            <w:tcW w:w="3559" w:type="dxa"/>
            <w:gridSpan w:val="2"/>
            <w:shd w:val="clear" w:color="auto" w:fill="auto"/>
            <w:vAlign w:val="center"/>
            <w:hideMark/>
            <w:tcPrChange w:id="130" w:author="Autor">
              <w:tcPr>
                <w:tcW w:w="3559" w:type="dxa"/>
                <w:gridSpan w:val="2"/>
                <w:shd w:val="clear" w:color="auto" w:fill="auto"/>
                <w:vAlign w:val="center"/>
                <w:hideMark/>
              </w:tcPr>
            </w:tcPrChange>
          </w:tcPr>
          <w:p w14:paraId="5EA0BE84" w14:textId="77777777" w:rsidR="00F6328B" w:rsidRPr="007001F1" w:rsidRDefault="00F6328B">
            <w:pPr>
              <w:rPr>
                <w:color w:val="000000"/>
              </w:rPr>
            </w:pPr>
            <w:r w:rsidRPr="007001F1">
              <w:rPr>
                <w:color w:val="000000"/>
                <w:sz w:val="22"/>
                <w:szCs w:val="22"/>
              </w:rPr>
              <w:t>Názov zákazky</w:t>
            </w:r>
          </w:p>
        </w:tc>
        <w:tc>
          <w:tcPr>
            <w:tcW w:w="5528" w:type="dxa"/>
            <w:gridSpan w:val="5"/>
            <w:shd w:val="clear" w:color="auto" w:fill="auto"/>
            <w:vAlign w:val="center"/>
            <w:hideMark/>
            <w:tcPrChange w:id="131" w:author="Autor">
              <w:tcPr>
                <w:tcW w:w="5528" w:type="dxa"/>
                <w:gridSpan w:val="5"/>
                <w:shd w:val="clear" w:color="auto" w:fill="auto"/>
                <w:vAlign w:val="center"/>
                <w:hideMark/>
              </w:tcPr>
            </w:tcPrChange>
          </w:tcPr>
          <w:p w14:paraId="57B9A6E4" w14:textId="77777777" w:rsidR="00F6328B" w:rsidRPr="007001F1" w:rsidRDefault="00F6328B">
            <w:pPr>
              <w:rPr>
                <w:color w:val="000000"/>
              </w:rPr>
            </w:pPr>
            <w:r w:rsidRPr="007001F1">
              <w:rPr>
                <w:color w:val="000000"/>
                <w:sz w:val="22"/>
                <w:szCs w:val="22"/>
              </w:rPr>
              <w:t> </w:t>
            </w:r>
          </w:p>
        </w:tc>
      </w:tr>
      <w:tr w:rsidR="00F6328B" w:rsidRPr="007001F1" w14:paraId="08BEE001" w14:textId="77777777" w:rsidTr="00520BD8">
        <w:trPr>
          <w:trHeight w:val="300"/>
          <w:trPrChange w:id="132" w:author="Autor">
            <w:trPr>
              <w:trHeight w:val="300"/>
            </w:trPr>
          </w:trPrChange>
        </w:trPr>
        <w:tc>
          <w:tcPr>
            <w:tcW w:w="3559" w:type="dxa"/>
            <w:gridSpan w:val="2"/>
            <w:shd w:val="clear" w:color="auto" w:fill="auto"/>
            <w:vAlign w:val="center"/>
            <w:hideMark/>
            <w:tcPrChange w:id="133" w:author="Autor">
              <w:tcPr>
                <w:tcW w:w="3559" w:type="dxa"/>
                <w:gridSpan w:val="2"/>
                <w:shd w:val="clear" w:color="auto" w:fill="auto"/>
                <w:vAlign w:val="center"/>
                <w:hideMark/>
              </w:tcPr>
            </w:tcPrChange>
          </w:tcPr>
          <w:p w14:paraId="43A23393" w14:textId="77777777" w:rsidR="00F6328B" w:rsidRPr="007001F1" w:rsidRDefault="00F6328B">
            <w:pPr>
              <w:rPr>
                <w:color w:val="000000"/>
              </w:rPr>
            </w:pPr>
            <w:r w:rsidRPr="007001F1">
              <w:rPr>
                <w:color w:val="000000"/>
                <w:sz w:val="22"/>
                <w:szCs w:val="22"/>
              </w:rPr>
              <w:t>Elektronická aukcia áno/nie</w:t>
            </w:r>
          </w:p>
        </w:tc>
        <w:tc>
          <w:tcPr>
            <w:tcW w:w="5528" w:type="dxa"/>
            <w:gridSpan w:val="5"/>
            <w:shd w:val="clear" w:color="auto" w:fill="auto"/>
            <w:vAlign w:val="center"/>
            <w:hideMark/>
            <w:tcPrChange w:id="134" w:author="Autor">
              <w:tcPr>
                <w:tcW w:w="5528" w:type="dxa"/>
                <w:gridSpan w:val="5"/>
                <w:shd w:val="clear" w:color="auto" w:fill="auto"/>
                <w:vAlign w:val="center"/>
                <w:hideMark/>
              </w:tcPr>
            </w:tcPrChange>
          </w:tcPr>
          <w:p w14:paraId="40A15822" w14:textId="77777777" w:rsidR="00F6328B" w:rsidRPr="007001F1" w:rsidRDefault="00F6328B">
            <w:pPr>
              <w:rPr>
                <w:color w:val="000000"/>
              </w:rPr>
            </w:pPr>
            <w:r w:rsidRPr="007001F1">
              <w:rPr>
                <w:color w:val="000000"/>
                <w:sz w:val="22"/>
                <w:szCs w:val="22"/>
              </w:rPr>
              <w:t> </w:t>
            </w:r>
          </w:p>
        </w:tc>
      </w:tr>
      <w:tr w:rsidR="00F6328B" w:rsidRPr="007001F1" w14:paraId="3AB67AFB" w14:textId="77777777" w:rsidTr="00520BD8">
        <w:trPr>
          <w:trHeight w:val="300"/>
          <w:trPrChange w:id="135" w:author="Autor">
            <w:trPr>
              <w:trHeight w:val="300"/>
            </w:trPr>
          </w:trPrChange>
        </w:trPr>
        <w:tc>
          <w:tcPr>
            <w:tcW w:w="3559" w:type="dxa"/>
            <w:gridSpan w:val="2"/>
            <w:shd w:val="clear" w:color="auto" w:fill="auto"/>
            <w:vAlign w:val="center"/>
            <w:hideMark/>
            <w:tcPrChange w:id="136" w:author="Autor">
              <w:tcPr>
                <w:tcW w:w="3559" w:type="dxa"/>
                <w:gridSpan w:val="2"/>
                <w:shd w:val="clear" w:color="auto" w:fill="auto"/>
                <w:vAlign w:val="center"/>
                <w:hideMark/>
              </w:tcPr>
            </w:tcPrChange>
          </w:tcPr>
          <w:p w14:paraId="1DA43D10" w14:textId="77777777" w:rsidR="00F6328B" w:rsidRPr="007001F1" w:rsidRDefault="00F6328B">
            <w:pPr>
              <w:rPr>
                <w:color w:val="000000"/>
              </w:rPr>
            </w:pPr>
            <w:r w:rsidRPr="007001F1">
              <w:rPr>
                <w:color w:val="000000"/>
                <w:sz w:val="22"/>
                <w:szCs w:val="22"/>
              </w:rPr>
              <w:t>Predpokladaná hodnota zákazky</w:t>
            </w:r>
          </w:p>
        </w:tc>
        <w:tc>
          <w:tcPr>
            <w:tcW w:w="5528" w:type="dxa"/>
            <w:gridSpan w:val="5"/>
            <w:shd w:val="clear" w:color="auto" w:fill="auto"/>
            <w:vAlign w:val="center"/>
            <w:hideMark/>
            <w:tcPrChange w:id="137" w:author="Autor">
              <w:tcPr>
                <w:tcW w:w="5528" w:type="dxa"/>
                <w:gridSpan w:val="5"/>
                <w:shd w:val="clear" w:color="auto" w:fill="auto"/>
                <w:vAlign w:val="center"/>
                <w:hideMark/>
              </w:tcPr>
            </w:tcPrChange>
          </w:tcPr>
          <w:p w14:paraId="40C75937" w14:textId="77777777" w:rsidR="00F6328B" w:rsidRPr="007001F1" w:rsidRDefault="00F6328B">
            <w:pPr>
              <w:rPr>
                <w:color w:val="000000"/>
              </w:rPr>
            </w:pPr>
            <w:r w:rsidRPr="007001F1">
              <w:rPr>
                <w:color w:val="000000"/>
                <w:sz w:val="22"/>
                <w:szCs w:val="22"/>
              </w:rPr>
              <w:t> </w:t>
            </w:r>
          </w:p>
        </w:tc>
      </w:tr>
      <w:tr w:rsidR="00F6328B" w:rsidRPr="007001F1" w14:paraId="6C0E933F" w14:textId="77777777" w:rsidTr="00520BD8">
        <w:trPr>
          <w:trHeight w:val="315"/>
          <w:trPrChange w:id="138" w:author="Autor">
            <w:trPr>
              <w:trHeight w:val="315"/>
            </w:trPr>
          </w:trPrChange>
        </w:trPr>
        <w:tc>
          <w:tcPr>
            <w:tcW w:w="582" w:type="dxa"/>
            <w:shd w:val="clear" w:color="000000" w:fill="60497A"/>
            <w:vAlign w:val="center"/>
            <w:hideMark/>
            <w:tcPrChange w:id="139" w:author="Autor">
              <w:tcPr>
                <w:tcW w:w="582" w:type="dxa"/>
                <w:shd w:val="clear" w:color="000000" w:fill="60497A"/>
                <w:vAlign w:val="center"/>
                <w:hideMark/>
              </w:tcPr>
            </w:tcPrChange>
          </w:tcPr>
          <w:p w14:paraId="0598CD86" w14:textId="77777777" w:rsidR="00F6328B" w:rsidRPr="007001F1" w:rsidRDefault="00F6328B">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140" w:author="Autor">
              <w:tcPr>
                <w:tcW w:w="4820" w:type="dxa"/>
                <w:gridSpan w:val="2"/>
                <w:shd w:val="clear" w:color="000000" w:fill="60497A"/>
                <w:vAlign w:val="center"/>
                <w:hideMark/>
              </w:tcPr>
            </w:tcPrChange>
          </w:tcPr>
          <w:p w14:paraId="52113517" w14:textId="77777777" w:rsidR="00F6328B" w:rsidRPr="007001F1" w:rsidRDefault="00F6328B">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141" w:author="Autor">
              <w:tcPr>
                <w:tcW w:w="567" w:type="dxa"/>
                <w:shd w:val="clear" w:color="000000" w:fill="60497A"/>
                <w:vAlign w:val="center"/>
                <w:hideMark/>
              </w:tcPr>
            </w:tcPrChange>
          </w:tcPr>
          <w:p w14:paraId="792EA205" w14:textId="77777777" w:rsidR="00F6328B" w:rsidRPr="007001F1" w:rsidRDefault="00F6328B">
            <w:pPr>
              <w:jc w:val="center"/>
              <w:rPr>
                <w:b/>
                <w:bCs/>
                <w:color w:val="FFFFFF"/>
              </w:rPr>
            </w:pPr>
            <w:r w:rsidRPr="007001F1">
              <w:rPr>
                <w:b/>
                <w:bCs/>
                <w:color w:val="FFFFFF"/>
                <w:sz w:val="22"/>
                <w:szCs w:val="22"/>
              </w:rPr>
              <w:t>áno</w:t>
            </w:r>
          </w:p>
        </w:tc>
        <w:tc>
          <w:tcPr>
            <w:tcW w:w="567" w:type="dxa"/>
            <w:shd w:val="clear" w:color="000000" w:fill="60497A"/>
            <w:vAlign w:val="center"/>
            <w:hideMark/>
            <w:tcPrChange w:id="142" w:author="Autor">
              <w:tcPr>
                <w:tcW w:w="567" w:type="dxa"/>
                <w:shd w:val="clear" w:color="000000" w:fill="60497A"/>
                <w:vAlign w:val="center"/>
                <w:hideMark/>
              </w:tcPr>
            </w:tcPrChange>
          </w:tcPr>
          <w:p w14:paraId="0D0AA4E3" w14:textId="77777777" w:rsidR="00F6328B" w:rsidRPr="007001F1" w:rsidRDefault="00F6328B">
            <w:pPr>
              <w:jc w:val="center"/>
              <w:rPr>
                <w:b/>
                <w:bCs/>
                <w:color w:val="FFFFFF"/>
              </w:rPr>
            </w:pPr>
            <w:r w:rsidRPr="007001F1">
              <w:rPr>
                <w:b/>
                <w:bCs/>
                <w:color w:val="FFFFFF"/>
                <w:sz w:val="22"/>
                <w:szCs w:val="22"/>
              </w:rPr>
              <w:t>nie</w:t>
            </w:r>
          </w:p>
        </w:tc>
        <w:tc>
          <w:tcPr>
            <w:tcW w:w="850" w:type="dxa"/>
            <w:shd w:val="clear" w:color="000000" w:fill="60497A"/>
            <w:vAlign w:val="center"/>
            <w:hideMark/>
            <w:tcPrChange w:id="143" w:author="Autor">
              <w:tcPr>
                <w:tcW w:w="850" w:type="dxa"/>
                <w:shd w:val="clear" w:color="000000" w:fill="60497A"/>
                <w:vAlign w:val="center"/>
                <w:hideMark/>
              </w:tcPr>
            </w:tcPrChange>
          </w:tcPr>
          <w:p w14:paraId="6C6450BC" w14:textId="77777777" w:rsidR="00F6328B" w:rsidRPr="007001F1" w:rsidRDefault="00F6328B">
            <w:pPr>
              <w:jc w:val="center"/>
              <w:rPr>
                <w:b/>
                <w:bCs/>
                <w:color w:val="FFFFFF"/>
              </w:rPr>
            </w:pPr>
            <w:r w:rsidRPr="007001F1">
              <w:rPr>
                <w:b/>
                <w:bCs/>
                <w:color w:val="FFFFFF"/>
                <w:sz w:val="22"/>
                <w:szCs w:val="22"/>
              </w:rPr>
              <w:t>netýka sa</w:t>
            </w:r>
          </w:p>
        </w:tc>
        <w:tc>
          <w:tcPr>
            <w:tcW w:w="1701" w:type="dxa"/>
            <w:shd w:val="clear" w:color="000000" w:fill="60497A"/>
            <w:vAlign w:val="center"/>
            <w:hideMark/>
            <w:tcPrChange w:id="144" w:author="Autor">
              <w:tcPr>
                <w:tcW w:w="1701" w:type="dxa"/>
                <w:shd w:val="clear" w:color="000000" w:fill="60497A"/>
                <w:vAlign w:val="center"/>
                <w:hideMark/>
              </w:tcPr>
            </w:tcPrChange>
          </w:tcPr>
          <w:p w14:paraId="5F7A25F2" w14:textId="77777777" w:rsidR="00F6328B" w:rsidRPr="007001F1" w:rsidRDefault="00F6328B">
            <w:pPr>
              <w:jc w:val="center"/>
              <w:rPr>
                <w:b/>
                <w:bCs/>
                <w:color w:val="FFFFFF"/>
              </w:rPr>
            </w:pPr>
            <w:r w:rsidRPr="007001F1">
              <w:rPr>
                <w:b/>
                <w:bCs/>
                <w:color w:val="FFFFFF"/>
                <w:sz w:val="22"/>
                <w:szCs w:val="22"/>
              </w:rPr>
              <w:t>Poznámka</w:t>
            </w:r>
          </w:p>
        </w:tc>
      </w:tr>
      <w:tr w:rsidR="00F6328B" w:rsidRPr="007001F1" w14:paraId="27287F70" w14:textId="77777777" w:rsidTr="00520BD8">
        <w:trPr>
          <w:trHeight w:val="384"/>
          <w:trPrChange w:id="145" w:author="Autor">
            <w:trPr>
              <w:trHeight w:val="384"/>
            </w:trPr>
          </w:trPrChange>
        </w:trPr>
        <w:tc>
          <w:tcPr>
            <w:tcW w:w="582" w:type="dxa"/>
            <w:shd w:val="clear" w:color="auto" w:fill="auto"/>
            <w:noWrap/>
            <w:vAlign w:val="center"/>
            <w:hideMark/>
            <w:tcPrChange w:id="146" w:author="Autor">
              <w:tcPr>
                <w:tcW w:w="582" w:type="dxa"/>
                <w:shd w:val="clear" w:color="auto" w:fill="auto"/>
                <w:noWrap/>
                <w:vAlign w:val="center"/>
                <w:hideMark/>
              </w:tcPr>
            </w:tcPrChange>
          </w:tcPr>
          <w:p w14:paraId="0633CC08" w14:textId="77777777" w:rsidR="00F6328B" w:rsidRPr="007001F1" w:rsidRDefault="00F6328B">
            <w:pPr>
              <w:jc w:val="center"/>
              <w:rPr>
                <w:color w:val="000000"/>
              </w:rPr>
            </w:pPr>
            <w:r w:rsidRPr="007001F1">
              <w:rPr>
                <w:color w:val="000000"/>
                <w:sz w:val="22"/>
                <w:szCs w:val="22"/>
              </w:rPr>
              <w:t>1</w:t>
            </w:r>
          </w:p>
        </w:tc>
        <w:tc>
          <w:tcPr>
            <w:tcW w:w="4820" w:type="dxa"/>
            <w:gridSpan w:val="2"/>
            <w:shd w:val="clear" w:color="auto" w:fill="auto"/>
            <w:vAlign w:val="center"/>
            <w:hideMark/>
            <w:tcPrChange w:id="147" w:author="Autor">
              <w:tcPr>
                <w:tcW w:w="4820" w:type="dxa"/>
                <w:gridSpan w:val="2"/>
                <w:shd w:val="clear" w:color="auto" w:fill="auto"/>
                <w:vAlign w:val="center"/>
                <w:hideMark/>
              </w:tcPr>
            </w:tcPrChange>
          </w:tcPr>
          <w:p w14:paraId="0C26F101" w14:textId="0ABD1562" w:rsidR="00F6328B" w:rsidRPr="007001F1" w:rsidRDefault="00F6328B" w:rsidP="00DF21B7">
            <w:pPr>
              <w:jc w:val="both"/>
              <w:rPr>
                <w:color w:val="000000"/>
                <w:sz w:val="22"/>
                <w:szCs w:val="22"/>
              </w:rPr>
            </w:pPr>
            <w:r w:rsidRPr="007001F1">
              <w:rPr>
                <w:color w:val="000000"/>
                <w:sz w:val="22"/>
                <w:szCs w:val="22"/>
              </w:rPr>
              <w:t xml:space="preserve">Je použitý postup </w:t>
            </w:r>
            <w:del w:id="148" w:author="Autor">
              <w:r w:rsidRPr="007001F1" w:rsidDel="00DF21B7">
                <w:rPr>
                  <w:color w:val="000000"/>
                  <w:sz w:val="22"/>
                  <w:szCs w:val="22"/>
                </w:rPr>
                <w:delText>na</w:delText>
              </w:r>
            </w:del>
            <w:r w:rsidRPr="007001F1">
              <w:rPr>
                <w:color w:val="000000"/>
                <w:sz w:val="22"/>
                <w:szCs w:val="22"/>
              </w:rPr>
              <w:t xml:space="preserve"> zadani</w:t>
            </w:r>
            <w:ins w:id="149" w:author="Autor">
              <w:r w:rsidR="00DF21B7">
                <w:rPr>
                  <w:color w:val="000000"/>
                  <w:sz w:val="22"/>
                  <w:szCs w:val="22"/>
                </w:rPr>
                <w:t>a</w:t>
              </w:r>
            </w:ins>
            <w:del w:id="150" w:author="Autor">
              <w:r w:rsidRPr="007001F1" w:rsidDel="00DF21B7">
                <w:rPr>
                  <w:color w:val="000000"/>
                  <w:sz w:val="22"/>
                  <w:szCs w:val="22"/>
                </w:rPr>
                <w:delText>e</w:delText>
              </w:r>
            </w:del>
            <w:r w:rsidRPr="007001F1">
              <w:rPr>
                <w:color w:val="000000"/>
                <w:sz w:val="22"/>
                <w:szCs w:val="22"/>
              </w:rPr>
              <w:t xml:space="preserve"> zákazky na </w:t>
            </w:r>
            <w:del w:id="151" w:author="Autor">
              <w:r w:rsidRPr="007001F1" w:rsidDel="00DF21B7">
                <w:rPr>
                  <w:color w:val="000000"/>
                  <w:sz w:val="22"/>
                  <w:szCs w:val="22"/>
                </w:rPr>
                <w:delText xml:space="preserve">dodanie tovaru/ </w:delText>
              </w:r>
            </w:del>
            <w:ins w:id="152" w:author="Autor">
              <w:r w:rsidR="00DF21B7">
                <w:rPr>
                  <w:color w:val="000000"/>
                  <w:sz w:val="22"/>
                  <w:szCs w:val="22"/>
                </w:rPr>
                <w:t xml:space="preserve">uskutočnenie </w:t>
              </w:r>
            </w:ins>
            <w:r w:rsidRPr="007001F1">
              <w:rPr>
                <w:color w:val="000000"/>
                <w:sz w:val="22"/>
                <w:szCs w:val="22"/>
              </w:rPr>
              <w:t>stavebných prác</w:t>
            </w:r>
            <w:del w:id="153" w:author="Autor">
              <w:r w:rsidRPr="007001F1" w:rsidDel="00DF21B7">
                <w:rPr>
                  <w:color w:val="000000"/>
                  <w:sz w:val="22"/>
                  <w:szCs w:val="22"/>
                </w:rPr>
                <w:delText>/ služby</w:delText>
              </w:r>
            </w:del>
            <w:r w:rsidRPr="007001F1">
              <w:rPr>
                <w:color w:val="000000"/>
                <w:sz w:val="22"/>
                <w:szCs w:val="22"/>
              </w:rPr>
              <w:t xml:space="preserve"> v súlade so ZVO?</w:t>
            </w:r>
          </w:p>
        </w:tc>
        <w:tc>
          <w:tcPr>
            <w:tcW w:w="567" w:type="dxa"/>
            <w:shd w:val="clear" w:color="auto" w:fill="auto"/>
            <w:vAlign w:val="center"/>
            <w:hideMark/>
            <w:tcPrChange w:id="154" w:author="Autor">
              <w:tcPr>
                <w:tcW w:w="567" w:type="dxa"/>
                <w:shd w:val="clear" w:color="auto" w:fill="auto"/>
                <w:vAlign w:val="center"/>
                <w:hideMark/>
              </w:tcPr>
            </w:tcPrChange>
          </w:tcPr>
          <w:p w14:paraId="4CF85947" w14:textId="77777777" w:rsidR="00F6328B" w:rsidRPr="007001F1" w:rsidRDefault="00F6328B">
            <w:pPr>
              <w:jc w:val="center"/>
              <w:rPr>
                <w:b/>
                <w:bCs/>
                <w:color w:val="000000"/>
                <w:sz w:val="22"/>
                <w:szCs w:val="22"/>
              </w:rPr>
            </w:pPr>
          </w:p>
        </w:tc>
        <w:tc>
          <w:tcPr>
            <w:tcW w:w="567" w:type="dxa"/>
            <w:shd w:val="clear" w:color="auto" w:fill="auto"/>
            <w:vAlign w:val="center"/>
            <w:hideMark/>
            <w:tcPrChange w:id="155" w:author="Autor">
              <w:tcPr>
                <w:tcW w:w="567" w:type="dxa"/>
                <w:shd w:val="clear" w:color="auto" w:fill="auto"/>
                <w:vAlign w:val="center"/>
                <w:hideMark/>
              </w:tcPr>
            </w:tcPrChange>
          </w:tcPr>
          <w:p w14:paraId="6E85CF2F" w14:textId="77777777" w:rsidR="00F6328B" w:rsidRPr="007001F1" w:rsidRDefault="00F6328B">
            <w:pPr>
              <w:jc w:val="center"/>
              <w:rPr>
                <w:b/>
                <w:bCs/>
                <w:color w:val="000000"/>
                <w:sz w:val="22"/>
                <w:szCs w:val="22"/>
              </w:rPr>
            </w:pPr>
          </w:p>
        </w:tc>
        <w:tc>
          <w:tcPr>
            <w:tcW w:w="850" w:type="dxa"/>
            <w:shd w:val="clear" w:color="auto" w:fill="auto"/>
            <w:vAlign w:val="center"/>
            <w:hideMark/>
            <w:tcPrChange w:id="156" w:author="Autor">
              <w:tcPr>
                <w:tcW w:w="850" w:type="dxa"/>
                <w:shd w:val="clear" w:color="auto" w:fill="auto"/>
                <w:vAlign w:val="center"/>
                <w:hideMark/>
              </w:tcPr>
            </w:tcPrChange>
          </w:tcPr>
          <w:p w14:paraId="1E6A287A" w14:textId="77777777" w:rsidR="00F6328B" w:rsidRPr="007001F1" w:rsidRDefault="00F6328B">
            <w:pPr>
              <w:jc w:val="center"/>
              <w:rPr>
                <w:b/>
                <w:bCs/>
                <w:color w:val="000000"/>
                <w:sz w:val="22"/>
                <w:szCs w:val="22"/>
              </w:rPr>
            </w:pPr>
          </w:p>
        </w:tc>
        <w:tc>
          <w:tcPr>
            <w:tcW w:w="1701" w:type="dxa"/>
            <w:shd w:val="clear" w:color="auto" w:fill="auto"/>
            <w:vAlign w:val="center"/>
            <w:hideMark/>
            <w:tcPrChange w:id="157" w:author="Autor">
              <w:tcPr>
                <w:tcW w:w="1701" w:type="dxa"/>
                <w:shd w:val="clear" w:color="auto" w:fill="auto"/>
                <w:vAlign w:val="center"/>
                <w:hideMark/>
              </w:tcPr>
            </w:tcPrChange>
          </w:tcPr>
          <w:p w14:paraId="699F8119" w14:textId="77777777" w:rsidR="00F6328B" w:rsidRPr="007001F1" w:rsidRDefault="00F6328B">
            <w:pPr>
              <w:jc w:val="center"/>
              <w:rPr>
                <w:b/>
                <w:bCs/>
                <w:color w:val="000000"/>
                <w:sz w:val="22"/>
                <w:szCs w:val="22"/>
              </w:rPr>
            </w:pPr>
          </w:p>
        </w:tc>
      </w:tr>
      <w:tr w:rsidR="00F6328B" w:rsidRPr="007001F1" w14:paraId="49647810" w14:textId="77777777" w:rsidTr="00520BD8">
        <w:trPr>
          <w:trHeight w:val="288"/>
          <w:trPrChange w:id="158" w:author="Autor">
            <w:trPr>
              <w:trHeight w:val="288"/>
            </w:trPr>
          </w:trPrChange>
        </w:trPr>
        <w:tc>
          <w:tcPr>
            <w:tcW w:w="582" w:type="dxa"/>
            <w:vMerge w:val="restart"/>
            <w:shd w:val="clear" w:color="auto" w:fill="auto"/>
            <w:noWrap/>
            <w:hideMark/>
            <w:tcPrChange w:id="159" w:author="Autor">
              <w:tcPr>
                <w:tcW w:w="582" w:type="dxa"/>
                <w:vMerge w:val="restart"/>
                <w:shd w:val="clear" w:color="auto" w:fill="auto"/>
                <w:noWrap/>
                <w:hideMark/>
              </w:tcPr>
            </w:tcPrChange>
          </w:tcPr>
          <w:p w14:paraId="57ADBFFB" w14:textId="77777777" w:rsidR="00F6328B" w:rsidRPr="007001F1" w:rsidRDefault="00F6328B">
            <w:pPr>
              <w:jc w:val="center"/>
              <w:rPr>
                <w:color w:val="000000"/>
                <w:sz w:val="22"/>
                <w:szCs w:val="22"/>
              </w:rPr>
            </w:pPr>
          </w:p>
          <w:p w14:paraId="3FAAE749" w14:textId="77777777" w:rsidR="00F6328B" w:rsidRPr="007001F1" w:rsidRDefault="00F6328B">
            <w:pPr>
              <w:jc w:val="center"/>
              <w:rPr>
                <w:color w:val="000000"/>
              </w:rPr>
            </w:pPr>
            <w:r w:rsidRPr="007001F1">
              <w:rPr>
                <w:color w:val="000000"/>
                <w:sz w:val="22"/>
                <w:szCs w:val="22"/>
              </w:rPr>
              <w:t>2</w:t>
            </w:r>
          </w:p>
        </w:tc>
        <w:tc>
          <w:tcPr>
            <w:tcW w:w="4820" w:type="dxa"/>
            <w:gridSpan w:val="2"/>
            <w:shd w:val="clear" w:color="auto" w:fill="auto"/>
            <w:vAlign w:val="center"/>
            <w:hideMark/>
            <w:tcPrChange w:id="160" w:author="Autor">
              <w:tcPr>
                <w:tcW w:w="4820" w:type="dxa"/>
                <w:gridSpan w:val="2"/>
                <w:shd w:val="clear" w:color="auto" w:fill="auto"/>
                <w:vAlign w:val="center"/>
                <w:hideMark/>
              </w:tcPr>
            </w:tcPrChange>
          </w:tcPr>
          <w:p w14:paraId="1A77B2F7" w14:textId="77777777" w:rsidR="00F6328B" w:rsidRPr="007001F1" w:rsidRDefault="00F6328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Change w:id="161" w:author="Autor">
              <w:tcPr>
                <w:tcW w:w="567" w:type="dxa"/>
                <w:shd w:val="clear" w:color="auto" w:fill="auto"/>
                <w:vAlign w:val="center"/>
                <w:hideMark/>
              </w:tcPr>
            </w:tcPrChange>
          </w:tcPr>
          <w:p w14:paraId="7D19603B" w14:textId="77777777" w:rsidR="00F6328B" w:rsidRPr="007001F1" w:rsidRDefault="00F6328B">
            <w:pPr>
              <w:jc w:val="center"/>
              <w:rPr>
                <w:b/>
                <w:bCs/>
                <w:color w:val="000000"/>
              </w:rPr>
            </w:pPr>
          </w:p>
        </w:tc>
        <w:tc>
          <w:tcPr>
            <w:tcW w:w="567" w:type="dxa"/>
            <w:shd w:val="clear" w:color="auto" w:fill="auto"/>
            <w:vAlign w:val="center"/>
            <w:tcPrChange w:id="162" w:author="Autor">
              <w:tcPr>
                <w:tcW w:w="567" w:type="dxa"/>
                <w:shd w:val="clear" w:color="auto" w:fill="auto"/>
                <w:vAlign w:val="center"/>
              </w:tcPr>
            </w:tcPrChange>
          </w:tcPr>
          <w:p w14:paraId="518DA19B" w14:textId="77777777" w:rsidR="00F6328B" w:rsidRPr="007001F1" w:rsidRDefault="00F6328B">
            <w:pPr>
              <w:jc w:val="center"/>
              <w:rPr>
                <w:b/>
                <w:bCs/>
                <w:color w:val="000000"/>
              </w:rPr>
            </w:pPr>
          </w:p>
        </w:tc>
        <w:tc>
          <w:tcPr>
            <w:tcW w:w="850" w:type="dxa"/>
            <w:shd w:val="clear" w:color="auto" w:fill="auto"/>
            <w:vAlign w:val="center"/>
            <w:tcPrChange w:id="163" w:author="Autor">
              <w:tcPr>
                <w:tcW w:w="850" w:type="dxa"/>
                <w:shd w:val="clear" w:color="auto" w:fill="auto"/>
                <w:vAlign w:val="center"/>
              </w:tcPr>
            </w:tcPrChange>
          </w:tcPr>
          <w:p w14:paraId="417D9FFC" w14:textId="77777777" w:rsidR="00F6328B" w:rsidRPr="007001F1" w:rsidRDefault="00F6328B">
            <w:pPr>
              <w:jc w:val="center"/>
              <w:rPr>
                <w:b/>
                <w:bCs/>
                <w:color w:val="000000"/>
              </w:rPr>
            </w:pPr>
          </w:p>
        </w:tc>
        <w:tc>
          <w:tcPr>
            <w:tcW w:w="1701" w:type="dxa"/>
            <w:shd w:val="clear" w:color="auto" w:fill="auto"/>
            <w:vAlign w:val="center"/>
            <w:tcPrChange w:id="164" w:author="Autor">
              <w:tcPr>
                <w:tcW w:w="1701" w:type="dxa"/>
                <w:shd w:val="clear" w:color="auto" w:fill="auto"/>
                <w:vAlign w:val="center"/>
              </w:tcPr>
            </w:tcPrChange>
          </w:tcPr>
          <w:p w14:paraId="0B6F56E0" w14:textId="77777777" w:rsidR="00F6328B" w:rsidRPr="007001F1" w:rsidRDefault="00F6328B">
            <w:pPr>
              <w:jc w:val="center"/>
              <w:rPr>
                <w:b/>
                <w:bCs/>
                <w:color w:val="000000"/>
              </w:rPr>
            </w:pPr>
          </w:p>
        </w:tc>
      </w:tr>
      <w:tr w:rsidR="00F6328B" w:rsidRPr="007001F1" w14:paraId="05344289" w14:textId="77777777" w:rsidTr="00520BD8">
        <w:trPr>
          <w:trHeight w:val="406"/>
          <w:trPrChange w:id="165" w:author="Autor">
            <w:trPr>
              <w:trHeight w:val="406"/>
            </w:trPr>
          </w:trPrChange>
        </w:trPr>
        <w:tc>
          <w:tcPr>
            <w:tcW w:w="582" w:type="dxa"/>
            <w:vMerge/>
            <w:shd w:val="clear" w:color="auto" w:fill="auto"/>
            <w:noWrap/>
            <w:vAlign w:val="center"/>
            <w:tcPrChange w:id="166" w:author="Autor">
              <w:tcPr>
                <w:tcW w:w="582" w:type="dxa"/>
                <w:vMerge/>
                <w:shd w:val="clear" w:color="auto" w:fill="auto"/>
                <w:noWrap/>
                <w:vAlign w:val="center"/>
              </w:tcPr>
            </w:tcPrChange>
          </w:tcPr>
          <w:p w14:paraId="2E5EC97E" w14:textId="77777777" w:rsidR="00F6328B" w:rsidRPr="007001F1" w:rsidRDefault="00F6328B">
            <w:pPr>
              <w:jc w:val="center"/>
              <w:rPr>
                <w:color w:val="000000"/>
                <w:sz w:val="22"/>
                <w:szCs w:val="22"/>
              </w:rPr>
            </w:pPr>
          </w:p>
        </w:tc>
        <w:tc>
          <w:tcPr>
            <w:tcW w:w="4820" w:type="dxa"/>
            <w:gridSpan w:val="2"/>
            <w:shd w:val="clear" w:color="auto" w:fill="auto"/>
            <w:vAlign w:val="center"/>
            <w:tcPrChange w:id="167" w:author="Autor">
              <w:tcPr>
                <w:tcW w:w="4820" w:type="dxa"/>
                <w:gridSpan w:val="2"/>
                <w:shd w:val="clear" w:color="auto" w:fill="auto"/>
                <w:vAlign w:val="center"/>
              </w:tcPr>
            </w:tcPrChange>
          </w:tcPr>
          <w:p w14:paraId="0564ABC9" w14:textId="524F3954" w:rsidR="00F6328B" w:rsidRPr="007001F1" w:rsidRDefault="00F6328B" w:rsidP="0012073A">
            <w:pPr>
              <w:jc w:val="both"/>
              <w:rPr>
                <w:color w:val="000000"/>
                <w:sz w:val="22"/>
                <w:szCs w:val="22"/>
              </w:rPr>
            </w:pPr>
            <w:r w:rsidRPr="007001F1">
              <w:rPr>
                <w:color w:val="000000"/>
                <w:sz w:val="22"/>
                <w:szCs w:val="22"/>
              </w:rPr>
              <w:t xml:space="preserve">b) </w:t>
            </w:r>
            <w:del w:id="168" w:author="Autor">
              <w:r w:rsidRPr="007001F1" w:rsidDel="0012073A">
                <w:rPr>
                  <w:color w:val="000000"/>
                  <w:sz w:val="22"/>
                  <w:szCs w:val="22"/>
                </w:rPr>
                <w:delText>Bola PHZ</w:delText>
              </w:r>
              <w:r w:rsidDel="0012073A">
                <w:rPr>
                  <w:color w:val="000000"/>
                  <w:sz w:val="22"/>
                  <w:szCs w:val="22"/>
                </w:rPr>
                <w:delText xml:space="preserve"> </w:delText>
              </w:r>
              <w:r w:rsidRPr="007001F1" w:rsidDel="0012073A">
                <w:rPr>
                  <w:color w:val="000000"/>
                  <w:sz w:val="22"/>
                  <w:szCs w:val="22"/>
                </w:rPr>
                <w:delText>podmienok</w:delText>
              </w:r>
              <w:r w:rsidDel="0012073A">
                <w:rPr>
                  <w:color w:val="000000"/>
                  <w:sz w:val="22"/>
                  <w:szCs w:val="22"/>
                </w:rPr>
                <w:delText xml:space="preserve"> </w:delText>
              </w:r>
              <w:r w:rsidRPr="000E236A" w:rsidDel="0012073A">
                <w:rPr>
                  <w:color w:val="000000"/>
                  <w:sz w:val="22"/>
                  <w:szCs w:val="22"/>
                </w:rPr>
                <w:delText>platných v čase zadávania zákazky</w:delText>
              </w:r>
              <w:r w:rsidRPr="007001F1" w:rsidDel="0012073A">
                <w:rPr>
                  <w:color w:val="000000"/>
                  <w:sz w:val="22"/>
                  <w:szCs w:val="22"/>
                </w:rPr>
                <w:delText>?</w:delText>
              </w:r>
            </w:del>
            <w:ins w:id="169" w:author="Autor">
              <w:r w:rsidR="0012073A">
                <w:rPr>
                  <w:color w:val="000000"/>
                  <w:sz w:val="22"/>
                  <w:szCs w:val="22"/>
                </w:rPr>
                <w:t xml:space="preserve"> </w:t>
              </w:r>
              <w:r w:rsidR="001774D9" w:rsidRPr="007001F1">
                <w:rPr>
                  <w:color w:val="000000"/>
                  <w:sz w:val="22"/>
                  <w:szCs w:val="22"/>
                </w:rPr>
                <w:t xml:space="preserve"> Bola PHZ určená </w:t>
              </w:r>
              <w:r w:rsidR="001774D9">
                <w:rPr>
                  <w:color w:val="000000"/>
                  <w:sz w:val="22"/>
                  <w:szCs w:val="22"/>
                </w:rPr>
                <w:t xml:space="preserve">v súlade s ustanoveniami Systému riadenia EŠIF upravujúcimi určenie PHZ a Jednotnou príručkou pre </w:t>
              </w:r>
              <w:r w:rsidR="001774D9" w:rsidRPr="004C5105">
                <w:rPr>
                  <w:color w:val="000000"/>
                  <w:sz w:val="22"/>
                  <w:szCs w:val="22"/>
                </w:rPr>
                <w:t>žiadateľa/prijímateľa k procesu verejného obstarávania/obstarávania</w:t>
              </w:r>
              <w:r w:rsidR="001774D9" w:rsidRPr="007001F1">
                <w:rPr>
                  <w:color w:val="000000"/>
                  <w:sz w:val="22"/>
                  <w:szCs w:val="22"/>
                </w:rPr>
                <w:t>?</w:t>
              </w:r>
            </w:ins>
          </w:p>
        </w:tc>
        <w:tc>
          <w:tcPr>
            <w:tcW w:w="567" w:type="dxa"/>
            <w:shd w:val="clear" w:color="auto" w:fill="auto"/>
            <w:vAlign w:val="center"/>
            <w:tcPrChange w:id="170" w:author="Autor">
              <w:tcPr>
                <w:tcW w:w="567" w:type="dxa"/>
                <w:shd w:val="clear" w:color="auto" w:fill="auto"/>
                <w:vAlign w:val="center"/>
              </w:tcPr>
            </w:tcPrChange>
          </w:tcPr>
          <w:p w14:paraId="021EFCAA" w14:textId="77777777" w:rsidR="00F6328B" w:rsidRPr="007001F1" w:rsidRDefault="00F6328B">
            <w:pPr>
              <w:jc w:val="center"/>
              <w:rPr>
                <w:b/>
                <w:bCs/>
                <w:color w:val="000000"/>
                <w:sz w:val="22"/>
                <w:szCs w:val="22"/>
              </w:rPr>
            </w:pPr>
          </w:p>
        </w:tc>
        <w:tc>
          <w:tcPr>
            <w:tcW w:w="567" w:type="dxa"/>
            <w:shd w:val="clear" w:color="auto" w:fill="auto"/>
            <w:vAlign w:val="center"/>
            <w:tcPrChange w:id="171" w:author="Autor">
              <w:tcPr>
                <w:tcW w:w="567" w:type="dxa"/>
                <w:shd w:val="clear" w:color="auto" w:fill="auto"/>
                <w:vAlign w:val="center"/>
              </w:tcPr>
            </w:tcPrChange>
          </w:tcPr>
          <w:p w14:paraId="79CFB389" w14:textId="77777777" w:rsidR="00F6328B" w:rsidRPr="007001F1" w:rsidRDefault="00F6328B">
            <w:pPr>
              <w:jc w:val="center"/>
              <w:rPr>
                <w:b/>
                <w:bCs/>
                <w:color w:val="000000"/>
                <w:sz w:val="22"/>
                <w:szCs w:val="22"/>
              </w:rPr>
            </w:pPr>
          </w:p>
        </w:tc>
        <w:tc>
          <w:tcPr>
            <w:tcW w:w="850" w:type="dxa"/>
            <w:shd w:val="clear" w:color="auto" w:fill="auto"/>
            <w:vAlign w:val="center"/>
            <w:tcPrChange w:id="172" w:author="Autor">
              <w:tcPr>
                <w:tcW w:w="850" w:type="dxa"/>
                <w:shd w:val="clear" w:color="auto" w:fill="auto"/>
                <w:vAlign w:val="center"/>
              </w:tcPr>
            </w:tcPrChange>
          </w:tcPr>
          <w:p w14:paraId="30278E4D" w14:textId="77777777" w:rsidR="00F6328B" w:rsidRPr="007001F1" w:rsidRDefault="00F6328B">
            <w:pPr>
              <w:jc w:val="center"/>
              <w:rPr>
                <w:b/>
                <w:bCs/>
                <w:color w:val="000000"/>
                <w:sz w:val="22"/>
                <w:szCs w:val="22"/>
              </w:rPr>
            </w:pPr>
          </w:p>
        </w:tc>
        <w:tc>
          <w:tcPr>
            <w:tcW w:w="1701" w:type="dxa"/>
            <w:shd w:val="clear" w:color="auto" w:fill="auto"/>
            <w:vAlign w:val="center"/>
            <w:tcPrChange w:id="173" w:author="Autor">
              <w:tcPr>
                <w:tcW w:w="1701" w:type="dxa"/>
                <w:shd w:val="clear" w:color="auto" w:fill="auto"/>
                <w:vAlign w:val="center"/>
              </w:tcPr>
            </w:tcPrChange>
          </w:tcPr>
          <w:p w14:paraId="788AF05E" w14:textId="77777777" w:rsidR="00F6328B" w:rsidRPr="007001F1" w:rsidRDefault="00F6328B">
            <w:pPr>
              <w:jc w:val="center"/>
              <w:rPr>
                <w:b/>
                <w:bCs/>
                <w:color w:val="000000"/>
                <w:sz w:val="22"/>
                <w:szCs w:val="22"/>
              </w:rPr>
            </w:pPr>
          </w:p>
        </w:tc>
      </w:tr>
      <w:tr w:rsidR="00F6328B" w:rsidRPr="007001F1" w14:paraId="0BD32596" w14:textId="77777777" w:rsidTr="00520BD8">
        <w:trPr>
          <w:trHeight w:val="740"/>
          <w:trPrChange w:id="174" w:author="Autor">
            <w:trPr>
              <w:trHeight w:val="740"/>
            </w:trPr>
          </w:trPrChange>
        </w:trPr>
        <w:tc>
          <w:tcPr>
            <w:tcW w:w="582" w:type="dxa"/>
            <w:vMerge/>
            <w:shd w:val="clear" w:color="auto" w:fill="auto"/>
            <w:noWrap/>
            <w:vAlign w:val="center"/>
            <w:tcPrChange w:id="175" w:author="Autor">
              <w:tcPr>
                <w:tcW w:w="582" w:type="dxa"/>
                <w:vMerge/>
                <w:shd w:val="clear" w:color="auto" w:fill="auto"/>
                <w:noWrap/>
                <w:vAlign w:val="center"/>
              </w:tcPr>
            </w:tcPrChange>
          </w:tcPr>
          <w:p w14:paraId="40E922F7" w14:textId="77777777" w:rsidR="00F6328B" w:rsidRPr="007001F1" w:rsidRDefault="00F6328B">
            <w:pPr>
              <w:jc w:val="center"/>
              <w:rPr>
                <w:color w:val="000000"/>
                <w:sz w:val="22"/>
                <w:szCs w:val="22"/>
              </w:rPr>
            </w:pPr>
          </w:p>
        </w:tc>
        <w:tc>
          <w:tcPr>
            <w:tcW w:w="4820" w:type="dxa"/>
            <w:gridSpan w:val="2"/>
            <w:shd w:val="clear" w:color="auto" w:fill="auto"/>
            <w:vAlign w:val="center"/>
            <w:tcPrChange w:id="176" w:author="Autor">
              <w:tcPr>
                <w:tcW w:w="4820" w:type="dxa"/>
                <w:gridSpan w:val="2"/>
                <w:shd w:val="clear" w:color="auto" w:fill="auto"/>
                <w:vAlign w:val="center"/>
              </w:tcPr>
            </w:tcPrChange>
          </w:tcPr>
          <w:p w14:paraId="4AEF231D" w14:textId="77777777" w:rsidR="00F6328B" w:rsidRPr="007001F1" w:rsidRDefault="00F6328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Change w:id="177" w:author="Autor">
              <w:tcPr>
                <w:tcW w:w="567" w:type="dxa"/>
                <w:shd w:val="clear" w:color="auto" w:fill="auto"/>
                <w:vAlign w:val="center"/>
              </w:tcPr>
            </w:tcPrChange>
          </w:tcPr>
          <w:p w14:paraId="5322F104" w14:textId="77777777" w:rsidR="00F6328B" w:rsidRPr="007001F1" w:rsidRDefault="00F6328B">
            <w:pPr>
              <w:jc w:val="center"/>
              <w:rPr>
                <w:b/>
                <w:bCs/>
                <w:color w:val="000000"/>
                <w:sz w:val="22"/>
                <w:szCs w:val="22"/>
              </w:rPr>
            </w:pPr>
          </w:p>
        </w:tc>
        <w:tc>
          <w:tcPr>
            <w:tcW w:w="567" w:type="dxa"/>
            <w:shd w:val="clear" w:color="auto" w:fill="auto"/>
            <w:vAlign w:val="center"/>
            <w:tcPrChange w:id="178" w:author="Autor">
              <w:tcPr>
                <w:tcW w:w="567" w:type="dxa"/>
                <w:shd w:val="clear" w:color="auto" w:fill="auto"/>
                <w:vAlign w:val="center"/>
              </w:tcPr>
            </w:tcPrChange>
          </w:tcPr>
          <w:p w14:paraId="7E850C5A" w14:textId="77777777" w:rsidR="00F6328B" w:rsidRPr="007001F1" w:rsidRDefault="00F6328B">
            <w:pPr>
              <w:jc w:val="center"/>
              <w:rPr>
                <w:b/>
                <w:bCs/>
                <w:color w:val="000000"/>
                <w:sz w:val="22"/>
                <w:szCs w:val="22"/>
              </w:rPr>
            </w:pPr>
          </w:p>
        </w:tc>
        <w:tc>
          <w:tcPr>
            <w:tcW w:w="850" w:type="dxa"/>
            <w:shd w:val="clear" w:color="auto" w:fill="auto"/>
            <w:vAlign w:val="center"/>
            <w:tcPrChange w:id="179" w:author="Autor">
              <w:tcPr>
                <w:tcW w:w="850" w:type="dxa"/>
                <w:shd w:val="clear" w:color="auto" w:fill="auto"/>
                <w:vAlign w:val="center"/>
              </w:tcPr>
            </w:tcPrChange>
          </w:tcPr>
          <w:p w14:paraId="5137DA19" w14:textId="77777777" w:rsidR="00F6328B" w:rsidRPr="007001F1" w:rsidRDefault="00F6328B">
            <w:pPr>
              <w:jc w:val="center"/>
              <w:rPr>
                <w:b/>
                <w:bCs/>
                <w:color w:val="000000"/>
                <w:sz w:val="22"/>
                <w:szCs w:val="22"/>
              </w:rPr>
            </w:pPr>
          </w:p>
        </w:tc>
        <w:tc>
          <w:tcPr>
            <w:tcW w:w="1701" w:type="dxa"/>
            <w:shd w:val="clear" w:color="auto" w:fill="auto"/>
            <w:vAlign w:val="center"/>
            <w:tcPrChange w:id="180" w:author="Autor">
              <w:tcPr>
                <w:tcW w:w="1701" w:type="dxa"/>
                <w:shd w:val="clear" w:color="auto" w:fill="auto"/>
                <w:vAlign w:val="center"/>
              </w:tcPr>
            </w:tcPrChange>
          </w:tcPr>
          <w:p w14:paraId="66B6BF3B" w14:textId="77777777" w:rsidR="00F6328B" w:rsidRPr="007001F1" w:rsidRDefault="00F6328B">
            <w:pPr>
              <w:jc w:val="center"/>
              <w:rPr>
                <w:b/>
                <w:bCs/>
                <w:color w:val="000000"/>
                <w:sz w:val="22"/>
                <w:szCs w:val="22"/>
              </w:rPr>
            </w:pPr>
          </w:p>
        </w:tc>
      </w:tr>
      <w:tr w:rsidR="00F6328B" w:rsidRPr="007001F1" w14:paraId="7B3D1459" w14:textId="77777777" w:rsidTr="00520BD8">
        <w:trPr>
          <w:trHeight w:val="1157"/>
          <w:trPrChange w:id="181" w:author="Autor">
            <w:trPr>
              <w:trHeight w:val="1157"/>
            </w:trPr>
          </w:trPrChange>
        </w:trPr>
        <w:tc>
          <w:tcPr>
            <w:tcW w:w="582" w:type="dxa"/>
            <w:vMerge/>
            <w:shd w:val="clear" w:color="auto" w:fill="auto"/>
            <w:noWrap/>
            <w:vAlign w:val="center"/>
            <w:tcPrChange w:id="182" w:author="Autor">
              <w:tcPr>
                <w:tcW w:w="582" w:type="dxa"/>
                <w:vMerge/>
                <w:shd w:val="clear" w:color="auto" w:fill="auto"/>
                <w:noWrap/>
                <w:vAlign w:val="center"/>
              </w:tcPr>
            </w:tcPrChange>
          </w:tcPr>
          <w:p w14:paraId="3E55953A" w14:textId="77777777" w:rsidR="00F6328B" w:rsidRPr="007001F1" w:rsidRDefault="00F6328B">
            <w:pPr>
              <w:jc w:val="center"/>
              <w:rPr>
                <w:color w:val="000000"/>
                <w:sz w:val="22"/>
                <w:szCs w:val="22"/>
              </w:rPr>
            </w:pPr>
          </w:p>
        </w:tc>
        <w:tc>
          <w:tcPr>
            <w:tcW w:w="4820" w:type="dxa"/>
            <w:gridSpan w:val="2"/>
            <w:shd w:val="clear" w:color="auto" w:fill="auto"/>
            <w:vAlign w:val="center"/>
            <w:tcPrChange w:id="183" w:author="Autor">
              <w:tcPr>
                <w:tcW w:w="4820" w:type="dxa"/>
                <w:gridSpan w:val="2"/>
                <w:shd w:val="clear" w:color="auto" w:fill="auto"/>
                <w:vAlign w:val="center"/>
              </w:tcPr>
            </w:tcPrChange>
          </w:tcPr>
          <w:p w14:paraId="744AB293" w14:textId="77777777" w:rsidR="00F6328B" w:rsidRPr="007001F1" w:rsidRDefault="00F6328B">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Change w:id="184" w:author="Autor">
              <w:tcPr>
                <w:tcW w:w="567" w:type="dxa"/>
                <w:shd w:val="clear" w:color="auto" w:fill="auto"/>
                <w:vAlign w:val="center"/>
              </w:tcPr>
            </w:tcPrChange>
          </w:tcPr>
          <w:p w14:paraId="70B1AFCE" w14:textId="77777777" w:rsidR="00F6328B" w:rsidRPr="007001F1" w:rsidRDefault="00F6328B">
            <w:pPr>
              <w:jc w:val="center"/>
              <w:rPr>
                <w:b/>
                <w:bCs/>
                <w:color w:val="000000"/>
                <w:sz w:val="22"/>
                <w:szCs w:val="22"/>
              </w:rPr>
            </w:pPr>
          </w:p>
        </w:tc>
        <w:tc>
          <w:tcPr>
            <w:tcW w:w="567" w:type="dxa"/>
            <w:shd w:val="clear" w:color="auto" w:fill="auto"/>
            <w:vAlign w:val="center"/>
            <w:tcPrChange w:id="185" w:author="Autor">
              <w:tcPr>
                <w:tcW w:w="567" w:type="dxa"/>
                <w:shd w:val="clear" w:color="auto" w:fill="auto"/>
                <w:vAlign w:val="center"/>
              </w:tcPr>
            </w:tcPrChange>
          </w:tcPr>
          <w:p w14:paraId="6BB25C28" w14:textId="77777777" w:rsidR="00F6328B" w:rsidRPr="007001F1" w:rsidRDefault="00F6328B">
            <w:pPr>
              <w:jc w:val="center"/>
              <w:rPr>
                <w:b/>
                <w:bCs/>
                <w:color w:val="000000"/>
                <w:sz w:val="22"/>
                <w:szCs w:val="22"/>
              </w:rPr>
            </w:pPr>
          </w:p>
        </w:tc>
        <w:tc>
          <w:tcPr>
            <w:tcW w:w="850" w:type="dxa"/>
            <w:shd w:val="clear" w:color="auto" w:fill="auto"/>
            <w:vAlign w:val="center"/>
            <w:tcPrChange w:id="186" w:author="Autor">
              <w:tcPr>
                <w:tcW w:w="850" w:type="dxa"/>
                <w:shd w:val="clear" w:color="auto" w:fill="auto"/>
                <w:vAlign w:val="center"/>
              </w:tcPr>
            </w:tcPrChange>
          </w:tcPr>
          <w:p w14:paraId="34866125" w14:textId="77777777" w:rsidR="00F6328B" w:rsidRPr="007001F1" w:rsidRDefault="00F6328B">
            <w:pPr>
              <w:jc w:val="center"/>
              <w:rPr>
                <w:b/>
                <w:bCs/>
                <w:color w:val="000000"/>
                <w:sz w:val="22"/>
                <w:szCs w:val="22"/>
              </w:rPr>
            </w:pPr>
          </w:p>
        </w:tc>
        <w:tc>
          <w:tcPr>
            <w:tcW w:w="1701" w:type="dxa"/>
            <w:shd w:val="clear" w:color="auto" w:fill="auto"/>
            <w:vAlign w:val="center"/>
            <w:tcPrChange w:id="187" w:author="Autor">
              <w:tcPr>
                <w:tcW w:w="1701" w:type="dxa"/>
                <w:shd w:val="clear" w:color="auto" w:fill="auto"/>
                <w:vAlign w:val="center"/>
              </w:tcPr>
            </w:tcPrChange>
          </w:tcPr>
          <w:p w14:paraId="22499099" w14:textId="77777777" w:rsidR="00F6328B" w:rsidRPr="007001F1" w:rsidRDefault="00F6328B">
            <w:pPr>
              <w:jc w:val="center"/>
              <w:rPr>
                <w:b/>
                <w:bCs/>
                <w:color w:val="000000"/>
                <w:sz w:val="22"/>
                <w:szCs w:val="22"/>
              </w:rPr>
            </w:pPr>
          </w:p>
        </w:tc>
      </w:tr>
      <w:tr w:rsidR="00F6328B" w:rsidRPr="007001F1" w14:paraId="1BB4B592" w14:textId="77777777" w:rsidTr="00520BD8">
        <w:trPr>
          <w:trHeight w:val="541"/>
          <w:trPrChange w:id="188" w:author="Autor">
            <w:trPr>
              <w:trHeight w:val="541"/>
            </w:trPr>
          </w:trPrChange>
        </w:trPr>
        <w:tc>
          <w:tcPr>
            <w:tcW w:w="582" w:type="dxa"/>
            <w:vMerge/>
            <w:shd w:val="clear" w:color="auto" w:fill="auto"/>
            <w:noWrap/>
            <w:vAlign w:val="center"/>
            <w:tcPrChange w:id="189" w:author="Autor">
              <w:tcPr>
                <w:tcW w:w="582" w:type="dxa"/>
                <w:vMerge/>
                <w:shd w:val="clear" w:color="auto" w:fill="auto"/>
                <w:noWrap/>
                <w:vAlign w:val="center"/>
              </w:tcPr>
            </w:tcPrChange>
          </w:tcPr>
          <w:p w14:paraId="71428135" w14:textId="77777777" w:rsidR="00F6328B" w:rsidRPr="007001F1" w:rsidRDefault="00F6328B">
            <w:pPr>
              <w:jc w:val="center"/>
              <w:rPr>
                <w:color w:val="000000"/>
                <w:sz w:val="22"/>
                <w:szCs w:val="22"/>
              </w:rPr>
            </w:pPr>
          </w:p>
        </w:tc>
        <w:tc>
          <w:tcPr>
            <w:tcW w:w="4820" w:type="dxa"/>
            <w:gridSpan w:val="2"/>
            <w:shd w:val="clear" w:color="auto" w:fill="auto"/>
            <w:vAlign w:val="center"/>
            <w:tcPrChange w:id="190" w:author="Autor">
              <w:tcPr>
                <w:tcW w:w="4820" w:type="dxa"/>
                <w:gridSpan w:val="2"/>
                <w:shd w:val="clear" w:color="auto" w:fill="auto"/>
                <w:vAlign w:val="center"/>
              </w:tcPr>
            </w:tcPrChange>
          </w:tcPr>
          <w:p w14:paraId="1F63B73B" w14:textId="77777777" w:rsidR="00F6328B" w:rsidRPr="007001F1" w:rsidRDefault="00F6328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Change w:id="191" w:author="Autor">
              <w:tcPr>
                <w:tcW w:w="567" w:type="dxa"/>
                <w:shd w:val="clear" w:color="auto" w:fill="auto"/>
                <w:vAlign w:val="center"/>
              </w:tcPr>
            </w:tcPrChange>
          </w:tcPr>
          <w:p w14:paraId="4F791857" w14:textId="77777777" w:rsidR="00F6328B" w:rsidRPr="007001F1" w:rsidRDefault="00F6328B">
            <w:pPr>
              <w:jc w:val="center"/>
              <w:rPr>
                <w:b/>
                <w:bCs/>
                <w:color w:val="000000"/>
                <w:sz w:val="22"/>
                <w:szCs w:val="22"/>
              </w:rPr>
            </w:pPr>
          </w:p>
        </w:tc>
        <w:tc>
          <w:tcPr>
            <w:tcW w:w="567" w:type="dxa"/>
            <w:shd w:val="clear" w:color="auto" w:fill="auto"/>
            <w:vAlign w:val="center"/>
            <w:tcPrChange w:id="192" w:author="Autor">
              <w:tcPr>
                <w:tcW w:w="567" w:type="dxa"/>
                <w:shd w:val="clear" w:color="auto" w:fill="auto"/>
                <w:vAlign w:val="center"/>
              </w:tcPr>
            </w:tcPrChange>
          </w:tcPr>
          <w:p w14:paraId="73A7AD80" w14:textId="77777777" w:rsidR="00F6328B" w:rsidRPr="007001F1" w:rsidRDefault="00F6328B">
            <w:pPr>
              <w:jc w:val="center"/>
              <w:rPr>
                <w:b/>
                <w:bCs/>
                <w:color w:val="000000"/>
                <w:sz w:val="22"/>
                <w:szCs w:val="22"/>
              </w:rPr>
            </w:pPr>
          </w:p>
        </w:tc>
        <w:tc>
          <w:tcPr>
            <w:tcW w:w="850" w:type="dxa"/>
            <w:shd w:val="clear" w:color="auto" w:fill="auto"/>
            <w:vAlign w:val="center"/>
            <w:tcPrChange w:id="193" w:author="Autor">
              <w:tcPr>
                <w:tcW w:w="850" w:type="dxa"/>
                <w:shd w:val="clear" w:color="auto" w:fill="auto"/>
                <w:vAlign w:val="center"/>
              </w:tcPr>
            </w:tcPrChange>
          </w:tcPr>
          <w:p w14:paraId="02B7F6EC" w14:textId="77777777" w:rsidR="00F6328B" w:rsidRPr="007001F1" w:rsidRDefault="00F6328B">
            <w:pPr>
              <w:jc w:val="center"/>
              <w:rPr>
                <w:b/>
                <w:bCs/>
                <w:color w:val="000000"/>
                <w:sz w:val="22"/>
                <w:szCs w:val="22"/>
              </w:rPr>
            </w:pPr>
          </w:p>
        </w:tc>
        <w:tc>
          <w:tcPr>
            <w:tcW w:w="1701" w:type="dxa"/>
            <w:shd w:val="clear" w:color="auto" w:fill="auto"/>
            <w:vAlign w:val="center"/>
            <w:tcPrChange w:id="194" w:author="Autor">
              <w:tcPr>
                <w:tcW w:w="1701" w:type="dxa"/>
                <w:shd w:val="clear" w:color="auto" w:fill="auto"/>
                <w:vAlign w:val="center"/>
              </w:tcPr>
            </w:tcPrChange>
          </w:tcPr>
          <w:p w14:paraId="6688731B" w14:textId="77777777" w:rsidR="00F6328B" w:rsidRPr="007001F1" w:rsidRDefault="00F6328B">
            <w:pPr>
              <w:jc w:val="center"/>
              <w:rPr>
                <w:b/>
                <w:bCs/>
                <w:color w:val="000000"/>
                <w:sz w:val="22"/>
                <w:szCs w:val="22"/>
              </w:rPr>
            </w:pPr>
          </w:p>
        </w:tc>
      </w:tr>
      <w:tr w:rsidR="00F6328B" w:rsidRPr="007001F1" w14:paraId="4ED91988" w14:textId="77777777" w:rsidTr="00520BD8">
        <w:trPr>
          <w:trHeight w:val="503"/>
          <w:trPrChange w:id="195" w:author="Autor">
            <w:trPr>
              <w:trHeight w:val="503"/>
            </w:trPr>
          </w:trPrChange>
        </w:trPr>
        <w:tc>
          <w:tcPr>
            <w:tcW w:w="582" w:type="dxa"/>
            <w:vMerge/>
            <w:shd w:val="clear" w:color="auto" w:fill="auto"/>
            <w:noWrap/>
            <w:vAlign w:val="center"/>
            <w:tcPrChange w:id="196" w:author="Autor">
              <w:tcPr>
                <w:tcW w:w="582" w:type="dxa"/>
                <w:vMerge/>
                <w:shd w:val="clear" w:color="auto" w:fill="auto"/>
                <w:noWrap/>
                <w:vAlign w:val="center"/>
              </w:tcPr>
            </w:tcPrChange>
          </w:tcPr>
          <w:p w14:paraId="7EA65596" w14:textId="77777777" w:rsidR="00F6328B" w:rsidRPr="007001F1" w:rsidRDefault="00F6328B">
            <w:pPr>
              <w:jc w:val="center"/>
              <w:rPr>
                <w:color w:val="000000"/>
                <w:sz w:val="22"/>
                <w:szCs w:val="22"/>
              </w:rPr>
            </w:pPr>
          </w:p>
        </w:tc>
        <w:tc>
          <w:tcPr>
            <w:tcW w:w="4820" w:type="dxa"/>
            <w:gridSpan w:val="2"/>
            <w:shd w:val="clear" w:color="auto" w:fill="auto"/>
            <w:vAlign w:val="center"/>
            <w:tcPrChange w:id="197" w:author="Autor">
              <w:tcPr>
                <w:tcW w:w="4820" w:type="dxa"/>
                <w:gridSpan w:val="2"/>
                <w:shd w:val="clear" w:color="auto" w:fill="auto"/>
                <w:vAlign w:val="center"/>
              </w:tcPr>
            </w:tcPrChange>
          </w:tcPr>
          <w:p w14:paraId="4E2E5A7F" w14:textId="77777777" w:rsidR="00F6328B" w:rsidRPr="007001F1" w:rsidRDefault="00F6328B">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Change w:id="198" w:author="Autor">
              <w:tcPr>
                <w:tcW w:w="567" w:type="dxa"/>
                <w:shd w:val="clear" w:color="auto" w:fill="auto"/>
                <w:vAlign w:val="center"/>
              </w:tcPr>
            </w:tcPrChange>
          </w:tcPr>
          <w:p w14:paraId="63528F7A" w14:textId="77777777" w:rsidR="00F6328B" w:rsidRPr="007001F1" w:rsidRDefault="00F6328B">
            <w:pPr>
              <w:jc w:val="center"/>
              <w:rPr>
                <w:b/>
                <w:bCs/>
                <w:color w:val="000000"/>
                <w:sz w:val="22"/>
                <w:szCs w:val="22"/>
              </w:rPr>
            </w:pPr>
          </w:p>
        </w:tc>
        <w:tc>
          <w:tcPr>
            <w:tcW w:w="567" w:type="dxa"/>
            <w:shd w:val="clear" w:color="auto" w:fill="auto"/>
            <w:vAlign w:val="center"/>
            <w:tcPrChange w:id="199" w:author="Autor">
              <w:tcPr>
                <w:tcW w:w="567" w:type="dxa"/>
                <w:shd w:val="clear" w:color="auto" w:fill="auto"/>
                <w:vAlign w:val="center"/>
              </w:tcPr>
            </w:tcPrChange>
          </w:tcPr>
          <w:p w14:paraId="71573740" w14:textId="77777777" w:rsidR="00F6328B" w:rsidRPr="007001F1" w:rsidRDefault="00F6328B">
            <w:pPr>
              <w:jc w:val="center"/>
              <w:rPr>
                <w:b/>
                <w:bCs/>
                <w:color w:val="000000"/>
                <w:sz w:val="22"/>
                <w:szCs w:val="22"/>
              </w:rPr>
            </w:pPr>
          </w:p>
        </w:tc>
        <w:tc>
          <w:tcPr>
            <w:tcW w:w="850" w:type="dxa"/>
            <w:shd w:val="clear" w:color="auto" w:fill="auto"/>
            <w:vAlign w:val="center"/>
            <w:tcPrChange w:id="200" w:author="Autor">
              <w:tcPr>
                <w:tcW w:w="850" w:type="dxa"/>
                <w:shd w:val="clear" w:color="auto" w:fill="auto"/>
                <w:vAlign w:val="center"/>
              </w:tcPr>
            </w:tcPrChange>
          </w:tcPr>
          <w:p w14:paraId="39EF7CB9" w14:textId="77777777" w:rsidR="00F6328B" w:rsidRPr="007001F1" w:rsidRDefault="00F6328B">
            <w:pPr>
              <w:jc w:val="center"/>
              <w:rPr>
                <w:b/>
                <w:bCs/>
                <w:color w:val="000000"/>
                <w:sz w:val="22"/>
                <w:szCs w:val="22"/>
              </w:rPr>
            </w:pPr>
          </w:p>
        </w:tc>
        <w:tc>
          <w:tcPr>
            <w:tcW w:w="1701" w:type="dxa"/>
            <w:shd w:val="clear" w:color="auto" w:fill="auto"/>
            <w:vAlign w:val="center"/>
            <w:tcPrChange w:id="201" w:author="Autor">
              <w:tcPr>
                <w:tcW w:w="1701" w:type="dxa"/>
                <w:shd w:val="clear" w:color="auto" w:fill="auto"/>
                <w:vAlign w:val="center"/>
              </w:tcPr>
            </w:tcPrChange>
          </w:tcPr>
          <w:p w14:paraId="3390A365" w14:textId="77777777" w:rsidR="00F6328B" w:rsidRPr="007001F1" w:rsidRDefault="00F6328B">
            <w:pPr>
              <w:jc w:val="center"/>
              <w:rPr>
                <w:b/>
                <w:bCs/>
                <w:color w:val="000000"/>
                <w:sz w:val="22"/>
                <w:szCs w:val="22"/>
              </w:rPr>
            </w:pPr>
          </w:p>
        </w:tc>
      </w:tr>
      <w:tr w:rsidR="00F6328B" w:rsidRPr="007001F1" w14:paraId="10377DC5" w14:textId="77777777" w:rsidTr="00520BD8">
        <w:trPr>
          <w:trHeight w:val="502"/>
          <w:trPrChange w:id="202" w:author="Autor">
            <w:trPr>
              <w:trHeight w:val="502"/>
            </w:trPr>
          </w:trPrChange>
        </w:trPr>
        <w:tc>
          <w:tcPr>
            <w:tcW w:w="582" w:type="dxa"/>
            <w:vMerge/>
            <w:shd w:val="clear" w:color="auto" w:fill="auto"/>
            <w:noWrap/>
            <w:vAlign w:val="center"/>
            <w:tcPrChange w:id="203" w:author="Autor">
              <w:tcPr>
                <w:tcW w:w="582" w:type="dxa"/>
                <w:vMerge/>
                <w:shd w:val="clear" w:color="auto" w:fill="auto"/>
                <w:noWrap/>
                <w:vAlign w:val="center"/>
              </w:tcPr>
            </w:tcPrChange>
          </w:tcPr>
          <w:p w14:paraId="79B546F3" w14:textId="77777777" w:rsidR="00F6328B" w:rsidRPr="007001F1" w:rsidRDefault="00F6328B">
            <w:pPr>
              <w:jc w:val="center"/>
              <w:rPr>
                <w:color w:val="000000"/>
                <w:sz w:val="22"/>
                <w:szCs w:val="22"/>
              </w:rPr>
            </w:pPr>
          </w:p>
        </w:tc>
        <w:tc>
          <w:tcPr>
            <w:tcW w:w="4820" w:type="dxa"/>
            <w:gridSpan w:val="2"/>
            <w:shd w:val="clear" w:color="auto" w:fill="auto"/>
            <w:vAlign w:val="center"/>
            <w:tcPrChange w:id="204" w:author="Autor">
              <w:tcPr>
                <w:tcW w:w="4820" w:type="dxa"/>
                <w:gridSpan w:val="2"/>
                <w:shd w:val="clear" w:color="auto" w:fill="auto"/>
                <w:vAlign w:val="center"/>
              </w:tcPr>
            </w:tcPrChange>
          </w:tcPr>
          <w:p w14:paraId="3A6FE298" w14:textId="77777777" w:rsidR="00F6328B" w:rsidRPr="007001F1" w:rsidRDefault="00F6328B">
            <w:pPr>
              <w:rPr>
                <w:color w:val="000000"/>
                <w:sz w:val="22"/>
                <w:szCs w:val="22"/>
              </w:rPr>
            </w:pPr>
            <w:r w:rsidRPr="007001F1">
              <w:rPr>
                <w:color w:val="000000"/>
                <w:sz w:val="22"/>
                <w:szCs w:val="22"/>
              </w:rPr>
              <w:t xml:space="preserve">g) Boli v dokumentácii k verejnému obstarávaniu aj informácie a podklady, na základe ktorých bola </w:t>
            </w:r>
            <w:r w:rsidRPr="007001F1">
              <w:rPr>
                <w:color w:val="000000"/>
                <w:sz w:val="22"/>
                <w:szCs w:val="22"/>
              </w:rPr>
              <w:lastRenderedPageBreak/>
              <w:t>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Change w:id="205" w:author="Autor">
              <w:tcPr>
                <w:tcW w:w="567" w:type="dxa"/>
                <w:shd w:val="clear" w:color="auto" w:fill="auto"/>
                <w:vAlign w:val="center"/>
              </w:tcPr>
            </w:tcPrChange>
          </w:tcPr>
          <w:p w14:paraId="7154C70B" w14:textId="77777777" w:rsidR="00F6328B" w:rsidRPr="007001F1" w:rsidRDefault="00F6328B">
            <w:pPr>
              <w:jc w:val="center"/>
              <w:rPr>
                <w:b/>
                <w:bCs/>
                <w:color w:val="000000"/>
                <w:sz w:val="22"/>
                <w:szCs w:val="22"/>
              </w:rPr>
            </w:pPr>
          </w:p>
        </w:tc>
        <w:tc>
          <w:tcPr>
            <w:tcW w:w="567" w:type="dxa"/>
            <w:shd w:val="clear" w:color="auto" w:fill="auto"/>
            <w:vAlign w:val="center"/>
            <w:tcPrChange w:id="206" w:author="Autor">
              <w:tcPr>
                <w:tcW w:w="567" w:type="dxa"/>
                <w:shd w:val="clear" w:color="auto" w:fill="auto"/>
                <w:vAlign w:val="center"/>
              </w:tcPr>
            </w:tcPrChange>
          </w:tcPr>
          <w:p w14:paraId="5C64EB6D" w14:textId="77777777" w:rsidR="00F6328B" w:rsidRPr="007001F1" w:rsidRDefault="00F6328B">
            <w:pPr>
              <w:jc w:val="center"/>
              <w:rPr>
                <w:b/>
                <w:bCs/>
                <w:color w:val="000000"/>
                <w:sz w:val="22"/>
                <w:szCs w:val="22"/>
              </w:rPr>
            </w:pPr>
          </w:p>
        </w:tc>
        <w:tc>
          <w:tcPr>
            <w:tcW w:w="850" w:type="dxa"/>
            <w:shd w:val="clear" w:color="auto" w:fill="auto"/>
            <w:vAlign w:val="center"/>
            <w:tcPrChange w:id="207" w:author="Autor">
              <w:tcPr>
                <w:tcW w:w="850" w:type="dxa"/>
                <w:shd w:val="clear" w:color="auto" w:fill="auto"/>
                <w:vAlign w:val="center"/>
              </w:tcPr>
            </w:tcPrChange>
          </w:tcPr>
          <w:p w14:paraId="26A8AD4F" w14:textId="77777777" w:rsidR="00F6328B" w:rsidRPr="007001F1" w:rsidRDefault="00F6328B">
            <w:pPr>
              <w:jc w:val="center"/>
              <w:rPr>
                <w:b/>
                <w:bCs/>
                <w:color w:val="000000"/>
                <w:sz w:val="22"/>
                <w:szCs w:val="22"/>
              </w:rPr>
            </w:pPr>
          </w:p>
        </w:tc>
        <w:tc>
          <w:tcPr>
            <w:tcW w:w="1701" w:type="dxa"/>
            <w:shd w:val="clear" w:color="auto" w:fill="auto"/>
            <w:vAlign w:val="center"/>
            <w:tcPrChange w:id="208" w:author="Autor">
              <w:tcPr>
                <w:tcW w:w="1701" w:type="dxa"/>
                <w:shd w:val="clear" w:color="auto" w:fill="auto"/>
                <w:vAlign w:val="center"/>
              </w:tcPr>
            </w:tcPrChange>
          </w:tcPr>
          <w:p w14:paraId="300D7B14" w14:textId="77777777" w:rsidR="00F6328B" w:rsidRPr="007001F1" w:rsidRDefault="00F6328B">
            <w:pPr>
              <w:jc w:val="center"/>
              <w:rPr>
                <w:b/>
                <w:bCs/>
                <w:color w:val="000000"/>
                <w:sz w:val="22"/>
                <w:szCs w:val="22"/>
              </w:rPr>
            </w:pPr>
          </w:p>
        </w:tc>
      </w:tr>
      <w:tr w:rsidR="00F6328B" w:rsidRPr="007001F1" w14:paraId="3B8B754F" w14:textId="77777777" w:rsidTr="00520BD8">
        <w:trPr>
          <w:trHeight w:val="577"/>
          <w:trPrChange w:id="209" w:author="Autor">
            <w:trPr>
              <w:trHeight w:val="577"/>
            </w:trPr>
          </w:trPrChange>
        </w:trPr>
        <w:tc>
          <w:tcPr>
            <w:tcW w:w="582" w:type="dxa"/>
            <w:vMerge/>
            <w:shd w:val="clear" w:color="auto" w:fill="auto"/>
            <w:noWrap/>
            <w:vAlign w:val="center"/>
            <w:tcPrChange w:id="210" w:author="Autor">
              <w:tcPr>
                <w:tcW w:w="582" w:type="dxa"/>
                <w:vMerge/>
                <w:shd w:val="clear" w:color="auto" w:fill="auto"/>
                <w:noWrap/>
                <w:vAlign w:val="center"/>
              </w:tcPr>
            </w:tcPrChange>
          </w:tcPr>
          <w:p w14:paraId="3BE09754" w14:textId="77777777" w:rsidR="00F6328B" w:rsidRPr="007001F1" w:rsidRDefault="00F6328B">
            <w:pPr>
              <w:jc w:val="center"/>
              <w:rPr>
                <w:color w:val="000000"/>
                <w:sz w:val="22"/>
                <w:szCs w:val="22"/>
              </w:rPr>
            </w:pPr>
          </w:p>
        </w:tc>
        <w:tc>
          <w:tcPr>
            <w:tcW w:w="4820" w:type="dxa"/>
            <w:gridSpan w:val="2"/>
            <w:shd w:val="clear" w:color="auto" w:fill="auto"/>
            <w:vAlign w:val="center"/>
            <w:tcPrChange w:id="211" w:author="Autor">
              <w:tcPr>
                <w:tcW w:w="4820" w:type="dxa"/>
                <w:gridSpan w:val="2"/>
                <w:shd w:val="clear" w:color="auto" w:fill="auto"/>
                <w:vAlign w:val="center"/>
              </w:tcPr>
            </w:tcPrChange>
          </w:tcPr>
          <w:p w14:paraId="321A442A" w14:textId="77777777" w:rsidR="00F6328B" w:rsidRPr="007001F1" w:rsidRDefault="00F6328B">
            <w:pPr>
              <w:jc w:val="both"/>
              <w:rPr>
                <w:color w:val="000000"/>
                <w:sz w:val="22"/>
                <w:szCs w:val="22"/>
              </w:rPr>
            </w:pPr>
            <w:r w:rsidRPr="007001F1">
              <w:rPr>
                <w:sz w:val="22"/>
                <w:szCs w:val="22"/>
              </w:rPr>
              <w:t>h) Stanovil verejný obstarávateľ PHZ v zmysle  ostatných ustanovení §</w:t>
            </w:r>
            <w:r>
              <w:rPr>
                <w:sz w:val="22"/>
                <w:szCs w:val="22"/>
              </w:rPr>
              <w:t xml:space="preserve"> </w:t>
            </w:r>
            <w:r w:rsidRPr="007001F1">
              <w:rPr>
                <w:sz w:val="22"/>
                <w:szCs w:val="22"/>
              </w:rPr>
              <w:t>6 ZVO?</w:t>
            </w:r>
          </w:p>
        </w:tc>
        <w:tc>
          <w:tcPr>
            <w:tcW w:w="567" w:type="dxa"/>
            <w:shd w:val="clear" w:color="auto" w:fill="auto"/>
            <w:vAlign w:val="center"/>
            <w:tcPrChange w:id="212" w:author="Autor">
              <w:tcPr>
                <w:tcW w:w="567" w:type="dxa"/>
                <w:shd w:val="clear" w:color="auto" w:fill="auto"/>
                <w:vAlign w:val="center"/>
              </w:tcPr>
            </w:tcPrChange>
          </w:tcPr>
          <w:p w14:paraId="34B5C026" w14:textId="77777777" w:rsidR="00F6328B" w:rsidRPr="007001F1" w:rsidRDefault="00F6328B">
            <w:pPr>
              <w:jc w:val="center"/>
              <w:rPr>
                <w:b/>
                <w:bCs/>
                <w:color w:val="000000"/>
                <w:sz w:val="22"/>
                <w:szCs w:val="22"/>
              </w:rPr>
            </w:pPr>
          </w:p>
        </w:tc>
        <w:tc>
          <w:tcPr>
            <w:tcW w:w="567" w:type="dxa"/>
            <w:shd w:val="clear" w:color="auto" w:fill="auto"/>
            <w:vAlign w:val="center"/>
            <w:tcPrChange w:id="213" w:author="Autor">
              <w:tcPr>
                <w:tcW w:w="567" w:type="dxa"/>
                <w:shd w:val="clear" w:color="auto" w:fill="auto"/>
                <w:vAlign w:val="center"/>
              </w:tcPr>
            </w:tcPrChange>
          </w:tcPr>
          <w:p w14:paraId="3B9930D2" w14:textId="77777777" w:rsidR="00F6328B" w:rsidRPr="007001F1" w:rsidRDefault="00F6328B">
            <w:pPr>
              <w:jc w:val="center"/>
              <w:rPr>
                <w:b/>
                <w:bCs/>
                <w:color w:val="000000"/>
                <w:sz w:val="22"/>
                <w:szCs w:val="22"/>
              </w:rPr>
            </w:pPr>
          </w:p>
        </w:tc>
        <w:tc>
          <w:tcPr>
            <w:tcW w:w="850" w:type="dxa"/>
            <w:shd w:val="clear" w:color="auto" w:fill="auto"/>
            <w:vAlign w:val="center"/>
            <w:tcPrChange w:id="214" w:author="Autor">
              <w:tcPr>
                <w:tcW w:w="850" w:type="dxa"/>
                <w:shd w:val="clear" w:color="auto" w:fill="auto"/>
                <w:vAlign w:val="center"/>
              </w:tcPr>
            </w:tcPrChange>
          </w:tcPr>
          <w:p w14:paraId="7EF2B8E9" w14:textId="77777777" w:rsidR="00F6328B" w:rsidRPr="007001F1" w:rsidRDefault="00F6328B">
            <w:pPr>
              <w:jc w:val="center"/>
              <w:rPr>
                <w:b/>
                <w:bCs/>
                <w:color w:val="000000"/>
                <w:sz w:val="22"/>
                <w:szCs w:val="22"/>
              </w:rPr>
            </w:pPr>
          </w:p>
        </w:tc>
        <w:tc>
          <w:tcPr>
            <w:tcW w:w="1701" w:type="dxa"/>
            <w:shd w:val="clear" w:color="auto" w:fill="auto"/>
            <w:vAlign w:val="center"/>
            <w:tcPrChange w:id="215" w:author="Autor">
              <w:tcPr>
                <w:tcW w:w="1701" w:type="dxa"/>
                <w:shd w:val="clear" w:color="auto" w:fill="auto"/>
                <w:vAlign w:val="center"/>
              </w:tcPr>
            </w:tcPrChange>
          </w:tcPr>
          <w:p w14:paraId="40ACAD91" w14:textId="77777777" w:rsidR="00F6328B" w:rsidRPr="007001F1" w:rsidRDefault="00F6328B">
            <w:pPr>
              <w:jc w:val="center"/>
              <w:rPr>
                <w:b/>
                <w:bCs/>
                <w:color w:val="000000"/>
                <w:sz w:val="22"/>
                <w:szCs w:val="22"/>
              </w:rPr>
            </w:pPr>
          </w:p>
        </w:tc>
      </w:tr>
      <w:tr w:rsidR="00F6328B" w:rsidRPr="007001F1" w14:paraId="2E2AFC9B" w14:textId="77777777" w:rsidTr="00520BD8">
        <w:trPr>
          <w:trHeight w:val="462"/>
          <w:trPrChange w:id="216" w:author="Autor">
            <w:trPr>
              <w:trHeight w:val="462"/>
            </w:trPr>
          </w:trPrChange>
        </w:trPr>
        <w:tc>
          <w:tcPr>
            <w:tcW w:w="582" w:type="dxa"/>
            <w:vMerge w:val="restart"/>
            <w:shd w:val="clear" w:color="auto" w:fill="auto"/>
            <w:noWrap/>
            <w:vAlign w:val="center"/>
            <w:hideMark/>
            <w:tcPrChange w:id="217" w:author="Autor">
              <w:tcPr>
                <w:tcW w:w="582" w:type="dxa"/>
                <w:vMerge w:val="restart"/>
                <w:shd w:val="clear" w:color="auto" w:fill="auto"/>
                <w:noWrap/>
                <w:vAlign w:val="center"/>
                <w:hideMark/>
              </w:tcPr>
            </w:tcPrChange>
          </w:tcPr>
          <w:p w14:paraId="7020252C" w14:textId="77777777" w:rsidR="00F6328B" w:rsidRPr="007001F1" w:rsidRDefault="00F6328B">
            <w:pPr>
              <w:jc w:val="center"/>
              <w:rPr>
                <w:color w:val="000000"/>
              </w:rPr>
            </w:pPr>
            <w:r>
              <w:rPr>
                <w:color w:val="000000"/>
                <w:sz w:val="22"/>
                <w:szCs w:val="22"/>
              </w:rPr>
              <w:t>3</w:t>
            </w:r>
          </w:p>
        </w:tc>
        <w:tc>
          <w:tcPr>
            <w:tcW w:w="4820" w:type="dxa"/>
            <w:gridSpan w:val="2"/>
            <w:shd w:val="clear" w:color="auto" w:fill="auto"/>
            <w:vAlign w:val="center"/>
            <w:hideMark/>
            <w:tcPrChange w:id="218" w:author="Autor">
              <w:tcPr>
                <w:tcW w:w="4820" w:type="dxa"/>
                <w:gridSpan w:val="2"/>
                <w:shd w:val="clear" w:color="auto" w:fill="auto"/>
                <w:vAlign w:val="center"/>
                <w:hideMark/>
              </w:tcPr>
            </w:tcPrChange>
          </w:tcPr>
          <w:p w14:paraId="1C3F0225" w14:textId="77777777" w:rsidR="00F6328B" w:rsidRPr="007001F1" w:rsidRDefault="00F6328B">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Change w:id="219" w:author="Autor">
              <w:tcPr>
                <w:tcW w:w="567" w:type="dxa"/>
                <w:shd w:val="clear" w:color="auto" w:fill="auto"/>
                <w:vAlign w:val="center"/>
                <w:hideMark/>
              </w:tcPr>
            </w:tcPrChange>
          </w:tcPr>
          <w:p w14:paraId="38421457" w14:textId="77777777" w:rsidR="00F6328B" w:rsidRPr="007001F1" w:rsidRDefault="00F6328B">
            <w:pPr>
              <w:jc w:val="center"/>
              <w:rPr>
                <w:b/>
                <w:bCs/>
                <w:color w:val="000000"/>
              </w:rPr>
            </w:pPr>
          </w:p>
        </w:tc>
        <w:tc>
          <w:tcPr>
            <w:tcW w:w="567" w:type="dxa"/>
            <w:shd w:val="clear" w:color="auto" w:fill="auto"/>
            <w:vAlign w:val="center"/>
            <w:hideMark/>
            <w:tcPrChange w:id="220" w:author="Autor">
              <w:tcPr>
                <w:tcW w:w="567" w:type="dxa"/>
                <w:shd w:val="clear" w:color="auto" w:fill="auto"/>
                <w:vAlign w:val="center"/>
                <w:hideMark/>
              </w:tcPr>
            </w:tcPrChange>
          </w:tcPr>
          <w:p w14:paraId="5A1331B5" w14:textId="77777777" w:rsidR="00F6328B" w:rsidRPr="007001F1" w:rsidRDefault="00F6328B">
            <w:pPr>
              <w:jc w:val="center"/>
              <w:rPr>
                <w:b/>
                <w:bCs/>
                <w:color w:val="000000"/>
              </w:rPr>
            </w:pPr>
          </w:p>
        </w:tc>
        <w:tc>
          <w:tcPr>
            <w:tcW w:w="850" w:type="dxa"/>
            <w:shd w:val="clear" w:color="auto" w:fill="auto"/>
            <w:vAlign w:val="center"/>
            <w:hideMark/>
            <w:tcPrChange w:id="221" w:author="Autor">
              <w:tcPr>
                <w:tcW w:w="850" w:type="dxa"/>
                <w:shd w:val="clear" w:color="auto" w:fill="auto"/>
                <w:vAlign w:val="center"/>
                <w:hideMark/>
              </w:tcPr>
            </w:tcPrChange>
          </w:tcPr>
          <w:p w14:paraId="2D66E05F" w14:textId="77777777" w:rsidR="00F6328B" w:rsidRPr="007001F1" w:rsidRDefault="00F6328B">
            <w:pPr>
              <w:jc w:val="center"/>
              <w:rPr>
                <w:b/>
                <w:bCs/>
                <w:color w:val="000000"/>
              </w:rPr>
            </w:pPr>
          </w:p>
        </w:tc>
        <w:tc>
          <w:tcPr>
            <w:tcW w:w="1701" w:type="dxa"/>
            <w:shd w:val="clear" w:color="auto" w:fill="auto"/>
            <w:vAlign w:val="center"/>
            <w:hideMark/>
            <w:tcPrChange w:id="222" w:author="Autor">
              <w:tcPr>
                <w:tcW w:w="1701" w:type="dxa"/>
                <w:shd w:val="clear" w:color="auto" w:fill="auto"/>
                <w:vAlign w:val="center"/>
                <w:hideMark/>
              </w:tcPr>
            </w:tcPrChange>
          </w:tcPr>
          <w:p w14:paraId="5EBA5A67" w14:textId="77777777" w:rsidR="00F6328B" w:rsidRPr="007001F1" w:rsidRDefault="00F6328B">
            <w:pPr>
              <w:jc w:val="center"/>
              <w:rPr>
                <w:b/>
                <w:bCs/>
                <w:color w:val="000000"/>
              </w:rPr>
            </w:pPr>
          </w:p>
        </w:tc>
      </w:tr>
      <w:tr w:rsidR="00F6328B" w:rsidRPr="007001F1" w14:paraId="611A506F" w14:textId="77777777" w:rsidTr="00520BD8">
        <w:trPr>
          <w:trHeight w:val="512"/>
          <w:trPrChange w:id="223" w:author="Autor">
            <w:trPr>
              <w:trHeight w:val="512"/>
            </w:trPr>
          </w:trPrChange>
        </w:trPr>
        <w:tc>
          <w:tcPr>
            <w:tcW w:w="582" w:type="dxa"/>
            <w:vMerge/>
            <w:shd w:val="clear" w:color="auto" w:fill="auto"/>
            <w:noWrap/>
            <w:vAlign w:val="center"/>
            <w:tcPrChange w:id="224" w:author="Autor">
              <w:tcPr>
                <w:tcW w:w="582" w:type="dxa"/>
                <w:vMerge/>
                <w:shd w:val="clear" w:color="auto" w:fill="auto"/>
                <w:noWrap/>
                <w:vAlign w:val="center"/>
              </w:tcPr>
            </w:tcPrChange>
          </w:tcPr>
          <w:p w14:paraId="4229A252" w14:textId="77777777" w:rsidR="00F6328B" w:rsidRPr="007001F1" w:rsidRDefault="00F6328B">
            <w:pPr>
              <w:jc w:val="center"/>
              <w:rPr>
                <w:color w:val="000000"/>
                <w:sz w:val="22"/>
                <w:szCs w:val="22"/>
              </w:rPr>
            </w:pPr>
          </w:p>
        </w:tc>
        <w:tc>
          <w:tcPr>
            <w:tcW w:w="4820" w:type="dxa"/>
            <w:gridSpan w:val="2"/>
            <w:shd w:val="clear" w:color="auto" w:fill="auto"/>
            <w:vAlign w:val="center"/>
            <w:tcPrChange w:id="225" w:author="Autor">
              <w:tcPr>
                <w:tcW w:w="4820" w:type="dxa"/>
                <w:gridSpan w:val="2"/>
                <w:shd w:val="clear" w:color="auto" w:fill="auto"/>
                <w:vAlign w:val="center"/>
              </w:tcPr>
            </w:tcPrChange>
          </w:tcPr>
          <w:p w14:paraId="5244FFBA" w14:textId="77777777" w:rsidR="00F6328B" w:rsidRPr="007001F1" w:rsidRDefault="00F6328B">
            <w:pPr>
              <w:jc w:val="both"/>
              <w:rPr>
                <w:sz w:val="22"/>
                <w:szCs w:val="22"/>
              </w:rPr>
            </w:pPr>
            <w:r w:rsidRPr="007001F1">
              <w:rPr>
                <w:sz w:val="22"/>
                <w:szCs w:val="22"/>
              </w:rPr>
              <w:t xml:space="preserve">b) Boli v prípade konfliktu záujmov prijaté primerané opatrenia a vykonaná nápravu v zmysle </w:t>
            </w:r>
            <w:r>
              <w:rPr>
                <w:sz w:val="22"/>
                <w:szCs w:val="22"/>
              </w:rPr>
              <w:t xml:space="preserve">         </w:t>
            </w:r>
            <w:r w:rsidRPr="007001F1">
              <w:rPr>
                <w:sz w:val="22"/>
                <w:szCs w:val="22"/>
              </w:rPr>
              <w:t>§ 23 ods. 5 ZVO?</w:t>
            </w:r>
          </w:p>
        </w:tc>
        <w:tc>
          <w:tcPr>
            <w:tcW w:w="567" w:type="dxa"/>
            <w:shd w:val="clear" w:color="auto" w:fill="auto"/>
            <w:vAlign w:val="center"/>
            <w:tcPrChange w:id="226" w:author="Autor">
              <w:tcPr>
                <w:tcW w:w="567" w:type="dxa"/>
                <w:shd w:val="clear" w:color="auto" w:fill="auto"/>
                <w:vAlign w:val="center"/>
              </w:tcPr>
            </w:tcPrChange>
          </w:tcPr>
          <w:p w14:paraId="3C13578A" w14:textId="77777777" w:rsidR="00F6328B" w:rsidRPr="007001F1" w:rsidRDefault="00F6328B">
            <w:pPr>
              <w:jc w:val="center"/>
              <w:rPr>
                <w:b/>
                <w:bCs/>
                <w:color w:val="000000"/>
                <w:sz w:val="22"/>
                <w:szCs w:val="22"/>
              </w:rPr>
            </w:pPr>
          </w:p>
        </w:tc>
        <w:tc>
          <w:tcPr>
            <w:tcW w:w="567" w:type="dxa"/>
            <w:shd w:val="clear" w:color="auto" w:fill="auto"/>
            <w:vAlign w:val="center"/>
            <w:tcPrChange w:id="227" w:author="Autor">
              <w:tcPr>
                <w:tcW w:w="567" w:type="dxa"/>
                <w:shd w:val="clear" w:color="auto" w:fill="auto"/>
                <w:vAlign w:val="center"/>
              </w:tcPr>
            </w:tcPrChange>
          </w:tcPr>
          <w:p w14:paraId="4D122239" w14:textId="77777777" w:rsidR="00F6328B" w:rsidRPr="007001F1" w:rsidRDefault="00F6328B">
            <w:pPr>
              <w:jc w:val="center"/>
              <w:rPr>
                <w:b/>
                <w:bCs/>
                <w:color w:val="000000"/>
                <w:sz w:val="22"/>
                <w:szCs w:val="22"/>
              </w:rPr>
            </w:pPr>
          </w:p>
        </w:tc>
        <w:tc>
          <w:tcPr>
            <w:tcW w:w="850" w:type="dxa"/>
            <w:shd w:val="clear" w:color="auto" w:fill="auto"/>
            <w:vAlign w:val="center"/>
            <w:tcPrChange w:id="228" w:author="Autor">
              <w:tcPr>
                <w:tcW w:w="850" w:type="dxa"/>
                <w:shd w:val="clear" w:color="auto" w:fill="auto"/>
                <w:vAlign w:val="center"/>
              </w:tcPr>
            </w:tcPrChange>
          </w:tcPr>
          <w:p w14:paraId="4BB7BD6C" w14:textId="77777777" w:rsidR="00F6328B" w:rsidRPr="007001F1" w:rsidRDefault="00F6328B">
            <w:pPr>
              <w:jc w:val="center"/>
              <w:rPr>
                <w:b/>
                <w:bCs/>
                <w:color w:val="000000"/>
                <w:sz w:val="22"/>
                <w:szCs w:val="22"/>
              </w:rPr>
            </w:pPr>
          </w:p>
        </w:tc>
        <w:tc>
          <w:tcPr>
            <w:tcW w:w="1701" w:type="dxa"/>
            <w:shd w:val="clear" w:color="auto" w:fill="auto"/>
            <w:vAlign w:val="center"/>
            <w:tcPrChange w:id="229" w:author="Autor">
              <w:tcPr>
                <w:tcW w:w="1701" w:type="dxa"/>
                <w:shd w:val="clear" w:color="auto" w:fill="auto"/>
                <w:vAlign w:val="center"/>
              </w:tcPr>
            </w:tcPrChange>
          </w:tcPr>
          <w:p w14:paraId="62EAB478" w14:textId="77777777" w:rsidR="00F6328B" w:rsidRPr="007001F1" w:rsidRDefault="00F6328B">
            <w:pPr>
              <w:jc w:val="center"/>
              <w:rPr>
                <w:b/>
                <w:bCs/>
                <w:color w:val="000000"/>
                <w:sz w:val="22"/>
                <w:szCs w:val="22"/>
              </w:rPr>
            </w:pPr>
          </w:p>
        </w:tc>
      </w:tr>
      <w:tr w:rsidR="00F6328B" w:rsidRPr="007001F1" w14:paraId="6B1C83E7" w14:textId="77777777" w:rsidTr="00520BD8">
        <w:trPr>
          <w:trHeight w:val="392"/>
          <w:trPrChange w:id="230" w:author="Autor">
            <w:trPr>
              <w:trHeight w:val="392"/>
            </w:trPr>
          </w:trPrChange>
        </w:trPr>
        <w:tc>
          <w:tcPr>
            <w:tcW w:w="582" w:type="dxa"/>
            <w:vMerge w:val="restart"/>
            <w:shd w:val="clear" w:color="auto" w:fill="auto"/>
            <w:noWrap/>
            <w:vAlign w:val="center"/>
            <w:hideMark/>
            <w:tcPrChange w:id="231" w:author="Autor">
              <w:tcPr>
                <w:tcW w:w="582" w:type="dxa"/>
                <w:vMerge w:val="restart"/>
                <w:shd w:val="clear" w:color="auto" w:fill="auto"/>
                <w:noWrap/>
                <w:vAlign w:val="center"/>
                <w:hideMark/>
              </w:tcPr>
            </w:tcPrChange>
          </w:tcPr>
          <w:p w14:paraId="498CA14B" w14:textId="77777777" w:rsidR="00F6328B" w:rsidRPr="007001F1" w:rsidRDefault="00F6328B">
            <w:pPr>
              <w:jc w:val="center"/>
              <w:rPr>
                <w:color w:val="000000"/>
              </w:rPr>
            </w:pPr>
            <w:r>
              <w:rPr>
                <w:color w:val="000000"/>
                <w:sz w:val="22"/>
                <w:szCs w:val="22"/>
              </w:rPr>
              <w:t>4</w:t>
            </w:r>
          </w:p>
        </w:tc>
        <w:tc>
          <w:tcPr>
            <w:tcW w:w="4820" w:type="dxa"/>
            <w:gridSpan w:val="2"/>
            <w:shd w:val="clear" w:color="auto" w:fill="auto"/>
            <w:vAlign w:val="center"/>
            <w:hideMark/>
            <w:tcPrChange w:id="232" w:author="Autor">
              <w:tcPr>
                <w:tcW w:w="4820" w:type="dxa"/>
                <w:gridSpan w:val="2"/>
                <w:shd w:val="clear" w:color="auto" w:fill="auto"/>
                <w:vAlign w:val="center"/>
                <w:hideMark/>
              </w:tcPr>
            </w:tcPrChange>
          </w:tcPr>
          <w:p w14:paraId="33149476" w14:textId="77777777" w:rsidR="00F6328B" w:rsidRPr="007001F1" w:rsidRDefault="00F6328B">
            <w:pPr>
              <w:jc w:val="both"/>
              <w:rPr>
                <w:sz w:val="22"/>
              </w:rPr>
            </w:pPr>
            <w:r w:rsidRPr="007001F1">
              <w:rPr>
                <w:sz w:val="22"/>
              </w:rPr>
              <w:t>a) Sú podmienky účasti stanovené v súlade s § 11</w:t>
            </w:r>
            <w:r w:rsidR="00CA775D">
              <w:rPr>
                <w:sz w:val="22"/>
              </w:rPr>
              <w:t>2</w:t>
            </w:r>
            <w:r w:rsidRPr="007001F1">
              <w:rPr>
                <w:sz w:val="22"/>
              </w:rPr>
              <w:t xml:space="preserve"> ods. </w:t>
            </w:r>
            <w:r w:rsidR="00CA775D">
              <w:rPr>
                <w:sz w:val="22"/>
              </w:rPr>
              <w:t>4</w:t>
            </w:r>
            <w:r w:rsidRPr="007001F1">
              <w:rPr>
                <w:sz w:val="22"/>
              </w:rPr>
              <w:t xml:space="preserve"> ZVO?</w:t>
            </w:r>
          </w:p>
        </w:tc>
        <w:tc>
          <w:tcPr>
            <w:tcW w:w="567" w:type="dxa"/>
            <w:shd w:val="clear" w:color="auto" w:fill="auto"/>
            <w:vAlign w:val="center"/>
            <w:hideMark/>
            <w:tcPrChange w:id="233" w:author="Autor">
              <w:tcPr>
                <w:tcW w:w="567" w:type="dxa"/>
                <w:shd w:val="clear" w:color="auto" w:fill="auto"/>
                <w:vAlign w:val="center"/>
                <w:hideMark/>
              </w:tcPr>
            </w:tcPrChange>
          </w:tcPr>
          <w:p w14:paraId="37904105" w14:textId="77777777" w:rsidR="00F6328B" w:rsidRPr="007001F1" w:rsidRDefault="00F6328B">
            <w:pPr>
              <w:jc w:val="center"/>
              <w:rPr>
                <w:b/>
                <w:bCs/>
                <w:color w:val="000000"/>
              </w:rPr>
            </w:pPr>
          </w:p>
        </w:tc>
        <w:tc>
          <w:tcPr>
            <w:tcW w:w="567" w:type="dxa"/>
            <w:shd w:val="clear" w:color="auto" w:fill="auto"/>
            <w:vAlign w:val="center"/>
            <w:hideMark/>
            <w:tcPrChange w:id="234" w:author="Autor">
              <w:tcPr>
                <w:tcW w:w="567" w:type="dxa"/>
                <w:shd w:val="clear" w:color="auto" w:fill="auto"/>
                <w:vAlign w:val="center"/>
                <w:hideMark/>
              </w:tcPr>
            </w:tcPrChange>
          </w:tcPr>
          <w:p w14:paraId="341B219A" w14:textId="77777777" w:rsidR="00F6328B" w:rsidRPr="007001F1" w:rsidRDefault="00F6328B">
            <w:pPr>
              <w:jc w:val="center"/>
              <w:rPr>
                <w:b/>
                <w:bCs/>
                <w:color w:val="000000"/>
              </w:rPr>
            </w:pPr>
          </w:p>
        </w:tc>
        <w:tc>
          <w:tcPr>
            <w:tcW w:w="850" w:type="dxa"/>
            <w:shd w:val="clear" w:color="auto" w:fill="auto"/>
            <w:vAlign w:val="center"/>
            <w:hideMark/>
            <w:tcPrChange w:id="235" w:author="Autor">
              <w:tcPr>
                <w:tcW w:w="850" w:type="dxa"/>
                <w:shd w:val="clear" w:color="auto" w:fill="auto"/>
                <w:vAlign w:val="center"/>
                <w:hideMark/>
              </w:tcPr>
            </w:tcPrChange>
          </w:tcPr>
          <w:p w14:paraId="0FE4E10C" w14:textId="77777777" w:rsidR="00F6328B" w:rsidRPr="007001F1" w:rsidRDefault="00F6328B">
            <w:pPr>
              <w:jc w:val="center"/>
              <w:rPr>
                <w:b/>
                <w:bCs/>
                <w:color w:val="000000"/>
              </w:rPr>
            </w:pPr>
          </w:p>
        </w:tc>
        <w:tc>
          <w:tcPr>
            <w:tcW w:w="1701" w:type="dxa"/>
            <w:shd w:val="clear" w:color="auto" w:fill="auto"/>
            <w:vAlign w:val="center"/>
            <w:hideMark/>
            <w:tcPrChange w:id="236" w:author="Autor">
              <w:tcPr>
                <w:tcW w:w="1701" w:type="dxa"/>
                <w:shd w:val="clear" w:color="auto" w:fill="auto"/>
                <w:vAlign w:val="center"/>
                <w:hideMark/>
              </w:tcPr>
            </w:tcPrChange>
          </w:tcPr>
          <w:p w14:paraId="5A9A4381" w14:textId="77777777" w:rsidR="00F6328B" w:rsidRPr="007001F1" w:rsidRDefault="00F6328B">
            <w:pPr>
              <w:jc w:val="center"/>
              <w:rPr>
                <w:b/>
                <w:bCs/>
                <w:color w:val="000000"/>
              </w:rPr>
            </w:pPr>
          </w:p>
        </w:tc>
      </w:tr>
      <w:tr w:rsidR="00F6328B" w:rsidRPr="007001F1" w14:paraId="2C76A13D" w14:textId="77777777" w:rsidTr="00520BD8">
        <w:trPr>
          <w:trHeight w:val="821"/>
          <w:trPrChange w:id="237" w:author="Autor">
            <w:trPr>
              <w:trHeight w:val="821"/>
            </w:trPr>
          </w:trPrChange>
        </w:trPr>
        <w:tc>
          <w:tcPr>
            <w:tcW w:w="582" w:type="dxa"/>
            <w:vMerge/>
            <w:shd w:val="clear" w:color="auto" w:fill="auto"/>
            <w:noWrap/>
            <w:vAlign w:val="center"/>
            <w:tcPrChange w:id="238" w:author="Autor">
              <w:tcPr>
                <w:tcW w:w="582" w:type="dxa"/>
                <w:vMerge/>
                <w:shd w:val="clear" w:color="auto" w:fill="auto"/>
                <w:noWrap/>
                <w:vAlign w:val="center"/>
              </w:tcPr>
            </w:tcPrChange>
          </w:tcPr>
          <w:p w14:paraId="3FFD1F2B" w14:textId="77777777" w:rsidR="00F6328B" w:rsidRPr="007001F1" w:rsidRDefault="00F6328B">
            <w:pPr>
              <w:jc w:val="center"/>
              <w:rPr>
                <w:color w:val="000000"/>
                <w:sz w:val="22"/>
                <w:szCs w:val="22"/>
              </w:rPr>
            </w:pPr>
          </w:p>
        </w:tc>
        <w:tc>
          <w:tcPr>
            <w:tcW w:w="4820" w:type="dxa"/>
            <w:gridSpan w:val="2"/>
            <w:shd w:val="clear" w:color="auto" w:fill="auto"/>
            <w:vAlign w:val="center"/>
            <w:tcPrChange w:id="239" w:author="Autor">
              <w:tcPr>
                <w:tcW w:w="4820" w:type="dxa"/>
                <w:gridSpan w:val="2"/>
                <w:shd w:val="clear" w:color="auto" w:fill="auto"/>
                <w:vAlign w:val="center"/>
              </w:tcPr>
            </w:tcPrChange>
          </w:tcPr>
          <w:p w14:paraId="6CA17DF9" w14:textId="77777777" w:rsidR="00F6328B" w:rsidRPr="007001F1" w:rsidRDefault="00F6328B">
            <w:pPr>
              <w:jc w:val="both"/>
              <w:rPr>
                <w:sz w:val="22"/>
              </w:rPr>
            </w:pPr>
            <w:r w:rsidRPr="007001F1">
              <w:rPr>
                <w:sz w:val="22"/>
              </w:rPr>
              <w:t>b) Sú podmienky účasti  uvedené v</w:t>
            </w:r>
            <w:r>
              <w:rPr>
                <w:sz w:val="22"/>
              </w:rPr>
              <w:t xml:space="preserve"> návrhu </w:t>
            </w:r>
            <w:r w:rsidRPr="007001F1">
              <w:rPr>
                <w:sz w:val="22"/>
              </w:rPr>
              <w:t>súťažných podkladoch v súlade s</w:t>
            </w:r>
            <w:r>
              <w:rPr>
                <w:sz w:val="22"/>
              </w:rPr>
              <w:t> návrhom výzvy</w:t>
            </w:r>
            <w:r w:rsidRPr="007001F1">
              <w:rPr>
                <w:sz w:val="22"/>
              </w:rPr>
              <w:t xml:space="preserve"> na predkladanie ponúk?</w:t>
            </w:r>
          </w:p>
        </w:tc>
        <w:tc>
          <w:tcPr>
            <w:tcW w:w="567" w:type="dxa"/>
            <w:shd w:val="clear" w:color="auto" w:fill="auto"/>
            <w:vAlign w:val="center"/>
            <w:tcPrChange w:id="240" w:author="Autor">
              <w:tcPr>
                <w:tcW w:w="567" w:type="dxa"/>
                <w:shd w:val="clear" w:color="auto" w:fill="auto"/>
                <w:vAlign w:val="center"/>
              </w:tcPr>
            </w:tcPrChange>
          </w:tcPr>
          <w:p w14:paraId="0A6AB2FF" w14:textId="77777777" w:rsidR="00F6328B" w:rsidRPr="007001F1" w:rsidRDefault="00F6328B">
            <w:pPr>
              <w:jc w:val="center"/>
              <w:rPr>
                <w:b/>
                <w:bCs/>
                <w:color w:val="000000"/>
                <w:sz w:val="22"/>
                <w:szCs w:val="22"/>
              </w:rPr>
            </w:pPr>
          </w:p>
        </w:tc>
        <w:tc>
          <w:tcPr>
            <w:tcW w:w="567" w:type="dxa"/>
            <w:shd w:val="clear" w:color="auto" w:fill="auto"/>
            <w:vAlign w:val="center"/>
            <w:tcPrChange w:id="241" w:author="Autor">
              <w:tcPr>
                <w:tcW w:w="567" w:type="dxa"/>
                <w:shd w:val="clear" w:color="auto" w:fill="auto"/>
                <w:vAlign w:val="center"/>
              </w:tcPr>
            </w:tcPrChange>
          </w:tcPr>
          <w:p w14:paraId="3A6185BA" w14:textId="77777777" w:rsidR="00F6328B" w:rsidRPr="007001F1" w:rsidRDefault="00F6328B">
            <w:pPr>
              <w:jc w:val="center"/>
              <w:rPr>
                <w:b/>
                <w:bCs/>
                <w:color w:val="000000"/>
                <w:sz w:val="22"/>
                <w:szCs w:val="22"/>
              </w:rPr>
            </w:pPr>
          </w:p>
        </w:tc>
        <w:tc>
          <w:tcPr>
            <w:tcW w:w="850" w:type="dxa"/>
            <w:shd w:val="clear" w:color="auto" w:fill="auto"/>
            <w:vAlign w:val="center"/>
            <w:tcPrChange w:id="242" w:author="Autor">
              <w:tcPr>
                <w:tcW w:w="850" w:type="dxa"/>
                <w:shd w:val="clear" w:color="auto" w:fill="auto"/>
                <w:vAlign w:val="center"/>
              </w:tcPr>
            </w:tcPrChange>
          </w:tcPr>
          <w:p w14:paraId="4A54070A" w14:textId="77777777" w:rsidR="00F6328B" w:rsidRPr="007001F1" w:rsidRDefault="00F6328B">
            <w:pPr>
              <w:jc w:val="center"/>
              <w:rPr>
                <w:b/>
                <w:bCs/>
                <w:color w:val="000000"/>
                <w:sz w:val="22"/>
                <w:szCs w:val="22"/>
              </w:rPr>
            </w:pPr>
          </w:p>
        </w:tc>
        <w:tc>
          <w:tcPr>
            <w:tcW w:w="1701" w:type="dxa"/>
            <w:shd w:val="clear" w:color="auto" w:fill="auto"/>
            <w:vAlign w:val="center"/>
            <w:tcPrChange w:id="243" w:author="Autor">
              <w:tcPr>
                <w:tcW w:w="1701" w:type="dxa"/>
                <w:shd w:val="clear" w:color="auto" w:fill="auto"/>
                <w:vAlign w:val="center"/>
              </w:tcPr>
            </w:tcPrChange>
          </w:tcPr>
          <w:p w14:paraId="149ED5A4" w14:textId="77777777" w:rsidR="00F6328B" w:rsidRPr="007001F1" w:rsidRDefault="00F6328B">
            <w:pPr>
              <w:jc w:val="center"/>
              <w:rPr>
                <w:b/>
                <w:bCs/>
                <w:color w:val="000000"/>
                <w:sz w:val="22"/>
                <w:szCs w:val="22"/>
              </w:rPr>
            </w:pPr>
          </w:p>
        </w:tc>
      </w:tr>
      <w:tr w:rsidR="00F6328B" w:rsidRPr="007001F1" w14:paraId="33F5D08E" w14:textId="77777777" w:rsidTr="00520BD8">
        <w:trPr>
          <w:trHeight w:val="821"/>
          <w:trPrChange w:id="244" w:author="Autor">
            <w:trPr>
              <w:trHeight w:val="821"/>
            </w:trPr>
          </w:trPrChange>
        </w:trPr>
        <w:tc>
          <w:tcPr>
            <w:tcW w:w="582" w:type="dxa"/>
            <w:vMerge/>
            <w:shd w:val="clear" w:color="auto" w:fill="auto"/>
            <w:noWrap/>
            <w:vAlign w:val="center"/>
            <w:tcPrChange w:id="245" w:author="Autor">
              <w:tcPr>
                <w:tcW w:w="582" w:type="dxa"/>
                <w:vMerge/>
                <w:shd w:val="clear" w:color="auto" w:fill="auto"/>
                <w:noWrap/>
                <w:vAlign w:val="center"/>
              </w:tcPr>
            </w:tcPrChange>
          </w:tcPr>
          <w:p w14:paraId="5E145E86" w14:textId="77777777" w:rsidR="00F6328B" w:rsidRPr="007001F1" w:rsidRDefault="00F6328B">
            <w:pPr>
              <w:jc w:val="center"/>
              <w:rPr>
                <w:color w:val="000000"/>
                <w:sz w:val="22"/>
                <w:szCs w:val="22"/>
              </w:rPr>
            </w:pPr>
          </w:p>
        </w:tc>
        <w:tc>
          <w:tcPr>
            <w:tcW w:w="4820" w:type="dxa"/>
            <w:gridSpan w:val="2"/>
            <w:shd w:val="clear" w:color="auto" w:fill="auto"/>
            <w:vAlign w:val="center"/>
            <w:tcPrChange w:id="246" w:author="Autor">
              <w:tcPr>
                <w:tcW w:w="4820" w:type="dxa"/>
                <w:gridSpan w:val="2"/>
                <w:shd w:val="clear" w:color="auto" w:fill="auto"/>
                <w:vAlign w:val="center"/>
              </w:tcPr>
            </w:tcPrChange>
          </w:tcPr>
          <w:p w14:paraId="4E7B31D1" w14:textId="77777777" w:rsidR="00F6328B" w:rsidRPr="007001F1" w:rsidRDefault="00CA775D">
            <w:pPr>
              <w:jc w:val="both"/>
              <w:rPr>
                <w:sz w:val="22"/>
              </w:rPr>
            </w:pPr>
            <w:r>
              <w:rPr>
                <w:sz w:val="22"/>
              </w:rPr>
              <w:t>c</w:t>
            </w:r>
            <w:r w:rsidR="00F6328B" w:rsidRPr="007001F1">
              <w:rPr>
                <w:sz w:val="22"/>
              </w:rPr>
              <w:t xml:space="preserve">) Ak sa určujú podmienky účasti alebo sa </w:t>
            </w:r>
            <w:r w:rsidR="00F6328B">
              <w:rPr>
                <w:sz w:val="22"/>
              </w:rPr>
              <w:t>vyžaduje zábezpeka, je určená v návrhu výzvy</w:t>
            </w:r>
            <w:r w:rsidR="00F6328B" w:rsidRPr="007001F1">
              <w:rPr>
                <w:sz w:val="22"/>
              </w:rPr>
              <w:t xml:space="preserve"> na predkladanie ponúk predpokladaná hodnota zákazky?</w:t>
            </w:r>
          </w:p>
        </w:tc>
        <w:tc>
          <w:tcPr>
            <w:tcW w:w="567" w:type="dxa"/>
            <w:shd w:val="clear" w:color="auto" w:fill="auto"/>
            <w:vAlign w:val="center"/>
            <w:tcPrChange w:id="247" w:author="Autor">
              <w:tcPr>
                <w:tcW w:w="567" w:type="dxa"/>
                <w:shd w:val="clear" w:color="auto" w:fill="auto"/>
                <w:vAlign w:val="center"/>
              </w:tcPr>
            </w:tcPrChange>
          </w:tcPr>
          <w:p w14:paraId="6732F16B" w14:textId="77777777" w:rsidR="00F6328B" w:rsidRPr="007001F1" w:rsidRDefault="00F6328B">
            <w:pPr>
              <w:jc w:val="center"/>
              <w:rPr>
                <w:b/>
                <w:bCs/>
                <w:color w:val="000000"/>
                <w:sz w:val="22"/>
                <w:szCs w:val="22"/>
              </w:rPr>
            </w:pPr>
          </w:p>
        </w:tc>
        <w:tc>
          <w:tcPr>
            <w:tcW w:w="567" w:type="dxa"/>
            <w:shd w:val="clear" w:color="auto" w:fill="auto"/>
            <w:vAlign w:val="center"/>
            <w:tcPrChange w:id="248" w:author="Autor">
              <w:tcPr>
                <w:tcW w:w="567" w:type="dxa"/>
                <w:shd w:val="clear" w:color="auto" w:fill="auto"/>
                <w:vAlign w:val="center"/>
              </w:tcPr>
            </w:tcPrChange>
          </w:tcPr>
          <w:p w14:paraId="2864958D" w14:textId="77777777" w:rsidR="00F6328B" w:rsidRPr="007001F1" w:rsidRDefault="00F6328B">
            <w:pPr>
              <w:jc w:val="center"/>
              <w:rPr>
                <w:b/>
                <w:bCs/>
                <w:color w:val="000000"/>
                <w:sz w:val="22"/>
                <w:szCs w:val="22"/>
              </w:rPr>
            </w:pPr>
          </w:p>
        </w:tc>
        <w:tc>
          <w:tcPr>
            <w:tcW w:w="850" w:type="dxa"/>
            <w:shd w:val="clear" w:color="auto" w:fill="auto"/>
            <w:vAlign w:val="center"/>
            <w:tcPrChange w:id="249" w:author="Autor">
              <w:tcPr>
                <w:tcW w:w="850" w:type="dxa"/>
                <w:shd w:val="clear" w:color="auto" w:fill="auto"/>
                <w:vAlign w:val="center"/>
              </w:tcPr>
            </w:tcPrChange>
          </w:tcPr>
          <w:p w14:paraId="35CA097B" w14:textId="77777777" w:rsidR="00F6328B" w:rsidRPr="007001F1" w:rsidRDefault="00F6328B">
            <w:pPr>
              <w:jc w:val="center"/>
              <w:rPr>
                <w:b/>
                <w:bCs/>
                <w:color w:val="000000"/>
                <w:sz w:val="22"/>
                <w:szCs w:val="22"/>
              </w:rPr>
            </w:pPr>
          </w:p>
        </w:tc>
        <w:tc>
          <w:tcPr>
            <w:tcW w:w="1701" w:type="dxa"/>
            <w:shd w:val="clear" w:color="auto" w:fill="auto"/>
            <w:vAlign w:val="center"/>
            <w:tcPrChange w:id="250" w:author="Autor">
              <w:tcPr>
                <w:tcW w:w="1701" w:type="dxa"/>
                <w:shd w:val="clear" w:color="auto" w:fill="auto"/>
                <w:vAlign w:val="center"/>
              </w:tcPr>
            </w:tcPrChange>
          </w:tcPr>
          <w:p w14:paraId="22DA838F" w14:textId="77777777" w:rsidR="00F6328B" w:rsidRPr="007001F1" w:rsidRDefault="00F6328B">
            <w:pPr>
              <w:jc w:val="center"/>
              <w:rPr>
                <w:b/>
                <w:bCs/>
                <w:color w:val="000000"/>
                <w:sz w:val="22"/>
                <w:szCs w:val="22"/>
              </w:rPr>
            </w:pPr>
          </w:p>
        </w:tc>
      </w:tr>
      <w:tr w:rsidR="00F6328B" w:rsidRPr="007001F1" w14:paraId="10269A3D" w14:textId="77777777" w:rsidTr="00520BD8">
        <w:trPr>
          <w:trHeight w:val="845"/>
          <w:trPrChange w:id="251" w:author="Autor">
            <w:trPr>
              <w:trHeight w:val="845"/>
            </w:trPr>
          </w:trPrChange>
        </w:trPr>
        <w:tc>
          <w:tcPr>
            <w:tcW w:w="582" w:type="dxa"/>
            <w:shd w:val="clear" w:color="auto" w:fill="auto"/>
            <w:noWrap/>
            <w:vAlign w:val="center"/>
            <w:tcPrChange w:id="252" w:author="Autor">
              <w:tcPr>
                <w:tcW w:w="582" w:type="dxa"/>
                <w:shd w:val="clear" w:color="auto" w:fill="auto"/>
                <w:noWrap/>
                <w:vAlign w:val="center"/>
              </w:tcPr>
            </w:tcPrChange>
          </w:tcPr>
          <w:p w14:paraId="784E95A0" w14:textId="77777777" w:rsidR="00F6328B" w:rsidRDefault="00F6328B">
            <w:pPr>
              <w:jc w:val="center"/>
              <w:rPr>
                <w:color w:val="000000"/>
                <w:sz w:val="22"/>
                <w:szCs w:val="22"/>
              </w:rPr>
            </w:pPr>
            <w:r>
              <w:rPr>
                <w:color w:val="000000"/>
                <w:sz w:val="22"/>
                <w:szCs w:val="22"/>
              </w:rPr>
              <w:t>5</w:t>
            </w:r>
          </w:p>
        </w:tc>
        <w:tc>
          <w:tcPr>
            <w:tcW w:w="4820" w:type="dxa"/>
            <w:gridSpan w:val="2"/>
            <w:shd w:val="clear" w:color="auto" w:fill="auto"/>
            <w:vAlign w:val="center"/>
            <w:tcPrChange w:id="253" w:author="Autor">
              <w:tcPr>
                <w:tcW w:w="4820" w:type="dxa"/>
                <w:gridSpan w:val="2"/>
                <w:shd w:val="clear" w:color="auto" w:fill="auto"/>
                <w:vAlign w:val="center"/>
              </w:tcPr>
            </w:tcPrChange>
          </w:tcPr>
          <w:p w14:paraId="79CF043F" w14:textId="77777777" w:rsidR="00F6328B" w:rsidRPr="007001F1" w:rsidRDefault="00F6328B">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Change w:id="254" w:author="Autor">
              <w:tcPr>
                <w:tcW w:w="567" w:type="dxa"/>
                <w:shd w:val="clear" w:color="auto" w:fill="auto"/>
                <w:vAlign w:val="center"/>
              </w:tcPr>
            </w:tcPrChange>
          </w:tcPr>
          <w:p w14:paraId="15E2DF19" w14:textId="77777777" w:rsidR="00F6328B" w:rsidRPr="007001F1" w:rsidRDefault="00F6328B">
            <w:pPr>
              <w:jc w:val="center"/>
              <w:rPr>
                <w:b/>
                <w:bCs/>
                <w:color w:val="000000"/>
              </w:rPr>
            </w:pPr>
          </w:p>
        </w:tc>
        <w:tc>
          <w:tcPr>
            <w:tcW w:w="567" w:type="dxa"/>
            <w:shd w:val="clear" w:color="auto" w:fill="auto"/>
            <w:vAlign w:val="center"/>
            <w:tcPrChange w:id="255" w:author="Autor">
              <w:tcPr>
                <w:tcW w:w="567" w:type="dxa"/>
                <w:shd w:val="clear" w:color="auto" w:fill="auto"/>
                <w:vAlign w:val="center"/>
              </w:tcPr>
            </w:tcPrChange>
          </w:tcPr>
          <w:p w14:paraId="3B957F73" w14:textId="77777777" w:rsidR="00F6328B" w:rsidRPr="007001F1" w:rsidRDefault="00F6328B">
            <w:pPr>
              <w:jc w:val="center"/>
              <w:rPr>
                <w:b/>
                <w:bCs/>
                <w:color w:val="000000"/>
              </w:rPr>
            </w:pPr>
          </w:p>
        </w:tc>
        <w:tc>
          <w:tcPr>
            <w:tcW w:w="850" w:type="dxa"/>
            <w:shd w:val="clear" w:color="auto" w:fill="auto"/>
            <w:vAlign w:val="center"/>
            <w:tcPrChange w:id="256" w:author="Autor">
              <w:tcPr>
                <w:tcW w:w="850" w:type="dxa"/>
                <w:shd w:val="clear" w:color="auto" w:fill="auto"/>
                <w:vAlign w:val="center"/>
              </w:tcPr>
            </w:tcPrChange>
          </w:tcPr>
          <w:p w14:paraId="71472F8C" w14:textId="77777777" w:rsidR="00F6328B" w:rsidRPr="007001F1" w:rsidRDefault="00F6328B">
            <w:pPr>
              <w:jc w:val="center"/>
              <w:rPr>
                <w:b/>
                <w:bCs/>
                <w:color w:val="000000"/>
              </w:rPr>
            </w:pPr>
          </w:p>
        </w:tc>
        <w:tc>
          <w:tcPr>
            <w:tcW w:w="1701" w:type="dxa"/>
            <w:shd w:val="clear" w:color="auto" w:fill="auto"/>
            <w:vAlign w:val="center"/>
            <w:tcPrChange w:id="257" w:author="Autor">
              <w:tcPr>
                <w:tcW w:w="1701" w:type="dxa"/>
                <w:shd w:val="clear" w:color="auto" w:fill="auto"/>
                <w:vAlign w:val="center"/>
              </w:tcPr>
            </w:tcPrChange>
          </w:tcPr>
          <w:p w14:paraId="52F806B8" w14:textId="77777777" w:rsidR="00F6328B" w:rsidRPr="007001F1" w:rsidRDefault="00F6328B">
            <w:pPr>
              <w:jc w:val="center"/>
              <w:rPr>
                <w:b/>
                <w:bCs/>
                <w:color w:val="000000"/>
              </w:rPr>
            </w:pPr>
          </w:p>
        </w:tc>
      </w:tr>
      <w:tr w:rsidR="00F6328B" w:rsidRPr="007001F1" w14:paraId="213F3B1E" w14:textId="77777777" w:rsidTr="00520BD8">
        <w:trPr>
          <w:trHeight w:val="845"/>
          <w:trPrChange w:id="258" w:author="Autor">
            <w:trPr>
              <w:trHeight w:val="845"/>
            </w:trPr>
          </w:trPrChange>
        </w:trPr>
        <w:tc>
          <w:tcPr>
            <w:tcW w:w="582" w:type="dxa"/>
            <w:vMerge w:val="restart"/>
            <w:shd w:val="clear" w:color="auto" w:fill="auto"/>
            <w:noWrap/>
            <w:vAlign w:val="center"/>
            <w:hideMark/>
            <w:tcPrChange w:id="259" w:author="Autor">
              <w:tcPr>
                <w:tcW w:w="582" w:type="dxa"/>
                <w:vMerge w:val="restart"/>
                <w:shd w:val="clear" w:color="auto" w:fill="auto"/>
                <w:noWrap/>
                <w:vAlign w:val="center"/>
                <w:hideMark/>
              </w:tcPr>
            </w:tcPrChange>
          </w:tcPr>
          <w:p w14:paraId="33F7BE06" w14:textId="77777777" w:rsidR="00F6328B" w:rsidRPr="007001F1" w:rsidRDefault="00F6328B">
            <w:pPr>
              <w:jc w:val="center"/>
              <w:rPr>
                <w:color w:val="000000"/>
              </w:rPr>
            </w:pPr>
            <w:r>
              <w:rPr>
                <w:color w:val="000000"/>
                <w:sz w:val="22"/>
                <w:szCs w:val="22"/>
              </w:rPr>
              <w:t>6</w:t>
            </w:r>
          </w:p>
        </w:tc>
        <w:tc>
          <w:tcPr>
            <w:tcW w:w="4820" w:type="dxa"/>
            <w:gridSpan w:val="2"/>
            <w:shd w:val="clear" w:color="auto" w:fill="auto"/>
            <w:vAlign w:val="center"/>
            <w:hideMark/>
            <w:tcPrChange w:id="260" w:author="Autor">
              <w:tcPr>
                <w:tcW w:w="4820" w:type="dxa"/>
                <w:gridSpan w:val="2"/>
                <w:shd w:val="clear" w:color="auto" w:fill="auto"/>
                <w:vAlign w:val="center"/>
                <w:hideMark/>
              </w:tcPr>
            </w:tcPrChange>
          </w:tcPr>
          <w:p w14:paraId="4241B7EF" w14:textId="77777777" w:rsidR="00F6328B" w:rsidRPr="007001F1" w:rsidRDefault="00F6328B">
            <w:pPr>
              <w:jc w:val="both"/>
              <w:rPr>
                <w:sz w:val="22"/>
              </w:rPr>
            </w:pPr>
            <w:r w:rsidRPr="007001F1">
              <w:rPr>
                <w:sz w:val="22"/>
              </w:rPr>
              <w:t xml:space="preserve">a) V prípade, ak verejný obstarávateľ požaduje zábezpeku, bola táto určená v súlade s § 46 </w:t>
            </w:r>
            <w:r w:rsidR="00CA775D">
              <w:rPr>
                <w:sz w:val="22"/>
              </w:rPr>
              <w:t xml:space="preserve">v spojení s § 112 ods. 13 </w:t>
            </w:r>
            <w:r w:rsidRPr="007001F1">
              <w:rPr>
                <w:sz w:val="22"/>
              </w:rPr>
              <w:t>ZVO?</w:t>
            </w:r>
          </w:p>
        </w:tc>
        <w:tc>
          <w:tcPr>
            <w:tcW w:w="567" w:type="dxa"/>
            <w:shd w:val="clear" w:color="auto" w:fill="auto"/>
            <w:vAlign w:val="center"/>
            <w:hideMark/>
            <w:tcPrChange w:id="261" w:author="Autor">
              <w:tcPr>
                <w:tcW w:w="567" w:type="dxa"/>
                <w:shd w:val="clear" w:color="auto" w:fill="auto"/>
                <w:vAlign w:val="center"/>
                <w:hideMark/>
              </w:tcPr>
            </w:tcPrChange>
          </w:tcPr>
          <w:p w14:paraId="6E3A17CD" w14:textId="77777777" w:rsidR="00F6328B" w:rsidRPr="007001F1" w:rsidRDefault="00F6328B">
            <w:pPr>
              <w:jc w:val="center"/>
              <w:rPr>
                <w:b/>
                <w:bCs/>
                <w:color w:val="000000"/>
              </w:rPr>
            </w:pPr>
          </w:p>
        </w:tc>
        <w:tc>
          <w:tcPr>
            <w:tcW w:w="567" w:type="dxa"/>
            <w:shd w:val="clear" w:color="auto" w:fill="auto"/>
            <w:vAlign w:val="center"/>
            <w:hideMark/>
            <w:tcPrChange w:id="262" w:author="Autor">
              <w:tcPr>
                <w:tcW w:w="567" w:type="dxa"/>
                <w:shd w:val="clear" w:color="auto" w:fill="auto"/>
                <w:vAlign w:val="center"/>
                <w:hideMark/>
              </w:tcPr>
            </w:tcPrChange>
          </w:tcPr>
          <w:p w14:paraId="45AFF45B" w14:textId="77777777" w:rsidR="00F6328B" w:rsidRPr="007001F1" w:rsidRDefault="00F6328B">
            <w:pPr>
              <w:jc w:val="center"/>
              <w:rPr>
                <w:b/>
                <w:bCs/>
                <w:color w:val="000000"/>
              </w:rPr>
            </w:pPr>
          </w:p>
        </w:tc>
        <w:tc>
          <w:tcPr>
            <w:tcW w:w="850" w:type="dxa"/>
            <w:shd w:val="clear" w:color="auto" w:fill="auto"/>
            <w:vAlign w:val="center"/>
            <w:hideMark/>
            <w:tcPrChange w:id="263" w:author="Autor">
              <w:tcPr>
                <w:tcW w:w="850" w:type="dxa"/>
                <w:shd w:val="clear" w:color="auto" w:fill="auto"/>
                <w:vAlign w:val="center"/>
                <w:hideMark/>
              </w:tcPr>
            </w:tcPrChange>
          </w:tcPr>
          <w:p w14:paraId="0A3E1BA8" w14:textId="77777777" w:rsidR="00F6328B" w:rsidRPr="007001F1" w:rsidRDefault="00F6328B">
            <w:pPr>
              <w:jc w:val="center"/>
              <w:rPr>
                <w:b/>
                <w:bCs/>
                <w:color w:val="000000"/>
              </w:rPr>
            </w:pPr>
          </w:p>
        </w:tc>
        <w:tc>
          <w:tcPr>
            <w:tcW w:w="1701" w:type="dxa"/>
            <w:shd w:val="clear" w:color="auto" w:fill="auto"/>
            <w:vAlign w:val="center"/>
            <w:hideMark/>
            <w:tcPrChange w:id="264" w:author="Autor">
              <w:tcPr>
                <w:tcW w:w="1701" w:type="dxa"/>
                <w:shd w:val="clear" w:color="auto" w:fill="auto"/>
                <w:vAlign w:val="center"/>
                <w:hideMark/>
              </w:tcPr>
            </w:tcPrChange>
          </w:tcPr>
          <w:p w14:paraId="0BB7B248" w14:textId="77777777" w:rsidR="00F6328B" w:rsidRPr="007001F1" w:rsidRDefault="00F6328B">
            <w:pPr>
              <w:jc w:val="center"/>
              <w:rPr>
                <w:b/>
                <w:bCs/>
                <w:color w:val="000000"/>
              </w:rPr>
            </w:pPr>
          </w:p>
        </w:tc>
      </w:tr>
      <w:tr w:rsidR="00F6328B" w:rsidRPr="007001F1" w14:paraId="7E8B7597" w14:textId="77777777" w:rsidTr="00520BD8">
        <w:trPr>
          <w:trHeight w:val="845"/>
          <w:trPrChange w:id="265" w:author="Autor">
            <w:trPr>
              <w:trHeight w:val="845"/>
            </w:trPr>
          </w:trPrChange>
        </w:trPr>
        <w:tc>
          <w:tcPr>
            <w:tcW w:w="582" w:type="dxa"/>
            <w:vMerge/>
            <w:shd w:val="clear" w:color="auto" w:fill="auto"/>
            <w:noWrap/>
            <w:vAlign w:val="center"/>
            <w:tcPrChange w:id="266" w:author="Autor">
              <w:tcPr>
                <w:tcW w:w="582" w:type="dxa"/>
                <w:vMerge/>
                <w:shd w:val="clear" w:color="auto" w:fill="auto"/>
                <w:noWrap/>
                <w:vAlign w:val="center"/>
              </w:tcPr>
            </w:tcPrChange>
          </w:tcPr>
          <w:p w14:paraId="11CBA1E7" w14:textId="77777777" w:rsidR="00F6328B" w:rsidRPr="007001F1" w:rsidRDefault="00F6328B">
            <w:pPr>
              <w:jc w:val="center"/>
              <w:rPr>
                <w:color w:val="000000"/>
                <w:sz w:val="22"/>
                <w:szCs w:val="22"/>
              </w:rPr>
            </w:pPr>
          </w:p>
        </w:tc>
        <w:tc>
          <w:tcPr>
            <w:tcW w:w="4820" w:type="dxa"/>
            <w:gridSpan w:val="2"/>
            <w:shd w:val="clear" w:color="auto" w:fill="auto"/>
            <w:vAlign w:val="center"/>
            <w:tcPrChange w:id="267" w:author="Autor">
              <w:tcPr>
                <w:tcW w:w="4820" w:type="dxa"/>
                <w:gridSpan w:val="2"/>
                <w:shd w:val="clear" w:color="auto" w:fill="auto"/>
                <w:vAlign w:val="center"/>
              </w:tcPr>
            </w:tcPrChange>
          </w:tcPr>
          <w:p w14:paraId="4C0ED0A4" w14:textId="77777777" w:rsidR="00F6328B" w:rsidRPr="007001F1" w:rsidRDefault="00F6328B">
            <w:pPr>
              <w:jc w:val="both"/>
              <w:rPr>
                <w:sz w:val="22"/>
              </w:rPr>
            </w:pPr>
            <w:r w:rsidRPr="007001F1">
              <w:rPr>
                <w:sz w:val="22"/>
              </w:rPr>
              <w:t>b) V prípade, ak verejný obstar</w:t>
            </w:r>
            <w:r>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Change w:id="268" w:author="Autor">
              <w:tcPr>
                <w:tcW w:w="567" w:type="dxa"/>
                <w:shd w:val="clear" w:color="auto" w:fill="auto"/>
                <w:vAlign w:val="center"/>
              </w:tcPr>
            </w:tcPrChange>
          </w:tcPr>
          <w:p w14:paraId="6F67067B" w14:textId="77777777" w:rsidR="00F6328B" w:rsidRPr="007001F1" w:rsidRDefault="00F6328B">
            <w:pPr>
              <w:jc w:val="center"/>
              <w:rPr>
                <w:b/>
                <w:bCs/>
                <w:color w:val="000000"/>
                <w:sz w:val="22"/>
                <w:szCs w:val="22"/>
              </w:rPr>
            </w:pPr>
          </w:p>
        </w:tc>
        <w:tc>
          <w:tcPr>
            <w:tcW w:w="567" w:type="dxa"/>
            <w:shd w:val="clear" w:color="auto" w:fill="auto"/>
            <w:vAlign w:val="center"/>
            <w:tcPrChange w:id="269" w:author="Autor">
              <w:tcPr>
                <w:tcW w:w="567" w:type="dxa"/>
                <w:shd w:val="clear" w:color="auto" w:fill="auto"/>
                <w:vAlign w:val="center"/>
              </w:tcPr>
            </w:tcPrChange>
          </w:tcPr>
          <w:p w14:paraId="5E7093E5" w14:textId="77777777" w:rsidR="00F6328B" w:rsidRPr="007001F1" w:rsidRDefault="00F6328B">
            <w:pPr>
              <w:jc w:val="center"/>
              <w:rPr>
                <w:b/>
                <w:bCs/>
                <w:color w:val="000000"/>
                <w:sz w:val="22"/>
                <w:szCs w:val="22"/>
              </w:rPr>
            </w:pPr>
          </w:p>
        </w:tc>
        <w:tc>
          <w:tcPr>
            <w:tcW w:w="850" w:type="dxa"/>
            <w:shd w:val="clear" w:color="auto" w:fill="auto"/>
            <w:vAlign w:val="center"/>
            <w:tcPrChange w:id="270" w:author="Autor">
              <w:tcPr>
                <w:tcW w:w="850" w:type="dxa"/>
                <w:shd w:val="clear" w:color="auto" w:fill="auto"/>
                <w:vAlign w:val="center"/>
              </w:tcPr>
            </w:tcPrChange>
          </w:tcPr>
          <w:p w14:paraId="1FE691BC" w14:textId="77777777" w:rsidR="00F6328B" w:rsidRPr="007001F1" w:rsidRDefault="00F6328B">
            <w:pPr>
              <w:jc w:val="center"/>
              <w:rPr>
                <w:b/>
                <w:bCs/>
                <w:color w:val="000000"/>
                <w:sz w:val="22"/>
                <w:szCs w:val="22"/>
              </w:rPr>
            </w:pPr>
          </w:p>
        </w:tc>
        <w:tc>
          <w:tcPr>
            <w:tcW w:w="1701" w:type="dxa"/>
            <w:shd w:val="clear" w:color="auto" w:fill="auto"/>
            <w:vAlign w:val="center"/>
            <w:tcPrChange w:id="271" w:author="Autor">
              <w:tcPr>
                <w:tcW w:w="1701" w:type="dxa"/>
                <w:shd w:val="clear" w:color="auto" w:fill="auto"/>
                <w:vAlign w:val="center"/>
              </w:tcPr>
            </w:tcPrChange>
          </w:tcPr>
          <w:p w14:paraId="6B718F18" w14:textId="77777777" w:rsidR="00F6328B" w:rsidRPr="007001F1" w:rsidRDefault="00F6328B">
            <w:pPr>
              <w:jc w:val="center"/>
              <w:rPr>
                <w:b/>
                <w:bCs/>
                <w:color w:val="000000"/>
                <w:sz w:val="22"/>
                <w:szCs w:val="22"/>
              </w:rPr>
            </w:pPr>
          </w:p>
        </w:tc>
      </w:tr>
      <w:tr w:rsidR="00F6328B" w:rsidRPr="007001F1" w14:paraId="70CC33BD" w14:textId="77777777" w:rsidTr="00520BD8">
        <w:trPr>
          <w:trHeight w:val="845"/>
          <w:trPrChange w:id="272" w:author="Autor">
            <w:trPr>
              <w:trHeight w:val="845"/>
            </w:trPr>
          </w:trPrChange>
        </w:trPr>
        <w:tc>
          <w:tcPr>
            <w:tcW w:w="582" w:type="dxa"/>
            <w:vMerge/>
            <w:shd w:val="clear" w:color="auto" w:fill="auto"/>
            <w:noWrap/>
            <w:vAlign w:val="center"/>
            <w:tcPrChange w:id="273" w:author="Autor">
              <w:tcPr>
                <w:tcW w:w="582" w:type="dxa"/>
                <w:vMerge/>
                <w:shd w:val="clear" w:color="auto" w:fill="auto"/>
                <w:noWrap/>
                <w:vAlign w:val="center"/>
              </w:tcPr>
            </w:tcPrChange>
          </w:tcPr>
          <w:p w14:paraId="472B1505" w14:textId="77777777" w:rsidR="00F6328B" w:rsidRPr="007001F1" w:rsidRDefault="00F6328B">
            <w:pPr>
              <w:jc w:val="center"/>
              <w:rPr>
                <w:color w:val="000000"/>
                <w:sz w:val="22"/>
                <w:szCs w:val="22"/>
              </w:rPr>
            </w:pPr>
          </w:p>
        </w:tc>
        <w:tc>
          <w:tcPr>
            <w:tcW w:w="4820" w:type="dxa"/>
            <w:gridSpan w:val="2"/>
            <w:shd w:val="clear" w:color="auto" w:fill="auto"/>
            <w:vAlign w:val="center"/>
            <w:tcPrChange w:id="274" w:author="Autor">
              <w:tcPr>
                <w:tcW w:w="4820" w:type="dxa"/>
                <w:gridSpan w:val="2"/>
                <w:shd w:val="clear" w:color="auto" w:fill="auto"/>
                <w:vAlign w:val="center"/>
              </w:tcPr>
            </w:tcPrChange>
          </w:tcPr>
          <w:p w14:paraId="5AD241B3" w14:textId="77777777" w:rsidR="00F6328B" w:rsidRPr="007001F1" w:rsidRDefault="00F6328B">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Change w:id="275" w:author="Autor">
              <w:tcPr>
                <w:tcW w:w="567" w:type="dxa"/>
                <w:shd w:val="clear" w:color="auto" w:fill="auto"/>
                <w:vAlign w:val="center"/>
              </w:tcPr>
            </w:tcPrChange>
          </w:tcPr>
          <w:p w14:paraId="4F2F448C" w14:textId="77777777" w:rsidR="00F6328B" w:rsidRPr="007001F1" w:rsidRDefault="00F6328B">
            <w:pPr>
              <w:jc w:val="center"/>
              <w:rPr>
                <w:b/>
                <w:bCs/>
                <w:color w:val="000000"/>
                <w:sz w:val="22"/>
                <w:szCs w:val="22"/>
              </w:rPr>
            </w:pPr>
          </w:p>
        </w:tc>
        <w:tc>
          <w:tcPr>
            <w:tcW w:w="567" w:type="dxa"/>
            <w:shd w:val="clear" w:color="auto" w:fill="auto"/>
            <w:vAlign w:val="center"/>
            <w:tcPrChange w:id="276" w:author="Autor">
              <w:tcPr>
                <w:tcW w:w="567" w:type="dxa"/>
                <w:shd w:val="clear" w:color="auto" w:fill="auto"/>
                <w:vAlign w:val="center"/>
              </w:tcPr>
            </w:tcPrChange>
          </w:tcPr>
          <w:p w14:paraId="63658480" w14:textId="77777777" w:rsidR="00F6328B" w:rsidRPr="007001F1" w:rsidRDefault="00F6328B">
            <w:pPr>
              <w:jc w:val="center"/>
              <w:rPr>
                <w:b/>
                <w:bCs/>
                <w:color w:val="000000"/>
                <w:sz w:val="22"/>
                <w:szCs w:val="22"/>
              </w:rPr>
            </w:pPr>
          </w:p>
        </w:tc>
        <w:tc>
          <w:tcPr>
            <w:tcW w:w="850" w:type="dxa"/>
            <w:shd w:val="clear" w:color="auto" w:fill="auto"/>
            <w:vAlign w:val="center"/>
            <w:tcPrChange w:id="277" w:author="Autor">
              <w:tcPr>
                <w:tcW w:w="850" w:type="dxa"/>
                <w:shd w:val="clear" w:color="auto" w:fill="auto"/>
                <w:vAlign w:val="center"/>
              </w:tcPr>
            </w:tcPrChange>
          </w:tcPr>
          <w:p w14:paraId="489913F1" w14:textId="77777777" w:rsidR="00F6328B" w:rsidRPr="007001F1" w:rsidRDefault="00F6328B">
            <w:pPr>
              <w:jc w:val="center"/>
              <w:rPr>
                <w:b/>
                <w:bCs/>
                <w:color w:val="000000"/>
                <w:sz w:val="22"/>
                <w:szCs w:val="22"/>
              </w:rPr>
            </w:pPr>
          </w:p>
        </w:tc>
        <w:tc>
          <w:tcPr>
            <w:tcW w:w="1701" w:type="dxa"/>
            <w:shd w:val="clear" w:color="auto" w:fill="auto"/>
            <w:vAlign w:val="center"/>
            <w:tcPrChange w:id="278" w:author="Autor">
              <w:tcPr>
                <w:tcW w:w="1701" w:type="dxa"/>
                <w:shd w:val="clear" w:color="auto" w:fill="auto"/>
                <w:vAlign w:val="center"/>
              </w:tcPr>
            </w:tcPrChange>
          </w:tcPr>
          <w:p w14:paraId="339EDE8A" w14:textId="77777777" w:rsidR="00F6328B" w:rsidRPr="007001F1" w:rsidRDefault="00F6328B">
            <w:pPr>
              <w:jc w:val="center"/>
              <w:rPr>
                <w:b/>
                <w:bCs/>
                <w:color w:val="000000"/>
                <w:sz w:val="22"/>
                <w:szCs w:val="22"/>
              </w:rPr>
            </w:pPr>
          </w:p>
        </w:tc>
      </w:tr>
      <w:tr w:rsidR="00F6328B" w:rsidRPr="007001F1" w14:paraId="5D15B04C" w14:textId="77777777" w:rsidTr="00520BD8">
        <w:trPr>
          <w:trHeight w:val="590"/>
          <w:trPrChange w:id="279" w:author="Autor">
            <w:trPr>
              <w:trHeight w:val="590"/>
            </w:trPr>
          </w:trPrChange>
        </w:trPr>
        <w:tc>
          <w:tcPr>
            <w:tcW w:w="582" w:type="dxa"/>
            <w:vMerge w:val="restart"/>
            <w:shd w:val="clear" w:color="auto" w:fill="auto"/>
            <w:noWrap/>
            <w:vAlign w:val="center"/>
            <w:hideMark/>
            <w:tcPrChange w:id="280" w:author="Autor">
              <w:tcPr>
                <w:tcW w:w="582" w:type="dxa"/>
                <w:vMerge w:val="restart"/>
                <w:shd w:val="clear" w:color="auto" w:fill="auto"/>
                <w:noWrap/>
                <w:vAlign w:val="center"/>
                <w:hideMark/>
              </w:tcPr>
            </w:tcPrChange>
          </w:tcPr>
          <w:p w14:paraId="64E9D12B" w14:textId="77777777" w:rsidR="00F6328B" w:rsidRPr="007001F1" w:rsidRDefault="00F6328B">
            <w:pPr>
              <w:jc w:val="center"/>
              <w:rPr>
                <w:color w:val="000000"/>
              </w:rPr>
            </w:pPr>
            <w:r>
              <w:rPr>
                <w:color w:val="000000"/>
                <w:sz w:val="22"/>
                <w:szCs w:val="22"/>
              </w:rPr>
              <w:t>7</w:t>
            </w:r>
          </w:p>
        </w:tc>
        <w:tc>
          <w:tcPr>
            <w:tcW w:w="4820" w:type="dxa"/>
            <w:gridSpan w:val="2"/>
            <w:shd w:val="clear" w:color="auto" w:fill="auto"/>
            <w:vAlign w:val="center"/>
            <w:hideMark/>
            <w:tcPrChange w:id="281" w:author="Autor">
              <w:tcPr>
                <w:tcW w:w="4820" w:type="dxa"/>
                <w:gridSpan w:val="2"/>
                <w:shd w:val="clear" w:color="auto" w:fill="auto"/>
                <w:vAlign w:val="center"/>
                <w:hideMark/>
              </w:tcPr>
            </w:tcPrChange>
          </w:tcPr>
          <w:p w14:paraId="790A5408" w14:textId="77777777" w:rsidR="00F6328B" w:rsidRPr="007001F1" w:rsidRDefault="00F6328B">
            <w:pPr>
              <w:jc w:val="both"/>
              <w:rPr>
                <w:sz w:val="22"/>
              </w:rPr>
            </w:pPr>
            <w:r>
              <w:rPr>
                <w:sz w:val="22"/>
              </w:rPr>
              <w:t>a) Bol návrh súťažných podkladov</w:t>
            </w:r>
            <w:r w:rsidR="00CA775D">
              <w:rPr>
                <w:sz w:val="22"/>
              </w:rPr>
              <w:t xml:space="preserve"> vypracované v súlade </w:t>
            </w:r>
            <w:r w:rsidRPr="007001F1">
              <w:rPr>
                <w:sz w:val="22"/>
              </w:rPr>
              <w:t>s § 42 ZVO?</w:t>
            </w:r>
          </w:p>
        </w:tc>
        <w:tc>
          <w:tcPr>
            <w:tcW w:w="567" w:type="dxa"/>
            <w:shd w:val="clear" w:color="auto" w:fill="auto"/>
            <w:vAlign w:val="center"/>
            <w:hideMark/>
            <w:tcPrChange w:id="282" w:author="Autor">
              <w:tcPr>
                <w:tcW w:w="567" w:type="dxa"/>
                <w:shd w:val="clear" w:color="auto" w:fill="auto"/>
                <w:vAlign w:val="center"/>
                <w:hideMark/>
              </w:tcPr>
            </w:tcPrChange>
          </w:tcPr>
          <w:p w14:paraId="1C46A8F3" w14:textId="77777777" w:rsidR="00F6328B" w:rsidRPr="007001F1" w:rsidRDefault="00F6328B">
            <w:pPr>
              <w:jc w:val="center"/>
              <w:rPr>
                <w:b/>
                <w:bCs/>
                <w:color w:val="000000"/>
              </w:rPr>
            </w:pPr>
          </w:p>
        </w:tc>
        <w:tc>
          <w:tcPr>
            <w:tcW w:w="567" w:type="dxa"/>
            <w:shd w:val="clear" w:color="auto" w:fill="auto"/>
            <w:vAlign w:val="center"/>
            <w:hideMark/>
            <w:tcPrChange w:id="283" w:author="Autor">
              <w:tcPr>
                <w:tcW w:w="567" w:type="dxa"/>
                <w:shd w:val="clear" w:color="auto" w:fill="auto"/>
                <w:vAlign w:val="center"/>
                <w:hideMark/>
              </w:tcPr>
            </w:tcPrChange>
          </w:tcPr>
          <w:p w14:paraId="5DCC376F" w14:textId="77777777" w:rsidR="00F6328B" w:rsidRPr="007001F1" w:rsidRDefault="00F6328B">
            <w:pPr>
              <w:jc w:val="center"/>
              <w:rPr>
                <w:b/>
                <w:bCs/>
                <w:color w:val="000000"/>
              </w:rPr>
            </w:pPr>
          </w:p>
        </w:tc>
        <w:tc>
          <w:tcPr>
            <w:tcW w:w="850" w:type="dxa"/>
            <w:shd w:val="clear" w:color="auto" w:fill="auto"/>
            <w:vAlign w:val="center"/>
            <w:hideMark/>
            <w:tcPrChange w:id="284" w:author="Autor">
              <w:tcPr>
                <w:tcW w:w="850" w:type="dxa"/>
                <w:shd w:val="clear" w:color="auto" w:fill="auto"/>
                <w:vAlign w:val="center"/>
                <w:hideMark/>
              </w:tcPr>
            </w:tcPrChange>
          </w:tcPr>
          <w:p w14:paraId="7E779043" w14:textId="77777777" w:rsidR="00F6328B" w:rsidRPr="007001F1" w:rsidRDefault="00F6328B">
            <w:pPr>
              <w:jc w:val="center"/>
              <w:rPr>
                <w:b/>
                <w:bCs/>
                <w:color w:val="000000"/>
              </w:rPr>
            </w:pPr>
          </w:p>
        </w:tc>
        <w:tc>
          <w:tcPr>
            <w:tcW w:w="1701" w:type="dxa"/>
            <w:shd w:val="clear" w:color="auto" w:fill="auto"/>
            <w:vAlign w:val="center"/>
            <w:hideMark/>
            <w:tcPrChange w:id="285" w:author="Autor">
              <w:tcPr>
                <w:tcW w:w="1701" w:type="dxa"/>
                <w:shd w:val="clear" w:color="auto" w:fill="auto"/>
                <w:vAlign w:val="center"/>
                <w:hideMark/>
              </w:tcPr>
            </w:tcPrChange>
          </w:tcPr>
          <w:p w14:paraId="4BE64C9B" w14:textId="77777777" w:rsidR="00F6328B" w:rsidRPr="007001F1" w:rsidRDefault="00F6328B">
            <w:pPr>
              <w:jc w:val="center"/>
              <w:rPr>
                <w:b/>
                <w:bCs/>
                <w:color w:val="000000"/>
              </w:rPr>
            </w:pPr>
          </w:p>
        </w:tc>
      </w:tr>
      <w:tr w:rsidR="00F6328B" w:rsidRPr="007001F1" w14:paraId="73CB54C6" w14:textId="77777777" w:rsidTr="00520BD8">
        <w:trPr>
          <w:trHeight w:val="590"/>
          <w:trPrChange w:id="286" w:author="Autor">
            <w:trPr>
              <w:trHeight w:val="590"/>
            </w:trPr>
          </w:trPrChange>
        </w:trPr>
        <w:tc>
          <w:tcPr>
            <w:tcW w:w="582" w:type="dxa"/>
            <w:vMerge/>
            <w:shd w:val="clear" w:color="auto" w:fill="auto"/>
            <w:noWrap/>
            <w:vAlign w:val="center"/>
            <w:tcPrChange w:id="287" w:author="Autor">
              <w:tcPr>
                <w:tcW w:w="582" w:type="dxa"/>
                <w:vMerge/>
                <w:shd w:val="clear" w:color="auto" w:fill="auto"/>
                <w:noWrap/>
                <w:vAlign w:val="center"/>
              </w:tcPr>
            </w:tcPrChange>
          </w:tcPr>
          <w:p w14:paraId="24193338" w14:textId="77777777" w:rsidR="00F6328B" w:rsidRPr="007001F1" w:rsidRDefault="00F6328B">
            <w:pPr>
              <w:jc w:val="center"/>
              <w:rPr>
                <w:color w:val="000000"/>
                <w:sz w:val="22"/>
                <w:szCs w:val="22"/>
              </w:rPr>
            </w:pPr>
          </w:p>
        </w:tc>
        <w:tc>
          <w:tcPr>
            <w:tcW w:w="4820" w:type="dxa"/>
            <w:gridSpan w:val="2"/>
            <w:shd w:val="clear" w:color="auto" w:fill="auto"/>
            <w:vAlign w:val="center"/>
            <w:tcPrChange w:id="288" w:author="Autor">
              <w:tcPr>
                <w:tcW w:w="4820" w:type="dxa"/>
                <w:gridSpan w:val="2"/>
                <w:shd w:val="clear" w:color="auto" w:fill="auto"/>
                <w:vAlign w:val="center"/>
              </w:tcPr>
            </w:tcPrChange>
          </w:tcPr>
          <w:p w14:paraId="75CEBC7D" w14:textId="77777777" w:rsidR="00F6328B" w:rsidRPr="007001F1" w:rsidRDefault="00F6328B">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Change w:id="289" w:author="Autor">
              <w:tcPr>
                <w:tcW w:w="567" w:type="dxa"/>
                <w:shd w:val="clear" w:color="auto" w:fill="auto"/>
                <w:vAlign w:val="center"/>
              </w:tcPr>
            </w:tcPrChange>
          </w:tcPr>
          <w:p w14:paraId="1721FCC0" w14:textId="77777777" w:rsidR="00F6328B" w:rsidRPr="007001F1" w:rsidRDefault="00F6328B">
            <w:pPr>
              <w:jc w:val="center"/>
              <w:rPr>
                <w:b/>
                <w:bCs/>
                <w:color w:val="000000"/>
                <w:sz w:val="22"/>
                <w:szCs w:val="22"/>
              </w:rPr>
            </w:pPr>
          </w:p>
        </w:tc>
        <w:tc>
          <w:tcPr>
            <w:tcW w:w="567" w:type="dxa"/>
            <w:shd w:val="clear" w:color="auto" w:fill="auto"/>
            <w:vAlign w:val="center"/>
            <w:tcPrChange w:id="290" w:author="Autor">
              <w:tcPr>
                <w:tcW w:w="567" w:type="dxa"/>
                <w:shd w:val="clear" w:color="auto" w:fill="auto"/>
                <w:vAlign w:val="center"/>
              </w:tcPr>
            </w:tcPrChange>
          </w:tcPr>
          <w:p w14:paraId="0DEA169D" w14:textId="77777777" w:rsidR="00F6328B" w:rsidRPr="007001F1" w:rsidRDefault="00F6328B">
            <w:pPr>
              <w:jc w:val="center"/>
              <w:rPr>
                <w:b/>
                <w:bCs/>
                <w:color w:val="000000"/>
                <w:sz w:val="22"/>
                <w:szCs w:val="22"/>
              </w:rPr>
            </w:pPr>
          </w:p>
        </w:tc>
        <w:tc>
          <w:tcPr>
            <w:tcW w:w="850" w:type="dxa"/>
            <w:shd w:val="clear" w:color="auto" w:fill="auto"/>
            <w:vAlign w:val="center"/>
            <w:tcPrChange w:id="291" w:author="Autor">
              <w:tcPr>
                <w:tcW w:w="850" w:type="dxa"/>
                <w:shd w:val="clear" w:color="auto" w:fill="auto"/>
                <w:vAlign w:val="center"/>
              </w:tcPr>
            </w:tcPrChange>
          </w:tcPr>
          <w:p w14:paraId="687235BD" w14:textId="77777777" w:rsidR="00F6328B" w:rsidRPr="007001F1" w:rsidRDefault="00F6328B">
            <w:pPr>
              <w:jc w:val="center"/>
              <w:rPr>
                <w:b/>
                <w:bCs/>
                <w:color w:val="000000"/>
                <w:sz w:val="22"/>
                <w:szCs w:val="22"/>
              </w:rPr>
            </w:pPr>
          </w:p>
        </w:tc>
        <w:tc>
          <w:tcPr>
            <w:tcW w:w="1701" w:type="dxa"/>
            <w:shd w:val="clear" w:color="auto" w:fill="auto"/>
            <w:vAlign w:val="center"/>
            <w:tcPrChange w:id="292" w:author="Autor">
              <w:tcPr>
                <w:tcW w:w="1701" w:type="dxa"/>
                <w:shd w:val="clear" w:color="auto" w:fill="auto"/>
                <w:vAlign w:val="center"/>
              </w:tcPr>
            </w:tcPrChange>
          </w:tcPr>
          <w:p w14:paraId="0084700D" w14:textId="77777777" w:rsidR="00F6328B" w:rsidRPr="007001F1" w:rsidRDefault="00F6328B">
            <w:pPr>
              <w:jc w:val="center"/>
              <w:rPr>
                <w:b/>
                <w:bCs/>
                <w:color w:val="000000"/>
                <w:sz w:val="22"/>
                <w:szCs w:val="22"/>
              </w:rPr>
            </w:pPr>
          </w:p>
        </w:tc>
      </w:tr>
      <w:tr w:rsidR="00F6328B" w:rsidRPr="007001F1" w14:paraId="2178A98D" w14:textId="77777777" w:rsidTr="00520BD8">
        <w:trPr>
          <w:trHeight w:val="590"/>
          <w:trPrChange w:id="293" w:author="Autor">
            <w:trPr>
              <w:trHeight w:val="590"/>
            </w:trPr>
          </w:trPrChange>
        </w:trPr>
        <w:tc>
          <w:tcPr>
            <w:tcW w:w="582" w:type="dxa"/>
            <w:vMerge/>
            <w:shd w:val="clear" w:color="auto" w:fill="auto"/>
            <w:noWrap/>
            <w:vAlign w:val="center"/>
            <w:tcPrChange w:id="294" w:author="Autor">
              <w:tcPr>
                <w:tcW w:w="582" w:type="dxa"/>
                <w:vMerge/>
                <w:shd w:val="clear" w:color="auto" w:fill="auto"/>
                <w:noWrap/>
                <w:vAlign w:val="center"/>
              </w:tcPr>
            </w:tcPrChange>
          </w:tcPr>
          <w:p w14:paraId="5A8016A8" w14:textId="77777777" w:rsidR="00F6328B" w:rsidRPr="007001F1" w:rsidRDefault="00F6328B">
            <w:pPr>
              <w:jc w:val="center"/>
              <w:rPr>
                <w:color w:val="000000"/>
                <w:sz w:val="22"/>
                <w:szCs w:val="22"/>
              </w:rPr>
            </w:pPr>
          </w:p>
        </w:tc>
        <w:tc>
          <w:tcPr>
            <w:tcW w:w="4820" w:type="dxa"/>
            <w:gridSpan w:val="2"/>
            <w:shd w:val="clear" w:color="auto" w:fill="auto"/>
            <w:vAlign w:val="center"/>
            <w:tcPrChange w:id="295" w:author="Autor">
              <w:tcPr>
                <w:tcW w:w="4820" w:type="dxa"/>
                <w:gridSpan w:val="2"/>
                <w:shd w:val="clear" w:color="auto" w:fill="auto"/>
                <w:vAlign w:val="center"/>
              </w:tcPr>
            </w:tcPrChange>
          </w:tcPr>
          <w:p w14:paraId="7EF2119B" w14:textId="77777777" w:rsidR="00F6328B" w:rsidRPr="007001F1" w:rsidRDefault="00F6328B">
            <w:pPr>
              <w:jc w:val="both"/>
              <w:rPr>
                <w:sz w:val="22"/>
              </w:rPr>
            </w:pPr>
            <w:r w:rsidRPr="007001F1">
              <w:rPr>
                <w:sz w:val="22"/>
              </w:rPr>
              <w:t>c) Bude prístup k súťažným podkladom ponúkaný v súlade s § 11</w:t>
            </w:r>
            <w:r w:rsidR="00852926">
              <w:rPr>
                <w:sz w:val="22"/>
              </w:rPr>
              <w:t>3</w:t>
            </w:r>
            <w:r w:rsidRPr="007001F1">
              <w:rPr>
                <w:sz w:val="22"/>
              </w:rPr>
              <w:t xml:space="preserve"> ods. 5, 6 a 7 ZVO?</w:t>
            </w:r>
          </w:p>
        </w:tc>
        <w:tc>
          <w:tcPr>
            <w:tcW w:w="567" w:type="dxa"/>
            <w:shd w:val="clear" w:color="auto" w:fill="auto"/>
            <w:vAlign w:val="center"/>
            <w:tcPrChange w:id="296" w:author="Autor">
              <w:tcPr>
                <w:tcW w:w="567" w:type="dxa"/>
                <w:shd w:val="clear" w:color="auto" w:fill="auto"/>
                <w:vAlign w:val="center"/>
              </w:tcPr>
            </w:tcPrChange>
          </w:tcPr>
          <w:p w14:paraId="279A5AB3" w14:textId="77777777" w:rsidR="00F6328B" w:rsidRPr="007001F1" w:rsidRDefault="00F6328B">
            <w:pPr>
              <w:jc w:val="center"/>
              <w:rPr>
                <w:b/>
                <w:bCs/>
                <w:color w:val="000000"/>
                <w:sz w:val="22"/>
                <w:szCs w:val="22"/>
              </w:rPr>
            </w:pPr>
          </w:p>
        </w:tc>
        <w:tc>
          <w:tcPr>
            <w:tcW w:w="567" w:type="dxa"/>
            <w:shd w:val="clear" w:color="auto" w:fill="auto"/>
            <w:vAlign w:val="center"/>
            <w:tcPrChange w:id="297" w:author="Autor">
              <w:tcPr>
                <w:tcW w:w="567" w:type="dxa"/>
                <w:shd w:val="clear" w:color="auto" w:fill="auto"/>
                <w:vAlign w:val="center"/>
              </w:tcPr>
            </w:tcPrChange>
          </w:tcPr>
          <w:p w14:paraId="67965460" w14:textId="77777777" w:rsidR="00F6328B" w:rsidRPr="007001F1" w:rsidRDefault="00F6328B">
            <w:pPr>
              <w:jc w:val="center"/>
              <w:rPr>
                <w:b/>
                <w:bCs/>
                <w:color w:val="000000"/>
                <w:sz w:val="22"/>
                <w:szCs w:val="22"/>
              </w:rPr>
            </w:pPr>
          </w:p>
        </w:tc>
        <w:tc>
          <w:tcPr>
            <w:tcW w:w="850" w:type="dxa"/>
            <w:shd w:val="clear" w:color="auto" w:fill="auto"/>
            <w:vAlign w:val="center"/>
            <w:tcPrChange w:id="298" w:author="Autor">
              <w:tcPr>
                <w:tcW w:w="850" w:type="dxa"/>
                <w:shd w:val="clear" w:color="auto" w:fill="auto"/>
                <w:vAlign w:val="center"/>
              </w:tcPr>
            </w:tcPrChange>
          </w:tcPr>
          <w:p w14:paraId="0D2FCE6E" w14:textId="77777777" w:rsidR="00F6328B" w:rsidRPr="007001F1" w:rsidRDefault="00F6328B">
            <w:pPr>
              <w:jc w:val="center"/>
              <w:rPr>
                <w:b/>
                <w:bCs/>
                <w:color w:val="000000"/>
                <w:sz w:val="22"/>
                <w:szCs w:val="22"/>
              </w:rPr>
            </w:pPr>
          </w:p>
        </w:tc>
        <w:tc>
          <w:tcPr>
            <w:tcW w:w="1701" w:type="dxa"/>
            <w:shd w:val="clear" w:color="auto" w:fill="auto"/>
            <w:vAlign w:val="center"/>
            <w:tcPrChange w:id="299" w:author="Autor">
              <w:tcPr>
                <w:tcW w:w="1701" w:type="dxa"/>
                <w:shd w:val="clear" w:color="auto" w:fill="auto"/>
                <w:vAlign w:val="center"/>
              </w:tcPr>
            </w:tcPrChange>
          </w:tcPr>
          <w:p w14:paraId="7E0F067B" w14:textId="77777777" w:rsidR="00F6328B" w:rsidRPr="007001F1" w:rsidRDefault="00F6328B">
            <w:pPr>
              <w:jc w:val="center"/>
              <w:rPr>
                <w:b/>
                <w:bCs/>
                <w:color w:val="000000"/>
                <w:sz w:val="22"/>
                <w:szCs w:val="22"/>
              </w:rPr>
            </w:pPr>
          </w:p>
        </w:tc>
      </w:tr>
      <w:tr w:rsidR="00F6328B" w:rsidRPr="007001F1" w14:paraId="2E64914F" w14:textId="77777777" w:rsidTr="00520BD8">
        <w:trPr>
          <w:trHeight w:val="536"/>
          <w:trPrChange w:id="300" w:author="Autor">
            <w:trPr>
              <w:trHeight w:val="536"/>
            </w:trPr>
          </w:trPrChange>
        </w:trPr>
        <w:tc>
          <w:tcPr>
            <w:tcW w:w="582" w:type="dxa"/>
            <w:shd w:val="clear" w:color="auto" w:fill="auto"/>
            <w:noWrap/>
            <w:vAlign w:val="center"/>
            <w:hideMark/>
            <w:tcPrChange w:id="301" w:author="Autor">
              <w:tcPr>
                <w:tcW w:w="582" w:type="dxa"/>
                <w:shd w:val="clear" w:color="auto" w:fill="auto"/>
                <w:noWrap/>
                <w:vAlign w:val="center"/>
                <w:hideMark/>
              </w:tcPr>
            </w:tcPrChange>
          </w:tcPr>
          <w:p w14:paraId="2D0D4C48" w14:textId="77777777" w:rsidR="00F6328B" w:rsidRPr="007001F1" w:rsidRDefault="00F6328B">
            <w:pPr>
              <w:jc w:val="center"/>
              <w:rPr>
                <w:color w:val="000000"/>
              </w:rPr>
            </w:pPr>
            <w:r>
              <w:rPr>
                <w:color w:val="000000"/>
                <w:sz w:val="22"/>
                <w:szCs w:val="22"/>
              </w:rPr>
              <w:t>8</w:t>
            </w:r>
          </w:p>
        </w:tc>
        <w:tc>
          <w:tcPr>
            <w:tcW w:w="4820" w:type="dxa"/>
            <w:gridSpan w:val="2"/>
            <w:shd w:val="clear" w:color="auto" w:fill="auto"/>
            <w:vAlign w:val="center"/>
            <w:hideMark/>
            <w:tcPrChange w:id="302" w:author="Autor">
              <w:tcPr>
                <w:tcW w:w="4820" w:type="dxa"/>
                <w:gridSpan w:val="2"/>
                <w:shd w:val="clear" w:color="auto" w:fill="auto"/>
                <w:vAlign w:val="center"/>
                <w:hideMark/>
              </w:tcPr>
            </w:tcPrChange>
          </w:tcPr>
          <w:p w14:paraId="723439A0" w14:textId="7F887BDE" w:rsidR="00F6328B" w:rsidRPr="00A04031" w:rsidRDefault="00F6328B" w:rsidP="00C91A5B">
            <w:pPr>
              <w:jc w:val="both"/>
              <w:rPr>
                <w:color w:val="000000"/>
                <w:sz w:val="22"/>
                <w:szCs w:val="22"/>
              </w:rPr>
            </w:pPr>
            <w:r w:rsidRPr="00A04031">
              <w:rPr>
                <w:color w:val="000000"/>
                <w:sz w:val="22"/>
                <w:szCs w:val="22"/>
              </w:rPr>
              <w:t xml:space="preserve">Boli pri </w:t>
            </w:r>
            <w:del w:id="303" w:author="Autor">
              <w:r w:rsidRPr="00A04031" w:rsidDel="008B0E76">
                <w:rPr>
                  <w:color w:val="000000"/>
                  <w:sz w:val="22"/>
                  <w:szCs w:val="22"/>
                </w:rPr>
                <w:delText>zadávaní</w:delText>
              </w:r>
            </w:del>
            <w:r w:rsidRPr="00A04031">
              <w:rPr>
                <w:color w:val="000000"/>
                <w:sz w:val="22"/>
                <w:szCs w:val="22"/>
              </w:rPr>
              <w:t xml:space="preserve"> </w:t>
            </w:r>
            <w:ins w:id="304" w:author="Autor">
              <w:r w:rsidR="008B0E76">
                <w:rPr>
                  <w:color w:val="000000"/>
                  <w:sz w:val="22"/>
                  <w:szCs w:val="22"/>
                </w:rPr>
                <w:t xml:space="preserve">nastavení </w:t>
              </w:r>
            </w:ins>
            <w:r w:rsidRPr="00A04031">
              <w:rPr>
                <w:color w:val="000000"/>
                <w:sz w:val="22"/>
                <w:szCs w:val="22"/>
              </w:rPr>
              <w:t xml:space="preserve">zákazky dodržané princípy v zmysle § 10 ods. 2 ZVO? </w:t>
            </w:r>
            <w:r w:rsidRPr="00C91A5B">
              <w:rPr>
                <w:color w:val="000000"/>
                <w:sz w:val="22"/>
                <w:szCs w:val="22"/>
              </w:rPr>
              <w:t>Dodržal verejný obstarávateľ pri zadávaní zákazky princíp hospodárnosti?</w:t>
            </w:r>
          </w:p>
        </w:tc>
        <w:tc>
          <w:tcPr>
            <w:tcW w:w="567" w:type="dxa"/>
            <w:shd w:val="clear" w:color="auto" w:fill="auto"/>
            <w:vAlign w:val="center"/>
            <w:hideMark/>
            <w:tcPrChange w:id="305" w:author="Autor">
              <w:tcPr>
                <w:tcW w:w="567" w:type="dxa"/>
                <w:shd w:val="clear" w:color="auto" w:fill="auto"/>
                <w:vAlign w:val="center"/>
                <w:hideMark/>
              </w:tcPr>
            </w:tcPrChange>
          </w:tcPr>
          <w:p w14:paraId="5893964D" w14:textId="77777777" w:rsidR="00F6328B" w:rsidRPr="007001F1" w:rsidRDefault="00F6328B">
            <w:pPr>
              <w:jc w:val="center"/>
              <w:rPr>
                <w:b/>
                <w:bCs/>
                <w:color w:val="000000"/>
              </w:rPr>
            </w:pPr>
          </w:p>
        </w:tc>
        <w:tc>
          <w:tcPr>
            <w:tcW w:w="567" w:type="dxa"/>
            <w:shd w:val="clear" w:color="auto" w:fill="auto"/>
            <w:vAlign w:val="center"/>
            <w:hideMark/>
            <w:tcPrChange w:id="306" w:author="Autor">
              <w:tcPr>
                <w:tcW w:w="567" w:type="dxa"/>
                <w:shd w:val="clear" w:color="auto" w:fill="auto"/>
                <w:vAlign w:val="center"/>
                <w:hideMark/>
              </w:tcPr>
            </w:tcPrChange>
          </w:tcPr>
          <w:p w14:paraId="30F9E675" w14:textId="77777777" w:rsidR="00F6328B" w:rsidRPr="007001F1" w:rsidRDefault="00F6328B">
            <w:pPr>
              <w:jc w:val="center"/>
              <w:rPr>
                <w:b/>
                <w:bCs/>
                <w:color w:val="000000"/>
              </w:rPr>
            </w:pPr>
          </w:p>
        </w:tc>
        <w:tc>
          <w:tcPr>
            <w:tcW w:w="850" w:type="dxa"/>
            <w:shd w:val="clear" w:color="auto" w:fill="auto"/>
            <w:vAlign w:val="center"/>
            <w:hideMark/>
            <w:tcPrChange w:id="307" w:author="Autor">
              <w:tcPr>
                <w:tcW w:w="850" w:type="dxa"/>
                <w:shd w:val="clear" w:color="auto" w:fill="auto"/>
                <w:vAlign w:val="center"/>
                <w:hideMark/>
              </w:tcPr>
            </w:tcPrChange>
          </w:tcPr>
          <w:p w14:paraId="7E0AF236" w14:textId="77777777" w:rsidR="00F6328B" w:rsidRPr="007001F1" w:rsidRDefault="00F6328B">
            <w:pPr>
              <w:jc w:val="center"/>
              <w:rPr>
                <w:b/>
                <w:bCs/>
                <w:color w:val="000000"/>
              </w:rPr>
            </w:pPr>
          </w:p>
        </w:tc>
        <w:tc>
          <w:tcPr>
            <w:tcW w:w="1701" w:type="dxa"/>
            <w:shd w:val="clear" w:color="auto" w:fill="auto"/>
            <w:vAlign w:val="center"/>
            <w:hideMark/>
            <w:tcPrChange w:id="308" w:author="Autor">
              <w:tcPr>
                <w:tcW w:w="1701" w:type="dxa"/>
                <w:shd w:val="clear" w:color="auto" w:fill="auto"/>
                <w:vAlign w:val="center"/>
                <w:hideMark/>
              </w:tcPr>
            </w:tcPrChange>
          </w:tcPr>
          <w:p w14:paraId="04FB0E69" w14:textId="77777777" w:rsidR="00F6328B" w:rsidRPr="007001F1" w:rsidRDefault="00F6328B">
            <w:pPr>
              <w:jc w:val="center"/>
              <w:rPr>
                <w:b/>
                <w:bCs/>
                <w:color w:val="000000"/>
              </w:rPr>
            </w:pPr>
          </w:p>
        </w:tc>
      </w:tr>
      <w:tr w:rsidR="00F6328B" w:rsidRPr="007001F1" w14:paraId="31789487" w14:textId="77777777" w:rsidTr="00520BD8">
        <w:trPr>
          <w:trHeight w:val="430"/>
          <w:trPrChange w:id="309" w:author="Autor">
            <w:trPr>
              <w:trHeight w:val="430"/>
            </w:trPr>
          </w:trPrChange>
        </w:trPr>
        <w:tc>
          <w:tcPr>
            <w:tcW w:w="582" w:type="dxa"/>
            <w:shd w:val="clear" w:color="auto" w:fill="auto"/>
            <w:noWrap/>
            <w:vAlign w:val="center"/>
            <w:hideMark/>
            <w:tcPrChange w:id="310" w:author="Autor">
              <w:tcPr>
                <w:tcW w:w="582" w:type="dxa"/>
                <w:shd w:val="clear" w:color="auto" w:fill="auto"/>
                <w:noWrap/>
                <w:vAlign w:val="center"/>
                <w:hideMark/>
              </w:tcPr>
            </w:tcPrChange>
          </w:tcPr>
          <w:p w14:paraId="63276242" w14:textId="77777777" w:rsidR="00F6328B" w:rsidRPr="007001F1" w:rsidRDefault="00F6328B">
            <w:pPr>
              <w:jc w:val="center"/>
              <w:rPr>
                <w:color w:val="000000"/>
              </w:rPr>
            </w:pPr>
            <w:r>
              <w:rPr>
                <w:color w:val="000000"/>
                <w:sz w:val="22"/>
                <w:szCs w:val="22"/>
              </w:rPr>
              <w:t>9</w:t>
            </w:r>
          </w:p>
        </w:tc>
        <w:tc>
          <w:tcPr>
            <w:tcW w:w="4820" w:type="dxa"/>
            <w:gridSpan w:val="2"/>
            <w:shd w:val="clear" w:color="auto" w:fill="auto"/>
            <w:vAlign w:val="center"/>
            <w:hideMark/>
            <w:tcPrChange w:id="311" w:author="Autor">
              <w:tcPr>
                <w:tcW w:w="4820" w:type="dxa"/>
                <w:gridSpan w:val="2"/>
                <w:shd w:val="clear" w:color="auto" w:fill="auto"/>
                <w:vAlign w:val="center"/>
                <w:hideMark/>
              </w:tcPr>
            </w:tcPrChange>
          </w:tcPr>
          <w:p w14:paraId="78F160A7" w14:textId="77777777" w:rsidR="00F6328B" w:rsidRPr="007001F1" w:rsidRDefault="00F6328B">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Change w:id="312" w:author="Autor">
              <w:tcPr>
                <w:tcW w:w="567" w:type="dxa"/>
                <w:shd w:val="clear" w:color="auto" w:fill="auto"/>
                <w:vAlign w:val="center"/>
                <w:hideMark/>
              </w:tcPr>
            </w:tcPrChange>
          </w:tcPr>
          <w:p w14:paraId="5F15EF56" w14:textId="77777777" w:rsidR="00F6328B" w:rsidRPr="007001F1" w:rsidRDefault="00F6328B">
            <w:pPr>
              <w:jc w:val="center"/>
              <w:rPr>
                <w:b/>
                <w:bCs/>
                <w:color w:val="000000"/>
              </w:rPr>
            </w:pPr>
          </w:p>
        </w:tc>
        <w:tc>
          <w:tcPr>
            <w:tcW w:w="567" w:type="dxa"/>
            <w:shd w:val="clear" w:color="auto" w:fill="auto"/>
            <w:vAlign w:val="center"/>
            <w:hideMark/>
            <w:tcPrChange w:id="313" w:author="Autor">
              <w:tcPr>
                <w:tcW w:w="567" w:type="dxa"/>
                <w:shd w:val="clear" w:color="auto" w:fill="auto"/>
                <w:vAlign w:val="center"/>
                <w:hideMark/>
              </w:tcPr>
            </w:tcPrChange>
          </w:tcPr>
          <w:p w14:paraId="678B9C11" w14:textId="77777777" w:rsidR="00F6328B" w:rsidRPr="007001F1" w:rsidRDefault="00F6328B">
            <w:pPr>
              <w:jc w:val="center"/>
              <w:rPr>
                <w:b/>
                <w:bCs/>
                <w:color w:val="000000"/>
              </w:rPr>
            </w:pPr>
          </w:p>
        </w:tc>
        <w:tc>
          <w:tcPr>
            <w:tcW w:w="850" w:type="dxa"/>
            <w:shd w:val="clear" w:color="auto" w:fill="auto"/>
            <w:vAlign w:val="center"/>
            <w:hideMark/>
            <w:tcPrChange w:id="314" w:author="Autor">
              <w:tcPr>
                <w:tcW w:w="850" w:type="dxa"/>
                <w:shd w:val="clear" w:color="auto" w:fill="auto"/>
                <w:vAlign w:val="center"/>
                <w:hideMark/>
              </w:tcPr>
            </w:tcPrChange>
          </w:tcPr>
          <w:p w14:paraId="71EF329B" w14:textId="77777777" w:rsidR="00F6328B" w:rsidRPr="007001F1" w:rsidRDefault="00F6328B">
            <w:pPr>
              <w:jc w:val="center"/>
              <w:rPr>
                <w:b/>
                <w:bCs/>
                <w:color w:val="000000"/>
              </w:rPr>
            </w:pPr>
          </w:p>
        </w:tc>
        <w:tc>
          <w:tcPr>
            <w:tcW w:w="1701" w:type="dxa"/>
            <w:shd w:val="clear" w:color="auto" w:fill="auto"/>
            <w:vAlign w:val="center"/>
            <w:hideMark/>
            <w:tcPrChange w:id="315" w:author="Autor">
              <w:tcPr>
                <w:tcW w:w="1701" w:type="dxa"/>
                <w:shd w:val="clear" w:color="auto" w:fill="auto"/>
                <w:vAlign w:val="center"/>
                <w:hideMark/>
              </w:tcPr>
            </w:tcPrChange>
          </w:tcPr>
          <w:p w14:paraId="00755CDF" w14:textId="77777777" w:rsidR="00F6328B" w:rsidRPr="007001F1" w:rsidRDefault="00F6328B">
            <w:pPr>
              <w:jc w:val="center"/>
              <w:rPr>
                <w:b/>
                <w:bCs/>
                <w:color w:val="000000"/>
              </w:rPr>
            </w:pPr>
          </w:p>
        </w:tc>
      </w:tr>
      <w:tr w:rsidR="00F6328B" w:rsidRPr="007001F1" w14:paraId="1C87018D" w14:textId="77777777" w:rsidTr="00520BD8">
        <w:trPr>
          <w:trHeight w:val="299"/>
          <w:trPrChange w:id="316" w:author="Autor">
            <w:trPr>
              <w:trHeight w:val="299"/>
            </w:trPr>
          </w:trPrChange>
        </w:trPr>
        <w:tc>
          <w:tcPr>
            <w:tcW w:w="582" w:type="dxa"/>
            <w:shd w:val="clear" w:color="auto" w:fill="auto"/>
            <w:noWrap/>
            <w:vAlign w:val="center"/>
            <w:hideMark/>
            <w:tcPrChange w:id="317" w:author="Autor">
              <w:tcPr>
                <w:tcW w:w="582" w:type="dxa"/>
                <w:shd w:val="clear" w:color="auto" w:fill="auto"/>
                <w:noWrap/>
                <w:vAlign w:val="center"/>
                <w:hideMark/>
              </w:tcPr>
            </w:tcPrChange>
          </w:tcPr>
          <w:p w14:paraId="79E6DDC0" w14:textId="77777777" w:rsidR="00F6328B" w:rsidRPr="007001F1" w:rsidRDefault="00F6328B">
            <w:pPr>
              <w:jc w:val="center"/>
              <w:rPr>
                <w:color w:val="000000"/>
              </w:rPr>
            </w:pPr>
            <w:r>
              <w:rPr>
                <w:color w:val="000000"/>
                <w:sz w:val="22"/>
                <w:szCs w:val="22"/>
              </w:rPr>
              <w:t>10</w:t>
            </w:r>
          </w:p>
        </w:tc>
        <w:tc>
          <w:tcPr>
            <w:tcW w:w="4820" w:type="dxa"/>
            <w:gridSpan w:val="2"/>
            <w:shd w:val="clear" w:color="auto" w:fill="auto"/>
            <w:vAlign w:val="center"/>
            <w:hideMark/>
            <w:tcPrChange w:id="318" w:author="Autor">
              <w:tcPr>
                <w:tcW w:w="4820" w:type="dxa"/>
                <w:gridSpan w:val="2"/>
                <w:shd w:val="clear" w:color="auto" w:fill="auto"/>
                <w:vAlign w:val="center"/>
                <w:hideMark/>
              </w:tcPr>
            </w:tcPrChange>
          </w:tcPr>
          <w:p w14:paraId="28D60ADF" w14:textId="77777777" w:rsidR="00F6328B" w:rsidRPr="007001F1" w:rsidRDefault="00F6328B">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Change w:id="319" w:author="Autor">
              <w:tcPr>
                <w:tcW w:w="567" w:type="dxa"/>
                <w:shd w:val="clear" w:color="auto" w:fill="auto"/>
                <w:vAlign w:val="center"/>
                <w:hideMark/>
              </w:tcPr>
            </w:tcPrChange>
          </w:tcPr>
          <w:p w14:paraId="366BCF79" w14:textId="77777777" w:rsidR="00F6328B" w:rsidRPr="007001F1" w:rsidRDefault="00F6328B">
            <w:pPr>
              <w:jc w:val="center"/>
              <w:rPr>
                <w:b/>
                <w:bCs/>
                <w:color w:val="000000"/>
              </w:rPr>
            </w:pPr>
          </w:p>
        </w:tc>
        <w:tc>
          <w:tcPr>
            <w:tcW w:w="567" w:type="dxa"/>
            <w:shd w:val="clear" w:color="auto" w:fill="auto"/>
            <w:vAlign w:val="center"/>
            <w:hideMark/>
            <w:tcPrChange w:id="320" w:author="Autor">
              <w:tcPr>
                <w:tcW w:w="567" w:type="dxa"/>
                <w:shd w:val="clear" w:color="auto" w:fill="auto"/>
                <w:vAlign w:val="center"/>
                <w:hideMark/>
              </w:tcPr>
            </w:tcPrChange>
          </w:tcPr>
          <w:p w14:paraId="61033337" w14:textId="77777777" w:rsidR="00F6328B" w:rsidRPr="007001F1" w:rsidRDefault="00F6328B">
            <w:pPr>
              <w:jc w:val="center"/>
              <w:rPr>
                <w:b/>
                <w:bCs/>
                <w:color w:val="000000"/>
              </w:rPr>
            </w:pPr>
          </w:p>
        </w:tc>
        <w:tc>
          <w:tcPr>
            <w:tcW w:w="850" w:type="dxa"/>
            <w:shd w:val="clear" w:color="auto" w:fill="auto"/>
            <w:vAlign w:val="center"/>
            <w:hideMark/>
            <w:tcPrChange w:id="321" w:author="Autor">
              <w:tcPr>
                <w:tcW w:w="850" w:type="dxa"/>
                <w:shd w:val="clear" w:color="auto" w:fill="auto"/>
                <w:vAlign w:val="center"/>
                <w:hideMark/>
              </w:tcPr>
            </w:tcPrChange>
          </w:tcPr>
          <w:p w14:paraId="52D0B226" w14:textId="77777777" w:rsidR="00F6328B" w:rsidRPr="007001F1" w:rsidRDefault="00F6328B">
            <w:pPr>
              <w:jc w:val="center"/>
              <w:rPr>
                <w:b/>
                <w:bCs/>
                <w:color w:val="000000"/>
              </w:rPr>
            </w:pPr>
          </w:p>
        </w:tc>
        <w:tc>
          <w:tcPr>
            <w:tcW w:w="1701" w:type="dxa"/>
            <w:shd w:val="clear" w:color="auto" w:fill="auto"/>
            <w:vAlign w:val="center"/>
            <w:hideMark/>
            <w:tcPrChange w:id="322" w:author="Autor">
              <w:tcPr>
                <w:tcW w:w="1701" w:type="dxa"/>
                <w:shd w:val="clear" w:color="auto" w:fill="auto"/>
                <w:vAlign w:val="center"/>
                <w:hideMark/>
              </w:tcPr>
            </w:tcPrChange>
          </w:tcPr>
          <w:p w14:paraId="2B4F4E99" w14:textId="77777777" w:rsidR="00F6328B" w:rsidRPr="007001F1" w:rsidRDefault="00F6328B">
            <w:pPr>
              <w:jc w:val="center"/>
              <w:rPr>
                <w:b/>
                <w:bCs/>
                <w:color w:val="000000"/>
              </w:rPr>
            </w:pPr>
          </w:p>
        </w:tc>
      </w:tr>
      <w:tr w:rsidR="00F6328B" w:rsidRPr="007001F1" w14:paraId="2363A5E7" w14:textId="77777777" w:rsidTr="00520BD8">
        <w:trPr>
          <w:trHeight w:val="300"/>
          <w:trPrChange w:id="323" w:author="Autor">
            <w:trPr>
              <w:trHeight w:val="300"/>
            </w:trPr>
          </w:trPrChange>
        </w:trPr>
        <w:tc>
          <w:tcPr>
            <w:tcW w:w="582" w:type="dxa"/>
            <w:shd w:val="clear" w:color="auto" w:fill="auto"/>
            <w:noWrap/>
            <w:vAlign w:val="center"/>
            <w:hideMark/>
            <w:tcPrChange w:id="324" w:author="Autor">
              <w:tcPr>
                <w:tcW w:w="582" w:type="dxa"/>
                <w:shd w:val="clear" w:color="auto" w:fill="auto"/>
                <w:noWrap/>
                <w:vAlign w:val="center"/>
                <w:hideMark/>
              </w:tcPr>
            </w:tcPrChange>
          </w:tcPr>
          <w:p w14:paraId="02533A05" w14:textId="77777777" w:rsidR="00F6328B" w:rsidRPr="007001F1" w:rsidRDefault="00F6328B">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Change w:id="325" w:author="Autor">
              <w:tcPr>
                <w:tcW w:w="4820" w:type="dxa"/>
                <w:gridSpan w:val="2"/>
                <w:shd w:val="clear" w:color="auto" w:fill="auto"/>
                <w:vAlign w:val="center"/>
                <w:hideMark/>
              </w:tcPr>
            </w:tcPrChange>
          </w:tcPr>
          <w:p w14:paraId="4DE58358" w14:textId="77777777" w:rsidR="00F6328B" w:rsidRPr="007001F1" w:rsidRDefault="00F6328B">
            <w:pPr>
              <w:jc w:val="both"/>
            </w:pPr>
            <w:r w:rsidRPr="007001F1">
              <w:rPr>
                <w:color w:val="000000"/>
                <w:sz w:val="22"/>
                <w:szCs w:val="22"/>
              </w:rPr>
              <w:t>Bol zamestnanec vykonávajúci kontrolu oboz</w:t>
            </w:r>
            <w:r>
              <w:rPr>
                <w:color w:val="000000"/>
                <w:sz w:val="22"/>
                <w:szCs w:val="22"/>
              </w:rPr>
              <w:t>námený s rizikovými indikátormi</w:t>
            </w:r>
            <w:r w:rsidRPr="007001F1">
              <w:rPr>
                <w:color w:val="000000"/>
                <w:sz w:val="22"/>
                <w:szCs w:val="22"/>
              </w:rPr>
              <w:t xml:space="preserve"> podľa</w:t>
            </w:r>
            <w:r>
              <w:rPr>
                <w:color w:val="000000"/>
                <w:sz w:val="22"/>
                <w:szCs w:val="22"/>
              </w:rPr>
              <w:t xml:space="preserve"> </w:t>
            </w:r>
            <w:r w:rsidRPr="007001F1">
              <w:rPr>
                <w:color w:val="000000"/>
                <w:sz w:val="22"/>
                <w:szCs w:val="22"/>
              </w:rPr>
              <w:t xml:space="preserve">Systému riadenia </w:t>
            </w:r>
            <w:r w:rsidRPr="007001F1">
              <w:rPr>
                <w:color w:val="000000"/>
                <w:sz w:val="22"/>
                <w:szCs w:val="22"/>
              </w:rPr>
              <w:lastRenderedPageBreak/>
              <w:t>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Change w:id="326" w:author="Autor">
              <w:tcPr>
                <w:tcW w:w="567" w:type="dxa"/>
                <w:shd w:val="clear" w:color="auto" w:fill="auto"/>
                <w:vAlign w:val="center"/>
                <w:hideMark/>
              </w:tcPr>
            </w:tcPrChange>
          </w:tcPr>
          <w:p w14:paraId="78ECA348" w14:textId="77777777" w:rsidR="00F6328B" w:rsidRPr="007001F1" w:rsidRDefault="00F6328B">
            <w:pPr>
              <w:jc w:val="center"/>
              <w:rPr>
                <w:b/>
                <w:bCs/>
                <w:color w:val="000000"/>
              </w:rPr>
            </w:pPr>
          </w:p>
        </w:tc>
        <w:tc>
          <w:tcPr>
            <w:tcW w:w="567" w:type="dxa"/>
            <w:shd w:val="clear" w:color="auto" w:fill="auto"/>
            <w:vAlign w:val="center"/>
            <w:hideMark/>
            <w:tcPrChange w:id="327" w:author="Autor">
              <w:tcPr>
                <w:tcW w:w="567" w:type="dxa"/>
                <w:shd w:val="clear" w:color="auto" w:fill="auto"/>
                <w:vAlign w:val="center"/>
                <w:hideMark/>
              </w:tcPr>
            </w:tcPrChange>
          </w:tcPr>
          <w:p w14:paraId="2940E99C" w14:textId="77777777" w:rsidR="00F6328B" w:rsidRPr="007001F1" w:rsidRDefault="00F6328B">
            <w:pPr>
              <w:jc w:val="center"/>
              <w:rPr>
                <w:b/>
                <w:bCs/>
                <w:color w:val="000000"/>
              </w:rPr>
            </w:pPr>
          </w:p>
        </w:tc>
        <w:tc>
          <w:tcPr>
            <w:tcW w:w="850" w:type="dxa"/>
            <w:shd w:val="clear" w:color="auto" w:fill="auto"/>
            <w:vAlign w:val="center"/>
            <w:hideMark/>
            <w:tcPrChange w:id="328" w:author="Autor">
              <w:tcPr>
                <w:tcW w:w="850" w:type="dxa"/>
                <w:shd w:val="clear" w:color="auto" w:fill="auto"/>
                <w:vAlign w:val="center"/>
                <w:hideMark/>
              </w:tcPr>
            </w:tcPrChange>
          </w:tcPr>
          <w:p w14:paraId="3A4EC13E" w14:textId="77777777" w:rsidR="00F6328B" w:rsidRPr="007001F1" w:rsidRDefault="00F6328B">
            <w:pPr>
              <w:jc w:val="center"/>
              <w:rPr>
                <w:b/>
                <w:bCs/>
                <w:color w:val="000000"/>
              </w:rPr>
            </w:pPr>
          </w:p>
        </w:tc>
        <w:tc>
          <w:tcPr>
            <w:tcW w:w="1701" w:type="dxa"/>
            <w:shd w:val="clear" w:color="auto" w:fill="auto"/>
            <w:vAlign w:val="center"/>
            <w:hideMark/>
            <w:tcPrChange w:id="329" w:author="Autor">
              <w:tcPr>
                <w:tcW w:w="1701" w:type="dxa"/>
                <w:shd w:val="clear" w:color="auto" w:fill="auto"/>
                <w:vAlign w:val="center"/>
                <w:hideMark/>
              </w:tcPr>
            </w:tcPrChange>
          </w:tcPr>
          <w:p w14:paraId="7A582A82" w14:textId="77777777" w:rsidR="00F6328B" w:rsidRPr="007001F1" w:rsidRDefault="00F6328B">
            <w:pPr>
              <w:jc w:val="center"/>
              <w:rPr>
                <w:b/>
                <w:bCs/>
                <w:color w:val="000000"/>
              </w:rPr>
            </w:pPr>
          </w:p>
        </w:tc>
      </w:tr>
      <w:tr w:rsidR="00F6328B" w:rsidRPr="007001F1" w14:paraId="7AB57C71" w14:textId="77777777" w:rsidTr="00520BD8">
        <w:trPr>
          <w:trHeight w:val="300"/>
          <w:trPrChange w:id="330" w:author="Autor">
            <w:trPr>
              <w:trHeight w:val="300"/>
            </w:trPr>
          </w:trPrChange>
        </w:trPr>
        <w:tc>
          <w:tcPr>
            <w:tcW w:w="9087" w:type="dxa"/>
            <w:gridSpan w:val="7"/>
            <w:shd w:val="clear" w:color="auto" w:fill="auto"/>
            <w:noWrap/>
            <w:vAlign w:val="center"/>
            <w:tcPrChange w:id="331" w:author="Autor">
              <w:tcPr>
                <w:tcW w:w="9087" w:type="dxa"/>
                <w:gridSpan w:val="7"/>
                <w:shd w:val="clear" w:color="auto" w:fill="auto"/>
                <w:noWrap/>
                <w:vAlign w:val="center"/>
              </w:tcPr>
            </w:tcPrChange>
          </w:tcPr>
          <w:p w14:paraId="40E05F51" w14:textId="77777777" w:rsidR="00F6328B" w:rsidRPr="007001F1" w:rsidRDefault="00F6328B">
            <w:pPr>
              <w:rPr>
                <w:b/>
                <w:bCs/>
                <w:color w:val="000000"/>
              </w:rPr>
            </w:pPr>
          </w:p>
        </w:tc>
      </w:tr>
      <w:tr w:rsidR="00F6328B" w:rsidRPr="007001F1" w14:paraId="47C8C275" w14:textId="77777777" w:rsidTr="00520BD8">
        <w:trPr>
          <w:trHeight w:val="300"/>
          <w:trPrChange w:id="332" w:author="Autor">
            <w:trPr>
              <w:trHeight w:val="300"/>
            </w:trPr>
          </w:trPrChange>
        </w:trPr>
        <w:tc>
          <w:tcPr>
            <w:tcW w:w="3559" w:type="dxa"/>
            <w:gridSpan w:val="2"/>
            <w:shd w:val="clear" w:color="auto" w:fill="auto"/>
            <w:vAlign w:val="center"/>
            <w:hideMark/>
            <w:tcPrChange w:id="333" w:author="Autor">
              <w:tcPr>
                <w:tcW w:w="3559" w:type="dxa"/>
                <w:gridSpan w:val="2"/>
                <w:shd w:val="clear" w:color="auto" w:fill="auto"/>
                <w:vAlign w:val="center"/>
                <w:hideMark/>
              </w:tcPr>
            </w:tcPrChange>
          </w:tcPr>
          <w:p w14:paraId="1F73E8F9" w14:textId="77777777" w:rsidR="00F6328B" w:rsidRPr="007001F1" w:rsidRDefault="00F6328B">
            <w:pPr>
              <w:rPr>
                <w:b/>
                <w:bCs/>
              </w:rPr>
            </w:pPr>
            <w:r w:rsidRPr="007001F1">
              <w:rPr>
                <w:b/>
                <w:bCs/>
                <w:sz w:val="22"/>
                <w:szCs w:val="22"/>
              </w:rPr>
              <w:t>Kontrolu vykonal</w:t>
            </w:r>
            <w:r w:rsidRPr="007001F1">
              <w:rPr>
                <w:rStyle w:val="Odkaznapoznmkupodiarou"/>
                <w:b/>
                <w:bCs/>
              </w:rPr>
              <w:footnoteReference w:id="1"/>
            </w:r>
            <w:r w:rsidRPr="007001F1">
              <w:rPr>
                <w:b/>
                <w:bCs/>
                <w:sz w:val="22"/>
                <w:szCs w:val="22"/>
              </w:rPr>
              <w:t>:</w:t>
            </w:r>
          </w:p>
        </w:tc>
        <w:tc>
          <w:tcPr>
            <w:tcW w:w="5528" w:type="dxa"/>
            <w:gridSpan w:val="5"/>
            <w:shd w:val="clear" w:color="auto" w:fill="auto"/>
            <w:vAlign w:val="center"/>
            <w:hideMark/>
            <w:tcPrChange w:id="334" w:author="Autor">
              <w:tcPr>
                <w:tcW w:w="5528" w:type="dxa"/>
                <w:gridSpan w:val="5"/>
                <w:shd w:val="clear" w:color="auto" w:fill="auto"/>
                <w:vAlign w:val="center"/>
                <w:hideMark/>
              </w:tcPr>
            </w:tcPrChange>
          </w:tcPr>
          <w:p w14:paraId="3CBD5DEB" w14:textId="77777777" w:rsidR="00F6328B" w:rsidRPr="007001F1" w:rsidRDefault="00F6328B">
            <w:pPr>
              <w:rPr>
                <w:color w:val="000000"/>
              </w:rPr>
            </w:pPr>
            <w:r w:rsidRPr="007001F1">
              <w:rPr>
                <w:color w:val="000000"/>
                <w:sz w:val="22"/>
                <w:szCs w:val="22"/>
              </w:rPr>
              <w:t> </w:t>
            </w:r>
          </w:p>
        </w:tc>
      </w:tr>
      <w:tr w:rsidR="00F6328B" w:rsidRPr="007001F1" w14:paraId="74965E60" w14:textId="77777777" w:rsidTr="00520BD8">
        <w:trPr>
          <w:trHeight w:val="300"/>
          <w:trPrChange w:id="335" w:author="Autor">
            <w:trPr>
              <w:trHeight w:val="300"/>
            </w:trPr>
          </w:trPrChange>
        </w:trPr>
        <w:tc>
          <w:tcPr>
            <w:tcW w:w="3559" w:type="dxa"/>
            <w:gridSpan w:val="2"/>
            <w:shd w:val="clear" w:color="auto" w:fill="auto"/>
            <w:vAlign w:val="center"/>
            <w:hideMark/>
            <w:tcPrChange w:id="336" w:author="Autor">
              <w:tcPr>
                <w:tcW w:w="3559" w:type="dxa"/>
                <w:gridSpan w:val="2"/>
                <w:shd w:val="clear" w:color="auto" w:fill="auto"/>
                <w:vAlign w:val="center"/>
                <w:hideMark/>
              </w:tcPr>
            </w:tcPrChange>
          </w:tcPr>
          <w:p w14:paraId="7BD8E448" w14:textId="77777777" w:rsidR="00F6328B" w:rsidRPr="007001F1" w:rsidRDefault="00F6328B">
            <w:pPr>
              <w:rPr>
                <w:b/>
                <w:bCs/>
              </w:rPr>
            </w:pPr>
            <w:r w:rsidRPr="007001F1">
              <w:rPr>
                <w:b/>
                <w:bCs/>
                <w:sz w:val="22"/>
                <w:szCs w:val="22"/>
              </w:rPr>
              <w:t>Dátum:</w:t>
            </w:r>
          </w:p>
        </w:tc>
        <w:tc>
          <w:tcPr>
            <w:tcW w:w="5528" w:type="dxa"/>
            <w:gridSpan w:val="5"/>
            <w:shd w:val="clear" w:color="auto" w:fill="auto"/>
            <w:vAlign w:val="center"/>
            <w:hideMark/>
            <w:tcPrChange w:id="337" w:author="Autor">
              <w:tcPr>
                <w:tcW w:w="5528" w:type="dxa"/>
                <w:gridSpan w:val="5"/>
                <w:shd w:val="clear" w:color="auto" w:fill="auto"/>
                <w:vAlign w:val="center"/>
                <w:hideMark/>
              </w:tcPr>
            </w:tcPrChange>
          </w:tcPr>
          <w:p w14:paraId="4ABA9FEF" w14:textId="77777777" w:rsidR="00F6328B" w:rsidRPr="007001F1" w:rsidRDefault="00F6328B">
            <w:pPr>
              <w:rPr>
                <w:color w:val="000000"/>
              </w:rPr>
            </w:pPr>
            <w:r w:rsidRPr="007001F1">
              <w:rPr>
                <w:color w:val="000000"/>
                <w:sz w:val="22"/>
                <w:szCs w:val="22"/>
              </w:rPr>
              <w:t> </w:t>
            </w:r>
          </w:p>
        </w:tc>
      </w:tr>
      <w:tr w:rsidR="00F6328B" w:rsidRPr="007001F1" w14:paraId="5D1E064C" w14:textId="77777777" w:rsidTr="00520BD8">
        <w:trPr>
          <w:trHeight w:val="300"/>
          <w:trPrChange w:id="338" w:author="Autor">
            <w:trPr>
              <w:trHeight w:val="300"/>
            </w:trPr>
          </w:trPrChange>
        </w:trPr>
        <w:tc>
          <w:tcPr>
            <w:tcW w:w="3559" w:type="dxa"/>
            <w:gridSpan w:val="2"/>
            <w:shd w:val="clear" w:color="000000" w:fill="FFFFFF"/>
            <w:vAlign w:val="center"/>
            <w:hideMark/>
            <w:tcPrChange w:id="339" w:author="Autor">
              <w:tcPr>
                <w:tcW w:w="3559" w:type="dxa"/>
                <w:gridSpan w:val="2"/>
                <w:shd w:val="clear" w:color="000000" w:fill="FFFFFF"/>
                <w:vAlign w:val="center"/>
                <w:hideMark/>
              </w:tcPr>
            </w:tcPrChange>
          </w:tcPr>
          <w:p w14:paraId="47AF7ED0"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Change w:id="340" w:author="Autor">
              <w:tcPr>
                <w:tcW w:w="5528" w:type="dxa"/>
                <w:gridSpan w:val="5"/>
                <w:shd w:val="clear" w:color="auto" w:fill="auto"/>
                <w:vAlign w:val="center"/>
                <w:hideMark/>
              </w:tcPr>
            </w:tcPrChange>
          </w:tcPr>
          <w:p w14:paraId="32A0C7CE" w14:textId="77777777" w:rsidR="00F6328B" w:rsidRPr="007001F1" w:rsidRDefault="00F6328B">
            <w:pPr>
              <w:rPr>
                <w:color w:val="000000"/>
              </w:rPr>
            </w:pPr>
            <w:r w:rsidRPr="007001F1">
              <w:rPr>
                <w:color w:val="000000"/>
                <w:sz w:val="22"/>
                <w:szCs w:val="22"/>
              </w:rPr>
              <w:t> </w:t>
            </w:r>
          </w:p>
        </w:tc>
      </w:tr>
      <w:tr w:rsidR="00F6328B" w:rsidRPr="007001F1" w14:paraId="4DCFA2E1" w14:textId="77777777" w:rsidTr="00520BD8">
        <w:trPr>
          <w:trHeight w:val="300"/>
          <w:trPrChange w:id="341" w:author="Autor">
            <w:trPr>
              <w:trHeight w:val="300"/>
            </w:trPr>
          </w:trPrChange>
        </w:trPr>
        <w:tc>
          <w:tcPr>
            <w:tcW w:w="9087" w:type="dxa"/>
            <w:gridSpan w:val="7"/>
            <w:shd w:val="clear" w:color="auto" w:fill="auto"/>
            <w:noWrap/>
            <w:vAlign w:val="bottom"/>
            <w:hideMark/>
            <w:tcPrChange w:id="342" w:author="Autor">
              <w:tcPr>
                <w:tcW w:w="9087" w:type="dxa"/>
                <w:gridSpan w:val="7"/>
                <w:shd w:val="clear" w:color="auto" w:fill="auto"/>
                <w:noWrap/>
                <w:vAlign w:val="bottom"/>
                <w:hideMark/>
              </w:tcPr>
            </w:tcPrChange>
          </w:tcPr>
          <w:p w14:paraId="63E470FE" w14:textId="77777777" w:rsidR="00F6328B" w:rsidRPr="007001F1" w:rsidRDefault="00F6328B">
            <w:pPr>
              <w:jc w:val="center"/>
              <w:rPr>
                <w:color w:val="000000"/>
              </w:rPr>
            </w:pPr>
            <w:r w:rsidRPr="007001F1">
              <w:rPr>
                <w:color w:val="000000"/>
                <w:sz w:val="22"/>
                <w:szCs w:val="22"/>
              </w:rPr>
              <w:t> </w:t>
            </w:r>
          </w:p>
        </w:tc>
      </w:tr>
      <w:tr w:rsidR="00F6328B" w:rsidRPr="007001F1" w14:paraId="6F698DE3" w14:textId="77777777" w:rsidTr="00520BD8">
        <w:trPr>
          <w:trHeight w:val="300"/>
          <w:trPrChange w:id="343" w:author="Autor">
            <w:trPr>
              <w:trHeight w:val="300"/>
            </w:trPr>
          </w:trPrChange>
        </w:trPr>
        <w:tc>
          <w:tcPr>
            <w:tcW w:w="3559" w:type="dxa"/>
            <w:gridSpan w:val="2"/>
            <w:shd w:val="clear" w:color="000000" w:fill="FFFFFF"/>
            <w:vAlign w:val="center"/>
            <w:hideMark/>
            <w:tcPrChange w:id="344" w:author="Autor">
              <w:tcPr>
                <w:tcW w:w="3559" w:type="dxa"/>
                <w:gridSpan w:val="2"/>
                <w:shd w:val="clear" w:color="000000" w:fill="FFFFFF"/>
                <w:vAlign w:val="center"/>
                <w:hideMark/>
              </w:tcPr>
            </w:tcPrChange>
          </w:tcPr>
          <w:p w14:paraId="31A86D14" w14:textId="5D43FBF3" w:rsidR="00F6328B" w:rsidRPr="007001F1" w:rsidRDefault="00F6328B">
            <w:pPr>
              <w:rPr>
                <w:b/>
                <w:bCs/>
              </w:rPr>
            </w:pPr>
            <w:r w:rsidRPr="007001F1">
              <w:rPr>
                <w:b/>
                <w:bCs/>
                <w:sz w:val="22"/>
                <w:szCs w:val="22"/>
              </w:rPr>
              <w:t xml:space="preserve">Kontrolu </w:t>
            </w:r>
            <w:del w:id="345" w:author="Autor">
              <w:r w:rsidRPr="007001F1" w:rsidDel="00AB3415">
                <w:rPr>
                  <w:b/>
                  <w:bCs/>
                  <w:sz w:val="22"/>
                  <w:szCs w:val="22"/>
                </w:rPr>
                <w:delText>vykonal</w:delText>
              </w:r>
            </w:del>
            <w:ins w:id="346" w:author="Autor">
              <w:r w:rsidR="00AB3415">
                <w:rPr>
                  <w:b/>
                  <w:bCs/>
                  <w:sz w:val="22"/>
                  <w:szCs w:val="22"/>
                </w:rPr>
                <w:t>schválil</w:t>
              </w:r>
            </w:ins>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Change w:id="347" w:author="Autor">
              <w:tcPr>
                <w:tcW w:w="5528" w:type="dxa"/>
                <w:gridSpan w:val="5"/>
                <w:shd w:val="clear" w:color="auto" w:fill="auto"/>
                <w:vAlign w:val="center"/>
                <w:hideMark/>
              </w:tcPr>
            </w:tcPrChange>
          </w:tcPr>
          <w:p w14:paraId="256D5BDA" w14:textId="77777777" w:rsidR="00F6328B" w:rsidRPr="007001F1" w:rsidRDefault="00F6328B">
            <w:pPr>
              <w:rPr>
                <w:color w:val="000000"/>
              </w:rPr>
            </w:pPr>
            <w:r w:rsidRPr="007001F1">
              <w:rPr>
                <w:color w:val="000000"/>
                <w:sz w:val="22"/>
                <w:szCs w:val="22"/>
              </w:rPr>
              <w:t> </w:t>
            </w:r>
          </w:p>
        </w:tc>
      </w:tr>
      <w:tr w:rsidR="00F6328B" w:rsidRPr="007001F1" w14:paraId="5FDD7726" w14:textId="77777777" w:rsidTr="00520BD8">
        <w:trPr>
          <w:trHeight w:val="300"/>
          <w:trPrChange w:id="348" w:author="Autor">
            <w:trPr>
              <w:trHeight w:val="300"/>
            </w:trPr>
          </w:trPrChange>
        </w:trPr>
        <w:tc>
          <w:tcPr>
            <w:tcW w:w="3559" w:type="dxa"/>
            <w:gridSpan w:val="2"/>
            <w:shd w:val="clear" w:color="000000" w:fill="FFFFFF"/>
            <w:vAlign w:val="center"/>
            <w:hideMark/>
            <w:tcPrChange w:id="349" w:author="Autor">
              <w:tcPr>
                <w:tcW w:w="3559" w:type="dxa"/>
                <w:gridSpan w:val="2"/>
                <w:shd w:val="clear" w:color="000000" w:fill="FFFFFF"/>
                <w:vAlign w:val="center"/>
                <w:hideMark/>
              </w:tcPr>
            </w:tcPrChange>
          </w:tcPr>
          <w:p w14:paraId="3F75398C" w14:textId="77777777" w:rsidR="00F6328B" w:rsidRPr="007001F1" w:rsidRDefault="00F6328B">
            <w:pPr>
              <w:rPr>
                <w:b/>
                <w:bCs/>
              </w:rPr>
            </w:pPr>
            <w:r w:rsidRPr="007001F1">
              <w:rPr>
                <w:b/>
                <w:bCs/>
                <w:sz w:val="22"/>
                <w:szCs w:val="22"/>
              </w:rPr>
              <w:t xml:space="preserve">Dátum: </w:t>
            </w:r>
          </w:p>
        </w:tc>
        <w:tc>
          <w:tcPr>
            <w:tcW w:w="5528" w:type="dxa"/>
            <w:gridSpan w:val="5"/>
            <w:shd w:val="clear" w:color="auto" w:fill="auto"/>
            <w:vAlign w:val="center"/>
            <w:hideMark/>
            <w:tcPrChange w:id="350" w:author="Autor">
              <w:tcPr>
                <w:tcW w:w="5528" w:type="dxa"/>
                <w:gridSpan w:val="5"/>
                <w:shd w:val="clear" w:color="auto" w:fill="auto"/>
                <w:vAlign w:val="center"/>
                <w:hideMark/>
              </w:tcPr>
            </w:tcPrChange>
          </w:tcPr>
          <w:p w14:paraId="0F2D81E9" w14:textId="77777777" w:rsidR="00F6328B" w:rsidRPr="007001F1" w:rsidRDefault="00F6328B">
            <w:pPr>
              <w:rPr>
                <w:color w:val="000000"/>
              </w:rPr>
            </w:pPr>
            <w:r w:rsidRPr="007001F1">
              <w:rPr>
                <w:color w:val="000000"/>
                <w:sz w:val="22"/>
                <w:szCs w:val="22"/>
              </w:rPr>
              <w:t> </w:t>
            </w:r>
          </w:p>
        </w:tc>
      </w:tr>
      <w:tr w:rsidR="00F6328B" w:rsidRPr="007001F1" w14:paraId="7D714075" w14:textId="77777777" w:rsidTr="00520BD8">
        <w:trPr>
          <w:trHeight w:val="300"/>
          <w:trPrChange w:id="351" w:author="Autor">
            <w:trPr>
              <w:trHeight w:val="300"/>
            </w:trPr>
          </w:trPrChange>
        </w:trPr>
        <w:tc>
          <w:tcPr>
            <w:tcW w:w="3559" w:type="dxa"/>
            <w:gridSpan w:val="2"/>
            <w:shd w:val="clear" w:color="000000" w:fill="FFFFFF"/>
            <w:vAlign w:val="center"/>
            <w:hideMark/>
            <w:tcPrChange w:id="352" w:author="Autor">
              <w:tcPr>
                <w:tcW w:w="3559" w:type="dxa"/>
                <w:gridSpan w:val="2"/>
                <w:shd w:val="clear" w:color="000000" w:fill="FFFFFF"/>
                <w:vAlign w:val="center"/>
                <w:hideMark/>
              </w:tcPr>
            </w:tcPrChange>
          </w:tcPr>
          <w:p w14:paraId="4E30CCCA"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Change w:id="353" w:author="Autor">
              <w:tcPr>
                <w:tcW w:w="5528" w:type="dxa"/>
                <w:gridSpan w:val="5"/>
                <w:shd w:val="clear" w:color="auto" w:fill="auto"/>
                <w:vAlign w:val="center"/>
                <w:hideMark/>
              </w:tcPr>
            </w:tcPrChange>
          </w:tcPr>
          <w:p w14:paraId="412D2F02" w14:textId="77777777" w:rsidR="00F6328B" w:rsidRPr="007001F1" w:rsidRDefault="00F6328B">
            <w:pPr>
              <w:keepNext/>
              <w:rPr>
                <w:color w:val="000000"/>
              </w:rPr>
            </w:pPr>
            <w:r w:rsidRPr="007001F1">
              <w:rPr>
                <w:color w:val="000000"/>
                <w:sz w:val="22"/>
                <w:szCs w:val="22"/>
              </w:rPr>
              <w:t> </w:t>
            </w:r>
          </w:p>
        </w:tc>
      </w:tr>
    </w:tbl>
    <w:p w14:paraId="7CC2B572" w14:textId="77777777" w:rsidR="0023087C" w:rsidRDefault="0057615D">
      <w:pPr>
        <w:spacing w:after="160" w:line="259" w:lineRule="auto"/>
        <w:rPr>
          <w:b/>
          <w:color w:val="5B9BD5" w:themeColor="accent1"/>
          <w:sz w:val="28"/>
        </w:rPr>
      </w:pPr>
      <w:ins w:id="354" w:author="Autor">
        <w:r>
          <w:rPr>
            <w:b/>
            <w:color w:val="5B9BD5" w:themeColor="accent1"/>
            <w:sz w:val="28"/>
          </w:rPr>
          <w:br w:type="textWrapping" w:clear="all"/>
        </w:r>
      </w:ins>
    </w:p>
    <w:p w14:paraId="54B7DAD0" w14:textId="77777777" w:rsidR="00F6328B" w:rsidRDefault="00F6328B">
      <w:pPr>
        <w:spacing w:after="160" w:line="259" w:lineRule="auto"/>
        <w:rPr>
          <w:b/>
          <w:color w:val="5B9BD5" w:themeColor="accent1"/>
          <w:sz w:val="28"/>
        </w:rPr>
      </w:pPr>
    </w:p>
    <w:p w14:paraId="2C5235E8" w14:textId="77777777" w:rsidR="00F6328B" w:rsidRPr="007001F1" w:rsidRDefault="00F6328B">
      <w:pPr>
        <w:spacing w:after="160" w:line="259" w:lineRule="auto"/>
        <w:rPr>
          <w:b/>
          <w:color w:val="5B9BD5" w:themeColor="accent1"/>
          <w:sz w:val="28"/>
        </w:rPr>
      </w:pPr>
      <w:r>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2AFF848F" w14:textId="77777777" w:rsidTr="003E1143">
        <w:trPr>
          <w:trHeight w:val="645"/>
        </w:trPr>
        <w:tc>
          <w:tcPr>
            <w:tcW w:w="9087" w:type="dxa"/>
            <w:gridSpan w:val="7"/>
            <w:shd w:val="clear" w:color="auto" w:fill="60497A"/>
            <w:vAlign w:val="center"/>
            <w:hideMark/>
          </w:tcPr>
          <w:p w14:paraId="68EABEAD" w14:textId="77777777" w:rsidR="00617EE4" w:rsidRPr="007001F1" w:rsidRDefault="00617EE4" w:rsidP="00617EE4">
            <w:pPr>
              <w:jc w:val="center"/>
              <w:rPr>
                <w:b/>
                <w:bCs/>
                <w:color w:val="FFFFFF"/>
              </w:rPr>
            </w:pPr>
            <w:r w:rsidRPr="007001F1">
              <w:rPr>
                <w:b/>
                <w:bCs/>
                <w:color w:val="FFFFFF"/>
              </w:rPr>
              <w:lastRenderedPageBreak/>
              <w:t>Kontrolný zoznam k finančnej kontrole VO</w:t>
            </w:r>
          </w:p>
          <w:p w14:paraId="10A1D1EF" w14:textId="77777777" w:rsidR="00617EE4" w:rsidRPr="007001F1" w:rsidRDefault="00617EE4" w:rsidP="00617EE4">
            <w:pPr>
              <w:jc w:val="center"/>
              <w:rPr>
                <w:b/>
                <w:bCs/>
                <w:color w:val="FFFFFF"/>
              </w:rPr>
            </w:pPr>
            <w:bookmarkStart w:id="355" w:name="KZ_1"/>
            <w:r w:rsidRPr="007001F1">
              <w:rPr>
                <w:b/>
                <w:bCs/>
                <w:color w:val="FFFFFF"/>
              </w:rPr>
              <w:t xml:space="preserve">Podlimitná zákazka </w:t>
            </w:r>
            <w:r w:rsidR="00663F20" w:rsidRPr="00663F20">
              <w:rPr>
                <w:b/>
                <w:bCs/>
                <w:color w:val="FFFFFF"/>
              </w:rPr>
              <w:t>bez využitia elektronického trhoviska</w:t>
            </w:r>
            <w:bookmarkEnd w:id="355"/>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14:paraId="6D2DA93B" w14:textId="77777777" w:rsidTr="003E1143">
        <w:trPr>
          <w:trHeight w:val="330"/>
        </w:trPr>
        <w:tc>
          <w:tcPr>
            <w:tcW w:w="9087" w:type="dxa"/>
            <w:gridSpan w:val="7"/>
            <w:shd w:val="clear" w:color="auto" w:fill="auto"/>
            <w:vAlign w:val="center"/>
            <w:hideMark/>
          </w:tcPr>
          <w:p w14:paraId="278D2769"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0E701F" w14:textId="77777777" w:rsidTr="003E1143">
        <w:trPr>
          <w:trHeight w:val="300"/>
        </w:trPr>
        <w:tc>
          <w:tcPr>
            <w:tcW w:w="3559" w:type="dxa"/>
            <w:gridSpan w:val="2"/>
            <w:shd w:val="clear" w:color="auto" w:fill="auto"/>
            <w:vAlign w:val="center"/>
            <w:hideMark/>
          </w:tcPr>
          <w:p w14:paraId="0BC21E38"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310DFF78" w14:textId="77777777" w:rsidR="00617EE4" w:rsidRPr="007001F1" w:rsidRDefault="00617EE4" w:rsidP="00617EE4">
            <w:pPr>
              <w:rPr>
                <w:color w:val="000000"/>
              </w:rPr>
            </w:pPr>
            <w:r w:rsidRPr="007001F1">
              <w:rPr>
                <w:color w:val="000000"/>
                <w:sz w:val="22"/>
                <w:szCs w:val="22"/>
              </w:rPr>
              <w:t> </w:t>
            </w:r>
          </w:p>
        </w:tc>
      </w:tr>
      <w:tr w:rsidR="00617EE4" w:rsidRPr="007001F1" w14:paraId="32F292C3" w14:textId="77777777" w:rsidTr="003E1143">
        <w:trPr>
          <w:trHeight w:val="660"/>
        </w:trPr>
        <w:tc>
          <w:tcPr>
            <w:tcW w:w="3559" w:type="dxa"/>
            <w:gridSpan w:val="2"/>
            <w:shd w:val="clear" w:color="auto" w:fill="auto"/>
            <w:vAlign w:val="center"/>
            <w:hideMark/>
          </w:tcPr>
          <w:p w14:paraId="21EFFA5A"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E64252B" w14:textId="77777777" w:rsidR="00617EE4" w:rsidRPr="007001F1" w:rsidRDefault="00617EE4" w:rsidP="00617EE4">
            <w:pPr>
              <w:rPr>
                <w:color w:val="000000"/>
              </w:rPr>
            </w:pPr>
            <w:r w:rsidRPr="007001F1">
              <w:rPr>
                <w:color w:val="000000"/>
                <w:sz w:val="22"/>
                <w:szCs w:val="22"/>
              </w:rPr>
              <w:t> </w:t>
            </w:r>
          </w:p>
        </w:tc>
      </w:tr>
      <w:tr w:rsidR="00617EE4" w:rsidRPr="007001F1" w14:paraId="3D86735E" w14:textId="77777777" w:rsidTr="003E1143">
        <w:trPr>
          <w:trHeight w:val="330"/>
        </w:trPr>
        <w:tc>
          <w:tcPr>
            <w:tcW w:w="9087" w:type="dxa"/>
            <w:gridSpan w:val="7"/>
            <w:shd w:val="clear" w:color="auto" w:fill="auto"/>
            <w:vAlign w:val="center"/>
            <w:hideMark/>
          </w:tcPr>
          <w:p w14:paraId="1EF52483"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66134E0" w14:textId="77777777" w:rsidTr="003E1143">
        <w:trPr>
          <w:trHeight w:val="330"/>
        </w:trPr>
        <w:tc>
          <w:tcPr>
            <w:tcW w:w="3559" w:type="dxa"/>
            <w:gridSpan w:val="2"/>
            <w:shd w:val="clear" w:color="auto" w:fill="auto"/>
            <w:vAlign w:val="center"/>
            <w:hideMark/>
          </w:tcPr>
          <w:p w14:paraId="6A04C110"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36F7826" w14:textId="77777777" w:rsidR="00617EE4" w:rsidRPr="007001F1" w:rsidRDefault="00617EE4" w:rsidP="00617EE4">
            <w:pPr>
              <w:rPr>
                <w:color w:val="000000"/>
              </w:rPr>
            </w:pPr>
            <w:r w:rsidRPr="007001F1">
              <w:rPr>
                <w:color w:val="000000"/>
                <w:sz w:val="22"/>
                <w:szCs w:val="22"/>
              </w:rPr>
              <w:t> </w:t>
            </w:r>
          </w:p>
        </w:tc>
      </w:tr>
      <w:tr w:rsidR="00617EE4" w:rsidRPr="007001F1" w14:paraId="1D7AE476" w14:textId="77777777" w:rsidTr="003E1143">
        <w:trPr>
          <w:trHeight w:val="300"/>
        </w:trPr>
        <w:tc>
          <w:tcPr>
            <w:tcW w:w="3559" w:type="dxa"/>
            <w:gridSpan w:val="2"/>
            <w:shd w:val="clear" w:color="auto" w:fill="auto"/>
            <w:vAlign w:val="center"/>
            <w:hideMark/>
          </w:tcPr>
          <w:p w14:paraId="0A3664D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3C87D46" w14:textId="77777777" w:rsidR="00617EE4" w:rsidRPr="007001F1" w:rsidRDefault="00617EE4" w:rsidP="00617EE4">
            <w:pPr>
              <w:rPr>
                <w:color w:val="000000"/>
              </w:rPr>
            </w:pPr>
            <w:r w:rsidRPr="007001F1">
              <w:rPr>
                <w:color w:val="000000"/>
                <w:sz w:val="22"/>
                <w:szCs w:val="22"/>
              </w:rPr>
              <w:t> </w:t>
            </w:r>
          </w:p>
        </w:tc>
      </w:tr>
      <w:tr w:rsidR="00617EE4" w:rsidRPr="007001F1" w14:paraId="3DA336E2" w14:textId="77777777" w:rsidTr="003E1143">
        <w:trPr>
          <w:trHeight w:val="300"/>
        </w:trPr>
        <w:tc>
          <w:tcPr>
            <w:tcW w:w="3559" w:type="dxa"/>
            <w:gridSpan w:val="2"/>
            <w:shd w:val="clear" w:color="auto" w:fill="auto"/>
            <w:vAlign w:val="center"/>
            <w:hideMark/>
          </w:tcPr>
          <w:p w14:paraId="0E9B4A4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67D3D3D" w14:textId="77777777" w:rsidR="00617EE4" w:rsidRPr="007001F1" w:rsidRDefault="00617EE4" w:rsidP="00617EE4">
            <w:pPr>
              <w:rPr>
                <w:color w:val="000000"/>
              </w:rPr>
            </w:pPr>
            <w:r w:rsidRPr="007001F1">
              <w:rPr>
                <w:color w:val="000000"/>
                <w:sz w:val="22"/>
                <w:szCs w:val="22"/>
              </w:rPr>
              <w:t> </w:t>
            </w:r>
          </w:p>
        </w:tc>
      </w:tr>
      <w:tr w:rsidR="00617EE4" w:rsidRPr="007001F1" w14:paraId="4F4DD37A" w14:textId="77777777" w:rsidTr="003E1143">
        <w:trPr>
          <w:trHeight w:val="300"/>
        </w:trPr>
        <w:tc>
          <w:tcPr>
            <w:tcW w:w="3559" w:type="dxa"/>
            <w:gridSpan w:val="2"/>
            <w:shd w:val="clear" w:color="auto" w:fill="auto"/>
            <w:vAlign w:val="center"/>
            <w:hideMark/>
          </w:tcPr>
          <w:p w14:paraId="397D615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0BBC91" w14:textId="77777777" w:rsidR="00617EE4" w:rsidRPr="007001F1" w:rsidRDefault="00617EE4" w:rsidP="00617EE4">
            <w:pPr>
              <w:rPr>
                <w:color w:val="000000"/>
              </w:rPr>
            </w:pPr>
            <w:r w:rsidRPr="007001F1">
              <w:rPr>
                <w:color w:val="000000"/>
                <w:sz w:val="22"/>
                <w:szCs w:val="22"/>
              </w:rPr>
              <w:t> </w:t>
            </w:r>
          </w:p>
        </w:tc>
      </w:tr>
      <w:tr w:rsidR="00617EE4" w:rsidRPr="007001F1" w14:paraId="3B5B4F8A" w14:textId="77777777" w:rsidTr="003E1143">
        <w:trPr>
          <w:trHeight w:val="330"/>
        </w:trPr>
        <w:tc>
          <w:tcPr>
            <w:tcW w:w="9087" w:type="dxa"/>
            <w:gridSpan w:val="7"/>
            <w:shd w:val="clear" w:color="auto" w:fill="auto"/>
            <w:vAlign w:val="center"/>
            <w:hideMark/>
          </w:tcPr>
          <w:p w14:paraId="77B6D02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4FD2AF61" w14:textId="77777777" w:rsidTr="003E1143">
        <w:trPr>
          <w:trHeight w:val="300"/>
        </w:trPr>
        <w:tc>
          <w:tcPr>
            <w:tcW w:w="3559" w:type="dxa"/>
            <w:gridSpan w:val="2"/>
            <w:shd w:val="clear" w:color="auto" w:fill="auto"/>
            <w:vAlign w:val="center"/>
            <w:hideMark/>
          </w:tcPr>
          <w:p w14:paraId="39073AF9"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56E3420" w14:textId="77777777"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469A6986" w14:textId="77777777" w:rsidTr="003E1143">
        <w:trPr>
          <w:trHeight w:val="300"/>
        </w:trPr>
        <w:tc>
          <w:tcPr>
            <w:tcW w:w="3559" w:type="dxa"/>
            <w:gridSpan w:val="2"/>
            <w:shd w:val="clear" w:color="auto" w:fill="auto"/>
            <w:vAlign w:val="center"/>
            <w:hideMark/>
          </w:tcPr>
          <w:p w14:paraId="609EEA76"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B95A2FC" w14:textId="77777777"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0CE9F306" w14:textId="77777777" w:rsidTr="003E1143">
        <w:trPr>
          <w:trHeight w:val="300"/>
        </w:trPr>
        <w:tc>
          <w:tcPr>
            <w:tcW w:w="3559" w:type="dxa"/>
            <w:gridSpan w:val="2"/>
            <w:shd w:val="clear" w:color="auto" w:fill="auto"/>
            <w:vAlign w:val="center"/>
            <w:hideMark/>
          </w:tcPr>
          <w:p w14:paraId="2CCF1A90"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3ADAD5" w14:textId="77777777" w:rsidR="00617EE4" w:rsidRPr="007001F1" w:rsidRDefault="00617EE4" w:rsidP="00617EE4">
            <w:pPr>
              <w:rPr>
                <w:color w:val="000000"/>
              </w:rPr>
            </w:pPr>
          </w:p>
        </w:tc>
      </w:tr>
      <w:tr w:rsidR="005E4038" w:rsidRPr="007001F1" w14:paraId="0A594458" w14:textId="77777777" w:rsidTr="003E1143">
        <w:trPr>
          <w:trHeight w:val="300"/>
        </w:trPr>
        <w:tc>
          <w:tcPr>
            <w:tcW w:w="3559" w:type="dxa"/>
            <w:gridSpan w:val="2"/>
            <w:shd w:val="clear" w:color="auto" w:fill="auto"/>
            <w:vAlign w:val="center"/>
          </w:tcPr>
          <w:p w14:paraId="061CF843"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06CD5F8" w14:textId="77777777" w:rsidR="005E4038" w:rsidRPr="007001F1" w:rsidRDefault="005E4038" w:rsidP="00617EE4">
            <w:pPr>
              <w:rPr>
                <w:color w:val="000000"/>
              </w:rPr>
            </w:pPr>
          </w:p>
        </w:tc>
      </w:tr>
      <w:tr w:rsidR="00617EE4" w:rsidRPr="007001F1" w14:paraId="2B17A411" w14:textId="77777777" w:rsidTr="003E1143">
        <w:trPr>
          <w:trHeight w:val="300"/>
        </w:trPr>
        <w:tc>
          <w:tcPr>
            <w:tcW w:w="3559" w:type="dxa"/>
            <w:gridSpan w:val="2"/>
            <w:shd w:val="clear" w:color="auto" w:fill="auto"/>
            <w:vAlign w:val="center"/>
            <w:hideMark/>
          </w:tcPr>
          <w:p w14:paraId="1D9F8EC1"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0D345117" w14:textId="77777777"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14:paraId="10789066" w14:textId="77777777" w:rsidTr="003E1143">
        <w:trPr>
          <w:trHeight w:val="300"/>
        </w:trPr>
        <w:tc>
          <w:tcPr>
            <w:tcW w:w="3559" w:type="dxa"/>
            <w:gridSpan w:val="2"/>
            <w:shd w:val="clear" w:color="auto" w:fill="auto"/>
            <w:vAlign w:val="center"/>
            <w:hideMark/>
          </w:tcPr>
          <w:p w14:paraId="44FDE9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5BEC39F7" w14:textId="77777777" w:rsidR="00617EE4" w:rsidRPr="007001F1" w:rsidRDefault="00617EE4" w:rsidP="00617EE4">
            <w:pPr>
              <w:rPr>
                <w:color w:val="000000"/>
              </w:rPr>
            </w:pPr>
            <w:r w:rsidRPr="007001F1">
              <w:rPr>
                <w:color w:val="000000"/>
                <w:sz w:val="22"/>
                <w:szCs w:val="22"/>
              </w:rPr>
              <w:t> </w:t>
            </w:r>
          </w:p>
        </w:tc>
      </w:tr>
      <w:tr w:rsidR="00617EE4" w:rsidRPr="007001F1" w14:paraId="21BB1293" w14:textId="77777777" w:rsidTr="003E1143">
        <w:trPr>
          <w:trHeight w:val="300"/>
        </w:trPr>
        <w:tc>
          <w:tcPr>
            <w:tcW w:w="3559" w:type="dxa"/>
            <w:gridSpan w:val="2"/>
            <w:shd w:val="clear" w:color="auto" w:fill="auto"/>
            <w:vAlign w:val="center"/>
            <w:hideMark/>
          </w:tcPr>
          <w:p w14:paraId="7C486075"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FA96CAD" w14:textId="77777777" w:rsidR="00617EE4" w:rsidRPr="007001F1" w:rsidRDefault="00617EE4" w:rsidP="00617EE4">
            <w:pPr>
              <w:rPr>
                <w:color w:val="000000"/>
              </w:rPr>
            </w:pPr>
            <w:r w:rsidRPr="007001F1">
              <w:rPr>
                <w:color w:val="000000"/>
                <w:sz w:val="22"/>
                <w:szCs w:val="22"/>
              </w:rPr>
              <w:t> </w:t>
            </w:r>
          </w:p>
        </w:tc>
      </w:tr>
      <w:tr w:rsidR="00617EE4" w:rsidRPr="007001F1" w14:paraId="39769DEA" w14:textId="77777777" w:rsidTr="003E1143">
        <w:trPr>
          <w:trHeight w:val="300"/>
        </w:trPr>
        <w:tc>
          <w:tcPr>
            <w:tcW w:w="3559" w:type="dxa"/>
            <w:gridSpan w:val="2"/>
            <w:shd w:val="clear" w:color="auto" w:fill="auto"/>
            <w:vAlign w:val="center"/>
            <w:hideMark/>
          </w:tcPr>
          <w:p w14:paraId="20C45045" w14:textId="77777777"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64829C1" w14:textId="77777777" w:rsidR="00617EE4" w:rsidRPr="007001F1" w:rsidRDefault="00617EE4" w:rsidP="00617EE4">
            <w:pPr>
              <w:rPr>
                <w:color w:val="000000"/>
              </w:rPr>
            </w:pPr>
            <w:r w:rsidRPr="007001F1">
              <w:rPr>
                <w:color w:val="000000"/>
                <w:sz w:val="22"/>
                <w:szCs w:val="22"/>
              </w:rPr>
              <w:t> </w:t>
            </w:r>
          </w:p>
        </w:tc>
      </w:tr>
      <w:tr w:rsidR="00617EE4" w:rsidRPr="007001F1" w14:paraId="444AAF16" w14:textId="77777777" w:rsidTr="003E1143">
        <w:trPr>
          <w:trHeight w:val="300"/>
        </w:trPr>
        <w:tc>
          <w:tcPr>
            <w:tcW w:w="3559" w:type="dxa"/>
            <w:gridSpan w:val="2"/>
            <w:shd w:val="clear" w:color="auto" w:fill="auto"/>
            <w:vAlign w:val="center"/>
            <w:hideMark/>
          </w:tcPr>
          <w:p w14:paraId="1694FAD1"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6C66F179" w14:textId="77777777" w:rsidR="00617EE4" w:rsidRPr="007001F1" w:rsidRDefault="00617EE4" w:rsidP="00617EE4">
            <w:pPr>
              <w:rPr>
                <w:color w:val="000000"/>
              </w:rPr>
            </w:pPr>
            <w:r w:rsidRPr="007001F1">
              <w:rPr>
                <w:color w:val="000000"/>
                <w:sz w:val="22"/>
                <w:szCs w:val="22"/>
              </w:rPr>
              <w:t> </w:t>
            </w:r>
          </w:p>
        </w:tc>
      </w:tr>
      <w:tr w:rsidR="00617EE4" w:rsidRPr="007001F1" w14:paraId="288632FC" w14:textId="77777777" w:rsidTr="003E1143">
        <w:trPr>
          <w:trHeight w:val="300"/>
        </w:trPr>
        <w:tc>
          <w:tcPr>
            <w:tcW w:w="3559" w:type="dxa"/>
            <w:gridSpan w:val="2"/>
            <w:shd w:val="clear" w:color="auto" w:fill="auto"/>
            <w:vAlign w:val="center"/>
            <w:hideMark/>
          </w:tcPr>
          <w:p w14:paraId="002BA9D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61FAEEB" w14:textId="77777777" w:rsidR="00617EE4" w:rsidRPr="007001F1" w:rsidRDefault="00617EE4" w:rsidP="00617EE4">
            <w:pPr>
              <w:rPr>
                <w:color w:val="000000"/>
              </w:rPr>
            </w:pPr>
            <w:r w:rsidRPr="007001F1">
              <w:rPr>
                <w:color w:val="000000"/>
                <w:sz w:val="22"/>
                <w:szCs w:val="22"/>
              </w:rPr>
              <w:t> </w:t>
            </w:r>
          </w:p>
        </w:tc>
      </w:tr>
      <w:tr w:rsidR="00617EE4" w:rsidRPr="007001F1" w14:paraId="7C43A3E9" w14:textId="77777777" w:rsidTr="003E1143">
        <w:trPr>
          <w:trHeight w:val="300"/>
        </w:trPr>
        <w:tc>
          <w:tcPr>
            <w:tcW w:w="3559" w:type="dxa"/>
            <w:gridSpan w:val="2"/>
            <w:shd w:val="clear" w:color="auto" w:fill="auto"/>
            <w:vAlign w:val="center"/>
            <w:hideMark/>
          </w:tcPr>
          <w:p w14:paraId="3F5EA598"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D038CF7" w14:textId="77777777" w:rsidR="00617EE4" w:rsidRPr="007001F1" w:rsidRDefault="00617EE4" w:rsidP="00617EE4">
            <w:pPr>
              <w:rPr>
                <w:color w:val="000000"/>
              </w:rPr>
            </w:pPr>
            <w:r w:rsidRPr="007001F1">
              <w:rPr>
                <w:color w:val="000000"/>
                <w:sz w:val="22"/>
                <w:szCs w:val="22"/>
              </w:rPr>
              <w:t> </w:t>
            </w:r>
          </w:p>
        </w:tc>
      </w:tr>
      <w:tr w:rsidR="00617EE4" w:rsidRPr="007001F1" w14:paraId="3EAC40B9" w14:textId="77777777" w:rsidTr="003E1143">
        <w:trPr>
          <w:trHeight w:val="300"/>
        </w:trPr>
        <w:tc>
          <w:tcPr>
            <w:tcW w:w="3559" w:type="dxa"/>
            <w:gridSpan w:val="2"/>
            <w:shd w:val="clear" w:color="auto" w:fill="auto"/>
            <w:vAlign w:val="center"/>
            <w:hideMark/>
          </w:tcPr>
          <w:p w14:paraId="49F42D16"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772802E" w14:textId="77777777" w:rsidR="00617EE4" w:rsidRPr="007001F1" w:rsidRDefault="00617EE4" w:rsidP="00617EE4">
            <w:pPr>
              <w:rPr>
                <w:color w:val="000000"/>
              </w:rPr>
            </w:pPr>
            <w:r w:rsidRPr="007001F1">
              <w:rPr>
                <w:color w:val="000000"/>
                <w:sz w:val="22"/>
                <w:szCs w:val="22"/>
              </w:rPr>
              <w:t> </w:t>
            </w:r>
          </w:p>
        </w:tc>
      </w:tr>
      <w:tr w:rsidR="00617EE4" w:rsidRPr="007001F1" w14:paraId="2A44B263" w14:textId="77777777" w:rsidTr="003E1143">
        <w:trPr>
          <w:trHeight w:val="300"/>
        </w:trPr>
        <w:tc>
          <w:tcPr>
            <w:tcW w:w="3559" w:type="dxa"/>
            <w:gridSpan w:val="2"/>
            <w:shd w:val="clear" w:color="auto" w:fill="auto"/>
            <w:vAlign w:val="center"/>
            <w:hideMark/>
          </w:tcPr>
          <w:p w14:paraId="713BD524"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F6CC16A" w14:textId="77777777" w:rsidR="00617EE4" w:rsidRPr="007001F1" w:rsidRDefault="00617EE4" w:rsidP="00617EE4">
            <w:pPr>
              <w:rPr>
                <w:color w:val="000000"/>
              </w:rPr>
            </w:pPr>
            <w:r w:rsidRPr="007001F1">
              <w:rPr>
                <w:color w:val="000000"/>
                <w:sz w:val="22"/>
                <w:szCs w:val="22"/>
              </w:rPr>
              <w:t> </w:t>
            </w:r>
          </w:p>
        </w:tc>
      </w:tr>
      <w:tr w:rsidR="00617EE4" w:rsidRPr="007001F1" w14:paraId="10AB18E7" w14:textId="77777777" w:rsidTr="003E1143">
        <w:trPr>
          <w:trHeight w:val="300"/>
        </w:trPr>
        <w:tc>
          <w:tcPr>
            <w:tcW w:w="3559" w:type="dxa"/>
            <w:gridSpan w:val="2"/>
            <w:shd w:val="clear" w:color="auto" w:fill="auto"/>
            <w:vAlign w:val="center"/>
            <w:hideMark/>
          </w:tcPr>
          <w:p w14:paraId="287C4041"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1B9D19C" w14:textId="77777777" w:rsidR="00617EE4" w:rsidRPr="007001F1" w:rsidRDefault="00617EE4" w:rsidP="00617EE4">
            <w:pPr>
              <w:rPr>
                <w:color w:val="000000"/>
              </w:rPr>
            </w:pPr>
            <w:r w:rsidRPr="007001F1">
              <w:rPr>
                <w:color w:val="000000"/>
                <w:sz w:val="22"/>
                <w:szCs w:val="22"/>
              </w:rPr>
              <w:t> </w:t>
            </w:r>
          </w:p>
        </w:tc>
      </w:tr>
      <w:tr w:rsidR="00617EE4" w:rsidRPr="007001F1" w14:paraId="123B419F" w14:textId="77777777" w:rsidTr="003E1143">
        <w:trPr>
          <w:trHeight w:val="300"/>
        </w:trPr>
        <w:tc>
          <w:tcPr>
            <w:tcW w:w="3559" w:type="dxa"/>
            <w:gridSpan w:val="2"/>
            <w:shd w:val="clear" w:color="auto" w:fill="auto"/>
            <w:vAlign w:val="center"/>
            <w:hideMark/>
          </w:tcPr>
          <w:p w14:paraId="0EE7177C"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527CA10D" w14:textId="77777777" w:rsidR="00617EE4" w:rsidRPr="007001F1" w:rsidRDefault="00617EE4" w:rsidP="00617EE4">
            <w:pPr>
              <w:rPr>
                <w:color w:val="000000"/>
              </w:rPr>
            </w:pPr>
            <w:r w:rsidRPr="007001F1">
              <w:rPr>
                <w:color w:val="000000"/>
                <w:sz w:val="22"/>
                <w:szCs w:val="22"/>
              </w:rPr>
              <w:t> </w:t>
            </w:r>
          </w:p>
        </w:tc>
      </w:tr>
      <w:tr w:rsidR="00617EE4" w:rsidRPr="007001F1" w14:paraId="06E4F5EC" w14:textId="77777777" w:rsidTr="003E1143">
        <w:trPr>
          <w:trHeight w:val="300"/>
        </w:trPr>
        <w:tc>
          <w:tcPr>
            <w:tcW w:w="3559" w:type="dxa"/>
            <w:gridSpan w:val="2"/>
            <w:shd w:val="clear" w:color="auto" w:fill="auto"/>
            <w:vAlign w:val="center"/>
            <w:hideMark/>
          </w:tcPr>
          <w:p w14:paraId="065138B2"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4F8C686" w14:textId="77777777" w:rsidR="00617EE4" w:rsidRPr="007001F1" w:rsidRDefault="00617EE4" w:rsidP="00617EE4">
            <w:pPr>
              <w:rPr>
                <w:color w:val="000000"/>
              </w:rPr>
            </w:pPr>
            <w:r w:rsidRPr="007001F1">
              <w:rPr>
                <w:color w:val="000000"/>
                <w:sz w:val="22"/>
                <w:szCs w:val="22"/>
              </w:rPr>
              <w:t> </w:t>
            </w:r>
          </w:p>
        </w:tc>
      </w:tr>
      <w:tr w:rsidR="00617EE4" w:rsidRPr="007001F1" w14:paraId="7631AC6D" w14:textId="77777777" w:rsidTr="003E1143">
        <w:trPr>
          <w:trHeight w:val="315"/>
        </w:trPr>
        <w:tc>
          <w:tcPr>
            <w:tcW w:w="582" w:type="dxa"/>
            <w:shd w:val="clear" w:color="000000" w:fill="60497A"/>
            <w:vAlign w:val="center"/>
            <w:hideMark/>
          </w:tcPr>
          <w:p w14:paraId="18BB20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DD2DAF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D277AB7"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6E9BACC6"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65401027"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5B89B7B" w14:textId="77777777" w:rsidR="00617EE4" w:rsidRPr="007001F1" w:rsidRDefault="00617EE4" w:rsidP="00617EE4">
            <w:pPr>
              <w:jc w:val="center"/>
              <w:rPr>
                <w:b/>
                <w:bCs/>
                <w:color w:val="FFFFFF"/>
              </w:rPr>
            </w:pPr>
            <w:r w:rsidRPr="007001F1">
              <w:rPr>
                <w:b/>
                <w:bCs/>
                <w:color w:val="FFFFFF"/>
                <w:sz w:val="22"/>
                <w:szCs w:val="22"/>
              </w:rPr>
              <w:t>Poznámka</w:t>
            </w:r>
          </w:p>
        </w:tc>
      </w:tr>
      <w:tr w:rsidR="001B6CF9" w:rsidRPr="007001F1" w14:paraId="29456D98" w14:textId="77777777" w:rsidTr="003E1143">
        <w:trPr>
          <w:trHeight w:val="384"/>
        </w:trPr>
        <w:tc>
          <w:tcPr>
            <w:tcW w:w="582" w:type="dxa"/>
            <w:shd w:val="clear" w:color="auto" w:fill="auto"/>
            <w:noWrap/>
            <w:vAlign w:val="center"/>
            <w:hideMark/>
          </w:tcPr>
          <w:p w14:paraId="6AB0BD44" w14:textId="77777777"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1959DAA8" w14:textId="77777777"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14:paraId="272629A9" w14:textId="77777777"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E190EEF" w14:textId="77777777"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5EDF29" w14:textId="77777777"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CA3F6F2" w14:textId="77777777" w:rsidR="001B6CF9" w:rsidRPr="007001F1" w:rsidRDefault="001B6CF9" w:rsidP="00617EE4">
            <w:pPr>
              <w:jc w:val="center"/>
              <w:rPr>
                <w:b/>
                <w:bCs/>
                <w:color w:val="000000"/>
              </w:rPr>
            </w:pPr>
          </w:p>
        </w:tc>
      </w:tr>
      <w:tr w:rsidR="00451721" w:rsidRPr="007001F1" w14:paraId="0CC138C6" w14:textId="77777777" w:rsidTr="003E1143">
        <w:trPr>
          <w:trHeight w:val="384"/>
        </w:trPr>
        <w:tc>
          <w:tcPr>
            <w:tcW w:w="582" w:type="dxa"/>
            <w:shd w:val="clear" w:color="auto" w:fill="auto"/>
            <w:noWrap/>
            <w:vAlign w:val="center"/>
          </w:tcPr>
          <w:p w14:paraId="678A253A" w14:textId="77777777" w:rsidR="00451721" w:rsidRPr="007001F1" w:rsidRDefault="00451721" w:rsidP="00617EE4">
            <w:pPr>
              <w:jc w:val="center"/>
              <w:rPr>
                <w:color w:val="000000"/>
                <w:sz w:val="22"/>
                <w:szCs w:val="22"/>
              </w:rPr>
            </w:pPr>
          </w:p>
        </w:tc>
        <w:tc>
          <w:tcPr>
            <w:tcW w:w="4820" w:type="dxa"/>
            <w:gridSpan w:val="2"/>
            <w:shd w:val="clear" w:color="auto" w:fill="auto"/>
            <w:vAlign w:val="center"/>
          </w:tcPr>
          <w:p w14:paraId="39C30713" w14:textId="77777777"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09F3380D" w14:textId="77777777" w:rsidR="00451721" w:rsidRPr="007001F1" w:rsidRDefault="00451721" w:rsidP="00617EE4">
            <w:pPr>
              <w:jc w:val="center"/>
              <w:rPr>
                <w:b/>
                <w:bCs/>
                <w:color w:val="000000"/>
                <w:sz w:val="22"/>
                <w:szCs w:val="22"/>
              </w:rPr>
            </w:pPr>
          </w:p>
        </w:tc>
        <w:tc>
          <w:tcPr>
            <w:tcW w:w="567" w:type="dxa"/>
            <w:shd w:val="clear" w:color="auto" w:fill="auto"/>
            <w:vAlign w:val="center"/>
          </w:tcPr>
          <w:p w14:paraId="52B9FD86" w14:textId="77777777" w:rsidR="00451721" w:rsidRPr="007001F1" w:rsidRDefault="00451721" w:rsidP="00617EE4">
            <w:pPr>
              <w:jc w:val="center"/>
              <w:rPr>
                <w:b/>
                <w:bCs/>
                <w:color w:val="000000"/>
                <w:sz w:val="22"/>
                <w:szCs w:val="22"/>
              </w:rPr>
            </w:pPr>
          </w:p>
        </w:tc>
        <w:tc>
          <w:tcPr>
            <w:tcW w:w="850" w:type="dxa"/>
            <w:shd w:val="clear" w:color="auto" w:fill="auto"/>
            <w:vAlign w:val="center"/>
          </w:tcPr>
          <w:p w14:paraId="443FDD5D" w14:textId="77777777" w:rsidR="00451721" w:rsidRPr="007001F1" w:rsidRDefault="00451721" w:rsidP="00617EE4">
            <w:pPr>
              <w:jc w:val="center"/>
              <w:rPr>
                <w:b/>
                <w:bCs/>
                <w:color w:val="000000"/>
                <w:sz w:val="22"/>
                <w:szCs w:val="22"/>
              </w:rPr>
            </w:pPr>
          </w:p>
        </w:tc>
        <w:tc>
          <w:tcPr>
            <w:tcW w:w="1701" w:type="dxa"/>
            <w:shd w:val="clear" w:color="auto" w:fill="auto"/>
            <w:vAlign w:val="center"/>
          </w:tcPr>
          <w:p w14:paraId="611C10E6" w14:textId="77777777" w:rsidR="00451721" w:rsidRPr="007001F1" w:rsidRDefault="00451721" w:rsidP="00617EE4">
            <w:pPr>
              <w:jc w:val="center"/>
              <w:rPr>
                <w:b/>
                <w:bCs/>
                <w:color w:val="000000"/>
              </w:rPr>
            </w:pPr>
          </w:p>
        </w:tc>
      </w:tr>
      <w:tr w:rsidR="00CB0C56" w:rsidRPr="007001F1" w14:paraId="386967C7" w14:textId="77777777" w:rsidTr="003E1143">
        <w:trPr>
          <w:trHeight w:val="288"/>
        </w:trPr>
        <w:tc>
          <w:tcPr>
            <w:tcW w:w="582" w:type="dxa"/>
            <w:vMerge w:val="restart"/>
            <w:shd w:val="clear" w:color="auto" w:fill="auto"/>
            <w:noWrap/>
            <w:hideMark/>
          </w:tcPr>
          <w:p w14:paraId="6BABC903" w14:textId="77777777" w:rsidR="006A4BF8" w:rsidRPr="007001F1" w:rsidRDefault="006A4BF8" w:rsidP="006A4BF8">
            <w:pPr>
              <w:jc w:val="center"/>
              <w:rPr>
                <w:color w:val="000000"/>
              </w:rPr>
            </w:pPr>
          </w:p>
          <w:p w14:paraId="384B6410" w14:textId="77777777"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14:paraId="3F4A89E9" w14:textId="77777777"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29999027" w14:textId="77777777"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14:paraId="033C0036" w14:textId="77777777"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14:paraId="2FE0DB81" w14:textId="77777777"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14:paraId="6051AD12" w14:textId="77777777" w:rsidR="00CB0C56" w:rsidRPr="007001F1" w:rsidRDefault="00CB0C56" w:rsidP="00617EE4">
            <w:pPr>
              <w:jc w:val="center"/>
              <w:rPr>
                <w:b/>
                <w:bCs/>
                <w:color w:val="000000"/>
              </w:rPr>
            </w:pPr>
            <w:r w:rsidRPr="007001F1">
              <w:rPr>
                <w:b/>
                <w:bCs/>
                <w:color w:val="000000"/>
                <w:sz w:val="22"/>
                <w:szCs w:val="22"/>
              </w:rPr>
              <w:t> </w:t>
            </w:r>
          </w:p>
        </w:tc>
      </w:tr>
      <w:tr w:rsidR="00CB0C56" w:rsidRPr="007001F1" w14:paraId="1C540AE8" w14:textId="77777777" w:rsidTr="003E1143">
        <w:trPr>
          <w:trHeight w:val="406"/>
        </w:trPr>
        <w:tc>
          <w:tcPr>
            <w:tcW w:w="582" w:type="dxa"/>
            <w:vMerge/>
            <w:shd w:val="clear" w:color="auto" w:fill="auto"/>
            <w:noWrap/>
            <w:vAlign w:val="center"/>
          </w:tcPr>
          <w:p w14:paraId="3EBF07C6" w14:textId="77777777" w:rsidR="00CB0C56" w:rsidRPr="007001F1" w:rsidRDefault="00CB0C56" w:rsidP="00617EE4">
            <w:pPr>
              <w:jc w:val="center"/>
              <w:rPr>
                <w:color w:val="000000"/>
              </w:rPr>
            </w:pPr>
          </w:p>
        </w:tc>
        <w:tc>
          <w:tcPr>
            <w:tcW w:w="4820" w:type="dxa"/>
            <w:gridSpan w:val="2"/>
            <w:shd w:val="clear" w:color="auto" w:fill="auto"/>
            <w:vAlign w:val="center"/>
          </w:tcPr>
          <w:p w14:paraId="4199FF89" w14:textId="77777777"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4BED04FC" w14:textId="77777777" w:rsidR="00CB0C56" w:rsidRPr="007001F1" w:rsidRDefault="00CB0C56" w:rsidP="00617EE4">
            <w:pPr>
              <w:jc w:val="center"/>
              <w:rPr>
                <w:b/>
                <w:bCs/>
                <w:color w:val="000000"/>
              </w:rPr>
            </w:pPr>
          </w:p>
        </w:tc>
        <w:tc>
          <w:tcPr>
            <w:tcW w:w="567" w:type="dxa"/>
            <w:shd w:val="clear" w:color="auto" w:fill="auto"/>
            <w:vAlign w:val="center"/>
          </w:tcPr>
          <w:p w14:paraId="5EE505B2" w14:textId="77777777" w:rsidR="00CB0C56" w:rsidRPr="007001F1" w:rsidRDefault="00CB0C56" w:rsidP="00617EE4">
            <w:pPr>
              <w:jc w:val="center"/>
              <w:rPr>
                <w:b/>
                <w:bCs/>
                <w:color w:val="000000"/>
              </w:rPr>
            </w:pPr>
          </w:p>
        </w:tc>
        <w:tc>
          <w:tcPr>
            <w:tcW w:w="850" w:type="dxa"/>
            <w:shd w:val="clear" w:color="auto" w:fill="auto"/>
            <w:vAlign w:val="center"/>
          </w:tcPr>
          <w:p w14:paraId="131868D1" w14:textId="77777777" w:rsidR="00CB0C56" w:rsidRPr="007001F1" w:rsidRDefault="00CB0C56" w:rsidP="00617EE4">
            <w:pPr>
              <w:jc w:val="center"/>
              <w:rPr>
                <w:b/>
                <w:bCs/>
                <w:color w:val="000000"/>
              </w:rPr>
            </w:pPr>
          </w:p>
        </w:tc>
        <w:tc>
          <w:tcPr>
            <w:tcW w:w="1701" w:type="dxa"/>
            <w:shd w:val="clear" w:color="auto" w:fill="auto"/>
            <w:vAlign w:val="center"/>
          </w:tcPr>
          <w:p w14:paraId="2A79C3AA" w14:textId="77777777" w:rsidR="00CB0C56" w:rsidRPr="007001F1" w:rsidRDefault="00CB0C56" w:rsidP="00617EE4">
            <w:pPr>
              <w:jc w:val="center"/>
              <w:rPr>
                <w:b/>
                <w:bCs/>
                <w:color w:val="000000"/>
              </w:rPr>
            </w:pPr>
          </w:p>
        </w:tc>
      </w:tr>
      <w:tr w:rsidR="00CB0C56" w:rsidRPr="007001F1" w14:paraId="6C96287B" w14:textId="77777777" w:rsidTr="003E1143">
        <w:trPr>
          <w:trHeight w:val="740"/>
        </w:trPr>
        <w:tc>
          <w:tcPr>
            <w:tcW w:w="582" w:type="dxa"/>
            <w:vMerge/>
            <w:shd w:val="clear" w:color="auto" w:fill="auto"/>
            <w:noWrap/>
            <w:vAlign w:val="center"/>
          </w:tcPr>
          <w:p w14:paraId="5F3317F5" w14:textId="77777777" w:rsidR="00CB0C56" w:rsidRPr="007001F1" w:rsidRDefault="00CB0C56" w:rsidP="00617EE4">
            <w:pPr>
              <w:jc w:val="center"/>
              <w:rPr>
                <w:color w:val="000000"/>
              </w:rPr>
            </w:pPr>
          </w:p>
        </w:tc>
        <w:tc>
          <w:tcPr>
            <w:tcW w:w="4820" w:type="dxa"/>
            <w:gridSpan w:val="2"/>
            <w:shd w:val="clear" w:color="auto" w:fill="auto"/>
            <w:vAlign w:val="center"/>
          </w:tcPr>
          <w:p w14:paraId="462AFC41" w14:textId="77777777"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A1C12D1" w14:textId="77777777" w:rsidR="00CB0C56" w:rsidRPr="007001F1" w:rsidRDefault="00CB0C56" w:rsidP="00617EE4">
            <w:pPr>
              <w:jc w:val="center"/>
              <w:rPr>
                <w:b/>
                <w:bCs/>
                <w:color w:val="000000"/>
              </w:rPr>
            </w:pPr>
          </w:p>
        </w:tc>
        <w:tc>
          <w:tcPr>
            <w:tcW w:w="567" w:type="dxa"/>
            <w:shd w:val="clear" w:color="auto" w:fill="auto"/>
            <w:vAlign w:val="center"/>
          </w:tcPr>
          <w:p w14:paraId="220AC786" w14:textId="77777777" w:rsidR="00CB0C56" w:rsidRPr="007001F1" w:rsidRDefault="00CB0C56" w:rsidP="00617EE4">
            <w:pPr>
              <w:jc w:val="center"/>
              <w:rPr>
                <w:b/>
                <w:bCs/>
                <w:color w:val="000000"/>
              </w:rPr>
            </w:pPr>
          </w:p>
        </w:tc>
        <w:tc>
          <w:tcPr>
            <w:tcW w:w="850" w:type="dxa"/>
            <w:shd w:val="clear" w:color="auto" w:fill="auto"/>
            <w:vAlign w:val="center"/>
          </w:tcPr>
          <w:p w14:paraId="1295333A" w14:textId="77777777" w:rsidR="00CB0C56" w:rsidRPr="007001F1" w:rsidRDefault="00CB0C56" w:rsidP="00617EE4">
            <w:pPr>
              <w:jc w:val="center"/>
              <w:rPr>
                <w:b/>
                <w:bCs/>
                <w:color w:val="000000"/>
              </w:rPr>
            </w:pPr>
          </w:p>
        </w:tc>
        <w:tc>
          <w:tcPr>
            <w:tcW w:w="1701" w:type="dxa"/>
            <w:shd w:val="clear" w:color="auto" w:fill="auto"/>
            <w:vAlign w:val="center"/>
          </w:tcPr>
          <w:p w14:paraId="00DAFFDB" w14:textId="77777777" w:rsidR="00CB0C56" w:rsidRPr="007001F1" w:rsidRDefault="00CB0C56" w:rsidP="00617EE4">
            <w:pPr>
              <w:jc w:val="center"/>
              <w:rPr>
                <w:b/>
                <w:bCs/>
                <w:color w:val="000000"/>
              </w:rPr>
            </w:pPr>
          </w:p>
        </w:tc>
      </w:tr>
      <w:tr w:rsidR="00CB0C56" w:rsidRPr="007001F1" w14:paraId="5DFE8A46" w14:textId="77777777" w:rsidTr="003E1143">
        <w:trPr>
          <w:trHeight w:val="1157"/>
        </w:trPr>
        <w:tc>
          <w:tcPr>
            <w:tcW w:w="582" w:type="dxa"/>
            <w:vMerge/>
            <w:shd w:val="clear" w:color="auto" w:fill="auto"/>
            <w:noWrap/>
            <w:vAlign w:val="center"/>
          </w:tcPr>
          <w:p w14:paraId="579BF22A" w14:textId="77777777" w:rsidR="00CB0C56" w:rsidRPr="007001F1" w:rsidRDefault="00CB0C56" w:rsidP="00617EE4">
            <w:pPr>
              <w:jc w:val="center"/>
              <w:rPr>
                <w:color w:val="000000"/>
              </w:rPr>
            </w:pPr>
          </w:p>
        </w:tc>
        <w:tc>
          <w:tcPr>
            <w:tcW w:w="4820" w:type="dxa"/>
            <w:gridSpan w:val="2"/>
            <w:shd w:val="clear" w:color="auto" w:fill="auto"/>
            <w:vAlign w:val="center"/>
          </w:tcPr>
          <w:p w14:paraId="14A627D3" w14:textId="77777777"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45529914" w14:textId="77777777" w:rsidR="00CB0C56" w:rsidRPr="007001F1" w:rsidRDefault="00CB0C56" w:rsidP="00617EE4">
            <w:pPr>
              <w:jc w:val="center"/>
              <w:rPr>
                <w:b/>
                <w:bCs/>
                <w:color w:val="000000"/>
              </w:rPr>
            </w:pPr>
          </w:p>
        </w:tc>
        <w:tc>
          <w:tcPr>
            <w:tcW w:w="567" w:type="dxa"/>
            <w:shd w:val="clear" w:color="auto" w:fill="auto"/>
            <w:vAlign w:val="center"/>
          </w:tcPr>
          <w:p w14:paraId="0CC75C6D" w14:textId="77777777" w:rsidR="00CB0C56" w:rsidRPr="007001F1" w:rsidRDefault="00CB0C56" w:rsidP="00617EE4">
            <w:pPr>
              <w:jc w:val="center"/>
              <w:rPr>
                <w:b/>
                <w:bCs/>
                <w:color w:val="000000"/>
              </w:rPr>
            </w:pPr>
          </w:p>
        </w:tc>
        <w:tc>
          <w:tcPr>
            <w:tcW w:w="850" w:type="dxa"/>
            <w:shd w:val="clear" w:color="auto" w:fill="auto"/>
            <w:vAlign w:val="center"/>
          </w:tcPr>
          <w:p w14:paraId="57317200" w14:textId="77777777" w:rsidR="00CB0C56" w:rsidRPr="007001F1" w:rsidRDefault="00CB0C56" w:rsidP="00617EE4">
            <w:pPr>
              <w:jc w:val="center"/>
              <w:rPr>
                <w:b/>
                <w:bCs/>
                <w:color w:val="000000"/>
              </w:rPr>
            </w:pPr>
          </w:p>
        </w:tc>
        <w:tc>
          <w:tcPr>
            <w:tcW w:w="1701" w:type="dxa"/>
            <w:shd w:val="clear" w:color="auto" w:fill="auto"/>
            <w:vAlign w:val="center"/>
          </w:tcPr>
          <w:p w14:paraId="1EEF50E1" w14:textId="77777777" w:rsidR="00CB0C56" w:rsidRPr="007001F1" w:rsidRDefault="00CB0C56" w:rsidP="00617EE4">
            <w:pPr>
              <w:jc w:val="center"/>
              <w:rPr>
                <w:b/>
                <w:bCs/>
                <w:color w:val="000000"/>
              </w:rPr>
            </w:pPr>
          </w:p>
        </w:tc>
      </w:tr>
      <w:tr w:rsidR="00CB0C56" w:rsidRPr="007001F1" w14:paraId="71A50775" w14:textId="77777777" w:rsidTr="003E1143">
        <w:trPr>
          <w:trHeight w:val="541"/>
        </w:trPr>
        <w:tc>
          <w:tcPr>
            <w:tcW w:w="582" w:type="dxa"/>
            <w:vMerge/>
            <w:shd w:val="clear" w:color="auto" w:fill="auto"/>
            <w:noWrap/>
            <w:vAlign w:val="center"/>
          </w:tcPr>
          <w:p w14:paraId="090B84A9" w14:textId="77777777" w:rsidR="00CB0C56" w:rsidRPr="007001F1" w:rsidRDefault="00CB0C56" w:rsidP="00617EE4">
            <w:pPr>
              <w:jc w:val="center"/>
              <w:rPr>
                <w:color w:val="000000"/>
              </w:rPr>
            </w:pPr>
          </w:p>
        </w:tc>
        <w:tc>
          <w:tcPr>
            <w:tcW w:w="4820" w:type="dxa"/>
            <w:gridSpan w:val="2"/>
            <w:shd w:val="clear" w:color="auto" w:fill="auto"/>
            <w:vAlign w:val="center"/>
          </w:tcPr>
          <w:p w14:paraId="19ED0A15" w14:textId="77777777"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35A8946E" w14:textId="77777777" w:rsidR="00CB0C56" w:rsidRPr="007001F1" w:rsidRDefault="00CB0C56" w:rsidP="00617EE4">
            <w:pPr>
              <w:jc w:val="center"/>
              <w:rPr>
                <w:b/>
                <w:bCs/>
                <w:color w:val="000000"/>
              </w:rPr>
            </w:pPr>
          </w:p>
        </w:tc>
        <w:tc>
          <w:tcPr>
            <w:tcW w:w="567" w:type="dxa"/>
            <w:shd w:val="clear" w:color="auto" w:fill="auto"/>
            <w:vAlign w:val="center"/>
          </w:tcPr>
          <w:p w14:paraId="1F5320C5" w14:textId="77777777" w:rsidR="00CB0C56" w:rsidRPr="007001F1" w:rsidRDefault="00CB0C56" w:rsidP="00617EE4">
            <w:pPr>
              <w:jc w:val="center"/>
              <w:rPr>
                <w:b/>
                <w:bCs/>
                <w:color w:val="000000"/>
              </w:rPr>
            </w:pPr>
          </w:p>
        </w:tc>
        <w:tc>
          <w:tcPr>
            <w:tcW w:w="850" w:type="dxa"/>
            <w:shd w:val="clear" w:color="auto" w:fill="auto"/>
            <w:vAlign w:val="center"/>
          </w:tcPr>
          <w:p w14:paraId="531CF31E" w14:textId="77777777" w:rsidR="00CB0C56" w:rsidRPr="007001F1" w:rsidRDefault="00CB0C56" w:rsidP="00617EE4">
            <w:pPr>
              <w:jc w:val="center"/>
              <w:rPr>
                <w:b/>
                <w:bCs/>
                <w:color w:val="000000"/>
              </w:rPr>
            </w:pPr>
          </w:p>
        </w:tc>
        <w:tc>
          <w:tcPr>
            <w:tcW w:w="1701" w:type="dxa"/>
            <w:shd w:val="clear" w:color="auto" w:fill="auto"/>
            <w:vAlign w:val="center"/>
          </w:tcPr>
          <w:p w14:paraId="18A79FAA" w14:textId="77777777" w:rsidR="00CB0C56" w:rsidRPr="007001F1" w:rsidRDefault="00CB0C56" w:rsidP="00617EE4">
            <w:pPr>
              <w:jc w:val="center"/>
              <w:rPr>
                <w:b/>
                <w:bCs/>
                <w:color w:val="000000"/>
              </w:rPr>
            </w:pPr>
          </w:p>
        </w:tc>
      </w:tr>
      <w:tr w:rsidR="00CB0C56" w:rsidRPr="007001F1" w14:paraId="3195CC7E" w14:textId="77777777" w:rsidTr="003E1143">
        <w:trPr>
          <w:trHeight w:val="503"/>
        </w:trPr>
        <w:tc>
          <w:tcPr>
            <w:tcW w:w="582" w:type="dxa"/>
            <w:vMerge/>
            <w:shd w:val="clear" w:color="auto" w:fill="auto"/>
            <w:noWrap/>
            <w:vAlign w:val="center"/>
          </w:tcPr>
          <w:p w14:paraId="631C1760" w14:textId="77777777" w:rsidR="00CB0C56" w:rsidRPr="007001F1" w:rsidRDefault="00CB0C56" w:rsidP="00617EE4">
            <w:pPr>
              <w:jc w:val="center"/>
              <w:rPr>
                <w:color w:val="000000"/>
              </w:rPr>
            </w:pPr>
          </w:p>
        </w:tc>
        <w:tc>
          <w:tcPr>
            <w:tcW w:w="4820" w:type="dxa"/>
            <w:gridSpan w:val="2"/>
            <w:shd w:val="clear" w:color="auto" w:fill="auto"/>
            <w:vAlign w:val="center"/>
          </w:tcPr>
          <w:p w14:paraId="47B9B217" w14:textId="77777777"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14:paraId="39F1EBA1" w14:textId="77777777" w:rsidR="00CB0C56" w:rsidRPr="007001F1" w:rsidRDefault="00CB0C56" w:rsidP="00617EE4">
            <w:pPr>
              <w:jc w:val="center"/>
              <w:rPr>
                <w:b/>
                <w:bCs/>
                <w:color w:val="000000"/>
              </w:rPr>
            </w:pPr>
          </w:p>
        </w:tc>
        <w:tc>
          <w:tcPr>
            <w:tcW w:w="567" w:type="dxa"/>
            <w:shd w:val="clear" w:color="auto" w:fill="auto"/>
            <w:vAlign w:val="center"/>
          </w:tcPr>
          <w:p w14:paraId="10E96013" w14:textId="77777777" w:rsidR="00CB0C56" w:rsidRPr="007001F1" w:rsidRDefault="00CB0C56" w:rsidP="00617EE4">
            <w:pPr>
              <w:jc w:val="center"/>
              <w:rPr>
                <w:b/>
                <w:bCs/>
                <w:color w:val="000000"/>
              </w:rPr>
            </w:pPr>
          </w:p>
        </w:tc>
        <w:tc>
          <w:tcPr>
            <w:tcW w:w="850" w:type="dxa"/>
            <w:shd w:val="clear" w:color="auto" w:fill="auto"/>
            <w:vAlign w:val="center"/>
          </w:tcPr>
          <w:p w14:paraId="6417718C" w14:textId="77777777" w:rsidR="00CB0C56" w:rsidRPr="007001F1" w:rsidRDefault="00CB0C56" w:rsidP="00617EE4">
            <w:pPr>
              <w:jc w:val="center"/>
              <w:rPr>
                <w:b/>
                <w:bCs/>
                <w:color w:val="000000"/>
              </w:rPr>
            </w:pPr>
          </w:p>
        </w:tc>
        <w:tc>
          <w:tcPr>
            <w:tcW w:w="1701" w:type="dxa"/>
            <w:shd w:val="clear" w:color="auto" w:fill="auto"/>
            <w:vAlign w:val="center"/>
          </w:tcPr>
          <w:p w14:paraId="726BEDFC" w14:textId="77777777" w:rsidR="00CB0C56" w:rsidRPr="007001F1" w:rsidRDefault="00CB0C56" w:rsidP="00617EE4">
            <w:pPr>
              <w:jc w:val="center"/>
              <w:rPr>
                <w:b/>
                <w:bCs/>
                <w:color w:val="000000"/>
              </w:rPr>
            </w:pPr>
          </w:p>
        </w:tc>
      </w:tr>
      <w:tr w:rsidR="00CB0C56" w:rsidRPr="007001F1" w14:paraId="203A7527" w14:textId="77777777" w:rsidTr="003E1143">
        <w:trPr>
          <w:trHeight w:val="502"/>
        </w:trPr>
        <w:tc>
          <w:tcPr>
            <w:tcW w:w="582" w:type="dxa"/>
            <w:vMerge/>
            <w:shd w:val="clear" w:color="auto" w:fill="auto"/>
            <w:noWrap/>
            <w:vAlign w:val="center"/>
          </w:tcPr>
          <w:p w14:paraId="5AD2BFA2" w14:textId="77777777" w:rsidR="00CB0C56" w:rsidRPr="007001F1" w:rsidRDefault="00CB0C56" w:rsidP="00617EE4">
            <w:pPr>
              <w:jc w:val="center"/>
              <w:rPr>
                <w:color w:val="000000"/>
              </w:rPr>
            </w:pPr>
          </w:p>
        </w:tc>
        <w:tc>
          <w:tcPr>
            <w:tcW w:w="4820" w:type="dxa"/>
            <w:gridSpan w:val="2"/>
            <w:shd w:val="clear" w:color="auto" w:fill="auto"/>
            <w:vAlign w:val="center"/>
          </w:tcPr>
          <w:p w14:paraId="620E9D17" w14:textId="77777777"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65AD6321" w14:textId="77777777" w:rsidR="00CB0C56" w:rsidRPr="007001F1" w:rsidRDefault="00CB0C56" w:rsidP="00617EE4">
            <w:pPr>
              <w:jc w:val="center"/>
              <w:rPr>
                <w:b/>
                <w:bCs/>
                <w:color w:val="000000"/>
              </w:rPr>
            </w:pPr>
          </w:p>
        </w:tc>
        <w:tc>
          <w:tcPr>
            <w:tcW w:w="567" w:type="dxa"/>
            <w:shd w:val="clear" w:color="auto" w:fill="auto"/>
            <w:vAlign w:val="center"/>
          </w:tcPr>
          <w:p w14:paraId="47C0D8C8" w14:textId="77777777" w:rsidR="00CB0C56" w:rsidRPr="007001F1" w:rsidRDefault="00CB0C56" w:rsidP="00617EE4">
            <w:pPr>
              <w:jc w:val="center"/>
              <w:rPr>
                <w:b/>
                <w:bCs/>
                <w:color w:val="000000"/>
              </w:rPr>
            </w:pPr>
          </w:p>
        </w:tc>
        <w:tc>
          <w:tcPr>
            <w:tcW w:w="850" w:type="dxa"/>
            <w:shd w:val="clear" w:color="auto" w:fill="auto"/>
            <w:vAlign w:val="center"/>
          </w:tcPr>
          <w:p w14:paraId="4C494ACB" w14:textId="77777777" w:rsidR="00CB0C56" w:rsidRPr="007001F1" w:rsidRDefault="00CB0C56" w:rsidP="00617EE4">
            <w:pPr>
              <w:jc w:val="center"/>
              <w:rPr>
                <w:b/>
                <w:bCs/>
                <w:color w:val="000000"/>
              </w:rPr>
            </w:pPr>
          </w:p>
        </w:tc>
        <w:tc>
          <w:tcPr>
            <w:tcW w:w="1701" w:type="dxa"/>
            <w:shd w:val="clear" w:color="auto" w:fill="auto"/>
            <w:vAlign w:val="center"/>
          </w:tcPr>
          <w:p w14:paraId="32C73B4B" w14:textId="77777777" w:rsidR="00CB0C56" w:rsidRPr="007001F1" w:rsidRDefault="00CB0C56" w:rsidP="00617EE4">
            <w:pPr>
              <w:jc w:val="center"/>
              <w:rPr>
                <w:b/>
                <w:bCs/>
                <w:color w:val="000000"/>
              </w:rPr>
            </w:pPr>
          </w:p>
        </w:tc>
      </w:tr>
      <w:tr w:rsidR="00CB0C56" w:rsidRPr="007001F1" w14:paraId="653A35FA" w14:textId="77777777" w:rsidTr="003E1143">
        <w:trPr>
          <w:trHeight w:val="577"/>
        </w:trPr>
        <w:tc>
          <w:tcPr>
            <w:tcW w:w="582" w:type="dxa"/>
            <w:vMerge/>
            <w:shd w:val="clear" w:color="auto" w:fill="auto"/>
            <w:noWrap/>
            <w:vAlign w:val="center"/>
          </w:tcPr>
          <w:p w14:paraId="7DAD28E3" w14:textId="77777777" w:rsidR="00CB0C56" w:rsidRPr="007001F1" w:rsidRDefault="00CB0C56" w:rsidP="00617EE4">
            <w:pPr>
              <w:jc w:val="center"/>
              <w:rPr>
                <w:color w:val="000000"/>
              </w:rPr>
            </w:pPr>
          </w:p>
        </w:tc>
        <w:tc>
          <w:tcPr>
            <w:tcW w:w="4820" w:type="dxa"/>
            <w:gridSpan w:val="2"/>
            <w:shd w:val="clear" w:color="auto" w:fill="auto"/>
            <w:vAlign w:val="center"/>
          </w:tcPr>
          <w:p w14:paraId="770696DB" w14:textId="77777777"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14:paraId="52D63C47" w14:textId="77777777" w:rsidR="00CB0C56" w:rsidRPr="007001F1" w:rsidRDefault="00CB0C56" w:rsidP="00617EE4">
            <w:pPr>
              <w:jc w:val="center"/>
              <w:rPr>
                <w:b/>
                <w:bCs/>
                <w:color w:val="000000"/>
              </w:rPr>
            </w:pPr>
          </w:p>
        </w:tc>
        <w:tc>
          <w:tcPr>
            <w:tcW w:w="567" w:type="dxa"/>
            <w:shd w:val="clear" w:color="auto" w:fill="auto"/>
            <w:vAlign w:val="center"/>
          </w:tcPr>
          <w:p w14:paraId="7FD35F35" w14:textId="77777777" w:rsidR="00CB0C56" w:rsidRPr="007001F1" w:rsidRDefault="00CB0C56" w:rsidP="00617EE4">
            <w:pPr>
              <w:jc w:val="center"/>
              <w:rPr>
                <w:b/>
                <w:bCs/>
                <w:color w:val="000000"/>
              </w:rPr>
            </w:pPr>
          </w:p>
        </w:tc>
        <w:tc>
          <w:tcPr>
            <w:tcW w:w="850" w:type="dxa"/>
            <w:shd w:val="clear" w:color="auto" w:fill="auto"/>
            <w:vAlign w:val="center"/>
          </w:tcPr>
          <w:p w14:paraId="6AF87846" w14:textId="77777777" w:rsidR="00CB0C56" w:rsidRPr="007001F1" w:rsidRDefault="00CB0C56" w:rsidP="00617EE4">
            <w:pPr>
              <w:jc w:val="center"/>
              <w:rPr>
                <w:b/>
                <w:bCs/>
                <w:color w:val="000000"/>
              </w:rPr>
            </w:pPr>
          </w:p>
        </w:tc>
        <w:tc>
          <w:tcPr>
            <w:tcW w:w="1701" w:type="dxa"/>
            <w:shd w:val="clear" w:color="auto" w:fill="auto"/>
            <w:vAlign w:val="center"/>
          </w:tcPr>
          <w:p w14:paraId="592B17BB" w14:textId="77777777" w:rsidR="00CB0C56" w:rsidRPr="007001F1" w:rsidRDefault="00CB0C56" w:rsidP="00617EE4">
            <w:pPr>
              <w:jc w:val="center"/>
              <w:rPr>
                <w:b/>
                <w:bCs/>
                <w:color w:val="000000"/>
              </w:rPr>
            </w:pPr>
          </w:p>
        </w:tc>
      </w:tr>
      <w:tr w:rsidR="00F321D5" w:rsidRPr="007001F1" w14:paraId="74EEDEA4" w14:textId="77777777" w:rsidTr="003E1143">
        <w:trPr>
          <w:trHeight w:val="424"/>
        </w:trPr>
        <w:tc>
          <w:tcPr>
            <w:tcW w:w="582" w:type="dxa"/>
            <w:vMerge w:val="restart"/>
            <w:shd w:val="clear" w:color="auto" w:fill="auto"/>
            <w:noWrap/>
            <w:vAlign w:val="center"/>
            <w:hideMark/>
          </w:tcPr>
          <w:p w14:paraId="053597E2" w14:textId="77777777"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74106754" w14:textId="77777777"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14:paraId="3459047E" w14:textId="77777777"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60E1CBB" w14:textId="77777777"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6710C4B"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9F19BB2"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5462E89B" w14:textId="77777777" w:rsidTr="003E1143">
        <w:trPr>
          <w:trHeight w:val="760"/>
        </w:trPr>
        <w:tc>
          <w:tcPr>
            <w:tcW w:w="582" w:type="dxa"/>
            <w:vMerge/>
            <w:shd w:val="clear" w:color="auto" w:fill="auto"/>
            <w:noWrap/>
            <w:vAlign w:val="center"/>
          </w:tcPr>
          <w:p w14:paraId="0AE037C3" w14:textId="77777777" w:rsidR="00F321D5" w:rsidRPr="007001F1" w:rsidRDefault="00F321D5" w:rsidP="00617EE4">
            <w:pPr>
              <w:jc w:val="center"/>
              <w:rPr>
                <w:color w:val="000000"/>
              </w:rPr>
            </w:pPr>
          </w:p>
        </w:tc>
        <w:tc>
          <w:tcPr>
            <w:tcW w:w="4820" w:type="dxa"/>
            <w:gridSpan w:val="2"/>
            <w:shd w:val="clear" w:color="auto" w:fill="auto"/>
            <w:vAlign w:val="center"/>
          </w:tcPr>
          <w:p w14:paraId="56C7E2D2" w14:textId="77777777"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14:paraId="4D5567DB" w14:textId="77777777" w:rsidR="00F321D5" w:rsidRPr="007001F1" w:rsidRDefault="00F321D5" w:rsidP="00617EE4">
            <w:pPr>
              <w:jc w:val="center"/>
              <w:rPr>
                <w:b/>
                <w:bCs/>
                <w:color w:val="000000"/>
              </w:rPr>
            </w:pPr>
          </w:p>
        </w:tc>
        <w:tc>
          <w:tcPr>
            <w:tcW w:w="567" w:type="dxa"/>
            <w:shd w:val="clear" w:color="auto" w:fill="auto"/>
            <w:vAlign w:val="center"/>
          </w:tcPr>
          <w:p w14:paraId="607E2708" w14:textId="77777777" w:rsidR="00F321D5" w:rsidRPr="007001F1" w:rsidRDefault="00F321D5" w:rsidP="00617EE4">
            <w:pPr>
              <w:jc w:val="center"/>
              <w:rPr>
                <w:b/>
                <w:bCs/>
                <w:color w:val="000000"/>
              </w:rPr>
            </w:pPr>
          </w:p>
        </w:tc>
        <w:tc>
          <w:tcPr>
            <w:tcW w:w="850" w:type="dxa"/>
            <w:shd w:val="clear" w:color="auto" w:fill="auto"/>
            <w:vAlign w:val="center"/>
          </w:tcPr>
          <w:p w14:paraId="62AC3C04" w14:textId="77777777" w:rsidR="00F321D5" w:rsidRPr="007001F1" w:rsidRDefault="00F321D5" w:rsidP="00617EE4">
            <w:pPr>
              <w:jc w:val="center"/>
              <w:rPr>
                <w:b/>
                <w:bCs/>
                <w:color w:val="000000"/>
              </w:rPr>
            </w:pPr>
          </w:p>
        </w:tc>
        <w:tc>
          <w:tcPr>
            <w:tcW w:w="1701" w:type="dxa"/>
            <w:shd w:val="clear" w:color="auto" w:fill="auto"/>
            <w:vAlign w:val="center"/>
          </w:tcPr>
          <w:p w14:paraId="048744B1" w14:textId="77777777" w:rsidR="00F321D5" w:rsidRPr="007001F1" w:rsidRDefault="00F321D5" w:rsidP="00617EE4">
            <w:pPr>
              <w:jc w:val="center"/>
              <w:rPr>
                <w:b/>
                <w:bCs/>
                <w:color w:val="000000"/>
              </w:rPr>
            </w:pPr>
          </w:p>
        </w:tc>
      </w:tr>
      <w:tr w:rsidR="00F321D5" w:rsidRPr="007001F1" w14:paraId="54B47C09" w14:textId="77777777" w:rsidTr="003E1143">
        <w:trPr>
          <w:trHeight w:val="760"/>
        </w:trPr>
        <w:tc>
          <w:tcPr>
            <w:tcW w:w="582" w:type="dxa"/>
            <w:vMerge/>
            <w:shd w:val="clear" w:color="auto" w:fill="auto"/>
            <w:noWrap/>
            <w:vAlign w:val="center"/>
          </w:tcPr>
          <w:p w14:paraId="718265E3" w14:textId="77777777" w:rsidR="00F321D5" w:rsidRPr="007001F1" w:rsidRDefault="00F321D5" w:rsidP="00617EE4">
            <w:pPr>
              <w:jc w:val="center"/>
              <w:rPr>
                <w:color w:val="000000"/>
              </w:rPr>
            </w:pPr>
          </w:p>
        </w:tc>
        <w:tc>
          <w:tcPr>
            <w:tcW w:w="4820" w:type="dxa"/>
            <w:gridSpan w:val="2"/>
            <w:shd w:val="clear" w:color="auto" w:fill="auto"/>
            <w:vAlign w:val="center"/>
          </w:tcPr>
          <w:p w14:paraId="328B9EAA" w14:textId="77777777"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14:paraId="3152BA7F" w14:textId="77777777" w:rsidR="00F321D5" w:rsidRPr="007001F1" w:rsidRDefault="00F321D5" w:rsidP="00617EE4">
            <w:pPr>
              <w:jc w:val="center"/>
              <w:rPr>
                <w:b/>
                <w:bCs/>
                <w:color w:val="000000"/>
              </w:rPr>
            </w:pPr>
          </w:p>
        </w:tc>
        <w:tc>
          <w:tcPr>
            <w:tcW w:w="567" w:type="dxa"/>
            <w:shd w:val="clear" w:color="auto" w:fill="auto"/>
            <w:vAlign w:val="center"/>
          </w:tcPr>
          <w:p w14:paraId="4DC972B4" w14:textId="77777777" w:rsidR="00F321D5" w:rsidRPr="007001F1" w:rsidRDefault="00F321D5" w:rsidP="00617EE4">
            <w:pPr>
              <w:jc w:val="center"/>
              <w:rPr>
                <w:b/>
                <w:bCs/>
                <w:color w:val="000000"/>
              </w:rPr>
            </w:pPr>
          </w:p>
        </w:tc>
        <w:tc>
          <w:tcPr>
            <w:tcW w:w="850" w:type="dxa"/>
            <w:shd w:val="clear" w:color="auto" w:fill="auto"/>
            <w:vAlign w:val="center"/>
          </w:tcPr>
          <w:p w14:paraId="444231B1" w14:textId="77777777" w:rsidR="00F321D5" w:rsidRPr="007001F1" w:rsidRDefault="00F321D5" w:rsidP="00617EE4">
            <w:pPr>
              <w:jc w:val="center"/>
              <w:rPr>
                <w:b/>
                <w:bCs/>
                <w:color w:val="000000"/>
              </w:rPr>
            </w:pPr>
          </w:p>
        </w:tc>
        <w:tc>
          <w:tcPr>
            <w:tcW w:w="1701" w:type="dxa"/>
            <w:shd w:val="clear" w:color="auto" w:fill="auto"/>
            <w:vAlign w:val="center"/>
          </w:tcPr>
          <w:p w14:paraId="3A792606" w14:textId="77777777" w:rsidR="00F321D5" w:rsidRPr="007001F1" w:rsidRDefault="00F321D5" w:rsidP="00617EE4">
            <w:pPr>
              <w:jc w:val="center"/>
              <w:rPr>
                <w:b/>
                <w:bCs/>
                <w:color w:val="000000"/>
              </w:rPr>
            </w:pPr>
          </w:p>
        </w:tc>
      </w:tr>
      <w:tr w:rsidR="00F321D5" w:rsidRPr="007001F1" w14:paraId="75670102" w14:textId="77777777" w:rsidTr="003E1143">
        <w:trPr>
          <w:trHeight w:val="386"/>
        </w:trPr>
        <w:tc>
          <w:tcPr>
            <w:tcW w:w="582" w:type="dxa"/>
            <w:vMerge w:val="restart"/>
            <w:shd w:val="clear" w:color="auto" w:fill="auto"/>
            <w:noWrap/>
            <w:vAlign w:val="center"/>
          </w:tcPr>
          <w:p w14:paraId="2B074687" w14:textId="77777777"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14:paraId="51297A0A" w14:textId="77777777"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14:paraId="3F3BB909" w14:textId="77777777" w:rsidR="00F321D5" w:rsidRPr="007001F1" w:rsidRDefault="00F321D5" w:rsidP="00617EE4">
            <w:pPr>
              <w:jc w:val="center"/>
              <w:rPr>
                <w:b/>
                <w:bCs/>
                <w:color w:val="000000"/>
              </w:rPr>
            </w:pPr>
          </w:p>
        </w:tc>
        <w:tc>
          <w:tcPr>
            <w:tcW w:w="567" w:type="dxa"/>
            <w:shd w:val="clear" w:color="auto" w:fill="auto"/>
            <w:vAlign w:val="center"/>
          </w:tcPr>
          <w:p w14:paraId="71365B38" w14:textId="77777777" w:rsidR="00F321D5" w:rsidRPr="007001F1" w:rsidRDefault="00F321D5" w:rsidP="00617EE4">
            <w:pPr>
              <w:jc w:val="center"/>
              <w:rPr>
                <w:b/>
                <w:bCs/>
                <w:color w:val="000000"/>
              </w:rPr>
            </w:pPr>
          </w:p>
        </w:tc>
        <w:tc>
          <w:tcPr>
            <w:tcW w:w="850" w:type="dxa"/>
            <w:shd w:val="clear" w:color="auto" w:fill="auto"/>
            <w:vAlign w:val="center"/>
          </w:tcPr>
          <w:p w14:paraId="4D566216" w14:textId="77777777" w:rsidR="00F321D5" w:rsidRPr="007001F1" w:rsidRDefault="00F321D5" w:rsidP="00617EE4">
            <w:pPr>
              <w:jc w:val="center"/>
              <w:rPr>
                <w:b/>
                <w:bCs/>
                <w:color w:val="000000"/>
              </w:rPr>
            </w:pPr>
          </w:p>
        </w:tc>
        <w:tc>
          <w:tcPr>
            <w:tcW w:w="1701" w:type="dxa"/>
            <w:shd w:val="clear" w:color="auto" w:fill="auto"/>
            <w:vAlign w:val="center"/>
          </w:tcPr>
          <w:p w14:paraId="05FDD1D1" w14:textId="77777777" w:rsidR="00F321D5" w:rsidRPr="007001F1" w:rsidRDefault="00F321D5" w:rsidP="00617EE4">
            <w:pPr>
              <w:jc w:val="center"/>
              <w:rPr>
                <w:b/>
                <w:bCs/>
                <w:color w:val="000000"/>
              </w:rPr>
            </w:pPr>
          </w:p>
        </w:tc>
      </w:tr>
      <w:tr w:rsidR="00F321D5" w:rsidRPr="007001F1" w14:paraId="6806D3C4" w14:textId="77777777" w:rsidTr="003E1143">
        <w:trPr>
          <w:trHeight w:val="436"/>
        </w:trPr>
        <w:tc>
          <w:tcPr>
            <w:tcW w:w="582" w:type="dxa"/>
            <w:vMerge/>
            <w:shd w:val="clear" w:color="auto" w:fill="auto"/>
            <w:noWrap/>
            <w:vAlign w:val="center"/>
          </w:tcPr>
          <w:p w14:paraId="0B9EB1E0" w14:textId="77777777" w:rsidR="00F321D5" w:rsidRPr="007001F1" w:rsidRDefault="00F321D5" w:rsidP="00617EE4">
            <w:pPr>
              <w:jc w:val="center"/>
              <w:rPr>
                <w:color w:val="000000"/>
              </w:rPr>
            </w:pPr>
          </w:p>
        </w:tc>
        <w:tc>
          <w:tcPr>
            <w:tcW w:w="4820" w:type="dxa"/>
            <w:gridSpan w:val="2"/>
            <w:shd w:val="clear" w:color="auto" w:fill="auto"/>
            <w:vAlign w:val="center"/>
          </w:tcPr>
          <w:p w14:paraId="621A937F" w14:textId="77777777"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30996706" w14:textId="77777777" w:rsidR="00F321D5" w:rsidRPr="007001F1" w:rsidRDefault="00F321D5" w:rsidP="00617EE4">
            <w:pPr>
              <w:jc w:val="center"/>
              <w:rPr>
                <w:b/>
                <w:bCs/>
                <w:color w:val="000000"/>
              </w:rPr>
            </w:pPr>
          </w:p>
        </w:tc>
        <w:tc>
          <w:tcPr>
            <w:tcW w:w="567" w:type="dxa"/>
            <w:shd w:val="clear" w:color="auto" w:fill="auto"/>
            <w:vAlign w:val="center"/>
          </w:tcPr>
          <w:p w14:paraId="08121CA3" w14:textId="77777777" w:rsidR="00F321D5" w:rsidRPr="007001F1" w:rsidRDefault="00F321D5" w:rsidP="00617EE4">
            <w:pPr>
              <w:jc w:val="center"/>
              <w:rPr>
                <w:b/>
                <w:bCs/>
                <w:color w:val="000000"/>
              </w:rPr>
            </w:pPr>
          </w:p>
        </w:tc>
        <w:tc>
          <w:tcPr>
            <w:tcW w:w="850" w:type="dxa"/>
            <w:shd w:val="clear" w:color="auto" w:fill="auto"/>
            <w:vAlign w:val="center"/>
          </w:tcPr>
          <w:p w14:paraId="39E14952" w14:textId="77777777" w:rsidR="00F321D5" w:rsidRPr="007001F1" w:rsidRDefault="00F321D5" w:rsidP="00617EE4">
            <w:pPr>
              <w:jc w:val="center"/>
              <w:rPr>
                <w:b/>
                <w:bCs/>
                <w:color w:val="000000"/>
              </w:rPr>
            </w:pPr>
          </w:p>
        </w:tc>
        <w:tc>
          <w:tcPr>
            <w:tcW w:w="1701" w:type="dxa"/>
            <w:shd w:val="clear" w:color="auto" w:fill="auto"/>
            <w:vAlign w:val="center"/>
          </w:tcPr>
          <w:p w14:paraId="12C699CC" w14:textId="77777777" w:rsidR="00F321D5" w:rsidRPr="007001F1" w:rsidRDefault="00F321D5" w:rsidP="00617EE4">
            <w:pPr>
              <w:jc w:val="center"/>
              <w:rPr>
                <w:b/>
                <w:bCs/>
                <w:color w:val="000000"/>
              </w:rPr>
            </w:pPr>
          </w:p>
        </w:tc>
      </w:tr>
      <w:tr w:rsidR="00F321D5" w:rsidRPr="007001F1" w14:paraId="2261EDB6" w14:textId="77777777" w:rsidTr="003E1143">
        <w:trPr>
          <w:trHeight w:val="500"/>
        </w:trPr>
        <w:tc>
          <w:tcPr>
            <w:tcW w:w="582" w:type="dxa"/>
            <w:vMerge/>
            <w:shd w:val="clear" w:color="auto" w:fill="auto"/>
            <w:noWrap/>
            <w:vAlign w:val="center"/>
          </w:tcPr>
          <w:p w14:paraId="68F6E9EE" w14:textId="77777777" w:rsidR="00F321D5" w:rsidRPr="007001F1" w:rsidRDefault="00F321D5" w:rsidP="00617EE4">
            <w:pPr>
              <w:jc w:val="center"/>
              <w:rPr>
                <w:color w:val="000000"/>
              </w:rPr>
            </w:pPr>
          </w:p>
        </w:tc>
        <w:tc>
          <w:tcPr>
            <w:tcW w:w="4820" w:type="dxa"/>
            <w:gridSpan w:val="2"/>
            <w:shd w:val="clear" w:color="auto" w:fill="auto"/>
            <w:vAlign w:val="center"/>
          </w:tcPr>
          <w:p w14:paraId="63794698" w14:textId="77777777"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14:paraId="3E962E14" w14:textId="77777777" w:rsidR="00F321D5" w:rsidRPr="007001F1" w:rsidRDefault="00F321D5" w:rsidP="00617EE4">
            <w:pPr>
              <w:jc w:val="center"/>
              <w:rPr>
                <w:b/>
                <w:bCs/>
                <w:color w:val="000000"/>
              </w:rPr>
            </w:pPr>
          </w:p>
        </w:tc>
        <w:tc>
          <w:tcPr>
            <w:tcW w:w="567" w:type="dxa"/>
            <w:shd w:val="clear" w:color="auto" w:fill="auto"/>
            <w:vAlign w:val="center"/>
          </w:tcPr>
          <w:p w14:paraId="22728E95" w14:textId="77777777" w:rsidR="00F321D5" w:rsidRPr="007001F1" w:rsidRDefault="00F321D5" w:rsidP="00617EE4">
            <w:pPr>
              <w:jc w:val="center"/>
              <w:rPr>
                <w:b/>
                <w:bCs/>
                <w:color w:val="000000"/>
              </w:rPr>
            </w:pPr>
          </w:p>
        </w:tc>
        <w:tc>
          <w:tcPr>
            <w:tcW w:w="850" w:type="dxa"/>
            <w:shd w:val="clear" w:color="auto" w:fill="auto"/>
            <w:vAlign w:val="center"/>
          </w:tcPr>
          <w:p w14:paraId="1FD4B163" w14:textId="77777777" w:rsidR="00F321D5" w:rsidRPr="007001F1" w:rsidRDefault="00F321D5" w:rsidP="00617EE4">
            <w:pPr>
              <w:jc w:val="center"/>
              <w:rPr>
                <w:b/>
                <w:bCs/>
                <w:color w:val="000000"/>
              </w:rPr>
            </w:pPr>
          </w:p>
        </w:tc>
        <w:tc>
          <w:tcPr>
            <w:tcW w:w="1701" w:type="dxa"/>
            <w:shd w:val="clear" w:color="auto" w:fill="auto"/>
            <w:vAlign w:val="center"/>
          </w:tcPr>
          <w:p w14:paraId="3DA5F2D7" w14:textId="77777777" w:rsidR="00F321D5" w:rsidRPr="007001F1" w:rsidRDefault="00F321D5" w:rsidP="00617EE4">
            <w:pPr>
              <w:jc w:val="center"/>
              <w:rPr>
                <w:b/>
                <w:bCs/>
                <w:color w:val="000000"/>
              </w:rPr>
            </w:pPr>
          </w:p>
        </w:tc>
      </w:tr>
      <w:tr w:rsidR="00F321D5" w:rsidRPr="007001F1" w14:paraId="6E172EDE" w14:textId="77777777" w:rsidTr="003E1143">
        <w:trPr>
          <w:trHeight w:val="633"/>
        </w:trPr>
        <w:tc>
          <w:tcPr>
            <w:tcW w:w="582" w:type="dxa"/>
            <w:vMerge/>
            <w:shd w:val="clear" w:color="auto" w:fill="auto"/>
            <w:noWrap/>
            <w:vAlign w:val="center"/>
          </w:tcPr>
          <w:p w14:paraId="21E91D29" w14:textId="77777777" w:rsidR="00F321D5" w:rsidRPr="007001F1" w:rsidRDefault="00F321D5" w:rsidP="00617EE4">
            <w:pPr>
              <w:jc w:val="center"/>
              <w:rPr>
                <w:color w:val="000000"/>
              </w:rPr>
            </w:pPr>
          </w:p>
        </w:tc>
        <w:tc>
          <w:tcPr>
            <w:tcW w:w="4820" w:type="dxa"/>
            <w:gridSpan w:val="2"/>
            <w:shd w:val="clear" w:color="auto" w:fill="auto"/>
            <w:vAlign w:val="center"/>
          </w:tcPr>
          <w:p w14:paraId="071070A9" w14:textId="77777777"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14:paraId="1CBEB0CE" w14:textId="77777777" w:rsidR="00F321D5" w:rsidRPr="007001F1" w:rsidRDefault="00F321D5" w:rsidP="00617EE4">
            <w:pPr>
              <w:jc w:val="center"/>
              <w:rPr>
                <w:b/>
                <w:bCs/>
                <w:color w:val="000000"/>
              </w:rPr>
            </w:pPr>
          </w:p>
        </w:tc>
        <w:tc>
          <w:tcPr>
            <w:tcW w:w="567" w:type="dxa"/>
            <w:shd w:val="clear" w:color="auto" w:fill="auto"/>
            <w:vAlign w:val="center"/>
          </w:tcPr>
          <w:p w14:paraId="5A918528" w14:textId="77777777" w:rsidR="00F321D5" w:rsidRPr="007001F1" w:rsidRDefault="00F321D5" w:rsidP="00617EE4">
            <w:pPr>
              <w:jc w:val="center"/>
              <w:rPr>
                <w:b/>
                <w:bCs/>
                <w:color w:val="000000"/>
              </w:rPr>
            </w:pPr>
          </w:p>
        </w:tc>
        <w:tc>
          <w:tcPr>
            <w:tcW w:w="850" w:type="dxa"/>
            <w:shd w:val="clear" w:color="auto" w:fill="auto"/>
            <w:vAlign w:val="center"/>
          </w:tcPr>
          <w:p w14:paraId="1BAE43D3" w14:textId="77777777" w:rsidR="00F321D5" w:rsidRPr="007001F1" w:rsidRDefault="00F321D5" w:rsidP="00617EE4">
            <w:pPr>
              <w:jc w:val="center"/>
              <w:rPr>
                <w:b/>
                <w:bCs/>
                <w:color w:val="000000"/>
              </w:rPr>
            </w:pPr>
          </w:p>
        </w:tc>
        <w:tc>
          <w:tcPr>
            <w:tcW w:w="1701" w:type="dxa"/>
            <w:shd w:val="clear" w:color="auto" w:fill="auto"/>
            <w:vAlign w:val="center"/>
          </w:tcPr>
          <w:p w14:paraId="076CA589" w14:textId="77777777" w:rsidR="00F321D5" w:rsidRPr="007001F1" w:rsidRDefault="00F321D5" w:rsidP="00617EE4">
            <w:pPr>
              <w:jc w:val="center"/>
              <w:rPr>
                <w:b/>
                <w:bCs/>
                <w:color w:val="000000"/>
              </w:rPr>
            </w:pPr>
          </w:p>
        </w:tc>
      </w:tr>
      <w:tr w:rsidR="00F321D5" w:rsidRPr="007001F1" w14:paraId="38CF90AE" w14:textId="77777777" w:rsidTr="003E1143">
        <w:trPr>
          <w:trHeight w:val="758"/>
        </w:trPr>
        <w:tc>
          <w:tcPr>
            <w:tcW w:w="582" w:type="dxa"/>
            <w:shd w:val="clear" w:color="auto" w:fill="auto"/>
            <w:noWrap/>
            <w:vAlign w:val="center"/>
          </w:tcPr>
          <w:p w14:paraId="0A6DDA09" w14:textId="77777777"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14:paraId="33524797" w14:textId="77777777"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14:paraId="769127CC" w14:textId="77777777" w:rsidR="00F321D5" w:rsidRPr="007001F1" w:rsidRDefault="00F321D5" w:rsidP="00617EE4">
            <w:pPr>
              <w:jc w:val="center"/>
              <w:rPr>
                <w:b/>
                <w:bCs/>
                <w:color w:val="000000"/>
              </w:rPr>
            </w:pPr>
          </w:p>
        </w:tc>
        <w:tc>
          <w:tcPr>
            <w:tcW w:w="567" w:type="dxa"/>
            <w:shd w:val="clear" w:color="auto" w:fill="auto"/>
            <w:vAlign w:val="center"/>
          </w:tcPr>
          <w:p w14:paraId="39B0A2F0" w14:textId="77777777" w:rsidR="00F321D5" w:rsidRPr="007001F1" w:rsidRDefault="00F321D5" w:rsidP="00617EE4">
            <w:pPr>
              <w:jc w:val="center"/>
              <w:rPr>
                <w:b/>
                <w:bCs/>
                <w:color w:val="000000"/>
              </w:rPr>
            </w:pPr>
          </w:p>
        </w:tc>
        <w:tc>
          <w:tcPr>
            <w:tcW w:w="850" w:type="dxa"/>
            <w:shd w:val="clear" w:color="auto" w:fill="auto"/>
            <w:vAlign w:val="center"/>
          </w:tcPr>
          <w:p w14:paraId="4867A555" w14:textId="77777777" w:rsidR="00F321D5" w:rsidRPr="007001F1" w:rsidRDefault="00F321D5" w:rsidP="00617EE4">
            <w:pPr>
              <w:jc w:val="center"/>
              <w:rPr>
                <w:b/>
                <w:bCs/>
                <w:color w:val="000000"/>
              </w:rPr>
            </w:pPr>
          </w:p>
        </w:tc>
        <w:tc>
          <w:tcPr>
            <w:tcW w:w="1701" w:type="dxa"/>
            <w:shd w:val="clear" w:color="auto" w:fill="auto"/>
            <w:vAlign w:val="center"/>
          </w:tcPr>
          <w:p w14:paraId="4B3E870B" w14:textId="77777777" w:rsidR="00F321D5" w:rsidRPr="007001F1" w:rsidRDefault="00F321D5" w:rsidP="00617EE4">
            <w:pPr>
              <w:jc w:val="center"/>
              <w:rPr>
                <w:b/>
                <w:bCs/>
                <w:color w:val="000000"/>
              </w:rPr>
            </w:pPr>
          </w:p>
        </w:tc>
      </w:tr>
      <w:tr w:rsidR="00F321D5" w:rsidRPr="007001F1" w14:paraId="1E954AF7" w14:textId="77777777" w:rsidTr="003E1143">
        <w:trPr>
          <w:trHeight w:val="462"/>
        </w:trPr>
        <w:tc>
          <w:tcPr>
            <w:tcW w:w="582" w:type="dxa"/>
            <w:vMerge w:val="restart"/>
            <w:shd w:val="clear" w:color="auto" w:fill="auto"/>
            <w:noWrap/>
            <w:vAlign w:val="center"/>
            <w:hideMark/>
          </w:tcPr>
          <w:p w14:paraId="0DEE3B54" w14:textId="77777777"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0766D05F" w14:textId="77777777"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0E549199" w14:textId="77777777"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D626030" w14:textId="77777777"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1107D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660332"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6D21EBC0" w14:textId="77777777" w:rsidTr="003E1143">
        <w:trPr>
          <w:trHeight w:val="512"/>
        </w:trPr>
        <w:tc>
          <w:tcPr>
            <w:tcW w:w="582" w:type="dxa"/>
            <w:vMerge/>
            <w:shd w:val="clear" w:color="auto" w:fill="auto"/>
            <w:noWrap/>
            <w:vAlign w:val="center"/>
          </w:tcPr>
          <w:p w14:paraId="6069A93E" w14:textId="77777777" w:rsidR="00F321D5" w:rsidRPr="007001F1" w:rsidRDefault="00F321D5" w:rsidP="00617EE4">
            <w:pPr>
              <w:jc w:val="center"/>
              <w:rPr>
                <w:color w:val="000000"/>
              </w:rPr>
            </w:pPr>
          </w:p>
        </w:tc>
        <w:tc>
          <w:tcPr>
            <w:tcW w:w="4820" w:type="dxa"/>
            <w:gridSpan w:val="2"/>
            <w:shd w:val="clear" w:color="auto" w:fill="auto"/>
            <w:vAlign w:val="center"/>
          </w:tcPr>
          <w:p w14:paraId="508E9341" w14:textId="77777777"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08B3F564" w14:textId="77777777" w:rsidR="00F321D5" w:rsidRPr="007001F1" w:rsidRDefault="00F321D5" w:rsidP="00617EE4">
            <w:pPr>
              <w:jc w:val="center"/>
              <w:rPr>
                <w:b/>
                <w:bCs/>
                <w:color w:val="000000"/>
              </w:rPr>
            </w:pPr>
          </w:p>
        </w:tc>
        <w:tc>
          <w:tcPr>
            <w:tcW w:w="567" w:type="dxa"/>
            <w:shd w:val="clear" w:color="auto" w:fill="auto"/>
            <w:vAlign w:val="center"/>
          </w:tcPr>
          <w:p w14:paraId="7AD9A975" w14:textId="77777777" w:rsidR="00F321D5" w:rsidRPr="007001F1" w:rsidRDefault="00F321D5" w:rsidP="00617EE4">
            <w:pPr>
              <w:jc w:val="center"/>
              <w:rPr>
                <w:b/>
                <w:bCs/>
                <w:color w:val="000000"/>
              </w:rPr>
            </w:pPr>
          </w:p>
        </w:tc>
        <w:tc>
          <w:tcPr>
            <w:tcW w:w="850" w:type="dxa"/>
            <w:shd w:val="clear" w:color="auto" w:fill="auto"/>
            <w:vAlign w:val="center"/>
          </w:tcPr>
          <w:p w14:paraId="0B46ED2F" w14:textId="77777777" w:rsidR="00F321D5" w:rsidRPr="007001F1" w:rsidRDefault="00F321D5" w:rsidP="00617EE4">
            <w:pPr>
              <w:jc w:val="center"/>
              <w:rPr>
                <w:b/>
                <w:bCs/>
                <w:color w:val="000000"/>
              </w:rPr>
            </w:pPr>
          </w:p>
        </w:tc>
        <w:tc>
          <w:tcPr>
            <w:tcW w:w="1701" w:type="dxa"/>
            <w:shd w:val="clear" w:color="auto" w:fill="auto"/>
            <w:vAlign w:val="center"/>
          </w:tcPr>
          <w:p w14:paraId="3B05EB55" w14:textId="77777777" w:rsidR="00F321D5" w:rsidRPr="007001F1" w:rsidRDefault="00F321D5" w:rsidP="00617EE4">
            <w:pPr>
              <w:jc w:val="center"/>
              <w:rPr>
                <w:b/>
                <w:bCs/>
                <w:color w:val="000000"/>
              </w:rPr>
            </w:pPr>
          </w:p>
        </w:tc>
      </w:tr>
      <w:tr w:rsidR="00F321D5" w:rsidRPr="007001F1" w14:paraId="5414F3AC" w14:textId="77777777" w:rsidTr="003E1143">
        <w:trPr>
          <w:trHeight w:val="685"/>
        </w:trPr>
        <w:tc>
          <w:tcPr>
            <w:tcW w:w="582" w:type="dxa"/>
            <w:vMerge/>
            <w:shd w:val="clear" w:color="auto" w:fill="auto"/>
            <w:noWrap/>
            <w:vAlign w:val="center"/>
          </w:tcPr>
          <w:p w14:paraId="495E16B7" w14:textId="77777777" w:rsidR="00F321D5" w:rsidRPr="007001F1" w:rsidRDefault="00F321D5" w:rsidP="00617EE4">
            <w:pPr>
              <w:jc w:val="center"/>
              <w:rPr>
                <w:color w:val="000000"/>
              </w:rPr>
            </w:pPr>
          </w:p>
        </w:tc>
        <w:tc>
          <w:tcPr>
            <w:tcW w:w="4820" w:type="dxa"/>
            <w:gridSpan w:val="2"/>
            <w:shd w:val="clear" w:color="auto" w:fill="auto"/>
            <w:vAlign w:val="center"/>
          </w:tcPr>
          <w:p w14:paraId="399A4EF6" w14:textId="77777777" w:rsidR="00FB4782" w:rsidRPr="0001630F" w:rsidRDefault="00F321D5" w:rsidP="00FB4782">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6FD3FD18" w14:textId="77777777" w:rsidR="00F321D5" w:rsidRPr="007001F1" w:rsidRDefault="00F321D5" w:rsidP="00617EE4">
            <w:pPr>
              <w:jc w:val="center"/>
              <w:rPr>
                <w:b/>
                <w:bCs/>
                <w:color w:val="000000"/>
              </w:rPr>
            </w:pPr>
          </w:p>
        </w:tc>
        <w:tc>
          <w:tcPr>
            <w:tcW w:w="567" w:type="dxa"/>
            <w:shd w:val="clear" w:color="auto" w:fill="auto"/>
            <w:vAlign w:val="center"/>
          </w:tcPr>
          <w:p w14:paraId="32A177BB" w14:textId="77777777" w:rsidR="00F321D5" w:rsidRPr="007001F1" w:rsidRDefault="00F321D5" w:rsidP="00617EE4">
            <w:pPr>
              <w:jc w:val="center"/>
              <w:rPr>
                <w:b/>
                <w:bCs/>
                <w:color w:val="000000"/>
              </w:rPr>
            </w:pPr>
          </w:p>
        </w:tc>
        <w:tc>
          <w:tcPr>
            <w:tcW w:w="850" w:type="dxa"/>
            <w:shd w:val="clear" w:color="auto" w:fill="auto"/>
            <w:vAlign w:val="center"/>
          </w:tcPr>
          <w:p w14:paraId="777B1E11" w14:textId="77777777" w:rsidR="00F321D5" w:rsidRPr="007001F1" w:rsidRDefault="00F321D5" w:rsidP="00617EE4">
            <w:pPr>
              <w:jc w:val="center"/>
              <w:rPr>
                <w:b/>
                <w:bCs/>
                <w:color w:val="000000"/>
              </w:rPr>
            </w:pPr>
          </w:p>
        </w:tc>
        <w:tc>
          <w:tcPr>
            <w:tcW w:w="1701" w:type="dxa"/>
            <w:shd w:val="clear" w:color="auto" w:fill="auto"/>
            <w:vAlign w:val="center"/>
          </w:tcPr>
          <w:p w14:paraId="493D69E9" w14:textId="77777777" w:rsidR="00F321D5" w:rsidRPr="007001F1" w:rsidRDefault="00F321D5" w:rsidP="00617EE4">
            <w:pPr>
              <w:jc w:val="center"/>
              <w:rPr>
                <w:b/>
                <w:bCs/>
                <w:color w:val="000000"/>
              </w:rPr>
            </w:pPr>
          </w:p>
        </w:tc>
      </w:tr>
      <w:tr w:rsidR="00F321D5" w:rsidRPr="007001F1" w14:paraId="2E08761F" w14:textId="77777777" w:rsidTr="003E1143">
        <w:trPr>
          <w:trHeight w:val="392"/>
        </w:trPr>
        <w:tc>
          <w:tcPr>
            <w:tcW w:w="582" w:type="dxa"/>
            <w:vMerge w:val="restart"/>
            <w:shd w:val="clear" w:color="auto" w:fill="auto"/>
            <w:noWrap/>
            <w:vAlign w:val="center"/>
            <w:hideMark/>
          </w:tcPr>
          <w:p w14:paraId="42D4FA21" w14:textId="77777777"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7F8CAC5C" w14:textId="77777777"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14:paraId="52BD4699" w14:textId="77777777"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424A3B1E" w14:textId="77777777"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34CAB81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004AA5C"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107374CE" w14:textId="77777777" w:rsidTr="003E1143">
        <w:trPr>
          <w:trHeight w:val="821"/>
        </w:trPr>
        <w:tc>
          <w:tcPr>
            <w:tcW w:w="582" w:type="dxa"/>
            <w:vMerge/>
            <w:shd w:val="clear" w:color="auto" w:fill="auto"/>
            <w:noWrap/>
            <w:vAlign w:val="center"/>
          </w:tcPr>
          <w:p w14:paraId="15A84FEB" w14:textId="77777777" w:rsidR="00F321D5" w:rsidRPr="007001F1" w:rsidRDefault="00F321D5" w:rsidP="00617EE4">
            <w:pPr>
              <w:jc w:val="center"/>
              <w:rPr>
                <w:color w:val="000000"/>
              </w:rPr>
            </w:pPr>
          </w:p>
        </w:tc>
        <w:tc>
          <w:tcPr>
            <w:tcW w:w="4820" w:type="dxa"/>
            <w:gridSpan w:val="2"/>
            <w:shd w:val="clear" w:color="auto" w:fill="auto"/>
            <w:vAlign w:val="center"/>
          </w:tcPr>
          <w:p w14:paraId="750E96E0" w14:textId="77777777"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4BBF0B88" w14:textId="77777777" w:rsidR="00F321D5" w:rsidRPr="007001F1" w:rsidRDefault="00F321D5" w:rsidP="00617EE4">
            <w:pPr>
              <w:jc w:val="center"/>
              <w:rPr>
                <w:b/>
                <w:bCs/>
                <w:color w:val="000000"/>
              </w:rPr>
            </w:pPr>
          </w:p>
        </w:tc>
        <w:tc>
          <w:tcPr>
            <w:tcW w:w="567" w:type="dxa"/>
            <w:shd w:val="clear" w:color="auto" w:fill="auto"/>
            <w:vAlign w:val="center"/>
          </w:tcPr>
          <w:p w14:paraId="7B2A397E" w14:textId="77777777" w:rsidR="00F321D5" w:rsidRPr="007001F1" w:rsidRDefault="00F321D5" w:rsidP="00617EE4">
            <w:pPr>
              <w:jc w:val="center"/>
              <w:rPr>
                <w:b/>
                <w:bCs/>
                <w:color w:val="000000"/>
              </w:rPr>
            </w:pPr>
          </w:p>
        </w:tc>
        <w:tc>
          <w:tcPr>
            <w:tcW w:w="850" w:type="dxa"/>
            <w:shd w:val="clear" w:color="auto" w:fill="auto"/>
            <w:vAlign w:val="center"/>
          </w:tcPr>
          <w:p w14:paraId="1DEC95DB" w14:textId="77777777" w:rsidR="00F321D5" w:rsidRPr="007001F1" w:rsidRDefault="00F321D5" w:rsidP="00617EE4">
            <w:pPr>
              <w:jc w:val="center"/>
              <w:rPr>
                <w:b/>
                <w:bCs/>
                <w:color w:val="000000"/>
              </w:rPr>
            </w:pPr>
          </w:p>
        </w:tc>
        <w:tc>
          <w:tcPr>
            <w:tcW w:w="1701" w:type="dxa"/>
            <w:shd w:val="clear" w:color="auto" w:fill="auto"/>
            <w:vAlign w:val="center"/>
          </w:tcPr>
          <w:p w14:paraId="183DA86F" w14:textId="77777777" w:rsidR="00F321D5" w:rsidRPr="007001F1" w:rsidRDefault="00F321D5" w:rsidP="00617EE4">
            <w:pPr>
              <w:jc w:val="center"/>
              <w:rPr>
                <w:b/>
                <w:bCs/>
                <w:color w:val="000000"/>
              </w:rPr>
            </w:pPr>
          </w:p>
        </w:tc>
      </w:tr>
      <w:tr w:rsidR="00F321D5" w:rsidRPr="007001F1" w14:paraId="0CA5819E" w14:textId="77777777" w:rsidTr="003E1143">
        <w:trPr>
          <w:trHeight w:val="821"/>
        </w:trPr>
        <w:tc>
          <w:tcPr>
            <w:tcW w:w="582" w:type="dxa"/>
            <w:vMerge/>
            <w:shd w:val="clear" w:color="auto" w:fill="auto"/>
            <w:noWrap/>
            <w:vAlign w:val="center"/>
          </w:tcPr>
          <w:p w14:paraId="3854CB71" w14:textId="77777777" w:rsidR="00F321D5" w:rsidRPr="007001F1" w:rsidRDefault="00F321D5" w:rsidP="00617EE4">
            <w:pPr>
              <w:jc w:val="center"/>
              <w:rPr>
                <w:color w:val="000000"/>
              </w:rPr>
            </w:pPr>
          </w:p>
        </w:tc>
        <w:tc>
          <w:tcPr>
            <w:tcW w:w="4820" w:type="dxa"/>
            <w:gridSpan w:val="2"/>
            <w:shd w:val="clear" w:color="auto" w:fill="auto"/>
            <w:vAlign w:val="center"/>
          </w:tcPr>
          <w:p w14:paraId="280D8844" w14:textId="77777777"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A3166DB" w14:textId="77777777" w:rsidR="00F321D5" w:rsidRPr="007001F1" w:rsidRDefault="00F321D5" w:rsidP="00617EE4">
            <w:pPr>
              <w:jc w:val="center"/>
              <w:rPr>
                <w:b/>
                <w:bCs/>
                <w:color w:val="000000"/>
              </w:rPr>
            </w:pPr>
          </w:p>
        </w:tc>
        <w:tc>
          <w:tcPr>
            <w:tcW w:w="567" w:type="dxa"/>
            <w:shd w:val="clear" w:color="auto" w:fill="auto"/>
            <w:vAlign w:val="center"/>
          </w:tcPr>
          <w:p w14:paraId="4443A458" w14:textId="77777777" w:rsidR="00F321D5" w:rsidRPr="007001F1" w:rsidRDefault="00F321D5" w:rsidP="00617EE4">
            <w:pPr>
              <w:jc w:val="center"/>
              <w:rPr>
                <w:b/>
                <w:bCs/>
                <w:color w:val="000000"/>
              </w:rPr>
            </w:pPr>
          </w:p>
        </w:tc>
        <w:tc>
          <w:tcPr>
            <w:tcW w:w="850" w:type="dxa"/>
            <w:shd w:val="clear" w:color="auto" w:fill="auto"/>
            <w:vAlign w:val="center"/>
          </w:tcPr>
          <w:p w14:paraId="72049410" w14:textId="77777777" w:rsidR="00F321D5" w:rsidRPr="007001F1" w:rsidRDefault="00F321D5" w:rsidP="00617EE4">
            <w:pPr>
              <w:jc w:val="center"/>
              <w:rPr>
                <w:b/>
                <w:bCs/>
                <w:color w:val="000000"/>
              </w:rPr>
            </w:pPr>
          </w:p>
        </w:tc>
        <w:tc>
          <w:tcPr>
            <w:tcW w:w="1701" w:type="dxa"/>
            <w:shd w:val="clear" w:color="auto" w:fill="auto"/>
            <w:vAlign w:val="center"/>
          </w:tcPr>
          <w:p w14:paraId="34B130AF" w14:textId="77777777" w:rsidR="00F321D5" w:rsidRPr="007001F1" w:rsidRDefault="00F321D5" w:rsidP="00617EE4">
            <w:pPr>
              <w:jc w:val="center"/>
              <w:rPr>
                <w:b/>
                <w:bCs/>
                <w:color w:val="000000"/>
              </w:rPr>
            </w:pPr>
          </w:p>
        </w:tc>
      </w:tr>
      <w:tr w:rsidR="00510AB5" w:rsidRPr="007001F1" w14:paraId="1C9F34B1" w14:textId="77777777" w:rsidTr="003E1143">
        <w:trPr>
          <w:trHeight w:val="821"/>
        </w:trPr>
        <w:tc>
          <w:tcPr>
            <w:tcW w:w="582" w:type="dxa"/>
            <w:vMerge/>
            <w:shd w:val="clear" w:color="auto" w:fill="auto"/>
            <w:noWrap/>
            <w:vAlign w:val="center"/>
          </w:tcPr>
          <w:p w14:paraId="446A4E49" w14:textId="77777777" w:rsidR="00510AB5" w:rsidRPr="007001F1" w:rsidRDefault="00510AB5" w:rsidP="00617EE4">
            <w:pPr>
              <w:jc w:val="center"/>
              <w:rPr>
                <w:color w:val="000000"/>
              </w:rPr>
            </w:pPr>
          </w:p>
        </w:tc>
        <w:tc>
          <w:tcPr>
            <w:tcW w:w="4820" w:type="dxa"/>
            <w:gridSpan w:val="2"/>
            <w:shd w:val="clear" w:color="auto" w:fill="auto"/>
            <w:vAlign w:val="center"/>
          </w:tcPr>
          <w:p w14:paraId="3D4A0FBA" w14:textId="77777777"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5D4A17CD" w14:textId="77777777" w:rsidR="00510AB5" w:rsidRPr="007001F1" w:rsidRDefault="00510AB5" w:rsidP="00617EE4">
            <w:pPr>
              <w:jc w:val="center"/>
              <w:rPr>
                <w:b/>
                <w:bCs/>
                <w:color w:val="000000"/>
              </w:rPr>
            </w:pPr>
          </w:p>
        </w:tc>
        <w:tc>
          <w:tcPr>
            <w:tcW w:w="567" w:type="dxa"/>
            <w:shd w:val="clear" w:color="auto" w:fill="auto"/>
            <w:vAlign w:val="center"/>
          </w:tcPr>
          <w:p w14:paraId="7E800D61" w14:textId="77777777" w:rsidR="00510AB5" w:rsidRPr="007001F1" w:rsidRDefault="00510AB5" w:rsidP="00617EE4">
            <w:pPr>
              <w:jc w:val="center"/>
              <w:rPr>
                <w:b/>
                <w:bCs/>
                <w:color w:val="000000"/>
              </w:rPr>
            </w:pPr>
          </w:p>
        </w:tc>
        <w:tc>
          <w:tcPr>
            <w:tcW w:w="850" w:type="dxa"/>
            <w:shd w:val="clear" w:color="auto" w:fill="auto"/>
            <w:vAlign w:val="center"/>
          </w:tcPr>
          <w:p w14:paraId="118E3063" w14:textId="77777777" w:rsidR="00510AB5" w:rsidRPr="007001F1" w:rsidRDefault="00510AB5" w:rsidP="00617EE4">
            <w:pPr>
              <w:jc w:val="center"/>
              <w:rPr>
                <w:b/>
                <w:bCs/>
                <w:color w:val="000000"/>
              </w:rPr>
            </w:pPr>
          </w:p>
        </w:tc>
        <w:tc>
          <w:tcPr>
            <w:tcW w:w="1701" w:type="dxa"/>
            <w:shd w:val="clear" w:color="auto" w:fill="auto"/>
            <w:vAlign w:val="center"/>
          </w:tcPr>
          <w:p w14:paraId="16E2FA0B" w14:textId="77777777" w:rsidR="00510AB5" w:rsidRPr="007001F1" w:rsidRDefault="00510AB5" w:rsidP="00617EE4">
            <w:pPr>
              <w:jc w:val="center"/>
              <w:rPr>
                <w:b/>
                <w:bCs/>
                <w:color w:val="000000"/>
              </w:rPr>
            </w:pPr>
          </w:p>
        </w:tc>
      </w:tr>
      <w:tr w:rsidR="00A029FF" w:rsidRPr="007001F1" w14:paraId="7F712ADF" w14:textId="77777777" w:rsidTr="003E1143">
        <w:trPr>
          <w:trHeight w:val="821"/>
        </w:trPr>
        <w:tc>
          <w:tcPr>
            <w:tcW w:w="582" w:type="dxa"/>
            <w:vMerge/>
            <w:shd w:val="clear" w:color="auto" w:fill="auto"/>
            <w:noWrap/>
            <w:vAlign w:val="center"/>
          </w:tcPr>
          <w:p w14:paraId="22B522B9" w14:textId="77777777" w:rsidR="00A029FF" w:rsidRPr="007001F1" w:rsidRDefault="00A029FF" w:rsidP="00617EE4">
            <w:pPr>
              <w:jc w:val="center"/>
              <w:rPr>
                <w:color w:val="000000"/>
              </w:rPr>
            </w:pPr>
          </w:p>
        </w:tc>
        <w:tc>
          <w:tcPr>
            <w:tcW w:w="4820" w:type="dxa"/>
            <w:gridSpan w:val="2"/>
            <w:shd w:val="clear" w:color="auto" w:fill="auto"/>
            <w:vAlign w:val="center"/>
          </w:tcPr>
          <w:p w14:paraId="1A01E46F" w14:textId="77777777"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14:paraId="55A525E7" w14:textId="77777777" w:rsidR="00A029FF" w:rsidRPr="007001F1" w:rsidRDefault="00A029FF" w:rsidP="00617EE4">
            <w:pPr>
              <w:jc w:val="center"/>
              <w:rPr>
                <w:b/>
                <w:bCs/>
                <w:color w:val="000000"/>
              </w:rPr>
            </w:pPr>
          </w:p>
        </w:tc>
        <w:tc>
          <w:tcPr>
            <w:tcW w:w="567" w:type="dxa"/>
            <w:shd w:val="clear" w:color="auto" w:fill="auto"/>
            <w:vAlign w:val="center"/>
          </w:tcPr>
          <w:p w14:paraId="3BABF5DF" w14:textId="77777777" w:rsidR="00A029FF" w:rsidRPr="007001F1" w:rsidRDefault="00A029FF" w:rsidP="00617EE4">
            <w:pPr>
              <w:jc w:val="center"/>
              <w:rPr>
                <w:b/>
                <w:bCs/>
                <w:color w:val="000000"/>
              </w:rPr>
            </w:pPr>
          </w:p>
        </w:tc>
        <w:tc>
          <w:tcPr>
            <w:tcW w:w="850" w:type="dxa"/>
            <w:shd w:val="clear" w:color="auto" w:fill="auto"/>
            <w:vAlign w:val="center"/>
          </w:tcPr>
          <w:p w14:paraId="4F043584" w14:textId="77777777" w:rsidR="00A029FF" w:rsidRPr="007001F1" w:rsidRDefault="00A029FF" w:rsidP="00617EE4">
            <w:pPr>
              <w:jc w:val="center"/>
              <w:rPr>
                <w:b/>
                <w:bCs/>
                <w:color w:val="000000"/>
              </w:rPr>
            </w:pPr>
          </w:p>
        </w:tc>
        <w:tc>
          <w:tcPr>
            <w:tcW w:w="1701" w:type="dxa"/>
            <w:shd w:val="clear" w:color="auto" w:fill="auto"/>
            <w:vAlign w:val="center"/>
          </w:tcPr>
          <w:p w14:paraId="6F85EA0F" w14:textId="77777777" w:rsidR="00A029FF" w:rsidRPr="007001F1" w:rsidRDefault="00A029FF" w:rsidP="00617EE4">
            <w:pPr>
              <w:jc w:val="center"/>
              <w:rPr>
                <w:b/>
                <w:bCs/>
                <w:color w:val="000000"/>
              </w:rPr>
            </w:pPr>
          </w:p>
        </w:tc>
      </w:tr>
      <w:tr w:rsidR="00F321D5" w:rsidRPr="007001F1" w14:paraId="74DAD1ED" w14:textId="77777777" w:rsidTr="003E1143">
        <w:trPr>
          <w:trHeight w:val="821"/>
        </w:trPr>
        <w:tc>
          <w:tcPr>
            <w:tcW w:w="582" w:type="dxa"/>
            <w:vMerge/>
            <w:shd w:val="clear" w:color="auto" w:fill="auto"/>
            <w:noWrap/>
            <w:vAlign w:val="center"/>
          </w:tcPr>
          <w:p w14:paraId="33869CBB" w14:textId="77777777" w:rsidR="00F321D5" w:rsidRPr="007001F1" w:rsidRDefault="00F321D5" w:rsidP="00617EE4">
            <w:pPr>
              <w:jc w:val="center"/>
              <w:rPr>
                <w:color w:val="000000"/>
              </w:rPr>
            </w:pPr>
          </w:p>
        </w:tc>
        <w:tc>
          <w:tcPr>
            <w:tcW w:w="4820" w:type="dxa"/>
            <w:gridSpan w:val="2"/>
            <w:shd w:val="clear" w:color="auto" w:fill="auto"/>
            <w:vAlign w:val="center"/>
          </w:tcPr>
          <w:p w14:paraId="4E37852E" w14:textId="77777777"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14:paraId="42FD07FB" w14:textId="77777777" w:rsidR="00F321D5" w:rsidRPr="007001F1" w:rsidRDefault="00F321D5" w:rsidP="00617EE4">
            <w:pPr>
              <w:jc w:val="center"/>
              <w:rPr>
                <w:b/>
                <w:bCs/>
                <w:color w:val="000000"/>
              </w:rPr>
            </w:pPr>
          </w:p>
        </w:tc>
        <w:tc>
          <w:tcPr>
            <w:tcW w:w="567" w:type="dxa"/>
            <w:shd w:val="clear" w:color="auto" w:fill="auto"/>
            <w:vAlign w:val="center"/>
          </w:tcPr>
          <w:p w14:paraId="002812F6" w14:textId="77777777" w:rsidR="00F321D5" w:rsidRPr="007001F1" w:rsidRDefault="00F321D5" w:rsidP="00617EE4">
            <w:pPr>
              <w:jc w:val="center"/>
              <w:rPr>
                <w:b/>
                <w:bCs/>
                <w:color w:val="000000"/>
              </w:rPr>
            </w:pPr>
          </w:p>
        </w:tc>
        <w:tc>
          <w:tcPr>
            <w:tcW w:w="850" w:type="dxa"/>
            <w:shd w:val="clear" w:color="auto" w:fill="auto"/>
            <w:vAlign w:val="center"/>
          </w:tcPr>
          <w:p w14:paraId="1C6C14A0" w14:textId="77777777" w:rsidR="00F321D5" w:rsidRPr="007001F1" w:rsidRDefault="00F321D5" w:rsidP="00617EE4">
            <w:pPr>
              <w:jc w:val="center"/>
              <w:rPr>
                <w:b/>
                <w:bCs/>
                <w:color w:val="000000"/>
              </w:rPr>
            </w:pPr>
          </w:p>
        </w:tc>
        <w:tc>
          <w:tcPr>
            <w:tcW w:w="1701" w:type="dxa"/>
            <w:shd w:val="clear" w:color="auto" w:fill="auto"/>
            <w:vAlign w:val="center"/>
          </w:tcPr>
          <w:p w14:paraId="79600CDF" w14:textId="77777777" w:rsidR="00F321D5" w:rsidRPr="007001F1" w:rsidRDefault="00F321D5" w:rsidP="00617EE4">
            <w:pPr>
              <w:jc w:val="center"/>
              <w:rPr>
                <w:b/>
                <w:bCs/>
                <w:color w:val="000000"/>
              </w:rPr>
            </w:pPr>
          </w:p>
        </w:tc>
      </w:tr>
      <w:tr w:rsidR="00F767F0" w:rsidRPr="007001F1" w14:paraId="0A2DD924" w14:textId="77777777" w:rsidTr="003E1143">
        <w:trPr>
          <w:trHeight w:val="845"/>
        </w:trPr>
        <w:tc>
          <w:tcPr>
            <w:tcW w:w="582" w:type="dxa"/>
            <w:vMerge w:val="restart"/>
            <w:shd w:val="clear" w:color="auto" w:fill="auto"/>
            <w:noWrap/>
            <w:vAlign w:val="center"/>
            <w:hideMark/>
          </w:tcPr>
          <w:p w14:paraId="09B46850" w14:textId="77777777"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6912783D" w14:textId="77777777"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14:paraId="049B9853"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2F6BA9"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642257D"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A4DFE4"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539DD11F" w14:textId="77777777" w:rsidTr="003E1143">
        <w:trPr>
          <w:trHeight w:val="845"/>
        </w:trPr>
        <w:tc>
          <w:tcPr>
            <w:tcW w:w="582" w:type="dxa"/>
            <w:vMerge/>
            <w:shd w:val="clear" w:color="auto" w:fill="auto"/>
            <w:noWrap/>
            <w:vAlign w:val="center"/>
          </w:tcPr>
          <w:p w14:paraId="1BEFED1C" w14:textId="77777777" w:rsidR="00F767F0" w:rsidRPr="007001F1" w:rsidRDefault="00F767F0" w:rsidP="00617EE4">
            <w:pPr>
              <w:jc w:val="center"/>
              <w:rPr>
                <w:color w:val="000000"/>
              </w:rPr>
            </w:pPr>
          </w:p>
        </w:tc>
        <w:tc>
          <w:tcPr>
            <w:tcW w:w="4820" w:type="dxa"/>
            <w:gridSpan w:val="2"/>
            <w:shd w:val="clear" w:color="auto" w:fill="auto"/>
            <w:vAlign w:val="center"/>
          </w:tcPr>
          <w:p w14:paraId="5E680A07" w14:textId="77777777"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58558858" w14:textId="77777777" w:rsidR="00F767F0" w:rsidRPr="007001F1" w:rsidRDefault="00F767F0" w:rsidP="00617EE4">
            <w:pPr>
              <w:jc w:val="center"/>
              <w:rPr>
                <w:b/>
                <w:bCs/>
                <w:color w:val="000000"/>
              </w:rPr>
            </w:pPr>
          </w:p>
        </w:tc>
        <w:tc>
          <w:tcPr>
            <w:tcW w:w="567" w:type="dxa"/>
            <w:shd w:val="clear" w:color="auto" w:fill="auto"/>
            <w:vAlign w:val="center"/>
          </w:tcPr>
          <w:p w14:paraId="645C7960" w14:textId="77777777" w:rsidR="00F767F0" w:rsidRPr="007001F1" w:rsidRDefault="00F767F0" w:rsidP="00617EE4">
            <w:pPr>
              <w:jc w:val="center"/>
              <w:rPr>
                <w:b/>
                <w:bCs/>
                <w:color w:val="000000"/>
              </w:rPr>
            </w:pPr>
          </w:p>
        </w:tc>
        <w:tc>
          <w:tcPr>
            <w:tcW w:w="850" w:type="dxa"/>
            <w:shd w:val="clear" w:color="auto" w:fill="auto"/>
            <w:vAlign w:val="center"/>
          </w:tcPr>
          <w:p w14:paraId="4AA936CF" w14:textId="77777777" w:rsidR="00F767F0" w:rsidRPr="007001F1" w:rsidRDefault="00F767F0" w:rsidP="00617EE4">
            <w:pPr>
              <w:jc w:val="center"/>
              <w:rPr>
                <w:b/>
                <w:bCs/>
                <w:color w:val="000000"/>
              </w:rPr>
            </w:pPr>
          </w:p>
        </w:tc>
        <w:tc>
          <w:tcPr>
            <w:tcW w:w="1701" w:type="dxa"/>
            <w:shd w:val="clear" w:color="auto" w:fill="auto"/>
            <w:vAlign w:val="center"/>
          </w:tcPr>
          <w:p w14:paraId="58A8825B" w14:textId="77777777" w:rsidR="00F767F0" w:rsidRPr="007001F1" w:rsidRDefault="00F767F0" w:rsidP="00617EE4">
            <w:pPr>
              <w:jc w:val="center"/>
              <w:rPr>
                <w:b/>
                <w:bCs/>
                <w:color w:val="000000"/>
              </w:rPr>
            </w:pPr>
          </w:p>
        </w:tc>
      </w:tr>
      <w:tr w:rsidR="00F767F0" w:rsidRPr="007001F1" w14:paraId="49BF935C" w14:textId="77777777" w:rsidTr="003E1143">
        <w:trPr>
          <w:trHeight w:val="845"/>
        </w:trPr>
        <w:tc>
          <w:tcPr>
            <w:tcW w:w="582" w:type="dxa"/>
            <w:vMerge/>
            <w:shd w:val="clear" w:color="auto" w:fill="auto"/>
            <w:noWrap/>
            <w:vAlign w:val="center"/>
          </w:tcPr>
          <w:p w14:paraId="686C79F6" w14:textId="77777777" w:rsidR="00F767F0" w:rsidRPr="007001F1" w:rsidRDefault="00F767F0" w:rsidP="00617EE4">
            <w:pPr>
              <w:jc w:val="center"/>
              <w:rPr>
                <w:color w:val="000000"/>
              </w:rPr>
            </w:pPr>
          </w:p>
        </w:tc>
        <w:tc>
          <w:tcPr>
            <w:tcW w:w="4820" w:type="dxa"/>
            <w:gridSpan w:val="2"/>
            <w:shd w:val="clear" w:color="auto" w:fill="auto"/>
            <w:vAlign w:val="center"/>
          </w:tcPr>
          <w:p w14:paraId="248FBB32" w14:textId="77777777"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390D2510" w14:textId="77777777" w:rsidR="00F767F0" w:rsidRPr="007001F1" w:rsidRDefault="00F767F0" w:rsidP="00617EE4">
            <w:pPr>
              <w:jc w:val="center"/>
              <w:rPr>
                <w:b/>
                <w:bCs/>
                <w:color w:val="000000"/>
              </w:rPr>
            </w:pPr>
          </w:p>
        </w:tc>
        <w:tc>
          <w:tcPr>
            <w:tcW w:w="567" w:type="dxa"/>
            <w:shd w:val="clear" w:color="auto" w:fill="auto"/>
            <w:vAlign w:val="center"/>
          </w:tcPr>
          <w:p w14:paraId="48539D9F" w14:textId="77777777" w:rsidR="00F767F0" w:rsidRPr="007001F1" w:rsidRDefault="00F767F0" w:rsidP="00617EE4">
            <w:pPr>
              <w:jc w:val="center"/>
              <w:rPr>
                <w:b/>
                <w:bCs/>
                <w:color w:val="000000"/>
              </w:rPr>
            </w:pPr>
          </w:p>
        </w:tc>
        <w:tc>
          <w:tcPr>
            <w:tcW w:w="850" w:type="dxa"/>
            <w:shd w:val="clear" w:color="auto" w:fill="auto"/>
            <w:vAlign w:val="center"/>
          </w:tcPr>
          <w:p w14:paraId="4AD2A930" w14:textId="77777777" w:rsidR="00F767F0" w:rsidRPr="007001F1" w:rsidRDefault="00F767F0" w:rsidP="00617EE4">
            <w:pPr>
              <w:jc w:val="center"/>
              <w:rPr>
                <w:b/>
                <w:bCs/>
                <w:color w:val="000000"/>
              </w:rPr>
            </w:pPr>
          </w:p>
        </w:tc>
        <w:tc>
          <w:tcPr>
            <w:tcW w:w="1701" w:type="dxa"/>
            <w:shd w:val="clear" w:color="auto" w:fill="auto"/>
            <w:vAlign w:val="center"/>
          </w:tcPr>
          <w:p w14:paraId="0EB17AC5" w14:textId="77777777" w:rsidR="00F767F0" w:rsidRPr="007001F1" w:rsidRDefault="00F767F0" w:rsidP="00617EE4">
            <w:pPr>
              <w:jc w:val="center"/>
              <w:rPr>
                <w:b/>
                <w:bCs/>
                <w:color w:val="000000"/>
              </w:rPr>
            </w:pPr>
          </w:p>
        </w:tc>
      </w:tr>
      <w:tr w:rsidR="00F767F0" w:rsidRPr="007001F1" w14:paraId="486DAF04" w14:textId="77777777" w:rsidTr="003E1143">
        <w:trPr>
          <w:trHeight w:val="590"/>
        </w:trPr>
        <w:tc>
          <w:tcPr>
            <w:tcW w:w="582" w:type="dxa"/>
            <w:vMerge w:val="restart"/>
            <w:shd w:val="clear" w:color="auto" w:fill="auto"/>
            <w:noWrap/>
            <w:vAlign w:val="center"/>
            <w:hideMark/>
          </w:tcPr>
          <w:p w14:paraId="55850850" w14:textId="77777777"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B9CC15F" w14:textId="77777777"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14:paraId="77B35152"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3543A1B6"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E9FA4BF"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80273A"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71F0DB97" w14:textId="77777777" w:rsidTr="003E1143">
        <w:trPr>
          <w:trHeight w:val="590"/>
        </w:trPr>
        <w:tc>
          <w:tcPr>
            <w:tcW w:w="582" w:type="dxa"/>
            <w:vMerge/>
            <w:shd w:val="clear" w:color="auto" w:fill="auto"/>
            <w:noWrap/>
            <w:vAlign w:val="center"/>
          </w:tcPr>
          <w:p w14:paraId="32E00937" w14:textId="77777777" w:rsidR="00F767F0" w:rsidRPr="007001F1" w:rsidRDefault="00F767F0" w:rsidP="00617EE4">
            <w:pPr>
              <w:jc w:val="center"/>
              <w:rPr>
                <w:color w:val="000000"/>
              </w:rPr>
            </w:pPr>
          </w:p>
        </w:tc>
        <w:tc>
          <w:tcPr>
            <w:tcW w:w="4820" w:type="dxa"/>
            <w:gridSpan w:val="2"/>
            <w:shd w:val="clear" w:color="auto" w:fill="auto"/>
            <w:vAlign w:val="center"/>
          </w:tcPr>
          <w:p w14:paraId="57CE57E0" w14:textId="77777777"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220DFE80" w14:textId="77777777" w:rsidR="00F767F0" w:rsidRPr="007001F1" w:rsidRDefault="00F767F0" w:rsidP="00617EE4">
            <w:pPr>
              <w:jc w:val="center"/>
              <w:rPr>
                <w:b/>
                <w:bCs/>
                <w:color w:val="000000"/>
              </w:rPr>
            </w:pPr>
          </w:p>
        </w:tc>
        <w:tc>
          <w:tcPr>
            <w:tcW w:w="567" w:type="dxa"/>
            <w:shd w:val="clear" w:color="auto" w:fill="auto"/>
            <w:vAlign w:val="center"/>
          </w:tcPr>
          <w:p w14:paraId="0DE92AFA" w14:textId="77777777" w:rsidR="00F767F0" w:rsidRPr="0001630F" w:rsidRDefault="00F767F0" w:rsidP="00617EE4">
            <w:pPr>
              <w:jc w:val="center"/>
              <w:rPr>
                <w:b/>
                <w:bCs/>
                <w:color w:val="000000"/>
              </w:rPr>
            </w:pPr>
          </w:p>
        </w:tc>
        <w:tc>
          <w:tcPr>
            <w:tcW w:w="850" w:type="dxa"/>
            <w:shd w:val="clear" w:color="auto" w:fill="auto"/>
            <w:vAlign w:val="center"/>
          </w:tcPr>
          <w:p w14:paraId="45226E52" w14:textId="77777777" w:rsidR="00F767F0" w:rsidRPr="007001F1" w:rsidRDefault="00F767F0" w:rsidP="00617EE4">
            <w:pPr>
              <w:jc w:val="center"/>
              <w:rPr>
                <w:b/>
                <w:bCs/>
                <w:color w:val="000000"/>
              </w:rPr>
            </w:pPr>
          </w:p>
        </w:tc>
        <w:tc>
          <w:tcPr>
            <w:tcW w:w="1701" w:type="dxa"/>
            <w:shd w:val="clear" w:color="auto" w:fill="auto"/>
            <w:vAlign w:val="center"/>
          </w:tcPr>
          <w:p w14:paraId="54EF0DCA" w14:textId="77777777" w:rsidR="00F767F0" w:rsidRPr="007001F1" w:rsidRDefault="00F767F0" w:rsidP="00617EE4">
            <w:pPr>
              <w:jc w:val="center"/>
              <w:rPr>
                <w:b/>
                <w:bCs/>
                <w:color w:val="000000"/>
              </w:rPr>
            </w:pPr>
          </w:p>
        </w:tc>
      </w:tr>
      <w:tr w:rsidR="00F767F0" w:rsidRPr="007001F1" w14:paraId="43ABC9EF" w14:textId="77777777" w:rsidTr="003E1143">
        <w:trPr>
          <w:trHeight w:val="590"/>
        </w:trPr>
        <w:tc>
          <w:tcPr>
            <w:tcW w:w="582" w:type="dxa"/>
            <w:vMerge/>
            <w:shd w:val="clear" w:color="auto" w:fill="auto"/>
            <w:noWrap/>
            <w:vAlign w:val="center"/>
          </w:tcPr>
          <w:p w14:paraId="40252E8F" w14:textId="77777777" w:rsidR="00F767F0" w:rsidRPr="007001F1" w:rsidRDefault="00F767F0" w:rsidP="00617EE4">
            <w:pPr>
              <w:jc w:val="center"/>
              <w:rPr>
                <w:color w:val="000000"/>
              </w:rPr>
            </w:pPr>
          </w:p>
        </w:tc>
        <w:tc>
          <w:tcPr>
            <w:tcW w:w="4820" w:type="dxa"/>
            <w:gridSpan w:val="2"/>
            <w:shd w:val="clear" w:color="auto" w:fill="auto"/>
            <w:vAlign w:val="center"/>
          </w:tcPr>
          <w:p w14:paraId="6D7803C8" w14:textId="77777777"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14:paraId="3035F5B6" w14:textId="77777777" w:rsidR="00F767F0" w:rsidRPr="007001F1" w:rsidRDefault="00F767F0" w:rsidP="00617EE4">
            <w:pPr>
              <w:jc w:val="center"/>
              <w:rPr>
                <w:b/>
                <w:bCs/>
                <w:color w:val="000000"/>
              </w:rPr>
            </w:pPr>
          </w:p>
        </w:tc>
        <w:tc>
          <w:tcPr>
            <w:tcW w:w="567" w:type="dxa"/>
            <w:shd w:val="clear" w:color="auto" w:fill="auto"/>
            <w:vAlign w:val="center"/>
          </w:tcPr>
          <w:p w14:paraId="212009E1" w14:textId="77777777" w:rsidR="00F767F0" w:rsidRPr="007001F1" w:rsidRDefault="00F767F0" w:rsidP="00617EE4">
            <w:pPr>
              <w:jc w:val="center"/>
              <w:rPr>
                <w:b/>
                <w:bCs/>
                <w:color w:val="000000"/>
              </w:rPr>
            </w:pPr>
          </w:p>
        </w:tc>
        <w:tc>
          <w:tcPr>
            <w:tcW w:w="850" w:type="dxa"/>
            <w:shd w:val="clear" w:color="auto" w:fill="auto"/>
            <w:vAlign w:val="center"/>
          </w:tcPr>
          <w:p w14:paraId="6527D082" w14:textId="77777777" w:rsidR="00F767F0" w:rsidRPr="007001F1" w:rsidRDefault="00F767F0" w:rsidP="00617EE4">
            <w:pPr>
              <w:jc w:val="center"/>
              <w:rPr>
                <w:b/>
                <w:bCs/>
                <w:color w:val="000000"/>
              </w:rPr>
            </w:pPr>
          </w:p>
        </w:tc>
        <w:tc>
          <w:tcPr>
            <w:tcW w:w="1701" w:type="dxa"/>
            <w:shd w:val="clear" w:color="auto" w:fill="auto"/>
            <w:vAlign w:val="center"/>
          </w:tcPr>
          <w:p w14:paraId="4376E7EA" w14:textId="77777777" w:rsidR="00F767F0" w:rsidRPr="007001F1" w:rsidRDefault="00F767F0" w:rsidP="00617EE4">
            <w:pPr>
              <w:jc w:val="center"/>
              <w:rPr>
                <w:b/>
                <w:bCs/>
                <w:color w:val="000000"/>
              </w:rPr>
            </w:pPr>
          </w:p>
        </w:tc>
      </w:tr>
      <w:tr w:rsidR="00D42BBA" w:rsidRPr="007001F1" w14:paraId="7CCA486E" w14:textId="77777777" w:rsidTr="003E1143">
        <w:trPr>
          <w:trHeight w:val="590"/>
        </w:trPr>
        <w:tc>
          <w:tcPr>
            <w:tcW w:w="582" w:type="dxa"/>
            <w:shd w:val="clear" w:color="auto" w:fill="auto"/>
            <w:noWrap/>
            <w:vAlign w:val="center"/>
          </w:tcPr>
          <w:p w14:paraId="306EAC11" w14:textId="77777777"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14:paraId="20CBE4A4" w14:textId="77777777"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14:paraId="490F2099" w14:textId="77777777" w:rsidR="00D42BBA" w:rsidRPr="007001F1" w:rsidRDefault="00D42BBA" w:rsidP="00617EE4">
            <w:pPr>
              <w:jc w:val="center"/>
              <w:rPr>
                <w:b/>
                <w:bCs/>
                <w:color w:val="000000"/>
              </w:rPr>
            </w:pPr>
          </w:p>
        </w:tc>
        <w:tc>
          <w:tcPr>
            <w:tcW w:w="567" w:type="dxa"/>
            <w:shd w:val="clear" w:color="auto" w:fill="auto"/>
            <w:vAlign w:val="center"/>
          </w:tcPr>
          <w:p w14:paraId="64627030" w14:textId="77777777" w:rsidR="00D42BBA" w:rsidRPr="007001F1" w:rsidRDefault="00D42BBA" w:rsidP="00617EE4">
            <w:pPr>
              <w:jc w:val="center"/>
              <w:rPr>
                <w:b/>
                <w:bCs/>
                <w:color w:val="000000"/>
              </w:rPr>
            </w:pPr>
          </w:p>
        </w:tc>
        <w:tc>
          <w:tcPr>
            <w:tcW w:w="850" w:type="dxa"/>
            <w:shd w:val="clear" w:color="auto" w:fill="auto"/>
            <w:vAlign w:val="center"/>
          </w:tcPr>
          <w:p w14:paraId="2F76BCC7" w14:textId="77777777" w:rsidR="00D42BBA" w:rsidRPr="007001F1" w:rsidRDefault="00D42BBA" w:rsidP="00617EE4">
            <w:pPr>
              <w:jc w:val="center"/>
              <w:rPr>
                <w:b/>
                <w:bCs/>
                <w:color w:val="000000"/>
              </w:rPr>
            </w:pPr>
          </w:p>
        </w:tc>
        <w:tc>
          <w:tcPr>
            <w:tcW w:w="1701" w:type="dxa"/>
            <w:shd w:val="clear" w:color="auto" w:fill="auto"/>
            <w:vAlign w:val="center"/>
          </w:tcPr>
          <w:p w14:paraId="7934E1E0" w14:textId="77777777" w:rsidR="00D42BBA" w:rsidRPr="007001F1" w:rsidRDefault="00D42BBA" w:rsidP="00617EE4">
            <w:pPr>
              <w:jc w:val="center"/>
              <w:rPr>
                <w:b/>
                <w:bCs/>
                <w:color w:val="000000"/>
              </w:rPr>
            </w:pPr>
          </w:p>
        </w:tc>
      </w:tr>
      <w:tr w:rsidR="00D42BBA" w:rsidRPr="007001F1" w14:paraId="41DEC248" w14:textId="77777777" w:rsidTr="003E1143">
        <w:trPr>
          <w:trHeight w:val="590"/>
        </w:trPr>
        <w:tc>
          <w:tcPr>
            <w:tcW w:w="582" w:type="dxa"/>
            <w:shd w:val="clear" w:color="auto" w:fill="auto"/>
            <w:noWrap/>
            <w:vAlign w:val="center"/>
          </w:tcPr>
          <w:p w14:paraId="7749A01D" w14:textId="77777777"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14:paraId="5E9077FD" w14:textId="77777777"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14:paraId="6757FDB3" w14:textId="77777777" w:rsidR="00D42BBA" w:rsidRPr="007001F1" w:rsidRDefault="00D42BBA" w:rsidP="00617EE4">
            <w:pPr>
              <w:jc w:val="center"/>
              <w:rPr>
                <w:b/>
                <w:bCs/>
                <w:color w:val="000000"/>
              </w:rPr>
            </w:pPr>
          </w:p>
        </w:tc>
        <w:tc>
          <w:tcPr>
            <w:tcW w:w="567" w:type="dxa"/>
            <w:shd w:val="clear" w:color="auto" w:fill="auto"/>
            <w:vAlign w:val="center"/>
          </w:tcPr>
          <w:p w14:paraId="35AC9F3C" w14:textId="77777777" w:rsidR="00D42BBA" w:rsidRPr="007001F1" w:rsidRDefault="00D42BBA" w:rsidP="00617EE4">
            <w:pPr>
              <w:jc w:val="center"/>
              <w:rPr>
                <w:b/>
                <w:bCs/>
                <w:color w:val="000000"/>
              </w:rPr>
            </w:pPr>
          </w:p>
        </w:tc>
        <w:tc>
          <w:tcPr>
            <w:tcW w:w="850" w:type="dxa"/>
            <w:shd w:val="clear" w:color="auto" w:fill="auto"/>
            <w:vAlign w:val="center"/>
          </w:tcPr>
          <w:p w14:paraId="3A658728" w14:textId="77777777" w:rsidR="00D42BBA" w:rsidRPr="007001F1" w:rsidRDefault="00D42BBA" w:rsidP="00617EE4">
            <w:pPr>
              <w:jc w:val="center"/>
              <w:rPr>
                <w:b/>
                <w:bCs/>
                <w:color w:val="000000"/>
              </w:rPr>
            </w:pPr>
          </w:p>
        </w:tc>
        <w:tc>
          <w:tcPr>
            <w:tcW w:w="1701" w:type="dxa"/>
            <w:shd w:val="clear" w:color="auto" w:fill="auto"/>
            <w:vAlign w:val="center"/>
          </w:tcPr>
          <w:p w14:paraId="63FED282" w14:textId="77777777" w:rsidR="00D42BBA" w:rsidRPr="007001F1" w:rsidRDefault="00D42BBA" w:rsidP="00617EE4">
            <w:pPr>
              <w:jc w:val="center"/>
              <w:rPr>
                <w:b/>
                <w:bCs/>
                <w:color w:val="000000"/>
              </w:rPr>
            </w:pPr>
          </w:p>
        </w:tc>
      </w:tr>
      <w:tr w:rsidR="00617EE4" w:rsidRPr="007001F1" w14:paraId="064A2ED0" w14:textId="77777777" w:rsidTr="003E1143">
        <w:trPr>
          <w:trHeight w:val="577"/>
        </w:trPr>
        <w:tc>
          <w:tcPr>
            <w:tcW w:w="582" w:type="dxa"/>
            <w:shd w:val="clear" w:color="auto" w:fill="auto"/>
            <w:noWrap/>
            <w:vAlign w:val="center"/>
            <w:hideMark/>
          </w:tcPr>
          <w:p w14:paraId="19D02411" w14:textId="77777777"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14:paraId="610466D5" w14:textId="77777777"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xml:space="preserve">§ </w:t>
            </w:r>
            <w:r w:rsidRPr="00ED7644">
              <w:rPr>
                <w:sz w:val="22"/>
                <w:szCs w:val="22"/>
              </w:rPr>
              <w:lastRenderedPageBreak/>
              <w:t>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00E9DE3D"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26FF6A02"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F9289C6"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3BC3501" w14:textId="77777777" w:rsidR="00617EE4" w:rsidRPr="007001F1" w:rsidRDefault="00617EE4" w:rsidP="00617EE4">
            <w:pPr>
              <w:jc w:val="center"/>
              <w:rPr>
                <w:b/>
                <w:bCs/>
                <w:color w:val="000000"/>
              </w:rPr>
            </w:pPr>
            <w:r w:rsidRPr="007001F1">
              <w:rPr>
                <w:b/>
                <w:bCs/>
                <w:color w:val="000000"/>
                <w:sz w:val="22"/>
                <w:szCs w:val="22"/>
              </w:rPr>
              <w:t> </w:t>
            </w:r>
          </w:p>
        </w:tc>
      </w:tr>
      <w:tr w:rsidR="00F767F0" w:rsidRPr="007001F1" w14:paraId="5F631BA3" w14:textId="77777777" w:rsidTr="003E1143">
        <w:trPr>
          <w:trHeight w:val="645"/>
        </w:trPr>
        <w:tc>
          <w:tcPr>
            <w:tcW w:w="582" w:type="dxa"/>
            <w:vMerge w:val="restart"/>
            <w:shd w:val="clear" w:color="auto" w:fill="auto"/>
            <w:noWrap/>
            <w:vAlign w:val="center"/>
            <w:hideMark/>
          </w:tcPr>
          <w:p w14:paraId="66F2894F" w14:textId="77777777"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14:paraId="018A968C" w14:textId="77777777"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14:paraId="3CBE37CD" w14:textId="77777777"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686F7D20"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8202F23"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5BD0485"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0EB2236F" w14:textId="77777777" w:rsidTr="003E1143">
        <w:trPr>
          <w:trHeight w:val="381"/>
        </w:trPr>
        <w:tc>
          <w:tcPr>
            <w:tcW w:w="582" w:type="dxa"/>
            <w:vMerge/>
            <w:shd w:val="clear" w:color="auto" w:fill="auto"/>
            <w:noWrap/>
            <w:vAlign w:val="center"/>
          </w:tcPr>
          <w:p w14:paraId="78281454" w14:textId="77777777" w:rsidR="00F767F0" w:rsidRPr="007001F1" w:rsidRDefault="00F767F0" w:rsidP="00617EE4">
            <w:pPr>
              <w:jc w:val="center"/>
              <w:rPr>
                <w:color w:val="000000"/>
              </w:rPr>
            </w:pPr>
          </w:p>
        </w:tc>
        <w:tc>
          <w:tcPr>
            <w:tcW w:w="4820" w:type="dxa"/>
            <w:gridSpan w:val="2"/>
            <w:shd w:val="clear" w:color="auto" w:fill="auto"/>
            <w:vAlign w:val="center"/>
          </w:tcPr>
          <w:p w14:paraId="34A0CBBC" w14:textId="77777777"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14:paraId="17B4B075" w14:textId="77777777" w:rsidR="00F767F0" w:rsidRPr="007001F1" w:rsidRDefault="00F767F0" w:rsidP="00617EE4">
            <w:pPr>
              <w:jc w:val="center"/>
              <w:rPr>
                <w:b/>
                <w:bCs/>
                <w:color w:val="000000"/>
              </w:rPr>
            </w:pPr>
          </w:p>
        </w:tc>
        <w:tc>
          <w:tcPr>
            <w:tcW w:w="567" w:type="dxa"/>
            <w:shd w:val="clear" w:color="auto" w:fill="auto"/>
            <w:vAlign w:val="center"/>
          </w:tcPr>
          <w:p w14:paraId="09E24516" w14:textId="77777777" w:rsidR="00F767F0" w:rsidRPr="007001F1" w:rsidRDefault="00F767F0" w:rsidP="00617EE4">
            <w:pPr>
              <w:jc w:val="center"/>
              <w:rPr>
                <w:b/>
                <w:bCs/>
                <w:color w:val="000000"/>
              </w:rPr>
            </w:pPr>
          </w:p>
        </w:tc>
        <w:tc>
          <w:tcPr>
            <w:tcW w:w="850" w:type="dxa"/>
            <w:shd w:val="clear" w:color="auto" w:fill="auto"/>
            <w:vAlign w:val="center"/>
          </w:tcPr>
          <w:p w14:paraId="48810288" w14:textId="77777777" w:rsidR="00F767F0" w:rsidRPr="007001F1" w:rsidRDefault="00F767F0" w:rsidP="00617EE4">
            <w:pPr>
              <w:jc w:val="center"/>
              <w:rPr>
                <w:b/>
                <w:bCs/>
                <w:color w:val="000000"/>
              </w:rPr>
            </w:pPr>
          </w:p>
        </w:tc>
        <w:tc>
          <w:tcPr>
            <w:tcW w:w="1701" w:type="dxa"/>
            <w:shd w:val="clear" w:color="auto" w:fill="auto"/>
            <w:vAlign w:val="center"/>
          </w:tcPr>
          <w:p w14:paraId="184AF553" w14:textId="77777777" w:rsidR="00F767F0" w:rsidRPr="007001F1" w:rsidRDefault="00F767F0" w:rsidP="00617EE4">
            <w:pPr>
              <w:jc w:val="center"/>
              <w:rPr>
                <w:b/>
                <w:bCs/>
                <w:color w:val="000000"/>
              </w:rPr>
            </w:pPr>
          </w:p>
        </w:tc>
      </w:tr>
      <w:tr w:rsidR="00C12302" w:rsidRPr="007001F1" w14:paraId="70600ED7" w14:textId="77777777" w:rsidTr="003E1143">
        <w:trPr>
          <w:trHeight w:val="885"/>
        </w:trPr>
        <w:tc>
          <w:tcPr>
            <w:tcW w:w="582" w:type="dxa"/>
            <w:vMerge w:val="restart"/>
            <w:shd w:val="clear" w:color="auto" w:fill="auto"/>
            <w:noWrap/>
            <w:vAlign w:val="center"/>
            <w:hideMark/>
          </w:tcPr>
          <w:p w14:paraId="6306083A" w14:textId="77777777"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79768E08" w14:textId="77777777"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14:paraId="5433B780" w14:textId="77777777"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5F13873C" w14:textId="77777777"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37EB8E" w14:textId="77777777"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B54697E" w14:textId="77777777" w:rsidR="00C12302" w:rsidRPr="007001F1" w:rsidRDefault="00C12302" w:rsidP="00617EE4">
            <w:pPr>
              <w:jc w:val="center"/>
              <w:rPr>
                <w:b/>
                <w:bCs/>
                <w:color w:val="000000"/>
              </w:rPr>
            </w:pPr>
            <w:r w:rsidRPr="007001F1">
              <w:rPr>
                <w:b/>
                <w:bCs/>
                <w:color w:val="000000"/>
                <w:sz w:val="22"/>
                <w:szCs w:val="22"/>
              </w:rPr>
              <w:t> </w:t>
            </w:r>
          </w:p>
        </w:tc>
      </w:tr>
      <w:tr w:rsidR="00C12302" w:rsidRPr="007001F1" w14:paraId="4CCC15BF" w14:textId="77777777" w:rsidTr="003E1143">
        <w:trPr>
          <w:trHeight w:val="885"/>
        </w:trPr>
        <w:tc>
          <w:tcPr>
            <w:tcW w:w="582" w:type="dxa"/>
            <w:vMerge/>
            <w:shd w:val="clear" w:color="auto" w:fill="auto"/>
            <w:noWrap/>
            <w:vAlign w:val="center"/>
          </w:tcPr>
          <w:p w14:paraId="302648EA" w14:textId="77777777" w:rsidR="00C12302" w:rsidRPr="007001F1" w:rsidRDefault="00C12302" w:rsidP="00617EE4">
            <w:pPr>
              <w:jc w:val="center"/>
              <w:rPr>
                <w:color w:val="000000"/>
              </w:rPr>
            </w:pPr>
          </w:p>
        </w:tc>
        <w:tc>
          <w:tcPr>
            <w:tcW w:w="4820" w:type="dxa"/>
            <w:gridSpan w:val="2"/>
            <w:shd w:val="clear" w:color="auto" w:fill="auto"/>
            <w:vAlign w:val="center"/>
          </w:tcPr>
          <w:p w14:paraId="47C807C2" w14:textId="77777777"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14:paraId="5FDE73A4" w14:textId="77777777" w:rsidR="00C12302" w:rsidRPr="007001F1" w:rsidRDefault="00C12302" w:rsidP="00617EE4">
            <w:pPr>
              <w:jc w:val="center"/>
              <w:rPr>
                <w:b/>
                <w:bCs/>
                <w:color w:val="000000"/>
              </w:rPr>
            </w:pPr>
          </w:p>
        </w:tc>
        <w:tc>
          <w:tcPr>
            <w:tcW w:w="567" w:type="dxa"/>
            <w:shd w:val="clear" w:color="auto" w:fill="auto"/>
            <w:vAlign w:val="center"/>
          </w:tcPr>
          <w:p w14:paraId="7407566F" w14:textId="77777777" w:rsidR="00C12302" w:rsidRPr="007001F1" w:rsidRDefault="00C12302" w:rsidP="00617EE4">
            <w:pPr>
              <w:jc w:val="center"/>
              <w:rPr>
                <w:b/>
                <w:bCs/>
                <w:color w:val="000000"/>
              </w:rPr>
            </w:pPr>
          </w:p>
        </w:tc>
        <w:tc>
          <w:tcPr>
            <w:tcW w:w="850" w:type="dxa"/>
            <w:shd w:val="clear" w:color="auto" w:fill="auto"/>
            <w:vAlign w:val="center"/>
          </w:tcPr>
          <w:p w14:paraId="588BC3D4" w14:textId="77777777" w:rsidR="00C12302" w:rsidRPr="007001F1" w:rsidRDefault="00C12302" w:rsidP="00617EE4">
            <w:pPr>
              <w:jc w:val="center"/>
              <w:rPr>
                <w:b/>
                <w:bCs/>
                <w:color w:val="000000"/>
              </w:rPr>
            </w:pPr>
          </w:p>
        </w:tc>
        <w:tc>
          <w:tcPr>
            <w:tcW w:w="1701" w:type="dxa"/>
            <w:shd w:val="clear" w:color="auto" w:fill="auto"/>
            <w:vAlign w:val="center"/>
          </w:tcPr>
          <w:p w14:paraId="04E47E40" w14:textId="77777777" w:rsidR="00C12302" w:rsidRPr="007001F1" w:rsidRDefault="00C12302" w:rsidP="00617EE4">
            <w:pPr>
              <w:jc w:val="center"/>
              <w:rPr>
                <w:b/>
                <w:bCs/>
                <w:color w:val="000000"/>
              </w:rPr>
            </w:pPr>
          </w:p>
        </w:tc>
      </w:tr>
      <w:tr w:rsidR="00C12302" w:rsidRPr="007001F1" w14:paraId="6BF13482" w14:textId="77777777" w:rsidTr="003E1143">
        <w:trPr>
          <w:trHeight w:val="885"/>
        </w:trPr>
        <w:tc>
          <w:tcPr>
            <w:tcW w:w="582" w:type="dxa"/>
            <w:vMerge/>
            <w:shd w:val="clear" w:color="auto" w:fill="auto"/>
            <w:noWrap/>
            <w:vAlign w:val="center"/>
          </w:tcPr>
          <w:p w14:paraId="4C6B1894" w14:textId="77777777" w:rsidR="00C12302" w:rsidRPr="007001F1" w:rsidRDefault="00C12302" w:rsidP="00617EE4">
            <w:pPr>
              <w:jc w:val="center"/>
              <w:rPr>
                <w:color w:val="000000"/>
              </w:rPr>
            </w:pPr>
          </w:p>
        </w:tc>
        <w:tc>
          <w:tcPr>
            <w:tcW w:w="4820" w:type="dxa"/>
            <w:gridSpan w:val="2"/>
            <w:shd w:val="clear" w:color="auto" w:fill="auto"/>
            <w:vAlign w:val="center"/>
          </w:tcPr>
          <w:p w14:paraId="439AB796" w14:textId="77777777"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2181DCD2" w14:textId="77777777" w:rsidR="00C12302" w:rsidRPr="007001F1" w:rsidRDefault="00C12302" w:rsidP="00617EE4">
            <w:pPr>
              <w:jc w:val="center"/>
              <w:rPr>
                <w:b/>
                <w:bCs/>
                <w:color w:val="000000"/>
              </w:rPr>
            </w:pPr>
          </w:p>
        </w:tc>
        <w:tc>
          <w:tcPr>
            <w:tcW w:w="567" w:type="dxa"/>
            <w:shd w:val="clear" w:color="auto" w:fill="auto"/>
            <w:vAlign w:val="center"/>
          </w:tcPr>
          <w:p w14:paraId="0E012A47" w14:textId="77777777" w:rsidR="00C12302" w:rsidRPr="007001F1" w:rsidRDefault="00C12302" w:rsidP="00617EE4">
            <w:pPr>
              <w:jc w:val="center"/>
              <w:rPr>
                <w:b/>
                <w:bCs/>
                <w:color w:val="000000"/>
              </w:rPr>
            </w:pPr>
          </w:p>
        </w:tc>
        <w:tc>
          <w:tcPr>
            <w:tcW w:w="850" w:type="dxa"/>
            <w:shd w:val="clear" w:color="auto" w:fill="auto"/>
            <w:vAlign w:val="center"/>
          </w:tcPr>
          <w:p w14:paraId="5DBF8BEE" w14:textId="77777777" w:rsidR="00C12302" w:rsidRPr="007001F1" w:rsidRDefault="00C12302" w:rsidP="00617EE4">
            <w:pPr>
              <w:jc w:val="center"/>
              <w:rPr>
                <w:b/>
                <w:bCs/>
                <w:color w:val="000000"/>
              </w:rPr>
            </w:pPr>
          </w:p>
        </w:tc>
        <w:tc>
          <w:tcPr>
            <w:tcW w:w="1701" w:type="dxa"/>
            <w:shd w:val="clear" w:color="auto" w:fill="auto"/>
            <w:vAlign w:val="center"/>
          </w:tcPr>
          <w:p w14:paraId="186814C3" w14:textId="77777777" w:rsidR="00C12302" w:rsidRPr="007001F1" w:rsidRDefault="00C12302" w:rsidP="00617EE4">
            <w:pPr>
              <w:jc w:val="center"/>
              <w:rPr>
                <w:b/>
                <w:bCs/>
                <w:color w:val="000000"/>
              </w:rPr>
            </w:pPr>
          </w:p>
        </w:tc>
      </w:tr>
      <w:tr w:rsidR="00C12302" w:rsidRPr="007001F1" w14:paraId="405C7C8F" w14:textId="77777777" w:rsidTr="003E1143">
        <w:trPr>
          <w:trHeight w:val="491"/>
        </w:trPr>
        <w:tc>
          <w:tcPr>
            <w:tcW w:w="582" w:type="dxa"/>
            <w:vMerge/>
            <w:shd w:val="clear" w:color="auto" w:fill="auto"/>
            <w:noWrap/>
            <w:vAlign w:val="center"/>
          </w:tcPr>
          <w:p w14:paraId="1F785DDC" w14:textId="77777777" w:rsidR="00C12302" w:rsidRPr="007001F1" w:rsidRDefault="00C12302" w:rsidP="00617EE4">
            <w:pPr>
              <w:jc w:val="center"/>
              <w:rPr>
                <w:color w:val="000000"/>
              </w:rPr>
            </w:pPr>
          </w:p>
        </w:tc>
        <w:tc>
          <w:tcPr>
            <w:tcW w:w="4820" w:type="dxa"/>
            <w:gridSpan w:val="2"/>
            <w:shd w:val="clear" w:color="auto" w:fill="auto"/>
            <w:vAlign w:val="center"/>
          </w:tcPr>
          <w:p w14:paraId="67B5737F" w14:textId="77777777"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371CC048" w14:textId="77777777" w:rsidR="00C12302" w:rsidRPr="007001F1" w:rsidRDefault="00C12302" w:rsidP="00617EE4">
            <w:pPr>
              <w:jc w:val="center"/>
              <w:rPr>
                <w:b/>
                <w:bCs/>
                <w:color w:val="000000"/>
              </w:rPr>
            </w:pPr>
          </w:p>
        </w:tc>
        <w:tc>
          <w:tcPr>
            <w:tcW w:w="567" w:type="dxa"/>
            <w:shd w:val="clear" w:color="auto" w:fill="auto"/>
            <w:vAlign w:val="center"/>
          </w:tcPr>
          <w:p w14:paraId="65094845" w14:textId="77777777" w:rsidR="00C12302" w:rsidRPr="007001F1" w:rsidRDefault="00C12302" w:rsidP="00617EE4">
            <w:pPr>
              <w:jc w:val="center"/>
              <w:rPr>
                <w:b/>
                <w:bCs/>
                <w:color w:val="000000"/>
              </w:rPr>
            </w:pPr>
          </w:p>
        </w:tc>
        <w:tc>
          <w:tcPr>
            <w:tcW w:w="850" w:type="dxa"/>
            <w:shd w:val="clear" w:color="auto" w:fill="auto"/>
            <w:vAlign w:val="center"/>
          </w:tcPr>
          <w:p w14:paraId="30266F29" w14:textId="77777777" w:rsidR="00C12302" w:rsidRPr="007001F1" w:rsidRDefault="00C12302" w:rsidP="00617EE4">
            <w:pPr>
              <w:jc w:val="center"/>
              <w:rPr>
                <w:b/>
                <w:bCs/>
                <w:color w:val="000000"/>
              </w:rPr>
            </w:pPr>
          </w:p>
        </w:tc>
        <w:tc>
          <w:tcPr>
            <w:tcW w:w="1701" w:type="dxa"/>
            <w:shd w:val="clear" w:color="auto" w:fill="auto"/>
            <w:vAlign w:val="center"/>
          </w:tcPr>
          <w:p w14:paraId="4D83478B" w14:textId="77777777" w:rsidR="00C12302" w:rsidRPr="007001F1" w:rsidRDefault="00C12302" w:rsidP="00617EE4">
            <w:pPr>
              <w:jc w:val="center"/>
              <w:rPr>
                <w:b/>
                <w:bCs/>
                <w:color w:val="000000"/>
              </w:rPr>
            </w:pPr>
          </w:p>
        </w:tc>
      </w:tr>
      <w:tr w:rsidR="00C12302" w:rsidRPr="007001F1" w14:paraId="14268AF0" w14:textId="77777777" w:rsidTr="003E1143">
        <w:trPr>
          <w:trHeight w:val="491"/>
        </w:trPr>
        <w:tc>
          <w:tcPr>
            <w:tcW w:w="582" w:type="dxa"/>
            <w:vMerge/>
            <w:shd w:val="clear" w:color="auto" w:fill="auto"/>
            <w:noWrap/>
            <w:vAlign w:val="center"/>
          </w:tcPr>
          <w:p w14:paraId="3723445B" w14:textId="77777777" w:rsidR="00C12302" w:rsidRPr="007001F1" w:rsidRDefault="00C12302" w:rsidP="00617EE4">
            <w:pPr>
              <w:jc w:val="center"/>
              <w:rPr>
                <w:color w:val="000000"/>
              </w:rPr>
            </w:pPr>
          </w:p>
        </w:tc>
        <w:tc>
          <w:tcPr>
            <w:tcW w:w="4820" w:type="dxa"/>
            <w:gridSpan w:val="2"/>
            <w:shd w:val="clear" w:color="auto" w:fill="auto"/>
            <w:vAlign w:val="center"/>
          </w:tcPr>
          <w:p w14:paraId="5F0218B2" w14:textId="77777777"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14:paraId="6E7A42FF" w14:textId="77777777" w:rsidR="00C12302" w:rsidRPr="007001F1" w:rsidRDefault="00C12302" w:rsidP="00617EE4">
            <w:pPr>
              <w:jc w:val="center"/>
              <w:rPr>
                <w:b/>
                <w:bCs/>
                <w:color w:val="000000"/>
              </w:rPr>
            </w:pPr>
          </w:p>
        </w:tc>
        <w:tc>
          <w:tcPr>
            <w:tcW w:w="567" w:type="dxa"/>
            <w:shd w:val="clear" w:color="auto" w:fill="auto"/>
            <w:vAlign w:val="center"/>
          </w:tcPr>
          <w:p w14:paraId="636924C6" w14:textId="77777777" w:rsidR="00C12302" w:rsidRPr="007001F1" w:rsidRDefault="00C12302" w:rsidP="00617EE4">
            <w:pPr>
              <w:jc w:val="center"/>
              <w:rPr>
                <w:b/>
                <w:bCs/>
                <w:color w:val="000000"/>
              </w:rPr>
            </w:pPr>
          </w:p>
        </w:tc>
        <w:tc>
          <w:tcPr>
            <w:tcW w:w="850" w:type="dxa"/>
            <w:shd w:val="clear" w:color="auto" w:fill="auto"/>
            <w:vAlign w:val="center"/>
          </w:tcPr>
          <w:p w14:paraId="53B4AEBF" w14:textId="77777777" w:rsidR="00C12302" w:rsidRPr="007001F1" w:rsidRDefault="00C12302" w:rsidP="00617EE4">
            <w:pPr>
              <w:jc w:val="center"/>
              <w:rPr>
                <w:b/>
                <w:bCs/>
                <w:color w:val="000000"/>
              </w:rPr>
            </w:pPr>
          </w:p>
        </w:tc>
        <w:tc>
          <w:tcPr>
            <w:tcW w:w="1701" w:type="dxa"/>
            <w:shd w:val="clear" w:color="auto" w:fill="auto"/>
            <w:vAlign w:val="center"/>
          </w:tcPr>
          <w:p w14:paraId="55A0C807" w14:textId="77777777" w:rsidR="00C12302" w:rsidRPr="007001F1" w:rsidRDefault="00C12302" w:rsidP="00617EE4">
            <w:pPr>
              <w:jc w:val="center"/>
              <w:rPr>
                <w:b/>
                <w:bCs/>
                <w:color w:val="000000"/>
              </w:rPr>
            </w:pPr>
          </w:p>
        </w:tc>
      </w:tr>
      <w:tr w:rsidR="00A42DBF" w:rsidRPr="007001F1" w14:paraId="53D1A776" w14:textId="77777777" w:rsidTr="003E1143">
        <w:trPr>
          <w:trHeight w:val="758"/>
        </w:trPr>
        <w:tc>
          <w:tcPr>
            <w:tcW w:w="582" w:type="dxa"/>
            <w:vMerge w:val="restart"/>
            <w:shd w:val="clear" w:color="auto" w:fill="auto"/>
            <w:noWrap/>
            <w:vAlign w:val="center"/>
          </w:tcPr>
          <w:p w14:paraId="25ACDD39"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14:paraId="73AFAAD9" w14:textId="77777777"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14:paraId="353A2A30" w14:textId="77777777" w:rsidR="00A42DBF" w:rsidRPr="007001F1" w:rsidRDefault="00A42DBF" w:rsidP="00617EE4">
            <w:pPr>
              <w:jc w:val="center"/>
              <w:rPr>
                <w:b/>
                <w:bCs/>
                <w:color w:val="000000"/>
              </w:rPr>
            </w:pPr>
          </w:p>
        </w:tc>
        <w:tc>
          <w:tcPr>
            <w:tcW w:w="567" w:type="dxa"/>
            <w:shd w:val="clear" w:color="auto" w:fill="auto"/>
            <w:vAlign w:val="center"/>
          </w:tcPr>
          <w:p w14:paraId="137147E2" w14:textId="77777777" w:rsidR="00A42DBF" w:rsidRPr="007001F1" w:rsidRDefault="00A42DBF" w:rsidP="00617EE4">
            <w:pPr>
              <w:jc w:val="center"/>
              <w:rPr>
                <w:b/>
                <w:bCs/>
                <w:color w:val="000000"/>
              </w:rPr>
            </w:pPr>
          </w:p>
        </w:tc>
        <w:tc>
          <w:tcPr>
            <w:tcW w:w="850" w:type="dxa"/>
            <w:shd w:val="clear" w:color="auto" w:fill="auto"/>
            <w:vAlign w:val="center"/>
          </w:tcPr>
          <w:p w14:paraId="7BDF77C6" w14:textId="77777777" w:rsidR="00A42DBF" w:rsidRPr="007001F1" w:rsidRDefault="00A42DBF" w:rsidP="00617EE4">
            <w:pPr>
              <w:jc w:val="center"/>
              <w:rPr>
                <w:b/>
                <w:bCs/>
                <w:color w:val="000000"/>
              </w:rPr>
            </w:pPr>
          </w:p>
        </w:tc>
        <w:tc>
          <w:tcPr>
            <w:tcW w:w="1701" w:type="dxa"/>
            <w:shd w:val="clear" w:color="auto" w:fill="auto"/>
            <w:vAlign w:val="center"/>
          </w:tcPr>
          <w:p w14:paraId="4702DC7E" w14:textId="77777777" w:rsidR="00A42DBF" w:rsidRPr="007001F1" w:rsidRDefault="00A42DBF" w:rsidP="00617EE4">
            <w:pPr>
              <w:jc w:val="center"/>
              <w:rPr>
                <w:b/>
                <w:bCs/>
                <w:color w:val="000000"/>
              </w:rPr>
            </w:pPr>
          </w:p>
        </w:tc>
      </w:tr>
      <w:tr w:rsidR="00A42DBF" w:rsidRPr="007001F1" w14:paraId="4A3D0670" w14:textId="77777777" w:rsidTr="003E1143">
        <w:trPr>
          <w:trHeight w:val="757"/>
        </w:trPr>
        <w:tc>
          <w:tcPr>
            <w:tcW w:w="582" w:type="dxa"/>
            <w:vMerge/>
            <w:shd w:val="clear" w:color="auto" w:fill="auto"/>
            <w:noWrap/>
            <w:vAlign w:val="center"/>
          </w:tcPr>
          <w:p w14:paraId="2D1243F8" w14:textId="77777777" w:rsidR="00A42DBF" w:rsidRPr="007001F1" w:rsidRDefault="00A42DBF" w:rsidP="00617EE4">
            <w:pPr>
              <w:jc w:val="center"/>
              <w:rPr>
                <w:color w:val="000000"/>
              </w:rPr>
            </w:pPr>
          </w:p>
        </w:tc>
        <w:tc>
          <w:tcPr>
            <w:tcW w:w="4820" w:type="dxa"/>
            <w:gridSpan w:val="2"/>
            <w:shd w:val="clear" w:color="auto" w:fill="auto"/>
            <w:vAlign w:val="center"/>
          </w:tcPr>
          <w:p w14:paraId="30C63C5D" w14:textId="77777777"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14:paraId="40068943" w14:textId="77777777" w:rsidR="00A42DBF" w:rsidRPr="007001F1" w:rsidRDefault="00A42DBF" w:rsidP="00617EE4">
            <w:pPr>
              <w:jc w:val="center"/>
              <w:rPr>
                <w:b/>
                <w:bCs/>
                <w:color w:val="000000"/>
              </w:rPr>
            </w:pPr>
          </w:p>
        </w:tc>
        <w:tc>
          <w:tcPr>
            <w:tcW w:w="567" w:type="dxa"/>
            <w:shd w:val="clear" w:color="auto" w:fill="auto"/>
            <w:vAlign w:val="center"/>
          </w:tcPr>
          <w:p w14:paraId="55CCA222" w14:textId="77777777" w:rsidR="00A42DBF" w:rsidRPr="007001F1" w:rsidRDefault="00A42DBF" w:rsidP="00617EE4">
            <w:pPr>
              <w:jc w:val="center"/>
              <w:rPr>
                <w:b/>
                <w:bCs/>
                <w:color w:val="000000"/>
              </w:rPr>
            </w:pPr>
          </w:p>
        </w:tc>
        <w:tc>
          <w:tcPr>
            <w:tcW w:w="850" w:type="dxa"/>
            <w:shd w:val="clear" w:color="auto" w:fill="auto"/>
            <w:vAlign w:val="center"/>
          </w:tcPr>
          <w:p w14:paraId="2674E78B" w14:textId="77777777" w:rsidR="00A42DBF" w:rsidRPr="007001F1" w:rsidRDefault="00A42DBF" w:rsidP="00617EE4">
            <w:pPr>
              <w:jc w:val="center"/>
              <w:rPr>
                <w:b/>
                <w:bCs/>
                <w:color w:val="000000"/>
              </w:rPr>
            </w:pPr>
          </w:p>
        </w:tc>
        <w:tc>
          <w:tcPr>
            <w:tcW w:w="1701" w:type="dxa"/>
            <w:shd w:val="clear" w:color="auto" w:fill="auto"/>
            <w:vAlign w:val="center"/>
          </w:tcPr>
          <w:p w14:paraId="6DE37644" w14:textId="77777777" w:rsidR="00A42DBF" w:rsidRPr="007001F1" w:rsidRDefault="00A42DBF" w:rsidP="00617EE4">
            <w:pPr>
              <w:jc w:val="center"/>
              <w:rPr>
                <w:b/>
                <w:bCs/>
                <w:color w:val="000000"/>
              </w:rPr>
            </w:pPr>
          </w:p>
        </w:tc>
      </w:tr>
      <w:tr w:rsidR="004F1113" w:rsidRPr="007001F1" w14:paraId="38CD0A4F" w14:textId="77777777" w:rsidTr="003E1143">
        <w:trPr>
          <w:trHeight w:val="582"/>
        </w:trPr>
        <w:tc>
          <w:tcPr>
            <w:tcW w:w="582" w:type="dxa"/>
            <w:vMerge w:val="restart"/>
            <w:shd w:val="clear" w:color="auto" w:fill="auto"/>
            <w:noWrap/>
            <w:vAlign w:val="center"/>
          </w:tcPr>
          <w:p w14:paraId="222CDAB8" w14:textId="77777777"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2DCF8B21" w14:textId="77777777"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0E193301" w14:textId="77777777" w:rsidR="004F1113" w:rsidRPr="007001F1" w:rsidRDefault="004F1113" w:rsidP="00617EE4">
            <w:pPr>
              <w:jc w:val="center"/>
              <w:rPr>
                <w:b/>
                <w:bCs/>
                <w:color w:val="000000"/>
              </w:rPr>
            </w:pPr>
          </w:p>
        </w:tc>
        <w:tc>
          <w:tcPr>
            <w:tcW w:w="567" w:type="dxa"/>
            <w:shd w:val="clear" w:color="auto" w:fill="auto"/>
            <w:vAlign w:val="center"/>
          </w:tcPr>
          <w:p w14:paraId="77C661CF" w14:textId="77777777" w:rsidR="004F1113" w:rsidRPr="0001630F" w:rsidRDefault="004F1113" w:rsidP="00617EE4">
            <w:pPr>
              <w:jc w:val="center"/>
              <w:rPr>
                <w:b/>
                <w:bCs/>
                <w:color w:val="000000"/>
              </w:rPr>
            </w:pPr>
          </w:p>
        </w:tc>
        <w:tc>
          <w:tcPr>
            <w:tcW w:w="850" w:type="dxa"/>
            <w:shd w:val="clear" w:color="auto" w:fill="auto"/>
            <w:vAlign w:val="center"/>
          </w:tcPr>
          <w:p w14:paraId="10A34819" w14:textId="77777777" w:rsidR="004F1113" w:rsidRPr="007001F1" w:rsidRDefault="004F1113" w:rsidP="00617EE4">
            <w:pPr>
              <w:jc w:val="center"/>
              <w:rPr>
                <w:b/>
                <w:bCs/>
                <w:color w:val="000000"/>
              </w:rPr>
            </w:pPr>
          </w:p>
        </w:tc>
        <w:tc>
          <w:tcPr>
            <w:tcW w:w="1701" w:type="dxa"/>
            <w:shd w:val="clear" w:color="auto" w:fill="auto"/>
            <w:vAlign w:val="center"/>
          </w:tcPr>
          <w:p w14:paraId="6311B156" w14:textId="77777777" w:rsidR="004F1113" w:rsidRPr="007001F1" w:rsidRDefault="004F1113" w:rsidP="00617EE4">
            <w:pPr>
              <w:jc w:val="center"/>
              <w:rPr>
                <w:b/>
                <w:bCs/>
                <w:color w:val="000000"/>
              </w:rPr>
            </w:pPr>
          </w:p>
        </w:tc>
      </w:tr>
      <w:tr w:rsidR="004F1113" w:rsidRPr="007001F1" w14:paraId="6E1A56AD" w14:textId="77777777" w:rsidTr="003E1143">
        <w:trPr>
          <w:trHeight w:val="582"/>
        </w:trPr>
        <w:tc>
          <w:tcPr>
            <w:tcW w:w="582" w:type="dxa"/>
            <w:vMerge/>
            <w:shd w:val="clear" w:color="auto" w:fill="auto"/>
            <w:noWrap/>
            <w:vAlign w:val="center"/>
          </w:tcPr>
          <w:p w14:paraId="2D1138EA" w14:textId="77777777" w:rsidR="004F1113" w:rsidRPr="007001F1" w:rsidRDefault="004F1113" w:rsidP="00617EE4">
            <w:pPr>
              <w:jc w:val="center"/>
              <w:rPr>
                <w:color w:val="000000"/>
              </w:rPr>
            </w:pPr>
          </w:p>
        </w:tc>
        <w:tc>
          <w:tcPr>
            <w:tcW w:w="4820" w:type="dxa"/>
            <w:gridSpan w:val="2"/>
            <w:shd w:val="clear" w:color="auto" w:fill="auto"/>
            <w:vAlign w:val="center"/>
          </w:tcPr>
          <w:p w14:paraId="08C1360A" w14:textId="77777777"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742C69E" w14:textId="77777777" w:rsidR="004F1113" w:rsidRPr="007001F1" w:rsidRDefault="004F1113" w:rsidP="00617EE4">
            <w:pPr>
              <w:jc w:val="center"/>
              <w:rPr>
                <w:b/>
                <w:bCs/>
                <w:color w:val="000000"/>
              </w:rPr>
            </w:pPr>
          </w:p>
        </w:tc>
        <w:tc>
          <w:tcPr>
            <w:tcW w:w="567" w:type="dxa"/>
            <w:shd w:val="clear" w:color="auto" w:fill="auto"/>
            <w:vAlign w:val="center"/>
          </w:tcPr>
          <w:p w14:paraId="57CA82F3" w14:textId="77777777" w:rsidR="004F1113" w:rsidRPr="0001630F" w:rsidRDefault="004F1113" w:rsidP="00617EE4">
            <w:pPr>
              <w:jc w:val="center"/>
              <w:rPr>
                <w:b/>
                <w:bCs/>
                <w:color w:val="000000"/>
              </w:rPr>
            </w:pPr>
          </w:p>
        </w:tc>
        <w:tc>
          <w:tcPr>
            <w:tcW w:w="850" w:type="dxa"/>
            <w:shd w:val="clear" w:color="auto" w:fill="auto"/>
            <w:vAlign w:val="center"/>
          </w:tcPr>
          <w:p w14:paraId="0F0E7F52" w14:textId="77777777" w:rsidR="004F1113" w:rsidRPr="007001F1" w:rsidRDefault="004F1113" w:rsidP="00617EE4">
            <w:pPr>
              <w:jc w:val="center"/>
              <w:rPr>
                <w:b/>
                <w:bCs/>
                <w:color w:val="000000"/>
              </w:rPr>
            </w:pPr>
          </w:p>
        </w:tc>
        <w:tc>
          <w:tcPr>
            <w:tcW w:w="1701" w:type="dxa"/>
            <w:shd w:val="clear" w:color="auto" w:fill="auto"/>
            <w:vAlign w:val="center"/>
          </w:tcPr>
          <w:p w14:paraId="3A371480" w14:textId="77777777" w:rsidR="004F1113" w:rsidRPr="007001F1" w:rsidRDefault="004F1113" w:rsidP="00617EE4">
            <w:pPr>
              <w:jc w:val="center"/>
              <w:rPr>
                <w:b/>
                <w:bCs/>
                <w:color w:val="000000"/>
              </w:rPr>
            </w:pPr>
          </w:p>
        </w:tc>
      </w:tr>
      <w:tr w:rsidR="004F1113" w:rsidRPr="007001F1" w14:paraId="109A80EF" w14:textId="77777777" w:rsidTr="003E1143">
        <w:trPr>
          <w:trHeight w:val="582"/>
        </w:trPr>
        <w:tc>
          <w:tcPr>
            <w:tcW w:w="582" w:type="dxa"/>
            <w:vMerge/>
            <w:shd w:val="clear" w:color="auto" w:fill="auto"/>
            <w:noWrap/>
            <w:vAlign w:val="center"/>
          </w:tcPr>
          <w:p w14:paraId="037C256F" w14:textId="77777777" w:rsidR="004F1113" w:rsidRPr="007001F1" w:rsidRDefault="004F1113" w:rsidP="00617EE4">
            <w:pPr>
              <w:jc w:val="center"/>
              <w:rPr>
                <w:color w:val="000000"/>
              </w:rPr>
            </w:pPr>
          </w:p>
        </w:tc>
        <w:tc>
          <w:tcPr>
            <w:tcW w:w="4820" w:type="dxa"/>
            <w:gridSpan w:val="2"/>
            <w:shd w:val="clear" w:color="auto" w:fill="auto"/>
            <w:vAlign w:val="center"/>
          </w:tcPr>
          <w:p w14:paraId="4CB4CD18" w14:textId="77777777"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14:paraId="4F2CED48" w14:textId="77777777" w:rsidR="004F1113" w:rsidRPr="007001F1" w:rsidRDefault="004F1113" w:rsidP="00617EE4">
            <w:pPr>
              <w:jc w:val="center"/>
              <w:rPr>
                <w:b/>
                <w:bCs/>
                <w:color w:val="000000"/>
              </w:rPr>
            </w:pPr>
          </w:p>
        </w:tc>
        <w:tc>
          <w:tcPr>
            <w:tcW w:w="567" w:type="dxa"/>
            <w:shd w:val="clear" w:color="auto" w:fill="auto"/>
            <w:vAlign w:val="center"/>
          </w:tcPr>
          <w:p w14:paraId="0997BBA6" w14:textId="77777777" w:rsidR="004F1113" w:rsidRPr="0001630F" w:rsidRDefault="004F1113" w:rsidP="00617EE4">
            <w:pPr>
              <w:jc w:val="center"/>
              <w:rPr>
                <w:b/>
                <w:bCs/>
                <w:color w:val="000000"/>
              </w:rPr>
            </w:pPr>
          </w:p>
        </w:tc>
        <w:tc>
          <w:tcPr>
            <w:tcW w:w="850" w:type="dxa"/>
            <w:shd w:val="clear" w:color="auto" w:fill="auto"/>
            <w:vAlign w:val="center"/>
          </w:tcPr>
          <w:p w14:paraId="1D0696A4" w14:textId="77777777" w:rsidR="004F1113" w:rsidRPr="007001F1" w:rsidRDefault="004F1113" w:rsidP="00617EE4">
            <w:pPr>
              <w:jc w:val="center"/>
              <w:rPr>
                <w:b/>
                <w:bCs/>
                <w:color w:val="000000"/>
              </w:rPr>
            </w:pPr>
          </w:p>
        </w:tc>
        <w:tc>
          <w:tcPr>
            <w:tcW w:w="1701" w:type="dxa"/>
            <w:shd w:val="clear" w:color="auto" w:fill="auto"/>
            <w:vAlign w:val="center"/>
          </w:tcPr>
          <w:p w14:paraId="20CDC20F" w14:textId="77777777" w:rsidR="004F1113" w:rsidRPr="007001F1" w:rsidRDefault="004F1113" w:rsidP="00617EE4">
            <w:pPr>
              <w:jc w:val="center"/>
              <w:rPr>
                <w:b/>
                <w:bCs/>
                <w:color w:val="000000"/>
              </w:rPr>
            </w:pPr>
          </w:p>
        </w:tc>
      </w:tr>
      <w:tr w:rsidR="00617EE4" w:rsidRPr="007001F1" w14:paraId="13119A52" w14:textId="77777777" w:rsidTr="003E1143">
        <w:trPr>
          <w:trHeight w:val="436"/>
        </w:trPr>
        <w:tc>
          <w:tcPr>
            <w:tcW w:w="582" w:type="dxa"/>
            <w:shd w:val="clear" w:color="auto" w:fill="auto"/>
            <w:noWrap/>
            <w:vAlign w:val="center"/>
            <w:hideMark/>
          </w:tcPr>
          <w:p w14:paraId="12510F3E" w14:textId="77777777" w:rsidR="00617EE4" w:rsidRPr="007001F1" w:rsidRDefault="00C85510">
            <w:pPr>
              <w:jc w:val="center"/>
              <w:rPr>
                <w:color w:val="000000"/>
              </w:rPr>
            </w:pPr>
            <w:r w:rsidRPr="00F158B1">
              <w:rPr>
                <w:color w:val="000000"/>
                <w:sz w:val="22"/>
                <w:szCs w:val="22"/>
              </w:rPr>
              <w:t>1</w:t>
            </w:r>
            <w:r w:rsidR="00D42BBA" w:rsidRPr="00F158B1">
              <w:rPr>
                <w:color w:val="000000"/>
                <w:sz w:val="22"/>
                <w:szCs w:val="22"/>
              </w:rPr>
              <w:t>7</w:t>
            </w:r>
          </w:p>
        </w:tc>
        <w:tc>
          <w:tcPr>
            <w:tcW w:w="4820" w:type="dxa"/>
            <w:gridSpan w:val="2"/>
            <w:shd w:val="clear" w:color="auto" w:fill="auto"/>
            <w:vAlign w:val="center"/>
            <w:hideMark/>
          </w:tcPr>
          <w:p w14:paraId="4AC27CC3" w14:textId="77777777" w:rsidR="00617EE4" w:rsidRPr="0096219B" w:rsidRDefault="00E00970" w:rsidP="001B7550">
            <w:pPr>
              <w:jc w:val="both"/>
              <w:rPr>
                <w:color w:val="000000"/>
              </w:rPr>
            </w:pPr>
            <w:r w:rsidRPr="007001F1">
              <w:rPr>
                <w:color w:val="000000"/>
                <w:sz w:val="22"/>
                <w:szCs w:val="22"/>
              </w:rPr>
              <w:t xml:space="preserve">Ak bola predložená len jedna ponuka a verejný obstarávateľ  nezrušil použitý postup zadávania </w:t>
            </w:r>
            <w:r w:rsidRPr="007001F1">
              <w:rPr>
                <w:color w:val="000000"/>
                <w:sz w:val="22"/>
                <w:szCs w:val="22"/>
              </w:rPr>
              <w:lastRenderedPageBreak/>
              <w:t>zákazky, zverejnil v profile odôvodnenie, prečo použitý postup nezrušil?</w:t>
            </w:r>
          </w:p>
        </w:tc>
        <w:tc>
          <w:tcPr>
            <w:tcW w:w="567" w:type="dxa"/>
            <w:shd w:val="clear" w:color="auto" w:fill="auto"/>
            <w:vAlign w:val="center"/>
            <w:hideMark/>
          </w:tcPr>
          <w:p w14:paraId="22392A5F"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061B36B6"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D0EA06F"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52DA4A2"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5D18D9FE" w14:textId="77777777" w:rsidTr="003E1143">
        <w:tc>
          <w:tcPr>
            <w:tcW w:w="582" w:type="dxa"/>
            <w:vMerge w:val="restart"/>
            <w:shd w:val="clear" w:color="auto" w:fill="auto"/>
            <w:noWrap/>
            <w:vAlign w:val="center"/>
          </w:tcPr>
          <w:p w14:paraId="2559E97F"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14:paraId="055F7F56" w14:textId="77777777"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3BA4C3AF" w14:textId="77777777" w:rsidR="00A42DBF" w:rsidRPr="007001F1" w:rsidRDefault="00A42DBF" w:rsidP="00617EE4">
            <w:pPr>
              <w:jc w:val="center"/>
              <w:rPr>
                <w:b/>
                <w:bCs/>
                <w:color w:val="000000"/>
              </w:rPr>
            </w:pPr>
          </w:p>
        </w:tc>
        <w:tc>
          <w:tcPr>
            <w:tcW w:w="567" w:type="dxa"/>
            <w:shd w:val="clear" w:color="auto" w:fill="auto"/>
            <w:vAlign w:val="center"/>
          </w:tcPr>
          <w:p w14:paraId="3AF3E851" w14:textId="77777777" w:rsidR="00A42DBF" w:rsidRPr="007001F1" w:rsidRDefault="00A42DBF" w:rsidP="00617EE4">
            <w:pPr>
              <w:jc w:val="center"/>
              <w:rPr>
                <w:b/>
                <w:bCs/>
                <w:color w:val="000000"/>
              </w:rPr>
            </w:pPr>
          </w:p>
        </w:tc>
        <w:tc>
          <w:tcPr>
            <w:tcW w:w="850" w:type="dxa"/>
            <w:shd w:val="clear" w:color="auto" w:fill="auto"/>
            <w:vAlign w:val="center"/>
          </w:tcPr>
          <w:p w14:paraId="3A2439CD" w14:textId="77777777" w:rsidR="00A42DBF" w:rsidRPr="007001F1" w:rsidRDefault="00A42DBF" w:rsidP="00617EE4">
            <w:pPr>
              <w:jc w:val="center"/>
              <w:rPr>
                <w:b/>
                <w:bCs/>
                <w:color w:val="000000"/>
              </w:rPr>
            </w:pPr>
          </w:p>
        </w:tc>
        <w:tc>
          <w:tcPr>
            <w:tcW w:w="1701" w:type="dxa"/>
            <w:shd w:val="clear" w:color="auto" w:fill="auto"/>
            <w:vAlign w:val="center"/>
          </w:tcPr>
          <w:p w14:paraId="1ACA472A" w14:textId="77777777" w:rsidR="00A42DBF" w:rsidRPr="007001F1" w:rsidRDefault="00A42DBF" w:rsidP="00617EE4">
            <w:pPr>
              <w:jc w:val="center"/>
              <w:rPr>
                <w:b/>
                <w:bCs/>
                <w:color w:val="000000"/>
              </w:rPr>
            </w:pPr>
          </w:p>
        </w:tc>
      </w:tr>
      <w:tr w:rsidR="00A42DBF" w:rsidRPr="007001F1" w14:paraId="3D863216" w14:textId="77777777" w:rsidTr="003E1143">
        <w:trPr>
          <w:trHeight w:val="306"/>
        </w:trPr>
        <w:tc>
          <w:tcPr>
            <w:tcW w:w="582" w:type="dxa"/>
            <w:vMerge/>
            <w:shd w:val="clear" w:color="auto" w:fill="auto"/>
            <w:noWrap/>
            <w:vAlign w:val="center"/>
          </w:tcPr>
          <w:p w14:paraId="1D6FC6E8" w14:textId="77777777" w:rsidR="00A42DBF" w:rsidRPr="007001F1" w:rsidRDefault="00A42DBF" w:rsidP="00617EE4">
            <w:pPr>
              <w:jc w:val="center"/>
              <w:rPr>
                <w:color w:val="000000"/>
              </w:rPr>
            </w:pPr>
          </w:p>
        </w:tc>
        <w:tc>
          <w:tcPr>
            <w:tcW w:w="4820" w:type="dxa"/>
            <w:gridSpan w:val="2"/>
            <w:shd w:val="clear" w:color="auto" w:fill="auto"/>
            <w:vAlign w:val="center"/>
          </w:tcPr>
          <w:p w14:paraId="642E7FC1" w14:textId="77777777"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66E80845" w14:textId="77777777" w:rsidR="00A42DBF" w:rsidRPr="007001F1" w:rsidRDefault="00A42DBF" w:rsidP="00617EE4">
            <w:pPr>
              <w:jc w:val="center"/>
              <w:rPr>
                <w:b/>
                <w:bCs/>
                <w:color w:val="000000"/>
              </w:rPr>
            </w:pPr>
          </w:p>
        </w:tc>
        <w:tc>
          <w:tcPr>
            <w:tcW w:w="567" w:type="dxa"/>
            <w:shd w:val="clear" w:color="auto" w:fill="auto"/>
            <w:vAlign w:val="center"/>
          </w:tcPr>
          <w:p w14:paraId="6E923440" w14:textId="77777777" w:rsidR="00A42DBF" w:rsidRPr="007001F1" w:rsidRDefault="00A42DBF" w:rsidP="00617EE4">
            <w:pPr>
              <w:jc w:val="center"/>
              <w:rPr>
                <w:b/>
                <w:bCs/>
                <w:color w:val="000000"/>
              </w:rPr>
            </w:pPr>
          </w:p>
        </w:tc>
        <w:tc>
          <w:tcPr>
            <w:tcW w:w="850" w:type="dxa"/>
            <w:shd w:val="clear" w:color="auto" w:fill="auto"/>
            <w:vAlign w:val="center"/>
          </w:tcPr>
          <w:p w14:paraId="79EB7EBF" w14:textId="77777777" w:rsidR="00A42DBF" w:rsidRPr="007001F1" w:rsidRDefault="00A42DBF" w:rsidP="00617EE4">
            <w:pPr>
              <w:jc w:val="center"/>
              <w:rPr>
                <w:b/>
                <w:bCs/>
                <w:color w:val="000000"/>
              </w:rPr>
            </w:pPr>
          </w:p>
        </w:tc>
        <w:tc>
          <w:tcPr>
            <w:tcW w:w="1701" w:type="dxa"/>
            <w:shd w:val="clear" w:color="auto" w:fill="auto"/>
            <w:vAlign w:val="center"/>
          </w:tcPr>
          <w:p w14:paraId="5A6A5D32" w14:textId="77777777" w:rsidR="00A42DBF" w:rsidRPr="007001F1" w:rsidRDefault="00A42DBF" w:rsidP="00617EE4">
            <w:pPr>
              <w:jc w:val="center"/>
              <w:rPr>
                <w:b/>
                <w:bCs/>
                <w:color w:val="000000"/>
              </w:rPr>
            </w:pPr>
          </w:p>
        </w:tc>
      </w:tr>
      <w:tr w:rsidR="00A42DBF" w:rsidRPr="007001F1" w14:paraId="4D9BF3C5" w14:textId="77777777" w:rsidTr="003E1143">
        <w:trPr>
          <w:trHeight w:val="923"/>
        </w:trPr>
        <w:tc>
          <w:tcPr>
            <w:tcW w:w="582" w:type="dxa"/>
            <w:vMerge/>
            <w:shd w:val="clear" w:color="auto" w:fill="auto"/>
            <w:noWrap/>
            <w:vAlign w:val="center"/>
          </w:tcPr>
          <w:p w14:paraId="603C578C" w14:textId="77777777" w:rsidR="00A42DBF" w:rsidRPr="007001F1" w:rsidRDefault="00A42DBF" w:rsidP="00617EE4">
            <w:pPr>
              <w:jc w:val="center"/>
              <w:rPr>
                <w:color w:val="000000"/>
              </w:rPr>
            </w:pPr>
          </w:p>
        </w:tc>
        <w:tc>
          <w:tcPr>
            <w:tcW w:w="4820" w:type="dxa"/>
            <w:gridSpan w:val="2"/>
            <w:shd w:val="clear" w:color="auto" w:fill="auto"/>
            <w:vAlign w:val="center"/>
          </w:tcPr>
          <w:p w14:paraId="05F782BC" w14:textId="77777777"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035F16DB" w14:textId="77777777" w:rsidR="00A42DBF" w:rsidRPr="007001F1" w:rsidRDefault="00A42DBF" w:rsidP="00617EE4">
            <w:pPr>
              <w:jc w:val="center"/>
              <w:rPr>
                <w:b/>
                <w:bCs/>
                <w:color w:val="000000"/>
              </w:rPr>
            </w:pPr>
          </w:p>
        </w:tc>
        <w:tc>
          <w:tcPr>
            <w:tcW w:w="567" w:type="dxa"/>
            <w:shd w:val="clear" w:color="auto" w:fill="auto"/>
            <w:vAlign w:val="center"/>
          </w:tcPr>
          <w:p w14:paraId="71FC77A4" w14:textId="77777777" w:rsidR="00A42DBF" w:rsidRPr="007001F1" w:rsidRDefault="00A42DBF" w:rsidP="00617EE4">
            <w:pPr>
              <w:jc w:val="center"/>
              <w:rPr>
                <w:b/>
                <w:bCs/>
                <w:color w:val="000000"/>
              </w:rPr>
            </w:pPr>
          </w:p>
        </w:tc>
        <w:tc>
          <w:tcPr>
            <w:tcW w:w="850" w:type="dxa"/>
            <w:shd w:val="clear" w:color="auto" w:fill="auto"/>
            <w:vAlign w:val="center"/>
          </w:tcPr>
          <w:p w14:paraId="7D86D598" w14:textId="77777777" w:rsidR="00A42DBF" w:rsidRPr="007001F1" w:rsidRDefault="00A42DBF" w:rsidP="00617EE4">
            <w:pPr>
              <w:jc w:val="center"/>
              <w:rPr>
                <w:b/>
                <w:bCs/>
                <w:color w:val="000000"/>
              </w:rPr>
            </w:pPr>
          </w:p>
        </w:tc>
        <w:tc>
          <w:tcPr>
            <w:tcW w:w="1701" w:type="dxa"/>
            <w:shd w:val="clear" w:color="auto" w:fill="auto"/>
            <w:vAlign w:val="center"/>
          </w:tcPr>
          <w:p w14:paraId="38BD34B6" w14:textId="77777777" w:rsidR="00A42DBF" w:rsidRPr="007001F1" w:rsidRDefault="00A42DBF" w:rsidP="00617EE4">
            <w:pPr>
              <w:jc w:val="center"/>
              <w:rPr>
                <w:b/>
                <w:bCs/>
                <w:color w:val="000000"/>
              </w:rPr>
            </w:pPr>
          </w:p>
        </w:tc>
      </w:tr>
      <w:tr w:rsidR="00A42DBF" w:rsidRPr="007001F1" w14:paraId="45DC0B7B" w14:textId="77777777" w:rsidTr="003E1143">
        <w:trPr>
          <w:trHeight w:val="1013"/>
        </w:trPr>
        <w:tc>
          <w:tcPr>
            <w:tcW w:w="582" w:type="dxa"/>
            <w:vMerge w:val="restart"/>
            <w:shd w:val="clear" w:color="auto" w:fill="auto"/>
            <w:noWrap/>
            <w:vAlign w:val="center"/>
          </w:tcPr>
          <w:p w14:paraId="72E3BB9B"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14:paraId="25A130DB" w14:textId="77777777"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33DC0BAA" w14:textId="77777777" w:rsidR="00A42DBF" w:rsidRPr="007001F1" w:rsidRDefault="00A42DBF" w:rsidP="00617EE4">
            <w:pPr>
              <w:jc w:val="center"/>
              <w:rPr>
                <w:b/>
                <w:bCs/>
                <w:color w:val="000000"/>
              </w:rPr>
            </w:pPr>
          </w:p>
        </w:tc>
        <w:tc>
          <w:tcPr>
            <w:tcW w:w="567" w:type="dxa"/>
            <w:shd w:val="clear" w:color="auto" w:fill="auto"/>
            <w:vAlign w:val="center"/>
          </w:tcPr>
          <w:p w14:paraId="1BB844E3" w14:textId="77777777" w:rsidR="00A42DBF" w:rsidRPr="007001F1" w:rsidRDefault="00A42DBF" w:rsidP="00617EE4">
            <w:pPr>
              <w:jc w:val="center"/>
              <w:rPr>
                <w:b/>
                <w:bCs/>
                <w:color w:val="000000"/>
              </w:rPr>
            </w:pPr>
          </w:p>
        </w:tc>
        <w:tc>
          <w:tcPr>
            <w:tcW w:w="850" w:type="dxa"/>
            <w:shd w:val="clear" w:color="auto" w:fill="auto"/>
            <w:vAlign w:val="center"/>
          </w:tcPr>
          <w:p w14:paraId="073780ED" w14:textId="77777777" w:rsidR="00A42DBF" w:rsidRPr="007001F1" w:rsidRDefault="00A42DBF" w:rsidP="00617EE4">
            <w:pPr>
              <w:jc w:val="center"/>
              <w:rPr>
                <w:b/>
                <w:bCs/>
                <w:color w:val="000000"/>
              </w:rPr>
            </w:pPr>
          </w:p>
        </w:tc>
        <w:tc>
          <w:tcPr>
            <w:tcW w:w="1701" w:type="dxa"/>
            <w:shd w:val="clear" w:color="auto" w:fill="auto"/>
            <w:vAlign w:val="center"/>
          </w:tcPr>
          <w:p w14:paraId="7759AA02" w14:textId="77777777" w:rsidR="00A42DBF" w:rsidRPr="007001F1" w:rsidRDefault="00A42DBF" w:rsidP="00617EE4">
            <w:pPr>
              <w:jc w:val="center"/>
              <w:rPr>
                <w:b/>
                <w:bCs/>
                <w:color w:val="000000"/>
              </w:rPr>
            </w:pPr>
          </w:p>
        </w:tc>
      </w:tr>
      <w:tr w:rsidR="00A42DBF" w:rsidRPr="007001F1" w14:paraId="6D695A66" w14:textId="77777777" w:rsidTr="003E1143">
        <w:trPr>
          <w:trHeight w:val="582"/>
        </w:trPr>
        <w:tc>
          <w:tcPr>
            <w:tcW w:w="582" w:type="dxa"/>
            <w:vMerge/>
            <w:shd w:val="clear" w:color="auto" w:fill="auto"/>
            <w:noWrap/>
            <w:vAlign w:val="center"/>
          </w:tcPr>
          <w:p w14:paraId="25B15829" w14:textId="77777777" w:rsidR="00A42DBF" w:rsidRPr="007001F1" w:rsidRDefault="00A42DBF" w:rsidP="00617EE4">
            <w:pPr>
              <w:jc w:val="center"/>
              <w:rPr>
                <w:color w:val="000000"/>
              </w:rPr>
            </w:pPr>
          </w:p>
        </w:tc>
        <w:tc>
          <w:tcPr>
            <w:tcW w:w="4820" w:type="dxa"/>
            <w:gridSpan w:val="2"/>
            <w:shd w:val="clear" w:color="auto" w:fill="auto"/>
            <w:vAlign w:val="center"/>
          </w:tcPr>
          <w:p w14:paraId="1F8FD4A5" w14:textId="77777777"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6BDD76CF" w14:textId="77777777" w:rsidR="00A42DBF" w:rsidRPr="007001F1" w:rsidRDefault="00A42DBF" w:rsidP="00617EE4">
            <w:pPr>
              <w:jc w:val="center"/>
              <w:rPr>
                <w:b/>
                <w:bCs/>
                <w:color w:val="000000"/>
              </w:rPr>
            </w:pPr>
          </w:p>
        </w:tc>
        <w:tc>
          <w:tcPr>
            <w:tcW w:w="567" w:type="dxa"/>
            <w:shd w:val="clear" w:color="auto" w:fill="auto"/>
            <w:vAlign w:val="center"/>
          </w:tcPr>
          <w:p w14:paraId="2A23DE3C" w14:textId="77777777" w:rsidR="00A42DBF" w:rsidRPr="007001F1" w:rsidRDefault="00A42DBF" w:rsidP="00617EE4">
            <w:pPr>
              <w:jc w:val="center"/>
              <w:rPr>
                <w:b/>
                <w:bCs/>
                <w:color w:val="000000"/>
              </w:rPr>
            </w:pPr>
          </w:p>
        </w:tc>
        <w:tc>
          <w:tcPr>
            <w:tcW w:w="850" w:type="dxa"/>
            <w:shd w:val="clear" w:color="auto" w:fill="auto"/>
            <w:vAlign w:val="center"/>
          </w:tcPr>
          <w:p w14:paraId="3D11612A" w14:textId="77777777" w:rsidR="00A42DBF" w:rsidRPr="007001F1" w:rsidRDefault="00A42DBF" w:rsidP="00617EE4">
            <w:pPr>
              <w:jc w:val="center"/>
              <w:rPr>
                <w:b/>
                <w:bCs/>
                <w:color w:val="000000"/>
              </w:rPr>
            </w:pPr>
          </w:p>
        </w:tc>
        <w:tc>
          <w:tcPr>
            <w:tcW w:w="1701" w:type="dxa"/>
            <w:shd w:val="clear" w:color="auto" w:fill="auto"/>
            <w:vAlign w:val="center"/>
          </w:tcPr>
          <w:p w14:paraId="5EC95907" w14:textId="77777777" w:rsidR="00A42DBF" w:rsidRPr="007001F1" w:rsidRDefault="00A42DBF" w:rsidP="00617EE4">
            <w:pPr>
              <w:jc w:val="center"/>
              <w:rPr>
                <w:b/>
                <w:bCs/>
                <w:color w:val="000000"/>
              </w:rPr>
            </w:pPr>
          </w:p>
        </w:tc>
      </w:tr>
      <w:tr w:rsidR="00A42DBF" w:rsidRPr="007001F1" w14:paraId="1D2C182F" w14:textId="77777777" w:rsidTr="003E1143">
        <w:trPr>
          <w:trHeight w:val="503"/>
        </w:trPr>
        <w:tc>
          <w:tcPr>
            <w:tcW w:w="582" w:type="dxa"/>
            <w:vMerge w:val="restart"/>
            <w:shd w:val="clear" w:color="auto" w:fill="auto"/>
            <w:noWrap/>
            <w:vAlign w:val="center"/>
          </w:tcPr>
          <w:p w14:paraId="7DBDFABB" w14:textId="77777777"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14:paraId="7C48C58D" w14:textId="77777777"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CFA88A" w14:textId="77777777" w:rsidR="00A42DBF" w:rsidRPr="007001F1" w:rsidRDefault="00A42DBF" w:rsidP="00617EE4">
            <w:pPr>
              <w:jc w:val="center"/>
              <w:rPr>
                <w:b/>
                <w:bCs/>
                <w:color w:val="000000"/>
              </w:rPr>
            </w:pPr>
          </w:p>
        </w:tc>
        <w:tc>
          <w:tcPr>
            <w:tcW w:w="567" w:type="dxa"/>
            <w:shd w:val="clear" w:color="auto" w:fill="auto"/>
            <w:vAlign w:val="center"/>
          </w:tcPr>
          <w:p w14:paraId="4F81626A" w14:textId="77777777" w:rsidR="00A42DBF" w:rsidRPr="007001F1" w:rsidRDefault="00A42DBF" w:rsidP="00617EE4">
            <w:pPr>
              <w:jc w:val="center"/>
              <w:rPr>
                <w:b/>
                <w:bCs/>
                <w:color w:val="000000"/>
              </w:rPr>
            </w:pPr>
          </w:p>
        </w:tc>
        <w:tc>
          <w:tcPr>
            <w:tcW w:w="850" w:type="dxa"/>
            <w:shd w:val="clear" w:color="auto" w:fill="auto"/>
            <w:vAlign w:val="center"/>
          </w:tcPr>
          <w:p w14:paraId="31A963C3" w14:textId="77777777" w:rsidR="00A42DBF" w:rsidRPr="007001F1" w:rsidRDefault="00A42DBF" w:rsidP="00617EE4">
            <w:pPr>
              <w:jc w:val="center"/>
              <w:rPr>
                <w:b/>
                <w:bCs/>
                <w:color w:val="000000"/>
              </w:rPr>
            </w:pPr>
          </w:p>
        </w:tc>
        <w:tc>
          <w:tcPr>
            <w:tcW w:w="1701" w:type="dxa"/>
            <w:shd w:val="clear" w:color="auto" w:fill="auto"/>
            <w:vAlign w:val="center"/>
          </w:tcPr>
          <w:p w14:paraId="4A64EEDB" w14:textId="77777777" w:rsidR="00A42DBF" w:rsidRPr="007001F1" w:rsidRDefault="00A42DBF" w:rsidP="00617EE4">
            <w:pPr>
              <w:jc w:val="center"/>
              <w:rPr>
                <w:b/>
                <w:bCs/>
                <w:color w:val="000000"/>
              </w:rPr>
            </w:pPr>
          </w:p>
        </w:tc>
      </w:tr>
      <w:tr w:rsidR="00A42DBF" w:rsidRPr="007001F1" w14:paraId="55582F1A" w14:textId="77777777" w:rsidTr="003E1143">
        <w:trPr>
          <w:trHeight w:val="502"/>
        </w:trPr>
        <w:tc>
          <w:tcPr>
            <w:tcW w:w="582" w:type="dxa"/>
            <w:vMerge/>
            <w:shd w:val="clear" w:color="auto" w:fill="auto"/>
            <w:noWrap/>
            <w:vAlign w:val="center"/>
          </w:tcPr>
          <w:p w14:paraId="3FA887A2" w14:textId="77777777" w:rsidR="00A42DBF" w:rsidRPr="007001F1" w:rsidRDefault="00A42DBF" w:rsidP="00617EE4">
            <w:pPr>
              <w:jc w:val="center"/>
              <w:rPr>
                <w:color w:val="000000"/>
              </w:rPr>
            </w:pPr>
          </w:p>
        </w:tc>
        <w:tc>
          <w:tcPr>
            <w:tcW w:w="4820" w:type="dxa"/>
            <w:gridSpan w:val="2"/>
            <w:shd w:val="clear" w:color="auto" w:fill="auto"/>
            <w:vAlign w:val="center"/>
          </w:tcPr>
          <w:p w14:paraId="3F683369" w14:textId="77777777"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1B8909A8" w14:textId="77777777" w:rsidR="00A42DBF" w:rsidRPr="007001F1" w:rsidRDefault="00A42DBF" w:rsidP="00617EE4">
            <w:pPr>
              <w:jc w:val="center"/>
              <w:rPr>
                <w:b/>
                <w:bCs/>
                <w:color w:val="000000"/>
              </w:rPr>
            </w:pPr>
          </w:p>
        </w:tc>
        <w:tc>
          <w:tcPr>
            <w:tcW w:w="567" w:type="dxa"/>
            <w:shd w:val="clear" w:color="auto" w:fill="auto"/>
            <w:vAlign w:val="center"/>
          </w:tcPr>
          <w:p w14:paraId="73442295" w14:textId="77777777" w:rsidR="00A42DBF" w:rsidRPr="007001F1" w:rsidRDefault="00A42DBF" w:rsidP="00617EE4">
            <w:pPr>
              <w:jc w:val="center"/>
              <w:rPr>
                <w:b/>
                <w:bCs/>
                <w:color w:val="000000"/>
              </w:rPr>
            </w:pPr>
          </w:p>
        </w:tc>
        <w:tc>
          <w:tcPr>
            <w:tcW w:w="850" w:type="dxa"/>
            <w:shd w:val="clear" w:color="auto" w:fill="auto"/>
            <w:vAlign w:val="center"/>
          </w:tcPr>
          <w:p w14:paraId="17EFA2F2" w14:textId="77777777" w:rsidR="00A42DBF" w:rsidRPr="007001F1" w:rsidRDefault="00A42DBF" w:rsidP="00617EE4">
            <w:pPr>
              <w:jc w:val="center"/>
              <w:rPr>
                <w:b/>
                <w:bCs/>
                <w:color w:val="000000"/>
              </w:rPr>
            </w:pPr>
          </w:p>
        </w:tc>
        <w:tc>
          <w:tcPr>
            <w:tcW w:w="1701" w:type="dxa"/>
            <w:shd w:val="clear" w:color="auto" w:fill="auto"/>
            <w:vAlign w:val="center"/>
          </w:tcPr>
          <w:p w14:paraId="5F4AD848" w14:textId="77777777" w:rsidR="00A42DBF" w:rsidRPr="007001F1" w:rsidRDefault="00A42DBF" w:rsidP="00617EE4">
            <w:pPr>
              <w:jc w:val="center"/>
              <w:rPr>
                <w:b/>
                <w:bCs/>
                <w:color w:val="000000"/>
              </w:rPr>
            </w:pPr>
          </w:p>
        </w:tc>
      </w:tr>
      <w:tr w:rsidR="00617EE4" w:rsidRPr="007001F1" w14:paraId="25EB69B8" w14:textId="77777777" w:rsidTr="003E1143">
        <w:trPr>
          <w:trHeight w:val="682"/>
        </w:trPr>
        <w:tc>
          <w:tcPr>
            <w:tcW w:w="582" w:type="dxa"/>
            <w:shd w:val="clear" w:color="auto" w:fill="auto"/>
            <w:noWrap/>
            <w:vAlign w:val="center"/>
          </w:tcPr>
          <w:p w14:paraId="3313D655" w14:textId="77777777"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14:paraId="1B124536" w14:textId="77777777"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26F5E34A" w14:textId="77777777" w:rsidR="00617EE4" w:rsidRPr="007001F1" w:rsidRDefault="00617EE4" w:rsidP="00617EE4">
            <w:pPr>
              <w:jc w:val="center"/>
              <w:rPr>
                <w:b/>
                <w:bCs/>
                <w:color w:val="000000"/>
              </w:rPr>
            </w:pPr>
          </w:p>
        </w:tc>
        <w:tc>
          <w:tcPr>
            <w:tcW w:w="567" w:type="dxa"/>
            <w:shd w:val="clear" w:color="auto" w:fill="auto"/>
            <w:vAlign w:val="center"/>
          </w:tcPr>
          <w:p w14:paraId="421D49FA" w14:textId="77777777" w:rsidR="00617EE4" w:rsidRPr="007001F1" w:rsidRDefault="00617EE4" w:rsidP="00617EE4">
            <w:pPr>
              <w:jc w:val="center"/>
              <w:rPr>
                <w:b/>
                <w:bCs/>
                <w:color w:val="000000"/>
              </w:rPr>
            </w:pPr>
          </w:p>
        </w:tc>
        <w:tc>
          <w:tcPr>
            <w:tcW w:w="850" w:type="dxa"/>
            <w:shd w:val="clear" w:color="auto" w:fill="auto"/>
            <w:vAlign w:val="center"/>
          </w:tcPr>
          <w:p w14:paraId="78ABC938" w14:textId="77777777" w:rsidR="00617EE4" w:rsidRPr="007001F1" w:rsidRDefault="00617EE4" w:rsidP="00617EE4">
            <w:pPr>
              <w:jc w:val="center"/>
              <w:rPr>
                <w:b/>
                <w:bCs/>
                <w:color w:val="000000"/>
              </w:rPr>
            </w:pPr>
          </w:p>
        </w:tc>
        <w:tc>
          <w:tcPr>
            <w:tcW w:w="1701" w:type="dxa"/>
            <w:shd w:val="clear" w:color="auto" w:fill="auto"/>
            <w:vAlign w:val="center"/>
          </w:tcPr>
          <w:p w14:paraId="71535B88" w14:textId="77777777" w:rsidR="00617EE4" w:rsidRPr="007001F1" w:rsidRDefault="00617EE4" w:rsidP="00617EE4">
            <w:pPr>
              <w:jc w:val="center"/>
              <w:rPr>
                <w:b/>
                <w:bCs/>
                <w:color w:val="000000"/>
              </w:rPr>
            </w:pPr>
          </w:p>
        </w:tc>
      </w:tr>
      <w:tr w:rsidR="00617EE4" w:rsidRPr="007001F1" w14:paraId="6976094D" w14:textId="77777777" w:rsidTr="003E1143">
        <w:trPr>
          <w:trHeight w:val="635"/>
        </w:trPr>
        <w:tc>
          <w:tcPr>
            <w:tcW w:w="582" w:type="dxa"/>
            <w:shd w:val="clear" w:color="auto" w:fill="auto"/>
            <w:noWrap/>
            <w:vAlign w:val="center"/>
          </w:tcPr>
          <w:p w14:paraId="53436E51"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14:paraId="5CEBF549" w14:textId="77777777"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14:paraId="632DE5E2" w14:textId="77777777" w:rsidR="00617EE4" w:rsidRPr="007001F1" w:rsidRDefault="00617EE4" w:rsidP="00617EE4">
            <w:pPr>
              <w:jc w:val="center"/>
              <w:rPr>
                <w:b/>
                <w:bCs/>
                <w:color w:val="000000"/>
              </w:rPr>
            </w:pPr>
          </w:p>
        </w:tc>
        <w:tc>
          <w:tcPr>
            <w:tcW w:w="567" w:type="dxa"/>
            <w:shd w:val="clear" w:color="auto" w:fill="auto"/>
            <w:vAlign w:val="center"/>
          </w:tcPr>
          <w:p w14:paraId="72D8EC4F" w14:textId="77777777" w:rsidR="00617EE4" w:rsidRPr="007001F1" w:rsidRDefault="00617EE4" w:rsidP="00617EE4">
            <w:pPr>
              <w:jc w:val="center"/>
              <w:rPr>
                <w:b/>
                <w:bCs/>
                <w:color w:val="000000"/>
              </w:rPr>
            </w:pPr>
          </w:p>
        </w:tc>
        <w:tc>
          <w:tcPr>
            <w:tcW w:w="850" w:type="dxa"/>
            <w:shd w:val="clear" w:color="auto" w:fill="auto"/>
            <w:vAlign w:val="center"/>
          </w:tcPr>
          <w:p w14:paraId="06EE9168" w14:textId="77777777" w:rsidR="00617EE4" w:rsidRPr="007001F1" w:rsidRDefault="00617EE4" w:rsidP="00617EE4">
            <w:pPr>
              <w:jc w:val="center"/>
              <w:rPr>
                <w:b/>
                <w:bCs/>
                <w:color w:val="000000"/>
              </w:rPr>
            </w:pPr>
          </w:p>
        </w:tc>
        <w:tc>
          <w:tcPr>
            <w:tcW w:w="1701" w:type="dxa"/>
            <w:shd w:val="clear" w:color="auto" w:fill="auto"/>
            <w:vAlign w:val="center"/>
          </w:tcPr>
          <w:p w14:paraId="094CFC41" w14:textId="77777777" w:rsidR="00617EE4" w:rsidRPr="007001F1" w:rsidRDefault="00617EE4" w:rsidP="00617EE4">
            <w:pPr>
              <w:jc w:val="center"/>
              <w:rPr>
                <w:b/>
                <w:bCs/>
                <w:color w:val="000000"/>
              </w:rPr>
            </w:pPr>
          </w:p>
        </w:tc>
      </w:tr>
      <w:tr w:rsidR="00617EE4" w:rsidRPr="007001F1" w14:paraId="6F3323C1" w14:textId="77777777" w:rsidTr="003E1143">
        <w:trPr>
          <w:trHeight w:val="900"/>
        </w:trPr>
        <w:tc>
          <w:tcPr>
            <w:tcW w:w="582" w:type="dxa"/>
            <w:shd w:val="clear" w:color="auto" w:fill="auto"/>
            <w:noWrap/>
            <w:vAlign w:val="center"/>
          </w:tcPr>
          <w:p w14:paraId="704FB7F2"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14:paraId="3D50AB1C" w14:textId="77777777"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14:paraId="5AC13619" w14:textId="77777777" w:rsidR="00617EE4" w:rsidRPr="007001F1" w:rsidRDefault="00617EE4" w:rsidP="00617EE4">
            <w:pPr>
              <w:jc w:val="center"/>
              <w:rPr>
                <w:b/>
                <w:bCs/>
                <w:color w:val="000000"/>
              </w:rPr>
            </w:pPr>
          </w:p>
        </w:tc>
        <w:tc>
          <w:tcPr>
            <w:tcW w:w="567" w:type="dxa"/>
            <w:shd w:val="clear" w:color="auto" w:fill="auto"/>
            <w:vAlign w:val="center"/>
          </w:tcPr>
          <w:p w14:paraId="4145509F" w14:textId="77777777" w:rsidR="00617EE4" w:rsidRPr="0001630F" w:rsidRDefault="00617EE4" w:rsidP="00617EE4">
            <w:pPr>
              <w:jc w:val="center"/>
              <w:rPr>
                <w:b/>
                <w:bCs/>
                <w:color w:val="000000"/>
              </w:rPr>
            </w:pPr>
          </w:p>
        </w:tc>
        <w:tc>
          <w:tcPr>
            <w:tcW w:w="850" w:type="dxa"/>
            <w:shd w:val="clear" w:color="auto" w:fill="auto"/>
            <w:vAlign w:val="center"/>
          </w:tcPr>
          <w:p w14:paraId="1B32C10D" w14:textId="77777777" w:rsidR="00617EE4" w:rsidRPr="007001F1" w:rsidRDefault="00617EE4" w:rsidP="00617EE4">
            <w:pPr>
              <w:jc w:val="center"/>
              <w:rPr>
                <w:b/>
                <w:bCs/>
                <w:color w:val="000000"/>
              </w:rPr>
            </w:pPr>
          </w:p>
        </w:tc>
        <w:tc>
          <w:tcPr>
            <w:tcW w:w="1701" w:type="dxa"/>
            <w:shd w:val="clear" w:color="auto" w:fill="auto"/>
            <w:vAlign w:val="center"/>
          </w:tcPr>
          <w:p w14:paraId="0524C8AC" w14:textId="77777777" w:rsidR="00617EE4" w:rsidRPr="007001F1" w:rsidRDefault="00617EE4" w:rsidP="00617EE4">
            <w:pPr>
              <w:jc w:val="center"/>
              <w:rPr>
                <w:b/>
                <w:bCs/>
                <w:color w:val="000000"/>
              </w:rPr>
            </w:pPr>
          </w:p>
        </w:tc>
      </w:tr>
      <w:tr w:rsidR="001638C0" w:rsidRPr="007001F1" w14:paraId="3BE19C8E" w14:textId="77777777" w:rsidTr="003E1143">
        <w:trPr>
          <w:trHeight w:val="900"/>
        </w:trPr>
        <w:tc>
          <w:tcPr>
            <w:tcW w:w="582" w:type="dxa"/>
            <w:shd w:val="clear" w:color="auto" w:fill="auto"/>
            <w:noWrap/>
            <w:vAlign w:val="center"/>
          </w:tcPr>
          <w:p w14:paraId="17EFA8F0" w14:textId="77777777"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14:paraId="6030C28C" w14:textId="77777777"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14:paraId="49A45A03" w14:textId="77777777" w:rsidR="001638C0" w:rsidRPr="007001F1" w:rsidRDefault="001638C0" w:rsidP="00617EE4">
            <w:pPr>
              <w:jc w:val="center"/>
              <w:rPr>
                <w:b/>
                <w:bCs/>
                <w:color w:val="000000"/>
              </w:rPr>
            </w:pPr>
          </w:p>
        </w:tc>
        <w:tc>
          <w:tcPr>
            <w:tcW w:w="567" w:type="dxa"/>
            <w:shd w:val="clear" w:color="auto" w:fill="auto"/>
            <w:vAlign w:val="center"/>
          </w:tcPr>
          <w:p w14:paraId="411E072C" w14:textId="77777777" w:rsidR="001638C0" w:rsidRPr="0001630F" w:rsidRDefault="001638C0" w:rsidP="00617EE4">
            <w:pPr>
              <w:jc w:val="center"/>
              <w:rPr>
                <w:b/>
                <w:bCs/>
                <w:color w:val="000000"/>
              </w:rPr>
            </w:pPr>
          </w:p>
        </w:tc>
        <w:tc>
          <w:tcPr>
            <w:tcW w:w="850" w:type="dxa"/>
            <w:shd w:val="clear" w:color="auto" w:fill="auto"/>
            <w:vAlign w:val="center"/>
          </w:tcPr>
          <w:p w14:paraId="3805F3E8" w14:textId="77777777" w:rsidR="001638C0" w:rsidRPr="007001F1" w:rsidRDefault="001638C0" w:rsidP="00617EE4">
            <w:pPr>
              <w:jc w:val="center"/>
              <w:rPr>
                <w:b/>
                <w:bCs/>
                <w:color w:val="000000"/>
              </w:rPr>
            </w:pPr>
          </w:p>
        </w:tc>
        <w:tc>
          <w:tcPr>
            <w:tcW w:w="1701" w:type="dxa"/>
            <w:shd w:val="clear" w:color="auto" w:fill="auto"/>
            <w:vAlign w:val="center"/>
          </w:tcPr>
          <w:p w14:paraId="576AEBB6" w14:textId="77777777" w:rsidR="001638C0" w:rsidRPr="007001F1" w:rsidRDefault="001638C0" w:rsidP="00617EE4">
            <w:pPr>
              <w:jc w:val="center"/>
              <w:rPr>
                <w:b/>
                <w:bCs/>
                <w:color w:val="000000"/>
              </w:rPr>
            </w:pPr>
          </w:p>
        </w:tc>
      </w:tr>
      <w:tr w:rsidR="00A42DBF" w:rsidRPr="007001F1" w14:paraId="65995355" w14:textId="77777777" w:rsidTr="003E1143">
        <w:trPr>
          <w:trHeight w:val="676"/>
        </w:trPr>
        <w:tc>
          <w:tcPr>
            <w:tcW w:w="582" w:type="dxa"/>
            <w:vMerge w:val="restart"/>
            <w:shd w:val="clear" w:color="auto" w:fill="auto"/>
            <w:noWrap/>
            <w:vAlign w:val="center"/>
          </w:tcPr>
          <w:p w14:paraId="593FBB97" w14:textId="77777777"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14:paraId="7D0C7F0C" w14:textId="77777777"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6372DE7A" w14:textId="77777777" w:rsidR="00A42DBF" w:rsidRPr="007001F1" w:rsidRDefault="00A42DBF" w:rsidP="00617EE4">
            <w:pPr>
              <w:jc w:val="center"/>
              <w:rPr>
                <w:b/>
                <w:bCs/>
                <w:color w:val="000000"/>
              </w:rPr>
            </w:pPr>
          </w:p>
        </w:tc>
        <w:tc>
          <w:tcPr>
            <w:tcW w:w="567" w:type="dxa"/>
            <w:shd w:val="clear" w:color="auto" w:fill="auto"/>
            <w:vAlign w:val="center"/>
          </w:tcPr>
          <w:p w14:paraId="48CDD68C" w14:textId="77777777" w:rsidR="00A42DBF" w:rsidRPr="007001F1" w:rsidRDefault="00A42DBF" w:rsidP="00617EE4">
            <w:pPr>
              <w:jc w:val="center"/>
              <w:rPr>
                <w:b/>
                <w:bCs/>
                <w:color w:val="000000"/>
              </w:rPr>
            </w:pPr>
          </w:p>
        </w:tc>
        <w:tc>
          <w:tcPr>
            <w:tcW w:w="850" w:type="dxa"/>
            <w:shd w:val="clear" w:color="auto" w:fill="auto"/>
            <w:vAlign w:val="center"/>
          </w:tcPr>
          <w:p w14:paraId="1BAC85BD" w14:textId="77777777" w:rsidR="00A42DBF" w:rsidRPr="007001F1" w:rsidRDefault="00A42DBF" w:rsidP="00617EE4">
            <w:pPr>
              <w:jc w:val="center"/>
              <w:rPr>
                <w:b/>
                <w:bCs/>
                <w:color w:val="000000"/>
              </w:rPr>
            </w:pPr>
          </w:p>
        </w:tc>
        <w:tc>
          <w:tcPr>
            <w:tcW w:w="1701" w:type="dxa"/>
            <w:shd w:val="clear" w:color="auto" w:fill="auto"/>
            <w:vAlign w:val="center"/>
          </w:tcPr>
          <w:p w14:paraId="44936513" w14:textId="77777777" w:rsidR="00A42DBF" w:rsidRPr="007001F1" w:rsidRDefault="00A42DBF" w:rsidP="00617EE4">
            <w:pPr>
              <w:jc w:val="center"/>
              <w:rPr>
                <w:b/>
                <w:bCs/>
                <w:color w:val="000000"/>
              </w:rPr>
            </w:pPr>
          </w:p>
        </w:tc>
      </w:tr>
      <w:tr w:rsidR="00A42DBF" w:rsidRPr="007001F1" w14:paraId="1BE40FD6" w14:textId="77777777" w:rsidTr="003E1143">
        <w:trPr>
          <w:trHeight w:val="1350"/>
        </w:trPr>
        <w:tc>
          <w:tcPr>
            <w:tcW w:w="582" w:type="dxa"/>
            <w:vMerge/>
            <w:shd w:val="clear" w:color="auto" w:fill="auto"/>
            <w:noWrap/>
            <w:vAlign w:val="center"/>
          </w:tcPr>
          <w:p w14:paraId="461EBE05" w14:textId="77777777" w:rsidR="00A42DBF" w:rsidRPr="007001F1" w:rsidRDefault="00A42DBF" w:rsidP="00617EE4">
            <w:pPr>
              <w:jc w:val="center"/>
              <w:rPr>
                <w:color w:val="000000"/>
              </w:rPr>
            </w:pPr>
          </w:p>
        </w:tc>
        <w:tc>
          <w:tcPr>
            <w:tcW w:w="4820" w:type="dxa"/>
            <w:gridSpan w:val="2"/>
            <w:shd w:val="clear" w:color="auto" w:fill="auto"/>
            <w:vAlign w:val="center"/>
          </w:tcPr>
          <w:p w14:paraId="246C8D00" w14:textId="77777777"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736A01E7" w14:textId="77777777" w:rsidR="00A42DBF" w:rsidRPr="007001F1" w:rsidRDefault="00A42DBF" w:rsidP="00617EE4">
            <w:pPr>
              <w:jc w:val="center"/>
              <w:rPr>
                <w:b/>
                <w:bCs/>
                <w:color w:val="000000"/>
              </w:rPr>
            </w:pPr>
          </w:p>
        </w:tc>
        <w:tc>
          <w:tcPr>
            <w:tcW w:w="567" w:type="dxa"/>
            <w:shd w:val="clear" w:color="auto" w:fill="auto"/>
            <w:vAlign w:val="center"/>
          </w:tcPr>
          <w:p w14:paraId="44D7F101" w14:textId="77777777" w:rsidR="00A42DBF" w:rsidRPr="007001F1" w:rsidRDefault="00A42DBF" w:rsidP="00617EE4">
            <w:pPr>
              <w:jc w:val="center"/>
              <w:rPr>
                <w:b/>
                <w:bCs/>
                <w:color w:val="000000"/>
              </w:rPr>
            </w:pPr>
          </w:p>
        </w:tc>
        <w:tc>
          <w:tcPr>
            <w:tcW w:w="850" w:type="dxa"/>
            <w:shd w:val="clear" w:color="auto" w:fill="auto"/>
            <w:vAlign w:val="center"/>
          </w:tcPr>
          <w:p w14:paraId="2B459765" w14:textId="77777777" w:rsidR="00A42DBF" w:rsidRPr="007001F1" w:rsidRDefault="00A42DBF" w:rsidP="00617EE4">
            <w:pPr>
              <w:jc w:val="center"/>
              <w:rPr>
                <w:b/>
                <w:bCs/>
                <w:color w:val="000000"/>
              </w:rPr>
            </w:pPr>
          </w:p>
        </w:tc>
        <w:tc>
          <w:tcPr>
            <w:tcW w:w="1701" w:type="dxa"/>
            <w:shd w:val="clear" w:color="auto" w:fill="auto"/>
            <w:vAlign w:val="center"/>
          </w:tcPr>
          <w:p w14:paraId="27CDC3FA" w14:textId="77777777" w:rsidR="00A42DBF" w:rsidRPr="007001F1" w:rsidRDefault="00A42DBF" w:rsidP="00617EE4">
            <w:pPr>
              <w:jc w:val="center"/>
              <w:rPr>
                <w:b/>
                <w:bCs/>
                <w:color w:val="000000"/>
              </w:rPr>
            </w:pPr>
          </w:p>
        </w:tc>
      </w:tr>
      <w:tr w:rsidR="00A42DBF" w:rsidRPr="007001F1" w14:paraId="33EBC7B9" w14:textId="77777777" w:rsidTr="003E1143">
        <w:trPr>
          <w:trHeight w:val="1350"/>
        </w:trPr>
        <w:tc>
          <w:tcPr>
            <w:tcW w:w="582" w:type="dxa"/>
            <w:vMerge/>
            <w:shd w:val="clear" w:color="auto" w:fill="auto"/>
            <w:noWrap/>
            <w:vAlign w:val="center"/>
          </w:tcPr>
          <w:p w14:paraId="17403932" w14:textId="77777777" w:rsidR="00A42DBF" w:rsidRPr="007001F1" w:rsidRDefault="00A42DBF" w:rsidP="00617EE4">
            <w:pPr>
              <w:jc w:val="center"/>
              <w:rPr>
                <w:color w:val="000000"/>
              </w:rPr>
            </w:pPr>
          </w:p>
        </w:tc>
        <w:tc>
          <w:tcPr>
            <w:tcW w:w="4820" w:type="dxa"/>
            <w:gridSpan w:val="2"/>
            <w:shd w:val="clear" w:color="auto" w:fill="auto"/>
            <w:vAlign w:val="center"/>
          </w:tcPr>
          <w:p w14:paraId="15DEEC56" w14:textId="77777777"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14:paraId="241D696C" w14:textId="77777777" w:rsidR="00A42DBF" w:rsidRPr="007001F1" w:rsidRDefault="00A42DBF" w:rsidP="00617EE4">
            <w:pPr>
              <w:jc w:val="center"/>
              <w:rPr>
                <w:b/>
                <w:bCs/>
                <w:color w:val="000000"/>
              </w:rPr>
            </w:pPr>
          </w:p>
        </w:tc>
        <w:tc>
          <w:tcPr>
            <w:tcW w:w="567" w:type="dxa"/>
            <w:shd w:val="clear" w:color="auto" w:fill="auto"/>
            <w:vAlign w:val="center"/>
          </w:tcPr>
          <w:p w14:paraId="17622755" w14:textId="77777777" w:rsidR="00A42DBF" w:rsidRPr="007001F1" w:rsidRDefault="00A42DBF" w:rsidP="00617EE4">
            <w:pPr>
              <w:jc w:val="center"/>
              <w:rPr>
                <w:b/>
                <w:bCs/>
                <w:color w:val="000000"/>
              </w:rPr>
            </w:pPr>
          </w:p>
        </w:tc>
        <w:tc>
          <w:tcPr>
            <w:tcW w:w="850" w:type="dxa"/>
            <w:shd w:val="clear" w:color="auto" w:fill="auto"/>
            <w:vAlign w:val="center"/>
          </w:tcPr>
          <w:p w14:paraId="2B8BAC37" w14:textId="77777777" w:rsidR="00A42DBF" w:rsidRPr="007001F1" w:rsidRDefault="00A42DBF" w:rsidP="00617EE4">
            <w:pPr>
              <w:jc w:val="center"/>
              <w:rPr>
                <w:b/>
                <w:bCs/>
                <w:color w:val="000000"/>
              </w:rPr>
            </w:pPr>
          </w:p>
        </w:tc>
        <w:tc>
          <w:tcPr>
            <w:tcW w:w="1701" w:type="dxa"/>
            <w:shd w:val="clear" w:color="auto" w:fill="auto"/>
            <w:vAlign w:val="center"/>
          </w:tcPr>
          <w:p w14:paraId="285A86A2" w14:textId="77777777" w:rsidR="00A42DBF" w:rsidRPr="007001F1" w:rsidRDefault="00A42DBF" w:rsidP="00617EE4">
            <w:pPr>
              <w:jc w:val="center"/>
              <w:rPr>
                <w:b/>
                <w:bCs/>
                <w:color w:val="000000"/>
              </w:rPr>
            </w:pPr>
          </w:p>
        </w:tc>
      </w:tr>
      <w:tr w:rsidR="00617EE4" w:rsidRPr="007001F1" w14:paraId="4DDEEF14" w14:textId="77777777" w:rsidTr="003E1143">
        <w:trPr>
          <w:trHeight w:val="480"/>
        </w:trPr>
        <w:tc>
          <w:tcPr>
            <w:tcW w:w="582" w:type="dxa"/>
            <w:shd w:val="clear" w:color="auto" w:fill="auto"/>
            <w:noWrap/>
            <w:vAlign w:val="center"/>
          </w:tcPr>
          <w:p w14:paraId="7759D9FF" w14:textId="77777777"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14:paraId="4D0D0B04" w14:textId="77777777"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14:paraId="086C6A34" w14:textId="77777777" w:rsidR="00617EE4" w:rsidRPr="007001F1" w:rsidRDefault="00617EE4" w:rsidP="00617EE4">
            <w:pPr>
              <w:jc w:val="center"/>
              <w:rPr>
                <w:b/>
                <w:bCs/>
                <w:color w:val="000000"/>
              </w:rPr>
            </w:pPr>
          </w:p>
        </w:tc>
        <w:tc>
          <w:tcPr>
            <w:tcW w:w="567" w:type="dxa"/>
            <w:shd w:val="clear" w:color="auto" w:fill="auto"/>
            <w:vAlign w:val="center"/>
          </w:tcPr>
          <w:p w14:paraId="423306E3" w14:textId="77777777" w:rsidR="00617EE4" w:rsidRPr="007001F1" w:rsidRDefault="00617EE4" w:rsidP="00617EE4">
            <w:pPr>
              <w:jc w:val="center"/>
              <w:rPr>
                <w:b/>
                <w:bCs/>
                <w:color w:val="000000"/>
              </w:rPr>
            </w:pPr>
          </w:p>
        </w:tc>
        <w:tc>
          <w:tcPr>
            <w:tcW w:w="850" w:type="dxa"/>
            <w:shd w:val="clear" w:color="auto" w:fill="auto"/>
            <w:vAlign w:val="center"/>
          </w:tcPr>
          <w:p w14:paraId="3A9BFC92" w14:textId="77777777" w:rsidR="00617EE4" w:rsidRPr="007001F1" w:rsidRDefault="00617EE4" w:rsidP="00617EE4">
            <w:pPr>
              <w:jc w:val="center"/>
              <w:rPr>
                <w:b/>
                <w:bCs/>
                <w:color w:val="000000"/>
              </w:rPr>
            </w:pPr>
          </w:p>
        </w:tc>
        <w:tc>
          <w:tcPr>
            <w:tcW w:w="1701" w:type="dxa"/>
            <w:shd w:val="clear" w:color="auto" w:fill="auto"/>
            <w:vAlign w:val="center"/>
          </w:tcPr>
          <w:p w14:paraId="0D35392B" w14:textId="77777777" w:rsidR="00617EE4" w:rsidRPr="007001F1" w:rsidRDefault="00617EE4" w:rsidP="00617EE4">
            <w:pPr>
              <w:jc w:val="center"/>
              <w:rPr>
                <w:b/>
                <w:bCs/>
                <w:color w:val="000000"/>
              </w:rPr>
            </w:pPr>
          </w:p>
        </w:tc>
      </w:tr>
      <w:tr w:rsidR="00A42DBF" w:rsidRPr="007001F1" w14:paraId="2FCBC24C" w14:textId="77777777" w:rsidTr="003E1143">
        <w:trPr>
          <w:trHeight w:val="534"/>
        </w:trPr>
        <w:tc>
          <w:tcPr>
            <w:tcW w:w="582" w:type="dxa"/>
            <w:vMerge w:val="restart"/>
            <w:shd w:val="clear" w:color="auto" w:fill="auto"/>
            <w:noWrap/>
            <w:vAlign w:val="center"/>
          </w:tcPr>
          <w:p w14:paraId="7C869E8A" w14:textId="77777777" w:rsidR="00A42DBF" w:rsidRPr="007001F1" w:rsidRDefault="001523F5" w:rsidP="001523F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tcPr>
          <w:p w14:paraId="537D10E3" w14:textId="77777777"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14:paraId="7FFDBEEF" w14:textId="77777777" w:rsidR="00A42DBF" w:rsidRPr="007001F1" w:rsidRDefault="00A42DBF" w:rsidP="00617EE4">
            <w:pPr>
              <w:jc w:val="center"/>
              <w:rPr>
                <w:b/>
                <w:bCs/>
                <w:color w:val="000000"/>
              </w:rPr>
            </w:pPr>
          </w:p>
        </w:tc>
        <w:tc>
          <w:tcPr>
            <w:tcW w:w="567" w:type="dxa"/>
            <w:shd w:val="clear" w:color="auto" w:fill="auto"/>
            <w:vAlign w:val="center"/>
          </w:tcPr>
          <w:p w14:paraId="4492DB4C" w14:textId="77777777" w:rsidR="00A42DBF" w:rsidRPr="007001F1" w:rsidRDefault="00A42DBF" w:rsidP="00617EE4">
            <w:pPr>
              <w:jc w:val="center"/>
              <w:rPr>
                <w:b/>
                <w:bCs/>
                <w:color w:val="000000"/>
              </w:rPr>
            </w:pPr>
          </w:p>
        </w:tc>
        <w:tc>
          <w:tcPr>
            <w:tcW w:w="850" w:type="dxa"/>
            <w:shd w:val="clear" w:color="auto" w:fill="auto"/>
            <w:vAlign w:val="center"/>
          </w:tcPr>
          <w:p w14:paraId="50F3D1D8" w14:textId="77777777" w:rsidR="00A42DBF" w:rsidRPr="007001F1" w:rsidRDefault="00A42DBF" w:rsidP="00617EE4">
            <w:pPr>
              <w:jc w:val="center"/>
              <w:rPr>
                <w:b/>
                <w:bCs/>
                <w:color w:val="000000"/>
              </w:rPr>
            </w:pPr>
          </w:p>
        </w:tc>
        <w:tc>
          <w:tcPr>
            <w:tcW w:w="1701" w:type="dxa"/>
            <w:shd w:val="clear" w:color="auto" w:fill="auto"/>
            <w:vAlign w:val="center"/>
          </w:tcPr>
          <w:p w14:paraId="34C62024" w14:textId="77777777" w:rsidR="00A42DBF" w:rsidRPr="007001F1" w:rsidRDefault="00A42DBF" w:rsidP="00617EE4">
            <w:pPr>
              <w:jc w:val="center"/>
              <w:rPr>
                <w:b/>
                <w:bCs/>
                <w:color w:val="000000"/>
              </w:rPr>
            </w:pPr>
          </w:p>
        </w:tc>
      </w:tr>
      <w:tr w:rsidR="00A42DBF" w:rsidRPr="007001F1" w14:paraId="468FF322" w14:textId="77777777" w:rsidTr="003E1143">
        <w:trPr>
          <w:trHeight w:val="1105"/>
        </w:trPr>
        <w:tc>
          <w:tcPr>
            <w:tcW w:w="582" w:type="dxa"/>
            <w:vMerge/>
            <w:shd w:val="clear" w:color="auto" w:fill="auto"/>
            <w:noWrap/>
            <w:vAlign w:val="center"/>
          </w:tcPr>
          <w:p w14:paraId="36E9A072" w14:textId="77777777" w:rsidR="00A42DBF" w:rsidRPr="007001F1" w:rsidRDefault="00A42DBF" w:rsidP="00617EE4">
            <w:pPr>
              <w:jc w:val="center"/>
              <w:rPr>
                <w:color w:val="000000"/>
              </w:rPr>
            </w:pPr>
          </w:p>
        </w:tc>
        <w:tc>
          <w:tcPr>
            <w:tcW w:w="4820" w:type="dxa"/>
            <w:gridSpan w:val="2"/>
            <w:shd w:val="clear" w:color="auto" w:fill="auto"/>
            <w:vAlign w:val="center"/>
          </w:tcPr>
          <w:p w14:paraId="3BBD1027" w14:textId="77777777"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14:paraId="5F2180BB" w14:textId="77777777" w:rsidR="00A42DBF" w:rsidRPr="007001F1" w:rsidRDefault="00A42DBF" w:rsidP="00617EE4">
            <w:pPr>
              <w:jc w:val="center"/>
              <w:rPr>
                <w:b/>
                <w:bCs/>
                <w:color w:val="000000"/>
              </w:rPr>
            </w:pPr>
          </w:p>
        </w:tc>
        <w:tc>
          <w:tcPr>
            <w:tcW w:w="567" w:type="dxa"/>
            <w:shd w:val="clear" w:color="auto" w:fill="auto"/>
            <w:vAlign w:val="center"/>
          </w:tcPr>
          <w:p w14:paraId="23547A99" w14:textId="77777777" w:rsidR="00A42DBF" w:rsidRPr="007001F1" w:rsidRDefault="00A42DBF" w:rsidP="00617EE4">
            <w:pPr>
              <w:jc w:val="center"/>
              <w:rPr>
                <w:b/>
                <w:bCs/>
                <w:color w:val="000000"/>
              </w:rPr>
            </w:pPr>
          </w:p>
        </w:tc>
        <w:tc>
          <w:tcPr>
            <w:tcW w:w="850" w:type="dxa"/>
            <w:shd w:val="clear" w:color="auto" w:fill="auto"/>
            <w:vAlign w:val="center"/>
          </w:tcPr>
          <w:p w14:paraId="7AF0124D" w14:textId="77777777" w:rsidR="00A42DBF" w:rsidRPr="007001F1" w:rsidRDefault="00A42DBF" w:rsidP="00617EE4">
            <w:pPr>
              <w:jc w:val="center"/>
              <w:rPr>
                <w:b/>
                <w:bCs/>
                <w:color w:val="000000"/>
              </w:rPr>
            </w:pPr>
          </w:p>
        </w:tc>
        <w:tc>
          <w:tcPr>
            <w:tcW w:w="1701" w:type="dxa"/>
            <w:shd w:val="clear" w:color="auto" w:fill="auto"/>
            <w:vAlign w:val="center"/>
          </w:tcPr>
          <w:p w14:paraId="66FB0231" w14:textId="77777777" w:rsidR="00A42DBF" w:rsidRPr="007001F1" w:rsidRDefault="00A42DBF" w:rsidP="00617EE4">
            <w:pPr>
              <w:jc w:val="center"/>
              <w:rPr>
                <w:b/>
                <w:bCs/>
                <w:color w:val="000000"/>
              </w:rPr>
            </w:pPr>
          </w:p>
        </w:tc>
      </w:tr>
      <w:tr w:rsidR="00124941" w:rsidRPr="007001F1" w14:paraId="7595AA3E" w14:textId="77777777" w:rsidTr="003E1143">
        <w:trPr>
          <w:trHeight w:val="695"/>
        </w:trPr>
        <w:tc>
          <w:tcPr>
            <w:tcW w:w="582" w:type="dxa"/>
            <w:vMerge w:val="restart"/>
            <w:shd w:val="clear" w:color="auto" w:fill="auto"/>
            <w:noWrap/>
            <w:vAlign w:val="center"/>
            <w:hideMark/>
          </w:tcPr>
          <w:p w14:paraId="1B6F3752" w14:textId="77777777" w:rsidR="00124941" w:rsidRPr="007001F1" w:rsidRDefault="001523F5" w:rsidP="001523F5">
            <w:pPr>
              <w:jc w:val="center"/>
              <w:rPr>
                <w:color w:val="000000"/>
              </w:rPr>
            </w:pPr>
            <w:r w:rsidRPr="007001F1">
              <w:rPr>
                <w:color w:val="000000"/>
                <w:sz w:val="22"/>
                <w:szCs w:val="22"/>
              </w:rPr>
              <w:t>2</w:t>
            </w:r>
            <w:r>
              <w:rPr>
                <w:color w:val="000000"/>
                <w:sz w:val="22"/>
                <w:szCs w:val="22"/>
              </w:rPr>
              <w:t>8</w:t>
            </w:r>
          </w:p>
        </w:tc>
        <w:tc>
          <w:tcPr>
            <w:tcW w:w="4820" w:type="dxa"/>
            <w:gridSpan w:val="2"/>
            <w:shd w:val="clear" w:color="auto" w:fill="auto"/>
            <w:vAlign w:val="center"/>
            <w:hideMark/>
          </w:tcPr>
          <w:p w14:paraId="14AA01B5" w14:textId="77777777"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59104A14" w14:textId="77777777"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F6CC7C" w14:textId="77777777"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70FAE79"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FA55AB5"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0C110043" w14:textId="77777777" w:rsidTr="003E1143">
        <w:trPr>
          <w:trHeight w:val="440"/>
        </w:trPr>
        <w:tc>
          <w:tcPr>
            <w:tcW w:w="582" w:type="dxa"/>
            <w:vMerge/>
            <w:shd w:val="clear" w:color="auto" w:fill="auto"/>
            <w:noWrap/>
            <w:vAlign w:val="center"/>
          </w:tcPr>
          <w:p w14:paraId="09B0FA39" w14:textId="77777777" w:rsidR="00124941" w:rsidRPr="007001F1" w:rsidRDefault="00124941" w:rsidP="00617EE4">
            <w:pPr>
              <w:jc w:val="center"/>
              <w:rPr>
                <w:color w:val="000000"/>
              </w:rPr>
            </w:pPr>
          </w:p>
        </w:tc>
        <w:tc>
          <w:tcPr>
            <w:tcW w:w="4820" w:type="dxa"/>
            <w:gridSpan w:val="2"/>
            <w:shd w:val="clear" w:color="auto" w:fill="auto"/>
            <w:vAlign w:val="center"/>
          </w:tcPr>
          <w:p w14:paraId="657C0D2F" w14:textId="77777777" w:rsidR="00124941" w:rsidRPr="0001630F" w:rsidRDefault="00124941" w:rsidP="00617EE4">
            <w:pPr>
              <w:jc w:val="both"/>
            </w:pPr>
          </w:p>
        </w:tc>
        <w:tc>
          <w:tcPr>
            <w:tcW w:w="567" w:type="dxa"/>
            <w:shd w:val="clear" w:color="auto" w:fill="auto"/>
            <w:vAlign w:val="center"/>
          </w:tcPr>
          <w:p w14:paraId="6312B1EB" w14:textId="77777777" w:rsidR="00124941" w:rsidRPr="007001F1" w:rsidRDefault="00124941" w:rsidP="00617EE4">
            <w:pPr>
              <w:jc w:val="center"/>
              <w:rPr>
                <w:b/>
                <w:bCs/>
                <w:color w:val="000000"/>
              </w:rPr>
            </w:pPr>
          </w:p>
        </w:tc>
        <w:tc>
          <w:tcPr>
            <w:tcW w:w="567" w:type="dxa"/>
            <w:shd w:val="clear" w:color="auto" w:fill="auto"/>
            <w:vAlign w:val="center"/>
          </w:tcPr>
          <w:p w14:paraId="5F406926" w14:textId="77777777" w:rsidR="00124941" w:rsidRPr="007001F1" w:rsidRDefault="00124941" w:rsidP="00617EE4">
            <w:pPr>
              <w:jc w:val="center"/>
              <w:rPr>
                <w:b/>
                <w:bCs/>
                <w:color w:val="000000"/>
              </w:rPr>
            </w:pPr>
          </w:p>
        </w:tc>
        <w:tc>
          <w:tcPr>
            <w:tcW w:w="850" w:type="dxa"/>
            <w:shd w:val="clear" w:color="auto" w:fill="auto"/>
            <w:vAlign w:val="center"/>
          </w:tcPr>
          <w:p w14:paraId="450EBC68" w14:textId="77777777" w:rsidR="00124941" w:rsidRPr="007001F1" w:rsidRDefault="00124941" w:rsidP="00617EE4">
            <w:pPr>
              <w:jc w:val="center"/>
              <w:rPr>
                <w:b/>
                <w:bCs/>
                <w:color w:val="000000"/>
              </w:rPr>
            </w:pPr>
          </w:p>
        </w:tc>
        <w:tc>
          <w:tcPr>
            <w:tcW w:w="1701" w:type="dxa"/>
            <w:shd w:val="clear" w:color="auto" w:fill="auto"/>
            <w:vAlign w:val="center"/>
          </w:tcPr>
          <w:p w14:paraId="615EC74F" w14:textId="77777777" w:rsidR="00124941" w:rsidRPr="007001F1" w:rsidRDefault="00124941" w:rsidP="00617EE4">
            <w:pPr>
              <w:jc w:val="center"/>
              <w:rPr>
                <w:b/>
                <w:bCs/>
                <w:color w:val="000000"/>
              </w:rPr>
            </w:pPr>
          </w:p>
        </w:tc>
      </w:tr>
      <w:tr w:rsidR="00124941" w:rsidRPr="007001F1" w14:paraId="4F9A8C05" w14:textId="77777777" w:rsidTr="003E1143">
        <w:trPr>
          <w:trHeight w:val="345"/>
        </w:trPr>
        <w:tc>
          <w:tcPr>
            <w:tcW w:w="582" w:type="dxa"/>
            <w:vMerge/>
            <w:shd w:val="clear" w:color="auto" w:fill="auto"/>
            <w:noWrap/>
            <w:vAlign w:val="center"/>
          </w:tcPr>
          <w:p w14:paraId="0343C6A9" w14:textId="77777777" w:rsidR="00124941" w:rsidRPr="007001F1" w:rsidRDefault="00124941" w:rsidP="00617EE4">
            <w:pPr>
              <w:jc w:val="center"/>
              <w:rPr>
                <w:color w:val="000000"/>
              </w:rPr>
            </w:pPr>
          </w:p>
        </w:tc>
        <w:tc>
          <w:tcPr>
            <w:tcW w:w="4820" w:type="dxa"/>
            <w:gridSpan w:val="2"/>
            <w:shd w:val="clear" w:color="auto" w:fill="auto"/>
            <w:vAlign w:val="center"/>
          </w:tcPr>
          <w:p w14:paraId="5A28FD56" w14:textId="77777777"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14:paraId="718BB212" w14:textId="77777777" w:rsidR="00124941" w:rsidRPr="007001F1" w:rsidRDefault="00124941" w:rsidP="00617EE4">
            <w:pPr>
              <w:jc w:val="center"/>
              <w:rPr>
                <w:b/>
                <w:bCs/>
                <w:color w:val="000000"/>
              </w:rPr>
            </w:pPr>
          </w:p>
        </w:tc>
        <w:tc>
          <w:tcPr>
            <w:tcW w:w="567" w:type="dxa"/>
            <w:shd w:val="clear" w:color="auto" w:fill="auto"/>
            <w:vAlign w:val="center"/>
          </w:tcPr>
          <w:p w14:paraId="173B479D" w14:textId="77777777" w:rsidR="00124941" w:rsidRPr="007001F1" w:rsidRDefault="00124941" w:rsidP="00617EE4">
            <w:pPr>
              <w:jc w:val="center"/>
              <w:rPr>
                <w:b/>
                <w:bCs/>
                <w:color w:val="000000"/>
              </w:rPr>
            </w:pPr>
          </w:p>
        </w:tc>
        <w:tc>
          <w:tcPr>
            <w:tcW w:w="850" w:type="dxa"/>
            <w:shd w:val="clear" w:color="auto" w:fill="auto"/>
            <w:vAlign w:val="center"/>
          </w:tcPr>
          <w:p w14:paraId="58371B3D" w14:textId="77777777" w:rsidR="00124941" w:rsidRPr="007001F1" w:rsidRDefault="00124941" w:rsidP="00617EE4">
            <w:pPr>
              <w:jc w:val="center"/>
              <w:rPr>
                <w:b/>
                <w:bCs/>
                <w:color w:val="000000"/>
              </w:rPr>
            </w:pPr>
          </w:p>
        </w:tc>
        <w:tc>
          <w:tcPr>
            <w:tcW w:w="1701" w:type="dxa"/>
            <w:shd w:val="clear" w:color="auto" w:fill="auto"/>
            <w:vAlign w:val="center"/>
          </w:tcPr>
          <w:p w14:paraId="551CDEC2" w14:textId="77777777" w:rsidR="00124941" w:rsidRPr="007001F1" w:rsidRDefault="00124941" w:rsidP="00617EE4">
            <w:pPr>
              <w:jc w:val="center"/>
              <w:rPr>
                <w:b/>
                <w:bCs/>
                <w:color w:val="000000"/>
              </w:rPr>
            </w:pPr>
          </w:p>
        </w:tc>
      </w:tr>
      <w:tr w:rsidR="00124941" w:rsidRPr="007001F1" w14:paraId="1BC146E2" w14:textId="77777777" w:rsidTr="003E1143">
        <w:trPr>
          <w:trHeight w:val="345"/>
        </w:trPr>
        <w:tc>
          <w:tcPr>
            <w:tcW w:w="582" w:type="dxa"/>
            <w:vMerge/>
            <w:shd w:val="clear" w:color="auto" w:fill="auto"/>
            <w:noWrap/>
            <w:vAlign w:val="center"/>
          </w:tcPr>
          <w:p w14:paraId="76FA89F5" w14:textId="77777777" w:rsidR="00124941" w:rsidRPr="007001F1" w:rsidRDefault="00124941" w:rsidP="00617EE4">
            <w:pPr>
              <w:jc w:val="center"/>
              <w:rPr>
                <w:color w:val="000000"/>
              </w:rPr>
            </w:pPr>
          </w:p>
        </w:tc>
        <w:tc>
          <w:tcPr>
            <w:tcW w:w="4820" w:type="dxa"/>
            <w:gridSpan w:val="2"/>
            <w:shd w:val="clear" w:color="auto" w:fill="auto"/>
            <w:vAlign w:val="center"/>
          </w:tcPr>
          <w:p w14:paraId="048B7CA9" w14:textId="77777777" w:rsidR="00124941" w:rsidRPr="0001630F" w:rsidRDefault="00124941" w:rsidP="00617EE4">
            <w:pPr>
              <w:jc w:val="both"/>
            </w:pPr>
            <w:r w:rsidRPr="00F158B1">
              <w:rPr>
                <w:sz w:val="22"/>
                <w:szCs w:val="22"/>
              </w:rPr>
              <w:t>d</w:t>
            </w:r>
            <w:r w:rsidRPr="007001F1">
              <w:rPr>
                <w:sz w:val="22"/>
                <w:szCs w:val="22"/>
              </w:rPr>
              <w:t>) Je výsledná zmluva zverejnená v súlade so zákonom o slobodnom prístupe k informáciám?</w:t>
            </w:r>
          </w:p>
        </w:tc>
        <w:tc>
          <w:tcPr>
            <w:tcW w:w="567" w:type="dxa"/>
            <w:shd w:val="clear" w:color="auto" w:fill="auto"/>
            <w:vAlign w:val="center"/>
          </w:tcPr>
          <w:p w14:paraId="763A0E39" w14:textId="77777777" w:rsidR="00124941" w:rsidRPr="007001F1" w:rsidRDefault="00124941" w:rsidP="00617EE4">
            <w:pPr>
              <w:jc w:val="center"/>
              <w:rPr>
                <w:b/>
                <w:bCs/>
                <w:color w:val="000000"/>
              </w:rPr>
            </w:pPr>
          </w:p>
        </w:tc>
        <w:tc>
          <w:tcPr>
            <w:tcW w:w="567" w:type="dxa"/>
            <w:shd w:val="clear" w:color="auto" w:fill="auto"/>
            <w:vAlign w:val="center"/>
          </w:tcPr>
          <w:p w14:paraId="2C408EB4" w14:textId="77777777" w:rsidR="00124941" w:rsidRPr="007001F1" w:rsidRDefault="00124941" w:rsidP="00617EE4">
            <w:pPr>
              <w:jc w:val="center"/>
              <w:rPr>
                <w:b/>
                <w:bCs/>
                <w:color w:val="000000"/>
              </w:rPr>
            </w:pPr>
          </w:p>
        </w:tc>
        <w:tc>
          <w:tcPr>
            <w:tcW w:w="850" w:type="dxa"/>
            <w:shd w:val="clear" w:color="auto" w:fill="auto"/>
            <w:vAlign w:val="center"/>
          </w:tcPr>
          <w:p w14:paraId="43AF5BBE" w14:textId="77777777" w:rsidR="00124941" w:rsidRPr="007001F1" w:rsidRDefault="00124941" w:rsidP="00617EE4">
            <w:pPr>
              <w:jc w:val="center"/>
              <w:rPr>
                <w:b/>
                <w:bCs/>
                <w:color w:val="000000"/>
              </w:rPr>
            </w:pPr>
          </w:p>
        </w:tc>
        <w:tc>
          <w:tcPr>
            <w:tcW w:w="1701" w:type="dxa"/>
            <w:shd w:val="clear" w:color="auto" w:fill="auto"/>
            <w:vAlign w:val="center"/>
          </w:tcPr>
          <w:p w14:paraId="395F6563" w14:textId="77777777" w:rsidR="00124941" w:rsidRPr="007001F1" w:rsidRDefault="00124941" w:rsidP="00617EE4">
            <w:pPr>
              <w:jc w:val="center"/>
              <w:rPr>
                <w:b/>
                <w:bCs/>
                <w:color w:val="000000"/>
              </w:rPr>
            </w:pPr>
          </w:p>
        </w:tc>
      </w:tr>
      <w:tr w:rsidR="00617EE4" w:rsidRPr="007001F1" w14:paraId="2DC642AC" w14:textId="77777777" w:rsidTr="003E1143">
        <w:trPr>
          <w:trHeight w:val="536"/>
        </w:trPr>
        <w:tc>
          <w:tcPr>
            <w:tcW w:w="582" w:type="dxa"/>
            <w:shd w:val="clear" w:color="auto" w:fill="auto"/>
            <w:noWrap/>
            <w:vAlign w:val="center"/>
            <w:hideMark/>
          </w:tcPr>
          <w:p w14:paraId="60C8FD41" w14:textId="77777777" w:rsidR="00617EE4" w:rsidRPr="007001F1" w:rsidRDefault="001523F5" w:rsidP="00617EE4">
            <w:pPr>
              <w:jc w:val="center"/>
              <w:rPr>
                <w:color w:val="000000"/>
              </w:rPr>
            </w:pPr>
            <w:r>
              <w:rPr>
                <w:color w:val="000000"/>
                <w:sz w:val="22"/>
                <w:szCs w:val="22"/>
              </w:rPr>
              <w:t>29</w:t>
            </w:r>
          </w:p>
        </w:tc>
        <w:tc>
          <w:tcPr>
            <w:tcW w:w="4820" w:type="dxa"/>
            <w:gridSpan w:val="2"/>
            <w:shd w:val="clear" w:color="auto" w:fill="auto"/>
            <w:vAlign w:val="center"/>
            <w:hideMark/>
          </w:tcPr>
          <w:p w14:paraId="19A88673" w14:textId="77777777"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14:paraId="713AA977"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2842334"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2476E2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95A06DE"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74989BC" w14:textId="77777777" w:rsidTr="003E1143">
        <w:trPr>
          <w:trHeight w:val="430"/>
        </w:trPr>
        <w:tc>
          <w:tcPr>
            <w:tcW w:w="582" w:type="dxa"/>
            <w:shd w:val="clear" w:color="auto" w:fill="auto"/>
            <w:noWrap/>
            <w:vAlign w:val="center"/>
            <w:hideMark/>
          </w:tcPr>
          <w:p w14:paraId="29F89A06" w14:textId="77777777" w:rsidR="00617EE4" w:rsidRPr="007001F1" w:rsidRDefault="00D42BBA" w:rsidP="00617EE4">
            <w:pPr>
              <w:jc w:val="center"/>
              <w:rPr>
                <w:color w:val="000000"/>
              </w:rPr>
            </w:pPr>
            <w:r>
              <w:rPr>
                <w:color w:val="000000"/>
                <w:sz w:val="22"/>
                <w:szCs w:val="22"/>
              </w:rPr>
              <w:t>3</w:t>
            </w:r>
            <w:r w:rsidR="001523F5">
              <w:rPr>
                <w:color w:val="000000"/>
                <w:sz w:val="22"/>
                <w:szCs w:val="22"/>
              </w:rPr>
              <w:t>0</w:t>
            </w:r>
          </w:p>
        </w:tc>
        <w:tc>
          <w:tcPr>
            <w:tcW w:w="4820" w:type="dxa"/>
            <w:gridSpan w:val="2"/>
            <w:shd w:val="clear" w:color="auto" w:fill="auto"/>
            <w:vAlign w:val="center"/>
            <w:hideMark/>
          </w:tcPr>
          <w:p w14:paraId="4139B457"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r w:rsidR="001523F5"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hideMark/>
          </w:tcPr>
          <w:p w14:paraId="5DC8577A"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9D0D668"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BE53F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FA8BC3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0BEF6BA" w14:textId="77777777" w:rsidTr="003E1143">
        <w:trPr>
          <w:trHeight w:val="299"/>
        </w:trPr>
        <w:tc>
          <w:tcPr>
            <w:tcW w:w="582" w:type="dxa"/>
            <w:shd w:val="clear" w:color="auto" w:fill="auto"/>
            <w:noWrap/>
            <w:vAlign w:val="center"/>
            <w:hideMark/>
          </w:tcPr>
          <w:p w14:paraId="4B35BF86" w14:textId="77777777" w:rsidR="00617EE4" w:rsidRPr="007001F1" w:rsidRDefault="00D42BBA" w:rsidP="00617EE4">
            <w:pPr>
              <w:jc w:val="center"/>
              <w:rPr>
                <w:color w:val="000000"/>
              </w:rPr>
            </w:pPr>
            <w:r>
              <w:rPr>
                <w:color w:val="000000"/>
                <w:sz w:val="22"/>
                <w:szCs w:val="22"/>
              </w:rPr>
              <w:t>3</w:t>
            </w:r>
            <w:r w:rsidR="001523F5">
              <w:rPr>
                <w:color w:val="000000"/>
                <w:sz w:val="22"/>
                <w:szCs w:val="22"/>
              </w:rPr>
              <w:t>1</w:t>
            </w:r>
          </w:p>
        </w:tc>
        <w:tc>
          <w:tcPr>
            <w:tcW w:w="4820" w:type="dxa"/>
            <w:gridSpan w:val="2"/>
            <w:shd w:val="clear" w:color="auto" w:fill="auto"/>
            <w:vAlign w:val="center"/>
            <w:hideMark/>
          </w:tcPr>
          <w:p w14:paraId="6801436E" w14:textId="77777777"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84C54E"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791FBDA"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6677D513"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E3635E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6AF4B19" w14:textId="77777777" w:rsidTr="003E1143">
        <w:trPr>
          <w:trHeight w:val="300"/>
        </w:trPr>
        <w:tc>
          <w:tcPr>
            <w:tcW w:w="582" w:type="dxa"/>
            <w:shd w:val="clear" w:color="auto" w:fill="auto"/>
            <w:noWrap/>
            <w:vAlign w:val="center"/>
            <w:hideMark/>
          </w:tcPr>
          <w:p w14:paraId="590BF132" w14:textId="77777777" w:rsidR="00617EE4" w:rsidRPr="007001F1" w:rsidRDefault="00A04CF0" w:rsidP="00ED1A8F">
            <w:pPr>
              <w:jc w:val="center"/>
              <w:rPr>
                <w:color w:val="000000"/>
              </w:rPr>
            </w:pPr>
            <w:r w:rsidRPr="007001F1">
              <w:rPr>
                <w:color w:val="000000"/>
                <w:sz w:val="22"/>
                <w:szCs w:val="22"/>
              </w:rPr>
              <w:t>3</w:t>
            </w:r>
            <w:r w:rsidR="001523F5">
              <w:rPr>
                <w:color w:val="000000"/>
                <w:sz w:val="22"/>
                <w:szCs w:val="22"/>
              </w:rPr>
              <w:t>2</w:t>
            </w:r>
          </w:p>
        </w:tc>
        <w:tc>
          <w:tcPr>
            <w:tcW w:w="4820" w:type="dxa"/>
            <w:gridSpan w:val="2"/>
            <w:shd w:val="clear" w:color="auto" w:fill="auto"/>
            <w:vAlign w:val="center"/>
            <w:hideMark/>
          </w:tcPr>
          <w:p w14:paraId="3A30EAC6" w14:textId="77777777"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1AB7F15"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B36F13E"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5D19C3B"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56389EF" w14:textId="77777777" w:rsidR="00617EE4" w:rsidRPr="007001F1" w:rsidRDefault="00617EE4" w:rsidP="00617EE4">
            <w:pPr>
              <w:jc w:val="center"/>
              <w:rPr>
                <w:b/>
                <w:bCs/>
                <w:color w:val="000000"/>
              </w:rPr>
            </w:pPr>
            <w:r w:rsidRPr="007001F1">
              <w:rPr>
                <w:b/>
                <w:bCs/>
                <w:color w:val="000000"/>
                <w:sz w:val="22"/>
                <w:szCs w:val="22"/>
              </w:rPr>
              <w:t> </w:t>
            </w:r>
          </w:p>
        </w:tc>
      </w:tr>
      <w:tr w:rsidR="0087008A" w:rsidRPr="007001F1" w14:paraId="12E829E2" w14:textId="77777777" w:rsidTr="003E1143">
        <w:trPr>
          <w:trHeight w:val="300"/>
        </w:trPr>
        <w:tc>
          <w:tcPr>
            <w:tcW w:w="582" w:type="dxa"/>
            <w:shd w:val="clear" w:color="auto" w:fill="auto"/>
            <w:noWrap/>
            <w:vAlign w:val="center"/>
          </w:tcPr>
          <w:p w14:paraId="1DE0DD8B" w14:textId="77777777" w:rsidR="0087008A" w:rsidRPr="007001F1" w:rsidRDefault="00D42BBA" w:rsidP="00A04CF0">
            <w:pPr>
              <w:jc w:val="center"/>
              <w:rPr>
                <w:color w:val="000000"/>
              </w:rPr>
            </w:pPr>
            <w:r>
              <w:rPr>
                <w:color w:val="000000"/>
                <w:sz w:val="22"/>
                <w:szCs w:val="22"/>
              </w:rPr>
              <w:t>3</w:t>
            </w:r>
            <w:r w:rsidR="001523F5">
              <w:rPr>
                <w:color w:val="000000"/>
                <w:sz w:val="22"/>
                <w:szCs w:val="22"/>
              </w:rPr>
              <w:t>3</w:t>
            </w:r>
          </w:p>
        </w:tc>
        <w:tc>
          <w:tcPr>
            <w:tcW w:w="4820" w:type="dxa"/>
            <w:gridSpan w:val="2"/>
            <w:shd w:val="clear" w:color="auto" w:fill="auto"/>
            <w:vAlign w:val="center"/>
          </w:tcPr>
          <w:p w14:paraId="569FE0B5" w14:textId="77777777"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E7C56F8" w14:textId="77777777" w:rsidR="0087008A" w:rsidRPr="007001F1" w:rsidRDefault="0087008A" w:rsidP="00617EE4">
            <w:pPr>
              <w:jc w:val="center"/>
              <w:rPr>
                <w:b/>
                <w:bCs/>
                <w:color w:val="000000"/>
              </w:rPr>
            </w:pPr>
          </w:p>
        </w:tc>
        <w:tc>
          <w:tcPr>
            <w:tcW w:w="567" w:type="dxa"/>
            <w:shd w:val="clear" w:color="auto" w:fill="auto"/>
            <w:vAlign w:val="center"/>
          </w:tcPr>
          <w:p w14:paraId="1321526C" w14:textId="77777777" w:rsidR="0087008A" w:rsidRPr="007001F1" w:rsidRDefault="0087008A" w:rsidP="00617EE4">
            <w:pPr>
              <w:jc w:val="center"/>
              <w:rPr>
                <w:b/>
                <w:bCs/>
                <w:color w:val="000000"/>
              </w:rPr>
            </w:pPr>
          </w:p>
        </w:tc>
        <w:tc>
          <w:tcPr>
            <w:tcW w:w="850" w:type="dxa"/>
            <w:shd w:val="clear" w:color="auto" w:fill="auto"/>
            <w:vAlign w:val="center"/>
          </w:tcPr>
          <w:p w14:paraId="0063A30C" w14:textId="77777777" w:rsidR="0087008A" w:rsidRPr="007001F1" w:rsidRDefault="0087008A" w:rsidP="00617EE4">
            <w:pPr>
              <w:jc w:val="center"/>
              <w:rPr>
                <w:b/>
                <w:bCs/>
                <w:color w:val="000000"/>
              </w:rPr>
            </w:pPr>
          </w:p>
        </w:tc>
        <w:tc>
          <w:tcPr>
            <w:tcW w:w="1701" w:type="dxa"/>
            <w:shd w:val="clear" w:color="auto" w:fill="auto"/>
            <w:vAlign w:val="center"/>
          </w:tcPr>
          <w:p w14:paraId="0972C47A" w14:textId="77777777" w:rsidR="0087008A" w:rsidRPr="007001F1" w:rsidRDefault="0087008A" w:rsidP="00617EE4">
            <w:pPr>
              <w:jc w:val="center"/>
              <w:rPr>
                <w:b/>
                <w:bCs/>
                <w:color w:val="000000"/>
              </w:rPr>
            </w:pPr>
          </w:p>
        </w:tc>
      </w:tr>
      <w:tr w:rsidR="00617EE4" w:rsidRPr="007001F1" w14:paraId="31ABC46F" w14:textId="77777777" w:rsidTr="003E1143">
        <w:trPr>
          <w:trHeight w:val="300"/>
        </w:trPr>
        <w:tc>
          <w:tcPr>
            <w:tcW w:w="3559" w:type="dxa"/>
            <w:gridSpan w:val="2"/>
            <w:shd w:val="clear" w:color="auto" w:fill="auto"/>
            <w:vAlign w:val="center"/>
            <w:hideMark/>
          </w:tcPr>
          <w:p w14:paraId="6F9B6F5F"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
          <w:p w14:paraId="390C8DE1" w14:textId="77777777" w:rsidR="00617EE4" w:rsidRPr="007001F1" w:rsidRDefault="00617EE4" w:rsidP="00617EE4">
            <w:pPr>
              <w:rPr>
                <w:color w:val="000000"/>
              </w:rPr>
            </w:pPr>
            <w:r w:rsidRPr="007001F1">
              <w:rPr>
                <w:color w:val="000000"/>
                <w:sz w:val="22"/>
                <w:szCs w:val="22"/>
              </w:rPr>
              <w:t> </w:t>
            </w:r>
          </w:p>
        </w:tc>
      </w:tr>
      <w:tr w:rsidR="00617EE4" w:rsidRPr="007001F1" w14:paraId="5E561FDD" w14:textId="77777777" w:rsidTr="003E1143">
        <w:trPr>
          <w:trHeight w:val="300"/>
        </w:trPr>
        <w:tc>
          <w:tcPr>
            <w:tcW w:w="3559" w:type="dxa"/>
            <w:gridSpan w:val="2"/>
            <w:shd w:val="clear" w:color="auto" w:fill="auto"/>
            <w:vAlign w:val="center"/>
            <w:hideMark/>
          </w:tcPr>
          <w:p w14:paraId="259BAC0B" w14:textId="77777777" w:rsidR="00617EE4" w:rsidRPr="007001F1" w:rsidRDefault="00617EE4" w:rsidP="00617EE4">
            <w:pPr>
              <w:rPr>
                <w:b/>
                <w:bCs/>
              </w:rPr>
            </w:pPr>
            <w:r w:rsidRPr="007001F1">
              <w:rPr>
                <w:b/>
                <w:bCs/>
                <w:sz w:val="22"/>
                <w:szCs w:val="22"/>
              </w:rPr>
              <w:lastRenderedPageBreak/>
              <w:t>Dátum:</w:t>
            </w:r>
          </w:p>
        </w:tc>
        <w:tc>
          <w:tcPr>
            <w:tcW w:w="5528" w:type="dxa"/>
            <w:gridSpan w:val="5"/>
            <w:shd w:val="clear" w:color="auto" w:fill="auto"/>
            <w:vAlign w:val="center"/>
            <w:hideMark/>
          </w:tcPr>
          <w:p w14:paraId="6023F40A" w14:textId="77777777" w:rsidR="00617EE4" w:rsidRPr="007001F1" w:rsidRDefault="00617EE4" w:rsidP="00617EE4">
            <w:pPr>
              <w:rPr>
                <w:color w:val="000000"/>
              </w:rPr>
            </w:pPr>
            <w:r w:rsidRPr="007001F1">
              <w:rPr>
                <w:color w:val="000000"/>
                <w:sz w:val="22"/>
                <w:szCs w:val="22"/>
              </w:rPr>
              <w:t> </w:t>
            </w:r>
          </w:p>
        </w:tc>
      </w:tr>
      <w:tr w:rsidR="00617EE4" w:rsidRPr="007001F1" w14:paraId="5C708408" w14:textId="77777777" w:rsidTr="003E1143">
        <w:trPr>
          <w:trHeight w:val="300"/>
        </w:trPr>
        <w:tc>
          <w:tcPr>
            <w:tcW w:w="3559" w:type="dxa"/>
            <w:gridSpan w:val="2"/>
            <w:shd w:val="clear" w:color="000000" w:fill="FFFFFF"/>
            <w:vAlign w:val="center"/>
            <w:hideMark/>
          </w:tcPr>
          <w:p w14:paraId="2911414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1601C1B2" w14:textId="77777777" w:rsidR="00617EE4" w:rsidRPr="007001F1" w:rsidRDefault="00617EE4" w:rsidP="00617EE4">
            <w:pPr>
              <w:rPr>
                <w:color w:val="000000"/>
              </w:rPr>
            </w:pPr>
            <w:r w:rsidRPr="007001F1">
              <w:rPr>
                <w:color w:val="000000"/>
                <w:sz w:val="22"/>
                <w:szCs w:val="22"/>
              </w:rPr>
              <w:t> </w:t>
            </w:r>
          </w:p>
        </w:tc>
      </w:tr>
      <w:tr w:rsidR="00617EE4" w:rsidRPr="007001F1" w14:paraId="29B47015" w14:textId="77777777" w:rsidTr="003E1143">
        <w:trPr>
          <w:trHeight w:val="300"/>
        </w:trPr>
        <w:tc>
          <w:tcPr>
            <w:tcW w:w="9087" w:type="dxa"/>
            <w:gridSpan w:val="7"/>
            <w:shd w:val="clear" w:color="auto" w:fill="auto"/>
            <w:noWrap/>
            <w:vAlign w:val="bottom"/>
            <w:hideMark/>
          </w:tcPr>
          <w:p w14:paraId="638613DA"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9E4ABA" w14:textId="77777777" w:rsidTr="003E1143">
        <w:trPr>
          <w:trHeight w:val="300"/>
        </w:trPr>
        <w:tc>
          <w:tcPr>
            <w:tcW w:w="3559" w:type="dxa"/>
            <w:gridSpan w:val="2"/>
            <w:shd w:val="clear" w:color="000000" w:fill="FFFFFF"/>
            <w:vAlign w:val="center"/>
            <w:hideMark/>
          </w:tcPr>
          <w:p w14:paraId="0A3C9FF6"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
          <w:p w14:paraId="52D15B09" w14:textId="77777777" w:rsidR="00617EE4" w:rsidRPr="007001F1" w:rsidRDefault="00617EE4" w:rsidP="00617EE4">
            <w:pPr>
              <w:rPr>
                <w:color w:val="000000"/>
              </w:rPr>
            </w:pPr>
            <w:r w:rsidRPr="007001F1">
              <w:rPr>
                <w:color w:val="000000"/>
                <w:sz w:val="22"/>
                <w:szCs w:val="22"/>
              </w:rPr>
              <w:t> </w:t>
            </w:r>
          </w:p>
        </w:tc>
      </w:tr>
      <w:tr w:rsidR="00617EE4" w:rsidRPr="007001F1" w14:paraId="19466D78" w14:textId="77777777" w:rsidTr="003E1143">
        <w:trPr>
          <w:trHeight w:val="300"/>
        </w:trPr>
        <w:tc>
          <w:tcPr>
            <w:tcW w:w="3559" w:type="dxa"/>
            <w:gridSpan w:val="2"/>
            <w:shd w:val="clear" w:color="000000" w:fill="FFFFFF"/>
            <w:vAlign w:val="center"/>
            <w:hideMark/>
          </w:tcPr>
          <w:p w14:paraId="07A58EFA"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56AB248" w14:textId="77777777" w:rsidR="00617EE4" w:rsidRPr="007001F1" w:rsidRDefault="00617EE4" w:rsidP="00617EE4">
            <w:pPr>
              <w:rPr>
                <w:color w:val="000000"/>
              </w:rPr>
            </w:pPr>
            <w:r w:rsidRPr="007001F1">
              <w:rPr>
                <w:color w:val="000000"/>
                <w:sz w:val="22"/>
                <w:szCs w:val="22"/>
              </w:rPr>
              <w:t> </w:t>
            </w:r>
          </w:p>
        </w:tc>
      </w:tr>
      <w:tr w:rsidR="00617EE4" w:rsidRPr="007001F1" w14:paraId="5622F8A2" w14:textId="77777777" w:rsidTr="003E1143">
        <w:trPr>
          <w:trHeight w:val="300"/>
        </w:trPr>
        <w:tc>
          <w:tcPr>
            <w:tcW w:w="3559" w:type="dxa"/>
            <w:gridSpan w:val="2"/>
            <w:shd w:val="clear" w:color="000000" w:fill="FFFFFF"/>
            <w:vAlign w:val="center"/>
            <w:hideMark/>
          </w:tcPr>
          <w:p w14:paraId="3DE24B11"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D66A70A" w14:textId="77777777" w:rsidR="00617EE4" w:rsidRPr="007001F1" w:rsidRDefault="00617EE4" w:rsidP="00617EE4">
            <w:pPr>
              <w:rPr>
                <w:color w:val="000000"/>
              </w:rPr>
            </w:pPr>
            <w:r w:rsidRPr="007001F1">
              <w:rPr>
                <w:color w:val="000000"/>
                <w:sz w:val="22"/>
                <w:szCs w:val="22"/>
              </w:rPr>
              <w:t> </w:t>
            </w:r>
          </w:p>
        </w:tc>
      </w:tr>
    </w:tbl>
    <w:p w14:paraId="16A93C11" w14:textId="77777777" w:rsidR="00617EE4" w:rsidRDefault="00617EE4">
      <w:pPr>
        <w:spacing w:after="160" w:line="259" w:lineRule="auto"/>
      </w:pPr>
    </w:p>
    <w:p w14:paraId="75720A26" w14:textId="77777777" w:rsidR="00C16B4B" w:rsidRDefault="00C16B4B">
      <w:pPr>
        <w:spacing w:after="160" w:line="259" w:lineRule="auto"/>
      </w:pPr>
    </w:p>
    <w:p w14:paraId="32FC59ED" w14:textId="77777777" w:rsidR="00C16B4B" w:rsidRDefault="00C16B4B">
      <w:pPr>
        <w:spacing w:after="160" w:line="259" w:lineRule="auto"/>
      </w:pPr>
    </w:p>
    <w:p w14:paraId="1612B856" w14:textId="77777777" w:rsidR="00C16B4B" w:rsidRDefault="00C16B4B">
      <w:pPr>
        <w:spacing w:after="160" w:line="259" w:lineRule="auto"/>
      </w:pPr>
    </w:p>
    <w:p w14:paraId="6736698C" w14:textId="77777777" w:rsidR="00C16B4B" w:rsidRDefault="00C16B4B">
      <w:pPr>
        <w:spacing w:after="160" w:line="259" w:lineRule="auto"/>
      </w:pPr>
    </w:p>
    <w:p w14:paraId="2D7C0371" w14:textId="77777777" w:rsidR="00C16B4B" w:rsidRDefault="00C16B4B">
      <w:pPr>
        <w:spacing w:after="160" w:line="259" w:lineRule="auto"/>
      </w:pPr>
    </w:p>
    <w:p w14:paraId="099CC8E4" w14:textId="77777777" w:rsidR="00C16B4B" w:rsidRDefault="00C16B4B">
      <w:pPr>
        <w:spacing w:after="160" w:line="259" w:lineRule="auto"/>
      </w:pPr>
    </w:p>
    <w:p w14:paraId="5ED38734" w14:textId="77777777" w:rsidR="00C16B4B" w:rsidRDefault="00C16B4B">
      <w:pPr>
        <w:spacing w:after="160" w:line="259" w:lineRule="auto"/>
      </w:pPr>
    </w:p>
    <w:p w14:paraId="73F6AE74" w14:textId="77777777" w:rsidR="00C16B4B" w:rsidRDefault="00C16B4B">
      <w:pPr>
        <w:spacing w:after="160" w:line="259" w:lineRule="auto"/>
      </w:pPr>
    </w:p>
    <w:p w14:paraId="598F8CCE" w14:textId="77777777" w:rsidR="00C16B4B" w:rsidRDefault="00C16B4B">
      <w:pPr>
        <w:spacing w:after="160" w:line="259" w:lineRule="auto"/>
      </w:pPr>
    </w:p>
    <w:p w14:paraId="73198DA1" w14:textId="77777777" w:rsidR="00C16B4B" w:rsidRDefault="00C16B4B">
      <w:pPr>
        <w:spacing w:after="160" w:line="259" w:lineRule="auto"/>
      </w:pPr>
    </w:p>
    <w:p w14:paraId="365B4EAD" w14:textId="77777777" w:rsidR="00C16B4B" w:rsidRDefault="00C16B4B">
      <w:pPr>
        <w:spacing w:after="160" w:line="259" w:lineRule="auto"/>
      </w:pPr>
    </w:p>
    <w:p w14:paraId="67E61FFB" w14:textId="77777777" w:rsidR="00C16B4B" w:rsidRDefault="00C16B4B">
      <w:pPr>
        <w:spacing w:after="160" w:line="259" w:lineRule="auto"/>
      </w:pPr>
    </w:p>
    <w:p w14:paraId="0265D7EC" w14:textId="77777777" w:rsidR="00C16B4B" w:rsidRDefault="00C16B4B">
      <w:pPr>
        <w:spacing w:after="160" w:line="259" w:lineRule="auto"/>
      </w:pPr>
    </w:p>
    <w:p w14:paraId="18193641" w14:textId="77777777" w:rsidR="00C16B4B" w:rsidRDefault="00C16B4B">
      <w:pPr>
        <w:spacing w:after="160" w:line="259" w:lineRule="auto"/>
      </w:pPr>
    </w:p>
    <w:p w14:paraId="1A4313F7" w14:textId="77777777" w:rsidR="0096499F" w:rsidRDefault="0096499F">
      <w:pPr>
        <w:spacing w:after="160" w:line="259" w:lineRule="auto"/>
      </w:pPr>
    </w:p>
    <w:p w14:paraId="1A61A5A0" w14:textId="77777777" w:rsidR="0096499F" w:rsidRDefault="0096499F">
      <w:pPr>
        <w:spacing w:after="160" w:line="259" w:lineRule="auto"/>
      </w:pPr>
    </w:p>
    <w:p w14:paraId="2F1BBC20" w14:textId="77777777" w:rsidR="0096499F" w:rsidRDefault="0096499F">
      <w:pPr>
        <w:spacing w:after="160" w:line="259" w:lineRule="auto"/>
      </w:pPr>
    </w:p>
    <w:p w14:paraId="560CD8A9" w14:textId="77777777" w:rsidR="0096499F" w:rsidRDefault="0096499F">
      <w:pPr>
        <w:spacing w:after="160" w:line="259" w:lineRule="auto"/>
      </w:pPr>
    </w:p>
    <w:p w14:paraId="45E0BEB6" w14:textId="77777777" w:rsidR="00C16B4B" w:rsidRDefault="00C16B4B">
      <w:pPr>
        <w:spacing w:after="160" w:line="259" w:lineRule="auto"/>
      </w:pPr>
    </w:p>
    <w:p w14:paraId="5A01147F" w14:textId="77777777" w:rsidR="00C16B4B" w:rsidRDefault="0095258A">
      <w:pPr>
        <w:spacing w:after="160" w:line="259" w:lineRule="auto"/>
      </w:pPr>
      <w:r>
        <w:br w:type="page"/>
      </w:r>
    </w:p>
    <w:p w14:paraId="767C37CE" w14:textId="77777777" w:rsidR="00C16B4B" w:rsidRDefault="00C16B4B">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2546224" w14:textId="77777777" w:rsidTr="0095258A">
        <w:trPr>
          <w:trHeight w:val="645"/>
        </w:trPr>
        <w:tc>
          <w:tcPr>
            <w:tcW w:w="9087" w:type="dxa"/>
            <w:gridSpan w:val="7"/>
            <w:shd w:val="clear" w:color="000000" w:fill="60497A"/>
            <w:vAlign w:val="center"/>
            <w:hideMark/>
          </w:tcPr>
          <w:p w14:paraId="1675DAB7" w14:textId="77777777" w:rsidR="00617EE4" w:rsidRPr="007001F1" w:rsidRDefault="00617EE4" w:rsidP="00F759DF">
            <w:pPr>
              <w:jc w:val="center"/>
              <w:rPr>
                <w:b/>
                <w:bCs/>
                <w:color w:val="FFFFFF"/>
              </w:rPr>
            </w:pPr>
            <w:r w:rsidRPr="007001F1">
              <w:rPr>
                <w:b/>
                <w:bCs/>
                <w:color w:val="FFFFFF"/>
              </w:rPr>
              <w:t>Kontrolný zoznam k finančnej kontrole VO</w:t>
            </w:r>
            <w:r w:rsidRPr="007001F1">
              <w:rPr>
                <w:b/>
                <w:bCs/>
                <w:color w:val="FFFFFF"/>
              </w:rPr>
              <w:br/>
            </w:r>
            <w:bookmarkStart w:id="356"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356"/>
          </w:p>
        </w:tc>
      </w:tr>
      <w:tr w:rsidR="00617EE4" w:rsidRPr="007001F1" w14:paraId="24BF1F9F" w14:textId="77777777" w:rsidTr="0095258A">
        <w:trPr>
          <w:trHeight w:val="330"/>
        </w:trPr>
        <w:tc>
          <w:tcPr>
            <w:tcW w:w="9087" w:type="dxa"/>
            <w:gridSpan w:val="7"/>
            <w:shd w:val="clear" w:color="auto" w:fill="auto"/>
            <w:vAlign w:val="center"/>
            <w:hideMark/>
          </w:tcPr>
          <w:p w14:paraId="3A45D9B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316A349D" w14:textId="77777777" w:rsidTr="0095258A">
        <w:trPr>
          <w:trHeight w:val="300"/>
        </w:trPr>
        <w:tc>
          <w:tcPr>
            <w:tcW w:w="3559" w:type="dxa"/>
            <w:gridSpan w:val="2"/>
            <w:shd w:val="clear" w:color="auto" w:fill="auto"/>
            <w:vAlign w:val="center"/>
            <w:hideMark/>
          </w:tcPr>
          <w:p w14:paraId="532CE92F"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7CFA826B" w14:textId="77777777" w:rsidR="00617EE4" w:rsidRPr="007001F1" w:rsidRDefault="00617EE4" w:rsidP="00617EE4">
            <w:pPr>
              <w:rPr>
                <w:color w:val="000000"/>
              </w:rPr>
            </w:pPr>
            <w:r w:rsidRPr="007001F1">
              <w:rPr>
                <w:color w:val="000000"/>
                <w:sz w:val="22"/>
                <w:szCs w:val="22"/>
              </w:rPr>
              <w:t> </w:t>
            </w:r>
          </w:p>
        </w:tc>
      </w:tr>
      <w:tr w:rsidR="00617EE4" w:rsidRPr="007001F1" w14:paraId="5E54BF9E" w14:textId="77777777" w:rsidTr="0095258A">
        <w:trPr>
          <w:trHeight w:val="660"/>
        </w:trPr>
        <w:tc>
          <w:tcPr>
            <w:tcW w:w="3559" w:type="dxa"/>
            <w:gridSpan w:val="2"/>
            <w:shd w:val="clear" w:color="auto" w:fill="auto"/>
            <w:vAlign w:val="center"/>
            <w:hideMark/>
          </w:tcPr>
          <w:p w14:paraId="52713AAF"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5CE528A2" w14:textId="77777777" w:rsidR="00617EE4" w:rsidRPr="007001F1" w:rsidRDefault="00617EE4" w:rsidP="00617EE4">
            <w:pPr>
              <w:rPr>
                <w:color w:val="000000"/>
              </w:rPr>
            </w:pPr>
            <w:r w:rsidRPr="007001F1">
              <w:rPr>
                <w:color w:val="000000"/>
                <w:sz w:val="22"/>
                <w:szCs w:val="22"/>
              </w:rPr>
              <w:t> </w:t>
            </w:r>
          </w:p>
        </w:tc>
      </w:tr>
      <w:tr w:rsidR="00617EE4" w:rsidRPr="007001F1" w14:paraId="08113F65" w14:textId="77777777" w:rsidTr="0095258A">
        <w:trPr>
          <w:trHeight w:val="330"/>
        </w:trPr>
        <w:tc>
          <w:tcPr>
            <w:tcW w:w="9087" w:type="dxa"/>
            <w:gridSpan w:val="7"/>
            <w:shd w:val="clear" w:color="auto" w:fill="auto"/>
            <w:vAlign w:val="center"/>
            <w:hideMark/>
          </w:tcPr>
          <w:p w14:paraId="7447F865"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6F6E8020" w14:textId="77777777" w:rsidTr="0095258A">
        <w:trPr>
          <w:trHeight w:val="330"/>
        </w:trPr>
        <w:tc>
          <w:tcPr>
            <w:tcW w:w="3559" w:type="dxa"/>
            <w:gridSpan w:val="2"/>
            <w:shd w:val="clear" w:color="auto" w:fill="auto"/>
            <w:vAlign w:val="center"/>
            <w:hideMark/>
          </w:tcPr>
          <w:p w14:paraId="18B9AD2E"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6358CFD" w14:textId="77777777" w:rsidR="00617EE4" w:rsidRPr="007001F1" w:rsidRDefault="00617EE4" w:rsidP="00617EE4">
            <w:pPr>
              <w:rPr>
                <w:color w:val="000000"/>
              </w:rPr>
            </w:pPr>
            <w:r w:rsidRPr="007001F1">
              <w:rPr>
                <w:color w:val="000000"/>
                <w:sz w:val="22"/>
                <w:szCs w:val="22"/>
              </w:rPr>
              <w:t> </w:t>
            </w:r>
          </w:p>
        </w:tc>
      </w:tr>
      <w:tr w:rsidR="00617EE4" w:rsidRPr="007001F1" w14:paraId="2B9824DC" w14:textId="77777777" w:rsidTr="0095258A">
        <w:trPr>
          <w:trHeight w:val="300"/>
        </w:trPr>
        <w:tc>
          <w:tcPr>
            <w:tcW w:w="3559" w:type="dxa"/>
            <w:gridSpan w:val="2"/>
            <w:shd w:val="clear" w:color="auto" w:fill="auto"/>
            <w:vAlign w:val="center"/>
            <w:hideMark/>
          </w:tcPr>
          <w:p w14:paraId="7D3650FE"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27CE2CC4" w14:textId="77777777" w:rsidR="00617EE4" w:rsidRPr="007001F1" w:rsidRDefault="00617EE4" w:rsidP="00617EE4">
            <w:pPr>
              <w:rPr>
                <w:color w:val="000000"/>
              </w:rPr>
            </w:pPr>
            <w:r w:rsidRPr="007001F1">
              <w:rPr>
                <w:color w:val="000000"/>
                <w:sz w:val="22"/>
                <w:szCs w:val="22"/>
              </w:rPr>
              <w:t> </w:t>
            </w:r>
          </w:p>
        </w:tc>
      </w:tr>
      <w:tr w:rsidR="00617EE4" w:rsidRPr="007001F1" w14:paraId="0D443105" w14:textId="77777777" w:rsidTr="0095258A">
        <w:trPr>
          <w:trHeight w:val="300"/>
        </w:trPr>
        <w:tc>
          <w:tcPr>
            <w:tcW w:w="3559" w:type="dxa"/>
            <w:gridSpan w:val="2"/>
            <w:shd w:val="clear" w:color="auto" w:fill="auto"/>
            <w:vAlign w:val="center"/>
            <w:hideMark/>
          </w:tcPr>
          <w:p w14:paraId="06CAD49B"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E4AF921" w14:textId="77777777" w:rsidR="00617EE4" w:rsidRPr="007001F1" w:rsidRDefault="00617EE4" w:rsidP="00617EE4">
            <w:pPr>
              <w:rPr>
                <w:color w:val="000000"/>
              </w:rPr>
            </w:pPr>
            <w:r w:rsidRPr="007001F1">
              <w:rPr>
                <w:color w:val="000000"/>
                <w:sz w:val="22"/>
                <w:szCs w:val="22"/>
              </w:rPr>
              <w:t> </w:t>
            </w:r>
          </w:p>
        </w:tc>
      </w:tr>
      <w:tr w:rsidR="00617EE4" w:rsidRPr="007001F1" w14:paraId="11FE04F6" w14:textId="77777777" w:rsidTr="0095258A">
        <w:trPr>
          <w:trHeight w:val="300"/>
        </w:trPr>
        <w:tc>
          <w:tcPr>
            <w:tcW w:w="3559" w:type="dxa"/>
            <w:gridSpan w:val="2"/>
            <w:shd w:val="clear" w:color="auto" w:fill="auto"/>
            <w:vAlign w:val="center"/>
            <w:hideMark/>
          </w:tcPr>
          <w:p w14:paraId="0C1951FB"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26AB066" w14:textId="77777777" w:rsidR="00617EE4" w:rsidRPr="007001F1" w:rsidRDefault="00617EE4" w:rsidP="00617EE4">
            <w:pPr>
              <w:rPr>
                <w:color w:val="000000"/>
              </w:rPr>
            </w:pPr>
            <w:r w:rsidRPr="007001F1">
              <w:rPr>
                <w:color w:val="000000"/>
                <w:sz w:val="22"/>
                <w:szCs w:val="22"/>
              </w:rPr>
              <w:t> </w:t>
            </w:r>
          </w:p>
        </w:tc>
      </w:tr>
      <w:tr w:rsidR="00617EE4" w:rsidRPr="007001F1" w14:paraId="7CF68402" w14:textId="77777777" w:rsidTr="0095258A">
        <w:trPr>
          <w:trHeight w:val="330"/>
        </w:trPr>
        <w:tc>
          <w:tcPr>
            <w:tcW w:w="9087" w:type="dxa"/>
            <w:gridSpan w:val="7"/>
            <w:shd w:val="clear" w:color="auto" w:fill="auto"/>
            <w:vAlign w:val="center"/>
            <w:hideMark/>
          </w:tcPr>
          <w:p w14:paraId="591104EB"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7DD2C226" w14:textId="77777777" w:rsidTr="0095258A">
        <w:trPr>
          <w:trHeight w:val="300"/>
        </w:trPr>
        <w:tc>
          <w:tcPr>
            <w:tcW w:w="3559" w:type="dxa"/>
            <w:gridSpan w:val="2"/>
            <w:shd w:val="clear" w:color="auto" w:fill="auto"/>
            <w:vAlign w:val="center"/>
            <w:hideMark/>
          </w:tcPr>
          <w:p w14:paraId="18333C5C"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09F642D"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46E322BD" w14:textId="77777777" w:rsidTr="0095258A">
        <w:trPr>
          <w:trHeight w:val="300"/>
        </w:trPr>
        <w:tc>
          <w:tcPr>
            <w:tcW w:w="3559" w:type="dxa"/>
            <w:gridSpan w:val="2"/>
            <w:shd w:val="clear" w:color="auto" w:fill="auto"/>
            <w:vAlign w:val="center"/>
            <w:hideMark/>
          </w:tcPr>
          <w:p w14:paraId="196F27AA"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58516D83" w14:textId="77777777"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14:paraId="152C687B" w14:textId="77777777" w:rsidTr="0095258A">
        <w:trPr>
          <w:trHeight w:val="300"/>
        </w:trPr>
        <w:tc>
          <w:tcPr>
            <w:tcW w:w="3559" w:type="dxa"/>
            <w:gridSpan w:val="2"/>
            <w:shd w:val="clear" w:color="auto" w:fill="auto"/>
            <w:vAlign w:val="center"/>
            <w:hideMark/>
          </w:tcPr>
          <w:p w14:paraId="12B898EF"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ECFCE5B" w14:textId="77777777" w:rsidR="00617EE4" w:rsidRPr="007001F1" w:rsidRDefault="00617EE4" w:rsidP="00617EE4">
            <w:pPr>
              <w:rPr>
                <w:color w:val="000000"/>
              </w:rPr>
            </w:pPr>
          </w:p>
        </w:tc>
      </w:tr>
      <w:tr w:rsidR="005E4038" w:rsidRPr="007001F1" w14:paraId="323AC47D" w14:textId="77777777" w:rsidTr="0095258A">
        <w:trPr>
          <w:trHeight w:val="300"/>
        </w:trPr>
        <w:tc>
          <w:tcPr>
            <w:tcW w:w="3559" w:type="dxa"/>
            <w:gridSpan w:val="2"/>
            <w:shd w:val="clear" w:color="auto" w:fill="auto"/>
            <w:vAlign w:val="center"/>
          </w:tcPr>
          <w:p w14:paraId="63B0EDFB"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5A691F9" w14:textId="77777777" w:rsidR="005E4038" w:rsidRPr="007001F1" w:rsidRDefault="005E4038" w:rsidP="00617EE4">
            <w:pPr>
              <w:rPr>
                <w:color w:val="000000"/>
              </w:rPr>
            </w:pPr>
          </w:p>
        </w:tc>
      </w:tr>
      <w:tr w:rsidR="00617EE4" w:rsidRPr="007001F1" w14:paraId="11582D31" w14:textId="77777777" w:rsidTr="0095258A">
        <w:trPr>
          <w:trHeight w:val="300"/>
        </w:trPr>
        <w:tc>
          <w:tcPr>
            <w:tcW w:w="3559" w:type="dxa"/>
            <w:gridSpan w:val="2"/>
            <w:shd w:val="clear" w:color="auto" w:fill="auto"/>
            <w:vAlign w:val="center"/>
            <w:hideMark/>
          </w:tcPr>
          <w:p w14:paraId="1390D0BF"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35A4E0FD" w14:textId="77777777" w:rsidR="00617EE4" w:rsidRPr="007001F1" w:rsidRDefault="00617EE4" w:rsidP="00617EE4">
            <w:pPr>
              <w:rPr>
                <w:color w:val="000000"/>
              </w:rPr>
            </w:pPr>
            <w:r w:rsidRPr="007001F1">
              <w:rPr>
                <w:color w:val="000000"/>
                <w:sz w:val="22"/>
                <w:szCs w:val="22"/>
              </w:rPr>
              <w:t>štandardná ex post kontrola</w:t>
            </w:r>
          </w:p>
        </w:tc>
      </w:tr>
      <w:tr w:rsidR="00617EE4" w:rsidRPr="007001F1" w14:paraId="1FA367FA" w14:textId="77777777" w:rsidTr="0095258A">
        <w:trPr>
          <w:trHeight w:val="300"/>
        </w:trPr>
        <w:tc>
          <w:tcPr>
            <w:tcW w:w="3559" w:type="dxa"/>
            <w:gridSpan w:val="2"/>
            <w:shd w:val="clear" w:color="auto" w:fill="auto"/>
            <w:vAlign w:val="center"/>
            <w:hideMark/>
          </w:tcPr>
          <w:p w14:paraId="7ECA7E20"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39557CD9" w14:textId="77777777" w:rsidR="00617EE4" w:rsidRPr="007001F1" w:rsidRDefault="00617EE4" w:rsidP="00617EE4">
            <w:pPr>
              <w:rPr>
                <w:color w:val="000000"/>
              </w:rPr>
            </w:pPr>
            <w:r w:rsidRPr="007001F1">
              <w:rPr>
                <w:color w:val="000000"/>
                <w:sz w:val="22"/>
                <w:szCs w:val="22"/>
              </w:rPr>
              <w:t> </w:t>
            </w:r>
          </w:p>
        </w:tc>
      </w:tr>
      <w:tr w:rsidR="00617EE4" w:rsidRPr="007001F1" w14:paraId="24BD69A9" w14:textId="77777777" w:rsidTr="0095258A">
        <w:trPr>
          <w:trHeight w:val="300"/>
        </w:trPr>
        <w:tc>
          <w:tcPr>
            <w:tcW w:w="3559" w:type="dxa"/>
            <w:gridSpan w:val="2"/>
            <w:shd w:val="clear" w:color="auto" w:fill="auto"/>
            <w:vAlign w:val="center"/>
            <w:hideMark/>
          </w:tcPr>
          <w:p w14:paraId="5AD89ED0" w14:textId="77777777"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14:paraId="435165DB" w14:textId="77777777" w:rsidR="00617EE4" w:rsidRPr="007001F1" w:rsidRDefault="00617EE4" w:rsidP="00617EE4">
            <w:pPr>
              <w:rPr>
                <w:color w:val="000000"/>
              </w:rPr>
            </w:pPr>
            <w:r w:rsidRPr="007001F1">
              <w:rPr>
                <w:color w:val="000000"/>
                <w:sz w:val="22"/>
                <w:szCs w:val="22"/>
              </w:rPr>
              <w:t> </w:t>
            </w:r>
          </w:p>
        </w:tc>
      </w:tr>
      <w:tr w:rsidR="00B0048C" w:rsidRPr="007001F1" w14:paraId="35E52D7C" w14:textId="77777777" w:rsidTr="0095258A">
        <w:trPr>
          <w:trHeight w:val="300"/>
        </w:trPr>
        <w:tc>
          <w:tcPr>
            <w:tcW w:w="3559" w:type="dxa"/>
            <w:gridSpan w:val="2"/>
            <w:shd w:val="clear" w:color="auto" w:fill="auto"/>
            <w:vAlign w:val="center"/>
          </w:tcPr>
          <w:p w14:paraId="118B4FD7" w14:textId="77777777"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14:paraId="28829D9C" w14:textId="77777777" w:rsidR="00B0048C" w:rsidRPr="007001F1" w:rsidRDefault="00B0048C" w:rsidP="00617EE4">
            <w:pPr>
              <w:rPr>
                <w:color w:val="000000"/>
              </w:rPr>
            </w:pPr>
          </w:p>
        </w:tc>
      </w:tr>
      <w:tr w:rsidR="00617EE4" w:rsidRPr="007001F1" w14:paraId="7FBAC98B" w14:textId="77777777" w:rsidTr="0095258A">
        <w:trPr>
          <w:trHeight w:val="300"/>
        </w:trPr>
        <w:tc>
          <w:tcPr>
            <w:tcW w:w="3559" w:type="dxa"/>
            <w:gridSpan w:val="2"/>
            <w:shd w:val="clear" w:color="auto" w:fill="auto"/>
            <w:vAlign w:val="center"/>
            <w:hideMark/>
          </w:tcPr>
          <w:p w14:paraId="340EB049"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28DA9E0" w14:textId="77777777" w:rsidR="00617EE4" w:rsidRPr="007001F1" w:rsidRDefault="00617EE4" w:rsidP="00617EE4">
            <w:pPr>
              <w:rPr>
                <w:color w:val="000000"/>
              </w:rPr>
            </w:pPr>
            <w:r w:rsidRPr="007001F1">
              <w:rPr>
                <w:color w:val="000000"/>
                <w:sz w:val="22"/>
                <w:szCs w:val="22"/>
              </w:rPr>
              <w:t> </w:t>
            </w:r>
          </w:p>
        </w:tc>
      </w:tr>
      <w:tr w:rsidR="00617EE4" w:rsidRPr="007001F1" w14:paraId="534E427F" w14:textId="77777777" w:rsidTr="0095258A">
        <w:trPr>
          <w:trHeight w:val="300"/>
        </w:trPr>
        <w:tc>
          <w:tcPr>
            <w:tcW w:w="3559" w:type="dxa"/>
            <w:gridSpan w:val="2"/>
            <w:shd w:val="clear" w:color="auto" w:fill="auto"/>
            <w:vAlign w:val="center"/>
            <w:hideMark/>
          </w:tcPr>
          <w:p w14:paraId="3BD2CB2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0C8D2DE" w14:textId="77777777" w:rsidR="00617EE4" w:rsidRPr="007001F1" w:rsidRDefault="00617EE4" w:rsidP="00617EE4">
            <w:pPr>
              <w:rPr>
                <w:color w:val="000000"/>
              </w:rPr>
            </w:pPr>
            <w:r w:rsidRPr="007001F1">
              <w:rPr>
                <w:color w:val="000000"/>
                <w:sz w:val="22"/>
                <w:szCs w:val="22"/>
              </w:rPr>
              <w:t> </w:t>
            </w:r>
          </w:p>
        </w:tc>
      </w:tr>
      <w:tr w:rsidR="00617EE4" w:rsidRPr="007001F1" w14:paraId="2B3B1764" w14:textId="77777777" w:rsidTr="0095258A">
        <w:trPr>
          <w:trHeight w:val="300"/>
        </w:trPr>
        <w:tc>
          <w:tcPr>
            <w:tcW w:w="3559" w:type="dxa"/>
            <w:gridSpan w:val="2"/>
            <w:shd w:val="clear" w:color="auto" w:fill="auto"/>
            <w:vAlign w:val="center"/>
            <w:hideMark/>
          </w:tcPr>
          <w:p w14:paraId="7C59F6A6"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2582974" w14:textId="77777777" w:rsidR="00617EE4" w:rsidRPr="007001F1" w:rsidRDefault="00617EE4" w:rsidP="00617EE4">
            <w:pPr>
              <w:rPr>
                <w:color w:val="000000"/>
              </w:rPr>
            </w:pPr>
            <w:r w:rsidRPr="007001F1">
              <w:rPr>
                <w:color w:val="000000"/>
                <w:sz w:val="22"/>
                <w:szCs w:val="22"/>
              </w:rPr>
              <w:t> </w:t>
            </w:r>
          </w:p>
        </w:tc>
      </w:tr>
      <w:tr w:rsidR="00617EE4" w:rsidRPr="007001F1" w14:paraId="2CD1DE8D" w14:textId="77777777" w:rsidTr="0095258A">
        <w:trPr>
          <w:trHeight w:val="300"/>
        </w:trPr>
        <w:tc>
          <w:tcPr>
            <w:tcW w:w="3559" w:type="dxa"/>
            <w:gridSpan w:val="2"/>
            <w:shd w:val="clear" w:color="auto" w:fill="auto"/>
            <w:vAlign w:val="center"/>
            <w:hideMark/>
          </w:tcPr>
          <w:p w14:paraId="14FD1F69"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AACEF1" w14:textId="77777777" w:rsidR="00617EE4" w:rsidRPr="007001F1" w:rsidRDefault="00617EE4" w:rsidP="00617EE4">
            <w:pPr>
              <w:rPr>
                <w:color w:val="000000"/>
              </w:rPr>
            </w:pPr>
            <w:r w:rsidRPr="007001F1">
              <w:rPr>
                <w:color w:val="000000"/>
                <w:sz w:val="22"/>
                <w:szCs w:val="22"/>
              </w:rPr>
              <w:t> </w:t>
            </w:r>
          </w:p>
        </w:tc>
      </w:tr>
      <w:tr w:rsidR="00617EE4" w:rsidRPr="007001F1" w14:paraId="0B6C1CFE" w14:textId="77777777" w:rsidTr="0095258A">
        <w:trPr>
          <w:trHeight w:val="300"/>
        </w:trPr>
        <w:tc>
          <w:tcPr>
            <w:tcW w:w="3559" w:type="dxa"/>
            <w:gridSpan w:val="2"/>
            <w:shd w:val="clear" w:color="auto" w:fill="auto"/>
            <w:vAlign w:val="center"/>
            <w:hideMark/>
          </w:tcPr>
          <w:p w14:paraId="0A538963"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41CA5D5A" w14:textId="77777777" w:rsidR="00617EE4" w:rsidRPr="007001F1" w:rsidRDefault="00617EE4" w:rsidP="00617EE4">
            <w:pPr>
              <w:rPr>
                <w:color w:val="000000"/>
              </w:rPr>
            </w:pPr>
            <w:r w:rsidRPr="007001F1">
              <w:rPr>
                <w:color w:val="000000"/>
                <w:sz w:val="22"/>
                <w:szCs w:val="22"/>
              </w:rPr>
              <w:t> </w:t>
            </w:r>
          </w:p>
        </w:tc>
      </w:tr>
      <w:tr w:rsidR="00617EE4" w:rsidRPr="007001F1" w14:paraId="68678BB4" w14:textId="77777777" w:rsidTr="0095258A">
        <w:trPr>
          <w:trHeight w:val="315"/>
        </w:trPr>
        <w:tc>
          <w:tcPr>
            <w:tcW w:w="582" w:type="dxa"/>
            <w:shd w:val="clear" w:color="000000" w:fill="60497A"/>
            <w:vAlign w:val="center"/>
            <w:hideMark/>
          </w:tcPr>
          <w:p w14:paraId="4DA0E0D7"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FDE642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1B53A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8D920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226E0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6CFE60" w14:textId="77777777" w:rsidR="00617EE4" w:rsidRPr="007001F1" w:rsidRDefault="00617EE4" w:rsidP="00617EE4">
            <w:pPr>
              <w:jc w:val="center"/>
              <w:rPr>
                <w:b/>
                <w:bCs/>
                <w:color w:val="FFFFFF"/>
              </w:rPr>
            </w:pPr>
            <w:r w:rsidRPr="007001F1">
              <w:rPr>
                <w:b/>
                <w:bCs/>
                <w:color w:val="FFFFFF"/>
                <w:sz w:val="22"/>
                <w:szCs w:val="22"/>
              </w:rPr>
              <w:t>Poznámka</w:t>
            </w:r>
          </w:p>
        </w:tc>
      </w:tr>
      <w:tr w:rsidR="001D138A" w:rsidRPr="007001F1" w14:paraId="35A32DEF" w14:textId="77777777" w:rsidTr="0095258A">
        <w:trPr>
          <w:trHeight w:val="528"/>
        </w:trPr>
        <w:tc>
          <w:tcPr>
            <w:tcW w:w="582" w:type="dxa"/>
            <w:vMerge w:val="restart"/>
            <w:shd w:val="clear" w:color="auto" w:fill="auto"/>
            <w:noWrap/>
            <w:vAlign w:val="center"/>
          </w:tcPr>
          <w:p w14:paraId="676768A2" w14:textId="77777777"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14:paraId="0525EC71" w14:textId="77777777"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14:paraId="1AEC5982" w14:textId="77777777" w:rsidR="001D138A" w:rsidRPr="007001F1" w:rsidRDefault="001D138A" w:rsidP="00617EE4">
            <w:pPr>
              <w:jc w:val="center"/>
              <w:rPr>
                <w:b/>
                <w:bCs/>
                <w:color w:val="000000"/>
              </w:rPr>
            </w:pPr>
          </w:p>
        </w:tc>
        <w:tc>
          <w:tcPr>
            <w:tcW w:w="567" w:type="dxa"/>
            <w:shd w:val="clear" w:color="auto" w:fill="auto"/>
            <w:vAlign w:val="center"/>
          </w:tcPr>
          <w:p w14:paraId="78329B60" w14:textId="77777777" w:rsidR="001D138A" w:rsidRPr="007001F1" w:rsidRDefault="001D138A" w:rsidP="00617EE4">
            <w:pPr>
              <w:jc w:val="center"/>
              <w:rPr>
                <w:b/>
                <w:bCs/>
                <w:color w:val="000000"/>
              </w:rPr>
            </w:pPr>
          </w:p>
        </w:tc>
        <w:tc>
          <w:tcPr>
            <w:tcW w:w="776" w:type="dxa"/>
            <w:shd w:val="clear" w:color="auto" w:fill="auto"/>
            <w:vAlign w:val="center"/>
          </w:tcPr>
          <w:p w14:paraId="487FB932" w14:textId="77777777" w:rsidR="001D138A" w:rsidRPr="007001F1" w:rsidRDefault="001D138A" w:rsidP="00617EE4">
            <w:pPr>
              <w:jc w:val="center"/>
              <w:rPr>
                <w:b/>
                <w:bCs/>
                <w:color w:val="000000"/>
              </w:rPr>
            </w:pPr>
          </w:p>
        </w:tc>
        <w:tc>
          <w:tcPr>
            <w:tcW w:w="1775" w:type="dxa"/>
            <w:shd w:val="clear" w:color="auto" w:fill="auto"/>
            <w:vAlign w:val="center"/>
          </w:tcPr>
          <w:p w14:paraId="66F08ECD" w14:textId="77777777" w:rsidR="001D138A" w:rsidRPr="007001F1" w:rsidRDefault="001D138A" w:rsidP="00617EE4">
            <w:pPr>
              <w:jc w:val="center"/>
              <w:rPr>
                <w:b/>
                <w:bCs/>
                <w:color w:val="000000"/>
              </w:rPr>
            </w:pPr>
          </w:p>
        </w:tc>
      </w:tr>
      <w:tr w:rsidR="001D138A" w:rsidRPr="007001F1" w14:paraId="0F5AD534" w14:textId="77777777" w:rsidTr="0095258A">
        <w:trPr>
          <w:trHeight w:val="528"/>
        </w:trPr>
        <w:tc>
          <w:tcPr>
            <w:tcW w:w="582" w:type="dxa"/>
            <w:vMerge/>
            <w:shd w:val="clear" w:color="auto" w:fill="auto"/>
            <w:noWrap/>
            <w:vAlign w:val="center"/>
          </w:tcPr>
          <w:p w14:paraId="5025ED09" w14:textId="77777777" w:rsidR="001D138A" w:rsidRPr="007001F1" w:rsidRDefault="001D138A" w:rsidP="00617EE4">
            <w:pPr>
              <w:jc w:val="center"/>
              <w:rPr>
                <w:color w:val="000000"/>
                <w:sz w:val="22"/>
                <w:szCs w:val="22"/>
              </w:rPr>
            </w:pPr>
          </w:p>
        </w:tc>
        <w:tc>
          <w:tcPr>
            <w:tcW w:w="4820" w:type="dxa"/>
            <w:gridSpan w:val="2"/>
            <w:shd w:val="clear" w:color="auto" w:fill="auto"/>
            <w:vAlign w:val="center"/>
          </w:tcPr>
          <w:p w14:paraId="5A03497C" w14:textId="77777777"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B27045F" w14:textId="77777777" w:rsidR="001D138A" w:rsidRPr="007001F1" w:rsidRDefault="001D138A" w:rsidP="00617EE4">
            <w:pPr>
              <w:jc w:val="center"/>
              <w:rPr>
                <w:b/>
                <w:bCs/>
                <w:color w:val="000000"/>
              </w:rPr>
            </w:pPr>
          </w:p>
        </w:tc>
        <w:tc>
          <w:tcPr>
            <w:tcW w:w="567" w:type="dxa"/>
            <w:shd w:val="clear" w:color="auto" w:fill="auto"/>
            <w:vAlign w:val="center"/>
          </w:tcPr>
          <w:p w14:paraId="32DF80B0" w14:textId="77777777" w:rsidR="001D138A" w:rsidRPr="007001F1" w:rsidRDefault="001D138A" w:rsidP="00617EE4">
            <w:pPr>
              <w:jc w:val="center"/>
              <w:rPr>
                <w:b/>
                <w:bCs/>
                <w:color w:val="000000"/>
              </w:rPr>
            </w:pPr>
          </w:p>
        </w:tc>
        <w:tc>
          <w:tcPr>
            <w:tcW w:w="776" w:type="dxa"/>
            <w:shd w:val="clear" w:color="auto" w:fill="auto"/>
            <w:vAlign w:val="center"/>
          </w:tcPr>
          <w:p w14:paraId="4358A10D" w14:textId="77777777" w:rsidR="001D138A" w:rsidRPr="007001F1" w:rsidRDefault="001D138A" w:rsidP="00617EE4">
            <w:pPr>
              <w:jc w:val="center"/>
              <w:rPr>
                <w:b/>
                <w:bCs/>
                <w:color w:val="000000"/>
              </w:rPr>
            </w:pPr>
          </w:p>
        </w:tc>
        <w:tc>
          <w:tcPr>
            <w:tcW w:w="1775" w:type="dxa"/>
            <w:shd w:val="clear" w:color="auto" w:fill="auto"/>
            <w:vAlign w:val="center"/>
          </w:tcPr>
          <w:p w14:paraId="3A2743A5" w14:textId="77777777" w:rsidR="001D138A" w:rsidRPr="007001F1" w:rsidRDefault="001D138A" w:rsidP="00617EE4">
            <w:pPr>
              <w:jc w:val="center"/>
              <w:rPr>
                <w:b/>
                <w:bCs/>
                <w:color w:val="000000"/>
              </w:rPr>
            </w:pPr>
          </w:p>
        </w:tc>
      </w:tr>
      <w:tr w:rsidR="0018167C" w:rsidRPr="007001F1" w14:paraId="25369DF6" w14:textId="77777777" w:rsidTr="0095258A">
        <w:trPr>
          <w:trHeight w:val="299"/>
        </w:trPr>
        <w:tc>
          <w:tcPr>
            <w:tcW w:w="582" w:type="dxa"/>
            <w:shd w:val="clear" w:color="auto" w:fill="auto"/>
            <w:noWrap/>
            <w:vAlign w:val="center"/>
          </w:tcPr>
          <w:p w14:paraId="2AB1F193" w14:textId="77777777"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14:paraId="078D6B66" w14:textId="77777777"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75DD71C" w14:textId="77777777" w:rsidR="0018167C" w:rsidRPr="007001F1" w:rsidRDefault="0018167C" w:rsidP="0018167C">
            <w:pPr>
              <w:jc w:val="center"/>
              <w:rPr>
                <w:b/>
                <w:bCs/>
                <w:i/>
                <w:color w:val="000000"/>
              </w:rPr>
            </w:pPr>
          </w:p>
        </w:tc>
        <w:tc>
          <w:tcPr>
            <w:tcW w:w="567" w:type="dxa"/>
            <w:shd w:val="clear" w:color="auto" w:fill="auto"/>
            <w:vAlign w:val="center"/>
          </w:tcPr>
          <w:p w14:paraId="461229B5" w14:textId="77777777" w:rsidR="0018167C" w:rsidRPr="007001F1" w:rsidRDefault="0018167C" w:rsidP="0018167C">
            <w:pPr>
              <w:jc w:val="center"/>
              <w:rPr>
                <w:b/>
                <w:bCs/>
                <w:i/>
                <w:color w:val="000000"/>
              </w:rPr>
            </w:pPr>
          </w:p>
        </w:tc>
        <w:tc>
          <w:tcPr>
            <w:tcW w:w="776" w:type="dxa"/>
            <w:shd w:val="clear" w:color="auto" w:fill="auto"/>
            <w:vAlign w:val="center"/>
          </w:tcPr>
          <w:p w14:paraId="41D6EB1B" w14:textId="77777777" w:rsidR="0018167C" w:rsidRPr="007001F1" w:rsidRDefault="0018167C" w:rsidP="0018167C">
            <w:pPr>
              <w:jc w:val="center"/>
              <w:rPr>
                <w:b/>
                <w:bCs/>
                <w:i/>
                <w:color w:val="000000"/>
              </w:rPr>
            </w:pPr>
          </w:p>
        </w:tc>
        <w:tc>
          <w:tcPr>
            <w:tcW w:w="1775" w:type="dxa"/>
            <w:shd w:val="clear" w:color="auto" w:fill="auto"/>
            <w:vAlign w:val="center"/>
          </w:tcPr>
          <w:p w14:paraId="6D06494A" w14:textId="77777777" w:rsidR="0018167C" w:rsidRPr="007001F1" w:rsidRDefault="0018167C" w:rsidP="0018167C">
            <w:pPr>
              <w:jc w:val="center"/>
              <w:rPr>
                <w:b/>
                <w:bCs/>
                <w:i/>
                <w:color w:val="000000"/>
              </w:rPr>
            </w:pPr>
          </w:p>
        </w:tc>
      </w:tr>
      <w:tr w:rsidR="004B0E9E" w:rsidRPr="007001F1" w14:paraId="271DA84A" w14:textId="77777777" w:rsidTr="0095258A">
        <w:trPr>
          <w:trHeight w:val="381"/>
        </w:trPr>
        <w:tc>
          <w:tcPr>
            <w:tcW w:w="582" w:type="dxa"/>
            <w:vMerge w:val="restart"/>
            <w:shd w:val="clear" w:color="auto" w:fill="auto"/>
            <w:noWrap/>
            <w:vAlign w:val="center"/>
          </w:tcPr>
          <w:p w14:paraId="3B56A66E" w14:textId="77777777" w:rsidR="004B0E9E" w:rsidRPr="007001F1" w:rsidRDefault="004B0E9E" w:rsidP="0018167C">
            <w:pPr>
              <w:jc w:val="center"/>
              <w:rPr>
                <w:color w:val="000000"/>
              </w:rPr>
            </w:pPr>
            <w:r>
              <w:rPr>
                <w:color w:val="000000"/>
                <w:sz w:val="22"/>
                <w:szCs w:val="22"/>
              </w:rPr>
              <w:t>3</w:t>
            </w:r>
          </w:p>
        </w:tc>
        <w:tc>
          <w:tcPr>
            <w:tcW w:w="4820" w:type="dxa"/>
            <w:gridSpan w:val="2"/>
            <w:shd w:val="clear" w:color="auto" w:fill="auto"/>
            <w:vAlign w:val="center"/>
          </w:tcPr>
          <w:p w14:paraId="063BAF6B" w14:textId="77777777" w:rsidR="004B0E9E" w:rsidRPr="007001F1" w:rsidRDefault="004B0E9E" w:rsidP="00124D26">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AC54D1A" w14:textId="77777777" w:rsidR="004B0E9E" w:rsidRPr="007001F1" w:rsidRDefault="004B0E9E" w:rsidP="0018167C">
            <w:pPr>
              <w:jc w:val="center"/>
              <w:rPr>
                <w:b/>
                <w:bCs/>
                <w:color w:val="000000"/>
              </w:rPr>
            </w:pPr>
          </w:p>
        </w:tc>
        <w:tc>
          <w:tcPr>
            <w:tcW w:w="567" w:type="dxa"/>
            <w:shd w:val="clear" w:color="auto" w:fill="auto"/>
            <w:vAlign w:val="center"/>
          </w:tcPr>
          <w:p w14:paraId="3E2B9EE2" w14:textId="77777777" w:rsidR="004B0E9E" w:rsidRPr="007001F1" w:rsidRDefault="004B0E9E" w:rsidP="0018167C">
            <w:pPr>
              <w:jc w:val="center"/>
              <w:rPr>
                <w:b/>
                <w:bCs/>
                <w:color w:val="000000"/>
              </w:rPr>
            </w:pPr>
          </w:p>
        </w:tc>
        <w:tc>
          <w:tcPr>
            <w:tcW w:w="776" w:type="dxa"/>
            <w:shd w:val="clear" w:color="auto" w:fill="auto"/>
            <w:vAlign w:val="center"/>
          </w:tcPr>
          <w:p w14:paraId="2A7B2609" w14:textId="77777777" w:rsidR="004B0E9E" w:rsidRPr="007001F1" w:rsidRDefault="004B0E9E" w:rsidP="0018167C">
            <w:pPr>
              <w:jc w:val="center"/>
              <w:rPr>
                <w:b/>
                <w:bCs/>
                <w:color w:val="000000"/>
              </w:rPr>
            </w:pPr>
          </w:p>
        </w:tc>
        <w:tc>
          <w:tcPr>
            <w:tcW w:w="1775" w:type="dxa"/>
            <w:shd w:val="clear" w:color="auto" w:fill="auto"/>
            <w:vAlign w:val="center"/>
          </w:tcPr>
          <w:p w14:paraId="516EEA41" w14:textId="77777777" w:rsidR="004B0E9E" w:rsidRPr="007001F1" w:rsidRDefault="004B0E9E" w:rsidP="0018167C">
            <w:pPr>
              <w:jc w:val="center"/>
              <w:rPr>
                <w:b/>
                <w:bCs/>
                <w:color w:val="000000"/>
              </w:rPr>
            </w:pPr>
          </w:p>
        </w:tc>
      </w:tr>
      <w:tr w:rsidR="004B0E9E" w:rsidRPr="007001F1" w14:paraId="1470EF1B" w14:textId="77777777" w:rsidTr="0095258A">
        <w:trPr>
          <w:trHeight w:val="630"/>
        </w:trPr>
        <w:tc>
          <w:tcPr>
            <w:tcW w:w="582" w:type="dxa"/>
            <w:vMerge/>
            <w:shd w:val="clear" w:color="auto" w:fill="auto"/>
            <w:noWrap/>
            <w:vAlign w:val="center"/>
          </w:tcPr>
          <w:p w14:paraId="37CDEF35" w14:textId="77777777" w:rsidR="004B0E9E" w:rsidRPr="007001F1" w:rsidRDefault="004B0E9E" w:rsidP="0018167C">
            <w:pPr>
              <w:jc w:val="center"/>
              <w:rPr>
                <w:color w:val="000000"/>
              </w:rPr>
            </w:pPr>
          </w:p>
        </w:tc>
        <w:tc>
          <w:tcPr>
            <w:tcW w:w="4820" w:type="dxa"/>
            <w:gridSpan w:val="2"/>
            <w:shd w:val="clear" w:color="auto" w:fill="auto"/>
            <w:vAlign w:val="center"/>
          </w:tcPr>
          <w:p w14:paraId="725E934D" w14:textId="77777777" w:rsidR="004B0E9E" w:rsidRPr="007001F1" w:rsidRDefault="004B0E9E"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145E304" w14:textId="77777777" w:rsidR="004B0E9E" w:rsidRPr="007001F1" w:rsidRDefault="004B0E9E" w:rsidP="0018167C">
            <w:pPr>
              <w:jc w:val="center"/>
              <w:rPr>
                <w:b/>
                <w:bCs/>
                <w:color w:val="000000"/>
              </w:rPr>
            </w:pPr>
          </w:p>
        </w:tc>
        <w:tc>
          <w:tcPr>
            <w:tcW w:w="567" w:type="dxa"/>
            <w:shd w:val="clear" w:color="auto" w:fill="auto"/>
            <w:vAlign w:val="center"/>
          </w:tcPr>
          <w:p w14:paraId="6122D59C" w14:textId="77777777" w:rsidR="004B0E9E" w:rsidRPr="007001F1" w:rsidRDefault="004B0E9E" w:rsidP="0018167C">
            <w:pPr>
              <w:jc w:val="center"/>
              <w:rPr>
                <w:b/>
                <w:bCs/>
                <w:color w:val="000000"/>
              </w:rPr>
            </w:pPr>
          </w:p>
        </w:tc>
        <w:tc>
          <w:tcPr>
            <w:tcW w:w="776" w:type="dxa"/>
            <w:shd w:val="clear" w:color="auto" w:fill="auto"/>
            <w:vAlign w:val="center"/>
          </w:tcPr>
          <w:p w14:paraId="1069B49D" w14:textId="77777777" w:rsidR="004B0E9E" w:rsidRPr="007001F1" w:rsidRDefault="004B0E9E" w:rsidP="0018167C">
            <w:pPr>
              <w:jc w:val="center"/>
              <w:rPr>
                <w:b/>
                <w:bCs/>
                <w:color w:val="000000"/>
              </w:rPr>
            </w:pPr>
          </w:p>
        </w:tc>
        <w:tc>
          <w:tcPr>
            <w:tcW w:w="1775" w:type="dxa"/>
            <w:shd w:val="clear" w:color="auto" w:fill="auto"/>
            <w:vAlign w:val="center"/>
          </w:tcPr>
          <w:p w14:paraId="4242B6F0" w14:textId="77777777" w:rsidR="004B0E9E" w:rsidRPr="007001F1" w:rsidRDefault="004B0E9E" w:rsidP="0018167C">
            <w:pPr>
              <w:jc w:val="center"/>
              <w:rPr>
                <w:b/>
                <w:bCs/>
                <w:color w:val="000000"/>
              </w:rPr>
            </w:pPr>
          </w:p>
        </w:tc>
      </w:tr>
      <w:tr w:rsidR="0018167C" w:rsidRPr="007001F1" w14:paraId="4E869EE7" w14:textId="77777777" w:rsidTr="0095258A">
        <w:trPr>
          <w:trHeight w:val="600"/>
        </w:trPr>
        <w:tc>
          <w:tcPr>
            <w:tcW w:w="582" w:type="dxa"/>
            <w:shd w:val="clear" w:color="auto" w:fill="auto"/>
            <w:noWrap/>
            <w:vAlign w:val="center"/>
            <w:hideMark/>
          </w:tcPr>
          <w:p w14:paraId="4B919116" w14:textId="77777777" w:rsidR="0018167C" w:rsidRPr="007001F1" w:rsidRDefault="00081053">
            <w:pPr>
              <w:jc w:val="center"/>
              <w:rPr>
                <w:color w:val="000000"/>
              </w:rPr>
            </w:pPr>
            <w:r w:rsidRPr="00F158B1">
              <w:rPr>
                <w:color w:val="000000"/>
                <w:sz w:val="22"/>
                <w:szCs w:val="22"/>
              </w:rPr>
              <w:t>4</w:t>
            </w:r>
          </w:p>
        </w:tc>
        <w:tc>
          <w:tcPr>
            <w:tcW w:w="4820" w:type="dxa"/>
            <w:gridSpan w:val="2"/>
            <w:shd w:val="clear" w:color="auto" w:fill="auto"/>
            <w:vAlign w:val="center"/>
            <w:hideMark/>
          </w:tcPr>
          <w:p w14:paraId="2A77CE43" w14:textId="77777777"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 xml:space="preserve">s využitím elektronického trhoviska a predmetom zákazky neboli služby intelektuálneho plnenia </w:t>
            </w:r>
            <w:r w:rsidR="000371ED" w:rsidRPr="00F158B1">
              <w:rPr>
                <w:color w:val="000000"/>
                <w:sz w:val="22"/>
                <w:szCs w:val="22"/>
              </w:rPr>
              <w:t>alebo 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14:paraId="5130AEF0"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53B41BC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F9AA564"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AC7D016"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3275C0D1" w14:textId="77777777" w:rsidTr="0095258A">
        <w:trPr>
          <w:trHeight w:val="310"/>
        </w:trPr>
        <w:tc>
          <w:tcPr>
            <w:tcW w:w="582" w:type="dxa"/>
            <w:vMerge w:val="restart"/>
            <w:shd w:val="clear" w:color="auto" w:fill="auto"/>
            <w:noWrap/>
            <w:vAlign w:val="center"/>
            <w:hideMark/>
          </w:tcPr>
          <w:p w14:paraId="1D8AE5A0" w14:textId="77777777"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14:paraId="7497FF91" w14:textId="77777777"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063452B8"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05605D5"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F2A7D92"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C1FFE90"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3009259C" w14:textId="77777777" w:rsidTr="0095258A">
        <w:trPr>
          <w:trHeight w:val="821"/>
        </w:trPr>
        <w:tc>
          <w:tcPr>
            <w:tcW w:w="582" w:type="dxa"/>
            <w:vMerge/>
            <w:shd w:val="clear" w:color="auto" w:fill="auto"/>
            <w:noWrap/>
            <w:vAlign w:val="center"/>
          </w:tcPr>
          <w:p w14:paraId="6A72D7FB" w14:textId="77777777" w:rsidR="00013B3B" w:rsidRPr="007001F1" w:rsidRDefault="00013B3B" w:rsidP="0018167C">
            <w:pPr>
              <w:jc w:val="center"/>
              <w:rPr>
                <w:color w:val="000000"/>
              </w:rPr>
            </w:pPr>
          </w:p>
        </w:tc>
        <w:tc>
          <w:tcPr>
            <w:tcW w:w="4820" w:type="dxa"/>
            <w:gridSpan w:val="2"/>
            <w:shd w:val="clear" w:color="auto" w:fill="auto"/>
            <w:vAlign w:val="center"/>
          </w:tcPr>
          <w:p w14:paraId="52D4B204" w14:textId="77777777"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44BE2AA1" w14:textId="77777777" w:rsidR="00013B3B" w:rsidRPr="007001F1" w:rsidRDefault="00013B3B" w:rsidP="0018167C">
            <w:pPr>
              <w:jc w:val="center"/>
              <w:rPr>
                <w:b/>
                <w:bCs/>
                <w:color w:val="000000"/>
              </w:rPr>
            </w:pPr>
          </w:p>
        </w:tc>
        <w:tc>
          <w:tcPr>
            <w:tcW w:w="567" w:type="dxa"/>
            <w:shd w:val="clear" w:color="auto" w:fill="auto"/>
            <w:vAlign w:val="center"/>
          </w:tcPr>
          <w:p w14:paraId="4E7640E6" w14:textId="77777777" w:rsidR="00013B3B" w:rsidRPr="007001F1" w:rsidRDefault="00013B3B" w:rsidP="0018167C">
            <w:pPr>
              <w:jc w:val="center"/>
              <w:rPr>
                <w:b/>
                <w:bCs/>
                <w:color w:val="000000"/>
              </w:rPr>
            </w:pPr>
          </w:p>
        </w:tc>
        <w:tc>
          <w:tcPr>
            <w:tcW w:w="776" w:type="dxa"/>
            <w:shd w:val="clear" w:color="auto" w:fill="auto"/>
            <w:vAlign w:val="center"/>
          </w:tcPr>
          <w:p w14:paraId="29A48C4D" w14:textId="77777777" w:rsidR="00013B3B" w:rsidRPr="007001F1" w:rsidRDefault="00013B3B" w:rsidP="0018167C">
            <w:pPr>
              <w:jc w:val="center"/>
              <w:rPr>
                <w:b/>
                <w:bCs/>
                <w:color w:val="000000"/>
              </w:rPr>
            </w:pPr>
          </w:p>
        </w:tc>
        <w:tc>
          <w:tcPr>
            <w:tcW w:w="1775" w:type="dxa"/>
            <w:shd w:val="clear" w:color="auto" w:fill="auto"/>
            <w:vAlign w:val="center"/>
          </w:tcPr>
          <w:p w14:paraId="28A72A29" w14:textId="77777777" w:rsidR="00013B3B" w:rsidRPr="007001F1" w:rsidRDefault="00013B3B" w:rsidP="0018167C">
            <w:pPr>
              <w:jc w:val="center"/>
              <w:rPr>
                <w:b/>
                <w:bCs/>
                <w:color w:val="000000"/>
              </w:rPr>
            </w:pPr>
          </w:p>
        </w:tc>
      </w:tr>
      <w:tr w:rsidR="00013B3B" w:rsidRPr="007001F1" w14:paraId="7EF4731C" w14:textId="77777777" w:rsidTr="0095258A">
        <w:trPr>
          <w:trHeight w:val="821"/>
        </w:trPr>
        <w:tc>
          <w:tcPr>
            <w:tcW w:w="582" w:type="dxa"/>
            <w:vMerge/>
            <w:shd w:val="clear" w:color="auto" w:fill="auto"/>
            <w:noWrap/>
            <w:vAlign w:val="center"/>
          </w:tcPr>
          <w:p w14:paraId="69F4ACC8" w14:textId="77777777" w:rsidR="00013B3B" w:rsidRPr="007001F1" w:rsidRDefault="00013B3B" w:rsidP="0018167C">
            <w:pPr>
              <w:jc w:val="center"/>
              <w:rPr>
                <w:color w:val="000000"/>
              </w:rPr>
            </w:pPr>
          </w:p>
        </w:tc>
        <w:tc>
          <w:tcPr>
            <w:tcW w:w="4820" w:type="dxa"/>
            <w:gridSpan w:val="2"/>
            <w:shd w:val="clear" w:color="auto" w:fill="auto"/>
            <w:vAlign w:val="center"/>
          </w:tcPr>
          <w:p w14:paraId="6A957010" w14:textId="77777777"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F8F5E0" w14:textId="77777777" w:rsidR="00013B3B" w:rsidRPr="007001F1" w:rsidRDefault="00013B3B" w:rsidP="0018167C">
            <w:pPr>
              <w:jc w:val="center"/>
              <w:rPr>
                <w:b/>
                <w:bCs/>
                <w:color w:val="000000"/>
              </w:rPr>
            </w:pPr>
          </w:p>
        </w:tc>
        <w:tc>
          <w:tcPr>
            <w:tcW w:w="567" w:type="dxa"/>
            <w:shd w:val="clear" w:color="auto" w:fill="auto"/>
            <w:vAlign w:val="center"/>
          </w:tcPr>
          <w:p w14:paraId="46FD409B" w14:textId="77777777" w:rsidR="00013B3B" w:rsidRPr="007001F1" w:rsidRDefault="00013B3B" w:rsidP="0018167C">
            <w:pPr>
              <w:jc w:val="center"/>
              <w:rPr>
                <w:b/>
                <w:bCs/>
                <w:color w:val="000000"/>
              </w:rPr>
            </w:pPr>
          </w:p>
        </w:tc>
        <w:tc>
          <w:tcPr>
            <w:tcW w:w="776" w:type="dxa"/>
            <w:shd w:val="clear" w:color="auto" w:fill="auto"/>
            <w:vAlign w:val="center"/>
          </w:tcPr>
          <w:p w14:paraId="7CA456EB" w14:textId="77777777" w:rsidR="00013B3B" w:rsidRPr="007001F1" w:rsidRDefault="00013B3B" w:rsidP="0018167C">
            <w:pPr>
              <w:jc w:val="center"/>
              <w:rPr>
                <w:b/>
                <w:bCs/>
                <w:color w:val="000000"/>
              </w:rPr>
            </w:pPr>
          </w:p>
        </w:tc>
        <w:tc>
          <w:tcPr>
            <w:tcW w:w="1775" w:type="dxa"/>
            <w:shd w:val="clear" w:color="auto" w:fill="auto"/>
            <w:vAlign w:val="center"/>
          </w:tcPr>
          <w:p w14:paraId="47A779B2" w14:textId="77777777" w:rsidR="00013B3B" w:rsidRPr="007001F1" w:rsidRDefault="00013B3B" w:rsidP="0018167C">
            <w:pPr>
              <w:jc w:val="center"/>
              <w:rPr>
                <w:b/>
                <w:bCs/>
                <w:color w:val="000000"/>
              </w:rPr>
            </w:pPr>
          </w:p>
        </w:tc>
      </w:tr>
      <w:tr w:rsidR="00013B3B" w:rsidRPr="007001F1" w14:paraId="515C7ADE" w14:textId="77777777" w:rsidTr="0095258A">
        <w:trPr>
          <w:trHeight w:val="821"/>
        </w:trPr>
        <w:tc>
          <w:tcPr>
            <w:tcW w:w="582" w:type="dxa"/>
            <w:vMerge/>
            <w:shd w:val="clear" w:color="auto" w:fill="auto"/>
            <w:noWrap/>
            <w:vAlign w:val="center"/>
          </w:tcPr>
          <w:p w14:paraId="02F0E406" w14:textId="77777777" w:rsidR="00013B3B" w:rsidRPr="007001F1" w:rsidRDefault="00013B3B" w:rsidP="0018167C">
            <w:pPr>
              <w:jc w:val="center"/>
              <w:rPr>
                <w:color w:val="000000"/>
              </w:rPr>
            </w:pPr>
          </w:p>
        </w:tc>
        <w:tc>
          <w:tcPr>
            <w:tcW w:w="4820" w:type="dxa"/>
            <w:gridSpan w:val="2"/>
            <w:shd w:val="clear" w:color="auto" w:fill="auto"/>
            <w:vAlign w:val="center"/>
          </w:tcPr>
          <w:p w14:paraId="6E686E8D" w14:textId="77777777"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37661628" w14:textId="77777777" w:rsidR="00013B3B" w:rsidRPr="007001F1" w:rsidRDefault="00013B3B" w:rsidP="0018167C">
            <w:pPr>
              <w:jc w:val="center"/>
              <w:rPr>
                <w:b/>
                <w:bCs/>
                <w:color w:val="000000"/>
              </w:rPr>
            </w:pPr>
          </w:p>
        </w:tc>
        <w:tc>
          <w:tcPr>
            <w:tcW w:w="567" w:type="dxa"/>
            <w:shd w:val="clear" w:color="auto" w:fill="auto"/>
            <w:vAlign w:val="center"/>
          </w:tcPr>
          <w:p w14:paraId="626CBB8B" w14:textId="77777777" w:rsidR="00013B3B" w:rsidRPr="007001F1" w:rsidRDefault="00013B3B" w:rsidP="0018167C">
            <w:pPr>
              <w:jc w:val="center"/>
              <w:rPr>
                <w:b/>
                <w:bCs/>
                <w:color w:val="000000"/>
              </w:rPr>
            </w:pPr>
          </w:p>
        </w:tc>
        <w:tc>
          <w:tcPr>
            <w:tcW w:w="776" w:type="dxa"/>
            <w:shd w:val="clear" w:color="auto" w:fill="auto"/>
            <w:vAlign w:val="center"/>
          </w:tcPr>
          <w:p w14:paraId="0063BA7D" w14:textId="77777777" w:rsidR="00013B3B" w:rsidRPr="007001F1" w:rsidRDefault="00013B3B" w:rsidP="0018167C">
            <w:pPr>
              <w:jc w:val="center"/>
              <w:rPr>
                <w:b/>
                <w:bCs/>
                <w:color w:val="000000"/>
              </w:rPr>
            </w:pPr>
          </w:p>
        </w:tc>
        <w:tc>
          <w:tcPr>
            <w:tcW w:w="1775" w:type="dxa"/>
            <w:shd w:val="clear" w:color="auto" w:fill="auto"/>
            <w:vAlign w:val="center"/>
          </w:tcPr>
          <w:p w14:paraId="0CF5EB9C" w14:textId="77777777" w:rsidR="00013B3B" w:rsidRPr="007001F1" w:rsidRDefault="00013B3B" w:rsidP="0018167C">
            <w:pPr>
              <w:jc w:val="center"/>
              <w:rPr>
                <w:b/>
                <w:bCs/>
                <w:color w:val="000000"/>
              </w:rPr>
            </w:pPr>
          </w:p>
        </w:tc>
      </w:tr>
      <w:tr w:rsidR="00013B3B" w:rsidRPr="007001F1" w14:paraId="24366407" w14:textId="77777777" w:rsidTr="0095258A">
        <w:trPr>
          <w:trHeight w:val="821"/>
        </w:trPr>
        <w:tc>
          <w:tcPr>
            <w:tcW w:w="582" w:type="dxa"/>
            <w:vMerge/>
            <w:shd w:val="clear" w:color="auto" w:fill="auto"/>
            <w:noWrap/>
            <w:vAlign w:val="center"/>
          </w:tcPr>
          <w:p w14:paraId="63E26B88" w14:textId="77777777" w:rsidR="00013B3B" w:rsidRPr="007001F1" w:rsidRDefault="00013B3B" w:rsidP="0018167C">
            <w:pPr>
              <w:jc w:val="center"/>
              <w:rPr>
                <w:color w:val="000000"/>
              </w:rPr>
            </w:pPr>
          </w:p>
        </w:tc>
        <w:tc>
          <w:tcPr>
            <w:tcW w:w="4820" w:type="dxa"/>
            <w:gridSpan w:val="2"/>
            <w:shd w:val="clear" w:color="auto" w:fill="auto"/>
            <w:vAlign w:val="center"/>
          </w:tcPr>
          <w:p w14:paraId="0044299C" w14:textId="77777777"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51FCFA0C" w14:textId="77777777" w:rsidR="00013B3B" w:rsidRPr="007001F1" w:rsidRDefault="00013B3B" w:rsidP="0018167C">
            <w:pPr>
              <w:jc w:val="center"/>
              <w:rPr>
                <w:b/>
                <w:bCs/>
                <w:color w:val="000000"/>
              </w:rPr>
            </w:pPr>
          </w:p>
        </w:tc>
        <w:tc>
          <w:tcPr>
            <w:tcW w:w="567" w:type="dxa"/>
            <w:shd w:val="clear" w:color="auto" w:fill="auto"/>
            <w:vAlign w:val="center"/>
          </w:tcPr>
          <w:p w14:paraId="711176EC" w14:textId="77777777" w:rsidR="00013B3B" w:rsidRPr="007001F1" w:rsidRDefault="00013B3B" w:rsidP="0018167C">
            <w:pPr>
              <w:jc w:val="center"/>
              <w:rPr>
                <w:b/>
                <w:bCs/>
                <w:color w:val="000000"/>
              </w:rPr>
            </w:pPr>
          </w:p>
        </w:tc>
        <w:tc>
          <w:tcPr>
            <w:tcW w:w="776" w:type="dxa"/>
            <w:shd w:val="clear" w:color="auto" w:fill="auto"/>
            <w:vAlign w:val="center"/>
          </w:tcPr>
          <w:p w14:paraId="460C3EC9" w14:textId="77777777" w:rsidR="00013B3B" w:rsidRPr="007001F1" w:rsidRDefault="00013B3B" w:rsidP="0018167C">
            <w:pPr>
              <w:jc w:val="center"/>
              <w:rPr>
                <w:b/>
                <w:bCs/>
                <w:color w:val="000000"/>
              </w:rPr>
            </w:pPr>
          </w:p>
        </w:tc>
        <w:tc>
          <w:tcPr>
            <w:tcW w:w="1775" w:type="dxa"/>
            <w:shd w:val="clear" w:color="auto" w:fill="auto"/>
            <w:vAlign w:val="center"/>
          </w:tcPr>
          <w:p w14:paraId="5ED17305" w14:textId="77777777" w:rsidR="00013B3B" w:rsidRPr="007001F1" w:rsidRDefault="00013B3B" w:rsidP="0018167C">
            <w:pPr>
              <w:jc w:val="center"/>
              <w:rPr>
                <w:b/>
                <w:bCs/>
                <w:color w:val="000000"/>
              </w:rPr>
            </w:pPr>
          </w:p>
        </w:tc>
      </w:tr>
      <w:tr w:rsidR="00013B3B" w:rsidRPr="007001F1" w14:paraId="07FB58BB" w14:textId="77777777" w:rsidTr="0095258A">
        <w:trPr>
          <w:trHeight w:val="821"/>
        </w:trPr>
        <w:tc>
          <w:tcPr>
            <w:tcW w:w="582" w:type="dxa"/>
            <w:vMerge/>
            <w:shd w:val="clear" w:color="auto" w:fill="auto"/>
            <w:noWrap/>
            <w:vAlign w:val="center"/>
          </w:tcPr>
          <w:p w14:paraId="55A838E2" w14:textId="77777777" w:rsidR="00013B3B" w:rsidRPr="007001F1" w:rsidRDefault="00013B3B" w:rsidP="0018167C">
            <w:pPr>
              <w:jc w:val="center"/>
              <w:rPr>
                <w:color w:val="000000"/>
              </w:rPr>
            </w:pPr>
          </w:p>
        </w:tc>
        <w:tc>
          <w:tcPr>
            <w:tcW w:w="4820" w:type="dxa"/>
            <w:gridSpan w:val="2"/>
            <w:shd w:val="clear" w:color="auto" w:fill="auto"/>
            <w:vAlign w:val="center"/>
          </w:tcPr>
          <w:p w14:paraId="319B15DC" w14:textId="77777777"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5A27802" w14:textId="77777777" w:rsidR="00013B3B" w:rsidRPr="007001F1" w:rsidRDefault="00013B3B" w:rsidP="0018167C">
            <w:pPr>
              <w:jc w:val="center"/>
              <w:rPr>
                <w:b/>
                <w:bCs/>
                <w:color w:val="000000"/>
              </w:rPr>
            </w:pPr>
          </w:p>
        </w:tc>
        <w:tc>
          <w:tcPr>
            <w:tcW w:w="567" w:type="dxa"/>
            <w:shd w:val="clear" w:color="auto" w:fill="auto"/>
            <w:vAlign w:val="center"/>
          </w:tcPr>
          <w:p w14:paraId="64E2AB75" w14:textId="77777777" w:rsidR="00013B3B" w:rsidRPr="007001F1" w:rsidRDefault="00013B3B" w:rsidP="0018167C">
            <w:pPr>
              <w:jc w:val="center"/>
              <w:rPr>
                <w:b/>
                <w:bCs/>
                <w:color w:val="000000"/>
              </w:rPr>
            </w:pPr>
          </w:p>
        </w:tc>
        <w:tc>
          <w:tcPr>
            <w:tcW w:w="776" w:type="dxa"/>
            <w:shd w:val="clear" w:color="auto" w:fill="auto"/>
            <w:vAlign w:val="center"/>
          </w:tcPr>
          <w:p w14:paraId="66D89353" w14:textId="77777777" w:rsidR="00013B3B" w:rsidRPr="007001F1" w:rsidRDefault="00013B3B" w:rsidP="0018167C">
            <w:pPr>
              <w:jc w:val="center"/>
              <w:rPr>
                <w:b/>
                <w:bCs/>
                <w:color w:val="000000"/>
              </w:rPr>
            </w:pPr>
          </w:p>
        </w:tc>
        <w:tc>
          <w:tcPr>
            <w:tcW w:w="1775" w:type="dxa"/>
            <w:shd w:val="clear" w:color="auto" w:fill="auto"/>
            <w:vAlign w:val="center"/>
          </w:tcPr>
          <w:p w14:paraId="1D98BF9B" w14:textId="77777777" w:rsidR="00013B3B" w:rsidRPr="007001F1" w:rsidRDefault="00013B3B" w:rsidP="0018167C">
            <w:pPr>
              <w:jc w:val="center"/>
              <w:rPr>
                <w:b/>
                <w:bCs/>
                <w:color w:val="000000"/>
              </w:rPr>
            </w:pPr>
          </w:p>
        </w:tc>
      </w:tr>
      <w:tr w:rsidR="00013B3B" w:rsidRPr="007001F1" w14:paraId="58B07D06" w14:textId="77777777" w:rsidTr="0095258A">
        <w:trPr>
          <w:trHeight w:val="821"/>
        </w:trPr>
        <w:tc>
          <w:tcPr>
            <w:tcW w:w="582" w:type="dxa"/>
            <w:vMerge/>
            <w:shd w:val="clear" w:color="auto" w:fill="auto"/>
            <w:noWrap/>
            <w:vAlign w:val="center"/>
          </w:tcPr>
          <w:p w14:paraId="5087B2FB" w14:textId="77777777" w:rsidR="00013B3B" w:rsidRPr="007001F1" w:rsidRDefault="00013B3B" w:rsidP="0018167C">
            <w:pPr>
              <w:jc w:val="center"/>
              <w:rPr>
                <w:color w:val="000000"/>
              </w:rPr>
            </w:pPr>
          </w:p>
        </w:tc>
        <w:tc>
          <w:tcPr>
            <w:tcW w:w="4820" w:type="dxa"/>
            <w:gridSpan w:val="2"/>
            <w:shd w:val="clear" w:color="auto" w:fill="auto"/>
            <w:vAlign w:val="center"/>
          </w:tcPr>
          <w:p w14:paraId="00EA381B" w14:textId="77777777"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770D05" w14:textId="77777777" w:rsidR="00013B3B" w:rsidRPr="007001F1" w:rsidRDefault="00013B3B" w:rsidP="0018167C">
            <w:pPr>
              <w:jc w:val="center"/>
              <w:rPr>
                <w:b/>
                <w:bCs/>
                <w:color w:val="000000"/>
              </w:rPr>
            </w:pPr>
          </w:p>
        </w:tc>
        <w:tc>
          <w:tcPr>
            <w:tcW w:w="567" w:type="dxa"/>
            <w:shd w:val="clear" w:color="auto" w:fill="auto"/>
            <w:vAlign w:val="center"/>
          </w:tcPr>
          <w:p w14:paraId="563B4EE9" w14:textId="77777777" w:rsidR="00013B3B" w:rsidRPr="007001F1" w:rsidRDefault="00013B3B" w:rsidP="0018167C">
            <w:pPr>
              <w:jc w:val="center"/>
              <w:rPr>
                <w:b/>
                <w:bCs/>
                <w:color w:val="000000"/>
              </w:rPr>
            </w:pPr>
          </w:p>
        </w:tc>
        <w:tc>
          <w:tcPr>
            <w:tcW w:w="776" w:type="dxa"/>
            <w:shd w:val="clear" w:color="auto" w:fill="auto"/>
            <w:vAlign w:val="center"/>
          </w:tcPr>
          <w:p w14:paraId="3C4F1AAC" w14:textId="77777777" w:rsidR="00013B3B" w:rsidRPr="007001F1" w:rsidRDefault="00013B3B" w:rsidP="0018167C">
            <w:pPr>
              <w:jc w:val="center"/>
              <w:rPr>
                <w:b/>
                <w:bCs/>
                <w:color w:val="000000"/>
              </w:rPr>
            </w:pPr>
          </w:p>
        </w:tc>
        <w:tc>
          <w:tcPr>
            <w:tcW w:w="1775" w:type="dxa"/>
            <w:shd w:val="clear" w:color="auto" w:fill="auto"/>
            <w:vAlign w:val="center"/>
          </w:tcPr>
          <w:p w14:paraId="41BF085C" w14:textId="77777777" w:rsidR="00013B3B" w:rsidRPr="007001F1" w:rsidRDefault="00013B3B" w:rsidP="0018167C">
            <w:pPr>
              <w:jc w:val="center"/>
              <w:rPr>
                <w:b/>
                <w:bCs/>
                <w:color w:val="000000"/>
              </w:rPr>
            </w:pPr>
          </w:p>
        </w:tc>
      </w:tr>
      <w:tr w:rsidR="00013B3B" w:rsidRPr="007001F1" w14:paraId="308C3946" w14:textId="77777777" w:rsidTr="0095258A">
        <w:trPr>
          <w:trHeight w:val="466"/>
        </w:trPr>
        <w:tc>
          <w:tcPr>
            <w:tcW w:w="582" w:type="dxa"/>
            <w:vMerge/>
            <w:shd w:val="clear" w:color="auto" w:fill="auto"/>
            <w:noWrap/>
            <w:vAlign w:val="center"/>
          </w:tcPr>
          <w:p w14:paraId="05B93396" w14:textId="77777777" w:rsidR="00013B3B" w:rsidRPr="007001F1" w:rsidRDefault="00013B3B" w:rsidP="0018167C">
            <w:pPr>
              <w:jc w:val="center"/>
              <w:rPr>
                <w:color w:val="000000"/>
              </w:rPr>
            </w:pPr>
          </w:p>
        </w:tc>
        <w:tc>
          <w:tcPr>
            <w:tcW w:w="4820" w:type="dxa"/>
            <w:gridSpan w:val="2"/>
            <w:shd w:val="clear" w:color="auto" w:fill="auto"/>
            <w:vAlign w:val="center"/>
          </w:tcPr>
          <w:p w14:paraId="2CFCC441" w14:textId="77777777"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7801C561" w14:textId="77777777" w:rsidR="00013B3B" w:rsidRPr="007001F1" w:rsidRDefault="00013B3B" w:rsidP="0018167C">
            <w:pPr>
              <w:jc w:val="center"/>
              <w:rPr>
                <w:b/>
                <w:bCs/>
                <w:color w:val="000000"/>
              </w:rPr>
            </w:pPr>
          </w:p>
        </w:tc>
        <w:tc>
          <w:tcPr>
            <w:tcW w:w="567" w:type="dxa"/>
            <w:shd w:val="clear" w:color="auto" w:fill="auto"/>
            <w:vAlign w:val="center"/>
          </w:tcPr>
          <w:p w14:paraId="76FE1D49" w14:textId="77777777" w:rsidR="00013B3B" w:rsidRPr="007001F1" w:rsidRDefault="00013B3B" w:rsidP="0018167C">
            <w:pPr>
              <w:jc w:val="center"/>
              <w:rPr>
                <w:b/>
                <w:bCs/>
                <w:color w:val="000000"/>
              </w:rPr>
            </w:pPr>
          </w:p>
        </w:tc>
        <w:tc>
          <w:tcPr>
            <w:tcW w:w="776" w:type="dxa"/>
            <w:shd w:val="clear" w:color="auto" w:fill="auto"/>
            <w:vAlign w:val="center"/>
          </w:tcPr>
          <w:p w14:paraId="0DB66DE3" w14:textId="77777777" w:rsidR="00013B3B" w:rsidRPr="007001F1" w:rsidRDefault="00013B3B" w:rsidP="0018167C">
            <w:pPr>
              <w:jc w:val="center"/>
              <w:rPr>
                <w:b/>
                <w:bCs/>
                <w:color w:val="000000"/>
              </w:rPr>
            </w:pPr>
          </w:p>
        </w:tc>
        <w:tc>
          <w:tcPr>
            <w:tcW w:w="1775" w:type="dxa"/>
            <w:shd w:val="clear" w:color="auto" w:fill="auto"/>
            <w:vAlign w:val="center"/>
          </w:tcPr>
          <w:p w14:paraId="2AA25464" w14:textId="77777777" w:rsidR="00013B3B" w:rsidRPr="007001F1" w:rsidRDefault="00013B3B" w:rsidP="0018167C">
            <w:pPr>
              <w:jc w:val="center"/>
              <w:rPr>
                <w:b/>
                <w:bCs/>
                <w:color w:val="000000"/>
              </w:rPr>
            </w:pPr>
          </w:p>
        </w:tc>
      </w:tr>
      <w:tr w:rsidR="00183837" w:rsidRPr="007001F1" w14:paraId="65E54ED7" w14:textId="77777777" w:rsidTr="0095258A">
        <w:trPr>
          <w:trHeight w:val="600"/>
        </w:trPr>
        <w:tc>
          <w:tcPr>
            <w:tcW w:w="582" w:type="dxa"/>
            <w:vMerge w:val="restart"/>
            <w:shd w:val="clear" w:color="auto" w:fill="auto"/>
            <w:noWrap/>
            <w:vAlign w:val="center"/>
            <w:hideMark/>
          </w:tcPr>
          <w:p w14:paraId="0E7E0E12" w14:textId="77777777"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14:paraId="14EE81A3" w14:textId="77777777"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CF00D6E"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03FE5D1"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E6046E2"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E8C42A2"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2B9D57DC" w14:textId="77777777" w:rsidTr="0095258A">
        <w:trPr>
          <w:trHeight w:val="600"/>
        </w:trPr>
        <w:tc>
          <w:tcPr>
            <w:tcW w:w="582" w:type="dxa"/>
            <w:vMerge/>
            <w:shd w:val="clear" w:color="auto" w:fill="auto"/>
            <w:noWrap/>
            <w:vAlign w:val="center"/>
          </w:tcPr>
          <w:p w14:paraId="290E700A" w14:textId="77777777" w:rsidR="00183837" w:rsidRPr="007001F1" w:rsidRDefault="00183837" w:rsidP="0018167C">
            <w:pPr>
              <w:jc w:val="center"/>
              <w:rPr>
                <w:color w:val="000000"/>
              </w:rPr>
            </w:pPr>
          </w:p>
        </w:tc>
        <w:tc>
          <w:tcPr>
            <w:tcW w:w="4820" w:type="dxa"/>
            <w:gridSpan w:val="2"/>
            <w:shd w:val="clear" w:color="auto" w:fill="auto"/>
            <w:vAlign w:val="center"/>
          </w:tcPr>
          <w:p w14:paraId="29ECF29F" w14:textId="77777777"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02248014" w14:textId="77777777" w:rsidR="00183837" w:rsidRPr="007001F1" w:rsidRDefault="00183837" w:rsidP="0018167C">
            <w:pPr>
              <w:jc w:val="center"/>
              <w:rPr>
                <w:b/>
                <w:bCs/>
                <w:color w:val="000000"/>
              </w:rPr>
            </w:pPr>
          </w:p>
        </w:tc>
        <w:tc>
          <w:tcPr>
            <w:tcW w:w="567" w:type="dxa"/>
            <w:shd w:val="clear" w:color="auto" w:fill="auto"/>
            <w:vAlign w:val="center"/>
          </w:tcPr>
          <w:p w14:paraId="4D52293A" w14:textId="77777777" w:rsidR="00183837" w:rsidRPr="007001F1" w:rsidRDefault="00183837" w:rsidP="0018167C">
            <w:pPr>
              <w:jc w:val="center"/>
              <w:rPr>
                <w:b/>
                <w:bCs/>
                <w:color w:val="000000"/>
              </w:rPr>
            </w:pPr>
          </w:p>
        </w:tc>
        <w:tc>
          <w:tcPr>
            <w:tcW w:w="776" w:type="dxa"/>
            <w:shd w:val="clear" w:color="auto" w:fill="auto"/>
            <w:vAlign w:val="center"/>
          </w:tcPr>
          <w:p w14:paraId="6404651F" w14:textId="77777777" w:rsidR="00183837" w:rsidRPr="007001F1" w:rsidRDefault="00183837" w:rsidP="0018167C">
            <w:pPr>
              <w:jc w:val="center"/>
              <w:rPr>
                <w:b/>
                <w:bCs/>
                <w:color w:val="000000"/>
              </w:rPr>
            </w:pPr>
          </w:p>
        </w:tc>
        <w:tc>
          <w:tcPr>
            <w:tcW w:w="1775" w:type="dxa"/>
            <w:shd w:val="clear" w:color="auto" w:fill="auto"/>
            <w:vAlign w:val="center"/>
          </w:tcPr>
          <w:p w14:paraId="17A838F2" w14:textId="77777777" w:rsidR="00183837" w:rsidRPr="007001F1" w:rsidRDefault="00183837" w:rsidP="0018167C">
            <w:pPr>
              <w:jc w:val="center"/>
              <w:rPr>
                <w:b/>
                <w:bCs/>
                <w:color w:val="000000"/>
              </w:rPr>
            </w:pPr>
          </w:p>
        </w:tc>
      </w:tr>
      <w:tr w:rsidR="0018167C" w:rsidRPr="007001F1" w14:paraId="5145C0CA" w14:textId="77777777" w:rsidTr="0095258A">
        <w:trPr>
          <w:trHeight w:val="900"/>
        </w:trPr>
        <w:tc>
          <w:tcPr>
            <w:tcW w:w="582" w:type="dxa"/>
            <w:shd w:val="clear" w:color="auto" w:fill="auto"/>
            <w:noWrap/>
            <w:vAlign w:val="center"/>
            <w:hideMark/>
          </w:tcPr>
          <w:p w14:paraId="4E405263" w14:textId="77777777"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14:paraId="14A5740A" w14:textId="77777777"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A614F78"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72326C0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3676D03"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01CDDA8B" w14:textId="77777777" w:rsidR="0018167C" w:rsidRPr="007001F1" w:rsidRDefault="0018167C" w:rsidP="0018167C">
            <w:pPr>
              <w:jc w:val="center"/>
              <w:rPr>
                <w:b/>
                <w:bCs/>
                <w:color w:val="000000"/>
              </w:rPr>
            </w:pPr>
            <w:r w:rsidRPr="007001F1">
              <w:rPr>
                <w:b/>
                <w:bCs/>
                <w:color w:val="000000"/>
                <w:sz w:val="22"/>
                <w:szCs w:val="22"/>
              </w:rPr>
              <w:t> </w:t>
            </w:r>
          </w:p>
        </w:tc>
      </w:tr>
      <w:tr w:rsidR="0018167C" w:rsidRPr="007001F1" w14:paraId="71AE21AE" w14:textId="77777777" w:rsidTr="0095258A">
        <w:trPr>
          <w:trHeight w:val="600"/>
        </w:trPr>
        <w:tc>
          <w:tcPr>
            <w:tcW w:w="582" w:type="dxa"/>
            <w:shd w:val="clear" w:color="auto" w:fill="auto"/>
            <w:noWrap/>
            <w:vAlign w:val="center"/>
          </w:tcPr>
          <w:p w14:paraId="7C01EB5C" w14:textId="77777777" w:rsidR="0018167C" w:rsidRPr="007001F1" w:rsidRDefault="00081053" w:rsidP="0018167C">
            <w:pPr>
              <w:jc w:val="center"/>
              <w:rPr>
                <w:color w:val="000000"/>
              </w:rPr>
            </w:pPr>
            <w:r w:rsidRPr="00F158B1">
              <w:rPr>
                <w:color w:val="000000"/>
                <w:sz w:val="22"/>
                <w:szCs w:val="22"/>
              </w:rPr>
              <w:t>8</w:t>
            </w:r>
          </w:p>
        </w:tc>
        <w:tc>
          <w:tcPr>
            <w:tcW w:w="4820" w:type="dxa"/>
            <w:gridSpan w:val="2"/>
            <w:shd w:val="clear" w:color="auto" w:fill="auto"/>
            <w:vAlign w:val="center"/>
          </w:tcPr>
          <w:p w14:paraId="70AF216E" w14:textId="77777777" w:rsidR="0018167C" w:rsidRPr="007001F1" w:rsidRDefault="0018167C" w:rsidP="0018167C">
            <w:pPr>
              <w:jc w:val="both"/>
            </w:pPr>
            <w:r w:rsidRPr="00F158B1">
              <w:rPr>
                <w:sz w:val="22"/>
                <w:szCs w:val="22"/>
              </w:rPr>
              <w:t xml:space="preserve">V prípade, ak je výsledkom postupu cez elektronické trhovisko rámcová </w:t>
            </w:r>
            <w:r w:rsidR="00800B89" w:rsidRPr="00F158B1">
              <w:rPr>
                <w:sz w:val="22"/>
                <w:szCs w:val="22"/>
              </w:rPr>
              <w:t>dohoda</w:t>
            </w:r>
            <w:r w:rsidRPr="00F158B1">
              <w:rPr>
                <w:sz w:val="22"/>
                <w:szCs w:val="22"/>
              </w:rPr>
              <w:t>, uzatvára sa táto na obdobie maximálne 12 mesiacov?</w:t>
            </w:r>
          </w:p>
        </w:tc>
        <w:tc>
          <w:tcPr>
            <w:tcW w:w="567" w:type="dxa"/>
            <w:shd w:val="clear" w:color="auto" w:fill="auto"/>
            <w:vAlign w:val="center"/>
          </w:tcPr>
          <w:p w14:paraId="09A2604A" w14:textId="77777777" w:rsidR="0018167C" w:rsidRPr="007001F1" w:rsidRDefault="0018167C" w:rsidP="0018167C">
            <w:pPr>
              <w:jc w:val="center"/>
              <w:rPr>
                <w:b/>
                <w:bCs/>
                <w:color w:val="000000"/>
              </w:rPr>
            </w:pPr>
          </w:p>
        </w:tc>
        <w:tc>
          <w:tcPr>
            <w:tcW w:w="567" w:type="dxa"/>
            <w:shd w:val="clear" w:color="auto" w:fill="auto"/>
            <w:vAlign w:val="center"/>
          </w:tcPr>
          <w:p w14:paraId="3554BCF1" w14:textId="77777777" w:rsidR="0018167C" w:rsidRPr="007001F1" w:rsidRDefault="0018167C" w:rsidP="0018167C">
            <w:pPr>
              <w:jc w:val="center"/>
              <w:rPr>
                <w:b/>
                <w:bCs/>
                <w:color w:val="000000"/>
              </w:rPr>
            </w:pPr>
          </w:p>
        </w:tc>
        <w:tc>
          <w:tcPr>
            <w:tcW w:w="776" w:type="dxa"/>
            <w:shd w:val="clear" w:color="auto" w:fill="auto"/>
            <w:vAlign w:val="center"/>
          </w:tcPr>
          <w:p w14:paraId="0EE13D06" w14:textId="77777777" w:rsidR="0018167C" w:rsidRPr="007001F1" w:rsidRDefault="0018167C" w:rsidP="0018167C">
            <w:pPr>
              <w:jc w:val="center"/>
              <w:rPr>
                <w:b/>
                <w:bCs/>
                <w:color w:val="000000"/>
              </w:rPr>
            </w:pPr>
          </w:p>
        </w:tc>
        <w:tc>
          <w:tcPr>
            <w:tcW w:w="1775" w:type="dxa"/>
            <w:shd w:val="clear" w:color="auto" w:fill="auto"/>
            <w:vAlign w:val="center"/>
          </w:tcPr>
          <w:p w14:paraId="71EECFFD" w14:textId="77777777" w:rsidR="0018167C" w:rsidRPr="007001F1" w:rsidRDefault="0018167C" w:rsidP="0018167C">
            <w:pPr>
              <w:jc w:val="center"/>
              <w:rPr>
                <w:b/>
                <w:bCs/>
                <w:color w:val="000000"/>
              </w:rPr>
            </w:pPr>
          </w:p>
        </w:tc>
      </w:tr>
      <w:tr w:rsidR="0065366A" w:rsidRPr="007001F1" w14:paraId="46D6FB00" w14:textId="77777777" w:rsidTr="0095258A">
        <w:trPr>
          <w:trHeight w:val="600"/>
        </w:trPr>
        <w:tc>
          <w:tcPr>
            <w:tcW w:w="582" w:type="dxa"/>
            <w:shd w:val="clear" w:color="auto" w:fill="auto"/>
            <w:noWrap/>
            <w:vAlign w:val="center"/>
          </w:tcPr>
          <w:p w14:paraId="404F0B52" w14:textId="77777777" w:rsidR="0065366A" w:rsidRDefault="0065366A" w:rsidP="0018167C">
            <w:pPr>
              <w:jc w:val="center"/>
              <w:rPr>
                <w:color w:val="000000"/>
                <w:sz w:val="22"/>
                <w:szCs w:val="22"/>
              </w:rPr>
            </w:pPr>
            <w:r>
              <w:rPr>
                <w:color w:val="000000"/>
                <w:sz w:val="22"/>
                <w:szCs w:val="22"/>
              </w:rPr>
              <w:t>9</w:t>
            </w:r>
          </w:p>
        </w:tc>
        <w:tc>
          <w:tcPr>
            <w:tcW w:w="4820" w:type="dxa"/>
            <w:gridSpan w:val="2"/>
            <w:shd w:val="clear" w:color="auto" w:fill="auto"/>
            <w:vAlign w:val="center"/>
          </w:tcPr>
          <w:p w14:paraId="33720D0D" w14:textId="77777777"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14:paraId="396B7168" w14:textId="77777777" w:rsidR="0065366A" w:rsidRPr="007001F1" w:rsidRDefault="0065366A" w:rsidP="0018167C">
            <w:pPr>
              <w:jc w:val="center"/>
              <w:rPr>
                <w:b/>
                <w:bCs/>
                <w:color w:val="000000"/>
              </w:rPr>
            </w:pPr>
          </w:p>
        </w:tc>
        <w:tc>
          <w:tcPr>
            <w:tcW w:w="567" w:type="dxa"/>
            <w:shd w:val="clear" w:color="auto" w:fill="auto"/>
            <w:vAlign w:val="center"/>
          </w:tcPr>
          <w:p w14:paraId="69EA79C5" w14:textId="77777777" w:rsidR="0065366A" w:rsidRPr="007001F1" w:rsidRDefault="0065366A" w:rsidP="0018167C">
            <w:pPr>
              <w:jc w:val="center"/>
              <w:rPr>
                <w:b/>
                <w:bCs/>
                <w:color w:val="000000"/>
              </w:rPr>
            </w:pPr>
          </w:p>
        </w:tc>
        <w:tc>
          <w:tcPr>
            <w:tcW w:w="776" w:type="dxa"/>
            <w:shd w:val="clear" w:color="auto" w:fill="auto"/>
            <w:vAlign w:val="center"/>
          </w:tcPr>
          <w:p w14:paraId="634E7659" w14:textId="77777777" w:rsidR="0065366A" w:rsidRPr="007001F1" w:rsidRDefault="0065366A" w:rsidP="0018167C">
            <w:pPr>
              <w:jc w:val="center"/>
              <w:rPr>
                <w:b/>
                <w:bCs/>
                <w:color w:val="000000"/>
              </w:rPr>
            </w:pPr>
          </w:p>
        </w:tc>
        <w:tc>
          <w:tcPr>
            <w:tcW w:w="1775" w:type="dxa"/>
            <w:shd w:val="clear" w:color="auto" w:fill="auto"/>
            <w:vAlign w:val="center"/>
          </w:tcPr>
          <w:p w14:paraId="541F10DE" w14:textId="77777777" w:rsidR="0065366A" w:rsidRPr="007001F1" w:rsidRDefault="0065366A" w:rsidP="0018167C">
            <w:pPr>
              <w:jc w:val="center"/>
              <w:rPr>
                <w:b/>
                <w:bCs/>
                <w:color w:val="000000"/>
              </w:rPr>
            </w:pPr>
          </w:p>
        </w:tc>
      </w:tr>
      <w:tr w:rsidR="0018167C" w:rsidRPr="007001F1" w14:paraId="3B306F05" w14:textId="77777777" w:rsidTr="0095258A">
        <w:trPr>
          <w:trHeight w:val="600"/>
        </w:trPr>
        <w:tc>
          <w:tcPr>
            <w:tcW w:w="582" w:type="dxa"/>
            <w:shd w:val="clear" w:color="auto" w:fill="auto"/>
            <w:noWrap/>
            <w:vAlign w:val="center"/>
          </w:tcPr>
          <w:p w14:paraId="40680D7C" w14:textId="77777777" w:rsidR="0018167C" w:rsidRPr="007001F1" w:rsidRDefault="0065366A" w:rsidP="0018167C">
            <w:pPr>
              <w:jc w:val="center"/>
              <w:rPr>
                <w:color w:val="000000"/>
              </w:rPr>
            </w:pPr>
            <w:r>
              <w:rPr>
                <w:color w:val="000000"/>
                <w:sz w:val="22"/>
                <w:szCs w:val="22"/>
              </w:rPr>
              <w:t>10</w:t>
            </w:r>
          </w:p>
        </w:tc>
        <w:tc>
          <w:tcPr>
            <w:tcW w:w="4820" w:type="dxa"/>
            <w:gridSpan w:val="2"/>
            <w:shd w:val="clear" w:color="auto" w:fill="auto"/>
            <w:vAlign w:val="center"/>
          </w:tcPr>
          <w:p w14:paraId="72DA29C2" w14:textId="77777777" w:rsidR="0018167C" w:rsidRPr="007001F1" w:rsidRDefault="0018167C" w:rsidP="0095258A">
            <w:pPr>
              <w:jc w:val="both"/>
            </w:pPr>
            <w:r w:rsidRPr="007001F1">
              <w:rPr>
                <w:sz w:val="22"/>
                <w:szCs w:val="22"/>
              </w:rPr>
              <w:t>Neboli identifikované iné porušenia pravidiel a postupov verejného obstarávania</w:t>
            </w:r>
            <w:r w:rsidR="0095258A" w:rsidRPr="00094119">
              <w:rPr>
                <w:sz w:val="22"/>
                <w:szCs w:val="22"/>
              </w:rPr>
              <w:t xml:space="preserve"> </w:t>
            </w:r>
            <w:r w:rsidR="001523F5" w:rsidRPr="003E1143">
              <w:rPr>
                <w:sz w:val="22"/>
                <w:szCs w:val="22"/>
              </w:rPr>
              <w:t xml:space="preserve">(napr. nesplnenie </w:t>
            </w:r>
            <w:r w:rsidR="001523F5" w:rsidRPr="003E1143">
              <w:rPr>
                <w:sz w:val="22"/>
                <w:szCs w:val="22"/>
                <w:u w:val="single"/>
              </w:rPr>
              <w:lastRenderedPageBreak/>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14:paraId="3680DDE8" w14:textId="77777777" w:rsidR="0018167C" w:rsidRPr="007001F1" w:rsidRDefault="0018167C" w:rsidP="0018167C">
            <w:pPr>
              <w:jc w:val="center"/>
              <w:rPr>
                <w:b/>
                <w:bCs/>
                <w:color w:val="000000"/>
              </w:rPr>
            </w:pPr>
          </w:p>
        </w:tc>
        <w:tc>
          <w:tcPr>
            <w:tcW w:w="567" w:type="dxa"/>
            <w:shd w:val="clear" w:color="auto" w:fill="auto"/>
            <w:vAlign w:val="center"/>
          </w:tcPr>
          <w:p w14:paraId="08CDCC73" w14:textId="77777777" w:rsidR="0018167C" w:rsidRPr="007001F1" w:rsidRDefault="0018167C" w:rsidP="0018167C">
            <w:pPr>
              <w:jc w:val="center"/>
              <w:rPr>
                <w:b/>
                <w:bCs/>
                <w:color w:val="000000"/>
              </w:rPr>
            </w:pPr>
          </w:p>
        </w:tc>
        <w:tc>
          <w:tcPr>
            <w:tcW w:w="776" w:type="dxa"/>
            <w:shd w:val="clear" w:color="auto" w:fill="auto"/>
            <w:vAlign w:val="center"/>
          </w:tcPr>
          <w:p w14:paraId="5A290FF9" w14:textId="77777777" w:rsidR="0018167C" w:rsidRPr="007001F1" w:rsidRDefault="0018167C" w:rsidP="0018167C">
            <w:pPr>
              <w:jc w:val="center"/>
              <w:rPr>
                <w:b/>
                <w:bCs/>
                <w:color w:val="000000"/>
              </w:rPr>
            </w:pPr>
          </w:p>
        </w:tc>
        <w:tc>
          <w:tcPr>
            <w:tcW w:w="1775" w:type="dxa"/>
            <w:shd w:val="clear" w:color="auto" w:fill="auto"/>
            <w:vAlign w:val="center"/>
          </w:tcPr>
          <w:p w14:paraId="7456A622" w14:textId="77777777" w:rsidR="0018167C" w:rsidRPr="007001F1" w:rsidRDefault="0018167C" w:rsidP="0018167C">
            <w:pPr>
              <w:jc w:val="center"/>
              <w:rPr>
                <w:b/>
                <w:bCs/>
                <w:color w:val="000000"/>
              </w:rPr>
            </w:pPr>
          </w:p>
        </w:tc>
      </w:tr>
      <w:tr w:rsidR="00183837" w:rsidRPr="007001F1" w14:paraId="21D57087" w14:textId="77777777" w:rsidTr="0095258A">
        <w:trPr>
          <w:trHeight w:val="364"/>
        </w:trPr>
        <w:tc>
          <w:tcPr>
            <w:tcW w:w="582" w:type="dxa"/>
            <w:vMerge w:val="restart"/>
            <w:shd w:val="clear" w:color="auto" w:fill="auto"/>
            <w:noWrap/>
            <w:vAlign w:val="center"/>
          </w:tcPr>
          <w:p w14:paraId="4C1FF8A5" w14:textId="77777777" w:rsidR="00183837" w:rsidRPr="007001F1" w:rsidRDefault="00183837" w:rsidP="00081053">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14:paraId="0192A604" w14:textId="77777777"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14:paraId="71F79349" w14:textId="77777777" w:rsidR="00183837" w:rsidRPr="007001F1" w:rsidRDefault="00183837" w:rsidP="0018167C">
            <w:pPr>
              <w:jc w:val="center"/>
              <w:rPr>
                <w:b/>
                <w:bCs/>
                <w:color w:val="000000"/>
              </w:rPr>
            </w:pPr>
          </w:p>
        </w:tc>
        <w:tc>
          <w:tcPr>
            <w:tcW w:w="567" w:type="dxa"/>
            <w:shd w:val="clear" w:color="auto" w:fill="auto"/>
            <w:vAlign w:val="center"/>
          </w:tcPr>
          <w:p w14:paraId="41DA3B53" w14:textId="77777777" w:rsidR="00183837" w:rsidRPr="007001F1" w:rsidRDefault="00183837" w:rsidP="0018167C">
            <w:pPr>
              <w:jc w:val="center"/>
              <w:rPr>
                <w:b/>
                <w:bCs/>
                <w:color w:val="000000"/>
              </w:rPr>
            </w:pPr>
          </w:p>
        </w:tc>
        <w:tc>
          <w:tcPr>
            <w:tcW w:w="776" w:type="dxa"/>
            <w:shd w:val="clear" w:color="auto" w:fill="auto"/>
            <w:vAlign w:val="center"/>
          </w:tcPr>
          <w:p w14:paraId="6C22C26E" w14:textId="77777777" w:rsidR="00183837" w:rsidRPr="007001F1" w:rsidRDefault="00183837" w:rsidP="0018167C">
            <w:pPr>
              <w:jc w:val="center"/>
              <w:rPr>
                <w:b/>
                <w:bCs/>
                <w:color w:val="000000"/>
              </w:rPr>
            </w:pPr>
          </w:p>
        </w:tc>
        <w:tc>
          <w:tcPr>
            <w:tcW w:w="1775" w:type="dxa"/>
            <w:shd w:val="clear" w:color="auto" w:fill="auto"/>
            <w:vAlign w:val="center"/>
          </w:tcPr>
          <w:p w14:paraId="0C89E9A7" w14:textId="77777777" w:rsidR="00183837" w:rsidRPr="007001F1" w:rsidRDefault="00183837" w:rsidP="0018167C">
            <w:pPr>
              <w:jc w:val="center"/>
              <w:rPr>
                <w:b/>
                <w:bCs/>
                <w:color w:val="000000"/>
              </w:rPr>
            </w:pPr>
          </w:p>
        </w:tc>
      </w:tr>
      <w:tr w:rsidR="00183837" w:rsidRPr="007001F1" w14:paraId="7E821C99" w14:textId="77777777" w:rsidTr="0095258A">
        <w:trPr>
          <w:trHeight w:val="845"/>
        </w:trPr>
        <w:tc>
          <w:tcPr>
            <w:tcW w:w="582" w:type="dxa"/>
            <w:vMerge/>
            <w:shd w:val="clear" w:color="auto" w:fill="auto"/>
            <w:noWrap/>
            <w:vAlign w:val="center"/>
          </w:tcPr>
          <w:p w14:paraId="144AC21D" w14:textId="77777777" w:rsidR="00183837" w:rsidRPr="007001F1" w:rsidRDefault="00183837" w:rsidP="0018167C">
            <w:pPr>
              <w:jc w:val="center"/>
              <w:rPr>
                <w:color w:val="000000"/>
              </w:rPr>
            </w:pPr>
          </w:p>
        </w:tc>
        <w:tc>
          <w:tcPr>
            <w:tcW w:w="4820" w:type="dxa"/>
            <w:gridSpan w:val="2"/>
            <w:shd w:val="clear" w:color="auto" w:fill="auto"/>
            <w:vAlign w:val="center"/>
          </w:tcPr>
          <w:p w14:paraId="13058890" w14:textId="77777777"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5654AE5D" w14:textId="77777777" w:rsidR="00183837" w:rsidRPr="007001F1" w:rsidRDefault="00183837" w:rsidP="0018167C">
            <w:pPr>
              <w:jc w:val="center"/>
              <w:rPr>
                <w:b/>
                <w:bCs/>
                <w:color w:val="000000"/>
              </w:rPr>
            </w:pPr>
          </w:p>
        </w:tc>
        <w:tc>
          <w:tcPr>
            <w:tcW w:w="567" w:type="dxa"/>
            <w:shd w:val="clear" w:color="auto" w:fill="auto"/>
            <w:vAlign w:val="center"/>
          </w:tcPr>
          <w:p w14:paraId="09B20C84" w14:textId="77777777" w:rsidR="00183837" w:rsidRPr="007001F1" w:rsidRDefault="00183837" w:rsidP="0018167C">
            <w:pPr>
              <w:jc w:val="center"/>
              <w:rPr>
                <w:b/>
                <w:bCs/>
                <w:color w:val="000000"/>
              </w:rPr>
            </w:pPr>
          </w:p>
        </w:tc>
        <w:tc>
          <w:tcPr>
            <w:tcW w:w="776" w:type="dxa"/>
            <w:shd w:val="clear" w:color="auto" w:fill="auto"/>
            <w:vAlign w:val="center"/>
          </w:tcPr>
          <w:p w14:paraId="0E96D88E" w14:textId="77777777" w:rsidR="00183837" w:rsidRPr="007001F1" w:rsidRDefault="00183837" w:rsidP="0018167C">
            <w:pPr>
              <w:jc w:val="center"/>
              <w:rPr>
                <w:b/>
                <w:bCs/>
                <w:color w:val="000000"/>
              </w:rPr>
            </w:pPr>
          </w:p>
        </w:tc>
        <w:tc>
          <w:tcPr>
            <w:tcW w:w="1775" w:type="dxa"/>
            <w:shd w:val="clear" w:color="auto" w:fill="auto"/>
            <w:vAlign w:val="center"/>
          </w:tcPr>
          <w:p w14:paraId="4BFE86B1" w14:textId="77777777" w:rsidR="00183837" w:rsidRPr="007001F1" w:rsidRDefault="00183837" w:rsidP="0018167C">
            <w:pPr>
              <w:jc w:val="center"/>
              <w:rPr>
                <w:b/>
                <w:bCs/>
                <w:color w:val="000000"/>
              </w:rPr>
            </w:pPr>
          </w:p>
        </w:tc>
      </w:tr>
      <w:tr w:rsidR="00183837" w:rsidRPr="007001F1" w14:paraId="1230136D" w14:textId="77777777" w:rsidTr="0095258A">
        <w:trPr>
          <w:trHeight w:val="1140"/>
        </w:trPr>
        <w:tc>
          <w:tcPr>
            <w:tcW w:w="582" w:type="dxa"/>
            <w:shd w:val="clear" w:color="auto" w:fill="auto"/>
            <w:noWrap/>
            <w:vAlign w:val="center"/>
          </w:tcPr>
          <w:p w14:paraId="609013CA" w14:textId="77777777" w:rsidR="00183837" w:rsidRPr="007001F1" w:rsidRDefault="00183837" w:rsidP="0018167C">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14:paraId="1254101E" w14:textId="77777777"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DFAF94F" w14:textId="77777777" w:rsidR="00183837" w:rsidRPr="007001F1" w:rsidRDefault="00183837" w:rsidP="0018167C">
            <w:pPr>
              <w:jc w:val="center"/>
              <w:rPr>
                <w:b/>
                <w:bCs/>
                <w:color w:val="000000"/>
              </w:rPr>
            </w:pPr>
          </w:p>
        </w:tc>
        <w:tc>
          <w:tcPr>
            <w:tcW w:w="567" w:type="dxa"/>
            <w:shd w:val="clear" w:color="auto" w:fill="auto"/>
            <w:vAlign w:val="center"/>
          </w:tcPr>
          <w:p w14:paraId="603B1E32" w14:textId="77777777" w:rsidR="00183837" w:rsidRPr="007001F1" w:rsidRDefault="00183837" w:rsidP="0018167C">
            <w:pPr>
              <w:jc w:val="center"/>
              <w:rPr>
                <w:b/>
                <w:bCs/>
                <w:color w:val="000000"/>
              </w:rPr>
            </w:pPr>
          </w:p>
        </w:tc>
        <w:tc>
          <w:tcPr>
            <w:tcW w:w="776" w:type="dxa"/>
            <w:shd w:val="clear" w:color="auto" w:fill="auto"/>
            <w:vAlign w:val="center"/>
          </w:tcPr>
          <w:p w14:paraId="57023D7A" w14:textId="77777777" w:rsidR="00183837" w:rsidRPr="007001F1" w:rsidRDefault="00183837" w:rsidP="0018167C">
            <w:pPr>
              <w:jc w:val="center"/>
              <w:rPr>
                <w:b/>
                <w:bCs/>
                <w:color w:val="000000"/>
              </w:rPr>
            </w:pPr>
          </w:p>
        </w:tc>
        <w:tc>
          <w:tcPr>
            <w:tcW w:w="1775" w:type="dxa"/>
            <w:shd w:val="clear" w:color="auto" w:fill="auto"/>
            <w:vAlign w:val="center"/>
          </w:tcPr>
          <w:p w14:paraId="0BFD5EF2" w14:textId="77777777" w:rsidR="00183837" w:rsidRPr="007001F1" w:rsidRDefault="00183837" w:rsidP="0018167C">
            <w:pPr>
              <w:jc w:val="center"/>
              <w:rPr>
                <w:b/>
                <w:bCs/>
                <w:color w:val="000000"/>
              </w:rPr>
            </w:pPr>
          </w:p>
        </w:tc>
      </w:tr>
      <w:tr w:rsidR="0018167C" w:rsidRPr="007001F1" w14:paraId="7ADA4395" w14:textId="77777777" w:rsidTr="0095258A">
        <w:trPr>
          <w:trHeight w:val="300"/>
        </w:trPr>
        <w:tc>
          <w:tcPr>
            <w:tcW w:w="3559" w:type="dxa"/>
            <w:gridSpan w:val="2"/>
            <w:shd w:val="clear" w:color="auto" w:fill="auto"/>
            <w:vAlign w:val="center"/>
            <w:hideMark/>
          </w:tcPr>
          <w:p w14:paraId="59660833" w14:textId="77777777"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14:paraId="3A5570EF" w14:textId="77777777" w:rsidR="0018167C" w:rsidRPr="007001F1" w:rsidRDefault="0018167C" w:rsidP="0018167C">
            <w:pPr>
              <w:rPr>
                <w:color w:val="000000"/>
              </w:rPr>
            </w:pPr>
            <w:r w:rsidRPr="007001F1">
              <w:rPr>
                <w:color w:val="000000"/>
                <w:sz w:val="22"/>
                <w:szCs w:val="22"/>
              </w:rPr>
              <w:t> </w:t>
            </w:r>
          </w:p>
        </w:tc>
      </w:tr>
      <w:tr w:rsidR="0018167C" w:rsidRPr="007001F1" w14:paraId="0D991237" w14:textId="77777777" w:rsidTr="0095258A">
        <w:trPr>
          <w:trHeight w:val="300"/>
        </w:trPr>
        <w:tc>
          <w:tcPr>
            <w:tcW w:w="3559" w:type="dxa"/>
            <w:gridSpan w:val="2"/>
            <w:shd w:val="clear" w:color="auto" w:fill="auto"/>
            <w:vAlign w:val="center"/>
            <w:hideMark/>
          </w:tcPr>
          <w:p w14:paraId="225FA544"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4A53D82D" w14:textId="77777777" w:rsidR="0018167C" w:rsidRPr="007001F1" w:rsidRDefault="0018167C" w:rsidP="0018167C">
            <w:pPr>
              <w:rPr>
                <w:color w:val="000000"/>
              </w:rPr>
            </w:pPr>
            <w:r w:rsidRPr="007001F1">
              <w:rPr>
                <w:color w:val="000000"/>
                <w:sz w:val="22"/>
                <w:szCs w:val="22"/>
              </w:rPr>
              <w:t> </w:t>
            </w:r>
          </w:p>
        </w:tc>
      </w:tr>
      <w:tr w:rsidR="0018167C" w:rsidRPr="007001F1" w14:paraId="1F6C8204" w14:textId="77777777" w:rsidTr="0095258A">
        <w:trPr>
          <w:trHeight w:val="300"/>
        </w:trPr>
        <w:tc>
          <w:tcPr>
            <w:tcW w:w="3559" w:type="dxa"/>
            <w:gridSpan w:val="2"/>
            <w:shd w:val="clear" w:color="000000" w:fill="FFFFFF"/>
            <w:vAlign w:val="center"/>
            <w:hideMark/>
          </w:tcPr>
          <w:p w14:paraId="445C6F9E"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2932DD9C" w14:textId="77777777" w:rsidR="0018167C" w:rsidRPr="007001F1" w:rsidRDefault="0018167C" w:rsidP="0018167C">
            <w:pPr>
              <w:rPr>
                <w:color w:val="000000"/>
              </w:rPr>
            </w:pPr>
            <w:r w:rsidRPr="007001F1">
              <w:rPr>
                <w:color w:val="000000"/>
                <w:sz w:val="22"/>
                <w:szCs w:val="22"/>
              </w:rPr>
              <w:t> </w:t>
            </w:r>
          </w:p>
        </w:tc>
      </w:tr>
      <w:tr w:rsidR="0018167C" w:rsidRPr="007001F1" w14:paraId="2F5C3FEB" w14:textId="77777777" w:rsidTr="0095258A">
        <w:trPr>
          <w:trHeight w:val="300"/>
        </w:trPr>
        <w:tc>
          <w:tcPr>
            <w:tcW w:w="9087" w:type="dxa"/>
            <w:gridSpan w:val="7"/>
            <w:shd w:val="clear" w:color="auto" w:fill="auto"/>
            <w:noWrap/>
            <w:vAlign w:val="bottom"/>
            <w:hideMark/>
          </w:tcPr>
          <w:p w14:paraId="20C48CDA" w14:textId="77777777" w:rsidR="0018167C" w:rsidRPr="007001F1" w:rsidRDefault="0018167C" w:rsidP="0018167C">
            <w:pPr>
              <w:jc w:val="center"/>
              <w:rPr>
                <w:color w:val="000000"/>
              </w:rPr>
            </w:pPr>
            <w:r w:rsidRPr="007001F1">
              <w:rPr>
                <w:color w:val="000000"/>
                <w:sz w:val="22"/>
                <w:szCs w:val="22"/>
              </w:rPr>
              <w:t> </w:t>
            </w:r>
          </w:p>
        </w:tc>
      </w:tr>
      <w:tr w:rsidR="0018167C" w:rsidRPr="007001F1" w14:paraId="2372AF28" w14:textId="77777777" w:rsidTr="0095258A">
        <w:trPr>
          <w:trHeight w:val="300"/>
        </w:trPr>
        <w:tc>
          <w:tcPr>
            <w:tcW w:w="3559" w:type="dxa"/>
            <w:gridSpan w:val="2"/>
            <w:shd w:val="clear" w:color="000000" w:fill="FFFFFF"/>
            <w:vAlign w:val="center"/>
            <w:hideMark/>
          </w:tcPr>
          <w:p w14:paraId="010CE11C" w14:textId="77777777"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14:paraId="66248E44" w14:textId="77777777" w:rsidR="0018167C" w:rsidRPr="007001F1" w:rsidRDefault="0018167C" w:rsidP="0018167C">
            <w:pPr>
              <w:rPr>
                <w:color w:val="000000"/>
              </w:rPr>
            </w:pPr>
            <w:r w:rsidRPr="007001F1">
              <w:rPr>
                <w:color w:val="000000"/>
                <w:sz w:val="22"/>
                <w:szCs w:val="22"/>
              </w:rPr>
              <w:t> </w:t>
            </w:r>
          </w:p>
        </w:tc>
      </w:tr>
      <w:tr w:rsidR="0018167C" w:rsidRPr="007001F1" w14:paraId="569E5721" w14:textId="77777777" w:rsidTr="0095258A">
        <w:trPr>
          <w:trHeight w:val="300"/>
        </w:trPr>
        <w:tc>
          <w:tcPr>
            <w:tcW w:w="3559" w:type="dxa"/>
            <w:gridSpan w:val="2"/>
            <w:shd w:val="clear" w:color="000000" w:fill="FFFFFF"/>
            <w:vAlign w:val="center"/>
            <w:hideMark/>
          </w:tcPr>
          <w:p w14:paraId="01B6586B" w14:textId="77777777"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14:paraId="4B6AADE7" w14:textId="77777777" w:rsidR="0018167C" w:rsidRPr="007001F1" w:rsidRDefault="0018167C" w:rsidP="0018167C">
            <w:pPr>
              <w:rPr>
                <w:color w:val="000000"/>
              </w:rPr>
            </w:pPr>
            <w:r w:rsidRPr="007001F1">
              <w:rPr>
                <w:color w:val="000000"/>
                <w:sz w:val="22"/>
                <w:szCs w:val="22"/>
              </w:rPr>
              <w:t> </w:t>
            </w:r>
          </w:p>
        </w:tc>
      </w:tr>
      <w:tr w:rsidR="0018167C" w:rsidRPr="007001F1" w14:paraId="3509FD0F" w14:textId="77777777" w:rsidTr="0095258A">
        <w:trPr>
          <w:trHeight w:val="300"/>
        </w:trPr>
        <w:tc>
          <w:tcPr>
            <w:tcW w:w="3559" w:type="dxa"/>
            <w:gridSpan w:val="2"/>
            <w:shd w:val="clear" w:color="000000" w:fill="FFFFFF"/>
            <w:vAlign w:val="center"/>
            <w:hideMark/>
          </w:tcPr>
          <w:p w14:paraId="13816029"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6552D032" w14:textId="77777777" w:rsidR="0018167C" w:rsidRPr="007001F1" w:rsidRDefault="0018167C" w:rsidP="0018167C">
            <w:pPr>
              <w:rPr>
                <w:color w:val="000000"/>
              </w:rPr>
            </w:pPr>
            <w:r w:rsidRPr="007001F1">
              <w:rPr>
                <w:color w:val="000000"/>
                <w:sz w:val="22"/>
                <w:szCs w:val="22"/>
              </w:rPr>
              <w:t> </w:t>
            </w:r>
          </w:p>
        </w:tc>
      </w:tr>
    </w:tbl>
    <w:p w14:paraId="5B3DFBB1" w14:textId="77777777" w:rsidR="00617EE4" w:rsidRPr="007001F1" w:rsidRDefault="00617EE4"/>
    <w:p w14:paraId="73EDADEF"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8EF8547" w14:textId="77777777" w:rsidTr="00AD7C21">
        <w:trPr>
          <w:trHeight w:val="645"/>
        </w:trPr>
        <w:tc>
          <w:tcPr>
            <w:tcW w:w="9087" w:type="dxa"/>
            <w:gridSpan w:val="7"/>
            <w:shd w:val="clear" w:color="000000" w:fill="60497A"/>
            <w:vAlign w:val="center"/>
            <w:hideMark/>
          </w:tcPr>
          <w:p w14:paraId="0036949A" w14:textId="77777777"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57"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357"/>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14:paraId="42DDE406" w14:textId="77777777" w:rsidTr="00AD7C21">
        <w:trPr>
          <w:trHeight w:val="330"/>
        </w:trPr>
        <w:tc>
          <w:tcPr>
            <w:tcW w:w="9087" w:type="dxa"/>
            <w:gridSpan w:val="7"/>
            <w:shd w:val="clear" w:color="auto" w:fill="auto"/>
            <w:vAlign w:val="center"/>
            <w:hideMark/>
          </w:tcPr>
          <w:p w14:paraId="27D8CA84"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45661098" w14:textId="77777777" w:rsidTr="00AD7C21">
        <w:trPr>
          <w:trHeight w:val="300"/>
        </w:trPr>
        <w:tc>
          <w:tcPr>
            <w:tcW w:w="3559" w:type="dxa"/>
            <w:gridSpan w:val="2"/>
            <w:shd w:val="clear" w:color="auto" w:fill="auto"/>
            <w:vAlign w:val="center"/>
            <w:hideMark/>
          </w:tcPr>
          <w:p w14:paraId="55818B40"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C8049E" w14:textId="77777777" w:rsidR="00617EE4" w:rsidRPr="007001F1" w:rsidRDefault="00617EE4" w:rsidP="00617EE4">
            <w:pPr>
              <w:rPr>
                <w:color w:val="000000"/>
              </w:rPr>
            </w:pPr>
            <w:r w:rsidRPr="007001F1">
              <w:rPr>
                <w:color w:val="000000"/>
                <w:sz w:val="22"/>
                <w:szCs w:val="22"/>
              </w:rPr>
              <w:t> </w:t>
            </w:r>
          </w:p>
        </w:tc>
      </w:tr>
      <w:tr w:rsidR="00617EE4" w:rsidRPr="007001F1" w14:paraId="78AF15BA" w14:textId="77777777" w:rsidTr="00AD7C21">
        <w:trPr>
          <w:trHeight w:val="660"/>
        </w:trPr>
        <w:tc>
          <w:tcPr>
            <w:tcW w:w="3559" w:type="dxa"/>
            <w:gridSpan w:val="2"/>
            <w:shd w:val="clear" w:color="auto" w:fill="auto"/>
            <w:vAlign w:val="center"/>
            <w:hideMark/>
          </w:tcPr>
          <w:p w14:paraId="77975FF9"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549BB9C" w14:textId="77777777" w:rsidR="00617EE4" w:rsidRPr="007001F1" w:rsidRDefault="00617EE4" w:rsidP="00617EE4">
            <w:pPr>
              <w:rPr>
                <w:color w:val="000000"/>
              </w:rPr>
            </w:pPr>
            <w:r w:rsidRPr="007001F1">
              <w:rPr>
                <w:color w:val="000000"/>
                <w:sz w:val="22"/>
                <w:szCs w:val="22"/>
              </w:rPr>
              <w:t> </w:t>
            </w:r>
          </w:p>
        </w:tc>
      </w:tr>
      <w:tr w:rsidR="00617EE4" w:rsidRPr="007001F1" w14:paraId="3821A8BF" w14:textId="77777777" w:rsidTr="00AD7C21">
        <w:trPr>
          <w:trHeight w:val="330"/>
        </w:trPr>
        <w:tc>
          <w:tcPr>
            <w:tcW w:w="9087" w:type="dxa"/>
            <w:gridSpan w:val="7"/>
            <w:shd w:val="clear" w:color="auto" w:fill="auto"/>
            <w:vAlign w:val="center"/>
            <w:hideMark/>
          </w:tcPr>
          <w:p w14:paraId="6FE17A67"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F75A26D" w14:textId="77777777" w:rsidTr="00AD7C21">
        <w:trPr>
          <w:trHeight w:val="330"/>
        </w:trPr>
        <w:tc>
          <w:tcPr>
            <w:tcW w:w="3559" w:type="dxa"/>
            <w:gridSpan w:val="2"/>
            <w:shd w:val="clear" w:color="auto" w:fill="auto"/>
            <w:vAlign w:val="center"/>
            <w:hideMark/>
          </w:tcPr>
          <w:p w14:paraId="7E536D71"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9A81E2" w14:textId="77777777" w:rsidR="00617EE4" w:rsidRPr="007001F1" w:rsidRDefault="00617EE4" w:rsidP="00617EE4">
            <w:pPr>
              <w:rPr>
                <w:color w:val="000000"/>
              </w:rPr>
            </w:pPr>
            <w:r w:rsidRPr="007001F1">
              <w:rPr>
                <w:color w:val="000000"/>
                <w:sz w:val="22"/>
                <w:szCs w:val="22"/>
              </w:rPr>
              <w:t> </w:t>
            </w:r>
          </w:p>
        </w:tc>
      </w:tr>
      <w:tr w:rsidR="00617EE4" w:rsidRPr="007001F1" w14:paraId="1026908D" w14:textId="77777777" w:rsidTr="00AD7C21">
        <w:trPr>
          <w:trHeight w:val="300"/>
        </w:trPr>
        <w:tc>
          <w:tcPr>
            <w:tcW w:w="3559" w:type="dxa"/>
            <w:gridSpan w:val="2"/>
            <w:shd w:val="clear" w:color="auto" w:fill="auto"/>
            <w:vAlign w:val="center"/>
            <w:hideMark/>
          </w:tcPr>
          <w:p w14:paraId="5EE51BF1"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166DDF92" w14:textId="77777777" w:rsidR="00617EE4" w:rsidRPr="007001F1" w:rsidRDefault="00617EE4" w:rsidP="00617EE4">
            <w:pPr>
              <w:rPr>
                <w:color w:val="000000"/>
              </w:rPr>
            </w:pPr>
            <w:r w:rsidRPr="007001F1">
              <w:rPr>
                <w:color w:val="000000"/>
                <w:sz w:val="22"/>
                <w:szCs w:val="22"/>
              </w:rPr>
              <w:t> </w:t>
            </w:r>
          </w:p>
        </w:tc>
      </w:tr>
      <w:tr w:rsidR="00617EE4" w:rsidRPr="007001F1" w14:paraId="2C602E53" w14:textId="77777777" w:rsidTr="00AD7C21">
        <w:trPr>
          <w:trHeight w:val="300"/>
        </w:trPr>
        <w:tc>
          <w:tcPr>
            <w:tcW w:w="3559" w:type="dxa"/>
            <w:gridSpan w:val="2"/>
            <w:shd w:val="clear" w:color="auto" w:fill="auto"/>
            <w:vAlign w:val="center"/>
            <w:hideMark/>
          </w:tcPr>
          <w:p w14:paraId="328420A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1E57FB0" w14:textId="77777777" w:rsidR="00617EE4" w:rsidRPr="007001F1" w:rsidRDefault="00617EE4" w:rsidP="00617EE4">
            <w:pPr>
              <w:rPr>
                <w:color w:val="000000"/>
              </w:rPr>
            </w:pPr>
            <w:r w:rsidRPr="007001F1">
              <w:rPr>
                <w:color w:val="000000"/>
                <w:sz w:val="22"/>
                <w:szCs w:val="22"/>
              </w:rPr>
              <w:t> </w:t>
            </w:r>
          </w:p>
        </w:tc>
      </w:tr>
      <w:tr w:rsidR="00617EE4" w:rsidRPr="007001F1" w14:paraId="4BBD45C6" w14:textId="77777777" w:rsidTr="00AD7C21">
        <w:trPr>
          <w:trHeight w:val="300"/>
        </w:trPr>
        <w:tc>
          <w:tcPr>
            <w:tcW w:w="3559" w:type="dxa"/>
            <w:gridSpan w:val="2"/>
            <w:shd w:val="clear" w:color="auto" w:fill="auto"/>
            <w:vAlign w:val="center"/>
            <w:hideMark/>
          </w:tcPr>
          <w:p w14:paraId="00DDE027"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AECDBE8" w14:textId="77777777" w:rsidR="00617EE4" w:rsidRPr="007001F1" w:rsidRDefault="00617EE4" w:rsidP="00617EE4">
            <w:pPr>
              <w:rPr>
                <w:color w:val="000000"/>
              </w:rPr>
            </w:pPr>
            <w:r w:rsidRPr="007001F1">
              <w:rPr>
                <w:color w:val="000000"/>
                <w:sz w:val="22"/>
                <w:szCs w:val="22"/>
              </w:rPr>
              <w:t> </w:t>
            </w:r>
          </w:p>
        </w:tc>
      </w:tr>
      <w:tr w:rsidR="00617EE4" w:rsidRPr="007001F1" w14:paraId="7703BF74" w14:textId="77777777" w:rsidTr="00AD7C21">
        <w:trPr>
          <w:trHeight w:val="330"/>
        </w:trPr>
        <w:tc>
          <w:tcPr>
            <w:tcW w:w="9087" w:type="dxa"/>
            <w:gridSpan w:val="7"/>
            <w:shd w:val="clear" w:color="auto" w:fill="auto"/>
            <w:vAlign w:val="center"/>
            <w:hideMark/>
          </w:tcPr>
          <w:p w14:paraId="372A90DA"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7445F21E" w14:textId="77777777" w:rsidTr="00AD7C21">
        <w:trPr>
          <w:trHeight w:val="300"/>
        </w:trPr>
        <w:tc>
          <w:tcPr>
            <w:tcW w:w="3559" w:type="dxa"/>
            <w:gridSpan w:val="2"/>
            <w:shd w:val="clear" w:color="auto" w:fill="auto"/>
            <w:vAlign w:val="center"/>
            <w:hideMark/>
          </w:tcPr>
          <w:p w14:paraId="65D4B12F"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9E5595"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57E38840" w14:textId="77777777" w:rsidTr="00AD7C21">
        <w:trPr>
          <w:trHeight w:val="300"/>
        </w:trPr>
        <w:tc>
          <w:tcPr>
            <w:tcW w:w="3559" w:type="dxa"/>
            <w:gridSpan w:val="2"/>
            <w:shd w:val="clear" w:color="auto" w:fill="auto"/>
            <w:vAlign w:val="center"/>
            <w:hideMark/>
          </w:tcPr>
          <w:p w14:paraId="3A66638F"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0625C4" w14:textId="77777777"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14:paraId="4617DA5E" w14:textId="77777777" w:rsidTr="00AD7C21">
        <w:trPr>
          <w:trHeight w:val="300"/>
        </w:trPr>
        <w:tc>
          <w:tcPr>
            <w:tcW w:w="3559" w:type="dxa"/>
            <w:gridSpan w:val="2"/>
            <w:shd w:val="clear" w:color="auto" w:fill="auto"/>
            <w:vAlign w:val="center"/>
            <w:hideMark/>
          </w:tcPr>
          <w:p w14:paraId="4EEED3FE"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47A1D2" w14:textId="77777777" w:rsidR="00617EE4" w:rsidRPr="007001F1" w:rsidRDefault="00617EE4" w:rsidP="00617EE4">
            <w:pPr>
              <w:rPr>
                <w:color w:val="000000"/>
              </w:rPr>
            </w:pPr>
          </w:p>
        </w:tc>
      </w:tr>
      <w:tr w:rsidR="005E4038" w:rsidRPr="007001F1" w14:paraId="01600DAA" w14:textId="77777777" w:rsidTr="00AD7C21">
        <w:trPr>
          <w:trHeight w:val="300"/>
        </w:trPr>
        <w:tc>
          <w:tcPr>
            <w:tcW w:w="3559" w:type="dxa"/>
            <w:gridSpan w:val="2"/>
            <w:shd w:val="clear" w:color="auto" w:fill="auto"/>
            <w:vAlign w:val="center"/>
          </w:tcPr>
          <w:p w14:paraId="1C212344"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E529662" w14:textId="77777777" w:rsidR="005E4038" w:rsidRPr="007001F1" w:rsidRDefault="005E4038" w:rsidP="00617EE4">
            <w:pPr>
              <w:rPr>
                <w:color w:val="000000"/>
              </w:rPr>
            </w:pPr>
          </w:p>
        </w:tc>
      </w:tr>
      <w:tr w:rsidR="00617EE4" w:rsidRPr="007001F1" w14:paraId="62BEB519" w14:textId="77777777" w:rsidTr="00AD7C21">
        <w:trPr>
          <w:trHeight w:val="300"/>
        </w:trPr>
        <w:tc>
          <w:tcPr>
            <w:tcW w:w="3559" w:type="dxa"/>
            <w:gridSpan w:val="2"/>
            <w:shd w:val="clear" w:color="auto" w:fill="auto"/>
            <w:vAlign w:val="center"/>
            <w:hideMark/>
          </w:tcPr>
          <w:p w14:paraId="5CF8E0FD"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2DC2686" w14:textId="77777777"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14:paraId="1E4ACE20" w14:textId="77777777" w:rsidTr="00AD7C21">
        <w:trPr>
          <w:trHeight w:val="300"/>
        </w:trPr>
        <w:tc>
          <w:tcPr>
            <w:tcW w:w="3559" w:type="dxa"/>
            <w:gridSpan w:val="2"/>
            <w:shd w:val="clear" w:color="auto" w:fill="auto"/>
            <w:vAlign w:val="center"/>
            <w:hideMark/>
          </w:tcPr>
          <w:p w14:paraId="493678CB"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9C4CF20" w14:textId="77777777" w:rsidR="00617EE4" w:rsidRPr="007001F1" w:rsidRDefault="00617EE4" w:rsidP="00617EE4">
            <w:pPr>
              <w:rPr>
                <w:color w:val="000000"/>
              </w:rPr>
            </w:pPr>
            <w:r w:rsidRPr="007001F1">
              <w:rPr>
                <w:color w:val="000000"/>
                <w:sz w:val="22"/>
                <w:szCs w:val="22"/>
              </w:rPr>
              <w:t> </w:t>
            </w:r>
          </w:p>
        </w:tc>
      </w:tr>
      <w:tr w:rsidR="00617EE4" w:rsidRPr="007001F1" w14:paraId="1DB231F2" w14:textId="77777777" w:rsidTr="00AD7C21">
        <w:trPr>
          <w:trHeight w:val="300"/>
        </w:trPr>
        <w:tc>
          <w:tcPr>
            <w:tcW w:w="3559" w:type="dxa"/>
            <w:gridSpan w:val="2"/>
            <w:shd w:val="clear" w:color="auto" w:fill="auto"/>
            <w:vAlign w:val="center"/>
            <w:hideMark/>
          </w:tcPr>
          <w:p w14:paraId="36D270C0"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23C4865" w14:textId="77777777" w:rsidR="00617EE4" w:rsidRPr="007001F1" w:rsidRDefault="00617EE4" w:rsidP="00617EE4">
            <w:pPr>
              <w:rPr>
                <w:color w:val="000000"/>
              </w:rPr>
            </w:pPr>
            <w:r w:rsidRPr="007001F1">
              <w:rPr>
                <w:color w:val="000000"/>
                <w:sz w:val="22"/>
                <w:szCs w:val="22"/>
              </w:rPr>
              <w:t> </w:t>
            </w:r>
          </w:p>
        </w:tc>
      </w:tr>
      <w:tr w:rsidR="00617EE4" w:rsidRPr="007001F1" w14:paraId="61A6468D" w14:textId="77777777" w:rsidTr="00AD7C21">
        <w:trPr>
          <w:trHeight w:val="300"/>
        </w:trPr>
        <w:tc>
          <w:tcPr>
            <w:tcW w:w="3559" w:type="dxa"/>
            <w:gridSpan w:val="2"/>
            <w:shd w:val="clear" w:color="auto" w:fill="auto"/>
            <w:vAlign w:val="center"/>
            <w:hideMark/>
          </w:tcPr>
          <w:p w14:paraId="5832CFED"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05FAE16" w14:textId="77777777" w:rsidR="00617EE4" w:rsidRPr="007001F1" w:rsidRDefault="00617EE4" w:rsidP="00617EE4">
            <w:pPr>
              <w:rPr>
                <w:color w:val="000000"/>
              </w:rPr>
            </w:pPr>
            <w:r w:rsidRPr="007001F1">
              <w:rPr>
                <w:color w:val="000000"/>
                <w:sz w:val="22"/>
                <w:szCs w:val="22"/>
              </w:rPr>
              <w:t> </w:t>
            </w:r>
          </w:p>
        </w:tc>
      </w:tr>
      <w:tr w:rsidR="00617EE4" w:rsidRPr="007001F1" w14:paraId="3A11752D" w14:textId="77777777" w:rsidTr="00AD7C21">
        <w:trPr>
          <w:trHeight w:val="300"/>
        </w:trPr>
        <w:tc>
          <w:tcPr>
            <w:tcW w:w="3559" w:type="dxa"/>
            <w:gridSpan w:val="2"/>
            <w:shd w:val="clear" w:color="auto" w:fill="auto"/>
            <w:vAlign w:val="center"/>
            <w:hideMark/>
          </w:tcPr>
          <w:p w14:paraId="42ED70C8"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A0C6F2A" w14:textId="77777777" w:rsidR="00617EE4" w:rsidRPr="007001F1" w:rsidRDefault="00617EE4" w:rsidP="00617EE4">
            <w:pPr>
              <w:rPr>
                <w:color w:val="000000"/>
              </w:rPr>
            </w:pPr>
            <w:r w:rsidRPr="007001F1">
              <w:rPr>
                <w:color w:val="000000"/>
                <w:sz w:val="22"/>
                <w:szCs w:val="22"/>
              </w:rPr>
              <w:t> </w:t>
            </w:r>
          </w:p>
        </w:tc>
      </w:tr>
      <w:tr w:rsidR="00617EE4" w:rsidRPr="007001F1" w14:paraId="4652E42E" w14:textId="77777777" w:rsidTr="00AD7C21">
        <w:trPr>
          <w:trHeight w:val="300"/>
        </w:trPr>
        <w:tc>
          <w:tcPr>
            <w:tcW w:w="3559" w:type="dxa"/>
            <w:gridSpan w:val="2"/>
            <w:shd w:val="clear" w:color="auto" w:fill="auto"/>
            <w:vAlign w:val="center"/>
            <w:hideMark/>
          </w:tcPr>
          <w:p w14:paraId="4AC90DCC"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232BC5" w14:textId="77777777" w:rsidR="00617EE4" w:rsidRPr="007001F1" w:rsidRDefault="00617EE4" w:rsidP="00617EE4">
            <w:pPr>
              <w:rPr>
                <w:color w:val="000000"/>
              </w:rPr>
            </w:pPr>
            <w:r w:rsidRPr="007001F1">
              <w:rPr>
                <w:color w:val="000000"/>
                <w:sz w:val="22"/>
                <w:szCs w:val="22"/>
              </w:rPr>
              <w:t> </w:t>
            </w:r>
          </w:p>
        </w:tc>
      </w:tr>
      <w:tr w:rsidR="00617EE4" w:rsidRPr="007001F1" w14:paraId="19EFCCBE" w14:textId="77777777" w:rsidTr="00AD7C21">
        <w:trPr>
          <w:trHeight w:val="300"/>
        </w:trPr>
        <w:tc>
          <w:tcPr>
            <w:tcW w:w="3559" w:type="dxa"/>
            <w:gridSpan w:val="2"/>
            <w:shd w:val="clear" w:color="auto" w:fill="auto"/>
            <w:vAlign w:val="center"/>
            <w:hideMark/>
          </w:tcPr>
          <w:p w14:paraId="75089AB7"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6244ECC" w14:textId="77777777" w:rsidR="00617EE4" w:rsidRPr="007001F1" w:rsidRDefault="00617EE4" w:rsidP="00617EE4">
            <w:pPr>
              <w:rPr>
                <w:color w:val="000000"/>
              </w:rPr>
            </w:pPr>
            <w:r w:rsidRPr="007001F1">
              <w:rPr>
                <w:color w:val="000000"/>
                <w:sz w:val="22"/>
                <w:szCs w:val="22"/>
              </w:rPr>
              <w:t> </w:t>
            </w:r>
          </w:p>
        </w:tc>
      </w:tr>
      <w:tr w:rsidR="00617EE4" w:rsidRPr="007001F1" w14:paraId="4197FA8B" w14:textId="77777777" w:rsidTr="00AD7C21">
        <w:trPr>
          <w:trHeight w:val="300"/>
        </w:trPr>
        <w:tc>
          <w:tcPr>
            <w:tcW w:w="3559" w:type="dxa"/>
            <w:gridSpan w:val="2"/>
            <w:shd w:val="clear" w:color="auto" w:fill="auto"/>
            <w:vAlign w:val="center"/>
            <w:hideMark/>
          </w:tcPr>
          <w:p w14:paraId="1F8E4654" w14:textId="77777777"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02CCBEC" w14:textId="77777777" w:rsidR="00617EE4" w:rsidRPr="007001F1" w:rsidRDefault="00617EE4" w:rsidP="00617EE4">
            <w:pPr>
              <w:rPr>
                <w:color w:val="000000"/>
              </w:rPr>
            </w:pPr>
            <w:r w:rsidRPr="007001F1">
              <w:rPr>
                <w:color w:val="000000"/>
                <w:sz w:val="22"/>
                <w:szCs w:val="22"/>
              </w:rPr>
              <w:t> </w:t>
            </w:r>
          </w:p>
        </w:tc>
      </w:tr>
      <w:tr w:rsidR="00617EE4" w:rsidRPr="007001F1" w14:paraId="24BD7F5F" w14:textId="77777777" w:rsidTr="00AD7C21">
        <w:trPr>
          <w:trHeight w:val="300"/>
        </w:trPr>
        <w:tc>
          <w:tcPr>
            <w:tcW w:w="3559" w:type="dxa"/>
            <w:gridSpan w:val="2"/>
            <w:shd w:val="clear" w:color="auto" w:fill="auto"/>
            <w:vAlign w:val="center"/>
            <w:hideMark/>
          </w:tcPr>
          <w:p w14:paraId="7E739037" w14:textId="77777777"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2709980" w14:textId="77777777" w:rsidR="00617EE4" w:rsidRPr="007001F1" w:rsidRDefault="00617EE4" w:rsidP="00617EE4">
            <w:pPr>
              <w:rPr>
                <w:color w:val="000000"/>
              </w:rPr>
            </w:pPr>
            <w:r w:rsidRPr="007001F1">
              <w:rPr>
                <w:color w:val="000000"/>
                <w:sz w:val="22"/>
                <w:szCs w:val="22"/>
              </w:rPr>
              <w:t> </w:t>
            </w:r>
          </w:p>
        </w:tc>
      </w:tr>
      <w:tr w:rsidR="00617EE4" w:rsidRPr="007001F1" w14:paraId="4C44F531" w14:textId="77777777" w:rsidTr="00AD7C21">
        <w:trPr>
          <w:trHeight w:val="300"/>
        </w:trPr>
        <w:tc>
          <w:tcPr>
            <w:tcW w:w="3559" w:type="dxa"/>
            <w:gridSpan w:val="2"/>
            <w:shd w:val="clear" w:color="auto" w:fill="auto"/>
            <w:vAlign w:val="center"/>
            <w:hideMark/>
          </w:tcPr>
          <w:p w14:paraId="14CC1803"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4C1DCEA" w14:textId="77777777" w:rsidR="00617EE4" w:rsidRPr="007001F1" w:rsidRDefault="00617EE4" w:rsidP="00617EE4">
            <w:pPr>
              <w:rPr>
                <w:color w:val="000000"/>
              </w:rPr>
            </w:pPr>
            <w:r w:rsidRPr="007001F1">
              <w:rPr>
                <w:color w:val="000000"/>
                <w:sz w:val="22"/>
                <w:szCs w:val="22"/>
              </w:rPr>
              <w:t> </w:t>
            </w:r>
          </w:p>
        </w:tc>
      </w:tr>
      <w:tr w:rsidR="00617EE4" w:rsidRPr="007001F1" w14:paraId="13F4D7F6" w14:textId="77777777" w:rsidTr="00AD7C21">
        <w:trPr>
          <w:trHeight w:val="300"/>
        </w:trPr>
        <w:tc>
          <w:tcPr>
            <w:tcW w:w="3559" w:type="dxa"/>
            <w:gridSpan w:val="2"/>
            <w:shd w:val="clear" w:color="auto" w:fill="auto"/>
            <w:vAlign w:val="center"/>
            <w:hideMark/>
          </w:tcPr>
          <w:p w14:paraId="0C7F4021"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8CBF7FA" w14:textId="77777777" w:rsidR="00617EE4" w:rsidRPr="007001F1" w:rsidRDefault="00617EE4" w:rsidP="00617EE4">
            <w:pPr>
              <w:rPr>
                <w:color w:val="000000"/>
              </w:rPr>
            </w:pPr>
            <w:r w:rsidRPr="007001F1">
              <w:rPr>
                <w:color w:val="000000"/>
                <w:sz w:val="22"/>
                <w:szCs w:val="22"/>
              </w:rPr>
              <w:t> </w:t>
            </w:r>
          </w:p>
        </w:tc>
      </w:tr>
      <w:tr w:rsidR="00617EE4" w:rsidRPr="007001F1" w14:paraId="30E33467" w14:textId="77777777" w:rsidTr="00AD7C21">
        <w:trPr>
          <w:trHeight w:val="315"/>
        </w:trPr>
        <w:tc>
          <w:tcPr>
            <w:tcW w:w="582" w:type="dxa"/>
            <w:shd w:val="clear" w:color="000000" w:fill="60497A"/>
            <w:vAlign w:val="center"/>
            <w:hideMark/>
          </w:tcPr>
          <w:p w14:paraId="330DBD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1241102"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AD51FE"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2F561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E0587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519912D"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193D1B50" w14:textId="77777777" w:rsidTr="00AD7C21">
        <w:trPr>
          <w:trHeight w:val="751"/>
        </w:trPr>
        <w:tc>
          <w:tcPr>
            <w:tcW w:w="582" w:type="dxa"/>
            <w:shd w:val="clear" w:color="auto" w:fill="auto"/>
            <w:noWrap/>
            <w:vAlign w:val="center"/>
          </w:tcPr>
          <w:p w14:paraId="175E3115" w14:textId="77777777"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14:paraId="138DA80E" w14:textId="77777777"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74E81E" w14:textId="77777777" w:rsidR="00617EE4" w:rsidRPr="007001F1" w:rsidRDefault="00617EE4" w:rsidP="00617EE4">
            <w:pPr>
              <w:jc w:val="center"/>
              <w:rPr>
                <w:color w:val="000000"/>
              </w:rPr>
            </w:pPr>
          </w:p>
        </w:tc>
        <w:tc>
          <w:tcPr>
            <w:tcW w:w="567" w:type="dxa"/>
            <w:shd w:val="clear" w:color="auto" w:fill="auto"/>
            <w:vAlign w:val="center"/>
          </w:tcPr>
          <w:p w14:paraId="6BF9A83A" w14:textId="77777777" w:rsidR="00617EE4" w:rsidRPr="007001F1" w:rsidRDefault="00617EE4" w:rsidP="00617EE4">
            <w:pPr>
              <w:jc w:val="center"/>
              <w:rPr>
                <w:color w:val="000000"/>
              </w:rPr>
            </w:pPr>
          </w:p>
        </w:tc>
        <w:tc>
          <w:tcPr>
            <w:tcW w:w="776" w:type="dxa"/>
            <w:shd w:val="clear" w:color="auto" w:fill="auto"/>
            <w:vAlign w:val="center"/>
          </w:tcPr>
          <w:p w14:paraId="63B7B766" w14:textId="77777777" w:rsidR="00617EE4" w:rsidRPr="007001F1" w:rsidRDefault="00617EE4" w:rsidP="00617EE4">
            <w:pPr>
              <w:jc w:val="center"/>
              <w:rPr>
                <w:color w:val="000000"/>
              </w:rPr>
            </w:pPr>
          </w:p>
        </w:tc>
        <w:tc>
          <w:tcPr>
            <w:tcW w:w="1775" w:type="dxa"/>
            <w:shd w:val="clear" w:color="auto" w:fill="auto"/>
            <w:vAlign w:val="center"/>
          </w:tcPr>
          <w:p w14:paraId="1A03A77D" w14:textId="77777777" w:rsidR="00617EE4" w:rsidRPr="007001F1" w:rsidRDefault="00617EE4" w:rsidP="00617EE4">
            <w:pPr>
              <w:jc w:val="center"/>
              <w:rPr>
                <w:color w:val="000000"/>
              </w:rPr>
            </w:pPr>
          </w:p>
        </w:tc>
      </w:tr>
      <w:tr w:rsidR="00617EE4" w:rsidRPr="007001F1" w14:paraId="259A2F91" w14:textId="77777777" w:rsidTr="00AD7C21">
        <w:trPr>
          <w:trHeight w:val="20"/>
        </w:trPr>
        <w:tc>
          <w:tcPr>
            <w:tcW w:w="582" w:type="dxa"/>
            <w:shd w:val="clear" w:color="auto" w:fill="auto"/>
            <w:noWrap/>
            <w:vAlign w:val="center"/>
          </w:tcPr>
          <w:p w14:paraId="584D88AE" w14:textId="77777777"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14:paraId="31815307" w14:textId="77777777"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14:paraId="495B08E3" w14:textId="77777777" w:rsidR="00617EE4" w:rsidRPr="007001F1" w:rsidRDefault="00617EE4" w:rsidP="00617EE4">
            <w:pPr>
              <w:jc w:val="center"/>
              <w:rPr>
                <w:color w:val="000000"/>
              </w:rPr>
            </w:pPr>
          </w:p>
        </w:tc>
        <w:tc>
          <w:tcPr>
            <w:tcW w:w="567" w:type="dxa"/>
            <w:shd w:val="clear" w:color="auto" w:fill="auto"/>
            <w:vAlign w:val="center"/>
          </w:tcPr>
          <w:p w14:paraId="4470C208" w14:textId="77777777" w:rsidR="00617EE4" w:rsidRPr="007001F1" w:rsidRDefault="00617EE4" w:rsidP="00617EE4">
            <w:pPr>
              <w:jc w:val="center"/>
              <w:rPr>
                <w:color w:val="000000"/>
              </w:rPr>
            </w:pPr>
          </w:p>
        </w:tc>
        <w:tc>
          <w:tcPr>
            <w:tcW w:w="776" w:type="dxa"/>
            <w:shd w:val="clear" w:color="auto" w:fill="auto"/>
            <w:vAlign w:val="center"/>
          </w:tcPr>
          <w:p w14:paraId="34D09761" w14:textId="77777777" w:rsidR="00617EE4" w:rsidRPr="007001F1" w:rsidRDefault="00617EE4" w:rsidP="00617EE4">
            <w:pPr>
              <w:jc w:val="center"/>
              <w:rPr>
                <w:color w:val="000000"/>
              </w:rPr>
            </w:pPr>
          </w:p>
        </w:tc>
        <w:tc>
          <w:tcPr>
            <w:tcW w:w="1775" w:type="dxa"/>
            <w:shd w:val="clear" w:color="auto" w:fill="auto"/>
            <w:vAlign w:val="center"/>
          </w:tcPr>
          <w:p w14:paraId="414C4259" w14:textId="77777777" w:rsidR="00617EE4" w:rsidRPr="007001F1" w:rsidRDefault="00617EE4" w:rsidP="00617EE4">
            <w:pPr>
              <w:jc w:val="center"/>
              <w:rPr>
                <w:color w:val="000000"/>
              </w:rPr>
            </w:pPr>
          </w:p>
        </w:tc>
      </w:tr>
      <w:tr w:rsidR="00617EE4" w:rsidRPr="007001F1" w14:paraId="4101D97B" w14:textId="77777777" w:rsidTr="00AD7C21">
        <w:trPr>
          <w:trHeight w:val="20"/>
        </w:trPr>
        <w:tc>
          <w:tcPr>
            <w:tcW w:w="582" w:type="dxa"/>
            <w:shd w:val="clear" w:color="auto" w:fill="auto"/>
            <w:noWrap/>
            <w:vAlign w:val="center"/>
          </w:tcPr>
          <w:p w14:paraId="271FA259" w14:textId="77777777"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14:paraId="03A3ED8D" w14:textId="77777777"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42DCFD0F" w14:textId="77777777" w:rsidR="00617EE4" w:rsidRPr="007001F1" w:rsidRDefault="00617EE4" w:rsidP="00617EE4">
            <w:pPr>
              <w:jc w:val="center"/>
              <w:rPr>
                <w:color w:val="000000"/>
              </w:rPr>
            </w:pPr>
          </w:p>
        </w:tc>
        <w:tc>
          <w:tcPr>
            <w:tcW w:w="567" w:type="dxa"/>
            <w:shd w:val="clear" w:color="auto" w:fill="auto"/>
            <w:vAlign w:val="center"/>
          </w:tcPr>
          <w:p w14:paraId="32E50330" w14:textId="77777777" w:rsidR="00617EE4" w:rsidRPr="007001F1" w:rsidRDefault="00617EE4" w:rsidP="00617EE4">
            <w:pPr>
              <w:jc w:val="center"/>
              <w:rPr>
                <w:color w:val="000000"/>
              </w:rPr>
            </w:pPr>
          </w:p>
        </w:tc>
        <w:tc>
          <w:tcPr>
            <w:tcW w:w="776" w:type="dxa"/>
            <w:shd w:val="clear" w:color="auto" w:fill="auto"/>
            <w:vAlign w:val="center"/>
          </w:tcPr>
          <w:p w14:paraId="16B82101" w14:textId="77777777" w:rsidR="00617EE4" w:rsidRPr="007001F1" w:rsidRDefault="00617EE4" w:rsidP="00617EE4">
            <w:pPr>
              <w:jc w:val="center"/>
              <w:rPr>
                <w:color w:val="000000"/>
              </w:rPr>
            </w:pPr>
          </w:p>
        </w:tc>
        <w:tc>
          <w:tcPr>
            <w:tcW w:w="1775" w:type="dxa"/>
            <w:shd w:val="clear" w:color="auto" w:fill="auto"/>
            <w:vAlign w:val="center"/>
          </w:tcPr>
          <w:p w14:paraId="30D6F1AA" w14:textId="77777777" w:rsidR="00617EE4" w:rsidRPr="007001F1" w:rsidRDefault="00617EE4" w:rsidP="00617EE4">
            <w:pPr>
              <w:jc w:val="center"/>
              <w:rPr>
                <w:color w:val="000000"/>
              </w:rPr>
            </w:pPr>
          </w:p>
        </w:tc>
      </w:tr>
      <w:tr w:rsidR="00151185" w:rsidRPr="007001F1" w14:paraId="083E5BAC" w14:textId="77777777" w:rsidTr="00AD7C21">
        <w:trPr>
          <w:trHeight w:val="1395"/>
        </w:trPr>
        <w:tc>
          <w:tcPr>
            <w:tcW w:w="582" w:type="dxa"/>
            <w:vMerge w:val="restart"/>
            <w:shd w:val="clear" w:color="auto" w:fill="auto"/>
            <w:noWrap/>
            <w:vAlign w:val="center"/>
          </w:tcPr>
          <w:p w14:paraId="7F010B89" w14:textId="77777777"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14:paraId="66248E63" w14:textId="77777777"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14:paraId="2377637A" w14:textId="77777777"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14:paraId="36300E4C" w14:textId="77777777" w:rsidR="00151185" w:rsidRPr="007001F1" w:rsidRDefault="00151185" w:rsidP="00617EE4">
            <w:pPr>
              <w:jc w:val="center"/>
              <w:rPr>
                <w:color w:val="000000"/>
              </w:rPr>
            </w:pPr>
          </w:p>
        </w:tc>
        <w:tc>
          <w:tcPr>
            <w:tcW w:w="567" w:type="dxa"/>
            <w:shd w:val="clear" w:color="auto" w:fill="auto"/>
            <w:vAlign w:val="center"/>
          </w:tcPr>
          <w:p w14:paraId="6CA13E51" w14:textId="77777777" w:rsidR="00151185" w:rsidRPr="007001F1" w:rsidRDefault="00151185" w:rsidP="00617EE4">
            <w:pPr>
              <w:jc w:val="center"/>
              <w:rPr>
                <w:color w:val="000000"/>
              </w:rPr>
            </w:pPr>
          </w:p>
        </w:tc>
        <w:tc>
          <w:tcPr>
            <w:tcW w:w="776" w:type="dxa"/>
            <w:shd w:val="clear" w:color="auto" w:fill="auto"/>
            <w:vAlign w:val="center"/>
          </w:tcPr>
          <w:p w14:paraId="00E098EC" w14:textId="77777777" w:rsidR="00151185" w:rsidRPr="007001F1" w:rsidRDefault="00151185" w:rsidP="00617EE4">
            <w:pPr>
              <w:jc w:val="center"/>
              <w:rPr>
                <w:color w:val="000000"/>
              </w:rPr>
            </w:pPr>
          </w:p>
        </w:tc>
        <w:tc>
          <w:tcPr>
            <w:tcW w:w="1775" w:type="dxa"/>
            <w:shd w:val="clear" w:color="auto" w:fill="auto"/>
            <w:vAlign w:val="center"/>
          </w:tcPr>
          <w:p w14:paraId="43575400" w14:textId="77777777" w:rsidR="00151185" w:rsidRPr="007001F1" w:rsidRDefault="00151185" w:rsidP="00617EE4">
            <w:pPr>
              <w:jc w:val="center"/>
              <w:rPr>
                <w:color w:val="000000"/>
              </w:rPr>
            </w:pPr>
          </w:p>
        </w:tc>
      </w:tr>
      <w:tr w:rsidR="00151185" w:rsidRPr="007001F1" w14:paraId="2F2939B9" w14:textId="77777777" w:rsidTr="00AD7C21">
        <w:trPr>
          <w:trHeight w:val="430"/>
        </w:trPr>
        <w:tc>
          <w:tcPr>
            <w:tcW w:w="582" w:type="dxa"/>
            <w:vMerge/>
            <w:shd w:val="clear" w:color="auto" w:fill="auto"/>
            <w:noWrap/>
            <w:vAlign w:val="center"/>
          </w:tcPr>
          <w:p w14:paraId="5B4F81FE" w14:textId="77777777" w:rsidR="00151185" w:rsidRPr="007001F1" w:rsidRDefault="00151185" w:rsidP="00617EE4">
            <w:pPr>
              <w:jc w:val="center"/>
              <w:rPr>
                <w:color w:val="000000"/>
              </w:rPr>
            </w:pPr>
          </w:p>
        </w:tc>
        <w:tc>
          <w:tcPr>
            <w:tcW w:w="4820" w:type="dxa"/>
            <w:gridSpan w:val="2"/>
            <w:shd w:val="clear" w:color="auto" w:fill="auto"/>
            <w:vAlign w:val="center"/>
          </w:tcPr>
          <w:p w14:paraId="143AC312" w14:textId="77777777"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14:paraId="2D5A3C31" w14:textId="77777777" w:rsidR="00151185" w:rsidRPr="007001F1" w:rsidRDefault="00151185" w:rsidP="00617EE4">
            <w:pPr>
              <w:jc w:val="center"/>
              <w:rPr>
                <w:color w:val="000000"/>
              </w:rPr>
            </w:pPr>
          </w:p>
        </w:tc>
        <w:tc>
          <w:tcPr>
            <w:tcW w:w="567" w:type="dxa"/>
            <w:shd w:val="clear" w:color="auto" w:fill="auto"/>
            <w:vAlign w:val="center"/>
          </w:tcPr>
          <w:p w14:paraId="79C3F58B" w14:textId="77777777" w:rsidR="00151185" w:rsidRPr="007001F1" w:rsidRDefault="00151185" w:rsidP="00617EE4">
            <w:pPr>
              <w:jc w:val="center"/>
              <w:rPr>
                <w:color w:val="000000"/>
              </w:rPr>
            </w:pPr>
          </w:p>
        </w:tc>
        <w:tc>
          <w:tcPr>
            <w:tcW w:w="776" w:type="dxa"/>
            <w:shd w:val="clear" w:color="auto" w:fill="auto"/>
            <w:vAlign w:val="center"/>
          </w:tcPr>
          <w:p w14:paraId="6DAFDC37" w14:textId="77777777" w:rsidR="00151185" w:rsidRPr="007001F1" w:rsidRDefault="00151185" w:rsidP="00617EE4">
            <w:pPr>
              <w:jc w:val="center"/>
              <w:rPr>
                <w:color w:val="000000"/>
              </w:rPr>
            </w:pPr>
          </w:p>
        </w:tc>
        <w:tc>
          <w:tcPr>
            <w:tcW w:w="1775" w:type="dxa"/>
            <w:shd w:val="clear" w:color="auto" w:fill="auto"/>
            <w:vAlign w:val="center"/>
          </w:tcPr>
          <w:p w14:paraId="0EA01A9A" w14:textId="77777777" w:rsidR="00151185" w:rsidRPr="007001F1" w:rsidRDefault="00151185" w:rsidP="00617EE4">
            <w:pPr>
              <w:jc w:val="center"/>
              <w:rPr>
                <w:color w:val="000000"/>
              </w:rPr>
            </w:pPr>
          </w:p>
        </w:tc>
      </w:tr>
      <w:tr w:rsidR="003F2D62" w:rsidRPr="007001F1" w14:paraId="1F48EAF6" w14:textId="77777777" w:rsidTr="00AD7C21">
        <w:trPr>
          <w:trHeight w:val="590"/>
        </w:trPr>
        <w:tc>
          <w:tcPr>
            <w:tcW w:w="582" w:type="dxa"/>
            <w:vMerge w:val="restart"/>
            <w:shd w:val="clear" w:color="auto" w:fill="auto"/>
            <w:noWrap/>
            <w:vAlign w:val="center"/>
          </w:tcPr>
          <w:p w14:paraId="5B983563" w14:textId="77777777"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14:paraId="7945063B" w14:textId="77777777"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14:paraId="680CFB85" w14:textId="77777777" w:rsidR="003F2D62" w:rsidRPr="007001F1" w:rsidRDefault="003F2D62" w:rsidP="00617EE4">
            <w:pPr>
              <w:jc w:val="center"/>
              <w:rPr>
                <w:color w:val="000000"/>
              </w:rPr>
            </w:pPr>
          </w:p>
        </w:tc>
        <w:tc>
          <w:tcPr>
            <w:tcW w:w="567" w:type="dxa"/>
            <w:shd w:val="clear" w:color="auto" w:fill="auto"/>
            <w:vAlign w:val="center"/>
          </w:tcPr>
          <w:p w14:paraId="551A0158" w14:textId="77777777" w:rsidR="003F2D62" w:rsidRPr="007001F1" w:rsidRDefault="003F2D62" w:rsidP="00617EE4">
            <w:pPr>
              <w:jc w:val="center"/>
              <w:rPr>
                <w:color w:val="000000"/>
              </w:rPr>
            </w:pPr>
          </w:p>
        </w:tc>
        <w:tc>
          <w:tcPr>
            <w:tcW w:w="776" w:type="dxa"/>
            <w:shd w:val="clear" w:color="auto" w:fill="auto"/>
            <w:vAlign w:val="center"/>
          </w:tcPr>
          <w:p w14:paraId="61B2799D" w14:textId="77777777" w:rsidR="003F2D62" w:rsidRPr="007001F1" w:rsidRDefault="003F2D62" w:rsidP="00617EE4">
            <w:pPr>
              <w:jc w:val="center"/>
              <w:rPr>
                <w:color w:val="000000"/>
              </w:rPr>
            </w:pPr>
          </w:p>
        </w:tc>
        <w:tc>
          <w:tcPr>
            <w:tcW w:w="1775" w:type="dxa"/>
            <w:shd w:val="clear" w:color="auto" w:fill="auto"/>
            <w:vAlign w:val="center"/>
          </w:tcPr>
          <w:p w14:paraId="16F0646A" w14:textId="77777777" w:rsidR="003F2D62" w:rsidRPr="007001F1" w:rsidRDefault="003F2D62" w:rsidP="00617EE4">
            <w:pPr>
              <w:jc w:val="center"/>
              <w:rPr>
                <w:color w:val="000000"/>
              </w:rPr>
            </w:pPr>
          </w:p>
        </w:tc>
      </w:tr>
      <w:tr w:rsidR="003F2D62" w:rsidRPr="007001F1" w14:paraId="14EBEB15" w14:textId="77777777" w:rsidTr="00AD7C21">
        <w:trPr>
          <w:trHeight w:val="590"/>
        </w:trPr>
        <w:tc>
          <w:tcPr>
            <w:tcW w:w="582" w:type="dxa"/>
            <w:vMerge/>
            <w:shd w:val="clear" w:color="auto" w:fill="auto"/>
            <w:noWrap/>
            <w:vAlign w:val="center"/>
          </w:tcPr>
          <w:p w14:paraId="4B6A9889" w14:textId="77777777" w:rsidR="003F2D62" w:rsidRPr="007001F1" w:rsidRDefault="003F2D62" w:rsidP="00617EE4">
            <w:pPr>
              <w:jc w:val="center"/>
              <w:rPr>
                <w:color w:val="000000"/>
              </w:rPr>
            </w:pPr>
          </w:p>
        </w:tc>
        <w:tc>
          <w:tcPr>
            <w:tcW w:w="4820" w:type="dxa"/>
            <w:gridSpan w:val="2"/>
            <w:shd w:val="clear" w:color="auto" w:fill="auto"/>
            <w:vAlign w:val="center"/>
          </w:tcPr>
          <w:p w14:paraId="536AB050" w14:textId="77777777"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3EFAC029" w14:textId="77777777" w:rsidR="003F2D62" w:rsidRPr="007001F1" w:rsidRDefault="003F2D62" w:rsidP="00617EE4">
            <w:pPr>
              <w:jc w:val="center"/>
              <w:rPr>
                <w:color w:val="000000"/>
              </w:rPr>
            </w:pPr>
          </w:p>
        </w:tc>
        <w:tc>
          <w:tcPr>
            <w:tcW w:w="567" w:type="dxa"/>
            <w:shd w:val="clear" w:color="auto" w:fill="auto"/>
            <w:vAlign w:val="center"/>
          </w:tcPr>
          <w:p w14:paraId="34AAA93B" w14:textId="77777777" w:rsidR="003F2D62" w:rsidRPr="007001F1" w:rsidRDefault="003F2D62" w:rsidP="00617EE4">
            <w:pPr>
              <w:jc w:val="center"/>
              <w:rPr>
                <w:color w:val="000000"/>
              </w:rPr>
            </w:pPr>
          </w:p>
        </w:tc>
        <w:tc>
          <w:tcPr>
            <w:tcW w:w="776" w:type="dxa"/>
            <w:shd w:val="clear" w:color="auto" w:fill="auto"/>
            <w:vAlign w:val="center"/>
          </w:tcPr>
          <w:p w14:paraId="122B0917" w14:textId="77777777" w:rsidR="003F2D62" w:rsidRPr="007001F1" w:rsidRDefault="003F2D62" w:rsidP="00617EE4">
            <w:pPr>
              <w:jc w:val="center"/>
              <w:rPr>
                <w:color w:val="000000"/>
              </w:rPr>
            </w:pPr>
          </w:p>
        </w:tc>
        <w:tc>
          <w:tcPr>
            <w:tcW w:w="1775" w:type="dxa"/>
            <w:shd w:val="clear" w:color="auto" w:fill="auto"/>
            <w:vAlign w:val="center"/>
          </w:tcPr>
          <w:p w14:paraId="180863DE" w14:textId="77777777" w:rsidR="003F2D62" w:rsidRPr="007001F1" w:rsidRDefault="003F2D62" w:rsidP="00617EE4">
            <w:pPr>
              <w:jc w:val="center"/>
              <w:rPr>
                <w:color w:val="000000"/>
              </w:rPr>
            </w:pPr>
          </w:p>
        </w:tc>
      </w:tr>
      <w:tr w:rsidR="003F2D62" w:rsidRPr="007001F1" w14:paraId="290D9B13" w14:textId="77777777" w:rsidTr="00AD7C21">
        <w:trPr>
          <w:trHeight w:val="590"/>
        </w:trPr>
        <w:tc>
          <w:tcPr>
            <w:tcW w:w="582" w:type="dxa"/>
            <w:vMerge/>
            <w:shd w:val="clear" w:color="auto" w:fill="auto"/>
            <w:noWrap/>
            <w:vAlign w:val="center"/>
          </w:tcPr>
          <w:p w14:paraId="39A63748" w14:textId="77777777" w:rsidR="003F2D62" w:rsidRPr="007001F1" w:rsidRDefault="003F2D62" w:rsidP="00617EE4">
            <w:pPr>
              <w:jc w:val="center"/>
              <w:rPr>
                <w:color w:val="000000"/>
              </w:rPr>
            </w:pPr>
          </w:p>
        </w:tc>
        <w:tc>
          <w:tcPr>
            <w:tcW w:w="4820" w:type="dxa"/>
            <w:gridSpan w:val="2"/>
            <w:shd w:val="clear" w:color="auto" w:fill="auto"/>
            <w:vAlign w:val="center"/>
          </w:tcPr>
          <w:p w14:paraId="38A396E7" w14:textId="77777777"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14:paraId="76E0FC46" w14:textId="77777777" w:rsidR="003F2D62" w:rsidRPr="007001F1" w:rsidRDefault="003F2D62" w:rsidP="00617EE4">
            <w:pPr>
              <w:jc w:val="center"/>
              <w:rPr>
                <w:color w:val="000000"/>
              </w:rPr>
            </w:pPr>
          </w:p>
        </w:tc>
        <w:tc>
          <w:tcPr>
            <w:tcW w:w="567" w:type="dxa"/>
            <w:shd w:val="clear" w:color="auto" w:fill="auto"/>
            <w:vAlign w:val="center"/>
          </w:tcPr>
          <w:p w14:paraId="303AF9E6" w14:textId="77777777" w:rsidR="003F2D62" w:rsidRPr="007001F1" w:rsidRDefault="003F2D62" w:rsidP="00617EE4">
            <w:pPr>
              <w:jc w:val="center"/>
              <w:rPr>
                <w:color w:val="000000"/>
              </w:rPr>
            </w:pPr>
          </w:p>
        </w:tc>
        <w:tc>
          <w:tcPr>
            <w:tcW w:w="776" w:type="dxa"/>
            <w:shd w:val="clear" w:color="auto" w:fill="auto"/>
            <w:vAlign w:val="center"/>
          </w:tcPr>
          <w:p w14:paraId="6191B8C1" w14:textId="77777777" w:rsidR="003F2D62" w:rsidRPr="007001F1" w:rsidRDefault="003F2D62" w:rsidP="00617EE4">
            <w:pPr>
              <w:jc w:val="center"/>
              <w:rPr>
                <w:color w:val="000000"/>
              </w:rPr>
            </w:pPr>
          </w:p>
        </w:tc>
        <w:tc>
          <w:tcPr>
            <w:tcW w:w="1775" w:type="dxa"/>
            <w:shd w:val="clear" w:color="auto" w:fill="auto"/>
            <w:vAlign w:val="center"/>
          </w:tcPr>
          <w:p w14:paraId="2E69B9E7" w14:textId="77777777" w:rsidR="003F2D62" w:rsidRPr="007001F1" w:rsidRDefault="003F2D62" w:rsidP="00617EE4">
            <w:pPr>
              <w:jc w:val="center"/>
              <w:rPr>
                <w:color w:val="000000"/>
              </w:rPr>
            </w:pPr>
          </w:p>
        </w:tc>
      </w:tr>
      <w:tr w:rsidR="003F2D62" w:rsidRPr="007001F1" w14:paraId="30EBCD78" w14:textId="77777777" w:rsidTr="00AD7C21">
        <w:trPr>
          <w:trHeight w:val="210"/>
        </w:trPr>
        <w:tc>
          <w:tcPr>
            <w:tcW w:w="582" w:type="dxa"/>
            <w:vMerge w:val="restart"/>
            <w:shd w:val="clear" w:color="auto" w:fill="auto"/>
            <w:noWrap/>
            <w:vAlign w:val="center"/>
          </w:tcPr>
          <w:p w14:paraId="0A02FEAC" w14:textId="77777777"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14:paraId="2FF0CD00" w14:textId="77777777"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43F53B89" w14:textId="77777777" w:rsidR="003F2D62" w:rsidRPr="007001F1" w:rsidRDefault="003F2D62" w:rsidP="00617EE4">
            <w:pPr>
              <w:jc w:val="center"/>
              <w:rPr>
                <w:color w:val="000000"/>
              </w:rPr>
            </w:pPr>
          </w:p>
        </w:tc>
        <w:tc>
          <w:tcPr>
            <w:tcW w:w="567" w:type="dxa"/>
            <w:shd w:val="clear" w:color="auto" w:fill="auto"/>
            <w:vAlign w:val="center"/>
          </w:tcPr>
          <w:p w14:paraId="31F9DC00" w14:textId="77777777" w:rsidR="003F2D62" w:rsidRPr="007001F1" w:rsidRDefault="003F2D62" w:rsidP="00617EE4">
            <w:pPr>
              <w:jc w:val="center"/>
              <w:rPr>
                <w:color w:val="000000"/>
              </w:rPr>
            </w:pPr>
          </w:p>
        </w:tc>
        <w:tc>
          <w:tcPr>
            <w:tcW w:w="776" w:type="dxa"/>
            <w:shd w:val="clear" w:color="auto" w:fill="auto"/>
            <w:vAlign w:val="center"/>
          </w:tcPr>
          <w:p w14:paraId="5979AEAF" w14:textId="77777777" w:rsidR="003F2D62" w:rsidRPr="007001F1" w:rsidRDefault="003F2D62" w:rsidP="00617EE4">
            <w:pPr>
              <w:jc w:val="center"/>
              <w:rPr>
                <w:color w:val="000000"/>
              </w:rPr>
            </w:pPr>
          </w:p>
        </w:tc>
        <w:tc>
          <w:tcPr>
            <w:tcW w:w="1775" w:type="dxa"/>
            <w:shd w:val="clear" w:color="auto" w:fill="auto"/>
            <w:vAlign w:val="center"/>
          </w:tcPr>
          <w:p w14:paraId="2C2F62BE" w14:textId="77777777" w:rsidR="003F2D62" w:rsidRPr="007001F1" w:rsidRDefault="003F2D62" w:rsidP="00617EE4">
            <w:pPr>
              <w:jc w:val="center"/>
              <w:rPr>
                <w:color w:val="000000"/>
              </w:rPr>
            </w:pPr>
          </w:p>
        </w:tc>
      </w:tr>
      <w:tr w:rsidR="003F2D62" w:rsidRPr="007001F1" w14:paraId="278717F6" w14:textId="77777777" w:rsidTr="00AD7C21">
        <w:trPr>
          <w:trHeight w:val="1011"/>
        </w:trPr>
        <w:tc>
          <w:tcPr>
            <w:tcW w:w="582" w:type="dxa"/>
            <w:vMerge/>
            <w:shd w:val="clear" w:color="auto" w:fill="auto"/>
            <w:noWrap/>
            <w:vAlign w:val="center"/>
          </w:tcPr>
          <w:p w14:paraId="61364225" w14:textId="77777777" w:rsidR="003F2D62" w:rsidRPr="007001F1" w:rsidRDefault="003F2D62" w:rsidP="00617EE4">
            <w:pPr>
              <w:jc w:val="center"/>
              <w:rPr>
                <w:color w:val="000000"/>
              </w:rPr>
            </w:pPr>
          </w:p>
        </w:tc>
        <w:tc>
          <w:tcPr>
            <w:tcW w:w="4820" w:type="dxa"/>
            <w:gridSpan w:val="2"/>
            <w:shd w:val="clear" w:color="auto" w:fill="auto"/>
            <w:vAlign w:val="center"/>
          </w:tcPr>
          <w:p w14:paraId="79945F34" w14:textId="77777777"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14:paraId="4C153EF5" w14:textId="77777777" w:rsidR="003F2D62" w:rsidRPr="007001F1" w:rsidRDefault="003F2D62" w:rsidP="00617EE4">
            <w:pPr>
              <w:jc w:val="center"/>
              <w:rPr>
                <w:color w:val="000000"/>
              </w:rPr>
            </w:pPr>
          </w:p>
        </w:tc>
        <w:tc>
          <w:tcPr>
            <w:tcW w:w="567" w:type="dxa"/>
            <w:shd w:val="clear" w:color="auto" w:fill="auto"/>
            <w:vAlign w:val="center"/>
          </w:tcPr>
          <w:p w14:paraId="661D1A96" w14:textId="77777777" w:rsidR="003F2D62" w:rsidRPr="007001F1" w:rsidRDefault="003F2D62" w:rsidP="00617EE4">
            <w:pPr>
              <w:jc w:val="center"/>
              <w:rPr>
                <w:color w:val="000000"/>
              </w:rPr>
            </w:pPr>
          </w:p>
        </w:tc>
        <w:tc>
          <w:tcPr>
            <w:tcW w:w="776" w:type="dxa"/>
            <w:shd w:val="clear" w:color="auto" w:fill="auto"/>
            <w:vAlign w:val="center"/>
          </w:tcPr>
          <w:p w14:paraId="0591E7AE" w14:textId="77777777" w:rsidR="003F2D62" w:rsidRPr="007001F1" w:rsidRDefault="003F2D62" w:rsidP="00617EE4">
            <w:pPr>
              <w:jc w:val="center"/>
              <w:rPr>
                <w:color w:val="000000"/>
              </w:rPr>
            </w:pPr>
          </w:p>
        </w:tc>
        <w:tc>
          <w:tcPr>
            <w:tcW w:w="1775" w:type="dxa"/>
            <w:shd w:val="clear" w:color="auto" w:fill="auto"/>
            <w:vAlign w:val="center"/>
          </w:tcPr>
          <w:p w14:paraId="4971A300" w14:textId="77777777" w:rsidR="003F2D62" w:rsidRPr="007001F1" w:rsidRDefault="003F2D62" w:rsidP="00617EE4">
            <w:pPr>
              <w:jc w:val="center"/>
              <w:rPr>
                <w:color w:val="000000"/>
              </w:rPr>
            </w:pPr>
          </w:p>
        </w:tc>
      </w:tr>
      <w:tr w:rsidR="003F2D62" w:rsidRPr="007001F1" w14:paraId="7B8813BC" w14:textId="77777777" w:rsidTr="00AD7C21">
        <w:trPr>
          <w:trHeight w:val="643"/>
        </w:trPr>
        <w:tc>
          <w:tcPr>
            <w:tcW w:w="582" w:type="dxa"/>
            <w:vMerge/>
            <w:shd w:val="clear" w:color="auto" w:fill="auto"/>
            <w:noWrap/>
            <w:vAlign w:val="center"/>
          </w:tcPr>
          <w:p w14:paraId="04AEED7F" w14:textId="77777777" w:rsidR="003F2D62" w:rsidRPr="007001F1" w:rsidRDefault="003F2D62" w:rsidP="00617EE4">
            <w:pPr>
              <w:jc w:val="center"/>
              <w:rPr>
                <w:color w:val="000000"/>
              </w:rPr>
            </w:pPr>
          </w:p>
        </w:tc>
        <w:tc>
          <w:tcPr>
            <w:tcW w:w="4820" w:type="dxa"/>
            <w:gridSpan w:val="2"/>
            <w:shd w:val="clear" w:color="auto" w:fill="auto"/>
            <w:vAlign w:val="center"/>
          </w:tcPr>
          <w:p w14:paraId="45D9CC4C" w14:textId="77777777"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F7F4B10" w14:textId="77777777" w:rsidR="003F2D62" w:rsidRPr="007001F1" w:rsidRDefault="003F2D62" w:rsidP="00617EE4">
            <w:pPr>
              <w:jc w:val="center"/>
              <w:rPr>
                <w:color w:val="000000"/>
              </w:rPr>
            </w:pPr>
          </w:p>
        </w:tc>
        <w:tc>
          <w:tcPr>
            <w:tcW w:w="567" w:type="dxa"/>
            <w:shd w:val="clear" w:color="auto" w:fill="auto"/>
            <w:vAlign w:val="center"/>
          </w:tcPr>
          <w:p w14:paraId="616F7B47" w14:textId="77777777" w:rsidR="003F2D62" w:rsidRPr="007001F1" w:rsidRDefault="003F2D62" w:rsidP="00617EE4">
            <w:pPr>
              <w:jc w:val="center"/>
              <w:rPr>
                <w:color w:val="000000"/>
              </w:rPr>
            </w:pPr>
          </w:p>
        </w:tc>
        <w:tc>
          <w:tcPr>
            <w:tcW w:w="776" w:type="dxa"/>
            <w:shd w:val="clear" w:color="auto" w:fill="auto"/>
            <w:vAlign w:val="center"/>
          </w:tcPr>
          <w:p w14:paraId="0CD9442A" w14:textId="77777777" w:rsidR="003F2D62" w:rsidRPr="007001F1" w:rsidRDefault="003F2D62" w:rsidP="00617EE4">
            <w:pPr>
              <w:jc w:val="center"/>
              <w:rPr>
                <w:color w:val="000000"/>
              </w:rPr>
            </w:pPr>
          </w:p>
        </w:tc>
        <w:tc>
          <w:tcPr>
            <w:tcW w:w="1775" w:type="dxa"/>
            <w:shd w:val="clear" w:color="auto" w:fill="auto"/>
            <w:vAlign w:val="center"/>
          </w:tcPr>
          <w:p w14:paraId="0618ABEB" w14:textId="77777777" w:rsidR="003F2D62" w:rsidRPr="007001F1" w:rsidRDefault="003F2D62" w:rsidP="00617EE4">
            <w:pPr>
              <w:jc w:val="center"/>
              <w:rPr>
                <w:color w:val="000000"/>
              </w:rPr>
            </w:pPr>
          </w:p>
        </w:tc>
      </w:tr>
      <w:tr w:rsidR="003F2D62" w:rsidRPr="007001F1" w14:paraId="6984A2DE" w14:textId="77777777" w:rsidTr="00AD7C21">
        <w:trPr>
          <w:trHeight w:val="1011"/>
        </w:trPr>
        <w:tc>
          <w:tcPr>
            <w:tcW w:w="582" w:type="dxa"/>
            <w:vMerge/>
            <w:shd w:val="clear" w:color="auto" w:fill="auto"/>
            <w:noWrap/>
            <w:vAlign w:val="center"/>
          </w:tcPr>
          <w:p w14:paraId="2E6A0A6F" w14:textId="77777777" w:rsidR="003F2D62" w:rsidRPr="007001F1" w:rsidRDefault="003F2D62" w:rsidP="00617EE4">
            <w:pPr>
              <w:jc w:val="center"/>
              <w:rPr>
                <w:color w:val="000000"/>
              </w:rPr>
            </w:pPr>
          </w:p>
        </w:tc>
        <w:tc>
          <w:tcPr>
            <w:tcW w:w="4820" w:type="dxa"/>
            <w:gridSpan w:val="2"/>
            <w:shd w:val="clear" w:color="auto" w:fill="auto"/>
            <w:vAlign w:val="center"/>
          </w:tcPr>
          <w:p w14:paraId="351F16F9" w14:textId="77777777"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04C10F59" w14:textId="77777777" w:rsidR="003F2D62" w:rsidRPr="007001F1" w:rsidRDefault="003F2D62" w:rsidP="00617EE4">
            <w:pPr>
              <w:jc w:val="center"/>
              <w:rPr>
                <w:color w:val="000000"/>
              </w:rPr>
            </w:pPr>
          </w:p>
        </w:tc>
        <w:tc>
          <w:tcPr>
            <w:tcW w:w="567" w:type="dxa"/>
            <w:shd w:val="clear" w:color="auto" w:fill="auto"/>
            <w:vAlign w:val="center"/>
          </w:tcPr>
          <w:p w14:paraId="7D768858" w14:textId="77777777" w:rsidR="003F2D62" w:rsidRPr="007001F1" w:rsidRDefault="003F2D62" w:rsidP="00617EE4">
            <w:pPr>
              <w:jc w:val="center"/>
              <w:rPr>
                <w:color w:val="000000"/>
              </w:rPr>
            </w:pPr>
          </w:p>
        </w:tc>
        <w:tc>
          <w:tcPr>
            <w:tcW w:w="776" w:type="dxa"/>
            <w:shd w:val="clear" w:color="auto" w:fill="auto"/>
            <w:vAlign w:val="center"/>
          </w:tcPr>
          <w:p w14:paraId="47598EF4" w14:textId="77777777" w:rsidR="003F2D62" w:rsidRPr="007001F1" w:rsidRDefault="003F2D62" w:rsidP="00617EE4">
            <w:pPr>
              <w:jc w:val="center"/>
              <w:rPr>
                <w:color w:val="000000"/>
              </w:rPr>
            </w:pPr>
          </w:p>
        </w:tc>
        <w:tc>
          <w:tcPr>
            <w:tcW w:w="1775" w:type="dxa"/>
            <w:shd w:val="clear" w:color="auto" w:fill="auto"/>
            <w:vAlign w:val="center"/>
          </w:tcPr>
          <w:p w14:paraId="51CE1190" w14:textId="77777777" w:rsidR="003F2D62" w:rsidRPr="007001F1" w:rsidRDefault="003F2D62" w:rsidP="00617EE4">
            <w:pPr>
              <w:jc w:val="center"/>
              <w:rPr>
                <w:color w:val="000000"/>
              </w:rPr>
            </w:pPr>
          </w:p>
        </w:tc>
      </w:tr>
      <w:tr w:rsidR="003F2D62" w:rsidRPr="007001F1" w14:paraId="76D293B3" w14:textId="77777777" w:rsidTr="00AD7C21">
        <w:trPr>
          <w:trHeight w:val="427"/>
        </w:trPr>
        <w:tc>
          <w:tcPr>
            <w:tcW w:w="582" w:type="dxa"/>
            <w:vMerge/>
            <w:shd w:val="clear" w:color="auto" w:fill="auto"/>
            <w:noWrap/>
            <w:vAlign w:val="center"/>
          </w:tcPr>
          <w:p w14:paraId="20690B86" w14:textId="77777777" w:rsidR="003F2D62" w:rsidRPr="007001F1" w:rsidRDefault="003F2D62" w:rsidP="00617EE4">
            <w:pPr>
              <w:jc w:val="center"/>
              <w:rPr>
                <w:color w:val="000000"/>
              </w:rPr>
            </w:pPr>
          </w:p>
        </w:tc>
        <w:tc>
          <w:tcPr>
            <w:tcW w:w="4820" w:type="dxa"/>
            <w:gridSpan w:val="2"/>
            <w:shd w:val="clear" w:color="auto" w:fill="auto"/>
            <w:vAlign w:val="center"/>
          </w:tcPr>
          <w:p w14:paraId="78EBC43B" w14:textId="77777777"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7D40040" w14:textId="77777777" w:rsidR="003F2D62" w:rsidRPr="007001F1" w:rsidRDefault="003F2D62" w:rsidP="00617EE4">
            <w:pPr>
              <w:jc w:val="center"/>
              <w:rPr>
                <w:color w:val="000000"/>
              </w:rPr>
            </w:pPr>
          </w:p>
        </w:tc>
        <w:tc>
          <w:tcPr>
            <w:tcW w:w="567" w:type="dxa"/>
            <w:shd w:val="clear" w:color="auto" w:fill="auto"/>
            <w:vAlign w:val="center"/>
          </w:tcPr>
          <w:p w14:paraId="6B1A519E" w14:textId="77777777" w:rsidR="003F2D62" w:rsidRPr="007001F1" w:rsidRDefault="003F2D62" w:rsidP="00617EE4">
            <w:pPr>
              <w:jc w:val="center"/>
              <w:rPr>
                <w:color w:val="000000"/>
              </w:rPr>
            </w:pPr>
          </w:p>
        </w:tc>
        <w:tc>
          <w:tcPr>
            <w:tcW w:w="776" w:type="dxa"/>
            <w:shd w:val="clear" w:color="auto" w:fill="auto"/>
            <w:vAlign w:val="center"/>
          </w:tcPr>
          <w:p w14:paraId="6BBA0758" w14:textId="77777777" w:rsidR="003F2D62" w:rsidRPr="007001F1" w:rsidRDefault="003F2D62" w:rsidP="00617EE4">
            <w:pPr>
              <w:jc w:val="center"/>
              <w:rPr>
                <w:color w:val="000000"/>
              </w:rPr>
            </w:pPr>
          </w:p>
        </w:tc>
        <w:tc>
          <w:tcPr>
            <w:tcW w:w="1775" w:type="dxa"/>
            <w:shd w:val="clear" w:color="auto" w:fill="auto"/>
            <w:vAlign w:val="center"/>
          </w:tcPr>
          <w:p w14:paraId="5AB89901" w14:textId="77777777" w:rsidR="003F2D62" w:rsidRPr="007001F1" w:rsidRDefault="003F2D62" w:rsidP="00617EE4">
            <w:pPr>
              <w:jc w:val="center"/>
              <w:rPr>
                <w:color w:val="000000"/>
              </w:rPr>
            </w:pPr>
          </w:p>
        </w:tc>
      </w:tr>
      <w:tr w:rsidR="003F2D62" w:rsidRPr="007001F1" w14:paraId="36D47A19" w14:textId="77777777" w:rsidTr="00AD7C21">
        <w:trPr>
          <w:trHeight w:val="637"/>
        </w:trPr>
        <w:tc>
          <w:tcPr>
            <w:tcW w:w="582" w:type="dxa"/>
            <w:vMerge/>
            <w:shd w:val="clear" w:color="auto" w:fill="auto"/>
            <w:noWrap/>
            <w:vAlign w:val="center"/>
          </w:tcPr>
          <w:p w14:paraId="07794027" w14:textId="77777777" w:rsidR="003F2D62" w:rsidRPr="007001F1" w:rsidRDefault="003F2D62" w:rsidP="00617EE4">
            <w:pPr>
              <w:jc w:val="center"/>
              <w:rPr>
                <w:color w:val="000000"/>
              </w:rPr>
            </w:pPr>
          </w:p>
        </w:tc>
        <w:tc>
          <w:tcPr>
            <w:tcW w:w="4820" w:type="dxa"/>
            <w:gridSpan w:val="2"/>
            <w:shd w:val="clear" w:color="auto" w:fill="auto"/>
            <w:vAlign w:val="center"/>
          </w:tcPr>
          <w:p w14:paraId="519ED10A" w14:textId="77777777"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4C6414D" w14:textId="77777777" w:rsidR="003F2D62" w:rsidRPr="007001F1" w:rsidRDefault="003F2D62" w:rsidP="00617EE4">
            <w:pPr>
              <w:jc w:val="center"/>
              <w:rPr>
                <w:color w:val="000000"/>
              </w:rPr>
            </w:pPr>
          </w:p>
        </w:tc>
        <w:tc>
          <w:tcPr>
            <w:tcW w:w="567" w:type="dxa"/>
            <w:shd w:val="clear" w:color="auto" w:fill="auto"/>
            <w:vAlign w:val="center"/>
          </w:tcPr>
          <w:p w14:paraId="54C40A8D" w14:textId="77777777" w:rsidR="003F2D62" w:rsidRPr="007001F1" w:rsidRDefault="003F2D62" w:rsidP="00617EE4">
            <w:pPr>
              <w:jc w:val="center"/>
              <w:rPr>
                <w:color w:val="000000"/>
              </w:rPr>
            </w:pPr>
          </w:p>
        </w:tc>
        <w:tc>
          <w:tcPr>
            <w:tcW w:w="776" w:type="dxa"/>
            <w:shd w:val="clear" w:color="auto" w:fill="auto"/>
            <w:vAlign w:val="center"/>
          </w:tcPr>
          <w:p w14:paraId="7FD5AC6B" w14:textId="77777777" w:rsidR="003F2D62" w:rsidRPr="007001F1" w:rsidRDefault="003F2D62" w:rsidP="00617EE4">
            <w:pPr>
              <w:jc w:val="center"/>
              <w:rPr>
                <w:color w:val="000000"/>
              </w:rPr>
            </w:pPr>
          </w:p>
        </w:tc>
        <w:tc>
          <w:tcPr>
            <w:tcW w:w="1775" w:type="dxa"/>
            <w:shd w:val="clear" w:color="auto" w:fill="auto"/>
            <w:vAlign w:val="center"/>
          </w:tcPr>
          <w:p w14:paraId="434485F9" w14:textId="77777777" w:rsidR="003F2D62" w:rsidRPr="007001F1" w:rsidRDefault="003F2D62" w:rsidP="00617EE4">
            <w:pPr>
              <w:jc w:val="center"/>
              <w:rPr>
                <w:color w:val="000000"/>
              </w:rPr>
            </w:pPr>
          </w:p>
        </w:tc>
      </w:tr>
      <w:tr w:rsidR="003F2D62" w:rsidRPr="007001F1" w14:paraId="0C6FEFE0" w14:textId="77777777" w:rsidTr="00AD7C21">
        <w:trPr>
          <w:trHeight w:val="503"/>
        </w:trPr>
        <w:tc>
          <w:tcPr>
            <w:tcW w:w="582" w:type="dxa"/>
            <w:vMerge/>
            <w:shd w:val="clear" w:color="auto" w:fill="auto"/>
            <w:noWrap/>
            <w:vAlign w:val="center"/>
          </w:tcPr>
          <w:p w14:paraId="105CE65B" w14:textId="77777777" w:rsidR="003F2D62" w:rsidRPr="007001F1" w:rsidRDefault="003F2D62" w:rsidP="00617EE4">
            <w:pPr>
              <w:jc w:val="center"/>
              <w:rPr>
                <w:color w:val="000000"/>
              </w:rPr>
            </w:pPr>
          </w:p>
        </w:tc>
        <w:tc>
          <w:tcPr>
            <w:tcW w:w="4820" w:type="dxa"/>
            <w:gridSpan w:val="2"/>
            <w:shd w:val="clear" w:color="auto" w:fill="auto"/>
            <w:vAlign w:val="center"/>
          </w:tcPr>
          <w:p w14:paraId="56FDD94B" w14:textId="77777777"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8600D7" w14:textId="77777777" w:rsidR="003F2D62" w:rsidRPr="007001F1" w:rsidRDefault="003F2D62" w:rsidP="00617EE4">
            <w:pPr>
              <w:jc w:val="center"/>
              <w:rPr>
                <w:color w:val="000000"/>
              </w:rPr>
            </w:pPr>
          </w:p>
        </w:tc>
        <w:tc>
          <w:tcPr>
            <w:tcW w:w="567" w:type="dxa"/>
            <w:shd w:val="clear" w:color="auto" w:fill="auto"/>
            <w:vAlign w:val="center"/>
          </w:tcPr>
          <w:p w14:paraId="26DB15D8" w14:textId="77777777" w:rsidR="003F2D62" w:rsidRPr="007001F1" w:rsidRDefault="003F2D62" w:rsidP="00617EE4">
            <w:pPr>
              <w:jc w:val="center"/>
              <w:rPr>
                <w:color w:val="000000"/>
              </w:rPr>
            </w:pPr>
          </w:p>
        </w:tc>
        <w:tc>
          <w:tcPr>
            <w:tcW w:w="776" w:type="dxa"/>
            <w:shd w:val="clear" w:color="auto" w:fill="auto"/>
            <w:vAlign w:val="center"/>
          </w:tcPr>
          <w:p w14:paraId="3DE1BBDD" w14:textId="77777777" w:rsidR="003F2D62" w:rsidRPr="007001F1" w:rsidRDefault="003F2D62" w:rsidP="00617EE4">
            <w:pPr>
              <w:jc w:val="center"/>
              <w:rPr>
                <w:color w:val="000000"/>
              </w:rPr>
            </w:pPr>
          </w:p>
        </w:tc>
        <w:tc>
          <w:tcPr>
            <w:tcW w:w="1775" w:type="dxa"/>
            <w:shd w:val="clear" w:color="auto" w:fill="auto"/>
            <w:vAlign w:val="center"/>
          </w:tcPr>
          <w:p w14:paraId="17F0D033" w14:textId="77777777" w:rsidR="003F2D62" w:rsidRPr="007001F1" w:rsidRDefault="003F2D62" w:rsidP="00617EE4">
            <w:pPr>
              <w:jc w:val="center"/>
              <w:rPr>
                <w:color w:val="000000"/>
              </w:rPr>
            </w:pPr>
          </w:p>
        </w:tc>
      </w:tr>
      <w:tr w:rsidR="003F2D62" w:rsidRPr="007001F1" w14:paraId="5AA4716A" w14:textId="77777777" w:rsidTr="00AD7C21">
        <w:trPr>
          <w:trHeight w:val="502"/>
        </w:trPr>
        <w:tc>
          <w:tcPr>
            <w:tcW w:w="582" w:type="dxa"/>
            <w:vMerge/>
            <w:shd w:val="clear" w:color="auto" w:fill="auto"/>
            <w:noWrap/>
            <w:vAlign w:val="center"/>
          </w:tcPr>
          <w:p w14:paraId="3D521275" w14:textId="77777777" w:rsidR="003F2D62" w:rsidRPr="007001F1" w:rsidRDefault="003F2D62" w:rsidP="00617EE4">
            <w:pPr>
              <w:jc w:val="center"/>
              <w:rPr>
                <w:color w:val="000000"/>
              </w:rPr>
            </w:pPr>
          </w:p>
        </w:tc>
        <w:tc>
          <w:tcPr>
            <w:tcW w:w="4820" w:type="dxa"/>
            <w:gridSpan w:val="2"/>
            <w:shd w:val="clear" w:color="auto" w:fill="auto"/>
            <w:vAlign w:val="center"/>
          </w:tcPr>
          <w:p w14:paraId="109AE12F" w14:textId="77777777"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20BD70EA" w14:textId="77777777" w:rsidR="003F2D62" w:rsidRPr="007001F1" w:rsidRDefault="003F2D62" w:rsidP="00617EE4">
            <w:pPr>
              <w:jc w:val="center"/>
              <w:rPr>
                <w:color w:val="000000"/>
              </w:rPr>
            </w:pPr>
          </w:p>
        </w:tc>
        <w:tc>
          <w:tcPr>
            <w:tcW w:w="567" w:type="dxa"/>
            <w:shd w:val="clear" w:color="auto" w:fill="auto"/>
            <w:vAlign w:val="center"/>
          </w:tcPr>
          <w:p w14:paraId="1EA17443" w14:textId="77777777" w:rsidR="003F2D62" w:rsidRPr="007001F1" w:rsidRDefault="003F2D62" w:rsidP="00617EE4">
            <w:pPr>
              <w:jc w:val="center"/>
              <w:rPr>
                <w:color w:val="000000"/>
              </w:rPr>
            </w:pPr>
          </w:p>
        </w:tc>
        <w:tc>
          <w:tcPr>
            <w:tcW w:w="776" w:type="dxa"/>
            <w:shd w:val="clear" w:color="auto" w:fill="auto"/>
            <w:vAlign w:val="center"/>
          </w:tcPr>
          <w:p w14:paraId="32F5EB1C" w14:textId="77777777" w:rsidR="003F2D62" w:rsidRPr="007001F1" w:rsidRDefault="003F2D62" w:rsidP="00617EE4">
            <w:pPr>
              <w:jc w:val="center"/>
              <w:rPr>
                <w:color w:val="000000"/>
              </w:rPr>
            </w:pPr>
          </w:p>
        </w:tc>
        <w:tc>
          <w:tcPr>
            <w:tcW w:w="1775" w:type="dxa"/>
            <w:shd w:val="clear" w:color="auto" w:fill="auto"/>
            <w:vAlign w:val="center"/>
          </w:tcPr>
          <w:p w14:paraId="1F495090" w14:textId="77777777" w:rsidR="003F2D62" w:rsidRPr="007001F1" w:rsidRDefault="003F2D62" w:rsidP="00617EE4">
            <w:pPr>
              <w:jc w:val="center"/>
              <w:rPr>
                <w:color w:val="000000"/>
              </w:rPr>
            </w:pPr>
          </w:p>
        </w:tc>
      </w:tr>
      <w:tr w:rsidR="003F2D62" w:rsidRPr="007001F1" w14:paraId="0D14920D" w14:textId="77777777" w:rsidTr="00AD7C21">
        <w:trPr>
          <w:trHeight w:val="348"/>
        </w:trPr>
        <w:tc>
          <w:tcPr>
            <w:tcW w:w="582" w:type="dxa"/>
            <w:vMerge w:val="restart"/>
            <w:shd w:val="clear" w:color="auto" w:fill="auto"/>
            <w:noWrap/>
            <w:vAlign w:val="center"/>
          </w:tcPr>
          <w:p w14:paraId="719FC5D3" w14:textId="77777777" w:rsidR="003F2D62" w:rsidRPr="007001F1" w:rsidRDefault="003F2D62" w:rsidP="00617EE4">
            <w:pPr>
              <w:jc w:val="center"/>
              <w:rPr>
                <w:color w:val="000000"/>
              </w:rPr>
            </w:pPr>
            <w:r w:rsidRPr="00F158B1">
              <w:rPr>
                <w:color w:val="000000"/>
                <w:sz w:val="22"/>
                <w:szCs w:val="22"/>
              </w:rPr>
              <w:t>7</w:t>
            </w:r>
          </w:p>
        </w:tc>
        <w:tc>
          <w:tcPr>
            <w:tcW w:w="4820" w:type="dxa"/>
            <w:gridSpan w:val="2"/>
            <w:shd w:val="clear" w:color="auto" w:fill="auto"/>
            <w:vAlign w:val="center"/>
          </w:tcPr>
          <w:p w14:paraId="19751316" w14:textId="77777777"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B69E7F8" w14:textId="77777777" w:rsidR="003F2D62" w:rsidRPr="007001F1" w:rsidRDefault="003F2D62" w:rsidP="00617EE4">
            <w:pPr>
              <w:jc w:val="center"/>
              <w:rPr>
                <w:color w:val="000000"/>
              </w:rPr>
            </w:pPr>
          </w:p>
        </w:tc>
        <w:tc>
          <w:tcPr>
            <w:tcW w:w="567" w:type="dxa"/>
            <w:shd w:val="clear" w:color="auto" w:fill="auto"/>
            <w:vAlign w:val="center"/>
          </w:tcPr>
          <w:p w14:paraId="68F4D8AD" w14:textId="77777777" w:rsidR="003F2D62" w:rsidRPr="007001F1" w:rsidRDefault="003F2D62" w:rsidP="00617EE4">
            <w:pPr>
              <w:jc w:val="center"/>
              <w:rPr>
                <w:color w:val="000000"/>
              </w:rPr>
            </w:pPr>
          </w:p>
        </w:tc>
        <w:tc>
          <w:tcPr>
            <w:tcW w:w="776" w:type="dxa"/>
            <w:shd w:val="clear" w:color="auto" w:fill="auto"/>
            <w:vAlign w:val="center"/>
          </w:tcPr>
          <w:p w14:paraId="14295EE9" w14:textId="77777777" w:rsidR="003F2D62" w:rsidRPr="007001F1" w:rsidRDefault="003F2D62" w:rsidP="00617EE4">
            <w:pPr>
              <w:jc w:val="center"/>
              <w:rPr>
                <w:color w:val="000000"/>
              </w:rPr>
            </w:pPr>
          </w:p>
        </w:tc>
        <w:tc>
          <w:tcPr>
            <w:tcW w:w="1775" w:type="dxa"/>
            <w:shd w:val="clear" w:color="auto" w:fill="auto"/>
            <w:vAlign w:val="center"/>
          </w:tcPr>
          <w:p w14:paraId="122AC001" w14:textId="77777777" w:rsidR="003F2D62" w:rsidRPr="007001F1" w:rsidRDefault="003F2D62" w:rsidP="00617EE4">
            <w:pPr>
              <w:jc w:val="center"/>
              <w:rPr>
                <w:color w:val="000000"/>
              </w:rPr>
            </w:pPr>
          </w:p>
        </w:tc>
      </w:tr>
      <w:tr w:rsidR="003F2D62" w:rsidRPr="007001F1" w14:paraId="243BE50B" w14:textId="77777777" w:rsidTr="00AD7C21">
        <w:trPr>
          <w:trHeight w:val="412"/>
        </w:trPr>
        <w:tc>
          <w:tcPr>
            <w:tcW w:w="582" w:type="dxa"/>
            <w:vMerge/>
            <w:shd w:val="clear" w:color="auto" w:fill="auto"/>
            <w:noWrap/>
            <w:vAlign w:val="center"/>
          </w:tcPr>
          <w:p w14:paraId="6933AC3A" w14:textId="77777777" w:rsidR="003F2D62" w:rsidRPr="007001F1" w:rsidRDefault="003F2D62" w:rsidP="00617EE4">
            <w:pPr>
              <w:jc w:val="center"/>
              <w:rPr>
                <w:color w:val="000000"/>
              </w:rPr>
            </w:pPr>
          </w:p>
        </w:tc>
        <w:tc>
          <w:tcPr>
            <w:tcW w:w="4820" w:type="dxa"/>
            <w:gridSpan w:val="2"/>
            <w:shd w:val="clear" w:color="auto" w:fill="auto"/>
            <w:vAlign w:val="center"/>
          </w:tcPr>
          <w:p w14:paraId="7E630D0D" w14:textId="77777777"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38F89FB6" w14:textId="77777777" w:rsidR="003F2D62" w:rsidRPr="007001F1" w:rsidRDefault="003F2D62" w:rsidP="00617EE4">
            <w:pPr>
              <w:jc w:val="center"/>
              <w:rPr>
                <w:color w:val="000000"/>
              </w:rPr>
            </w:pPr>
          </w:p>
        </w:tc>
        <w:tc>
          <w:tcPr>
            <w:tcW w:w="567" w:type="dxa"/>
            <w:shd w:val="clear" w:color="auto" w:fill="auto"/>
            <w:vAlign w:val="center"/>
          </w:tcPr>
          <w:p w14:paraId="3513E9DA" w14:textId="77777777" w:rsidR="003F2D62" w:rsidRPr="007001F1" w:rsidRDefault="003F2D62" w:rsidP="00617EE4">
            <w:pPr>
              <w:jc w:val="center"/>
              <w:rPr>
                <w:color w:val="000000"/>
              </w:rPr>
            </w:pPr>
          </w:p>
        </w:tc>
        <w:tc>
          <w:tcPr>
            <w:tcW w:w="776" w:type="dxa"/>
            <w:shd w:val="clear" w:color="auto" w:fill="auto"/>
            <w:vAlign w:val="center"/>
          </w:tcPr>
          <w:p w14:paraId="57FF16C7" w14:textId="77777777" w:rsidR="003F2D62" w:rsidRPr="007001F1" w:rsidRDefault="003F2D62" w:rsidP="00617EE4">
            <w:pPr>
              <w:jc w:val="center"/>
              <w:rPr>
                <w:color w:val="000000"/>
              </w:rPr>
            </w:pPr>
          </w:p>
        </w:tc>
        <w:tc>
          <w:tcPr>
            <w:tcW w:w="1775" w:type="dxa"/>
            <w:shd w:val="clear" w:color="auto" w:fill="auto"/>
            <w:vAlign w:val="center"/>
          </w:tcPr>
          <w:p w14:paraId="7019AE2D" w14:textId="77777777" w:rsidR="003F2D62" w:rsidRPr="007001F1" w:rsidRDefault="003F2D62" w:rsidP="00617EE4">
            <w:pPr>
              <w:jc w:val="center"/>
              <w:rPr>
                <w:color w:val="000000"/>
              </w:rPr>
            </w:pPr>
          </w:p>
        </w:tc>
      </w:tr>
      <w:tr w:rsidR="003F2D62" w:rsidRPr="007001F1" w14:paraId="7D25ECE3" w14:textId="77777777" w:rsidTr="00AD7C21">
        <w:trPr>
          <w:trHeight w:val="462"/>
        </w:trPr>
        <w:tc>
          <w:tcPr>
            <w:tcW w:w="582" w:type="dxa"/>
            <w:vMerge/>
            <w:shd w:val="clear" w:color="auto" w:fill="auto"/>
            <w:noWrap/>
            <w:vAlign w:val="center"/>
          </w:tcPr>
          <w:p w14:paraId="28CE91AB" w14:textId="77777777" w:rsidR="003F2D62" w:rsidRPr="007001F1" w:rsidRDefault="003F2D62" w:rsidP="00617EE4">
            <w:pPr>
              <w:jc w:val="center"/>
              <w:rPr>
                <w:color w:val="000000"/>
              </w:rPr>
            </w:pPr>
          </w:p>
        </w:tc>
        <w:tc>
          <w:tcPr>
            <w:tcW w:w="4820" w:type="dxa"/>
            <w:gridSpan w:val="2"/>
            <w:shd w:val="clear" w:color="auto" w:fill="auto"/>
            <w:vAlign w:val="center"/>
          </w:tcPr>
          <w:p w14:paraId="17B70937" w14:textId="77777777"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63E95061" w14:textId="77777777" w:rsidR="003F2D62" w:rsidRPr="007001F1" w:rsidRDefault="003F2D62" w:rsidP="00617EE4">
            <w:pPr>
              <w:jc w:val="center"/>
              <w:rPr>
                <w:color w:val="000000"/>
              </w:rPr>
            </w:pPr>
          </w:p>
        </w:tc>
        <w:tc>
          <w:tcPr>
            <w:tcW w:w="567" w:type="dxa"/>
            <w:shd w:val="clear" w:color="auto" w:fill="auto"/>
            <w:vAlign w:val="center"/>
          </w:tcPr>
          <w:p w14:paraId="08BD8B6F" w14:textId="77777777" w:rsidR="003F2D62" w:rsidRPr="007001F1" w:rsidRDefault="003F2D62" w:rsidP="00617EE4">
            <w:pPr>
              <w:jc w:val="center"/>
              <w:rPr>
                <w:color w:val="000000"/>
              </w:rPr>
            </w:pPr>
          </w:p>
        </w:tc>
        <w:tc>
          <w:tcPr>
            <w:tcW w:w="776" w:type="dxa"/>
            <w:shd w:val="clear" w:color="auto" w:fill="auto"/>
            <w:vAlign w:val="center"/>
          </w:tcPr>
          <w:p w14:paraId="6A9ACDE7" w14:textId="77777777" w:rsidR="003F2D62" w:rsidRPr="007001F1" w:rsidRDefault="003F2D62" w:rsidP="00617EE4">
            <w:pPr>
              <w:jc w:val="center"/>
              <w:rPr>
                <w:color w:val="000000"/>
              </w:rPr>
            </w:pPr>
          </w:p>
        </w:tc>
        <w:tc>
          <w:tcPr>
            <w:tcW w:w="1775" w:type="dxa"/>
            <w:shd w:val="clear" w:color="auto" w:fill="auto"/>
            <w:vAlign w:val="center"/>
          </w:tcPr>
          <w:p w14:paraId="4FDA1A0B" w14:textId="77777777" w:rsidR="003F2D62" w:rsidRPr="007001F1" w:rsidRDefault="003F2D62" w:rsidP="00617EE4">
            <w:pPr>
              <w:jc w:val="center"/>
              <w:rPr>
                <w:color w:val="000000"/>
              </w:rPr>
            </w:pPr>
          </w:p>
        </w:tc>
      </w:tr>
      <w:tr w:rsidR="003F2D62" w:rsidRPr="007001F1" w14:paraId="18E9E2EE" w14:textId="77777777" w:rsidTr="00AD7C21">
        <w:trPr>
          <w:trHeight w:val="157"/>
        </w:trPr>
        <w:tc>
          <w:tcPr>
            <w:tcW w:w="582" w:type="dxa"/>
            <w:vMerge/>
            <w:shd w:val="clear" w:color="auto" w:fill="auto"/>
            <w:noWrap/>
            <w:vAlign w:val="center"/>
          </w:tcPr>
          <w:p w14:paraId="32FDB8F3" w14:textId="77777777" w:rsidR="003F2D62" w:rsidRPr="007001F1" w:rsidRDefault="003F2D62" w:rsidP="00617EE4">
            <w:pPr>
              <w:jc w:val="center"/>
              <w:rPr>
                <w:color w:val="000000"/>
              </w:rPr>
            </w:pPr>
          </w:p>
        </w:tc>
        <w:tc>
          <w:tcPr>
            <w:tcW w:w="4820" w:type="dxa"/>
            <w:gridSpan w:val="2"/>
            <w:shd w:val="clear" w:color="auto" w:fill="auto"/>
            <w:vAlign w:val="center"/>
          </w:tcPr>
          <w:p w14:paraId="4AAD1F1D" w14:textId="77777777"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w:t>
            </w:r>
            <w:r w:rsidRPr="007001F1">
              <w:rPr>
                <w:color w:val="000000"/>
                <w:sz w:val="22"/>
                <w:szCs w:val="22"/>
              </w:rPr>
              <w:lastRenderedPageBreak/>
              <w:t>podmienku podľa odsekov 4 a 5, boli včas prijaté účinné opatrenia v zmysle § 23 ods. 5 ZVO?</w:t>
            </w:r>
          </w:p>
        </w:tc>
        <w:tc>
          <w:tcPr>
            <w:tcW w:w="567" w:type="dxa"/>
            <w:shd w:val="clear" w:color="auto" w:fill="auto"/>
            <w:vAlign w:val="center"/>
          </w:tcPr>
          <w:p w14:paraId="6E8F7765" w14:textId="77777777" w:rsidR="003F2D62" w:rsidRPr="007001F1" w:rsidRDefault="003F2D62" w:rsidP="00617EE4">
            <w:pPr>
              <w:jc w:val="center"/>
              <w:rPr>
                <w:color w:val="000000"/>
              </w:rPr>
            </w:pPr>
          </w:p>
        </w:tc>
        <w:tc>
          <w:tcPr>
            <w:tcW w:w="567" w:type="dxa"/>
            <w:shd w:val="clear" w:color="auto" w:fill="auto"/>
            <w:vAlign w:val="center"/>
          </w:tcPr>
          <w:p w14:paraId="10E4520F" w14:textId="77777777" w:rsidR="003F2D62" w:rsidRPr="007001F1" w:rsidRDefault="003F2D62" w:rsidP="00617EE4">
            <w:pPr>
              <w:jc w:val="center"/>
              <w:rPr>
                <w:color w:val="000000"/>
              </w:rPr>
            </w:pPr>
          </w:p>
        </w:tc>
        <w:tc>
          <w:tcPr>
            <w:tcW w:w="776" w:type="dxa"/>
            <w:shd w:val="clear" w:color="auto" w:fill="auto"/>
            <w:vAlign w:val="center"/>
          </w:tcPr>
          <w:p w14:paraId="222CC060" w14:textId="77777777" w:rsidR="003F2D62" w:rsidRPr="007001F1" w:rsidRDefault="003F2D62" w:rsidP="00617EE4">
            <w:pPr>
              <w:jc w:val="center"/>
              <w:rPr>
                <w:color w:val="000000"/>
              </w:rPr>
            </w:pPr>
          </w:p>
        </w:tc>
        <w:tc>
          <w:tcPr>
            <w:tcW w:w="1775" w:type="dxa"/>
            <w:shd w:val="clear" w:color="auto" w:fill="auto"/>
            <w:vAlign w:val="center"/>
          </w:tcPr>
          <w:p w14:paraId="29DCDBD2" w14:textId="77777777" w:rsidR="003F2D62" w:rsidRPr="007001F1" w:rsidRDefault="003F2D62" w:rsidP="00617EE4">
            <w:pPr>
              <w:jc w:val="center"/>
              <w:rPr>
                <w:color w:val="000000"/>
              </w:rPr>
            </w:pPr>
          </w:p>
        </w:tc>
      </w:tr>
      <w:tr w:rsidR="00FB4782" w:rsidRPr="007001F1" w14:paraId="62DA5407" w14:textId="77777777" w:rsidTr="00AD7C21">
        <w:trPr>
          <w:trHeight w:val="459"/>
        </w:trPr>
        <w:tc>
          <w:tcPr>
            <w:tcW w:w="582" w:type="dxa"/>
            <w:vMerge w:val="restart"/>
            <w:shd w:val="clear" w:color="auto" w:fill="auto"/>
            <w:noWrap/>
            <w:vAlign w:val="center"/>
          </w:tcPr>
          <w:p w14:paraId="5FB37D8E" w14:textId="77777777" w:rsidR="00FB4782" w:rsidRPr="007001F1" w:rsidRDefault="00FB4782" w:rsidP="00617EE4">
            <w:pPr>
              <w:jc w:val="center"/>
              <w:rPr>
                <w:color w:val="000000"/>
              </w:rPr>
            </w:pPr>
            <w:r w:rsidRPr="007001F1">
              <w:rPr>
                <w:color w:val="000000"/>
                <w:sz w:val="22"/>
                <w:szCs w:val="22"/>
              </w:rPr>
              <w:t>8</w:t>
            </w:r>
          </w:p>
        </w:tc>
        <w:tc>
          <w:tcPr>
            <w:tcW w:w="4820" w:type="dxa"/>
            <w:gridSpan w:val="2"/>
            <w:shd w:val="clear" w:color="auto" w:fill="auto"/>
            <w:vAlign w:val="center"/>
          </w:tcPr>
          <w:p w14:paraId="03E49A2A"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tcPr>
          <w:p w14:paraId="73FAEE1C" w14:textId="77777777" w:rsidR="00FB4782" w:rsidRPr="007001F1" w:rsidRDefault="00FB4782" w:rsidP="00617EE4">
            <w:pPr>
              <w:jc w:val="center"/>
              <w:rPr>
                <w:color w:val="000000"/>
              </w:rPr>
            </w:pPr>
          </w:p>
        </w:tc>
        <w:tc>
          <w:tcPr>
            <w:tcW w:w="567" w:type="dxa"/>
            <w:shd w:val="clear" w:color="auto" w:fill="auto"/>
            <w:vAlign w:val="center"/>
          </w:tcPr>
          <w:p w14:paraId="7C8D927E" w14:textId="77777777" w:rsidR="00FB4782" w:rsidRPr="007001F1" w:rsidRDefault="00FB4782" w:rsidP="00617EE4">
            <w:pPr>
              <w:jc w:val="center"/>
              <w:rPr>
                <w:color w:val="000000"/>
              </w:rPr>
            </w:pPr>
          </w:p>
        </w:tc>
        <w:tc>
          <w:tcPr>
            <w:tcW w:w="776" w:type="dxa"/>
            <w:shd w:val="clear" w:color="auto" w:fill="auto"/>
            <w:vAlign w:val="center"/>
          </w:tcPr>
          <w:p w14:paraId="5E39E262" w14:textId="77777777" w:rsidR="00FB4782" w:rsidRPr="007001F1" w:rsidRDefault="00FB4782" w:rsidP="00617EE4">
            <w:pPr>
              <w:jc w:val="center"/>
              <w:rPr>
                <w:color w:val="000000"/>
              </w:rPr>
            </w:pPr>
          </w:p>
        </w:tc>
        <w:tc>
          <w:tcPr>
            <w:tcW w:w="1775" w:type="dxa"/>
            <w:shd w:val="clear" w:color="auto" w:fill="auto"/>
            <w:vAlign w:val="center"/>
          </w:tcPr>
          <w:p w14:paraId="6DAEB81E" w14:textId="77777777" w:rsidR="00FB4782" w:rsidRPr="007001F1" w:rsidRDefault="00FB4782" w:rsidP="00617EE4">
            <w:pPr>
              <w:jc w:val="center"/>
              <w:rPr>
                <w:color w:val="000000"/>
              </w:rPr>
            </w:pPr>
          </w:p>
        </w:tc>
      </w:tr>
      <w:tr w:rsidR="00FB4782" w:rsidRPr="007001F1" w14:paraId="0EEF25F2" w14:textId="77777777" w:rsidTr="00AD7C21">
        <w:trPr>
          <w:trHeight w:val="675"/>
        </w:trPr>
        <w:tc>
          <w:tcPr>
            <w:tcW w:w="582" w:type="dxa"/>
            <w:vMerge/>
            <w:shd w:val="clear" w:color="auto" w:fill="auto"/>
            <w:noWrap/>
            <w:vAlign w:val="center"/>
          </w:tcPr>
          <w:p w14:paraId="6CD67791" w14:textId="77777777" w:rsidR="00FB4782" w:rsidRPr="007001F1" w:rsidRDefault="00FB4782" w:rsidP="00617EE4">
            <w:pPr>
              <w:jc w:val="center"/>
              <w:rPr>
                <w:color w:val="000000"/>
              </w:rPr>
            </w:pPr>
          </w:p>
        </w:tc>
        <w:tc>
          <w:tcPr>
            <w:tcW w:w="4820" w:type="dxa"/>
            <w:gridSpan w:val="2"/>
            <w:shd w:val="clear" w:color="auto" w:fill="auto"/>
            <w:vAlign w:val="center"/>
          </w:tcPr>
          <w:p w14:paraId="7AB5EC82" w14:textId="77777777" w:rsidR="00FB4782" w:rsidRPr="007001F1" w:rsidRDefault="00FB4782"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03F3ABA" w14:textId="77777777" w:rsidR="00FB4782" w:rsidRPr="007001F1" w:rsidRDefault="00FB4782" w:rsidP="00617EE4">
            <w:pPr>
              <w:jc w:val="center"/>
              <w:rPr>
                <w:color w:val="000000"/>
              </w:rPr>
            </w:pPr>
          </w:p>
        </w:tc>
        <w:tc>
          <w:tcPr>
            <w:tcW w:w="567" w:type="dxa"/>
            <w:shd w:val="clear" w:color="auto" w:fill="auto"/>
            <w:vAlign w:val="center"/>
          </w:tcPr>
          <w:p w14:paraId="04BCC305" w14:textId="77777777" w:rsidR="00FB4782" w:rsidRPr="007001F1" w:rsidRDefault="00FB4782" w:rsidP="00617EE4">
            <w:pPr>
              <w:jc w:val="center"/>
              <w:rPr>
                <w:color w:val="000000"/>
              </w:rPr>
            </w:pPr>
          </w:p>
        </w:tc>
        <w:tc>
          <w:tcPr>
            <w:tcW w:w="776" w:type="dxa"/>
            <w:shd w:val="clear" w:color="auto" w:fill="auto"/>
            <w:vAlign w:val="center"/>
          </w:tcPr>
          <w:p w14:paraId="58925B4D" w14:textId="77777777" w:rsidR="00FB4782" w:rsidRPr="007001F1" w:rsidRDefault="00FB4782" w:rsidP="00617EE4">
            <w:pPr>
              <w:jc w:val="center"/>
              <w:rPr>
                <w:color w:val="000000"/>
              </w:rPr>
            </w:pPr>
          </w:p>
        </w:tc>
        <w:tc>
          <w:tcPr>
            <w:tcW w:w="1775" w:type="dxa"/>
            <w:shd w:val="clear" w:color="auto" w:fill="auto"/>
            <w:vAlign w:val="center"/>
          </w:tcPr>
          <w:p w14:paraId="01C57391" w14:textId="77777777" w:rsidR="00FB4782" w:rsidRPr="007001F1" w:rsidRDefault="00FB4782" w:rsidP="00617EE4">
            <w:pPr>
              <w:jc w:val="center"/>
              <w:rPr>
                <w:color w:val="000000"/>
              </w:rPr>
            </w:pPr>
          </w:p>
        </w:tc>
      </w:tr>
      <w:tr w:rsidR="00FB4782" w:rsidRPr="007001F1" w14:paraId="04B06F50" w14:textId="77777777" w:rsidTr="00AD7C21">
        <w:trPr>
          <w:trHeight w:val="675"/>
        </w:trPr>
        <w:tc>
          <w:tcPr>
            <w:tcW w:w="582" w:type="dxa"/>
            <w:vMerge/>
            <w:shd w:val="clear" w:color="auto" w:fill="auto"/>
            <w:noWrap/>
            <w:vAlign w:val="center"/>
          </w:tcPr>
          <w:p w14:paraId="078F6519" w14:textId="77777777" w:rsidR="00FB4782" w:rsidRPr="007001F1" w:rsidRDefault="00FB4782" w:rsidP="00617EE4">
            <w:pPr>
              <w:jc w:val="center"/>
              <w:rPr>
                <w:color w:val="000000"/>
              </w:rPr>
            </w:pPr>
          </w:p>
        </w:tc>
        <w:tc>
          <w:tcPr>
            <w:tcW w:w="4820" w:type="dxa"/>
            <w:gridSpan w:val="2"/>
            <w:shd w:val="clear" w:color="auto" w:fill="auto"/>
            <w:vAlign w:val="center"/>
          </w:tcPr>
          <w:p w14:paraId="232632B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B739C80" w14:textId="77777777" w:rsidR="00FB4782" w:rsidRPr="007001F1" w:rsidRDefault="00FB4782" w:rsidP="00617EE4">
            <w:pPr>
              <w:jc w:val="center"/>
              <w:rPr>
                <w:color w:val="000000"/>
              </w:rPr>
            </w:pPr>
          </w:p>
        </w:tc>
        <w:tc>
          <w:tcPr>
            <w:tcW w:w="567" w:type="dxa"/>
            <w:shd w:val="clear" w:color="auto" w:fill="auto"/>
            <w:vAlign w:val="center"/>
          </w:tcPr>
          <w:p w14:paraId="6D479910" w14:textId="77777777" w:rsidR="00FB4782" w:rsidRPr="007001F1" w:rsidRDefault="00FB4782" w:rsidP="00617EE4">
            <w:pPr>
              <w:jc w:val="center"/>
              <w:rPr>
                <w:color w:val="000000"/>
              </w:rPr>
            </w:pPr>
          </w:p>
        </w:tc>
        <w:tc>
          <w:tcPr>
            <w:tcW w:w="776" w:type="dxa"/>
            <w:shd w:val="clear" w:color="auto" w:fill="auto"/>
            <w:vAlign w:val="center"/>
          </w:tcPr>
          <w:p w14:paraId="6EC7EE59" w14:textId="77777777" w:rsidR="00FB4782" w:rsidRPr="007001F1" w:rsidRDefault="00FB4782" w:rsidP="00617EE4">
            <w:pPr>
              <w:jc w:val="center"/>
              <w:rPr>
                <w:color w:val="000000"/>
              </w:rPr>
            </w:pPr>
          </w:p>
        </w:tc>
        <w:tc>
          <w:tcPr>
            <w:tcW w:w="1775" w:type="dxa"/>
            <w:shd w:val="clear" w:color="auto" w:fill="auto"/>
            <w:vAlign w:val="center"/>
          </w:tcPr>
          <w:p w14:paraId="070FD022" w14:textId="77777777" w:rsidR="00FB4782" w:rsidRPr="007001F1" w:rsidRDefault="00FB4782" w:rsidP="00617EE4">
            <w:pPr>
              <w:jc w:val="center"/>
              <w:rPr>
                <w:color w:val="000000"/>
              </w:rPr>
            </w:pPr>
          </w:p>
        </w:tc>
      </w:tr>
      <w:tr w:rsidR="00617EE4" w:rsidRPr="007001F1" w14:paraId="494A9952" w14:textId="77777777" w:rsidTr="00AD7C21">
        <w:trPr>
          <w:trHeight w:val="547"/>
        </w:trPr>
        <w:tc>
          <w:tcPr>
            <w:tcW w:w="582" w:type="dxa"/>
            <w:shd w:val="clear" w:color="auto" w:fill="auto"/>
            <w:noWrap/>
            <w:vAlign w:val="center"/>
          </w:tcPr>
          <w:p w14:paraId="7FAB040F" w14:textId="77777777" w:rsidR="00617EE4" w:rsidRPr="007001F1" w:rsidRDefault="00617EE4" w:rsidP="00617EE4">
            <w:pPr>
              <w:jc w:val="center"/>
              <w:rPr>
                <w:color w:val="000000"/>
              </w:rPr>
            </w:pPr>
            <w:r w:rsidRPr="007F627E">
              <w:rPr>
                <w:color w:val="000000"/>
                <w:sz w:val="22"/>
                <w:szCs w:val="22"/>
              </w:rPr>
              <w:t>9</w:t>
            </w:r>
          </w:p>
        </w:tc>
        <w:tc>
          <w:tcPr>
            <w:tcW w:w="4820" w:type="dxa"/>
            <w:gridSpan w:val="2"/>
            <w:shd w:val="clear" w:color="auto" w:fill="auto"/>
            <w:vAlign w:val="center"/>
          </w:tcPr>
          <w:p w14:paraId="5EC7B5E6" w14:textId="77777777"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14:paraId="2E9A1B89" w14:textId="77777777" w:rsidR="00617EE4" w:rsidRPr="007001F1" w:rsidRDefault="00617EE4" w:rsidP="00617EE4">
            <w:pPr>
              <w:jc w:val="center"/>
              <w:rPr>
                <w:color w:val="000000"/>
              </w:rPr>
            </w:pPr>
          </w:p>
        </w:tc>
        <w:tc>
          <w:tcPr>
            <w:tcW w:w="567" w:type="dxa"/>
            <w:shd w:val="clear" w:color="auto" w:fill="auto"/>
            <w:vAlign w:val="center"/>
          </w:tcPr>
          <w:p w14:paraId="691F2E95" w14:textId="77777777" w:rsidR="00617EE4" w:rsidRPr="007001F1" w:rsidRDefault="00617EE4" w:rsidP="00617EE4">
            <w:pPr>
              <w:jc w:val="center"/>
              <w:rPr>
                <w:color w:val="000000"/>
              </w:rPr>
            </w:pPr>
          </w:p>
        </w:tc>
        <w:tc>
          <w:tcPr>
            <w:tcW w:w="776" w:type="dxa"/>
            <w:shd w:val="clear" w:color="auto" w:fill="auto"/>
            <w:vAlign w:val="center"/>
          </w:tcPr>
          <w:p w14:paraId="6C4B05D5" w14:textId="77777777" w:rsidR="00617EE4" w:rsidRPr="007001F1" w:rsidRDefault="00617EE4" w:rsidP="00617EE4">
            <w:pPr>
              <w:jc w:val="center"/>
              <w:rPr>
                <w:color w:val="000000"/>
              </w:rPr>
            </w:pPr>
          </w:p>
        </w:tc>
        <w:tc>
          <w:tcPr>
            <w:tcW w:w="1775" w:type="dxa"/>
            <w:shd w:val="clear" w:color="auto" w:fill="auto"/>
            <w:vAlign w:val="center"/>
          </w:tcPr>
          <w:p w14:paraId="152BB850" w14:textId="77777777" w:rsidR="00617EE4" w:rsidRPr="007001F1" w:rsidRDefault="00617EE4" w:rsidP="00617EE4">
            <w:pPr>
              <w:jc w:val="center"/>
              <w:rPr>
                <w:color w:val="000000"/>
              </w:rPr>
            </w:pPr>
          </w:p>
        </w:tc>
      </w:tr>
      <w:tr w:rsidR="00617EE4" w:rsidRPr="007001F1" w14:paraId="69E74580" w14:textId="77777777" w:rsidTr="00AD7C21">
        <w:trPr>
          <w:trHeight w:val="757"/>
        </w:trPr>
        <w:tc>
          <w:tcPr>
            <w:tcW w:w="582" w:type="dxa"/>
            <w:shd w:val="clear" w:color="auto" w:fill="auto"/>
            <w:noWrap/>
            <w:vAlign w:val="center"/>
          </w:tcPr>
          <w:p w14:paraId="4DE8CAD6" w14:textId="77777777"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14:paraId="76BA4ABB" w14:textId="77777777"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63D1E3B7" w14:textId="77777777" w:rsidR="00617EE4" w:rsidRPr="007001F1" w:rsidRDefault="00617EE4" w:rsidP="00617EE4">
            <w:pPr>
              <w:jc w:val="center"/>
              <w:rPr>
                <w:color w:val="000000"/>
              </w:rPr>
            </w:pPr>
          </w:p>
        </w:tc>
        <w:tc>
          <w:tcPr>
            <w:tcW w:w="567" w:type="dxa"/>
            <w:shd w:val="clear" w:color="auto" w:fill="auto"/>
            <w:vAlign w:val="center"/>
          </w:tcPr>
          <w:p w14:paraId="0619C005" w14:textId="77777777" w:rsidR="00617EE4" w:rsidRPr="007001F1" w:rsidRDefault="00617EE4" w:rsidP="00617EE4">
            <w:pPr>
              <w:jc w:val="center"/>
              <w:rPr>
                <w:color w:val="000000"/>
              </w:rPr>
            </w:pPr>
          </w:p>
        </w:tc>
        <w:tc>
          <w:tcPr>
            <w:tcW w:w="776" w:type="dxa"/>
            <w:shd w:val="clear" w:color="auto" w:fill="auto"/>
            <w:vAlign w:val="center"/>
          </w:tcPr>
          <w:p w14:paraId="24E83FCF" w14:textId="77777777" w:rsidR="00617EE4" w:rsidRPr="007001F1" w:rsidRDefault="00617EE4" w:rsidP="00617EE4">
            <w:pPr>
              <w:jc w:val="center"/>
              <w:rPr>
                <w:color w:val="000000"/>
              </w:rPr>
            </w:pPr>
          </w:p>
        </w:tc>
        <w:tc>
          <w:tcPr>
            <w:tcW w:w="1775" w:type="dxa"/>
            <w:shd w:val="clear" w:color="auto" w:fill="auto"/>
            <w:vAlign w:val="center"/>
          </w:tcPr>
          <w:p w14:paraId="7CE4A051" w14:textId="77777777" w:rsidR="00617EE4" w:rsidRPr="007001F1" w:rsidRDefault="00617EE4" w:rsidP="00617EE4">
            <w:pPr>
              <w:jc w:val="center"/>
              <w:rPr>
                <w:color w:val="000000"/>
              </w:rPr>
            </w:pPr>
          </w:p>
        </w:tc>
      </w:tr>
      <w:tr w:rsidR="00617EE4" w:rsidRPr="007001F1" w14:paraId="55CF4BB0" w14:textId="77777777" w:rsidTr="00AD7C21">
        <w:trPr>
          <w:trHeight w:val="445"/>
        </w:trPr>
        <w:tc>
          <w:tcPr>
            <w:tcW w:w="582" w:type="dxa"/>
            <w:shd w:val="clear" w:color="auto" w:fill="auto"/>
            <w:noWrap/>
            <w:vAlign w:val="center"/>
          </w:tcPr>
          <w:p w14:paraId="686225ED" w14:textId="77777777"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14:paraId="1855DA8E" w14:textId="77777777"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30AE2AD1" w14:textId="77777777" w:rsidR="00617EE4" w:rsidRPr="007001F1" w:rsidRDefault="00617EE4" w:rsidP="00617EE4">
            <w:pPr>
              <w:jc w:val="center"/>
              <w:rPr>
                <w:color w:val="000000"/>
              </w:rPr>
            </w:pPr>
          </w:p>
        </w:tc>
        <w:tc>
          <w:tcPr>
            <w:tcW w:w="567" w:type="dxa"/>
            <w:shd w:val="clear" w:color="auto" w:fill="auto"/>
            <w:vAlign w:val="center"/>
          </w:tcPr>
          <w:p w14:paraId="24AD545E" w14:textId="77777777" w:rsidR="00617EE4" w:rsidRPr="007001F1" w:rsidRDefault="00617EE4" w:rsidP="00617EE4">
            <w:pPr>
              <w:jc w:val="center"/>
              <w:rPr>
                <w:color w:val="000000"/>
              </w:rPr>
            </w:pPr>
          </w:p>
        </w:tc>
        <w:tc>
          <w:tcPr>
            <w:tcW w:w="776" w:type="dxa"/>
            <w:shd w:val="clear" w:color="auto" w:fill="auto"/>
            <w:vAlign w:val="center"/>
          </w:tcPr>
          <w:p w14:paraId="288A55B8" w14:textId="77777777" w:rsidR="00617EE4" w:rsidRPr="007001F1" w:rsidRDefault="00617EE4" w:rsidP="00617EE4">
            <w:pPr>
              <w:jc w:val="center"/>
              <w:rPr>
                <w:color w:val="000000"/>
              </w:rPr>
            </w:pPr>
          </w:p>
        </w:tc>
        <w:tc>
          <w:tcPr>
            <w:tcW w:w="1775" w:type="dxa"/>
            <w:shd w:val="clear" w:color="auto" w:fill="auto"/>
            <w:vAlign w:val="center"/>
          </w:tcPr>
          <w:p w14:paraId="5E0736D4" w14:textId="77777777" w:rsidR="00617EE4" w:rsidRPr="007001F1" w:rsidRDefault="00617EE4" w:rsidP="00617EE4">
            <w:pPr>
              <w:jc w:val="center"/>
              <w:rPr>
                <w:color w:val="000000"/>
              </w:rPr>
            </w:pPr>
          </w:p>
        </w:tc>
      </w:tr>
      <w:tr w:rsidR="003F2D62" w:rsidRPr="007001F1" w14:paraId="66577F38" w14:textId="77777777" w:rsidTr="00AD7C21">
        <w:trPr>
          <w:trHeight w:val="350"/>
        </w:trPr>
        <w:tc>
          <w:tcPr>
            <w:tcW w:w="582" w:type="dxa"/>
            <w:vMerge w:val="restart"/>
            <w:shd w:val="clear" w:color="auto" w:fill="auto"/>
            <w:noWrap/>
            <w:vAlign w:val="center"/>
          </w:tcPr>
          <w:p w14:paraId="0C9795A1" w14:textId="77777777"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14:paraId="2E53EA2D" w14:textId="77777777"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14:paraId="644B8C06" w14:textId="77777777" w:rsidR="003F2D62" w:rsidRPr="007001F1" w:rsidRDefault="003F2D62" w:rsidP="00617EE4">
            <w:pPr>
              <w:jc w:val="center"/>
              <w:rPr>
                <w:color w:val="000000"/>
              </w:rPr>
            </w:pPr>
          </w:p>
        </w:tc>
        <w:tc>
          <w:tcPr>
            <w:tcW w:w="567" w:type="dxa"/>
            <w:shd w:val="clear" w:color="auto" w:fill="auto"/>
            <w:vAlign w:val="center"/>
          </w:tcPr>
          <w:p w14:paraId="4147AD8D" w14:textId="77777777" w:rsidR="003F2D62" w:rsidRPr="007001F1" w:rsidRDefault="003F2D62" w:rsidP="00617EE4">
            <w:pPr>
              <w:jc w:val="center"/>
              <w:rPr>
                <w:color w:val="000000"/>
              </w:rPr>
            </w:pPr>
          </w:p>
        </w:tc>
        <w:tc>
          <w:tcPr>
            <w:tcW w:w="776" w:type="dxa"/>
            <w:shd w:val="clear" w:color="auto" w:fill="auto"/>
            <w:vAlign w:val="center"/>
          </w:tcPr>
          <w:p w14:paraId="75D9DF39" w14:textId="77777777" w:rsidR="003F2D62" w:rsidRPr="007001F1" w:rsidRDefault="003F2D62" w:rsidP="00617EE4">
            <w:pPr>
              <w:jc w:val="center"/>
              <w:rPr>
                <w:color w:val="000000"/>
              </w:rPr>
            </w:pPr>
          </w:p>
        </w:tc>
        <w:tc>
          <w:tcPr>
            <w:tcW w:w="1775" w:type="dxa"/>
            <w:shd w:val="clear" w:color="auto" w:fill="auto"/>
            <w:vAlign w:val="center"/>
          </w:tcPr>
          <w:p w14:paraId="42558837" w14:textId="77777777" w:rsidR="003F2D62" w:rsidRPr="007001F1" w:rsidRDefault="003F2D62" w:rsidP="00617EE4">
            <w:pPr>
              <w:jc w:val="center"/>
              <w:rPr>
                <w:color w:val="000000"/>
              </w:rPr>
            </w:pPr>
          </w:p>
        </w:tc>
      </w:tr>
      <w:tr w:rsidR="003F2D62" w:rsidRPr="007001F1" w14:paraId="7212103F" w14:textId="77777777" w:rsidTr="00AD7C21">
        <w:trPr>
          <w:trHeight w:val="845"/>
        </w:trPr>
        <w:tc>
          <w:tcPr>
            <w:tcW w:w="582" w:type="dxa"/>
            <w:vMerge/>
            <w:shd w:val="clear" w:color="auto" w:fill="auto"/>
            <w:noWrap/>
            <w:vAlign w:val="center"/>
          </w:tcPr>
          <w:p w14:paraId="45B86DFF" w14:textId="77777777" w:rsidR="003F2D62" w:rsidRPr="007001F1" w:rsidRDefault="003F2D62" w:rsidP="00617EE4">
            <w:pPr>
              <w:jc w:val="center"/>
              <w:rPr>
                <w:color w:val="000000"/>
              </w:rPr>
            </w:pPr>
          </w:p>
        </w:tc>
        <w:tc>
          <w:tcPr>
            <w:tcW w:w="4820" w:type="dxa"/>
            <w:gridSpan w:val="2"/>
            <w:shd w:val="clear" w:color="auto" w:fill="auto"/>
            <w:vAlign w:val="center"/>
          </w:tcPr>
          <w:p w14:paraId="4F60A3A1" w14:textId="77777777"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49724914" w14:textId="77777777" w:rsidR="003F2D62" w:rsidRPr="007001F1" w:rsidRDefault="003F2D62" w:rsidP="00617EE4">
            <w:pPr>
              <w:jc w:val="center"/>
              <w:rPr>
                <w:color w:val="000000"/>
              </w:rPr>
            </w:pPr>
          </w:p>
        </w:tc>
        <w:tc>
          <w:tcPr>
            <w:tcW w:w="567" w:type="dxa"/>
            <w:shd w:val="clear" w:color="auto" w:fill="auto"/>
            <w:vAlign w:val="center"/>
          </w:tcPr>
          <w:p w14:paraId="406A6C31" w14:textId="77777777" w:rsidR="003F2D62" w:rsidRPr="007001F1" w:rsidRDefault="003F2D62" w:rsidP="00617EE4">
            <w:pPr>
              <w:jc w:val="center"/>
              <w:rPr>
                <w:color w:val="000000"/>
              </w:rPr>
            </w:pPr>
          </w:p>
        </w:tc>
        <w:tc>
          <w:tcPr>
            <w:tcW w:w="776" w:type="dxa"/>
            <w:shd w:val="clear" w:color="auto" w:fill="auto"/>
            <w:vAlign w:val="center"/>
          </w:tcPr>
          <w:p w14:paraId="4DC56B2B" w14:textId="77777777" w:rsidR="003F2D62" w:rsidRPr="007001F1" w:rsidRDefault="003F2D62" w:rsidP="00617EE4">
            <w:pPr>
              <w:jc w:val="center"/>
              <w:rPr>
                <w:color w:val="000000"/>
              </w:rPr>
            </w:pPr>
          </w:p>
        </w:tc>
        <w:tc>
          <w:tcPr>
            <w:tcW w:w="1775" w:type="dxa"/>
            <w:shd w:val="clear" w:color="auto" w:fill="auto"/>
            <w:vAlign w:val="center"/>
          </w:tcPr>
          <w:p w14:paraId="29AD2285" w14:textId="77777777" w:rsidR="003F2D62" w:rsidRPr="007001F1" w:rsidRDefault="003F2D62" w:rsidP="00617EE4">
            <w:pPr>
              <w:jc w:val="center"/>
              <w:rPr>
                <w:color w:val="000000"/>
              </w:rPr>
            </w:pPr>
          </w:p>
        </w:tc>
      </w:tr>
      <w:tr w:rsidR="00617EE4" w:rsidRPr="007001F1" w14:paraId="7EBB24F8" w14:textId="77777777" w:rsidTr="00AD7C21">
        <w:trPr>
          <w:trHeight w:val="509"/>
        </w:trPr>
        <w:tc>
          <w:tcPr>
            <w:tcW w:w="582" w:type="dxa"/>
            <w:shd w:val="clear" w:color="auto" w:fill="auto"/>
            <w:noWrap/>
            <w:vAlign w:val="center"/>
          </w:tcPr>
          <w:p w14:paraId="3A06291D" w14:textId="77777777"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14:paraId="19640A7D" w14:textId="77777777" w:rsidR="00617EE4" w:rsidRPr="007001F1" w:rsidRDefault="00617EE4" w:rsidP="003F3D85">
            <w:pPr>
              <w:jc w:val="both"/>
              <w:rPr>
                <w:color w:val="000000"/>
              </w:rPr>
            </w:pPr>
            <w:r w:rsidRPr="007001F1">
              <w:rPr>
                <w:sz w:val="22"/>
                <w:szCs w:val="22"/>
              </w:rPr>
              <w:t>Neboli identifikované iné porušenia pravidiel a postupov verejného obstarávania</w:t>
            </w:r>
            <w:r w:rsidR="001523F5">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14:paraId="2DF325CB" w14:textId="77777777" w:rsidR="00617EE4" w:rsidRPr="007001F1" w:rsidRDefault="00617EE4" w:rsidP="00617EE4">
            <w:pPr>
              <w:jc w:val="center"/>
              <w:rPr>
                <w:color w:val="000000"/>
              </w:rPr>
            </w:pPr>
          </w:p>
        </w:tc>
        <w:tc>
          <w:tcPr>
            <w:tcW w:w="567" w:type="dxa"/>
            <w:shd w:val="clear" w:color="auto" w:fill="auto"/>
            <w:vAlign w:val="center"/>
          </w:tcPr>
          <w:p w14:paraId="63FDA20E" w14:textId="77777777" w:rsidR="00617EE4" w:rsidRPr="007001F1" w:rsidRDefault="00617EE4" w:rsidP="00617EE4">
            <w:pPr>
              <w:jc w:val="center"/>
              <w:rPr>
                <w:color w:val="000000"/>
              </w:rPr>
            </w:pPr>
          </w:p>
        </w:tc>
        <w:tc>
          <w:tcPr>
            <w:tcW w:w="776" w:type="dxa"/>
            <w:shd w:val="clear" w:color="auto" w:fill="auto"/>
            <w:vAlign w:val="center"/>
          </w:tcPr>
          <w:p w14:paraId="143ECD9A" w14:textId="77777777" w:rsidR="00617EE4" w:rsidRPr="007001F1" w:rsidRDefault="00617EE4" w:rsidP="00617EE4">
            <w:pPr>
              <w:jc w:val="center"/>
              <w:rPr>
                <w:color w:val="000000"/>
              </w:rPr>
            </w:pPr>
          </w:p>
        </w:tc>
        <w:tc>
          <w:tcPr>
            <w:tcW w:w="1775" w:type="dxa"/>
            <w:shd w:val="clear" w:color="auto" w:fill="auto"/>
            <w:vAlign w:val="center"/>
          </w:tcPr>
          <w:p w14:paraId="4862509B" w14:textId="77777777" w:rsidR="00617EE4" w:rsidRPr="007001F1" w:rsidRDefault="00617EE4" w:rsidP="00617EE4">
            <w:pPr>
              <w:jc w:val="center"/>
              <w:rPr>
                <w:color w:val="000000"/>
              </w:rPr>
            </w:pPr>
          </w:p>
        </w:tc>
      </w:tr>
      <w:tr w:rsidR="003F2D62" w:rsidRPr="007001F1" w14:paraId="3471B728" w14:textId="77777777" w:rsidTr="00AD7C21">
        <w:trPr>
          <w:trHeight w:val="252"/>
        </w:trPr>
        <w:tc>
          <w:tcPr>
            <w:tcW w:w="582" w:type="dxa"/>
            <w:vMerge w:val="restart"/>
            <w:shd w:val="clear" w:color="auto" w:fill="auto"/>
            <w:noWrap/>
            <w:vAlign w:val="center"/>
          </w:tcPr>
          <w:p w14:paraId="6C86360D" w14:textId="77777777" w:rsidR="003F2D62" w:rsidRPr="007001F1" w:rsidRDefault="003F2D62" w:rsidP="00617EE4">
            <w:pPr>
              <w:jc w:val="center"/>
              <w:rPr>
                <w:color w:val="000000"/>
              </w:rPr>
            </w:pPr>
            <w:r w:rsidRPr="00F158B1">
              <w:rPr>
                <w:color w:val="000000"/>
                <w:sz w:val="22"/>
                <w:szCs w:val="22"/>
              </w:rPr>
              <w:t>14</w:t>
            </w:r>
          </w:p>
        </w:tc>
        <w:tc>
          <w:tcPr>
            <w:tcW w:w="4820" w:type="dxa"/>
            <w:gridSpan w:val="2"/>
            <w:shd w:val="clear" w:color="auto" w:fill="auto"/>
            <w:vAlign w:val="center"/>
          </w:tcPr>
          <w:p w14:paraId="73D48994" w14:textId="77777777"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14:paraId="3BAEF285" w14:textId="77777777" w:rsidR="003F2D62" w:rsidRPr="007001F1" w:rsidRDefault="003F2D62" w:rsidP="00617EE4">
            <w:pPr>
              <w:jc w:val="center"/>
              <w:rPr>
                <w:color w:val="000000"/>
              </w:rPr>
            </w:pPr>
          </w:p>
        </w:tc>
        <w:tc>
          <w:tcPr>
            <w:tcW w:w="567" w:type="dxa"/>
            <w:shd w:val="clear" w:color="auto" w:fill="auto"/>
            <w:vAlign w:val="center"/>
          </w:tcPr>
          <w:p w14:paraId="419AA69E" w14:textId="77777777" w:rsidR="003F2D62" w:rsidRPr="007001F1" w:rsidRDefault="003F2D62" w:rsidP="00617EE4">
            <w:pPr>
              <w:jc w:val="center"/>
              <w:rPr>
                <w:color w:val="000000"/>
              </w:rPr>
            </w:pPr>
          </w:p>
        </w:tc>
        <w:tc>
          <w:tcPr>
            <w:tcW w:w="776" w:type="dxa"/>
            <w:shd w:val="clear" w:color="auto" w:fill="auto"/>
            <w:vAlign w:val="center"/>
          </w:tcPr>
          <w:p w14:paraId="64F6CE1E" w14:textId="77777777" w:rsidR="003F2D62" w:rsidRPr="007001F1" w:rsidRDefault="003F2D62" w:rsidP="00617EE4">
            <w:pPr>
              <w:jc w:val="center"/>
              <w:rPr>
                <w:color w:val="000000"/>
              </w:rPr>
            </w:pPr>
          </w:p>
        </w:tc>
        <w:tc>
          <w:tcPr>
            <w:tcW w:w="1775" w:type="dxa"/>
            <w:shd w:val="clear" w:color="auto" w:fill="auto"/>
            <w:vAlign w:val="center"/>
          </w:tcPr>
          <w:p w14:paraId="6B4E431E" w14:textId="77777777" w:rsidR="003F2D62" w:rsidRPr="007001F1" w:rsidRDefault="003F2D62" w:rsidP="00617EE4">
            <w:pPr>
              <w:jc w:val="center"/>
              <w:rPr>
                <w:color w:val="000000"/>
              </w:rPr>
            </w:pPr>
          </w:p>
        </w:tc>
      </w:tr>
      <w:tr w:rsidR="003F2D62" w:rsidRPr="007001F1" w14:paraId="5D384A9B" w14:textId="77777777" w:rsidTr="00AD7C21">
        <w:trPr>
          <w:trHeight w:val="382"/>
        </w:trPr>
        <w:tc>
          <w:tcPr>
            <w:tcW w:w="582" w:type="dxa"/>
            <w:vMerge/>
            <w:shd w:val="clear" w:color="auto" w:fill="auto"/>
            <w:noWrap/>
            <w:vAlign w:val="center"/>
          </w:tcPr>
          <w:p w14:paraId="098C4AAF" w14:textId="77777777" w:rsidR="003F2D62" w:rsidRPr="007001F1" w:rsidRDefault="003F2D62" w:rsidP="00617EE4">
            <w:pPr>
              <w:jc w:val="center"/>
              <w:rPr>
                <w:color w:val="000000"/>
              </w:rPr>
            </w:pPr>
          </w:p>
        </w:tc>
        <w:tc>
          <w:tcPr>
            <w:tcW w:w="4820" w:type="dxa"/>
            <w:gridSpan w:val="2"/>
            <w:shd w:val="clear" w:color="auto" w:fill="auto"/>
            <w:vAlign w:val="center"/>
          </w:tcPr>
          <w:p w14:paraId="6619C42F" w14:textId="77777777"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14:paraId="05882A27" w14:textId="77777777" w:rsidR="003F2D62" w:rsidRPr="007001F1" w:rsidRDefault="003F2D62" w:rsidP="00617EE4">
            <w:pPr>
              <w:jc w:val="center"/>
              <w:rPr>
                <w:color w:val="000000"/>
              </w:rPr>
            </w:pPr>
          </w:p>
        </w:tc>
        <w:tc>
          <w:tcPr>
            <w:tcW w:w="567" w:type="dxa"/>
            <w:shd w:val="clear" w:color="auto" w:fill="auto"/>
            <w:vAlign w:val="center"/>
          </w:tcPr>
          <w:p w14:paraId="53C5BCEF" w14:textId="77777777" w:rsidR="003F2D62" w:rsidRPr="007001F1" w:rsidRDefault="003F2D62" w:rsidP="00617EE4">
            <w:pPr>
              <w:jc w:val="center"/>
              <w:rPr>
                <w:color w:val="000000"/>
              </w:rPr>
            </w:pPr>
          </w:p>
        </w:tc>
        <w:tc>
          <w:tcPr>
            <w:tcW w:w="776" w:type="dxa"/>
            <w:shd w:val="clear" w:color="auto" w:fill="auto"/>
            <w:vAlign w:val="center"/>
          </w:tcPr>
          <w:p w14:paraId="63EE0173" w14:textId="77777777" w:rsidR="003F2D62" w:rsidRPr="007001F1" w:rsidRDefault="003F2D62" w:rsidP="00617EE4">
            <w:pPr>
              <w:jc w:val="center"/>
              <w:rPr>
                <w:color w:val="000000"/>
              </w:rPr>
            </w:pPr>
          </w:p>
        </w:tc>
        <w:tc>
          <w:tcPr>
            <w:tcW w:w="1775" w:type="dxa"/>
            <w:shd w:val="clear" w:color="auto" w:fill="auto"/>
            <w:vAlign w:val="center"/>
          </w:tcPr>
          <w:p w14:paraId="3CBA96CF" w14:textId="77777777" w:rsidR="003F2D62" w:rsidRPr="007001F1" w:rsidRDefault="003F2D62" w:rsidP="00617EE4">
            <w:pPr>
              <w:jc w:val="center"/>
              <w:rPr>
                <w:color w:val="000000"/>
              </w:rPr>
            </w:pPr>
          </w:p>
        </w:tc>
      </w:tr>
      <w:tr w:rsidR="00617EE4" w:rsidRPr="007001F1" w14:paraId="6235BA24" w14:textId="77777777" w:rsidTr="00AD7C21">
        <w:trPr>
          <w:trHeight w:val="1200"/>
        </w:trPr>
        <w:tc>
          <w:tcPr>
            <w:tcW w:w="582" w:type="dxa"/>
            <w:shd w:val="clear" w:color="auto" w:fill="auto"/>
            <w:noWrap/>
            <w:vAlign w:val="center"/>
          </w:tcPr>
          <w:p w14:paraId="5392FA1E" w14:textId="77777777"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14:paraId="48923A9F"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2CDFCAEB" w14:textId="77777777" w:rsidR="00617EE4" w:rsidRPr="007001F1" w:rsidRDefault="00617EE4" w:rsidP="00617EE4">
            <w:pPr>
              <w:jc w:val="center"/>
              <w:rPr>
                <w:color w:val="000000"/>
              </w:rPr>
            </w:pPr>
          </w:p>
        </w:tc>
        <w:tc>
          <w:tcPr>
            <w:tcW w:w="567" w:type="dxa"/>
            <w:shd w:val="clear" w:color="auto" w:fill="auto"/>
            <w:vAlign w:val="center"/>
          </w:tcPr>
          <w:p w14:paraId="20785517" w14:textId="77777777" w:rsidR="00617EE4" w:rsidRPr="007001F1" w:rsidRDefault="00617EE4" w:rsidP="00617EE4">
            <w:pPr>
              <w:jc w:val="center"/>
              <w:rPr>
                <w:color w:val="000000"/>
              </w:rPr>
            </w:pPr>
          </w:p>
        </w:tc>
        <w:tc>
          <w:tcPr>
            <w:tcW w:w="776" w:type="dxa"/>
            <w:shd w:val="clear" w:color="auto" w:fill="auto"/>
            <w:vAlign w:val="center"/>
          </w:tcPr>
          <w:p w14:paraId="43652447" w14:textId="77777777" w:rsidR="00617EE4" w:rsidRPr="007001F1" w:rsidRDefault="00617EE4" w:rsidP="00617EE4">
            <w:pPr>
              <w:jc w:val="center"/>
              <w:rPr>
                <w:color w:val="000000"/>
              </w:rPr>
            </w:pPr>
          </w:p>
        </w:tc>
        <w:tc>
          <w:tcPr>
            <w:tcW w:w="1775" w:type="dxa"/>
            <w:shd w:val="clear" w:color="auto" w:fill="auto"/>
            <w:vAlign w:val="center"/>
          </w:tcPr>
          <w:p w14:paraId="1A2D983A" w14:textId="77777777" w:rsidR="00617EE4" w:rsidRPr="007001F1" w:rsidRDefault="00617EE4" w:rsidP="00617EE4">
            <w:pPr>
              <w:jc w:val="center"/>
              <w:rPr>
                <w:color w:val="000000"/>
              </w:rPr>
            </w:pPr>
          </w:p>
        </w:tc>
      </w:tr>
      <w:tr w:rsidR="00A71747" w:rsidRPr="007001F1" w14:paraId="76D50983" w14:textId="77777777" w:rsidTr="00AD7C21">
        <w:trPr>
          <w:trHeight w:val="841"/>
        </w:trPr>
        <w:tc>
          <w:tcPr>
            <w:tcW w:w="582" w:type="dxa"/>
            <w:shd w:val="clear" w:color="auto" w:fill="auto"/>
            <w:noWrap/>
            <w:vAlign w:val="center"/>
          </w:tcPr>
          <w:p w14:paraId="4232E573" w14:textId="77777777"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14:paraId="3599359C" w14:textId="77777777"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AA6A6D" w14:textId="77777777" w:rsidR="00A71747" w:rsidRPr="007001F1" w:rsidRDefault="00A71747" w:rsidP="00617EE4">
            <w:pPr>
              <w:jc w:val="center"/>
              <w:rPr>
                <w:color w:val="000000"/>
              </w:rPr>
            </w:pPr>
          </w:p>
        </w:tc>
        <w:tc>
          <w:tcPr>
            <w:tcW w:w="567" w:type="dxa"/>
            <w:shd w:val="clear" w:color="auto" w:fill="auto"/>
            <w:vAlign w:val="center"/>
          </w:tcPr>
          <w:p w14:paraId="11C1BFC0" w14:textId="77777777" w:rsidR="00A71747" w:rsidRPr="007001F1" w:rsidRDefault="00A71747" w:rsidP="00617EE4">
            <w:pPr>
              <w:jc w:val="center"/>
              <w:rPr>
                <w:color w:val="000000"/>
              </w:rPr>
            </w:pPr>
          </w:p>
        </w:tc>
        <w:tc>
          <w:tcPr>
            <w:tcW w:w="776" w:type="dxa"/>
            <w:shd w:val="clear" w:color="auto" w:fill="auto"/>
            <w:vAlign w:val="center"/>
          </w:tcPr>
          <w:p w14:paraId="50E5EEA8" w14:textId="77777777" w:rsidR="00A71747" w:rsidRPr="007001F1" w:rsidRDefault="00A71747" w:rsidP="00617EE4">
            <w:pPr>
              <w:jc w:val="center"/>
              <w:rPr>
                <w:color w:val="000000"/>
              </w:rPr>
            </w:pPr>
          </w:p>
        </w:tc>
        <w:tc>
          <w:tcPr>
            <w:tcW w:w="1775" w:type="dxa"/>
            <w:shd w:val="clear" w:color="auto" w:fill="auto"/>
            <w:vAlign w:val="center"/>
          </w:tcPr>
          <w:p w14:paraId="20018EEE" w14:textId="77777777" w:rsidR="00A71747" w:rsidRPr="007001F1" w:rsidRDefault="00A71747" w:rsidP="00617EE4">
            <w:pPr>
              <w:jc w:val="center"/>
              <w:rPr>
                <w:color w:val="000000"/>
              </w:rPr>
            </w:pPr>
          </w:p>
        </w:tc>
      </w:tr>
      <w:tr w:rsidR="00617EE4" w:rsidRPr="007001F1" w14:paraId="0B99796E" w14:textId="77777777" w:rsidTr="00AD7C21">
        <w:trPr>
          <w:trHeight w:val="300"/>
        </w:trPr>
        <w:tc>
          <w:tcPr>
            <w:tcW w:w="3559" w:type="dxa"/>
            <w:gridSpan w:val="2"/>
            <w:shd w:val="clear" w:color="auto" w:fill="auto"/>
            <w:vAlign w:val="center"/>
            <w:hideMark/>
          </w:tcPr>
          <w:p w14:paraId="65DAEA9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14:paraId="1A6764FA" w14:textId="77777777" w:rsidR="00617EE4" w:rsidRPr="007001F1" w:rsidRDefault="00617EE4" w:rsidP="00617EE4">
            <w:pPr>
              <w:rPr>
                <w:color w:val="000000"/>
              </w:rPr>
            </w:pPr>
            <w:r w:rsidRPr="007001F1">
              <w:rPr>
                <w:color w:val="000000"/>
                <w:sz w:val="22"/>
                <w:szCs w:val="22"/>
              </w:rPr>
              <w:t> </w:t>
            </w:r>
          </w:p>
        </w:tc>
      </w:tr>
      <w:tr w:rsidR="00617EE4" w:rsidRPr="007001F1" w14:paraId="4D1BB5E7" w14:textId="77777777" w:rsidTr="00AD7C21">
        <w:trPr>
          <w:trHeight w:val="300"/>
        </w:trPr>
        <w:tc>
          <w:tcPr>
            <w:tcW w:w="3559" w:type="dxa"/>
            <w:gridSpan w:val="2"/>
            <w:shd w:val="clear" w:color="auto" w:fill="auto"/>
            <w:vAlign w:val="center"/>
            <w:hideMark/>
          </w:tcPr>
          <w:p w14:paraId="19D423B1"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7A69EFA6" w14:textId="77777777" w:rsidR="00617EE4" w:rsidRPr="007001F1" w:rsidRDefault="00617EE4" w:rsidP="00617EE4">
            <w:pPr>
              <w:rPr>
                <w:color w:val="000000"/>
              </w:rPr>
            </w:pPr>
            <w:r w:rsidRPr="007001F1">
              <w:rPr>
                <w:color w:val="000000"/>
                <w:sz w:val="22"/>
                <w:szCs w:val="22"/>
              </w:rPr>
              <w:t> </w:t>
            </w:r>
          </w:p>
        </w:tc>
      </w:tr>
      <w:tr w:rsidR="00617EE4" w:rsidRPr="007001F1" w14:paraId="5FEBBD84" w14:textId="77777777" w:rsidTr="00AD7C21">
        <w:trPr>
          <w:trHeight w:val="300"/>
        </w:trPr>
        <w:tc>
          <w:tcPr>
            <w:tcW w:w="3559" w:type="dxa"/>
            <w:gridSpan w:val="2"/>
            <w:shd w:val="clear" w:color="000000" w:fill="FFFFFF"/>
            <w:vAlign w:val="center"/>
            <w:hideMark/>
          </w:tcPr>
          <w:p w14:paraId="3B1E4FD6" w14:textId="77777777" w:rsidR="00617EE4" w:rsidRPr="007001F1" w:rsidRDefault="00617EE4" w:rsidP="00617EE4">
            <w:pPr>
              <w:rPr>
                <w:b/>
                <w:bCs/>
              </w:rPr>
            </w:pPr>
            <w:r w:rsidRPr="007001F1">
              <w:rPr>
                <w:b/>
                <w:bCs/>
                <w:sz w:val="22"/>
                <w:szCs w:val="22"/>
              </w:rPr>
              <w:lastRenderedPageBreak/>
              <w:t>Podpis:</w:t>
            </w:r>
          </w:p>
        </w:tc>
        <w:tc>
          <w:tcPr>
            <w:tcW w:w="5528" w:type="dxa"/>
            <w:gridSpan w:val="5"/>
            <w:shd w:val="clear" w:color="auto" w:fill="auto"/>
            <w:vAlign w:val="center"/>
            <w:hideMark/>
          </w:tcPr>
          <w:p w14:paraId="14E99452" w14:textId="77777777" w:rsidR="00617EE4" w:rsidRPr="007001F1" w:rsidRDefault="00617EE4" w:rsidP="00617EE4">
            <w:pPr>
              <w:rPr>
                <w:color w:val="000000"/>
              </w:rPr>
            </w:pPr>
            <w:r w:rsidRPr="007001F1">
              <w:rPr>
                <w:color w:val="000000"/>
                <w:sz w:val="22"/>
                <w:szCs w:val="22"/>
              </w:rPr>
              <w:t> </w:t>
            </w:r>
          </w:p>
        </w:tc>
      </w:tr>
      <w:tr w:rsidR="00617EE4" w:rsidRPr="007001F1" w14:paraId="2F99D0BC" w14:textId="77777777" w:rsidTr="00AD7C21">
        <w:trPr>
          <w:trHeight w:val="300"/>
        </w:trPr>
        <w:tc>
          <w:tcPr>
            <w:tcW w:w="9087" w:type="dxa"/>
            <w:gridSpan w:val="7"/>
            <w:shd w:val="clear" w:color="auto" w:fill="auto"/>
            <w:noWrap/>
            <w:vAlign w:val="bottom"/>
            <w:hideMark/>
          </w:tcPr>
          <w:p w14:paraId="71D265D7" w14:textId="77777777" w:rsidR="00617EE4" w:rsidRPr="007001F1" w:rsidRDefault="00617EE4" w:rsidP="00617EE4">
            <w:pPr>
              <w:jc w:val="center"/>
              <w:rPr>
                <w:color w:val="000000"/>
              </w:rPr>
            </w:pPr>
            <w:r w:rsidRPr="007001F1">
              <w:rPr>
                <w:color w:val="000000"/>
                <w:sz w:val="22"/>
                <w:szCs w:val="22"/>
              </w:rPr>
              <w:t> </w:t>
            </w:r>
          </w:p>
        </w:tc>
      </w:tr>
      <w:tr w:rsidR="00617EE4" w:rsidRPr="007001F1" w14:paraId="37112987" w14:textId="77777777" w:rsidTr="00AD7C21">
        <w:trPr>
          <w:trHeight w:val="300"/>
        </w:trPr>
        <w:tc>
          <w:tcPr>
            <w:tcW w:w="3559" w:type="dxa"/>
            <w:gridSpan w:val="2"/>
            <w:shd w:val="clear" w:color="000000" w:fill="FFFFFF"/>
            <w:vAlign w:val="center"/>
            <w:hideMark/>
          </w:tcPr>
          <w:p w14:paraId="3AE977DE"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14:paraId="29A842A3" w14:textId="77777777" w:rsidR="00617EE4" w:rsidRPr="007001F1" w:rsidRDefault="00617EE4" w:rsidP="00617EE4">
            <w:pPr>
              <w:rPr>
                <w:color w:val="000000"/>
              </w:rPr>
            </w:pPr>
            <w:r w:rsidRPr="007001F1">
              <w:rPr>
                <w:color w:val="000000"/>
                <w:sz w:val="22"/>
                <w:szCs w:val="22"/>
              </w:rPr>
              <w:t> </w:t>
            </w:r>
          </w:p>
        </w:tc>
      </w:tr>
      <w:tr w:rsidR="00617EE4" w:rsidRPr="007001F1" w14:paraId="1F461135" w14:textId="77777777" w:rsidTr="00AD7C21">
        <w:trPr>
          <w:trHeight w:val="300"/>
        </w:trPr>
        <w:tc>
          <w:tcPr>
            <w:tcW w:w="3559" w:type="dxa"/>
            <w:gridSpan w:val="2"/>
            <w:shd w:val="clear" w:color="000000" w:fill="FFFFFF"/>
            <w:vAlign w:val="center"/>
            <w:hideMark/>
          </w:tcPr>
          <w:p w14:paraId="2872F05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5C7C1532" w14:textId="77777777" w:rsidR="00617EE4" w:rsidRPr="007001F1" w:rsidRDefault="00617EE4" w:rsidP="00617EE4">
            <w:pPr>
              <w:rPr>
                <w:color w:val="000000"/>
              </w:rPr>
            </w:pPr>
            <w:r w:rsidRPr="007001F1">
              <w:rPr>
                <w:color w:val="000000"/>
                <w:sz w:val="22"/>
                <w:szCs w:val="22"/>
              </w:rPr>
              <w:t> </w:t>
            </w:r>
          </w:p>
        </w:tc>
      </w:tr>
      <w:tr w:rsidR="00617EE4" w:rsidRPr="007001F1" w14:paraId="0E30121E" w14:textId="77777777" w:rsidTr="00AD7C21">
        <w:trPr>
          <w:trHeight w:val="300"/>
        </w:trPr>
        <w:tc>
          <w:tcPr>
            <w:tcW w:w="3559" w:type="dxa"/>
            <w:gridSpan w:val="2"/>
            <w:shd w:val="clear" w:color="000000" w:fill="FFFFFF"/>
            <w:vAlign w:val="center"/>
            <w:hideMark/>
          </w:tcPr>
          <w:p w14:paraId="5E0EE343"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7C316657" w14:textId="77777777" w:rsidR="00617EE4" w:rsidRPr="007001F1" w:rsidRDefault="00617EE4" w:rsidP="00617EE4">
            <w:pPr>
              <w:rPr>
                <w:color w:val="000000"/>
              </w:rPr>
            </w:pPr>
            <w:r w:rsidRPr="007001F1">
              <w:rPr>
                <w:color w:val="000000"/>
                <w:sz w:val="22"/>
                <w:szCs w:val="22"/>
              </w:rPr>
              <w:t> </w:t>
            </w:r>
          </w:p>
        </w:tc>
      </w:tr>
    </w:tbl>
    <w:p w14:paraId="6533BBC6"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76F3051F" w14:textId="77777777" w:rsidTr="00010677">
        <w:trPr>
          <w:trHeight w:val="645"/>
        </w:trPr>
        <w:tc>
          <w:tcPr>
            <w:tcW w:w="9087" w:type="dxa"/>
            <w:gridSpan w:val="7"/>
            <w:shd w:val="clear" w:color="000000" w:fill="60497A"/>
            <w:vAlign w:val="center"/>
            <w:hideMark/>
          </w:tcPr>
          <w:p w14:paraId="0CB78196" w14:textId="77777777"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358"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358"/>
          </w:p>
        </w:tc>
      </w:tr>
      <w:tr w:rsidR="00617EE4" w:rsidRPr="007001F1" w14:paraId="1754FE20" w14:textId="77777777" w:rsidTr="00010677">
        <w:trPr>
          <w:trHeight w:val="300"/>
        </w:trPr>
        <w:tc>
          <w:tcPr>
            <w:tcW w:w="9087" w:type="dxa"/>
            <w:gridSpan w:val="7"/>
            <w:shd w:val="clear" w:color="auto" w:fill="auto"/>
            <w:vAlign w:val="center"/>
            <w:hideMark/>
          </w:tcPr>
          <w:p w14:paraId="641867DA"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55D2D9E5" w14:textId="77777777" w:rsidTr="00010677">
        <w:trPr>
          <w:trHeight w:val="300"/>
        </w:trPr>
        <w:tc>
          <w:tcPr>
            <w:tcW w:w="3559" w:type="dxa"/>
            <w:gridSpan w:val="2"/>
            <w:shd w:val="clear" w:color="auto" w:fill="auto"/>
            <w:vAlign w:val="center"/>
            <w:hideMark/>
          </w:tcPr>
          <w:p w14:paraId="32A5C2A1"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1C286C63" w14:textId="77777777" w:rsidR="00617EE4" w:rsidRPr="007001F1" w:rsidRDefault="00617EE4" w:rsidP="00617EE4">
            <w:pPr>
              <w:rPr>
                <w:color w:val="000000"/>
              </w:rPr>
            </w:pPr>
            <w:r w:rsidRPr="007001F1">
              <w:rPr>
                <w:color w:val="000000"/>
                <w:sz w:val="22"/>
                <w:szCs w:val="22"/>
              </w:rPr>
              <w:t> </w:t>
            </w:r>
          </w:p>
        </w:tc>
      </w:tr>
      <w:tr w:rsidR="00617EE4" w:rsidRPr="007001F1" w14:paraId="3A0FE62A" w14:textId="77777777" w:rsidTr="00010677">
        <w:trPr>
          <w:trHeight w:val="660"/>
        </w:trPr>
        <w:tc>
          <w:tcPr>
            <w:tcW w:w="3559" w:type="dxa"/>
            <w:gridSpan w:val="2"/>
            <w:shd w:val="clear" w:color="auto" w:fill="auto"/>
            <w:vAlign w:val="center"/>
            <w:hideMark/>
          </w:tcPr>
          <w:p w14:paraId="14FE0E6B"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17BEBBF" w14:textId="77777777" w:rsidR="00617EE4" w:rsidRPr="007001F1" w:rsidRDefault="00617EE4" w:rsidP="00617EE4">
            <w:pPr>
              <w:rPr>
                <w:color w:val="000000"/>
              </w:rPr>
            </w:pPr>
            <w:r w:rsidRPr="007001F1">
              <w:rPr>
                <w:color w:val="000000"/>
                <w:sz w:val="22"/>
                <w:szCs w:val="22"/>
              </w:rPr>
              <w:t> </w:t>
            </w:r>
          </w:p>
        </w:tc>
      </w:tr>
      <w:tr w:rsidR="00617EE4" w:rsidRPr="007001F1" w14:paraId="3359F3F3" w14:textId="77777777" w:rsidTr="00010677">
        <w:trPr>
          <w:trHeight w:val="330"/>
        </w:trPr>
        <w:tc>
          <w:tcPr>
            <w:tcW w:w="9087" w:type="dxa"/>
            <w:gridSpan w:val="7"/>
            <w:shd w:val="clear" w:color="auto" w:fill="auto"/>
            <w:vAlign w:val="center"/>
            <w:hideMark/>
          </w:tcPr>
          <w:p w14:paraId="0EFDA2C4"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132B2EAC" w14:textId="77777777" w:rsidTr="00010677">
        <w:trPr>
          <w:trHeight w:val="330"/>
        </w:trPr>
        <w:tc>
          <w:tcPr>
            <w:tcW w:w="3559" w:type="dxa"/>
            <w:gridSpan w:val="2"/>
            <w:shd w:val="clear" w:color="auto" w:fill="auto"/>
            <w:vAlign w:val="center"/>
            <w:hideMark/>
          </w:tcPr>
          <w:p w14:paraId="1CF07457"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ABF6E2" w14:textId="77777777" w:rsidR="00617EE4" w:rsidRPr="007001F1" w:rsidRDefault="00617EE4" w:rsidP="00617EE4">
            <w:pPr>
              <w:rPr>
                <w:color w:val="000000"/>
              </w:rPr>
            </w:pPr>
            <w:r w:rsidRPr="007001F1">
              <w:rPr>
                <w:color w:val="000000"/>
                <w:sz w:val="22"/>
                <w:szCs w:val="22"/>
              </w:rPr>
              <w:t> </w:t>
            </w:r>
          </w:p>
        </w:tc>
      </w:tr>
      <w:tr w:rsidR="00617EE4" w:rsidRPr="007001F1" w14:paraId="012B544D" w14:textId="77777777" w:rsidTr="00010677">
        <w:trPr>
          <w:trHeight w:val="300"/>
        </w:trPr>
        <w:tc>
          <w:tcPr>
            <w:tcW w:w="3559" w:type="dxa"/>
            <w:gridSpan w:val="2"/>
            <w:shd w:val="clear" w:color="auto" w:fill="auto"/>
            <w:vAlign w:val="center"/>
            <w:hideMark/>
          </w:tcPr>
          <w:p w14:paraId="7AAA258B"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C6F3403" w14:textId="77777777" w:rsidR="00617EE4" w:rsidRPr="007001F1" w:rsidRDefault="00617EE4" w:rsidP="00617EE4">
            <w:pPr>
              <w:rPr>
                <w:color w:val="000000"/>
              </w:rPr>
            </w:pPr>
            <w:r w:rsidRPr="007001F1">
              <w:rPr>
                <w:color w:val="000000"/>
                <w:sz w:val="22"/>
                <w:szCs w:val="22"/>
              </w:rPr>
              <w:t> </w:t>
            </w:r>
          </w:p>
        </w:tc>
      </w:tr>
      <w:tr w:rsidR="00617EE4" w:rsidRPr="007001F1" w14:paraId="19637563" w14:textId="77777777" w:rsidTr="00010677">
        <w:trPr>
          <w:trHeight w:val="300"/>
        </w:trPr>
        <w:tc>
          <w:tcPr>
            <w:tcW w:w="3559" w:type="dxa"/>
            <w:gridSpan w:val="2"/>
            <w:shd w:val="clear" w:color="auto" w:fill="auto"/>
            <w:vAlign w:val="center"/>
            <w:hideMark/>
          </w:tcPr>
          <w:p w14:paraId="764DAF2A"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D45CA02" w14:textId="77777777" w:rsidR="00617EE4" w:rsidRPr="007001F1" w:rsidRDefault="00617EE4" w:rsidP="00617EE4">
            <w:pPr>
              <w:rPr>
                <w:color w:val="000000"/>
              </w:rPr>
            </w:pPr>
            <w:r w:rsidRPr="007001F1">
              <w:rPr>
                <w:color w:val="000000"/>
                <w:sz w:val="22"/>
                <w:szCs w:val="22"/>
              </w:rPr>
              <w:t> </w:t>
            </w:r>
          </w:p>
        </w:tc>
      </w:tr>
      <w:tr w:rsidR="00617EE4" w:rsidRPr="007001F1" w14:paraId="2702FA87" w14:textId="77777777" w:rsidTr="00010677">
        <w:trPr>
          <w:trHeight w:val="300"/>
        </w:trPr>
        <w:tc>
          <w:tcPr>
            <w:tcW w:w="3559" w:type="dxa"/>
            <w:gridSpan w:val="2"/>
            <w:shd w:val="clear" w:color="auto" w:fill="auto"/>
            <w:vAlign w:val="center"/>
            <w:hideMark/>
          </w:tcPr>
          <w:p w14:paraId="179B157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392EFB6" w14:textId="77777777" w:rsidR="00617EE4" w:rsidRPr="007001F1" w:rsidRDefault="00617EE4" w:rsidP="00617EE4">
            <w:pPr>
              <w:rPr>
                <w:color w:val="000000"/>
              </w:rPr>
            </w:pPr>
            <w:r w:rsidRPr="007001F1">
              <w:rPr>
                <w:color w:val="000000"/>
                <w:sz w:val="22"/>
                <w:szCs w:val="22"/>
              </w:rPr>
              <w:t> </w:t>
            </w:r>
          </w:p>
        </w:tc>
      </w:tr>
      <w:tr w:rsidR="00617EE4" w:rsidRPr="007001F1" w14:paraId="3416F732" w14:textId="77777777" w:rsidTr="00010677">
        <w:trPr>
          <w:trHeight w:val="300"/>
        </w:trPr>
        <w:tc>
          <w:tcPr>
            <w:tcW w:w="9087" w:type="dxa"/>
            <w:gridSpan w:val="7"/>
            <w:shd w:val="clear" w:color="auto" w:fill="auto"/>
            <w:vAlign w:val="center"/>
            <w:hideMark/>
          </w:tcPr>
          <w:p w14:paraId="3851C59D"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0D613360" w14:textId="77777777" w:rsidTr="00010677">
        <w:trPr>
          <w:trHeight w:val="300"/>
        </w:trPr>
        <w:tc>
          <w:tcPr>
            <w:tcW w:w="3559" w:type="dxa"/>
            <w:gridSpan w:val="2"/>
            <w:shd w:val="clear" w:color="auto" w:fill="auto"/>
            <w:vAlign w:val="center"/>
            <w:hideMark/>
          </w:tcPr>
          <w:p w14:paraId="701606DD"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81233FD" w14:textId="77777777" w:rsidR="00617EE4" w:rsidRPr="007001F1" w:rsidRDefault="00617EE4" w:rsidP="00617EE4">
            <w:pPr>
              <w:rPr>
                <w:color w:val="000000"/>
              </w:rPr>
            </w:pPr>
            <w:r w:rsidRPr="007001F1">
              <w:rPr>
                <w:color w:val="000000"/>
                <w:sz w:val="22"/>
                <w:szCs w:val="22"/>
              </w:rPr>
              <w:t>Nadlimitná zákazka</w:t>
            </w:r>
          </w:p>
        </w:tc>
      </w:tr>
      <w:tr w:rsidR="00617EE4" w:rsidRPr="007001F1" w14:paraId="32B7F217" w14:textId="77777777" w:rsidTr="00010677">
        <w:trPr>
          <w:trHeight w:val="300"/>
        </w:trPr>
        <w:tc>
          <w:tcPr>
            <w:tcW w:w="3559" w:type="dxa"/>
            <w:gridSpan w:val="2"/>
            <w:shd w:val="clear" w:color="auto" w:fill="auto"/>
            <w:vAlign w:val="center"/>
            <w:hideMark/>
          </w:tcPr>
          <w:p w14:paraId="64FCA1C5"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D6EFBD" w14:textId="77777777" w:rsidR="00617EE4" w:rsidRPr="007001F1" w:rsidRDefault="00617EE4" w:rsidP="00617EE4">
            <w:pPr>
              <w:rPr>
                <w:color w:val="000000"/>
              </w:rPr>
            </w:pPr>
            <w:r w:rsidRPr="007001F1">
              <w:rPr>
                <w:color w:val="000000"/>
                <w:sz w:val="22"/>
                <w:szCs w:val="22"/>
              </w:rPr>
              <w:t>Verejná súťaž</w:t>
            </w:r>
          </w:p>
        </w:tc>
      </w:tr>
      <w:tr w:rsidR="00617EE4" w:rsidRPr="007001F1" w14:paraId="5B8524CE" w14:textId="77777777" w:rsidTr="00010677">
        <w:trPr>
          <w:trHeight w:val="300"/>
        </w:trPr>
        <w:tc>
          <w:tcPr>
            <w:tcW w:w="3559" w:type="dxa"/>
            <w:gridSpan w:val="2"/>
            <w:shd w:val="clear" w:color="auto" w:fill="auto"/>
            <w:vAlign w:val="center"/>
            <w:hideMark/>
          </w:tcPr>
          <w:p w14:paraId="55CF1A52"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05319DF3" w14:textId="77777777" w:rsidR="00617EE4" w:rsidRPr="007001F1" w:rsidRDefault="00617EE4" w:rsidP="00617EE4">
            <w:pPr>
              <w:rPr>
                <w:color w:val="000000"/>
              </w:rPr>
            </w:pPr>
          </w:p>
        </w:tc>
      </w:tr>
      <w:tr w:rsidR="005E4038" w:rsidRPr="007001F1" w14:paraId="4D60A019" w14:textId="77777777" w:rsidTr="00010677">
        <w:trPr>
          <w:trHeight w:val="300"/>
        </w:trPr>
        <w:tc>
          <w:tcPr>
            <w:tcW w:w="3559" w:type="dxa"/>
            <w:gridSpan w:val="2"/>
            <w:shd w:val="clear" w:color="auto" w:fill="auto"/>
            <w:vAlign w:val="center"/>
          </w:tcPr>
          <w:p w14:paraId="1DE1CF26"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AD4B640" w14:textId="77777777" w:rsidR="005E4038" w:rsidRPr="007001F1" w:rsidRDefault="005E4038" w:rsidP="00617EE4">
            <w:pPr>
              <w:rPr>
                <w:color w:val="000000"/>
              </w:rPr>
            </w:pPr>
          </w:p>
        </w:tc>
      </w:tr>
      <w:tr w:rsidR="00617EE4" w:rsidRPr="007001F1" w14:paraId="1606F0DD" w14:textId="77777777" w:rsidTr="00010677">
        <w:trPr>
          <w:trHeight w:val="300"/>
        </w:trPr>
        <w:tc>
          <w:tcPr>
            <w:tcW w:w="3559" w:type="dxa"/>
            <w:gridSpan w:val="2"/>
            <w:shd w:val="clear" w:color="auto" w:fill="auto"/>
            <w:vAlign w:val="center"/>
            <w:hideMark/>
          </w:tcPr>
          <w:p w14:paraId="0EEAB9D3"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DE785DA" w14:textId="77777777"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14:paraId="0DA99A5F" w14:textId="77777777" w:rsidTr="00010677">
        <w:trPr>
          <w:trHeight w:val="300"/>
        </w:trPr>
        <w:tc>
          <w:tcPr>
            <w:tcW w:w="3559" w:type="dxa"/>
            <w:gridSpan w:val="2"/>
            <w:shd w:val="clear" w:color="auto" w:fill="auto"/>
            <w:vAlign w:val="center"/>
            <w:hideMark/>
          </w:tcPr>
          <w:p w14:paraId="2352FAA5"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16653CC" w14:textId="77777777" w:rsidR="00617EE4" w:rsidRPr="007001F1" w:rsidRDefault="00617EE4" w:rsidP="00617EE4">
            <w:pPr>
              <w:rPr>
                <w:color w:val="000000"/>
              </w:rPr>
            </w:pPr>
            <w:r w:rsidRPr="007001F1">
              <w:rPr>
                <w:color w:val="000000"/>
                <w:sz w:val="22"/>
                <w:szCs w:val="22"/>
              </w:rPr>
              <w:t> </w:t>
            </w:r>
          </w:p>
        </w:tc>
      </w:tr>
      <w:tr w:rsidR="00B0048C" w:rsidRPr="007001F1" w14:paraId="5E16F66B" w14:textId="77777777" w:rsidTr="00010677">
        <w:trPr>
          <w:trHeight w:val="300"/>
        </w:trPr>
        <w:tc>
          <w:tcPr>
            <w:tcW w:w="3559" w:type="dxa"/>
            <w:gridSpan w:val="2"/>
            <w:shd w:val="clear" w:color="auto" w:fill="auto"/>
          </w:tcPr>
          <w:p w14:paraId="3E93D925"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48FE47D8" w14:textId="77777777" w:rsidR="00B0048C" w:rsidRPr="007001F1" w:rsidRDefault="00B0048C" w:rsidP="00B0048C">
            <w:pPr>
              <w:rPr>
                <w:color w:val="000000"/>
              </w:rPr>
            </w:pPr>
          </w:p>
        </w:tc>
      </w:tr>
      <w:tr w:rsidR="00617EE4" w:rsidRPr="007001F1" w14:paraId="5E0D2144" w14:textId="77777777" w:rsidTr="00010677">
        <w:trPr>
          <w:trHeight w:val="300"/>
        </w:trPr>
        <w:tc>
          <w:tcPr>
            <w:tcW w:w="3559" w:type="dxa"/>
            <w:gridSpan w:val="2"/>
            <w:shd w:val="clear" w:color="auto" w:fill="auto"/>
            <w:vAlign w:val="center"/>
            <w:hideMark/>
          </w:tcPr>
          <w:p w14:paraId="31F8559E"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F953B6" w14:textId="77777777" w:rsidR="00617EE4" w:rsidRPr="007001F1" w:rsidRDefault="00617EE4" w:rsidP="00617EE4">
            <w:pPr>
              <w:rPr>
                <w:color w:val="000000"/>
              </w:rPr>
            </w:pPr>
            <w:r w:rsidRPr="007001F1">
              <w:rPr>
                <w:color w:val="000000"/>
                <w:sz w:val="22"/>
                <w:szCs w:val="22"/>
              </w:rPr>
              <w:t> </w:t>
            </w:r>
          </w:p>
        </w:tc>
      </w:tr>
      <w:tr w:rsidR="00617EE4" w:rsidRPr="007001F1" w14:paraId="659FD62E" w14:textId="77777777" w:rsidTr="00010677">
        <w:trPr>
          <w:trHeight w:val="300"/>
        </w:trPr>
        <w:tc>
          <w:tcPr>
            <w:tcW w:w="582" w:type="dxa"/>
            <w:shd w:val="clear" w:color="000000" w:fill="60497A"/>
            <w:vAlign w:val="center"/>
            <w:hideMark/>
          </w:tcPr>
          <w:p w14:paraId="38C217BA"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15153D"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8DC7066"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D0A51E"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5E5B1BE1"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849787A" w14:textId="77777777" w:rsidR="00617EE4" w:rsidRPr="007001F1" w:rsidRDefault="00617EE4" w:rsidP="00617EE4">
            <w:pPr>
              <w:jc w:val="center"/>
              <w:rPr>
                <w:b/>
                <w:bCs/>
                <w:color w:val="FFFFFF"/>
              </w:rPr>
            </w:pPr>
            <w:r w:rsidRPr="007001F1">
              <w:rPr>
                <w:b/>
                <w:bCs/>
                <w:color w:val="FFFFFF"/>
                <w:sz w:val="22"/>
                <w:szCs w:val="22"/>
              </w:rPr>
              <w:t>Poznámka</w:t>
            </w:r>
          </w:p>
        </w:tc>
      </w:tr>
      <w:tr w:rsidR="009C7ADB" w:rsidRPr="007001F1" w14:paraId="48E3BB16" w14:textId="77777777" w:rsidTr="00010677">
        <w:trPr>
          <w:trHeight w:val="20"/>
        </w:trPr>
        <w:tc>
          <w:tcPr>
            <w:tcW w:w="582" w:type="dxa"/>
            <w:vMerge w:val="restart"/>
            <w:shd w:val="clear" w:color="auto" w:fill="auto"/>
            <w:noWrap/>
            <w:vAlign w:val="center"/>
            <w:hideMark/>
          </w:tcPr>
          <w:p w14:paraId="3FE89833" w14:textId="77777777"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923AF2C"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904123C" w14:textId="77777777"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14:paraId="3C3C6D2D" w14:textId="77777777"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14:paraId="753527F8" w14:textId="77777777"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14:paraId="134B4005" w14:textId="77777777" w:rsidR="009C7ADB" w:rsidRPr="007001F1" w:rsidRDefault="009C7ADB" w:rsidP="00617EE4">
            <w:pPr>
              <w:jc w:val="center"/>
              <w:rPr>
                <w:color w:val="000000"/>
              </w:rPr>
            </w:pPr>
            <w:r w:rsidRPr="007001F1">
              <w:rPr>
                <w:color w:val="000000"/>
                <w:sz w:val="22"/>
                <w:szCs w:val="22"/>
              </w:rPr>
              <w:t> </w:t>
            </w:r>
          </w:p>
        </w:tc>
      </w:tr>
      <w:tr w:rsidR="009C7ADB" w:rsidRPr="007001F1" w14:paraId="3FD04790" w14:textId="77777777" w:rsidTr="00010677">
        <w:trPr>
          <w:trHeight w:val="20"/>
        </w:trPr>
        <w:tc>
          <w:tcPr>
            <w:tcW w:w="582" w:type="dxa"/>
            <w:vMerge/>
            <w:shd w:val="clear" w:color="auto" w:fill="auto"/>
            <w:noWrap/>
            <w:vAlign w:val="center"/>
          </w:tcPr>
          <w:p w14:paraId="638D0877" w14:textId="77777777" w:rsidR="009C7ADB" w:rsidRPr="007001F1" w:rsidRDefault="009C7ADB" w:rsidP="00617EE4">
            <w:pPr>
              <w:jc w:val="center"/>
              <w:rPr>
                <w:color w:val="000000"/>
                <w:sz w:val="22"/>
                <w:szCs w:val="22"/>
              </w:rPr>
            </w:pPr>
          </w:p>
        </w:tc>
        <w:tc>
          <w:tcPr>
            <w:tcW w:w="4820" w:type="dxa"/>
            <w:gridSpan w:val="2"/>
            <w:shd w:val="clear" w:color="auto" w:fill="auto"/>
            <w:vAlign w:val="center"/>
          </w:tcPr>
          <w:p w14:paraId="348AB664"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883E927" w14:textId="77777777" w:rsidR="009C7ADB" w:rsidRPr="007001F1" w:rsidRDefault="009C7ADB" w:rsidP="00617EE4">
            <w:pPr>
              <w:jc w:val="center"/>
              <w:rPr>
                <w:color w:val="000000"/>
                <w:sz w:val="22"/>
                <w:szCs w:val="22"/>
              </w:rPr>
            </w:pPr>
          </w:p>
        </w:tc>
        <w:tc>
          <w:tcPr>
            <w:tcW w:w="567" w:type="dxa"/>
            <w:shd w:val="clear" w:color="auto" w:fill="auto"/>
            <w:vAlign w:val="center"/>
          </w:tcPr>
          <w:p w14:paraId="07945A4F" w14:textId="77777777" w:rsidR="009C7ADB" w:rsidRPr="007001F1" w:rsidRDefault="009C7ADB" w:rsidP="00617EE4">
            <w:pPr>
              <w:jc w:val="center"/>
              <w:rPr>
                <w:color w:val="000000"/>
                <w:sz w:val="22"/>
                <w:szCs w:val="22"/>
              </w:rPr>
            </w:pPr>
          </w:p>
        </w:tc>
        <w:tc>
          <w:tcPr>
            <w:tcW w:w="776" w:type="dxa"/>
            <w:shd w:val="clear" w:color="auto" w:fill="auto"/>
            <w:vAlign w:val="center"/>
          </w:tcPr>
          <w:p w14:paraId="615933B5" w14:textId="77777777" w:rsidR="009C7ADB" w:rsidRPr="007001F1" w:rsidRDefault="009C7ADB" w:rsidP="00617EE4">
            <w:pPr>
              <w:jc w:val="center"/>
              <w:rPr>
                <w:color w:val="000000"/>
                <w:sz w:val="22"/>
                <w:szCs w:val="22"/>
              </w:rPr>
            </w:pPr>
          </w:p>
        </w:tc>
        <w:tc>
          <w:tcPr>
            <w:tcW w:w="1775" w:type="dxa"/>
            <w:shd w:val="clear" w:color="auto" w:fill="auto"/>
            <w:vAlign w:val="center"/>
          </w:tcPr>
          <w:p w14:paraId="36218AA2" w14:textId="77777777" w:rsidR="009C7ADB" w:rsidRPr="007001F1" w:rsidRDefault="009C7ADB" w:rsidP="00617EE4">
            <w:pPr>
              <w:jc w:val="center"/>
              <w:rPr>
                <w:color w:val="000000"/>
                <w:sz w:val="22"/>
                <w:szCs w:val="22"/>
              </w:rPr>
            </w:pPr>
          </w:p>
        </w:tc>
      </w:tr>
      <w:tr w:rsidR="00CA55EB" w:rsidRPr="007001F1" w14:paraId="1B180CCD" w14:textId="77777777" w:rsidTr="00010677">
        <w:trPr>
          <w:trHeight w:val="256"/>
        </w:trPr>
        <w:tc>
          <w:tcPr>
            <w:tcW w:w="582" w:type="dxa"/>
            <w:vMerge w:val="restart"/>
            <w:shd w:val="clear" w:color="auto" w:fill="auto"/>
            <w:noWrap/>
            <w:vAlign w:val="center"/>
            <w:hideMark/>
          </w:tcPr>
          <w:p w14:paraId="34562991" w14:textId="77777777"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14:paraId="688579BD" w14:textId="77777777"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14:paraId="639C2E3C" w14:textId="77777777" w:rsidR="00CA55EB" w:rsidRPr="007001F1" w:rsidRDefault="00CA55EB" w:rsidP="00617EE4">
            <w:pPr>
              <w:jc w:val="center"/>
              <w:rPr>
                <w:color w:val="000000"/>
              </w:rPr>
            </w:pPr>
          </w:p>
        </w:tc>
        <w:tc>
          <w:tcPr>
            <w:tcW w:w="567" w:type="dxa"/>
            <w:shd w:val="clear" w:color="auto" w:fill="auto"/>
            <w:vAlign w:val="center"/>
            <w:hideMark/>
          </w:tcPr>
          <w:p w14:paraId="79A6A72F"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0968ABCA"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0F9325A6" w14:textId="77777777" w:rsidR="00CA55EB" w:rsidRPr="007001F1" w:rsidRDefault="00CA55EB" w:rsidP="00617EE4">
            <w:pPr>
              <w:jc w:val="center"/>
              <w:rPr>
                <w:color w:val="000000"/>
              </w:rPr>
            </w:pPr>
            <w:r w:rsidRPr="007001F1">
              <w:rPr>
                <w:color w:val="000000"/>
                <w:sz w:val="22"/>
                <w:szCs w:val="22"/>
              </w:rPr>
              <w:t> </w:t>
            </w:r>
          </w:p>
        </w:tc>
      </w:tr>
      <w:tr w:rsidR="00CA55EB" w:rsidRPr="007001F1" w14:paraId="47F27074" w14:textId="77777777" w:rsidTr="00010677">
        <w:trPr>
          <w:trHeight w:val="274"/>
        </w:trPr>
        <w:tc>
          <w:tcPr>
            <w:tcW w:w="582" w:type="dxa"/>
            <w:vMerge/>
            <w:shd w:val="clear" w:color="auto" w:fill="auto"/>
            <w:noWrap/>
            <w:vAlign w:val="center"/>
          </w:tcPr>
          <w:p w14:paraId="04AFD07F" w14:textId="77777777" w:rsidR="00CA55EB" w:rsidRPr="007001F1" w:rsidRDefault="00CA55EB" w:rsidP="00617EE4">
            <w:pPr>
              <w:jc w:val="center"/>
              <w:rPr>
                <w:color w:val="000000"/>
              </w:rPr>
            </w:pPr>
          </w:p>
        </w:tc>
        <w:tc>
          <w:tcPr>
            <w:tcW w:w="4820" w:type="dxa"/>
            <w:gridSpan w:val="2"/>
            <w:shd w:val="clear" w:color="auto" w:fill="auto"/>
            <w:vAlign w:val="center"/>
          </w:tcPr>
          <w:p w14:paraId="67DE3834" w14:textId="40AC761D" w:rsidR="00CA55EB" w:rsidRPr="007001F1" w:rsidDel="00CA55EB" w:rsidRDefault="00CA55EB" w:rsidP="00CC4466">
            <w:pPr>
              <w:jc w:val="both"/>
              <w:rPr>
                <w:color w:val="000000"/>
              </w:rPr>
            </w:pPr>
            <w:r w:rsidRPr="007001F1">
              <w:rPr>
                <w:color w:val="000000"/>
                <w:sz w:val="22"/>
                <w:szCs w:val="22"/>
              </w:rPr>
              <w:t xml:space="preserve">b) Bola PHZ určená </w:t>
            </w:r>
            <w:ins w:id="359" w:author="Autor">
              <w:del w:id="360" w:author="Autor">
                <w:r w:rsidR="00965FE4" w:rsidDel="00CC4466">
                  <w:rPr>
                    <w:color w:val="000000"/>
                    <w:sz w:val="22"/>
                    <w:szCs w:val="22"/>
                  </w:rPr>
                  <w:delText xml:space="preserve">tak, aby mohla byť považovaná za </w:delText>
                </w:r>
                <w:r w:rsidR="0002112D" w:rsidDel="00CC4466">
                  <w:rPr>
                    <w:color w:val="000000"/>
                    <w:sz w:val="22"/>
                    <w:szCs w:val="22"/>
                  </w:rPr>
                  <w:delText xml:space="preserve">aktuálnu a </w:delText>
                </w:r>
              </w:del>
            </w:ins>
            <w:del w:id="361" w:author="Autor">
              <w:r w:rsidRPr="007001F1" w:rsidDel="00CC4466">
                <w:rPr>
                  <w:color w:val="000000"/>
                  <w:sz w:val="22"/>
                  <w:szCs w:val="22"/>
                </w:rPr>
                <w:delText>podľa podmienok platn</w:delText>
              </w:r>
            </w:del>
            <w:ins w:id="362" w:author="Autor">
              <w:del w:id="363" w:author="Autor">
                <w:r w:rsidR="0002112D" w:rsidDel="00CC4466">
                  <w:rPr>
                    <w:color w:val="000000"/>
                    <w:sz w:val="22"/>
                    <w:szCs w:val="22"/>
                  </w:rPr>
                  <w:delText>ú</w:delText>
                </w:r>
              </w:del>
            </w:ins>
            <w:del w:id="364" w:author="Autor">
              <w:r w:rsidRPr="007001F1" w:rsidDel="00CC4466">
                <w:rPr>
                  <w:color w:val="000000"/>
                  <w:sz w:val="22"/>
                  <w:szCs w:val="22"/>
                </w:rPr>
                <w:delText>ých v čase odoslania oznámenia o vyhlásení VO</w:delText>
              </w:r>
              <w:r w:rsidR="003C3B86" w:rsidDel="00CC4466">
                <w:rPr>
                  <w:color w:val="000000"/>
                  <w:sz w:val="22"/>
                  <w:szCs w:val="22"/>
                </w:rPr>
                <w:delText xml:space="preserve">, pričom verejný obstarávateľ postupoval </w:delText>
              </w:r>
            </w:del>
            <w:r w:rsidR="003C3B86">
              <w:rPr>
                <w:color w:val="000000"/>
                <w:sz w:val="22"/>
                <w:szCs w:val="22"/>
              </w:rPr>
              <w:t>v súlade s ustanoveniami Systému riadenia EŠIF upravujúcimi určenie PHZ</w:t>
            </w:r>
            <w:ins w:id="365" w:author="Autor">
              <w:r w:rsidR="00CC4466">
                <w:rPr>
                  <w:color w:val="000000"/>
                  <w:sz w:val="22"/>
                  <w:szCs w:val="22"/>
                </w:rPr>
                <w:t xml:space="preserve"> a Jednot</w:t>
              </w:r>
              <w:r w:rsidR="001774D9">
                <w:rPr>
                  <w:color w:val="000000"/>
                  <w:sz w:val="22"/>
                  <w:szCs w:val="22"/>
                </w:rPr>
                <w:t>n</w:t>
              </w:r>
              <w:r w:rsidR="00CC4466">
                <w:rPr>
                  <w:color w:val="000000"/>
                  <w:sz w:val="22"/>
                  <w:szCs w:val="22"/>
                </w:rPr>
                <w:t xml:space="preserve">ou príručkou pre </w:t>
              </w:r>
              <w:r w:rsidR="004C5105" w:rsidRPr="004C5105">
                <w:rPr>
                  <w:color w:val="000000"/>
                  <w:sz w:val="22"/>
                  <w:szCs w:val="22"/>
                </w:rPr>
                <w:t>žiadateľa/prijímateľa k procesu verejného obstarávania/obstarávania</w:t>
              </w:r>
            </w:ins>
            <w:r w:rsidRPr="007001F1">
              <w:rPr>
                <w:color w:val="000000"/>
                <w:sz w:val="22"/>
                <w:szCs w:val="22"/>
              </w:rPr>
              <w:t>?</w:t>
            </w:r>
          </w:p>
        </w:tc>
        <w:tc>
          <w:tcPr>
            <w:tcW w:w="567" w:type="dxa"/>
            <w:shd w:val="clear" w:color="auto" w:fill="auto"/>
            <w:vAlign w:val="center"/>
          </w:tcPr>
          <w:p w14:paraId="531F1934" w14:textId="77777777" w:rsidR="00CA55EB" w:rsidRPr="007001F1" w:rsidRDefault="00CA55EB" w:rsidP="00617EE4">
            <w:pPr>
              <w:jc w:val="center"/>
              <w:rPr>
                <w:color w:val="000000"/>
              </w:rPr>
            </w:pPr>
          </w:p>
        </w:tc>
        <w:tc>
          <w:tcPr>
            <w:tcW w:w="567" w:type="dxa"/>
            <w:shd w:val="clear" w:color="auto" w:fill="auto"/>
            <w:vAlign w:val="center"/>
          </w:tcPr>
          <w:p w14:paraId="6B16B276" w14:textId="77777777" w:rsidR="00CA55EB" w:rsidRPr="007001F1" w:rsidRDefault="00CA55EB" w:rsidP="00617EE4">
            <w:pPr>
              <w:jc w:val="center"/>
              <w:rPr>
                <w:color w:val="000000"/>
              </w:rPr>
            </w:pPr>
          </w:p>
        </w:tc>
        <w:tc>
          <w:tcPr>
            <w:tcW w:w="776" w:type="dxa"/>
            <w:shd w:val="clear" w:color="auto" w:fill="auto"/>
            <w:vAlign w:val="center"/>
          </w:tcPr>
          <w:p w14:paraId="60C93926" w14:textId="77777777" w:rsidR="00CA55EB" w:rsidRPr="007001F1" w:rsidRDefault="00CA55EB" w:rsidP="00617EE4">
            <w:pPr>
              <w:jc w:val="center"/>
              <w:rPr>
                <w:color w:val="000000"/>
              </w:rPr>
            </w:pPr>
          </w:p>
        </w:tc>
        <w:tc>
          <w:tcPr>
            <w:tcW w:w="1775" w:type="dxa"/>
            <w:shd w:val="clear" w:color="auto" w:fill="auto"/>
            <w:vAlign w:val="center"/>
          </w:tcPr>
          <w:p w14:paraId="22A25061" w14:textId="77777777" w:rsidR="00CA55EB" w:rsidRPr="007001F1" w:rsidRDefault="00CA55EB" w:rsidP="00617EE4">
            <w:pPr>
              <w:jc w:val="center"/>
              <w:rPr>
                <w:color w:val="000000"/>
              </w:rPr>
            </w:pPr>
          </w:p>
        </w:tc>
      </w:tr>
      <w:tr w:rsidR="00CA55EB" w:rsidRPr="007001F1" w14:paraId="7EC4DFD4" w14:textId="77777777" w:rsidTr="00010677">
        <w:trPr>
          <w:trHeight w:val="607"/>
        </w:trPr>
        <w:tc>
          <w:tcPr>
            <w:tcW w:w="582" w:type="dxa"/>
            <w:vMerge/>
            <w:shd w:val="clear" w:color="auto" w:fill="auto"/>
            <w:noWrap/>
            <w:vAlign w:val="center"/>
          </w:tcPr>
          <w:p w14:paraId="3AD0FC77" w14:textId="77777777" w:rsidR="00CA55EB" w:rsidRPr="007001F1" w:rsidRDefault="00CA55EB" w:rsidP="00617EE4">
            <w:pPr>
              <w:jc w:val="center"/>
              <w:rPr>
                <w:color w:val="000000"/>
              </w:rPr>
            </w:pPr>
          </w:p>
        </w:tc>
        <w:tc>
          <w:tcPr>
            <w:tcW w:w="4820" w:type="dxa"/>
            <w:gridSpan w:val="2"/>
            <w:shd w:val="clear" w:color="auto" w:fill="auto"/>
            <w:vAlign w:val="center"/>
          </w:tcPr>
          <w:p w14:paraId="7E723166" w14:textId="77777777"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7DDE23E4" w14:textId="77777777" w:rsidR="00CA55EB" w:rsidRPr="007001F1" w:rsidRDefault="00CA55EB" w:rsidP="00617EE4">
            <w:pPr>
              <w:jc w:val="center"/>
              <w:rPr>
                <w:color w:val="000000"/>
              </w:rPr>
            </w:pPr>
          </w:p>
        </w:tc>
        <w:tc>
          <w:tcPr>
            <w:tcW w:w="567" w:type="dxa"/>
            <w:shd w:val="clear" w:color="auto" w:fill="auto"/>
            <w:vAlign w:val="center"/>
          </w:tcPr>
          <w:p w14:paraId="4E13DC2F" w14:textId="77777777" w:rsidR="00CA55EB" w:rsidRPr="007001F1" w:rsidRDefault="00CA55EB" w:rsidP="00617EE4">
            <w:pPr>
              <w:jc w:val="center"/>
              <w:rPr>
                <w:color w:val="000000"/>
              </w:rPr>
            </w:pPr>
          </w:p>
        </w:tc>
        <w:tc>
          <w:tcPr>
            <w:tcW w:w="776" w:type="dxa"/>
            <w:shd w:val="clear" w:color="auto" w:fill="auto"/>
            <w:vAlign w:val="center"/>
          </w:tcPr>
          <w:p w14:paraId="6AF2E8BD" w14:textId="77777777" w:rsidR="00CA55EB" w:rsidRPr="007001F1" w:rsidRDefault="00CA55EB" w:rsidP="00617EE4">
            <w:pPr>
              <w:jc w:val="center"/>
              <w:rPr>
                <w:color w:val="000000"/>
              </w:rPr>
            </w:pPr>
          </w:p>
        </w:tc>
        <w:tc>
          <w:tcPr>
            <w:tcW w:w="1775" w:type="dxa"/>
            <w:shd w:val="clear" w:color="auto" w:fill="auto"/>
            <w:vAlign w:val="center"/>
          </w:tcPr>
          <w:p w14:paraId="03D7898F" w14:textId="77777777" w:rsidR="00CA55EB" w:rsidRPr="007001F1" w:rsidRDefault="00CA55EB" w:rsidP="00617EE4">
            <w:pPr>
              <w:jc w:val="center"/>
              <w:rPr>
                <w:color w:val="000000"/>
              </w:rPr>
            </w:pPr>
          </w:p>
        </w:tc>
      </w:tr>
      <w:tr w:rsidR="00CA55EB" w:rsidRPr="007001F1" w14:paraId="721BCBED" w14:textId="77777777" w:rsidTr="00010677">
        <w:trPr>
          <w:trHeight w:val="420"/>
        </w:trPr>
        <w:tc>
          <w:tcPr>
            <w:tcW w:w="582" w:type="dxa"/>
            <w:vMerge/>
            <w:shd w:val="clear" w:color="auto" w:fill="auto"/>
            <w:noWrap/>
            <w:vAlign w:val="center"/>
          </w:tcPr>
          <w:p w14:paraId="61CBC0A6" w14:textId="77777777" w:rsidR="00CA55EB" w:rsidRPr="007001F1" w:rsidRDefault="00CA55EB" w:rsidP="00617EE4">
            <w:pPr>
              <w:jc w:val="center"/>
              <w:rPr>
                <w:color w:val="000000"/>
              </w:rPr>
            </w:pPr>
          </w:p>
        </w:tc>
        <w:tc>
          <w:tcPr>
            <w:tcW w:w="4820" w:type="dxa"/>
            <w:gridSpan w:val="2"/>
            <w:shd w:val="clear" w:color="auto" w:fill="auto"/>
            <w:vAlign w:val="center"/>
          </w:tcPr>
          <w:p w14:paraId="60AA8B3A" w14:textId="77777777"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AC11A1" w14:textId="77777777" w:rsidR="00CA55EB" w:rsidRPr="007001F1" w:rsidRDefault="00CA55EB" w:rsidP="00617EE4">
            <w:pPr>
              <w:jc w:val="center"/>
              <w:rPr>
                <w:color w:val="000000"/>
              </w:rPr>
            </w:pPr>
          </w:p>
        </w:tc>
        <w:tc>
          <w:tcPr>
            <w:tcW w:w="567" w:type="dxa"/>
            <w:shd w:val="clear" w:color="auto" w:fill="auto"/>
            <w:vAlign w:val="center"/>
          </w:tcPr>
          <w:p w14:paraId="292D13FF" w14:textId="77777777" w:rsidR="00CA55EB" w:rsidRPr="007001F1" w:rsidRDefault="00CA55EB" w:rsidP="00617EE4">
            <w:pPr>
              <w:jc w:val="center"/>
              <w:rPr>
                <w:color w:val="000000"/>
              </w:rPr>
            </w:pPr>
          </w:p>
        </w:tc>
        <w:tc>
          <w:tcPr>
            <w:tcW w:w="776" w:type="dxa"/>
            <w:shd w:val="clear" w:color="auto" w:fill="auto"/>
            <w:vAlign w:val="center"/>
          </w:tcPr>
          <w:p w14:paraId="4164F48E" w14:textId="77777777" w:rsidR="00CA55EB" w:rsidRPr="007001F1" w:rsidRDefault="00CA55EB" w:rsidP="00617EE4">
            <w:pPr>
              <w:jc w:val="center"/>
              <w:rPr>
                <w:color w:val="000000"/>
              </w:rPr>
            </w:pPr>
          </w:p>
        </w:tc>
        <w:tc>
          <w:tcPr>
            <w:tcW w:w="1775" w:type="dxa"/>
            <w:shd w:val="clear" w:color="auto" w:fill="auto"/>
            <w:vAlign w:val="center"/>
          </w:tcPr>
          <w:p w14:paraId="5906BA09" w14:textId="77777777" w:rsidR="00CA55EB" w:rsidRPr="007001F1" w:rsidRDefault="00CA55EB" w:rsidP="00617EE4">
            <w:pPr>
              <w:jc w:val="center"/>
              <w:rPr>
                <w:color w:val="000000"/>
              </w:rPr>
            </w:pPr>
          </w:p>
        </w:tc>
      </w:tr>
      <w:tr w:rsidR="00CA55EB" w:rsidRPr="007001F1" w14:paraId="4903B79C" w14:textId="77777777" w:rsidTr="00010677">
        <w:trPr>
          <w:trHeight w:val="293"/>
        </w:trPr>
        <w:tc>
          <w:tcPr>
            <w:tcW w:w="582" w:type="dxa"/>
            <w:vMerge/>
            <w:shd w:val="clear" w:color="auto" w:fill="auto"/>
            <w:noWrap/>
            <w:vAlign w:val="center"/>
          </w:tcPr>
          <w:p w14:paraId="2F6B2914" w14:textId="77777777" w:rsidR="00CA55EB" w:rsidRPr="007001F1" w:rsidRDefault="00CA55EB" w:rsidP="00617EE4">
            <w:pPr>
              <w:jc w:val="center"/>
              <w:rPr>
                <w:color w:val="000000"/>
              </w:rPr>
            </w:pPr>
          </w:p>
        </w:tc>
        <w:tc>
          <w:tcPr>
            <w:tcW w:w="4820" w:type="dxa"/>
            <w:gridSpan w:val="2"/>
            <w:shd w:val="clear" w:color="auto" w:fill="auto"/>
            <w:vAlign w:val="center"/>
          </w:tcPr>
          <w:p w14:paraId="3D139FFC" w14:textId="77777777" w:rsidR="00CA55EB" w:rsidRPr="007001F1" w:rsidDel="00CA55EB" w:rsidRDefault="00CA55EB"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4ED5778" w14:textId="77777777" w:rsidR="00CA55EB" w:rsidRPr="007001F1" w:rsidRDefault="00CA55EB" w:rsidP="00617EE4">
            <w:pPr>
              <w:jc w:val="center"/>
              <w:rPr>
                <w:color w:val="000000"/>
              </w:rPr>
            </w:pPr>
          </w:p>
        </w:tc>
        <w:tc>
          <w:tcPr>
            <w:tcW w:w="567" w:type="dxa"/>
            <w:shd w:val="clear" w:color="auto" w:fill="auto"/>
            <w:vAlign w:val="center"/>
          </w:tcPr>
          <w:p w14:paraId="10417708" w14:textId="77777777" w:rsidR="00CA55EB" w:rsidRPr="007001F1" w:rsidRDefault="00CA55EB" w:rsidP="00617EE4">
            <w:pPr>
              <w:jc w:val="center"/>
              <w:rPr>
                <w:color w:val="000000"/>
              </w:rPr>
            </w:pPr>
          </w:p>
        </w:tc>
        <w:tc>
          <w:tcPr>
            <w:tcW w:w="776" w:type="dxa"/>
            <w:shd w:val="clear" w:color="auto" w:fill="auto"/>
            <w:vAlign w:val="center"/>
          </w:tcPr>
          <w:p w14:paraId="3A80189E" w14:textId="77777777" w:rsidR="00CA55EB" w:rsidRPr="007001F1" w:rsidRDefault="00CA55EB" w:rsidP="00617EE4">
            <w:pPr>
              <w:jc w:val="center"/>
              <w:rPr>
                <w:color w:val="000000"/>
              </w:rPr>
            </w:pPr>
          </w:p>
        </w:tc>
        <w:tc>
          <w:tcPr>
            <w:tcW w:w="1775" w:type="dxa"/>
            <w:shd w:val="clear" w:color="auto" w:fill="auto"/>
            <w:vAlign w:val="center"/>
          </w:tcPr>
          <w:p w14:paraId="5F3D2D67" w14:textId="77777777" w:rsidR="00CA55EB" w:rsidRPr="007001F1" w:rsidRDefault="00CA55EB" w:rsidP="00617EE4">
            <w:pPr>
              <w:jc w:val="center"/>
              <w:rPr>
                <w:color w:val="000000"/>
              </w:rPr>
            </w:pPr>
          </w:p>
        </w:tc>
      </w:tr>
      <w:tr w:rsidR="00CA55EB" w:rsidRPr="007001F1" w14:paraId="3D0EAE1C" w14:textId="77777777" w:rsidTr="00010677">
        <w:trPr>
          <w:trHeight w:val="299"/>
        </w:trPr>
        <w:tc>
          <w:tcPr>
            <w:tcW w:w="582" w:type="dxa"/>
            <w:vMerge/>
            <w:shd w:val="clear" w:color="auto" w:fill="auto"/>
            <w:noWrap/>
            <w:vAlign w:val="center"/>
          </w:tcPr>
          <w:p w14:paraId="2EA7CACB" w14:textId="77777777" w:rsidR="00CA55EB" w:rsidRPr="007001F1" w:rsidRDefault="00CA55EB" w:rsidP="00617EE4">
            <w:pPr>
              <w:jc w:val="center"/>
              <w:rPr>
                <w:color w:val="000000"/>
              </w:rPr>
            </w:pPr>
          </w:p>
        </w:tc>
        <w:tc>
          <w:tcPr>
            <w:tcW w:w="4820" w:type="dxa"/>
            <w:gridSpan w:val="2"/>
            <w:shd w:val="clear" w:color="auto" w:fill="auto"/>
            <w:vAlign w:val="center"/>
          </w:tcPr>
          <w:p w14:paraId="761B8F88" w14:textId="77777777"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1A5E40AE" w14:textId="77777777" w:rsidR="00CA55EB" w:rsidRPr="007001F1" w:rsidRDefault="00CA55EB" w:rsidP="00617EE4">
            <w:pPr>
              <w:jc w:val="center"/>
              <w:rPr>
                <w:color w:val="000000"/>
              </w:rPr>
            </w:pPr>
          </w:p>
        </w:tc>
        <w:tc>
          <w:tcPr>
            <w:tcW w:w="567" w:type="dxa"/>
            <w:shd w:val="clear" w:color="auto" w:fill="auto"/>
            <w:vAlign w:val="center"/>
          </w:tcPr>
          <w:p w14:paraId="2CE418D2" w14:textId="77777777" w:rsidR="00CA55EB" w:rsidRPr="007001F1" w:rsidRDefault="00CA55EB" w:rsidP="00617EE4">
            <w:pPr>
              <w:jc w:val="center"/>
              <w:rPr>
                <w:color w:val="000000"/>
              </w:rPr>
            </w:pPr>
          </w:p>
        </w:tc>
        <w:tc>
          <w:tcPr>
            <w:tcW w:w="776" w:type="dxa"/>
            <w:shd w:val="clear" w:color="auto" w:fill="auto"/>
            <w:vAlign w:val="center"/>
          </w:tcPr>
          <w:p w14:paraId="45990050" w14:textId="77777777" w:rsidR="00CA55EB" w:rsidRPr="007001F1" w:rsidRDefault="00CA55EB" w:rsidP="00617EE4">
            <w:pPr>
              <w:jc w:val="center"/>
              <w:rPr>
                <w:color w:val="000000"/>
              </w:rPr>
            </w:pPr>
          </w:p>
        </w:tc>
        <w:tc>
          <w:tcPr>
            <w:tcW w:w="1775" w:type="dxa"/>
            <w:shd w:val="clear" w:color="auto" w:fill="auto"/>
            <w:vAlign w:val="center"/>
          </w:tcPr>
          <w:p w14:paraId="19ADD69B" w14:textId="77777777" w:rsidR="00CA55EB" w:rsidRPr="007001F1" w:rsidRDefault="00CA55EB" w:rsidP="00617EE4">
            <w:pPr>
              <w:jc w:val="center"/>
              <w:rPr>
                <w:color w:val="000000"/>
              </w:rPr>
            </w:pPr>
          </w:p>
        </w:tc>
      </w:tr>
      <w:tr w:rsidR="00904BAA" w:rsidRPr="007001F1" w14:paraId="0F8D3C83" w14:textId="77777777" w:rsidTr="00010677">
        <w:trPr>
          <w:trHeight w:val="20"/>
        </w:trPr>
        <w:tc>
          <w:tcPr>
            <w:tcW w:w="582" w:type="dxa"/>
            <w:shd w:val="clear" w:color="auto" w:fill="auto"/>
            <w:noWrap/>
            <w:vAlign w:val="center"/>
          </w:tcPr>
          <w:p w14:paraId="773A2BAE" w14:textId="77777777"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14:paraId="0DAAA54E" w14:textId="77777777"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69454CF" w14:textId="77777777" w:rsidR="00904BAA" w:rsidRPr="007001F1" w:rsidRDefault="00904BAA" w:rsidP="00617EE4">
            <w:pPr>
              <w:jc w:val="center"/>
              <w:rPr>
                <w:color w:val="000000"/>
              </w:rPr>
            </w:pPr>
          </w:p>
        </w:tc>
        <w:tc>
          <w:tcPr>
            <w:tcW w:w="567" w:type="dxa"/>
            <w:shd w:val="clear" w:color="auto" w:fill="auto"/>
            <w:vAlign w:val="center"/>
          </w:tcPr>
          <w:p w14:paraId="6386813C" w14:textId="77777777" w:rsidR="00904BAA" w:rsidRPr="007001F1" w:rsidRDefault="00904BAA" w:rsidP="00617EE4">
            <w:pPr>
              <w:jc w:val="center"/>
              <w:rPr>
                <w:color w:val="000000"/>
              </w:rPr>
            </w:pPr>
          </w:p>
        </w:tc>
        <w:tc>
          <w:tcPr>
            <w:tcW w:w="776" w:type="dxa"/>
            <w:shd w:val="clear" w:color="auto" w:fill="auto"/>
            <w:vAlign w:val="center"/>
          </w:tcPr>
          <w:p w14:paraId="3A18B430" w14:textId="77777777" w:rsidR="00904BAA" w:rsidRPr="007001F1" w:rsidRDefault="00904BAA" w:rsidP="00617EE4">
            <w:pPr>
              <w:jc w:val="center"/>
              <w:rPr>
                <w:color w:val="000000"/>
              </w:rPr>
            </w:pPr>
          </w:p>
        </w:tc>
        <w:tc>
          <w:tcPr>
            <w:tcW w:w="1775" w:type="dxa"/>
            <w:shd w:val="clear" w:color="auto" w:fill="auto"/>
            <w:vAlign w:val="center"/>
          </w:tcPr>
          <w:p w14:paraId="60C563A9" w14:textId="77777777" w:rsidR="00904BAA" w:rsidRPr="007001F1" w:rsidRDefault="00904BAA" w:rsidP="00617EE4">
            <w:pPr>
              <w:jc w:val="center"/>
              <w:rPr>
                <w:color w:val="000000"/>
              </w:rPr>
            </w:pPr>
          </w:p>
        </w:tc>
      </w:tr>
      <w:tr w:rsidR="00617EE4" w:rsidRPr="007001F1" w14:paraId="68898569" w14:textId="77777777" w:rsidTr="00010677">
        <w:trPr>
          <w:trHeight w:val="20"/>
        </w:trPr>
        <w:tc>
          <w:tcPr>
            <w:tcW w:w="582" w:type="dxa"/>
            <w:shd w:val="clear" w:color="auto" w:fill="auto"/>
            <w:noWrap/>
            <w:vAlign w:val="center"/>
            <w:hideMark/>
          </w:tcPr>
          <w:p w14:paraId="38573991" w14:textId="77777777"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14:paraId="05485090" w14:textId="77777777"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2475278"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45339B3D"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7D73E3C"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477B8426" w14:textId="77777777" w:rsidR="00617EE4" w:rsidRPr="007001F1" w:rsidRDefault="00617EE4" w:rsidP="00617EE4">
            <w:pPr>
              <w:jc w:val="center"/>
              <w:rPr>
                <w:color w:val="000000"/>
              </w:rPr>
            </w:pPr>
            <w:r w:rsidRPr="007001F1">
              <w:rPr>
                <w:color w:val="000000"/>
                <w:sz w:val="22"/>
                <w:szCs w:val="22"/>
              </w:rPr>
              <w:t> </w:t>
            </w:r>
          </w:p>
        </w:tc>
      </w:tr>
      <w:tr w:rsidR="00617EE4" w:rsidRPr="007001F1" w14:paraId="3C1442C2" w14:textId="77777777" w:rsidTr="00010677">
        <w:trPr>
          <w:trHeight w:val="20"/>
        </w:trPr>
        <w:tc>
          <w:tcPr>
            <w:tcW w:w="582" w:type="dxa"/>
            <w:shd w:val="clear" w:color="auto" w:fill="auto"/>
            <w:noWrap/>
            <w:vAlign w:val="center"/>
            <w:hideMark/>
          </w:tcPr>
          <w:p w14:paraId="7ED004A7" w14:textId="77777777"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14:paraId="0D4F7002"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88C196"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08776E9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D94055"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7185FBA8" w14:textId="77777777" w:rsidR="00617EE4" w:rsidRPr="007001F1" w:rsidRDefault="00617EE4" w:rsidP="00617EE4">
            <w:pPr>
              <w:jc w:val="center"/>
              <w:rPr>
                <w:color w:val="000000"/>
              </w:rPr>
            </w:pPr>
            <w:r w:rsidRPr="007001F1">
              <w:rPr>
                <w:color w:val="000000"/>
                <w:sz w:val="22"/>
                <w:szCs w:val="22"/>
              </w:rPr>
              <w:t> </w:t>
            </w:r>
          </w:p>
        </w:tc>
      </w:tr>
      <w:tr w:rsidR="00617EE4" w:rsidRPr="007001F1" w14:paraId="2197075E" w14:textId="77777777" w:rsidTr="00010677">
        <w:trPr>
          <w:trHeight w:val="20"/>
        </w:trPr>
        <w:tc>
          <w:tcPr>
            <w:tcW w:w="582" w:type="dxa"/>
            <w:shd w:val="clear" w:color="auto" w:fill="auto"/>
            <w:noWrap/>
            <w:vAlign w:val="center"/>
            <w:hideMark/>
          </w:tcPr>
          <w:p w14:paraId="7051E783" w14:textId="77777777"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112B8108" w14:textId="77777777"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D01CDDF"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943C62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1816378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75C78E7" w14:textId="77777777" w:rsidR="00617EE4" w:rsidRPr="007001F1" w:rsidRDefault="00617EE4" w:rsidP="00617EE4">
            <w:pPr>
              <w:jc w:val="center"/>
              <w:rPr>
                <w:color w:val="000000"/>
              </w:rPr>
            </w:pPr>
            <w:r w:rsidRPr="007001F1">
              <w:rPr>
                <w:color w:val="000000"/>
                <w:sz w:val="22"/>
                <w:szCs w:val="22"/>
              </w:rPr>
              <w:t> </w:t>
            </w:r>
          </w:p>
        </w:tc>
      </w:tr>
      <w:tr w:rsidR="00617EE4" w:rsidRPr="007001F1" w14:paraId="555B6EAC" w14:textId="77777777" w:rsidTr="00010677">
        <w:trPr>
          <w:trHeight w:val="20"/>
        </w:trPr>
        <w:tc>
          <w:tcPr>
            <w:tcW w:w="582" w:type="dxa"/>
            <w:shd w:val="clear" w:color="auto" w:fill="auto"/>
            <w:noWrap/>
            <w:vAlign w:val="center"/>
            <w:hideMark/>
          </w:tcPr>
          <w:p w14:paraId="3A0265A2" w14:textId="77777777"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0901D272" w14:textId="77777777"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F303AE"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76E100C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30E6BE16"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1F17210B" w14:textId="77777777" w:rsidR="00617EE4" w:rsidRPr="007001F1" w:rsidRDefault="00617EE4" w:rsidP="00617EE4">
            <w:pPr>
              <w:jc w:val="center"/>
              <w:rPr>
                <w:color w:val="000000"/>
              </w:rPr>
            </w:pPr>
            <w:r w:rsidRPr="007001F1">
              <w:rPr>
                <w:color w:val="000000"/>
                <w:sz w:val="22"/>
                <w:szCs w:val="22"/>
              </w:rPr>
              <w:t> </w:t>
            </w:r>
          </w:p>
        </w:tc>
      </w:tr>
      <w:tr w:rsidR="00617EE4" w:rsidRPr="007001F1" w14:paraId="38F19E47" w14:textId="77777777" w:rsidTr="00010677">
        <w:trPr>
          <w:trHeight w:val="20"/>
        </w:trPr>
        <w:tc>
          <w:tcPr>
            <w:tcW w:w="582" w:type="dxa"/>
            <w:shd w:val="clear" w:color="auto" w:fill="auto"/>
            <w:noWrap/>
            <w:vAlign w:val="center"/>
            <w:hideMark/>
          </w:tcPr>
          <w:p w14:paraId="2FB1A7DC" w14:textId="77777777"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4D816190" w14:textId="77777777"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7788A574"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04052A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4EB049F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5C11FBB1" w14:textId="77777777" w:rsidR="00617EE4" w:rsidRPr="007001F1" w:rsidRDefault="00617EE4" w:rsidP="00617EE4">
            <w:pPr>
              <w:jc w:val="center"/>
              <w:rPr>
                <w:color w:val="000000"/>
              </w:rPr>
            </w:pPr>
            <w:r w:rsidRPr="007001F1">
              <w:rPr>
                <w:color w:val="000000"/>
                <w:sz w:val="22"/>
                <w:szCs w:val="22"/>
              </w:rPr>
              <w:t> </w:t>
            </w:r>
          </w:p>
        </w:tc>
      </w:tr>
      <w:tr w:rsidR="00617EE4" w:rsidRPr="007001F1" w14:paraId="0F91E3B8" w14:textId="77777777" w:rsidTr="00010677">
        <w:trPr>
          <w:trHeight w:val="20"/>
        </w:trPr>
        <w:tc>
          <w:tcPr>
            <w:tcW w:w="582" w:type="dxa"/>
            <w:shd w:val="clear" w:color="auto" w:fill="auto"/>
            <w:noWrap/>
            <w:vAlign w:val="center"/>
            <w:hideMark/>
          </w:tcPr>
          <w:p w14:paraId="2851CFA1" w14:textId="77777777"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597120D" w14:textId="77777777"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F9C7042"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F8B97A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0944B483"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BCDC1D5" w14:textId="77777777" w:rsidR="00617EE4" w:rsidRPr="007001F1" w:rsidRDefault="00617EE4" w:rsidP="00617EE4">
            <w:pPr>
              <w:jc w:val="center"/>
              <w:rPr>
                <w:color w:val="000000"/>
              </w:rPr>
            </w:pPr>
            <w:r w:rsidRPr="007001F1">
              <w:rPr>
                <w:color w:val="000000"/>
                <w:sz w:val="22"/>
                <w:szCs w:val="22"/>
              </w:rPr>
              <w:t> </w:t>
            </w:r>
          </w:p>
        </w:tc>
      </w:tr>
      <w:tr w:rsidR="00CA55EB" w:rsidRPr="007001F1" w14:paraId="1D915DFC" w14:textId="77777777" w:rsidTr="00010677">
        <w:trPr>
          <w:trHeight w:val="1268"/>
        </w:trPr>
        <w:tc>
          <w:tcPr>
            <w:tcW w:w="582" w:type="dxa"/>
            <w:vMerge w:val="restart"/>
            <w:shd w:val="clear" w:color="auto" w:fill="auto"/>
            <w:noWrap/>
            <w:vAlign w:val="center"/>
            <w:hideMark/>
          </w:tcPr>
          <w:p w14:paraId="6AD9CD6D" w14:textId="77777777"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40AAC8A8" w14:textId="77777777"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72E0AAD2"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300639AB"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79DF26DD"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00E2F303" w14:textId="77777777" w:rsidR="00CA55EB" w:rsidRPr="007001F1" w:rsidRDefault="00CA55EB" w:rsidP="00617EE4">
            <w:pPr>
              <w:jc w:val="center"/>
              <w:rPr>
                <w:color w:val="000000"/>
              </w:rPr>
            </w:pPr>
            <w:r w:rsidRPr="007001F1">
              <w:rPr>
                <w:color w:val="000000"/>
                <w:sz w:val="22"/>
                <w:szCs w:val="22"/>
              </w:rPr>
              <w:t> </w:t>
            </w:r>
          </w:p>
        </w:tc>
      </w:tr>
      <w:tr w:rsidR="00CA55EB" w:rsidRPr="007001F1" w14:paraId="1FB3CA7D" w14:textId="77777777" w:rsidTr="00010677">
        <w:trPr>
          <w:trHeight w:val="1267"/>
        </w:trPr>
        <w:tc>
          <w:tcPr>
            <w:tcW w:w="582" w:type="dxa"/>
            <w:vMerge/>
            <w:shd w:val="clear" w:color="auto" w:fill="auto"/>
            <w:noWrap/>
            <w:vAlign w:val="center"/>
          </w:tcPr>
          <w:p w14:paraId="6CCF403F" w14:textId="77777777" w:rsidR="00CA55EB" w:rsidRPr="007001F1" w:rsidRDefault="00CA55EB" w:rsidP="00617EE4">
            <w:pPr>
              <w:jc w:val="center"/>
              <w:rPr>
                <w:color w:val="000000"/>
              </w:rPr>
            </w:pPr>
          </w:p>
        </w:tc>
        <w:tc>
          <w:tcPr>
            <w:tcW w:w="4820" w:type="dxa"/>
            <w:gridSpan w:val="2"/>
            <w:shd w:val="clear" w:color="auto" w:fill="auto"/>
            <w:vAlign w:val="center"/>
          </w:tcPr>
          <w:p w14:paraId="65E0A2F7" w14:textId="77777777"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D8B984" w14:textId="77777777" w:rsidR="00CA55EB" w:rsidRPr="007001F1" w:rsidRDefault="00CA55EB" w:rsidP="00617EE4">
            <w:pPr>
              <w:jc w:val="center"/>
              <w:rPr>
                <w:color w:val="000000"/>
              </w:rPr>
            </w:pPr>
          </w:p>
        </w:tc>
        <w:tc>
          <w:tcPr>
            <w:tcW w:w="567" w:type="dxa"/>
            <w:shd w:val="clear" w:color="auto" w:fill="auto"/>
            <w:vAlign w:val="center"/>
          </w:tcPr>
          <w:p w14:paraId="1651EA5A" w14:textId="77777777" w:rsidR="00CA55EB" w:rsidRPr="007001F1" w:rsidRDefault="00CA55EB" w:rsidP="00617EE4">
            <w:pPr>
              <w:jc w:val="center"/>
              <w:rPr>
                <w:color w:val="000000"/>
              </w:rPr>
            </w:pPr>
          </w:p>
        </w:tc>
        <w:tc>
          <w:tcPr>
            <w:tcW w:w="776" w:type="dxa"/>
            <w:shd w:val="clear" w:color="auto" w:fill="auto"/>
            <w:vAlign w:val="center"/>
          </w:tcPr>
          <w:p w14:paraId="5F9839AA" w14:textId="77777777" w:rsidR="00CA55EB" w:rsidRPr="007001F1" w:rsidRDefault="00CA55EB" w:rsidP="00617EE4">
            <w:pPr>
              <w:jc w:val="center"/>
              <w:rPr>
                <w:color w:val="000000"/>
              </w:rPr>
            </w:pPr>
          </w:p>
        </w:tc>
        <w:tc>
          <w:tcPr>
            <w:tcW w:w="1775" w:type="dxa"/>
            <w:shd w:val="clear" w:color="auto" w:fill="auto"/>
            <w:vAlign w:val="center"/>
          </w:tcPr>
          <w:p w14:paraId="6DE906B9" w14:textId="77777777" w:rsidR="00CA55EB" w:rsidRPr="007001F1" w:rsidRDefault="00CA55EB" w:rsidP="00617EE4">
            <w:pPr>
              <w:jc w:val="center"/>
              <w:rPr>
                <w:color w:val="000000"/>
              </w:rPr>
            </w:pPr>
          </w:p>
        </w:tc>
      </w:tr>
      <w:tr w:rsidR="00CA55EB" w:rsidRPr="007001F1" w14:paraId="4E59E40F" w14:textId="77777777" w:rsidTr="00010677">
        <w:trPr>
          <w:trHeight w:val="443"/>
        </w:trPr>
        <w:tc>
          <w:tcPr>
            <w:tcW w:w="582" w:type="dxa"/>
            <w:vMerge w:val="restart"/>
            <w:shd w:val="clear" w:color="auto" w:fill="auto"/>
            <w:noWrap/>
            <w:vAlign w:val="center"/>
            <w:hideMark/>
          </w:tcPr>
          <w:p w14:paraId="4F6BEACF"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7A1BF963" w14:textId="77777777"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E3B444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62B70E44"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3AB2291"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759E2AC" w14:textId="77777777" w:rsidR="00CA55EB" w:rsidRPr="007001F1" w:rsidRDefault="00CA55EB" w:rsidP="00617EE4">
            <w:pPr>
              <w:jc w:val="center"/>
              <w:rPr>
                <w:color w:val="000000"/>
              </w:rPr>
            </w:pPr>
            <w:r w:rsidRPr="007001F1">
              <w:rPr>
                <w:color w:val="000000"/>
                <w:sz w:val="22"/>
                <w:szCs w:val="22"/>
              </w:rPr>
              <w:t> </w:t>
            </w:r>
          </w:p>
        </w:tc>
      </w:tr>
      <w:tr w:rsidR="00CA55EB" w:rsidRPr="007001F1" w14:paraId="3D675162" w14:textId="77777777" w:rsidTr="00010677">
        <w:trPr>
          <w:trHeight w:val="675"/>
        </w:trPr>
        <w:tc>
          <w:tcPr>
            <w:tcW w:w="582" w:type="dxa"/>
            <w:vMerge/>
            <w:shd w:val="clear" w:color="auto" w:fill="auto"/>
            <w:noWrap/>
            <w:vAlign w:val="center"/>
          </w:tcPr>
          <w:p w14:paraId="698EEBCA" w14:textId="77777777" w:rsidR="00CA55EB" w:rsidRPr="007001F1" w:rsidRDefault="00CA55EB" w:rsidP="00617EE4">
            <w:pPr>
              <w:jc w:val="center"/>
              <w:rPr>
                <w:color w:val="000000"/>
              </w:rPr>
            </w:pPr>
          </w:p>
        </w:tc>
        <w:tc>
          <w:tcPr>
            <w:tcW w:w="4820" w:type="dxa"/>
            <w:gridSpan w:val="2"/>
            <w:shd w:val="clear" w:color="auto" w:fill="auto"/>
            <w:vAlign w:val="center"/>
          </w:tcPr>
          <w:p w14:paraId="2AF88425" w14:textId="77777777"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1AF2382A" w14:textId="77777777" w:rsidR="00CA55EB" w:rsidRPr="007001F1" w:rsidRDefault="00CA55EB" w:rsidP="00617EE4">
            <w:pPr>
              <w:jc w:val="center"/>
              <w:rPr>
                <w:color w:val="000000"/>
              </w:rPr>
            </w:pPr>
          </w:p>
        </w:tc>
        <w:tc>
          <w:tcPr>
            <w:tcW w:w="567" w:type="dxa"/>
            <w:shd w:val="clear" w:color="auto" w:fill="auto"/>
            <w:vAlign w:val="center"/>
          </w:tcPr>
          <w:p w14:paraId="596169FD" w14:textId="77777777" w:rsidR="00CA55EB" w:rsidRPr="007001F1" w:rsidRDefault="00CA55EB" w:rsidP="00617EE4">
            <w:pPr>
              <w:jc w:val="center"/>
              <w:rPr>
                <w:color w:val="000000"/>
              </w:rPr>
            </w:pPr>
          </w:p>
        </w:tc>
        <w:tc>
          <w:tcPr>
            <w:tcW w:w="776" w:type="dxa"/>
            <w:shd w:val="clear" w:color="auto" w:fill="auto"/>
            <w:vAlign w:val="center"/>
          </w:tcPr>
          <w:p w14:paraId="092BFABC" w14:textId="77777777" w:rsidR="00CA55EB" w:rsidRPr="007001F1" w:rsidRDefault="00CA55EB" w:rsidP="00617EE4">
            <w:pPr>
              <w:jc w:val="center"/>
              <w:rPr>
                <w:color w:val="000000"/>
              </w:rPr>
            </w:pPr>
          </w:p>
        </w:tc>
        <w:tc>
          <w:tcPr>
            <w:tcW w:w="1775" w:type="dxa"/>
            <w:shd w:val="clear" w:color="auto" w:fill="auto"/>
            <w:vAlign w:val="center"/>
          </w:tcPr>
          <w:p w14:paraId="773EC061" w14:textId="77777777" w:rsidR="00CA55EB" w:rsidRPr="007001F1" w:rsidRDefault="00CA55EB" w:rsidP="00617EE4">
            <w:pPr>
              <w:jc w:val="center"/>
              <w:rPr>
                <w:color w:val="000000"/>
              </w:rPr>
            </w:pPr>
          </w:p>
        </w:tc>
      </w:tr>
      <w:tr w:rsidR="00CA55EB" w:rsidRPr="007001F1" w14:paraId="2771BCE2" w14:textId="77777777" w:rsidTr="00010677">
        <w:trPr>
          <w:trHeight w:val="324"/>
        </w:trPr>
        <w:tc>
          <w:tcPr>
            <w:tcW w:w="582" w:type="dxa"/>
            <w:vMerge/>
            <w:shd w:val="clear" w:color="auto" w:fill="auto"/>
            <w:noWrap/>
            <w:vAlign w:val="center"/>
          </w:tcPr>
          <w:p w14:paraId="3FA9F817" w14:textId="77777777" w:rsidR="00CA55EB" w:rsidRPr="007001F1" w:rsidRDefault="00CA55EB" w:rsidP="00617EE4">
            <w:pPr>
              <w:jc w:val="center"/>
              <w:rPr>
                <w:color w:val="000000"/>
              </w:rPr>
            </w:pPr>
          </w:p>
        </w:tc>
        <w:tc>
          <w:tcPr>
            <w:tcW w:w="4820" w:type="dxa"/>
            <w:gridSpan w:val="2"/>
            <w:shd w:val="clear" w:color="auto" w:fill="auto"/>
            <w:vAlign w:val="center"/>
          </w:tcPr>
          <w:p w14:paraId="769F5BE0" w14:textId="77777777"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14:paraId="5A949231" w14:textId="77777777" w:rsidR="00CA55EB" w:rsidRPr="007001F1" w:rsidRDefault="00CA55EB" w:rsidP="00617EE4">
            <w:pPr>
              <w:jc w:val="center"/>
              <w:rPr>
                <w:color w:val="000000"/>
              </w:rPr>
            </w:pPr>
          </w:p>
        </w:tc>
        <w:tc>
          <w:tcPr>
            <w:tcW w:w="567" w:type="dxa"/>
            <w:shd w:val="clear" w:color="auto" w:fill="auto"/>
            <w:vAlign w:val="center"/>
          </w:tcPr>
          <w:p w14:paraId="10B93859" w14:textId="77777777" w:rsidR="00CA55EB" w:rsidRPr="007001F1" w:rsidRDefault="00CA55EB" w:rsidP="00617EE4">
            <w:pPr>
              <w:jc w:val="center"/>
              <w:rPr>
                <w:color w:val="000000"/>
              </w:rPr>
            </w:pPr>
          </w:p>
        </w:tc>
        <w:tc>
          <w:tcPr>
            <w:tcW w:w="776" w:type="dxa"/>
            <w:shd w:val="clear" w:color="auto" w:fill="auto"/>
            <w:vAlign w:val="center"/>
          </w:tcPr>
          <w:p w14:paraId="2CB359F1" w14:textId="77777777" w:rsidR="00CA55EB" w:rsidRPr="007001F1" w:rsidRDefault="00CA55EB" w:rsidP="00617EE4">
            <w:pPr>
              <w:jc w:val="center"/>
              <w:rPr>
                <w:color w:val="000000"/>
              </w:rPr>
            </w:pPr>
          </w:p>
        </w:tc>
        <w:tc>
          <w:tcPr>
            <w:tcW w:w="1775" w:type="dxa"/>
            <w:shd w:val="clear" w:color="auto" w:fill="auto"/>
            <w:vAlign w:val="center"/>
          </w:tcPr>
          <w:p w14:paraId="778E4172" w14:textId="77777777" w:rsidR="00CA55EB" w:rsidRPr="007001F1" w:rsidRDefault="00CA55EB" w:rsidP="00617EE4">
            <w:pPr>
              <w:jc w:val="center"/>
              <w:rPr>
                <w:color w:val="000000"/>
              </w:rPr>
            </w:pPr>
          </w:p>
        </w:tc>
      </w:tr>
      <w:tr w:rsidR="00CA55EB" w:rsidRPr="007001F1" w14:paraId="74C620D4" w14:textId="77777777" w:rsidTr="00010677">
        <w:trPr>
          <w:trHeight w:val="374"/>
        </w:trPr>
        <w:tc>
          <w:tcPr>
            <w:tcW w:w="582" w:type="dxa"/>
            <w:vMerge w:val="restart"/>
            <w:shd w:val="clear" w:color="auto" w:fill="auto"/>
            <w:noWrap/>
            <w:vAlign w:val="center"/>
            <w:hideMark/>
          </w:tcPr>
          <w:p w14:paraId="5167F75A"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891BF4" w14:textId="77777777"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14:paraId="5302147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11D7F53F"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4E82776"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93EAED5" w14:textId="77777777" w:rsidR="00CA55EB" w:rsidRPr="007001F1" w:rsidRDefault="00CA55EB" w:rsidP="00617EE4">
            <w:pPr>
              <w:jc w:val="center"/>
              <w:rPr>
                <w:color w:val="000000"/>
              </w:rPr>
            </w:pPr>
            <w:r w:rsidRPr="007001F1">
              <w:rPr>
                <w:color w:val="000000"/>
                <w:sz w:val="22"/>
                <w:szCs w:val="22"/>
              </w:rPr>
              <w:t> </w:t>
            </w:r>
          </w:p>
        </w:tc>
      </w:tr>
      <w:tr w:rsidR="00CA55EB" w:rsidRPr="007001F1" w14:paraId="18D95308" w14:textId="77777777" w:rsidTr="00010677">
        <w:trPr>
          <w:trHeight w:val="424"/>
        </w:trPr>
        <w:tc>
          <w:tcPr>
            <w:tcW w:w="582" w:type="dxa"/>
            <w:vMerge/>
            <w:shd w:val="clear" w:color="auto" w:fill="auto"/>
            <w:noWrap/>
            <w:vAlign w:val="center"/>
          </w:tcPr>
          <w:p w14:paraId="6FE6642B" w14:textId="77777777" w:rsidR="00CA55EB" w:rsidRPr="007001F1" w:rsidRDefault="00CA55EB" w:rsidP="00617EE4">
            <w:pPr>
              <w:jc w:val="center"/>
              <w:rPr>
                <w:color w:val="000000"/>
              </w:rPr>
            </w:pPr>
          </w:p>
        </w:tc>
        <w:tc>
          <w:tcPr>
            <w:tcW w:w="4820" w:type="dxa"/>
            <w:gridSpan w:val="2"/>
            <w:shd w:val="clear" w:color="auto" w:fill="auto"/>
            <w:vAlign w:val="center"/>
          </w:tcPr>
          <w:p w14:paraId="749DA8E6" w14:textId="77777777"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F657351" w14:textId="77777777" w:rsidR="00CA55EB" w:rsidRPr="007001F1" w:rsidRDefault="00CA55EB" w:rsidP="00617EE4">
            <w:pPr>
              <w:jc w:val="center"/>
              <w:rPr>
                <w:color w:val="000000"/>
              </w:rPr>
            </w:pPr>
          </w:p>
        </w:tc>
        <w:tc>
          <w:tcPr>
            <w:tcW w:w="567" w:type="dxa"/>
            <w:shd w:val="clear" w:color="auto" w:fill="auto"/>
            <w:vAlign w:val="center"/>
          </w:tcPr>
          <w:p w14:paraId="5205DCB1" w14:textId="77777777" w:rsidR="00CA55EB" w:rsidRPr="007001F1" w:rsidRDefault="00CA55EB" w:rsidP="00617EE4">
            <w:pPr>
              <w:jc w:val="center"/>
              <w:rPr>
                <w:color w:val="000000"/>
              </w:rPr>
            </w:pPr>
          </w:p>
        </w:tc>
        <w:tc>
          <w:tcPr>
            <w:tcW w:w="776" w:type="dxa"/>
            <w:shd w:val="clear" w:color="auto" w:fill="auto"/>
            <w:vAlign w:val="center"/>
          </w:tcPr>
          <w:p w14:paraId="45F04C37" w14:textId="77777777" w:rsidR="00CA55EB" w:rsidRPr="007001F1" w:rsidRDefault="00CA55EB" w:rsidP="00617EE4">
            <w:pPr>
              <w:jc w:val="center"/>
              <w:rPr>
                <w:color w:val="000000"/>
              </w:rPr>
            </w:pPr>
          </w:p>
        </w:tc>
        <w:tc>
          <w:tcPr>
            <w:tcW w:w="1775" w:type="dxa"/>
            <w:shd w:val="clear" w:color="auto" w:fill="auto"/>
            <w:vAlign w:val="center"/>
          </w:tcPr>
          <w:p w14:paraId="2EA8B29F" w14:textId="77777777" w:rsidR="00CA55EB" w:rsidRPr="007001F1" w:rsidRDefault="00CA55EB" w:rsidP="00617EE4">
            <w:pPr>
              <w:jc w:val="center"/>
              <w:rPr>
                <w:color w:val="000000"/>
              </w:rPr>
            </w:pPr>
          </w:p>
        </w:tc>
      </w:tr>
      <w:tr w:rsidR="00CA55EB" w:rsidRPr="007001F1" w14:paraId="0A138E9B" w14:textId="77777777" w:rsidTr="00010677">
        <w:trPr>
          <w:trHeight w:val="293"/>
        </w:trPr>
        <w:tc>
          <w:tcPr>
            <w:tcW w:w="582" w:type="dxa"/>
            <w:vMerge/>
            <w:shd w:val="clear" w:color="auto" w:fill="auto"/>
            <w:noWrap/>
            <w:vAlign w:val="center"/>
          </w:tcPr>
          <w:p w14:paraId="64532881" w14:textId="77777777" w:rsidR="00CA55EB" w:rsidRPr="007001F1" w:rsidRDefault="00CA55EB" w:rsidP="00617EE4">
            <w:pPr>
              <w:jc w:val="center"/>
              <w:rPr>
                <w:color w:val="000000"/>
              </w:rPr>
            </w:pPr>
          </w:p>
        </w:tc>
        <w:tc>
          <w:tcPr>
            <w:tcW w:w="4820" w:type="dxa"/>
            <w:gridSpan w:val="2"/>
            <w:shd w:val="clear" w:color="auto" w:fill="auto"/>
            <w:vAlign w:val="center"/>
          </w:tcPr>
          <w:p w14:paraId="6545CB75" w14:textId="77777777" w:rsidR="00CA55EB" w:rsidRPr="007001F1" w:rsidRDefault="00CA55EB" w:rsidP="003F3D85">
            <w:pPr>
              <w:jc w:val="both"/>
              <w:rPr>
                <w:color w:val="000000"/>
              </w:rPr>
            </w:pPr>
            <w:r w:rsidRPr="007001F1">
              <w:rPr>
                <w:color w:val="000000"/>
                <w:sz w:val="22"/>
                <w:szCs w:val="22"/>
              </w:rPr>
              <w:t xml:space="preserve">c) Určuje verejný obstarávateľ a obstarávateľ každému z kritérií pravidlá na ich uplatnenie a ich </w:t>
            </w:r>
            <w:r w:rsidRPr="007001F1">
              <w:rPr>
                <w:color w:val="000000"/>
                <w:sz w:val="22"/>
                <w:szCs w:val="22"/>
              </w:rPr>
              <w:lastRenderedPageBreak/>
              <w:t>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19B253D" w14:textId="77777777" w:rsidR="00CA55EB" w:rsidRPr="007001F1" w:rsidRDefault="00CA55EB" w:rsidP="00617EE4">
            <w:pPr>
              <w:jc w:val="center"/>
              <w:rPr>
                <w:color w:val="000000"/>
              </w:rPr>
            </w:pPr>
          </w:p>
        </w:tc>
        <w:tc>
          <w:tcPr>
            <w:tcW w:w="567" w:type="dxa"/>
            <w:shd w:val="clear" w:color="auto" w:fill="auto"/>
            <w:vAlign w:val="center"/>
          </w:tcPr>
          <w:p w14:paraId="77F077EA" w14:textId="77777777" w:rsidR="00CA55EB" w:rsidRPr="007001F1" w:rsidRDefault="00CA55EB" w:rsidP="00617EE4">
            <w:pPr>
              <w:jc w:val="center"/>
              <w:rPr>
                <w:color w:val="000000"/>
              </w:rPr>
            </w:pPr>
          </w:p>
        </w:tc>
        <w:tc>
          <w:tcPr>
            <w:tcW w:w="776" w:type="dxa"/>
            <w:shd w:val="clear" w:color="auto" w:fill="auto"/>
            <w:vAlign w:val="center"/>
          </w:tcPr>
          <w:p w14:paraId="5F353548" w14:textId="77777777" w:rsidR="00CA55EB" w:rsidRPr="007001F1" w:rsidRDefault="00CA55EB" w:rsidP="00617EE4">
            <w:pPr>
              <w:jc w:val="center"/>
              <w:rPr>
                <w:color w:val="000000"/>
              </w:rPr>
            </w:pPr>
          </w:p>
        </w:tc>
        <w:tc>
          <w:tcPr>
            <w:tcW w:w="1775" w:type="dxa"/>
            <w:shd w:val="clear" w:color="auto" w:fill="auto"/>
            <w:vAlign w:val="center"/>
          </w:tcPr>
          <w:p w14:paraId="1749ECF1" w14:textId="77777777" w:rsidR="00CA55EB" w:rsidRPr="007001F1" w:rsidRDefault="00CA55EB" w:rsidP="00617EE4">
            <w:pPr>
              <w:jc w:val="center"/>
              <w:rPr>
                <w:color w:val="000000"/>
              </w:rPr>
            </w:pPr>
          </w:p>
        </w:tc>
      </w:tr>
      <w:tr w:rsidR="00CA55EB" w:rsidRPr="007001F1" w14:paraId="00D9175F" w14:textId="77777777" w:rsidTr="00010677">
        <w:trPr>
          <w:trHeight w:val="697"/>
        </w:trPr>
        <w:tc>
          <w:tcPr>
            <w:tcW w:w="582" w:type="dxa"/>
            <w:vMerge/>
            <w:shd w:val="clear" w:color="auto" w:fill="auto"/>
            <w:noWrap/>
            <w:vAlign w:val="center"/>
          </w:tcPr>
          <w:p w14:paraId="2B527480" w14:textId="77777777" w:rsidR="00CA55EB" w:rsidRPr="007001F1" w:rsidRDefault="00CA55EB" w:rsidP="00617EE4">
            <w:pPr>
              <w:jc w:val="center"/>
              <w:rPr>
                <w:color w:val="000000"/>
              </w:rPr>
            </w:pPr>
          </w:p>
        </w:tc>
        <w:tc>
          <w:tcPr>
            <w:tcW w:w="4820" w:type="dxa"/>
            <w:gridSpan w:val="2"/>
            <w:shd w:val="clear" w:color="auto" w:fill="auto"/>
            <w:vAlign w:val="center"/>
          </w:tcPr>
          <w:p w14:paraId="154C2214" w14:textId="77777777"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4C408FF" w14:textId="77777777" w:rsidR="00CA55EB" w:rsidRPr="007001F1" w:rsidRDefault="00CA55EB" w:rsidP="00617EE4">
            <w:pPr>
              <w:jc w:val="center"/>
              <w:rPr>
                <w:color w:val="000000"/>
              </w:rPr>
            </w:pPr>
          </w:p>
        </w:tc>
        <w:tc>
          <w:tcPr>
            <w:tcW w:w="567" w:type="dxa"/>
            <w:shd w:val="clear" w:color="auto" w:fill="auto"/>
            <w:vAlign w:val="center"/>
          </w:tcPr>
          <w:p w14:paraId="0F99ED2A" w14:textId="77777777" w:rsidR="00CA55EB" w:rsidRPr="007001F1" w:rsidRDefault="00CA55EB" w:rsidP="00617EE4">
            <w:pPr>
              <w:jc w:val="center"/>
              <w:rPr>
                <w:color w:val="000000"/>
              </w:rPr>
            </w:pPr>
          </w:p>
        </w:tc>
        <w:tc>
          <w:tcPr>
            <w:tcW w:w="776" w:type="dxa"/>
            <w:shd w:val="clear" w:color="auto" w:fill="auto"/>
            <w:vAlign w:val="center"/>
          </w:tcPr>
          <w:p w14:paraId="1F2C2586" w14:textId="77777777" w:rsidR="00CA55EB" w:rsidRPr="007001F1" w:rsidRDefault="00CA55EB" w:rsidP="00617EE4">
            <w:pPr>
              <w:jc w:val="center"/>
              <w:rPr>
                <w:color w:val="000000"/>
              </w:rPr>
            </w:pPr>
          </w:p>
        </w:tc>
        <w:tc>
          <w:tcPr>
            <w:tcW w:w="1775" w:type="dxa"/>
            <w:shd w:val="clear" w:color="auto" w:fill="auto"/>
            <w:vAlign w:val="center"/>
          </w:tcPr>
          <w:p w14:paraId="7BA8412B" w14:textId="77777777" w:rsidR="00CA55EB" w:rsidRPr="007001F1" w:rsidRDefault="00CA55EB" w:rsidP="00617EE4">
            <w:pPr>
              <w:jc w:val="center"/>
              <w:rPr>
                <w:color w:val="000000"/>
              </w:rPr>
            </w:pPr>
          </w:p>
        </w:tc>
      </w:tr>
      <w:tr w:rsidR="00FB4782" w:rsidRPr="007001F1" w14:paraId="34759B31" w14:textId="77777777" w:rsidTr="00010677">
        <w:trPr>
          <w:trHeight w:val="381"/>
        </w:trPr>
        <w:tc>
          <w:tcPr>
            <w:tcW w:w="582" w:type="dxa"/>
            <w:vMerge w:val="restart"/>
            <w:shd w:val="clear" w:color="auto" w:fill="auto"/>
            <w:noWrap/>
            <w:vAlign w:val="center"/>
          </w:tcPr>
          <w:p w14:paraId="236237A8" w14:textId="77777777" w:rsidR="00FB4782" w:rsidRPr="007001F1" w:rsidRDefault="00FB4782"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tcPr>
          <w:p w14:paraId="09FDFEF4" w14:textId="77777777" w:rsidR="00FB4782" w:rsidRPr="007001F1" w:rsidRDefault="00FB4782"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702A8A3A" w14:textId="77777777" w:rsidR="00FB4782" w:rsidRPr="007001F1" w:rsidRDefault="00FB4782" w:rsidP="00617EE4">
            <w:pPr>
              <w:jc w:val="center"/>
              <w:rPr>
                <w:color w:val="000000"/>
              </w:rPr>
            </w:pPr>
          </w:p>
        </w:tc>
        <w:tc>
          <w:tcPr>
            <w:tcW w:w="567" w:type="dxa"/>
            <w:shd w:val="clear" w:color="auto" w:fill="auto"/>
            <w:vAlign w:val="center"/>
          </w:tcPr>
          <w:p w14:paraId="2B05C261" w14:textId="77777777" w:rsidR="00FB4782" w:rsidRPr="007001F1" w:rsidRDefault="00FB4782" w:rsidP="00617EE4">
            <w:pPr>
              <w:jc w:val="center"/>
              <w:rPr>
                <w:color w:val="000000"/>
              </w:rPr>
            </w:pPr>
          </w:p>
        </w:tc>
        <w:tc>
          <w:tcPr>
            <w:tcW w:w="776" w:type="dxa"/>
            <w:shd w:val="clear" w:color="auto" w:fill="auto"/>
            <w:vAlign w:val="center"/>
          </w:tcPr>
          <w:p w14:paraId="16FEC34E" w14:textId="77777777" w:rsidR="00FB4782" w:rsidRPr="007001F1" w:rsidRDefault="00FB4782" w:rsidP="00617EE4">
            <w:pPr>
              <w:jc w:val="center"/>
              <w:rPr>
                <w:color w:val="000000"/>
              </w:rPr>
            </w:pPr>
          </w:p>
        </w:tc>
        <w:tc>
          <w:tcPr>
            <w:tcW w:w="1775" w:type="dxa"/>
            <w:shd w:val="clear" w:color="auto" w:fill="auto"/>
            <w:vAlign w:val="center"/>
          </w:tcPr>
          <w:p w14:paraId="4697466D" w14:textId="77777777" w:rsidR="00FB4782" w:rsidRPr="007001F1" w:rsidRDefault="00FB4782" w:rsidP="00617EE4">
            <w:pPr>
              <w:jc w:val="center"/>
              <w:rPr>
                <w:color w:val="000000"/>
              </w:rPr>
            </w:pPr>
          </w:p>
        </w:tc>
      </w:tr>
      <w:tr w:rsidR="00FB4782" w:rsidRPr="007001F1" w14:paraId="4F5563E6" w14:textId="77777777" w:rsidTr="00010677">
        <w:trPr>
          <w:trHeight w:val="630"/>
        </w:trPr>
        <w:tc>
          <w:tcPr>
            <w:tcW w:w="582" w:type="dxa"/>
            <w:vMerge/>
            <w:shd w:val="clear" w:color="auto" w:fill="auto"/>
            <w:noWrap/>
            <w:vAlign w:val="center"/>
          </w:tcPr>
          <w:p w14:paraId="1ECF673E" w14:textId="77777777" w:rsidR="00FB4782" w:rsidRPr="007001F1" w:rsidRDefault="00FB4782" w:rsidP="00617EE4">
            <w:pPr>
              <w:jc w:val="center"/>
              <w:rPr>
                <w:color w:val="000000"/>
              </w:rPr>
            </w:pPr>
          </w:p>
        </w:tc>
        <w:tc>
          <w:tcPr>
            <w:tcW w:w="4820" w:type="dxa"/>
            <w:gridSpan w:val="2"/>
            <w:shd w:val="clear" w:color="auto" w:fill="auto"/>
            <w:vAlign w:val="center"/>
          </w:tcPr>
          <w:p w14:paraId="15B87118" w14:textId="7777777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5FD768B4" w14:textId="77777777" w:rsidR="00FB4782" w:rsidRPr="007001F1" w:rsidRDefault="00FB4782" w:rsidP="00617EE4">
            <w:pPr>
              <w:jc w:val="center"/>
              <w:rPr>
                <w:color w:val="000000"/>
              </w:rPr>
            </w:pPr>
          </w:p>
        </w:tc>
        <w:tc>
          <w:tcPr>
            <w:tcW w:w="567" w:type="dxa"/>
            <w:shd w:val="clear" w:color="auto" w:fill="auto"/>
            <w:vAlign w:val="center"/>
          </w:tcPr>
          <w:p w14:paraId="65D8AA10" w14:textId="77777777" w:rsidR="00FB4782" w:rsidRPr="007001F1" w:rsidRDefault="00FB4782" w:rsidP="00617EE4">
            <w:pPr>
              <w:jc w:val="center"/>
              <w:rPr>
                <w:color w:val="000000"/>
              </w:rPr>
            </w:pPr>
          </w:p>
        </w:tc>
        <w:tc>
          <w:tcPr>
            <w:tcW w:w="776" w:type="dxa"/>
            <w:shd w:val="clear" w:color="auto" w:fill="auto"/>
            <w:vAlign w:val="center"/>
          </w:tcPr>
          <w:p w14:paraId="44011E80" w14:textId="77777777" w:rsidR="00FB4782" w:rsidRPr="007001F1" w:rsidRDefault="00FB4782" w:rsidP="00617EE4">
            <w:pPr>
              <w:jc w:val="center"/>
              <w:rPr>
                <w:color w:val="000000"/>
              </w:rPr>
            </w:pPr>
          </w:p>
        </w:tc>
        <w:tc>
          <w:tcPr>
            <w:tcW w:w="1775" w:type="dxa"/>
            <w:shd w:val="clear" w:color="auto" w:fill="auto"/>
            <w:vAlign w:val="center"/>
          </w:tcPr>
          <w:p w14:paraId="79FBE38C" w14:textId="77777777" w:rsidR="00FB4782" w:rsidRPr="007001F1" w:rsidRDefault="00FB4782" w:rsidP="00617EE4">
            <w:pPr>
              <w:jc w:val="center"/>
              <w:rPr>
                <w:color w:val="000000"/>
              </w:rPr>
            </w:pPr>
          </w:p>
        </w:tc>
      </w:tr>
      <w:tr w:rsidR="00F17B2E" w:rsidRPr="007001F1" w14:paraId="5DBC4E8F" w14:textId="77777777" w:rsidTr="00010677">
        <w:trPr>
          <w:trHeight w:val="20"/>
        </w:trPr>
        <w:tc>
          <w:tcPr>
            <w:tcW w:w="582" w:type="dxa"/>
            <w:vMerge w:val="restart"/>
            <w:shd w:val="clear" w:color="auto" w:fill="auto"/>
            <w:noWrap/>
            <w:vAlign w:val="center"/>
            <w:hideMark/>
          </w:tcPr>
          <w:p w14:paraId="19E65A14" w14:textId="77777777"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351A7DD8" w14:textId="77777777"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545A935F" w14:textId="77777777"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14:paraId="31D47D6D" w14:textId="77777777"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14:paraId="3FDC973D" w14:textId="77777777"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14:paraId="0CA2D46F" w14:textId="77777777" w:rsidR="00F17B2E" w:rsidRPr="007001F1" w:rsidRDefault="00F17B2E" w:rsidP="00617EE4">
            <w:pPr>
              <w:jc w:val="center"/>
              <w:rPr>
                <w:color w:val="000000"/>
              </w:rPr>
            </w:pPr>
            <w:r w:rsidRPr="007001F1">
              <w:rPr>
                <w:color w:val="000000"/>
                <w:sz w:val="22"/>
                <w:szCs w:val="22"/>
              </w:rPr>
              <w:t> </w:t>
            </w:r>
          </w:p>
        </w:tc>
      </w:tr>
      <w:tr w:rsidR="00F17B2E" w:rsidRPr="007001F1" w14:paraId="6DDCF40D" w14:textId="77777777" w:rsidTr="00010677">
        <w:trPr>
          <w:trHeight w:val="20"/>
        </w:trPr>
        <w:tc>
          <w:tcPr>
            <w:tcW w:w="582" w:type="dxa"/>
            <w:vMerge/>
            <w:shd w:val="clear" w:color="auto" w:fill="auto"/>
            <w:noWrap/>
            <w:vAlign w:val="center"/>
          </w:tcPr>
          <w:p w14:paraId="1C1EB28C" w14:textId="77777777" w:rsidR="00F17B2E" w:rsidRPr="007001F1" w:rsidRDefault="00F17B2E">
            <w:pPr>
              <w:jc w:val="center"/>
              <w:rPr>
                <w:color w:val="000000"/>
              </w:rPr>
            </w:pPr>
          </w:p>
        </w:tc>
        <w:tc>
          <w:tcPr>
            <w:tcW w:w="4820" w:type="dxa"/>
            <w:gridSpan w:val="2"/>
            <w:shd w:val="clear" w:color="auto" w:fill="auto"/>
            <w:vAlign w:val="center"/>
          </w:tcPr>
          <w:p w14:paraId="60B45C3B" w14:textId="77777777"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02432631" w14:textId="77777777" w:rsidR="00F17B2E" w:rsidRPr="007001F1" w:rsidRDefault="00F17B2E" w:rsidP="00617EE4">
            <w:pPr>
              <w:jc w:val="center"/>
              <w:rPr>
                <w:color w:val="000000"/>
              </w:rPr>
            </w:pPr>
          </w:p>
        </w:tc>
        <w:tc>
          <w:tcPr>
            <w:tcW w:w="567" w:type="dxa"/>
            <w:shd w:val="clear" w:color="auto" w:fill="auto"/>
            <w:vAlign w:val="center"/>
          </w:tcPr>
          <w:p w14:paraId="651CE8B6" w14:textId="77777777" w:rsidR="00F17B2E" w:rsidRPr="007001F1" w:rsidRDefault="00F17B2E" w:rsidP="00617EE4">
            <w:pPr>
              <w:jc w:val="center"/>
              <w:rPr>
                <w:color w:val="000000"/>
              </w:rPr>
            </w:pPr>
          </w:p>
        </w:tc>
        <w:tc>
          <w:tcPr>
            <w:tcW w:w="776" w:type="dxa"/>
            <w:shd w:val="clear" w:color="auto" w:fill="auto"/>
            <w:vAlign w:val="center"/>
          </w:tcPr>
          <w:p w14:paraId="21186FD4" w14:textId="77777777" w:rsidR="00F17B2E" w:rsidRPr="007001F1" w:rsidRDefault="00F17B2E" w:rsidP="00617EE4">
            <w:pPr>
              <w:jc w:val="center"/>
              <w:rPr>
                <w:color w:val="000000"/>
              </w:rPr>
            </w:pPr>
          </w:p>
        </w:tc>
        <w:tc>
          <w:tcPr>
            <w:tcW w:w="1775" w:type="dxa"/>
            <w:shd w:val="clear" w:color="auto" w:fill="auto"/>
            <w:vAlign w:val="center"/>
          </w:tcPr>
          <w:p w14:paraId="4186DD1A" w14:textId="77777777" w:rsidR="00F17B2E" w:rsidRPr="007001F1" w:rsidRDefault="00F17B2E" w:rsidP="00617EE4">
            <w:pPr>
              <w:jc w:val="center"/>
              <w:rPr>
                <w:color w:val="000000"/>
              </w:rPr>
            </w:pPr>
          </w:p>
        </w:tc>
      </w:tr>
      <w:tr w:rsidR="00CA55EB" w:rsidRPr="007001F1" w14:paraId="2BDE6B0C" w14:textId="77777777" w:rsidTr="00010677">
        <w:trPr>
          <w:trHeight w:val="675"/>
        </w:trPr>
        <w:tc>
          <w:tcPr>
            <w:tcW w:w="582" w:type="dxa"/>
            <w:vMerge w:val="restart"/>
            <w:shd w:val="clear" w:color="auto" w:fill="auto"/>
            <w:noWrap/>
            <w:vAlign w:val="center"/>
          </w:tcPr>
          <w:p w14:paraId="508B8D1C" w14:textId="77777777"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14B144B7" w14:textId="77777777"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6FA5D647" w14:textId="77777777" w:rsidR="00CA55EB" w:rsidRPr="007001F1" w:rsidRDefault="00CA55EB" w:rsidP="00617EE4">
            <w:pPr>
              <w:jc w:val="center"/>
              <w:rPr>
                <w:color w:val="000000"/>
              </w:rPr>
            </w:pPr>
          </w:p>
        </w:tc>
        <w:tc>
          <w:tcPr>
            <w:tcW w:w="567" w:type="dxa"/>
            <w:shd w:val="clear" w:color="auto" w:fill="auto"/>
            <w:vAlign w:val="center"/>
          </w:tcPr>
          <w:p w14:paraId="481A4BAB" w14:textId="77777777" w:rsidR="00CA55EB" w:rsidRPr="007001F1" w:rsidRDefault="00CA55EB" w:rsidP="00617EE4">
            <w:pPr>
              <w:jc w:val="center"/>
              <w:rPr>
                <w:color w:val="000000"/>
              </w:rPr>
            </w:pPr>
          </w:p>
        </w:tc>
        <w:tc>
          <w:tcPr>
            <w:tcW w:w="776" w:type="dxa"/>
            <w:shd w:val="clear" w:color="auto" w:fill="auto"/>
            <w:vAlign w:val="center"/>
          </w:tcPr>
          <w:p w14:paraId="33D5ABEC" w14:textId="77777777" w:rsidR="00CA55EB" w:rsidRPr="007001F1" w:rsidRDefault="00CA55EB" w:rsidP="00617EE4">
            <w:pPr>
              <w:jc w:val="center"/>
              <w:rPr>
                <w:color w:val="000000"/>
              </w:rPr>
            </w:pPr>
          </w:p>
        </w:tc>
        <w:tc>
          <w:tcPr>
            <w:tcW w:w="1775" w:type="dxa"/>
            <w:shd w:val="clear" w:color="auto" w:fill="auto"/>
            <w:vAlign w:val="center"/>
          </w:tcPr>
          <w:p w14:paraId="27315D8B" w14:textId="77777777" w:rsidR="00CA55EB" w:rsidRPr="007001F1" w:rsidRDefault="00CA55EB" w:rsidP="00617EE4">
            <w:pPr>
              <w:jc w:val="center"/>
              <w:rPr>
                <w:color w:val="000000"/>
              </w:rPr>
            </w:pPr>
          </w:p>
        </w:tc>
      </w:tr>
      <w:tr w:rsidR="00CA55EB" w:rsidRPr="007001F1" w14:paraId="74F8BA25" w14:textId="77777777" w:rsidTr="00010677">
        <w:trPr>
          <w:trHeight w:val="675"/>
        </w:trPr>
        <w:tc>
          <w:tcPr>
            <w:tcW w:w="582" w:type="dxa"/>
            <w:vMerge/>
            <w:shd w:val="clear" w:color="auto" w:fill="auto"/>
            <w:noWrap/>
            <w:vAlign w:val="center"/>
          </w:tcPr>
          <w:p w14:paraId="0EBD8520" w14:textId="77777777" w:rsidR="00CA55EB" w:rsidRPr="007001F1" w:rsidRDefault="00CA55EB">
            <w:pPr>
              <w:jc w:val="center"/>
              <w:rPr>
                <w:color w:val="000000"/>
              </w:rPr>
            </w:pPr>
          </w:p>
        </w:tc>
        <w:tc>
          <w:tcPr>
            <w:tcW w:w="4820" w:type="dxa"/>
            <w:gridSpan w:val="2"/>
            <w:shd w:val="clear" w:color="auto" w:fill="auto"/>
            <w:vAlign w:val="center"/>
          </w:tcPr>
          <w:p w14:paraId="17A8E755" w14:textId="77777777"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5BF5F07" w14:textId="77777777" w:rsidR="00CA55EB" w:rsidRPr="007001F1" w:rsidRDefault="00CA55EB" w:rsidP="00617EE4">
            <w:pPr>
              <w:jc w:val="center"/>
              <w:rPr>
                <w:color w:val="000000"/>
              </w:rPr>
            </w:pPr>
          </w:p>
        </w:tc>
        <w:tc>
          <w:tcPr>
            <w:tcW w:w="567" w:type="dxa"/>
            <w:shd w:val="clear" w:color="auto" w:fill="auto"/>
            <w:vAlign w:val="center"/>
          </w:tcPr>
          <w:p w14:paraId="59AD5D64" w14:textId="77777777" w:rsidR="00CA55EB" w:rsidRPr="007001F1" w:rsidRDefault="00CA55EB" w:rsidP="00617EE4">
            <w:pPr>
              <w:jc w:val="center"/>
              <w:rPr>
                <w:color w:val="000000"/>
              </w:rPr>
            </w:pPr>
          </w:p>
        </w:tc>
        <w:tc>
          <w:tcPr>
            <w:tcW w:w="776" w:type="dxa"/>
            <w:shd w:val="clear" w:color="auto" w:fill="auto"/>
            <w:vAlign w:val="center"/>
          </w:tcPr>
          <w:p w14:paraId="6AE4BAF7" w14:textId="77777777" w:rsidR="00CA55EB" w:rsidRPr="007001F1" w:rsidRDefault="00CA55EB" w:rsidP="00617EE4">
            <w:pPr>
              <w:jc w:val="center"/>
              <w:rPr>
                <w:color w:val="000000"/>
              </w:rPr>
            </w:pPr>
          </w:p>
        </w:tc>
        <w:tc>
          <w:tcPr>
            <w:tcW w:w="1775" w:type="dxa"/>
            <w:shd w:val="clear" w:color="auto" w:fill="auto"/>
            <w:vAlign w:val="center"/>
          </w:tcPr>
          <w:p w14:paraId="63E57650" w14:textId="77777777" w:rsidR="00CA55EB" w:rsidRPr="007001F1" w:rsidRDefault="00CA55EB" w:rsidP="00617EE4">
            <w:pPr>
              <w:jc w:val="center"/>
              <w:rPr>
                <w:color w:val="000000"/>
              </w:rPr>
            </w:pPr>
          </w:p>
        </w:tc>
      </w:tr>
      <w:tr w:rsidR="006B2165" w:rsidRPr="007001F1" w14:paraId="318C3661" w14:textId="77777777" w:rsidTr="00010677">
        <w:trPr>
          <w:trHeight w:val="758"/>
        </w:trPr>
        <w:tc>
          <w:tcPr>
            <w:tcW w:w="582" w:type="dxa"/>
            <w:vMerge w:val="restart"/>
            <w:shd w:val="clear" w:color="auto" w:fill="auto"/>
            <w:noWrap/>
            <w:vAlign w:val="center"/>
          </w:tcPr>
          <w:p w14:paraId="050A0A8A" w14:textId="77777777"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6D431597" w14:textId="77777777"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41A02A4E" w14:textId="77777777" w:rsidR="006B2165" w:rsidRPr="007001F1" w:rsidRDefault="006B2165" w:rsidP="00617EE4">
            <w:pPr>
              <w:jc w:val="center"/>
              <w:rPr>
                <w:color w:val="000000"/>
              </w:rPr>
            </w:pPr>
          </w:p>
        </w:tc>
        <w:tc>
          <w:tcPr>
            <w:tcW w:w="567" w:type="dxa"/>
            <w:shd w:val="clear" w:color="auto" w:fill="auto"/>
            <w:vAlign w:val="center"/>
          </w:tcPr>
          <w:p w14:paraId="3883D445" w14:textId="77777777" w:rsidR="006B2165" w:rsidRPr="007001F1" w:rsidRDefault="006B2165" w:rsidP="00617EE4">
            <w:pPr>
              <w:jc w:val="center"/>
              <w:rPr>
                <w:color w:val="000000"/>
              </w:rPr>
            </w:pPr>
          </w:p>
        </w:tc>
        <w:tc>
          <w:tcPr>
            <w:tcW w:w="776" w:type="dxa"/>
            <w:shd w:val="clear" w:color="auto" w:fill="auto"/>
            <w:vAlign w:val="center"/>
          </w:tcPr>
          <w:p w14:paraId="34731E0E" w14:textId="77777777" w:rsidR="006B2165" w:rsidRPr="007001F1" w:rsidRDefault="006B2165" w:rsidP="00617EE4">
            <w:pPr>
              <w:jc w:val="center"/>
              <w:rPr>
                <w:color w:val="000000"/>
              </w:rPr>
            </w:pPr>
          </w:p>
        </w:tc>
        <w:tc>
          <w:tcPr>
            <w:tcW w:w="1775" w:type="dxa"/>
            <w:shd w:val="clear" w:color="auto" w:fill="auto"/>
            <w:vAlign w:val="center"/>
          </w:tcPr>
          <w:p w14:paraId="3F54C166" w14:textId="77777777" w:rsidR="006B2165" w:rsidRPr="007001F1" w:rsidRDefault="006B2165" w:rsidP="00617EE4">
            <w:pPr>
              <w:jc w:val="center"/>
              <w:rPr>
                <w:color w:val="000000"/>
              </w:rPr>
            </w:pPr>
          </w:p>
        </w:tc>
      </w:tr>
      <w:tr w:rsidR="006B2165" w:rsidRPr="007001F1" w14:paraId="2223FBB2" w14:textId="77777777" w:rsidTr="00010677">
        <w:trPr>
          <w:trHeight w:val="757"/>
        </w:trPr>
        <w:tc>
          <w:tcPr>
            <w:tcW w:w="582" w:type="dxa"/>
            <w:vMerge/>
            <w:shd w:val="clear" w:color="auto" w:fill="auto"/>
            <w:noWrap/>
            <w:vAlign w:val="center"/>
          </w:tcPr>
          <w:p w14:paraId="6B0EF649" w14:textId="77777777" w:rsidR="006B2165" w:rsidRPr="007001F1" w:rsidRDefault="006B2165">
            <w:pPr>
              <w:jc w:val="center"/>
              <w:rPr>
                <w:color w:val="000000"/>
              </w:rPr>
            </w:pPr>
          </w:p>
        </w:tc>
        <w:tc>
          <w:tcPr>
            <w:tcW w:w="4820" w:type="dxa"/>
            <w:gridSpan w:val="2"/>
            <w:shd w:val="clear" w:color="auto" w:fill="auto"/>
            <w:vAlign w:val="center"/>
          </w:tcPr>
          <w:p w14:paraId="380B4090" w14:textId="77777777"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22B89979" w14:textId="77777777" w:rsidR="006B2165" w:rsidRPr="007001F1" w:rsidRDefault="006B2165" w:rsidP="00617EE4">
            <w:pPr>
              <w:jc w:val="center"/>
              <w:rPr>
                <w:color w:val="000000"/>
              </w:rPr>
            </w:pPr>
          </w:p>
        </w:tc>
        <w:tc>
          <w:tcPr>
            <w:tcW w:w="567" w:type="dxa"/>
            <w:shd w:val="clear" w:color="auto" w:fill="auto"/>
            <w:vAlign w:val="center"/>
          </w:tcPr>
          <w:p w14:paraId="1EE48389" w14:textId="77777777" w:rsidR="006B2165" w:rsidRPr="007001F1" w:rsidRDefault="006B2165" w:rsidP="00617EE4">
            <w:pPr>
              <w:jc w:val="center"/>
              <w:rPr>
                <w:color w:val="000000"/>
              </w:rPr>
            </w:pPr>
          </w:p>
        </w:tc>
        <w:tc>
          <w:tcPr>
            <w:tcW w:w="776" w:type="dxa"/>
            <w:shd w:val="clear" w:color="auto" w:fill="auto"/>
            <w:vAlign w:val="center"/>
          </w:tcPr>
          <w:p w14:paraId="3F96EAAC" w14:textId="77777777" w:rsidR="006B2165" w:rsidRPr="007001F1" w:rsidRDefault="006B2165" w:rsidP="00617EE4">
            <w:pPr>
              <w:jc w:val="center"/>
              <w:rPr>
                <w:color w:val="000000"/>
              </w:rPr>
            </w:pPr>
          </w:p>
        </w:tc>
        <w:tc>
          <w:tcPr>
            <w:tcW w:w="1775" w:type="dxa"/>
            <w:shd w:val="clear" w:color="auto" w:fill="auto"/>
            <w:vAlign w:val="center"/>
          </w:tcPr>
          <w:p w14:paraId="1BB5A267" w14:textId="77777777" w:rsidR="006B2165" w:rsidRPr="007001F1" w:rsidRDefault="006B2165" w:rsidP="00617EE4">
            <w:pPr>
              <w:jc w:val="center"/>
              <w:rPr>
                <w:color w:val="000000"/>
              </w:rPr>
            </w:pPr>
          </w:p>
        </w:tc>
      </w:tr>
      <w:tr w:rsidR="00617EE4" w:rsidRPr="007001F1" w14:paraId="3073C86C" w14:textId="77777777" w:rsidTr="00010677">
        <w:trPr>
          <w:trHeight w:val="20"/>
        </w:trPr>
        <w:tc>
          <w:tcPr>
            <w:tcW w:w="582" w:type="dxa"/>
            <w:shd w:val="clear" w:color="auto" w:fill="auto"/>
            <w:noWrap/>
            <w:vAlign w:val="center"/>
            <w:hideMark/>
          </w:tcPr>
          <w:p w14:paraId="597BB0EE" w14:textId="77777777"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14:paraId="793F8F6C" w14:textId="77777777"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166E10D5"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178872C1"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A71281"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6C7DC823" w14:textId="77777777" w:rsidR="00617EE4" w:rsidRPr="007001F1" w:rsidRDefault="00617EE4" w:rsidP="00617EE4">
            <w:pPr>
              <w:jc w:val="center"/>
              <w:rPr>
                <w:color w:val="000000"/>
              </w:rPr>
            </w:pPr>
            <w:r w:rsidRPr="007001F1">
              <w:rPr>
                <w:color w:val="000000"/>
                <w:sz w:val="22"/>
                <w:szCs w:val="22"/>
              </w:rPr>
              <w:t> </w:t>
            </w:r>
          </w:p>
        </w:tc>
      </w:tr>
      <w:tr w:rsidR="00617EE4" w:rsidRPr="007001F1" w14:paraId="6E35D3A9" w14:textId="77777777" w:rsidTr="00010677">
        <w:trPr>
          <w:trHeight w:val="300"/>
        </w:trPr>
        <w:tc>
          <w:tcPr>
            <w:tcW w:w="3559" w:type="dxa"/>
            <w:gridSpan w:val="2"/>
            <w:shd w:val="clear" w:color="auto" w:fill="auto"/>
            <w:hideMark/>
          </w:tcPr>
          <w:p w14:paraId="64DCABA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14:paraId="00B300E4" w14:textId="77777777" w:rsidR="00617EE4" w:rsidRPr="007001F1" w:rsidRDefault="00617EE4" w:rsidP="00617EE4">
            <w:pPr>
              <w:rPr>
                <w:color w:val="000000"/>
              </w:rPr>
            </w:pPr>
            <w:r w:rsidRPr="007001F1">
              <w:rPr>
                <w:color w:val="000000"/>
                <w:sz w:val="22"/>
                <w:szCs w:val="22"/>
              </w:rPr>
              <w:t> </w:t>
            </w:r>
          </w:p>
        </w:tc>
      </w:tr>
      <w:tr w:rsidR="00617EE4" w:rsidRPr="007001F1" w14:paraId="2297B26B" w14:textId="77777777" w:rsidTr="00010677">
        <w:trPr>
          <w:trHeight w:val="300"/>
        </w:trPr>
        <w:tc>
          <w:tcPr>
            <w:tcW w:w="3559" w:type="dxa"/>
            <w:gridSpan w:val="2"/>
            <w:shd w:val="clear" w:color="auto" w:fill="auto"/>
            <w:hideMark/>
          </w:tcPr>
          <w:p w14:paraId="2205FA60"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5A62FD2E" w14:textId="77777777" w:rsidR="00617EE4" w:rsidRPr="007001F1" w:rsidRDefault="00617EE4" w:rsidP="00617EE4">
            <w:pPr>
              <w:rPr>
                <w:color w:val="000000"/>
              </w:rPr>
            </w:pPr>
            <w:r w:rsidRPr="007001F1">
              <w:rPr>
                <w:color w:val="000000"/>
                <w:sz w:val="22"/>
                <w:szCs w:val="22"/>
              </w:rPr>
              <w:t> </w:t>
            </w:r>
          </w:p>
        </w:tc>
      </w:tr>
      <w:tr w:rsidR="00617EE4" w:rsidRPr="007001F1" w14:paraId="117A16C2" w14:textId="77777777" w:rsidTr="00010677">
        <w:trPr>
          <w:trHeight w:val="300"/>
        </w:trPr>
        <w:tc>
          <w:tcPr>
            <w:tcW w:w="3559" w:type="dxa"/>
            <w:gridSpan w:val="2"/>
            <w:shd w:val="clear" w:color="000000" w:fill="FFFFFF"/>
            <w:hideMark/>
          </w:tcPr>
          <w:p w14:paraId="30A46B2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EAF2DBA" w14:textId="77777777" w:rsidR="00617EE4" w:rsidRPr="007001F1" w:rsidRDefault="00617EE4" w:rsidP="00617EE4">
            <w:pPr>
              <w:rPr>
                <w:color w:val="000000"/>
              </w:rPr>
            </w:pPr>
            <w:r w:rsidRPr="007001F1">
              <w:rPr>
                <w:color w:val="000000"/>
                <w:sz w:val="22"/>
                <w:szCs w:val="22"/>
              </w:rPr>
              <w:t> </w:t>
            </w:r>
          </w:p>
        </w:tc>
      </w:tr>
      <w:tr w:rsidR="00617EE4" w:rsidRPr="007001F1" w14:paraId="738F83F9" w14:textId="77777777" w:rsidTr="00010677">
        <w:trPr>
          <w:trHeight w:val="300"/>
        </w:trPr>
        <w:tc>
          <w:tcPr>
            <w:tcW w:w="9087" w:type="dxa"/>
            <w:gridSpan w:val="7"/>
            <w:shd w:val="clear" w:color="auto" w:fill="auto"/>
            <w:noWrap/>
            <w:vAlign w:val="bottom"/>
            <w:hideMark/>
          </w:tcPr>
          <w:p w14:paraId="13C7D052"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730487" w14:textId="77777777" w:rsidTr="00010677">
        <w:trPr>
          <w:trHeight w:val="300"/>
        </w:trPr>
        <w:tc>
          <w:tcPr>
            <w:tcW w:w="3559" w:type="dxa"/>
            <w:gridSpan w:val="2"/>
            <w:shd w:val="clear" w:color="000000" w:fill="FFFFFF"/>
            <w:hideMark/>
          </w:tcPr>
          <w:p w14:paraId="63C6CB69"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14:paraId="5C7660F8" w14:textId="77777777" w:rsidR="00617EE4" w:rsidRPr="007001F1" w:rsidRDefault="00617EE4" w:rsidP="00617EE4">
            <w:pPr>
              <w:rPr>
                <w:color w:val="000000"/>
              </w:rPr>
            </w:pPr>
            <w:r w:rsidRPr="007001F1">
              <w:rPr>
                <w:color w:val="000000"/>
                <w:sz w:val="22"/>
                <w:szCs w:val="22"/>
              </w:rPr>
              <w:t> </w:t>
            </w:r>
          </w:p>
        </w:tc>
      </w:tr>
      <w:tr w:rsidR="00617EE4" w:rsidRPr="007001F1" w14:paraId="1B27AF79" w14:textId="77777777" w:rsidTr="00010677">
        <w:trPr>
          <w:trHeight w:val="300"/>
        </w:trPr>
        <w:tc>
          <w:tcPr>
            <w:tcW w:w="3559" w:type="dxa"/>
            <w:gridSpan w:val="2"/>
            <w:shd w:val="clear" w:color="000000" w:fill="FFFFFF"/>
            <w:hideMark/>
          </w:tcPr>
          <w:p w14:paraId="0B81813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0247E4F8" w14:textId="77777777" w:rsidR="00617EE4" w:rsidRPr="007001F1" w:rsidRDefault="00617EE4" w:rsidP="00617EE4">
            <w:pPr>
              <w:rPr>
                <w:color w:val="000000"/>
              </w:rPr>
            </w:pPr>
            <w:r w:rsidRPr="007001F1">
              <w:rPr>
                <w:color w:val="000000"/>
                <w:sz w:val="22"/>
                <w:szCs w:val="22"/>
              </w:rPr>
              <w:t> </w:t>
            </w:r>
          </w:p>
        </w:tc>
      </w:tr>
      <w:tr w:rsidR="00617EE4" w:rsidRPr="007001F1" w14:paraId="3B1D7612" w14:textId="77777777" w:rsidTr="00010677">
        <w:trPr>
          <w:trHeight w:val="300"/>
        </w:trPr>
        <w:tc>
          <w:tcPr>
            <w:tcW w:w="3559" w:type="dxa"/>
            <w:gridSpan w:val="2"/>
            <w:shd w:val="clear" w:color="000000" w:fill="FFFFFF"/>
            <w:hideMark/>
          </w:tcPr>
          <w:p w14:paraId="5C83835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3C524492" w14:textId="77777777" w:rsidR="00617EE4" w:rsidRPr="007001F1" w:rsidRDefault="00617EE4" w:rsidP="00617EE4">
            <w:pPr>
              <w:rPr>
                <w:color w:val="000000"/>
              </w:rPr>
            </w:pPr>
            <w:r w:rsidRPr="007001F1">
              <w:rPr>
                <w:color w:val="000000"/>
                <w:sz w:val="22"/>
                <w:szCs w:val="22"/>
              </w:rPr>
              <w:t> </w:t>
            </w:r>
          </w:p>
        </w:tc>
      </w:tr>
    </w:tbl>
    <w:p w14:paraId="744772FE" w14:textId="77777777" w:rsidR="00F23D7F" w:rsidRPr="007001F1" w:rsidRDefault="00010677">
      <w:r>
        <w:br/>
      </w:r>
      <w:r>
        <w:br/>
      </w:r>
      <w:r>
        <w:br/>
      </w:r>
      <w:r>
        <w:br/>
      </w:r>
      <w:r>
        <w:br/>
      </w:r>
      <w:r>
        <w:br/>
      </w:r>
      <w:r>
        <w:br/>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14:paraId="28714189" w14:textId="77777777" w:rsidTr="00AD7C21">
        <w:trPr>
          <w:trHeight w:val="645"/>
        </w:trPr>
        <w:tc>
          <w:tcPr>
            <w:tcW w:w="9087" w:type="dxa"/>
            <w:gridSpan w:val="7"/>
            <w:shd w:val="clear" w:color="000000" w:fill="60497A"/>
            <w:vAlign w:val="center"/>
            <w:hideMark/>
          </w:tcPr>
          <w:p w14:paraId="74136E09" w14:textId="77777777" w:rsidR="00F23D7F" w:rsidRPr="007001F1" w:rsidRDefault="00F23D7F" w:rsidP="00106415">
            <w:pPr>
              <w:jc w:val="center"/>
              <w:rPr>
                <w:b/>
                <w:bCs/>
                <w:color w:val="FFFFFF"/>
              </w:rPr>
            </w:pPr>
            <w:r w:rsidRPr="007001F1">
              <w:rPr>
                <w:b/>
                <w:bCs/>
                <w:color w:val="FFFFFF"/>
              </w:rPr>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366"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366"/>
          </w:p>
        </w:tc>
      </w:tr>
      <w:tr w:rsidR="00F23D7F" w:rsidRPr="007001F1" w14:paraId="47993816" w14:textId="77777777" w:rsidTr="00AD7C21">
        <w:trPr>
          <w:trHeight w:val="330"/>
        </w:trPr>
        <w:tc>
          <w:tcPr>
            <w:tcW w:w="9087" w:type="dxa"/>
            <w:gridSpan w:val="7"/>
            <w:shd w:val="clear" w:color="auto" w:fill="auto"/>
            <w:vAlign w:val="center"/>
            <w:hideMark/>
          </w:tcPr>
          <w:p w14:paraId="1BEBFEC3" w14:textId="77777777" w:rsidR="00F23D7F" w:rsidRPr="007001F1" w:rsidRDefault="00F23D7F" w:rsidP="00F92AC2">
            <w:pPr>
              <w:jc w:val="center"/>
              <w:rPr>
                <w:b/>
                <w:bCs/>
                <w:color w:val="000000"/>
              </w:rPr>
            </w:pPr>
            <w:r w:rsidRPr="007001F1">
              <w:rPr>
                <w:b/>
                <w:bCs/>
                <w:color w:val="000000"/>
                <w:sz w:val="22"/>
                <w:szCs w:val="22"/>
              </w:rPr>
              <w:lastRenderedPageBreak/>
              <w:t>Identifikácia programu</w:t>
            </w:r>
          </w:p>
        </w:tc>
      </w:tr>
      <w:tr w:rsidR="00F23D7F" w:rsidRPr="007001F1" w14:paraId="2E319ECC" w14:textId="77777777" w:rsidTr="00AD7C21">
        <w:trPr>
          <w:trHeight w:val="300"/>
        </w:trPr>
        <w:tc>
          <w:tcPr>
            <w:tcW w:w="3559" w:type="dxa"/>
            <w:gridSpan w:val="2"/>
            <w:shd w:val="clear" w:color="auto" w:fill="auto"/>
            <w:vAlign w:val="center"/>
            <w:hideMark/>
          </w:tcPr>
          <w:p w14:paraId="5C097523" w14:textId="77777777"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71DFB50D" w14:textId="77777777" w:rsidR="00F23D7F" w:rsidRPr="007001F1" w:rsidRDefault="00F23D7F" w:rsidP="00F92AC2">
            <w:pPr>
              <w:rPr>
                <w:color w:val="000000"/>
                <w:szCs w:val="20"/>
              </w:rPr>
            </w:pPr>
            <w:r w:rsidRPr="007001F1">
              <w:rPr>
                <w:color w:val="000000"/>
                <w:sz w:val="22"/>
                <w:szCs w:val="20"/>
              </w:rPr>
              <w:t> </w:t>
            </w:r>
          </w:p>
        </w:tc>
      </w:tr>
      <w:tr w:rsidR="00F23D7F" w:rsidRPr="007001F1" w14:paraId="4643F7F1" w14:textId="77777777" w:rsidTr="00AD7C21">
        <w:trPr>
          <w:trHeight w:val="660"/>
        </w:trPr>
        <w:tc>
          <w:tcPr>
            <w:tcW w:w="3559" w:type="dxa"/>
            <w:gridSpan w:val="2"/>
            <w:shd w:val="clear" w:color="auto" w:fill="auto"/>
            <w:vAlign w:val="center"/>
            <w:hideMark/>
          </w:tcPr>
          <w:p w14:paraId="40A5C151" w14:textId="77777777"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1F605A9" w14:textId="77777777" w:rsidR="00F23D7F" w:rsidRPr="007001F1" w:rsidRDefault="00F23D7F" w:rsidP="00F92AC2">
            <w:pPr>
              <w:rPr>
                <w:color w:val="000000"/>
                <w:szCs w:val="20"/>
              </w:rPr>
            </w:pPr>
            <w:r w:rsidRPr="007001F1">
              <w:rPr>
                <w:color w:val="000000"/>
                <w:sz w:val="22"/>
                <w:szCs w:val="20"/>
              </w:rPr>
              <w:t> </w:t>
            </w:r>
          </w:p>
        </w:tc>
      </w:tr>
      <w:tr w:rsidR="00F23D7F" w:rsidRPr="007001F1" w14:paraId="5F92B72A" w14:textId="77777777" w:rsidTr="00AD7C21">
        <w:trPr>
          <w:trHeight w:val="330"/>
        </w:trPr>
        <w:tc>
          <w:tcPr>
            <w:tcW w:w="9087" w:type="dxa"/>
            <w:gridSpan w:val="7"/>
            <w:shd w:val="clear" w:color="auto" w:fill="auto"/>
            <w:vAlign w:val="center"/>
            <w:hideMark/>
          </w:tcPr>
          <w:p w14:paraId="388BA055" w14:textId="77777777"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14:paraId="203C6E6A" w14:textId="77777777" w:rsidTr="00AD7C21">
        <w:trPr>
          <w:trHeight w:val="330"/>
        </w:trPr>
        <w:tc>
          <w:tcPr>
            <w:tcW w:w="3559" w:type="dxa"/>
            <w:gridSpan w:val="2"/>
            <w:shd w:val="clear" w:color="auto" w:fill="auto"/>
            <w:vAlign w:val="center"/>
            <w:hideMark/>
          </w:tcPr>
          <w:p w14:paraId="1A89C1BE" w14:textId="77777777"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1DA56B0" w14:textId="77777777" w:rsidR="00F23D7F" w:rsidRPr="007001F1" w:rsidRDefault="00F23D7F" w:rsidP="00F92AC2">
            <w:pPr>
              <w:rPr>
                <w:color w:val="000000"/>
                <w:szCs w:val="20"/>
              </w:rPr>
            </w:pPr>
            <w:r w:rsidRPr="007001F1">
              <w:rPr>
                <w:color w:val="000000"/>
                <w:sz w:val="22"/>
                <w:szCs w:val="20"/>
              </w:rPr>
              <w:t> </w:t>
            </w:r>
          </w:p>
        </w:tc>
      </w:tr>
      <w:tr w:rsidR="00F23D7F" w:rsidRPr="007001F1" w14:paraId="25B0E125" w14:textId="77777777" w:rsidTr="00AD7C21">
        <w:trPr>
          <w:trHeight w:val="300"/>
        </w:trPr>
        <w:tc>
          <w:tcPr>
            <w:tcW w:w="3559" w:type="dxa"/>
            <w:gridSpan w:val="2"/>
            <w:shd w:val="clear" w:color="auto" w:fill="auto"/>
            <w:vAlign w:val="center"/>
            <w:hideMark/>
          </w:tcPr>
          <w:p w14:paraId="49648F21" w14:textId="77777777"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31D3CECA" w14:textId="77777777" w:rsidR="00F23D7F" w:rsidRPr="007001F1" w:rsidRDefault="00F23D7F" w:rsidP="00F92AC2">
            <w:pPr>
              <w:rPr>
                <w:color w:val="000000"/>
                <w:szCs w:val="20"/>
              </w:rPr>
            </w:pPr>
            <w:r w:rsidRPr="007001F1">
              <w:rPr>
                <w:color w:val="000000"/>
                <w:sz w:val="22"/>
                <w:szCs w:val="20"/>
              </w:rPr>
              <w:t> </w:t>
            </w:r>
          </w:p>
        </w:tc>
      </w:tr>
      <w:tr w:rsidR="00F23D7F" w:rsidRPr="007001F1" w14:paraId="284D9760" w14:textId="77777777" w:rsidTr="00AD7C21">
        <w:trPr>
          <w:trHeight w:val="300"/>
        </w:trPr>
        <w:tc>
          <w:tcPr>
            <w:tcW w:w="3559" w:type="dxa"/>
            <w:gridSpan w:val="2"/>
            <w:shd w:val="clear" w:color="auto" w:fill="auto"/>
            <w:vAlign w:val="center"/>
            <w:hideMark/>
          </w:tcPr>
          <w:p w14:paraId="0DBA000B" w14:textId="77777777"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3A050EE" w14:textId="77777777" w:rsidR="00F23D7F" w:rsidRPr="007001F1" w:rsidRDefault="00F23D7F" w:rsidP="00F92AC2">
            <w:pPr>
              <w:rPr>
                <w:color w:val="000000"/>
                <w:szCs w:val="20"/>
              </w:rPr>
            </w:pPr>
            <w:r w:rsidRPr="007001F1">
              <w:rPr>
                <w:color w:val="000000"/>
                <w:sz w:val="22"/>
                <w:szCs w:val="20"/>
              </w:rPr>
              <w:t> </w:t>
            </w:r>
          </w:p>
        </w:tc>
      </w:tr>
      <w:tr w:rsidR="00F23D7F" w:rsidRPr="007001F1" w14:paraId="1A3D216C" w14:textId="77777777" w:rsidTr="00AD7C21">
        <w:trPr>
          <w:trHeight w:val="300"/>
        </w:trPr>
        <w:tc>
          <w:tcPr>
            <w:tcW w:w="3559" w:type="dxa"/>
            <w:gridSpan w:val="2"/>
            <w:shd w:val="clear" w:color="auto" w:fill="auto"/>
            <w:vAlign w:val="center"/>
            <w:hideMark/>
          </w:tcPr>
          <w:p w14:paraId="43B4FA58" w14:textId="77777777"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0F4CBDA" w14:textId="77777777" w:rsidR="00F23D7F" w:rsidRPr="007001F1" w:rsidRDefault="00F23D7F" w:rsidP="00F92AC2">
            <w:pPr>
              <w:rPr>
                <w:color w:val="000000"/>
                <w:szCs w:val="20"/>
              </w:rPr>
            </w:pPr>
            <w:r w:rsidRPr="007001F1">
              <w:rPr>
                <w:color w:val="000000"/>
                <w:sz w:val="22"/>
                <w:szCs w:val="20"/>
              </w:rPr>
              <w:t> </w:t>
            </w:r>
          </w:p>
        </w:tc>
      </w:tr>
      <w:tr w:rsidR="00F23D7F" w:rsidRPr="007001F1" w14:paraId="17CD8375" w14:textId="77777777" w:rsidTr="00AD7C21">
        <w:trPr>
          <w:trHeight w:val="330"/>
        </w:trPr>
        <w:tc>
          <w:tcPr>
            <w:tcW w:w="9087" w:type="dxa"/>
            <w:gridSpan w:val="7"/>
            <w:shd w:val="clear" w:color="auto" w:fill="auto"/>
            <w:vAlign w:val="center"/>
            <w:hideMark/>
          </w:tcPr>
          <w:p w14:paraId="3637DAB1" w14:textId="77777777"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14:paraId="049BCE91" w14:textId="77777777" w:rsidTr="00AD7C21">
        <w:trPr>
          <w:trHeight w:val="300"/>
        </w:trPr>
        <w:tc>
          <w:tcPr>
            <w:tcW w:w="3559" w:type="dxa"/>
            <w:gridSpan w:val="2"/>
            <w:shd w:val="clear" w:color="auto" w:fill="auto"/>
            <w:vAlign w:val="center"/>
            <w:hideMark/>
          </w:tcPr>
          <w:p w14:paraId="4238DA19" w14:textId="77777777"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A13CC92" w14:textId="77777777" w:rsidR="00F23D7F" w:rsidRPr="007001F1" w:rsidRDefault="00F23D7F" w:rsidP="00F92AC2">
            <w:pPr>
              <w:rPr>
                <w:color w:val="000000"/>
                <w:szCs w:val="20"/>
              </w:rPr>
            </w:pPr>
            <w:r w:rsidRPr="007001F1">
              <w:rPr>
                <w:color w:val="000000"/>
                <w:sz w:val="22"/>
                <w:szCs w:val="20"/>
              </w:rPr>
              <w:t>Nadlimitná zákazka</w:t>
            </w:r>
          </w:p>
        </w:tc>
      </w:tr>
      <w:tr w:rsidR="00F23D7F" w:rsidRPr="007001F1" w14:paraId="66746F7C" w14:textId="77777777" w:rsidTr="00AD7C21">
        <w:trPr>
          <w:trHeight w:val="300"/>
        </w:trPr>
        <w:tc>
          <w:tcPr>
            <w:tcW w:w="3559" w:type="dxa"/>
            <w:gridSpan w:val="2"/>
            <w:shd w:val="clear" w:color="auto" w:fill="auto"/>
            <w:vAlign w:val="center"/>
            <w:hideMark/>
          </w:tcPr>
          <w:p w14:paraId="685035C3" w14:textId="77777777"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82B76AB" w14:textId="77777777" w:rsidR="00F23D7F" w:rsidRPr="007001F1" w:rsidRDefault="00F23D7F" w:rsidP="00F92AC2">
            <w:pPr>
              <w:rPr>
                <w:color w:val="000000"/>
                <w:szCs w:val="20"/>
              </w:rPr>
            </w:pPr>
            <w:r w:rsidRPr="007001F1">
              <w:rPr>
                <w:color w:val="000000"/>
                <w:sz w:val="22"/>
                <w:szCs w:val="20"/>
              </w:rPr>
              <w:t>Verejná súťaž</w:t>
            </w:r>
          </w:p>
        </w:tc>
      </w:tr>
      <w:tr w:rsidR="00F23D7F" w:rsidRPr="007001F1" w14:paraId="4E878313" w14:textId="77777777" w:rsidTr="00AD7C21">
        <w:trPr>
          <w:trHeight w:val="300"/>
        </w:trPr>
        <w:tc>
          <w:tcPr>
            <w:tcW w:w="3559" w:type="dxa"/>
            <w:gridSpan w:val="2"/>
            <w:shd w:val="clear" w:color="auto" w:fill="auto"/>
            <w:vAlign w:val="center"/>
            <w:hideMark/>
          </w:tcPr>
          <w:p w14:paraId="1BE5E16F" w14:textId="77777777"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D061CB0" w14:textId="77777777" w:rsidR="00F23D7F" w:rsidRPr="007001F1" w:rsidRDefault="00F23D7F" w:rsidP="00F92AC2">
            <w:pPr>
              <w:rPr>
                <w:color w:val="000000"/>
                <w:szCs w:val="20"/>
              </w:rPr>
            </w:pPr>
          </w:p>
        </w:tc>
      </w:tr>
      <w:tr w:rsidR="00F7654B" w:rsidRPr="007001F1" w14:paraId="66E92FC4" w14:textId="77777777" w:rsidTr="00AD7C21">
        <w:trPr>
          <w:trHeight w:val="300"/>
        </w:trPr>
        <w:tc>
          <w:tcPr>
            <w:tcW w:w="3559" w:type="dxa"/>
            <w:gridSpan w:val="2"/>
            <w:shd w:val="clear" w:color="auto" w:fill="auto"/>
            <w:vAlign w:val="center"/>
          </w:tcPr>
          <w:p w14:paraId="3FBC426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44C1C5F" w14:textId="77777777" w:rsidR="00F7654B" w:rsidRPr="007001F1" w:rsidRDefault="00F7654B" w:rsidP="00F92AC2">
            <w:pPr>
              <w:rPr>
                <w:color w:val="000000"/>
                <w:szCs w:val="20"/>
              </w:rPr>
            </w:pPr>
          </w:p>
        </w:tc>
      </w:tr>
      <w:tr w:rsidR="00F23D7F" w:rsidRPr="007001F1" w14:paraId="4AD22512" w14:textId="77777777" w:rsidTr="00AD7C21">
        <w:trPr>
          <w:trHeight w:val="300"/>
        </w:trPr>
        <w:tc>
          <w:tcPr>
            <w:tcW w:w="3559" w:type="dxa"/>
            <w:gridSpan w:val="2"/>
            <w:shd w:val="clear" w:color="auto" w:fill="auto"/>
            <w:vAlign w:val="center"/>
            <w:hideMark/>
          </w:tcPr>
          <w:p w14:paraId="1ADA6871" w14:textId="77777777"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47E582A7" w14:textId="77777777"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14:paraId="332B7CE1" w14:textId="77777777" w:rsidTr="00AD7C21">
        <w:trPr>
          <w:trHeight w:val="300"/>
        </w:trPr>
        <w:tc>
          <w:tcPr>
            <w:tcW w:w="3559" w:type="dxa"/>
            <w:gridSpan w:val="2"/>
            <w:shd w:val="clear" w:color="auto" w:fill="auto"/>
            <w:vAlign w:val="center"/>
            <w:hideMark/>
          </w:tcPr>
          <w:p w14:paraId="7AE50CA9" w14:textId="77777777"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4023A987" w14:textId="77777777" w:rsidR="00F23D7F" w:rsidRPr="007001F1" w:rsidRDefault="00F23D7F" w:rsidP="00F92AC2">
            <w:pPr>
              <w:rPr>
                <w:color w:val="000000"/>
                <w:szCs w:val="20"/>
              </w:rPr>
            </w:pPr>
            <w:r w:rsidRPr="007001F1">
              <w:rPr>
                <w:color w:val="000000"/>
                <w:sz w:val="22"/>
                <w:szCs w:val="20"/>
              </w:rPr>
              <w:t> </w:t>
            </w:r>
          </w:p>
        </w:tc>
      </w:tr>
      <w:tr w:rsidR="00F23D7F" w:rsidRPr="007001F1" w14:paraId="5E71B520" w14:textId="77777777" w:rsidTr="00AD7C21">
        <w:trPr>
          <w:trHeight w:val="300"/>
        </w:trPr>
        <w:tc>
          <w:tcPr>
            <w:tcW w:w="3559" w:type="dxa"/>
            <w:gridSpan w:val="2"/>
            <w:shd w:val="clear" w:color="auto" w:fill="auto"/>
            <w:vAlign w:val="center"/>
            <w:hideMark/>
          </w:tcPr>
          <w:p w14:paraId="26629F9A" w14:textId="77777777"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091A4F2" w14:textId="77777777" w:rsidR="00F23D7F" w:rsidRPr="007001F1" w:rsidRDefault="00F23D7F" w:rsidP="00F92AC2">
            <w:pPr>
              <w:rPr>
                <w:color w:val="000000"/>
                <w:szCs w:val="20"/>
              </w:rPr>
            </w:pPr>
            <w:r w:rsidRPr="007001F1">
              <w:rPr>
                <w:color w:val="000000"/>
                <w:sz w:val="22"/>
                <w:szCs w:val="20"/>
              </w:rPr>
              <w:t> </w:t>
            </w:r>
          </w:p>
        </w:tc>
      </w:tr>
      <w:tr w:rsidR="00F23D7F" w:rsidRPr="007001F1" w14:paraId="23C1957F" w14:textId="77777777" w:rsidTr="00AD7C21">
        <w:trPr>
          <w:trHeight w:val="300"/>
        </w:trPr>
        <w:tc>
          <w:tcPr>
            <w:tcW w:w="3559" w:type="dxa"/>
            <w:gridSpan w:val="2"/>
            <w:shd w:val="clear" w:color="auto" w:fill="auto"/>
            <w:vAlign w:val="center"/>
            <w:hideMark/>
          </w:tcPr>
          <w:p w14:paraId="4B3E64F7" w14:textId="77777777"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3B4377D" w14:textId="77777777" w:rsidR="00F23D7F" w:rsidRPr="007001F1" w:rsidRDefault="00F23D7F" w:rsidP="00F92AC2">
            <w:pPr>
              <w:rPr>
                <w:color w:val="000000"/>
                <w:szCs w:val="20"/>
              </w:rPr>
            </w:pPr>
            <w:r w:rsidRPr="007001F1">
              <w:rPr>
                <w:color w:val="000000"/>
                <w:sz w:val="22"/>
                <w:szCs w:val="20"/>
              </w:rPr>
              <w:t> </w:t>
            </w:r>
          </w:p>
        </w:tc>
      </w:tr>
      <w:tr w:rsidR="00B0048C" w:rsidRPr="007001F1" w14:paraId="0D44FB0C" w14:textId="77777777" w:rsidTr="00AD7C21">
        <w:trPr>
          <w:trHeight w:val="300"/>
        </w:trPr>
        <w:tc>
          <w:tcPr>
            <w:tcW w:w="3559" w:type="dxa"/>
            <w:gridSpan w:val="2"/>
            <w:shd w:val="clear" w:color="auto" w:fill="auto"/>
          </w:tcPr>
          <w:p w14:paraId="5490EFDE"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574F0378" w14:textId="77777777" w:rsidR="00B0048C" w:rsidRPr="007001F1" w:rsidRDefault="00B0048C" w:rsidP="00B0048C">
            <w:pPr>
              <w:rPr>
                <w:color w:val="000000"/>
                <w:szCs w:val="20"/>
              </w:rPr>
            </w:pPr>
          </w:p>
        </w:tc>
      </w:tr>
      <w:tr w:rsidR="00F23D7F" w:rsidRPr="007001F1" w14:paraId="07DAA950" w14:textId="77777777" w:rsidTr="00AD7C21">
        <w:trPr>
          <w:trHeight w:val="300"/>
        </w:trPr>
        <w:tc>
          <w:tcPr>
            <w:tcW w:w="3559" w:type="dxa"/>
            <w:gridSpan w:val="2"/>
            <w:shd w:val="clear" w:color="auto" w:fill="auto"/>
            <w:vAlign w:val="center"/>
            <w:hideMark/>
          </w:tcPr>
          <w:p w14:paraId="2A5FB6C7" w14:textId="77777777"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34F3CBB5" w14:textId="77777777" w:rsidR="00F23D7F" w:rsidRPr="007001F1" w:rsidRDefault="00F23D7F" w:rsidP="00F92AC2">
            <w:pPr>
              <w:rPr>
                <w:color w:val="000000"/>
                <w:szCs w:val="20"/>
              </w:rPr>
            </w:pPr>
            <w:r w:rsidRPr="007001F1">
              <w:rPr>
                <w:color w:val="000000"/>
                <w:sz w:val="22"/>
                <w:szCs w:val="20"/>
              </w:rPr>
              <w:t> </w:t>
            </w:r>
          </w:p>
        </w:tc>
      </w:tr>
      <w:tr w:rsidR="00F23D7F" w:rsidRPr="007001F1" w14:paraId="0221AD35" w14:textId="77777777" w:rsidTr="00AD7C21">
        <w:trPr>
          <w:trHeight w:val="300"/>
        </w:trPr>
        <w:tc>
          <w:tcPr>
            <w:tcW w:w="3559" w:type="dxa"/>
            <w:gridSpan w:val="2"/>
            <w:shd w:val="clear" w:color="auto" w:fill="auto"/>
            <w:vAlign w:val="center"/>
            <w:hideMark/>
          </w:tcPr>
          <w:p w14:paraId="6A9E0B45" w14:textId="77777777"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4C235286" w14:textId="77777777" w:rsidR="00F23D7F" w:rsidRPr="007001F1" w:rsidRDefault="00F23D7F" w:rsidP="00F92AC2">
            <w:pPr>
              <w:rPr>
                <w:color w:val="000000"/>
                <w:szCs w:val="20"/>
              </w:rPr>
            </w:pPr>
            <w:r w:rsidRPr="007001F1">
              <w:rPr>
                <w:color w:val="000000"/>
                <w:sz w:val="22"/>
                <w:szCs w:val="20"/>
              </w:rPr>
              <w:t> </w:t>
            </w:r>
          </w:p>
        </w:tc>
      </w:tr>
      <w:tr w:rsidR="00F23D7F" w:rsidRPr="007001F1" w14:paraId="18998696" w14:textId="77777777" w:rsidTr="00AD7C21">
        <w:trPr>
          <w:trHeight w:val="300"/>
        </w:trPr>
        <w:tc>
          <w:tcPr>
            <w:tcW w:w="3559" w:type="dxa"/>
            <w:gridSpan w:val="2"/>
            <w:shd w:val="clear" w:color="auto" w:fill="auto"/>
            <w:vAlign w:val="center"/>
            <w:hideMark/>
          </w:tcPr>
          <w:p w14:paraId="60FE8B84" w14:textId="77777777"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03B28D0" w14:textId="77777777" w:rsidR="00F23D7F" w:rsidRPr="007001F1" w:rsidRDefault="00F23D7F" w:rsidP="00F92AC2">
            <w:pPr>
              <w:rPr>
                <w:color w:val="000000"/>
                <w:szCs w:val="20"/>
              </w:rPr>
            </w:pPr>
            <w:r w:rsidRPr="007001F1">
              <w:rPr>
                <w:color w:val="000000"/>
                <w:sz w:val="22"/>
                <w:szCs w:val="20"/>
              </w:rPr>
              <w:t> </w:t>
            </w:r>
          </w:p>
        </w:tc>
      </w:tr>
      <w:tr w:rsidR="00F23D7F" w:rsidRPr="007001F1" w14:paraId="7B69F428" w14:textId="77777777" w:rsidTr="00AD7C21">
        <w:trPr>
          <w:trHeight w:val="300"/>
        </w:trPr>
        <w:tc>
          <w:tcPr>
            <w:tcW w:w="3559" w:type="dxa"/>
            <w:gridSpan w:val="2"/>
            <w:shd w:val="clear" w:color="auto" w:fill="auto"/>
            <w:vAlign w:val="center"/>
            <w:hideMark/>
          </w:tcPr>
          <w:p w14:paraId="54CCE5DC" w14:textId="77777777"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39AF9B2" w14:textId="77777777" w:rsidR="00F23D7F" w:rsidRPr="007001F1" w:rsidRDefault="00F23D7F" w:rsidP="00F92AC2">
            <w:pPr>
              <w:rPr>
                <w:color w:val="000000"/>
                <w:szCs w:val="20"/>
              </w:rPr>
            </w:pPr>
            <w:r w:rsidRPr="007001F1">
              <w:rPr>
                <w:color w:val="000000"/>
                <w:sz w:val="22"/>
                <w:szCs w:val="20"/>
              </w:rPr>
              <w:t> </w:t>
            </w:r>
          </w:p>
        </w:tc>
      </w:tr>
      <w:tr w:rsidR="00F23D7F" w:rsidRPr="007001F1" w14:paraId="1FD83940" w14:textId="77777777" w:rsidTr="00AD7C21">
        <w:trPr>
          <w:trHeight w:val="300"/>
        </w:trPr>
        <w:tc>
          <w:tcPr>
            <w:tcW w:w="3559" w:type="dxa"/>
            <w:gridSpan w:val="2"/>
            <w:shd w:val="clear" w:color="auto" w:fill="auto"/>
            <w:vAlign w:val="center"/>
            <w:hideMark/>
          </w:tcPr>
          <w:p w14:paraId="2AC8A236" w14:textId="77777777"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E03B8DF" w14:textId="77777777" w:rsidR="00F23D7F" w:rsidRPr="007001F1" w:rsidRDefault="00F23D7F" w:rsidP="00F92AC2">
            <w:pPr>
              <w:rPr>
                <w:color w:val="000000"/>
                <w:szCs w:val="20"/>
              </w:rPr>
            </w:pPr>
            <w:r w:rsidRPr="007001F1">
              <w:rPr>
                <w:color w:val="000000"/>
                <w:sz w:val="22"/>
                <w:szCs w:val="20"/>
              </w:rPr>
              <w:t> </w:t>
            </w:r>
          </w:p>
        </w:tc>
      </w:tr>
      <w:tr w:rsidR="00F23D7F" w:rsidRPr="007001F1" w14:paraId="183CA3A9" w14:textId="77777777" w:rsidTr="00AD7C21">
        <w:trPr>
          <w:trHeight w:val="315"/>
        </w:trPr>
        <w:tc>
          <w:tcPr>
            <w:tcW w:w="582" w:type="dxa"/>
            <w:shd w:val="clear" w:color="000000" w:fill="60497A"/>
            <w:vAlign w:val="center"/>
            <w:hideMark/>
          </w:tcPr>
          <w:p w14:paraId="45191801"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6EBAAA57"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0A25AC7E"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62570C01"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40745EFA" w14:textId="77777777"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14:paraId="4B6C63C7" w14:textId="77777777" w:rsidR="00F23D7F" w:rsidRPr="007001F1" w:rsidRDefault="00F23D7F" w:rsidP="00F92AC2">
            <w:pPr>
              <w:jc w:val="center"/>
              <w:rPr>
                <w:b/>
                <w:bCs/>
                <w:color w:val="FFFFFF"/>
              </w:rPr>
            </w:pPr>
            <w:r w:rsidRPr="007001F1">
              <w:rPr>
                <w:b/>
                <w:bCs/>
                <w:color w:val="FFFFFF"/>
              </w:rPr>
              <w:t>Poznámka</w:t>
            </w:r>
          </w:p>
        </w:tc>
      </w:tr>
      <w:tr w:rsidR="0099263F" w:rsidRPr="007001F1" w14:paraId="1DAEC7A9" w14:textId="77777777" w:rsidTr="00AD7C21">
        <w:trPr>
          <w:trHeight w:val="444"/>
        </w:trPr>
        <w:tc>
          <w:tcPr>
            <w:tcW w:w="582" w:type="dxa"/>
            <w:vMerge w:val="restart"/>
            <w:shd w:val="clear" w:color="auto" w:fill="auto"/>
            <w:noWrap/>
            <w:vAlign w:val="center"/>
            <w:hideMark/>
          </w:tcPr>
          <w:p w14:paraId="695F401E" w14:textId="77777777"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062BA1CF" w14:textId="77777777"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52EB2CAF"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231E0F0A"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5333C7D3"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0485D7A7" w14:textId="77777777" w:rsidR="0099263F" w:rsidRPr="007001F1" w:rsidRDefault="0099263F" w:rsidP="00F92AC2">
            <w:pPr>
              <w:jc w:val="center"/>
              <w:rPr>
                <w:color w:val="000000"/>
              </w:rPr>
            </w:pPr>
            <w:r w:rsidRPr="007001F1">
              <w:rPr>
                <w:color w:val="000000"/>
                <w:sz w:val="22"/>
                <w:szCs w:val="22"/>
              </w:rPr>
              <w:t> </w:t>
            </w:r>
          </w:p>
        </w:tc>
      </w:tr>
      <w:tr w:rsidR="0099263F" w:rsidRPr="007001F1" w14:paraId="75887E48" w14:textId="77777777" w:rsidTr="00AD7C21">
        <w:trPr>
          <w:trHeight w:val="757"/>
        </w:trPr>
        <w:tc>
          <w:tcPr>
            <w:tcW w:w="582" w:type="dxa"/>
            <w:vMerge/>
            <w:shd w:val="clear" w:color="auto" w:fill="auto"/>
            <w:noWrap/>
            <w:vAlign w:val="center"/>
          </w:tcPr>
          <w:p w14:paraId="552E5564" w14:textId="77777777" w:rsidR="0099263F" w:rsidRPr="007001F1" w:rsidRDefault="0099263F" w:rsidP="00F92AC2">
            <w:pPr>
              <w:jc w:val="center"/>
              <w:rPr>
                <w:color w:val="000000"/>
              </w:rPr>
            </w:pPr>
          </w:p>
        </w:tc>
        <w:tc>
          <w:tcPr>
            <w:tcW w:w="4820" w:type="dxa"/>
            <w:gridSpan w:val="2"/>
            <w:shd w:val="clear" w:color="auto" w:fill="auto"/>
            <w:vAlign w:val="center"/>
          </w:tcPr>
          <w:p w14:paraId="6D8EC39A" w14:textId="77777777"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18F2E8D4" w14:textId="77777777" w:rsidR="0099263F" w:rsidRPr="007001F1" w:rsidRDefault="0099263F" w:rsidP="00F92AC2">
            <w:pPr>
              <w:jc w:val="center"/>
              <w:rPr>
                <w:color w:val="000000"/>
              </w:rPr>
            </w:pPr>
          </w:p>
        </w:tc>
        <w:tc>
          <w:tcPr>
            <w:tcW w:w="567" w:type="dxa"/>
            <w:shd w:val="clear" w:color="auto" w:fill="auto"/>
            <w:vAlign w:val="center"/>
          </w:tcPr>
          <w:p w14:paraId="39DAC67D" w14:textId="77777777" w:rsidR="0099263F" w:rsidRPr="007001F1" w:rsidRDefault="0099263F" w:rsidP="00F92AC2">
            <w:pPr>
              <w:jc w:val="center"/>
              <w:rPr>
                <w:color w:val="000000"/>
              </w:rPr>
            </w:pPr>
          </w:p>
        </w:tc>
        <w:tc>
          <w:tcPr>
            <w:tcW w:w="709" w:type="dxa"/>
            <w:shd w:val="clear" w:color="auto" w:fill="auto"/>
            <w:vAlign w:val="center"/>
          </w:tcPr>
          <w:p w14:paraId="18FD691A" w14:textId="77777777" w:rsidR="0099263F" w:rsidRPr="007001F1" w:rsidRDefault="0099263F" w:rsidP="00F92AC2">
            <w:pPr>
              <w:jc w:val="center"/>
              <w:rPr>
                <w:color w:val="000000"/>
              </w:rPr>
            </w:pPr>
          </w:p>
        </w:tc>
        <w:tc>
          <w:tcPr>
            <w:tcW w:w="1842" w:type="dxa"/>
            <w:shd w:val="clear" w:color="auto" w:fill="auto"/>
            <w:vAlign w:val="center"/>
          </w:tcPr>
          <w:p w14:paraId="4CB5CD0E" w14:textId="77777777" w:rsidR="0099263F" w:rsidRPr="007001F1" w:rsidRDefault="0099263F" w:rsidP="00F92AC2">
            <w:pPr>
              <w:jc w:val="center"/>
              <w:rPr>
                <w:color w:val="000000"/>
              </w:rPr>
            </w:pPr>
          </w:p>
        </w:tc>
      </w:tr>
      <w:tr w:rsidR="00F23D7F" w:rsidRPr="007001F1" w14:paraId="0F9C55CF" w14:textId="77777777" w:rsidTr="00AD7C21">
        <w:trPr>
          <w:trHeight w:val="20"/>
        </w:trPr>
        <w:tc>
          <w:tcPr>
            <w:tcW w:w="582" w:type="dxa"/>
            <w:shd w:val="clear" w:color="auto" w:fill="auto"/>
            <w:noWrap/>
            <w:vAlign w:val="center"/>
            <w:hideMark/>
          </w:tcPr>
          <w:p w14:paraId="10617517" w14:textId="77777777"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05D59A3F" w14:textId="77777777"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E8B20C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6A754D7A"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12A43C6"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3D76BF79" w14:textId="77777777" w:rsidR="00F23D7F" w:rsidRPr="007001F1" w:rsidRDefault="00F23D7F" w:rsidP="00F92AC2">
            <w:pPr>
              <w:jc w:val="center"/>
              <w:rPr>
                <w:color w:val="000000"/>
              </w:rPr>
            </w:pPr>
            <w:r w:rsidRPr="007001F1">
              <w:rPr>
                <w:color w:val="000000"/>
                <w:sz w:val="22"/>
                <w:szCs w:val="22"/>
              </w:rPr>
              <w:t> </w:t>
            </w:r>
          </w:p>
        </w:tc>
      </w:tr>
      <w:tr w:rsidR="00F23D7F" w:rsidRPr="007001F1" w14:paraId="4C4CB0BD" w14:textId="77777777" w:rsidTr="00AD7C21">
        <w:trPr>
          <w:trHeight w:val="20"/>
        </w:trPr>
        <w:tc>
          <w:tcPr>
            <w:tcW w:w="582" w:type="dxa"/>
            <w:shd w:val="clear" w:color="auto" w:fill="auto"/>
            <w:noWrap/>
            <w:vAlign w:val="center"/>
            <w:hideMark/>
          </w:tcPr>
          <w:p w14:paraId="7B94994C" w14:textId="77777777"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14:paraId="0EC9F42B" w14:textId="77777777"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4A8DD5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0D3FB2D7"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5FBC94FB"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60AC47D5" w14:textId="77777777" w:rsidR="00F23D7F" w:rsidRPr="007001F1" w:rsidRDefault="00F23D7F" w:rsidP="00F92AC2">
            <w:pPr>
              <w:jc w:val="center"/>
              <w:rPr>
                <w:color w:val="000000"/>
              </w:rPr>
            </w:pPr>
            <w:r w:rsidRPr="007001F1">
              <w:rPr>
                <w:color w:val="000000"/>
                <w:sz w:val="22"/>
                <w:szCs w:val="22"/>
              </w:rPr>
              <w:t> </w:t>
            </w:r>
          </w:p>
        </w:tc>
      </w:tr>
      <w:tr w:rsidR="003C30B7" w:rsidRPr="007001F1" w14:paraId="114C72A1" w14:textId="77777777" w:rsidTr="00AD7C21">
        <w:trPr>
          <w:trHeight w:val="320"/>
        </w:trPr>
        <w:tc>
          <w:tcPr>
            <w:tcW w:w="582" w:type="dxa"/>
            <w:vMerge w:val="restart"/>
            <w:shd w:val="clear" w:color="auto" w:fill="auto"/>
            <w:noWrap/>
            <w:vAlign w:val="center"/>
            <w:hideMark/>
          </w:tcPr>
          <w:p w14:paraId="35250DE4" w14:textId="77777777" w:rsidR="003C30B7" w:rsidRPr="007001F1" w:rsidRDefault="003C30B7" w:rsidP="00F92AC2">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14:paraId="6992A563" w14:textId="77777777"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9DFC4B2" w14:textId="77777777" w:rsidR="003C30B7" w:rsidRPr="007001F1" w:rsidRDefault="003C30B7" w:rsidP="00F92AC2">
            <w:pPr>
              <w:jc w:val="center"/>
              <w:rPr>
                <w:color w:val="000000"/>
              </w:rPr>
            </w:pPr>
            <w:r w:rsidRPr="007001F1">
              <w:rPr>
                <w:color w:val="000000"/>
                <w:sz w:val="22"/>
                <w:szCs w:val="22"/>
              </w:rPr>
              <w:t> </w:t>
            </w:r>
          </w:p>
        </w:tc>
        <w:tc>
          <w:tcPr>
            <w:tcW w:w="567" w:type="dxa"/>
            <w:shd w:val="clear" w:color="auto" w:fill="auto"/>
            <w:vAlign w:val="center"/>
            <w:hideMark/>
          </w:tcPr>
          <w:p w14:paraId="5889B28F" w14:textId="77777777" w:rsidR="003C30B7" w:rsidRPr="007001F1" w:rsidRDefault="003C30B7" w:rsidP="00F92AC2">
            <w:pPr>
              <w:jc w:val="center"/>
              <w:rPr>
                <w:color w:val="000000"/>
              </w:rPr>
            </w:pPr>
            <w:r w:rsidRPr="007001F1">
              <w:rPr>
                <w:color w:val="000000"/>
                <w:sz w:val="22"/>
                <w:szCs w:val="22"/>
              </w:rPr>
              <w:t> </w:t>
            </w:r>
          </w:p>
        </w:tc>
        <w:tc>
          <w:tcPr>
            <w:tcW w:w="709" w:type="dxa"/>
            <w:shd w:val="clear" w:color="auto" w:fill="auto"/>
            <w:vAlign w:val="center"/>
            <w:hideMark/>
          </w:tcPr>
          <w:p w14:paraId="3594063F" w14:textId="77777777" w:rsidR="003C30B7" w:rsidRPr="007001F1" w:rsidRDefault="003C30B7" w:rsidP="00F92AC2">
            <w:pPr>
              <w:jc w:val="center"/>
              <w:rPr>
                <w:color w:val="000000"/>
              </w:rPr>
            </w:pPr>
            <w:r w:rsidRPr="007001F1">
              <w:rPr>
                <w:color w:val="000000"/>
                <w:sz w:val="22"/>
                <w:szCs w:val="22"/>
              </w:rPr>
              <w:t> </w:t>
            </w:r>
          </w:p>
        </w:tc>
        <w:tc>
          <w:tcPr>
            <w:tcW w:w="1842" w:type="dxa"/>
            <w:shd w:val="clear" w:color="auto" w:fill="auto"/>
            <w:vAlign w:val="center"/>
            <w:hideMark/>
          </w:tcPr>
          <w:p w14:paraId="0AC060C1" w14:textId="77777777" w:rsidR="003C30B7" w:rsidRPr="007001F1" w:rsidRDefault="003C30B7" w:rsidP="00F92AC2">
            <w:pPr>
              <w:jc w:val="center"/>
              <w:rPr>
                <w:color w:val="000000"/>
              </w:rPr>
            </w:pPr>
            <w:r w:rsidRPr="007001F1">
              <w:rPr>
                <w:color w:val="000000"/>
                <w:sz w:val="22"/>
                <w:szCs w:val="22"/>
              </w:rPr>
              <w:t> </w:t>
            </w:r>
          </w:p>
        </w:tc>
      </w:tr>
      <w:tr w:rsidR="003C30B7" w:rsidRPr="007001F1" w14:paraId="7E0E15BF" w14:textId="77777777" w:rsidTr="00AD7C21">
        <w:trPr>
          <w:trHeight w:val="675"/>
        </w:trPr>
        <w:tc>
          <w:tcPr>
            <w:tcW w:w="582" w:type="dxa"/>
            <w:vMerge/>
            <w:shd w:val="clear" w:color="auto" w:fill="auto"/>
            <w:noWrap/>
            <w:vAlign w:val="center"/>
          </w:tcPr>
          <w:p w14:paraId="3CD64BE7" w14:textId="77777777" w:rsidR="003C30B7" w:rsidRPr="007001F1" w:rsidRDefault="003C30B7" w:rsidP="00F92AC2">
            <w:pPr>
              <w:jc w:val="center"/>
              <w:rPr>
                <w:color w:val="000000"/>
              </w:rPr>
            </w:pPr>
          </w:p>
        </w:tc>
        <w:tc>
          <w:tcPr>
            <w:tcW w:w="4820" w:type="dxa"/>
            <w:gridSpan w:val="2"/>
            <w:shd w:val="clear" w:color="auto" w:fill="auto"/>
            <w:vAlign w:val="center"/>
          </w:tcPr>
          <w:p w14:paraId="042AA65A" w14:textId="77777777" w:rsidR="003C30B7" w:rsidRPr="007001F1" w:rsidRDefault="003C30B7" w:rsidP="00AD683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733C7E78" w14:textId="77777777" w:rsidR="003C30B7" w:rsidRPr="007001F1" w:rsidRDefault="003C30B7" w:rsidP="00F92AC2">
            <w:pPr>
              <w:jc w:val="center"/>
              <w:rPr>
                <w:color w:val="000000"/>
              </w:rPr>
            </w:pPr>
          </w:p>
        </w:tc>
        <w:tc>
          <w:tcPr>
            <w:tcW w:w="567" w:type="dxa"/>
            <w:shd w:val="clear" w:color="auto" w:fill="auto"/>
            <w:vAlign w:val="center"/>
          </w:tcPr>
          <w:p w14:paraId="72CCAF23" w14:textId="77777777" w:rsidR="003C30B7" w:rsidRPr="007001F1" w:rsidRDefault="003C30B7" w:rsidP="00F92AC2">
            <w:pPr>
              <w:jc w:val="center"/>
              <w:rPr>
                <w:color w:val="000000"/>
              </w:rPr>
            </w:pPr>
          </w:p>
        </w:tc>
        <w:tc>
          <w:tcPr>
            <w:tcW w:w="709" w:type="dxa"/>
            <w:shd w:val="clear" w:color="auto" w:fill="auto"/>
            <w:vAlign w:val="center"/>
          </w:tcPr>
          <w:p w14:paraId="3167C122" w14:textId="77777777" w:rsidR="003C30B7" w:rsidRPr="007001F1" w:rsidRDefault="003C30B7" w:rsidP="00F92AC2">
            <w:pPr>
              <w:jc w:val="center"/>
              <w:rPr>
                <w:color w:val="000000"/>
              </w:rPr>
            </w:pPr>
          </w:p>
        </w:tc>
        <w:tc>
          <w:tcPr>
            <w:tcW w:w="1842" w:type="dxa"/>
            <w:shd w:val="clear" w:color="auto" w:fill="auto"/>
            <w:vAlign w:val="center"/>
          </w:tcPr>
          <w:p w14:paraId="74691315" w14:textId="77777777" w:rsidR="003C30B7" w:rsidRPr="007001F1" w:rsidRDefault="003C30B7" w:rsidP="00F92AC2">
            <w:pPr>
              <w:jc w:val="center"/>
              <w:rPr>
                <w:color w:val="000000"/>
              </w:rPr>
            </w:pPr>
          </w:p>
        </w:tc>
      </w:tr>
      <w:tr w:rsidR="003C30B7" w:rsidRPr="007001F1" w14:paraId="3806F250" w14:textId="77777777" w:rsidTr="00AD7C21">
        <w:trPr>
          <w:trHeight w:val="751"/>
        </w:trPr>
        <w:tc>
          <w:tcPr>
            <w:tcW w:w="582" w:type="dxa"/>
            <w:vMerge/>
            <w:shd w:val="clear" w:color="auto" w:fill="auto"/>
            <w:noWrap/>
            <w:vAlign w:val="center"/>
          </w:tcPr>
          <w:p w14:paraId="7D6529CF" w14:textId="77777777" w:rsidR="003C30B7" w:rsidRPr="007001F1" w:rsidRDefault="003C30B7" w:rsidP="00F92AC2">
            <w:pPr>
              <w:jc w:val="center"/>
              <w:rPr>
                <w:color w:val="000000"/>
              </w:rPr>
            </w:pPr>
          </w:p>
        </w:tc>
        <w:tc>
          <w:tcPr>
            <w:tcW w:w="4820" w:type="dxa"/>
            <w:gridSpan w:val="2"/>
            <w:shd w:val="clear" w:color="auto" w:fill="auto"/>
            <w:vAlign w:val="center"/>
          </w:tcPr>
          <w:p w14:paraId="2D01D9EB" w14:textId="77777777"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B11DF9E" w14:textId="77777777" w:rsidR="003C30B7" w:rsidRPr="007001F1" w:rsidRDefault="003C30B7" w:rsidP="00F92AC2">
            <w:pPr>
              <w:jc w:val="center"/>
              <w:rPr>
                <w:color w:val="000000"/>
              </w:rPr>
            </w:pPr>
          </w:p>
        </w:tc>
        <w:tc>
          <w:tcPr>
            <w:tcW w:w="567" w:type="dxa"/>
            <w:shd w:val="clear" w:color="auto" w:fill="auto"/>
            <w:vAlign w:val="center"/>
          </w:tcPr>
          <w:p w14:paraId="37BC82AC" w14:textId="77777777" w:rsidR="003C30B7" w:rsidRPr="007001F1" w:rsidRDefault="003C30B7" w:rsidP="00F92AC2">
            <w:pPr>
              <w:jc w:val="center"/>
              <w:rPr>
                <w:color w:val="000000"/>
              </w:rPr>
            </w:pPr>
          </w:p>
        </w:tc>
        <w:tc>
          <w:tcPr>
            <w:tcW w:w="709" w:type="dxa"/>
            <w:shd w:val="clear" w:color="auto" w:fill="auto"/>
            <w:vAlign w:val="center"/>
          </w:tcPr>
          <w:p w14:paraId="55EDC4E5" w14:textId="77777777" w:rsidR="003C30B7" w:rsidRPr="007001F1" w:rsidRDefault="003C30B7" w:rsidP="00F92AC2">
            <w:pPr>
              <w:jc w:val="center"/>
              <w:rPr>
                <w:color w:val="000000"/>
              </w:rPr>
            </w:pPr>
          </w:p>
        </w:tc>
        <w:tc>
          <w:tcPr>
            <w:tcW w:w="1842" w:type="dxa"/>
            <w:shd w:val="clear" w:color="auto" w:fill="auto"/>
            <w:vAlign w:val="center"/>
          </w:tcPr>
          <w:p w14:paraId="1DA758D0" w14:textId="77777777" w:rsidR="003C30B7" w:rsidRPr="007001F1" w:rsidRDefault="003C30B7" w:rsidP="00F92AC2">
            <w:pPr>
              <w:jc w:val="center"/>
              <w:rPr>
                <w:color w:val="000000"/>
              </w:rPr>
            </w:pPr>
          </w:p>
        </w:tc>
      </w:tr>
      <w:tr w:rsidR="005B2ED6" w:rsidRPr="007001F1" w14:paraId="6EC69E9A" w14:textId="77777777" w:rsidTr="00AD7C21">
        <w:trPr>
          <w:trHeight w:val="758"/>
        </w:trPr>
        <w:tc>
          <w:tcPr>
            <w:tcW w:w="582" w:type="dxa"/>
            <w:shd w:val="clear" w:color="auto" w:fill="auto"/>
            <w:noWrap/>
            <w:vAlign w:val="center"/>
          </w:tcPr>
          <w:p w14:paraId="7D8ABD3A" w14:textId="77777777"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14:paraId="4E8A55ED" w14:textId="77777777"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14:paraId="2C0F48AE" w14:textId="77777777" w:rsidR="005B2ED6" w:rsidRPr="007001F1" w:rsidRDefault="005B2ED6" w:rsidP="005B2ED6">
            <w:pPr>
              <w:jc w:val="center"/>
              <w:rPr>
                <w:color w:val="000000"/>
              </w:rPr>
            </w:pPr>
          </w:p>
        </w:tc>
        <w:tc>
          <w:tcPr>
            <w:tcW w:w="567" w:type="dxa"/>
            <w:shd w:val="clear" w:color="auto" w:fill="auto"/>
            <w:vAlign w:val="center"/>
          </w:tcPr>
          <w:p w14:paraId="6163FE0C" w14:textId="77777777" w:rsidR="005B2ED6" w:rsidRPr="007001F1" w:rsidRDefault="005B2ED6" w:rsidP="005B2ED6">
            <w:pPr>
              <w:jc w:val="center"/>
              <w:rPr>
                <w:color w:val="000000"/>
              </w:rPr>
            </w:pPr>
          </w:p>
        </w:tc>
        <w:tc>
          <w:tcPr>
            <w:tcW w:w="709" w:type="dxa"/>
            <w:shd w:val="clear" w:color="auto" w:fill="auto"/>
            <w:vAlign w:val="center"/>
          </w:tcPr>
          <w:p w14:paraId="5415ED19" w14:textId="77777777" w:rsidR="005B2ED6" w:rsidRPr="007001F1" w:rsidRDefault="005B2ED6" w:rsidP="005B2ED6">
            <w:pPr>
              <w:jc w:val="center"/>
              <w:rPr>
                <w:color w:val="000000"/>
              </w:rPr>
            </w:pPr>
          </w:p>
        </w:tc>
        <w:tc>
          <w:tcPr>
            <w:tcW w:w="1842" w:type="dxa"/>
            <w:shd w:val="clear" w:color="auto" w:fill="auto"/>
            <w:vAlign w:val="center"/>
          </w:tcPr>
          <w:p w14:paraId="6835B0A5" w14:textId="77777777" w:rsidR="005B2ED6" w:rsidRPr="007001F1" w:rsidRDefault="005B2ED6" w:rsidP="005B2ED6">
            <w:pPr>
              <w:jc w:val="center"/>
              <w:rPr>
                <w:color w:val="000000"/>
              </w:rPr>
            </w:pPr>
          </w:p>
        </w:tc>
      </w:tr>
      <w:tr w:rsidR="0099263F" w:rsidRPr="007001F1" w14:paraId="16CF8749" w14:textId="77777777" w:rsidTr="00AD7C21">
        <w:trPr>
          <w:trHeight w:val="1140"/>
        </w:trPr>
        <w:tc>
          <w:tcPr>
            <w:tcW w:w="582" w:type="dxa"/>
            <w:vMerge w:val="restart"/>
            <w:shd w:val="clear" w:color="auto" w:fill="auto"/>
            <w:noWrap/>
            <w:vAlign w:val="center"/>
            <w:hideMark/>
          </w:tcPr>
          <w:p w14:paraId="54BF7307" w14:textId="77777777"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14:paraId="4FACC1C3" w14:textId="77777777"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1923719"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51588B1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4CDC65AB"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3E351E13" w14:textId="77777777" w:rsidR="0099263F" w:rsidRPr="007001F1" w:rsidRDefault="0099263F" w:rsidP="00F92AC2">
            <w:pPr>
              <w:jc w:val="center"/>
              <w:rPr>
                <w:color w:val="000000"/>
              </w:rPr>
            </w:pPr>
            <w:r w:rsidRPr="007001F1">
              <w:rPr>
                <w:color w:val="000000"/>
                <w:sz w:val="22"/>
                <w:szCs w:val="22"/>
              </w:rPr>
              <w:t> </w:t>
            </w:r>
          </w:p>
        </w:tc>
      </w:tr>
      <w:tr w:rsidR="0099263F" w:rsidRPr="007001F1" w14:paraId="44D5F3E9" w14:textId="77777777" w:rsidTr="00AD7C21">
        <w:trPr>
          <w:trHeight w:val="1140"/>
        </w:trPr>
        <w:tc>
          <w:tcPr>
            <w:tcW w:w="582" w:type="dxa"/>
            <w:vMerge/>
            <w:shd w:val="clear" w:color="auto" w:fill="auto"/>
            <w:noWrap/>
            <w:vAlign w:val="center"/>
          </w:tcPr>
          <w:p w14:paraId="3285C0D4" w14:textId="77777777" w:rsidR="0099263F" w:rsidRPr="007001F1" w:rsidRDefault="0099263F" w:rsidP="00F92AC2">
            <w:pPr>
              <w:jc w:val="center"/>
              <w:rPr>
                <w:color w:val="000000"/>
              </w:rPr>
            </w:pPr>
          </w:p>
        </w:tc>
        <w:tc>
          <w:tcPr>
            <w:tcW w:w="4820" w:type="dxa"/>
            <w:gridSpan w:val="2"/>
            <w:shd w:val="clear" w:color="auto" w:fill="auto"/>
            <w:vAlign w:val="center"/>
          </w:tcPr>
          <w:p w14:paraId="50435F87" w14:textId="77777777"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14:paraId="43B4A811" w14:textId="77777777" w:rsidR="0099263F" w:rsidRPr="007001F1" w:rsidRDefault="0099263F" w:rsidP="00F92AC2">
            <w:pPr>
              <w:jc w:val="center"/>
              <w:rPr>
                <w:color w:val="000000"/>
              </w:rPr>
            </w:pPr>
          </w:p>
        </w:tc>
        <w:tc>
          <w:tcPr>
            <w:tcW w:w="567" w:type="dxa"/>
            <w:shd w:val="clear" w:color="auto" w:fill="auto"/>
            <w:vAlign w:val="center"/>
          </w:tcPr>
          <w:p w14:paraId="04A06ED8" w14:textId="77777777" w:rsidR="0099263F" w:rsidRPr="007001F1" w:rsidRDefault="0099263F" w:rsidP="00F92AC2">
            <w:pPr>
              <w:jc w:val="center"/>
              <w:rPr>
                <w:color w:val="000000"/>
              </w:rPr>
            </w:pPr>
          </w:p>
        </w:tc>
        <w:tc>
          <w:tcPr>
            <w:tcW w:w="709" w:type="dxa"/>
            <w:shd w:val="clear" w:color="auto" w:fill="auto"/>
            <w:vAlign w:val="center"/>
          </w:tcPr>
          <w:p w14:paraId="19C8FFB4" w14:textId="77777777" w:rsidR="0099263F" w:rsidRPr="007001F1" w:rsidRDefault="0099263F" w:rsidP="00F92AC2">
            <w:pPr>
              <w:jc w:val="center"/>
              <w:rPr>
                <w:color w:val="000000"/>
              </w:rPr>
            </w:pPr>
          </w:p>
        </w:tc>
        <w:tc>
          <w:tcPr>
            <w:tcW w:w="1842" w:type="dxa"/>
            <w:shd w:val="clear" w:color="auto" w:fill="auto"/>
            <w:vAlign w:val="center"/>
          </w:tcPr>
          <w:p w14:paraId="4F066ED0" w14:textId="77777777" w:rsidR="0099263F" w:rsidRPr="007001F1" w:rsidRDefault="0099263F" w:rsidP="00F92AC2">
            <w:pPr>
              <w:jc w:val="center"/>
              <w:rPr>
                <w:color w:val="000000"/>
              </w:rPr>
            </w:pPr>
          </w:p>
        </w:tc>
      </w:tr>
      <w:tr w:rsidR="00480E07" w:rsidRPr="007001F1" w14:paraId="6873099E" w14:textId="77777777" w:rsidTr="00AD7C21">
        <w:trPr>
          <w:trHeight w:val="526"/>
        </w:trPr>
        <w:tc>
          <w:tcPr>
            <w:tcW w:w="582" w:type="dxa"/>
            <w:vMerge w:val="restart"/>
            <w:shd w:val="clear" w:color="auto" w:fill="auto"/>
            <w:noWrap/>
            <w:vAlign w:val="center"/>
            <w:hideMark/>
          </w:tcPr>
          <w:p w14:paraId="5EFAFD05" w14:textId="77777777"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14:paraId="5DC99EAD" w14:textId="77777777"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1AD94856" w14:textId="77777777"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14:paraId="1CB8DDE4" w14:textId="77777777"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14:paraId="7B2534B6" w14:textId="77777777"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14:paraId="5D6435DB" w14:textId="77777777" w:rsidR="00480E07" w:rsidRPr="007001F1" w:rsidRDefault="00480E07" w:rsidP="00F92AC2">
            <w:pPr>
              <w:jc w:val="center"/>
              <w:rPr>
                <w:color w:val="000000"/>
              </w:rPr>
            </w:pPr>
            <w:r w:rsidRPr="007001F1">
              <w:rPr>
                <w:color w:val="000000"/>
                <w:sz w:val="22"/>
                <w:szCs w:val="22"/>
              </w:rPr>
              <w:t> </w:t>
            </w:r>
          </w:p>
        </w:tc>
      </w:tr>
      <w:tr w:rsidR="00480E07" w:rsidRPr="007001F1" w14:paraId="45327BC9" w14:textId="77777777" w:rsidTr="00AD7C21">
        <w:trPr>
          <w:trHeight w:val="607"/>
        </w:trPr>
        <w:tc>
          <w:tcPr>
            <w:tcW w:w="582" w:type="dxa"/>
            <w:vMerge/>
            <w:shd w:val="clear" w:color="auto" w:fill="auto"/>
            <w:noWrap/>
            <w:vAlign w:val="center"/>
          </w:tcPr>
          <w:p w14:paraId="2044E44B" w14:textId="77777777" w:rsidR="00480E07" w:rsidRPr="007001F1" w:rsidRDefault="00480E07" w:rsidP="00F92AC2">
            <w:pPr>
              <w:jc w:val="center"/>
              <w:rPr>
                <w:color w:val="000000"/>
              </w:rPr>
            </w:pPr>
          </w:p>
        </w:tc>
        <w:tc>
          <w:tcPr>
            <w:tcW w:w="4820" w:type="dxa"/>
            <w:gridSpan w:val="2"/>
            <w:shd w:val="clear" w:color="auto" w:fill="auto"/>
            <w:vAlign w:val="center"/>
          </w:tcPr>
          <w:p w14:paraId="0DF6C852" w14:textId="77777777"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F6FB8AC" w14:textId="77777777" w:rsidR="00480E07" w:rsidRPr="007001F1" w:rsidRDefault="00480E07" w:rsidP="00F92AC2">
            <w:pPr>
              <w:jc w:val="center"/>
              <w:rPr>
                <w:color w:val="000000"/>
              </w:rPr>
            </w:pPr>
          </w:p>
        </w:tc>
        <w:tc>
          <w:tcPr>
            <w:tcW w:w="567" w:type="dxa"/>
            <w:shd w:val="clear" w:color="auto" w:fill="auto"/>
            <w:vAlign w:val="center"/>
          </w:tcPr>
          <w:p w14:paraId="0C0C71E2" w14:textId="77777777" w:rsidR="00480E07" w:rsidRPr="007001F1" w:rsidRDefault="00480E07" w:rsidP="00F92AC2">
            <w:pPr>
              <w:jc w:val="center"/>
              <w:rPr>
                <w:color w:val="000000"/>
              </w:rPr>
            </w:pPr>
          </w:p>
        </w:tc>
        <w:tc>
          <w:tcPr>
            <w:tcW w:w="709" w:type="dxa"/>
            <w:shd w:val="clear" w:color="auto" w:fill="auto"/>
            <w:vAlign w:val="center"/>
          </w:tcPr>
          <w:p w14:paraId="5479A4F2" w14:textId="77777777" w:rsidR="00480E07" w:rsidRPr="007001F1" w:rsidRDefault="00480E07" w:rsidP="00F92AC2">
            <w:pPr>
              <w:jc w:val="center"/>
              <w:rPr>
                <w:color w:val="000000"/>
              </w:rPr>
            </w:pPr>
          </w:p>
        </w:tc>
        <w:tc>
          <w:tcPr>
            <w:tcW w:w="1842" w:type="dxa"/>
            <w:shd w:val="clear" w:color="auto" w:fill="auto"/>
            <w:vAlign w:val="center"/>
          </w:tcPr>
          <w:p w14:paraId="59B9BA72" w14:textId="77777777" w:rsidR="00480E07" w:rsidRPr="007001F1" w:rsidRDefault="00480E07" w:rsidP="00F92AC2">
            <w:pPr>
              <w:jc w:val="center"/>
              <w:rPr>
                <w:color w:val="000000"/>
              </w:rPr>
            </w:pPr>
          </w:p>
        </w:tc>
      </w:tr>
      <w:tr w:rsidR="00480E07" w:rsidRPr="007001F1" w14:paraId="3F026739" w14:textId="77777777" w:rsidTr="00AD7C21">
        <w:trPr>
          <w:trHeight w:val="607"/>
        </w:trPr>
        <w:tc>
          <w:tcPr>
            <w:tcW w:w="582" w:type="dxa"/>
            <w:vMerge/>
            <w:shd w:val="clear" w:color="auto" w:fill="auto"/>
            <w:noWrap/>
            <w:vAlign w:val="center"/>
          </w:tcPr>
          <w:p w14:paraId="3CC395BA" w14:textId="77777777" w:rsidR="00480E07" w:rsidRPr="007001F1" w:rsidRDefault="00480E07" w:rsidP="00F92AC2">
            <w:pPr>
              <w:jc w:val="center"/>
              <w:rPr>
                <w:color w:val="000000"/>
              </w:rPr>
            </w:pPr>
          </w:p>
        </w:tc>
        <w:tc>
          <w:tcPr>
            <w:tcW w:w="4820" w:type="dxa"/>
            <w:gridSpan w:val="2"/>
            <w:shd w:val="clear" w:color="auto" w:fill="auto"/>
            <w:vAlign w:val="center"/>
          </w:tcPr>
          <w:p w14:paraId="3653D3E4" w14:textId="77777777"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48F4AB11" w14:textId="77777777" w:rsidR="00480E07" w:rsidRPr="007001F1" w:rsidRDefault="00480E07" w:rsidP="00F92AC2">
            <w:pPr>
              <w:jc w:val="center"/>
              <w:rPr>
                <w:color w:val="000000"/>
              </w:rPr>
            </w:pPr>
          </w:p>
        </w:tc>
        <w:tc>
          <w:tcPr>
            <w:tcW w:w="567" w:type="dxa"/>
            <w:shd w:val="clear" w:color="auto" w:fill="auto"/>
            <w:vAlign w:val="center"/>
          </w:tcPr>
          <w:p w14:paraId="6D5391D3" w14:textId="77777777" w:rsidR="00480E07" w:rsidRPr="007001F1" w:rsidRDefault="00480E07" w:rsidP="00F92AC2">
            <w:pPr>
              <w:jc w:val="center"/>
              <w:rPr>
                <w:color w:val="000000"/>
              </w:rPr>
            </w:pPr>
          </w:p>
        </w:tc>
        <w:tc>
          <w:tcPr>
            <w:tcW w:w="709" w:type="dxa"/>
            <w:shd w:val="clear" w:color="auto" w:fill="auto"/>
            <w:vAlign w:val="center"/>
          </w:tcPr>
          <w:p w14:paraId="3A0E4603" w14:textId="77777777" w:rsidR="00480E07" w:rsidRPr="007001F1" w:rsidRDefault="00480E07" w:rsidP="00F92AC2">
            <w:pPr>
              <w:jc w:val="center"/>
              <w:rPr>
                <w:color w:val="000000"/>
              </w:rPr>
            </w:pPr>
          </w:p>
        </w:tc>
        <w:tc>
          <w:tcPr>
            <w:tcW w:w="1842" w:type="dxa"/>
            <w:shd w:val="clear" w:color="auto" w:fill="auto"/>
            <w:vAlign w:val="center"/>
          </w:tcPr>
          <w:p w14:paraId="50A0AC64" w14:textId="77777777" w:rsidR="00480E07" w:rsidRPr="007001F1" w:rsidRDefault="00480E07" w:rsidP="00F92AC2">
            <w:pPr>
              <w:jc w:val="center"/>
              <w:rPr>
                <w:color w:val="000000"/>
              </w:rPr>
            </w:pPr>
          </w:p>
        </w:tc>
      </w:tr>
      <w:tr w:rsidR="00480E07" w:rsidRPr="007001F1" w14:paraId="1930FF54" w14:textId="77777777" w:rsidTr="00AD7C21">
        <w:trPr>
          <w:trHeight w:val="1095"/>
        </w:trPr>
        <w:tc>
          <w:tcPr>
            <w:tcW w:w="582" w:type="dxa"/>
            <w:vMerge/>
            <w:shd w:val="clear" w:color="auto" w:fill="auto"/>
            <w:noWrap/>
            <w:vAlign w:val="center"/>
          </w:tcPr>
          <w:p w14:paraId="5A3EC8F3" w14:textId="77777777" w:rsidR="00480E07" w:rsidRPr="007001F1" w:rsidRDefault="00480E07" w:rsidP="00F92AC2">
            <w:pPr>
              <w:jc w:val="center"/>
              <w:rPr>
                <w:color w:val="000000"/>
              </w:rPr>
            </w:pPr>
          </w:p>
        </w:tc>
        <w:tc>
          <w:tcPr>
            <w:tcW w:w="4820" w:type="dxa"/>
            <w:gridSpan w:val="2"/>
            <w:shd w:val="clear" w:color="auto" w:fill="auto"/>
            <w:vAlign w:val="center"/>
          </w:tcPr>
          <w:p w14:paraId="35B00AEA" w14:textId="77777777"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14:paraId="3D9F776B" w14:textId="77777777" w:rsidR="00480E07" w:rsidRPr="007001F1" w:rsidRDefault="00480E07" w:rsidP="00F92AC2">
            <w:pPr>
              <w:jc w:val="center"/>
              <w:rPr>
                <w:color w:val="000000"/>
              </w:rPr>
            </w:pPr>
          </w:p>
        </w:tc>
        <w:tc>
          <w:tcPr>
            <w:tcW w:w="567" w:type="dxa"/>
            <w:shd w:val="clear" w:color="auto" w:fill="auto"/>
            <w:vAlign w:val="center"/>
          </w:tcPr>
          <w:p w14:paraId="29B5177E" w14:textId="77777777" w:rsidR="00480E07" w:rsidRPr="007001F1" w:rsidRDefault="00480E07" w:rsidP="00F92AC2">
            <w:pPr>
              <w:jc w:val="center"/>
              <w:rPr>
                <w:color w:val="000000"/>
              </w:rPr>
            </w:pPr>
          </w:p>
        </w:tc>
        <w:tc>
          <w:tcPr>
            <w:tcW w:w="709" w:type="dxa"/>
            <w:shd w:val="clear" w:color="auto" w:fill="auto"/>
            <w:vAlign w:val="center"/>
          </w:tcPr>
          <w:p w14:paraId="23530B86" w14:textId="77777777" w:rsidR="00480E07" w:rsidRPr="007001F1" w:rsidRDefault="00480E07" w:rsidP="00F92AC2">
            <w:pPr>
              <w:jc w:val="center"/>
              <w:rPr>
                <w:color w:val="000000"/>
              </w:rPr>
            </w:pPr>
          </w:p>
        </w:tc>
        <w:tc>
          <w:tcPr>
            <w:tcW w:w="1842" w:type="dxa"/>
            <w:shd w:val="clear" w:color="auto" w:fill="auto"/>
            <w:vAlign w:val="center"/>
          </w:tcPr>
          <w:p w14:paraId="43EDE9D9" w14:textId="77777777" w:rsidR="00480E07" w:rsidRPr="007001F1" w:rsidRDefault="00480E07" w:rsidP="00F92AC2">
            <w:pPr>
              <w:jc w:val="center"/>
              <w:rPr>
                <w:color w:val="000000"/>
              </w:rPr>
            </w:pPr>
          </w:p>
        </w:tc>
      </w:tr>
      <w:tr w:rsidR="00480E07" w:rsidRPr="007001F1" w14:paraId="59D0CADD" w14:textId="77777777" w:rsidTr="00AD7C21">
        <w:trPr>
          <w:trHeight w:val="1095"/>
        </w:trPr>
        <w:tc>
          <w:tcPr>
            <w:tcW w:w="582" w:type="dxa"/>
            <w:vMerge/>
            <w:shd w:val="clear" w:color="auto" w:fill="auto"/>
            <w:noWrap/>
            <w:vAlign w:val="center"/>
          </w:tcPr>
          <w:p w14:paraId="07BFF6A9" w14:textId="77777777" w:rsidR="00480E07" w:rsidRPr="007001F1" w:rsidRDefault="00480E07" w:rsidP="00F92AC2">
            <w:pPr>
              <w:jc w:val="center"/>
              <w:rPr>
                <w:color w:val="000000"/>
              </w:rPr>
            </w:pPr>
          </w:p>
        </w:tc>
        <w:tc>
          <w:tcPr>
            <w:tcW w:w="4820" w:type="dxa"/>
            <w:gridSpan w:val="2"/>
            <w:shd w:val="clear" w:color="auto" w:fill="auto"/>
            <w:vAlign w:val="center"/>
          </w:tcPr>
          <w:p w14:paraId="6A666D43" w14:textId="77777777"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14:paraId="767A8232" w14:textId="77777777" w:rsidR="00480E07" w:rsidRPr="007001F1" w:rsidRDefault="00480E07" w:rsidP="00F92AC2">
            <w:pPr>
              <w:jc w:val="center"/>
              <w:rPr>
                <w:color w:val="000000"/>
              </w:rPr>
            </w:pPr>
          </w:p>
        </w:tc>
        <w:tc>
          <w:tcPr>
            <w:tcW w:w="567" w:type="dxa"/>
            <w:shd w:val="clear" w:color="auto" w:fill="auto"/>
            <w:vAlign w:val="center"/>
          </w:tcPr>
          <w:p w14:paraId="54E1B6B8" w14:textId="77777777" w:rsidR="00480E07" w:rsidRPr="007001F1" w:rsidRDefault="00480E07" w:rsidP="00F92AC2">
            <w:pPr>
              <w:jc w:val="center"/>
              <w:rPr>
                <w:color w:val="000000"/>
              </w:rPr>
            </w:pPr>
          </w:p>
        </w:tc>
        <w:tc>
          <w:tcPr>
            <w:tcW w:w="709" w:type="dxa"/>
            <w:shd w:val="clear" w:color="auto" w:fill="auto"/>
            <w:vAlign w:val="center"/>
          </w:tcPr>
          <w:p w14:paraId="722B82BD" w14:textId="77777777" w:rsidR="00480E07" w:rsidRPr="007001F1" w:rsidRDefault="00480E07" w:rsidP="00F92AC2">
            <w:pPr>
              <w:jc w:val="center"/>
              <w:rPr>
                <w:color w:val="000000"/>
              </w:rPr>
            </w:pPr>
          </w:p>
        </w:tc>
        <w:tc>
          <w:tcPr>
            <w:tcW w:w="1842" w:type="dxa"/>
            <w:shd w:val="clear" w:color="auto" w:fill="auto"/>
            <w:vAlign w:val="center"/>
          </w:tcPr>
          <w:p w14:paraId="0A437AF5" w14:textId="77777777" w:rsidR="00480E07" w:rsidRPr="007001F1" w:rsidRDefault="00480E07" w:rsidP="00F92AC2">
            <w:pPr>
              <w:jc w:val="center"/>
              <w:rPr>
                <w:color w:val="000000"/>
              </w:rPr>
            </w:pPr>
          </w:p>
        </w:tc>
      </w:tr>
      <w:tr w:rsidR="0099263F" w:rsidRPr="007001F1" w14:paraId="5E7B49CE" w14:textId="77777777" w:rsidTr="00AD7C21">
        <w:trPr>
          <w:trHeight w:val="318"/>
        </w:trPr>
        <w:tc>
          <w:tcPr>
            <w:tcW w:w="582" w:type="dxa"/>
            <w:vMerge w:val="restart"/>
            <w:shd w:val="clear" w:color="auto" w:fill="auto"/>
            <w:noWrap/>
            <w:vAlign w:val="center"/>
            <w:hideMark/>
          </w:tcPr>
          <w:p w14:paraId="3A037387" w14:textId="77777777"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14:paraId="3173C375" w14:textId="77777777"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14:paraId="411E28EF"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3D1532F7"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7150F4E9"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49D07DEA" w14:textId="77777777" w:rsidR="0099263F" w:rsidRPr="007001F1" w:rsidRDefault="0099263F" w:rsidP="00F92AC2">
            <w:pPr>
              <w:jc w:val="center"/>
              <w:rPr>
                <w:color w:val="000000"/>
              </w:rPr>
            </w:pPr>
            <w:r w:rsidRPr="007001F1">
              <w:rPr>
                <w:color w:val="000000"/>
                <w:sz w:val="22"/>
                <w:szCs w:val="22"/>
              </w:rPr>
              <w:t> </w:t>
            </w:r>
          </w:p>
        </w:tc>
      </w:tr>
      <w:tr w:rsidR="0099263F" w:rsidRPr="007001F1" w14:paraId="0C398184" w14:textId="77777777" w:rsidTr="00AD7C21">
        <w:trPr>
          <w:trHeight w:val="307"/>
        </w:trPr>
        <w:tc>
          <w:tcPr>
            <w:tcW w:w="582" w:type="dxa"/>
            <w:vMerge/>
            <w:shd w:val="clear" w:color="auto" w:fill="auto"/>
            <w:noWrap/>
            <w:vAlign w:val="center"/>
          </w:tcPr>
          <w:p w14:paraId="3ACB4ED6" w14:textId="77777777" w:rsidR="0099263F" w:rsidRPr="007001F1" w:rsidRDefault="0099263F" w:rsidP="00F92AC2">
            <w:pPr>
              <w:jc w:val="center"/>
              <w:rPr>
                <w:color w:val="000000"/>
              </w:rPr>
            </w:pPr>
          </w:p>
        </w:tc>
        <w:tc>
          <w:tcPr>
            <w:tcW w:w="4820" w:type="dxa"/>
            <w:gridSpan w:val="2"/>
            <w:shd w:val="clear" w:color="auto" w:fill="auto"/>
            <w:vAlign w:val="center"/>
          </w:tcPr>
          <w:p w14:paraId="249C29E8" w14:textId="77777777"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16006BAC" w14:textId="77777777" w:rsidR="0099263F" w:rsidRPr="007001F1" w:rsidRDefault="0099263F" w:rsidP="00F92AC2">
            <w:pPr>
              <w:jc w:val="center"/>
              <w:rPr>
                <w:color w:val="000000"/>
              </w:rPr>
            </w:pPr>
          </w:p>
        </w:tc>
        <w:tc>
          <w:tcPr>
            <w:tcW w:w="567" w:type="dxa"/>
            <w:shd w:val="clear" w:color="auto" w:fill="auto"/>
            <w:vAlign w:val="center"/>
          </w:tcPr>
          <w:p w14:paraId="292F566A" w14:textId="77777777" w:rsidR="0099263F" w:rsidRPr="007001F1" w:rsidRDefault="0099263F" w:rsidP="00F92AC2">
            <w:pPr>
              <w:jc w:val="center"/>
              <w:rPr>
                <w:color w:val="000000"/>
              </w:rPr>
            </w:pPr>
          </w:p>
        </w:tc>
        <w:tc>
          <w:tcPr>
            <w:tcW w:w="709" w:type="dxa"/>
            <w:shd w:val="clear" w:color="auto" w:fill="auto"/>
            <w:vAlign w:val="center"/>
          </w:tcPr>
          <w:p w14:paraId="1812EB70" w14:textId="77777777" w:rsidR="0099263F" w:rsidRPr="007001F1" w:rsidRDefault="0099263F" w:rsidP="00F92AC2">
            <w:pPr>
              <w:jc w:val="center"/>
              <w:rPr>
                <w:color w:val="000000"/>
              </w:rPr>
            </w:pPr>
          </w:p>
        </w:tc>
        <w:tc>
          <w:tcPr>
            <w:tcW w:w="1842" w:type="dxa"/>
            <w:shd w:val="clear" w:color="auto" w:fill="auto"/>
            <w:vAlign w:val="center"/>
          </w:tcPr>
          <w:p w14:paraId="28DEF3BE" w14:textId="77777777" w:rsidR="0099263F" w:rsidRPr="007001F1" w:rsidRDefault="0099263F" w:rsidP="00F92AC2">
            <w:pPr>
              <w:jc w:val="center"/>
              <w:rPr>
                <w:color w:val="000000"/>
              </w:rPr>
            </w:pPr>
          </w:p>
        </w:tc>
      </w:tr>
      <w:tr w:rsidR="00F23D7F" w:rsidRPr="007001F1" w14:paraId="29BE7787" w14:textId="77777777" w:rsidTr="00AD7C21">
        <w:trPr>
          <w:trHeight w:val="20"/>
        </w:trPr>
        <w:tc>
          <w:tcPr>
            <w:tcW w:w="582" w:type="dxa"/>
            <w:shd w:val="clear" w:color="auto" w:fill="auto"/>
            <w:noWrap/>
            <w:vAlign w:val="center"/>
            <w:hideMark/>
          </w:tcPr>
          <w:p w14:paraId="152A4EFE" w14:textId="77777777" w:rsidR="00F23D7F" w:rsidRPr="007001F1" w:rsidRDefault="00881840" w:rsidP="00F92AC2">
            <w:pPr>
              <w:jc w:val="center"/>
              <w:rPr>
                <w:color w:val="000000"/>
              </w:rPr>
            </w:pPr>
            <w:r>
              <w:rPr>
                <w:color w:val="000000"/>
                <w:sz w:val="22"/>
                <w:szCs w:val="22"/>
              </w:rPr>
              <w:t>9</w:t>
            </w:r>
          </w:p>
        </w:tc>
        <w:tc>
          <w:tcPr>
            <w:tcW w:w="4820" w:type="dxa"/>
            <w:gridSpan w:val="2"/>
            <w:shd w:val="clear" w:color="auto" w:fill="auto"/>
            <w:vAlign w:val="center"/>
            <w:hideMark/>
          </w:tcPr>
          <w:p w14:paraId="132515EE" w14:textId="77777777"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10C71305"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0316C3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4310C202"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74EFACA0" w14:textId="77777777" w:rsidR="00F23D7F" w:rsidRPr="007001F1" w:rsidRDefault="00F23D7F" w:rsidP="00F92AC2">
            <w:pPr>
              <w:jc w:val="center"/>
              <w:rPr>
                <w:color w:val="000000"/>
              </w:rPr>
            </w:pPr>
            <w:r w:rsidRPr="007001F1">
              <w:rPr>
                <w:color w:val="000000"/>
                <w:sz w:val="22"/>
                <w:szCs w:val="22"/>
              </w:rPr>
              <w:t> </w:t>
            </w:r>
          </w:p>
        </w:tc>
      </w:tr>
      <w:tr w:rsidR="00F23D7F" w:rsidRPr="007001F1" w14:paraId="57235D38" w14:textId="77777777" w:rsidTr="00AD7C21">
        <w:trPr>
          <w:trHeight w:val="20"/>
        </w:trPr>
        <w:tc>
          <w:tcPr>
            <w:tcW w:w="582" w:type="dxa"/>
            <w:shd w:val="clear" w:color="auto" w:fill="auto"/>
            <w:noWrap/>
            <w:vAlign w:val="center"/>
            <w:hideMark/>
          </w:tcPr>
          <w:p w14:paraId="0AFC4432" w14:textId="77777777" w:rsidR="00F23D7F" w:rsidRPr="007001F1" w:rsidRDefault="00881840" w:rsidP="00F92AC2">
            <w:pPr>
              <w:jc w:val="center"/>
              <w:rPr>
                <w:color w:val="000000"/>
              </w:rPr>
            </w:pPr>
            <w:r>
              <w:rPr>
                <w:color w:val="000000"/>
                <w:sz w:val="22"/>
                <w:szCs w:val="22"/>
              </w:rPr>
              <w:lastRenderedPageBreak/>
              <w:t>10</w:t>
            </w:r>
          </w:p>
        </w:tc>
        <w:tc>
          <w:tcPr>
            <w:tcW w:w="4820" w:type="dxa"/>
            <w:gridSpan w:val="2"/>
            <w:shd w:val="clear" w:color="auto" w:fill="auto"/>
            <w:vAlign w:val="center"/>
            <w:hideMark/>
          </w:tcPr>
          <w:p w14:paraId="0AD0F6F4" w14:textId="77777777"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0D9E9861"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18487B6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FB236A5"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62E71BD3" w14:textId="77777777" w:rsidR="00F23D7F" w:rsidRPr="007001F1" w:rsidRDefault="00F23D7F" w:rsidP="00F92AC2">
            <w:pPr>
              <w:jc w:val="center"/>
              <w:rPr>
                <w:color w:val="000000"/>
              </w:rPr>
            </w:pPr>
            <w:r w:rsidRPr="007001F1">
              <w:rPr>
                <w:color w:val="000000"/>
                <w:sz w:val="22"/>
                <w:szCs w:val="22"/>
              </w:rPr>
              <w:t> </w:t>
            </w:r>
          </w:p>
        </w:tc>
      </w:tr>
      <w:tr w:rsidR="0099263F" w:rsidRPr="007001F1" w14:paraId="098BB1D7" w14:textId="77777777" w:rsidTr="00AD7C21">
        <w:trPr>
          <w:trHeight w:val="317"/>
        </w:trPr>
        <w:tc>
          <w:tcPr>
            <w:tcW w:w="582" w:type="dxa"/>
            <w:vMerge w:val="restart"/>
            <w:shd w:val="clear" w:color="auto" w:fill="auto"/>
            <w:noWrap/>
            <w:vAlign w:val="center"/>
            <w:hideMark/>
          </w:tcPr>
          <w:p w14:paraId="02BC18F2" w14:textId="77777777"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14:paraId="0515A91A" w14:textId="77777777"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B04EBDE"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6D96E90"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0E7393D9"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02FB9B91" w14:textId="77777777" w:rsidR="0099263F" w:rsidRPr="007001F1" w:rsidRDefault="0099263F" w:rsidP="00F92AC2">
            <w:pPr>
              <w:jc w:val="center"/>
              <w:rPr>
                <w:color w:val="000000"/>
              </w:rPr>
            </w:pPr>
            <w:r w:rsidRPr="007001F1">
              <w:rPr>
                <w:color w:val="000000"/>
                <w:sz w:val="22"/>
                <w:szCs w:val="22"/>
              </w:rPr>
              <w:t> </w:t>
            </w:r>
          </w:p>
        </w:tc>
      </w:tr>
      <w:tr w:rsidR="0099263F" w:rsidRPr="007001F1" w14:paraId="43664842" w14:textId="77777777" w:rsidTr="00AD7C21">
        <w:trPr>
          <w:trHeight w:val="381"/>
        </w:trPr>
        <w:tc>
          <w:tcPr>
            <w:tcW w:w="582" w:type="dxa"/>
            <w:vMerge/>
            <w:shd w:val="clear" w:color="auto" w:fill="auto"/>
            <w:noWrap/>
            <w:vAlign w:val="center"/>
          </w:tcPr>
          <w:p w14:paraId="4F32465F" w14:textId="77777777" w:rsidR="0099263F" w:rsidRPr="007001F1" w:rsidRDefault="0099263F" w:rsidP="00F92AC2">
            <w:pPr>
              <w:jc w:val="center"/>
              <w:rPr>
                <w:color w:val="000000"/>
              </w:rPr>
            </w:pPr>
          </w:p>
        </w:tc>
        <w:tc>
          <w:tcPr>
            <w:tcW w:w="4820" w:type="dxa"/>
            <w:gridSpan w:val="2"/>
            <w:shd w:val="clear" w:color="auto" w:fill="auto"/>
            <w:vAlign w:val="center"/>
          </w:tcPr>
          <w:p w14:paraId="56C27CFF" w14:textId="77777777"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7E423307" w14:textId="77777777" w:rsidR="0099263F" w:rsidRPr="007001F1" w:rsidRDefault="0099263F" w:rsidP="00F92AC2">
            <w:pPr>
              <w:jc w:val="center"/>
              <w:rPr>
                <w:color w:val="000000"/>
              </w:rPr>
            </w:pPr>
          </w:p>
        </w:tc>
        <w:tc>
          <w:tcPr>
            <w:tcW w:w="567" w:type="dxa"/>
            <w:shd w:val="clear" w:color="auto" w:fill="auto"/>
            <w:vAlign w:val="center"/>
          </w:tcPr>
          <w:p w14:paraId="4CAC7F11" w14:textId="77777777" w:rsidR="0099263F" w:rsidRPr="007001F1" w:rsidRDefault="0099263F" w:rsidP="00F92AC2">
            <w:pPr>
              <w:jc w:val="center"/>
              <w:rPr>
                <w:color w:val="000000"/>
              </w:rPr>
            </w:pPr>
          </w:p>
        </w:tc>
        <w:tc>
          <w:tcPr>
            <w:tcW w:w="709" w:type="dxa"/>
            <w:shd w:val="clear" w:color="auto" w:fill="auto"/>
            <w:vAlign w:val="center"/>
          </w:tcPr>
          <w:p w14:paraId="10937BD5" w14:textId="77777777" w:rsidR="0099263F" w:rsidRPr="007001F1" w:rsidRDefault="0099263F" w:rsidP="00F92AC2">
            <w:pPr>
              <w:jc w:val="center"/>
              <w:rPr>
                <w:color w:val="000000"/>
              </w:rPr>
            </w:pPr>
          </w:p>
        </w:tc>
        <w:tc>
          <w:tcPr>
            <w:tcW w:w="1842" w:type="dxa"/>
            <w:shd w:val="clear" w:color="auto" w:fill="auto"/>
            <w:vAlign w:val="center"/>
          </w:tcPr>
          <w:p w14:paraId="050246E4" w14:textId="77777777" w:rsidR="0099263F" w:rsidRPr="007001F1" w:rsidRDefault="0099263F" w:rsidP="00F92AC2">
            <w:pPr>
              <w:jc w:val="center"/>
              <w:rPr>
                <w:color w:val="000000"/>
              </w:rPr>
            </w:pPr>
          </w:p>
        </w:tc>
      </w:tr>
      <w:tr w:rsidR="0099263F" w:rsidRPr="007001F1" w14:paraId="37711241" w14:textId="77777777" w:rsidTr="00AD7C21">
        <w:trPr>
          <w:trHeight w:val="430"/>
        </w:trPr>
        <w:tc>
          <w:tcPr>
            <w:tcW w:w="582" w:type="dxa"/>
            <w:vMerge/>
            <w:shd w:val="clear" w:color="auto" w:fill="auto"/>
            <w:noWrap/>
            <w:vAlign w:val="center"/>
          </w:tcPr>
          <w:p w14:paraId="45EEE4FE" w14:textId="77777777" w:rsidR="0099263F" w:rsidRPr="007001F1" w:rsidRDefault="0099263F" w:rsidP="00F92AC2">
            <w:pPr>
              <w:jc w:val="center"/>
              <w:rPr>
                <w:color w:val="000000"/>
              </w:rPr>
            </w:pPr>
          </w:p>
        </w:tc>
        <w:tc>
          <w:tcPr>
            <w:tcW w:w="4820" w:type="dxa"/>
            <w:gridSpan w:val="2"/>
            <w:shd w:val="clear" w:color="auto" w:fill="auto"/>
            <w:vAlign w:val="center"/>
          </w:tcPr>
          <w:p w14:paraId="78D3B604" w14:textId="77777777"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FABE2C" w14:textId="77777777" w:rsidR="0099263F" w:rsidRPr="007001F1" w:rsidRDefault="0099263F" w:rsidP="00F92AC2">
            <w:pPr>
              <w:jc w:val="center"/>
              <w:rPr>
                <w:color w:val="000000"/>
              </w:rPr>
            </w:pPr>
          </w:p>
        </w:tc>
        <w:tc>
          <w:tcPr>
            <w:tcW w:w="567" w:type="dxa"/>
            <w:shd w:val="clear" w:color="auto" w:fill="auto"/>
            <w:vAlign w:val="center"/>
          </w:tcPr>
          <w:p w14:paraId="6A5E8E99" w14:textId="77777777" w:rsidR="0099263F" w:rsidRPr="007001F1" w:rsidRDefault="0099263F" w:rsidP="00F92AC2">
            <w:pPr>
              <w:jc w:val="center"/>
              <w:rPr>
                <w:color w:val="000000"/>
              </w:rPr>
            </w:pPr>
          </w:p>
        </w:tc>
        <w:tc>
          <w:tcPr>
            <w:tcW w:w="709" w:type="dxa"/>
            <w:shd w:val="clear" w:color="auto" w:fill="auto"/>
            <w:vAlign w:val="center"/>
          </w:tcPr>
          <w:p w14:paraId="48918415" w14:textId="77777777" w:rsidR="0099263F" w:rsidRPr="007001F1" w:rsidRDefault="0099263F" w:rsidP="00F92AC2">
            <w:pPr>
              <w:jc w:val="center"/>
              <w:rPr>
                <w:color w:val="000000"/>
              </w:rPr>
            </w:pPr>
          </w:p>
        </w:tc>
        <w:tc>
          <w:tcPr>
            <w:tcW w:w="1842" w:type="dxa"/>
            <w:shd w:val="clear" w:color="auto" w:fill="auto"/>
            <w:vAlign w:val="center"/>
          </w:tcPr>
          <w:p w14:paraId="1185072D" w14:textId="77777777" w:rsidR="0099263F" w:rsidRPr="007001F1" w:rsidRDefault="0099263F" w:rsidP="00F92AC2">
            <w:pPr>
              <w:jc w:val="center"/>
              <w:rPr>
                <w:color w:val="000000"/>
              </w:rPr>
            </w:pPr>
          </w:p>
        </w:tc>
      </w:tr>
      <w:tr w:rsidR="0099263F" w:rsidRPr="007001F1" w14:paraId="543D37CC" w14:textId="77777777" w:rsidTr="00AD7C21">
        <w:trPr>
          <w:trHeight w:val="633"/>
        </w:trPr>
        <w:tc>
          <w:tcPr>
            <w:tcW w:w="582" w:type="dxa"/>
            <w:vMerge/>
            <w:shd w:val="clear" w:color="auto" w:fill="auto"/>
            <w:noWrap/>
            <w:vAlign w:val="center"/>
          </w:tcPr>
          <w:p w14:paraId="07D61757" w14:textId="77777777" w:rsidR="0099263F" w:rsidRPr="007001F1" w:rsidRDefault="0099263F" w:rsidP="00F92AC2">
            <w:pPr>
              <w:jc w:val="center"/>
              <w:rPr>
                <w:color w:val="000000"/>
              </w:rPr>
            </w:pPr>
          </w:p>
        </w:tc>
        <w:tc>
          <w:tcPr>
            <w:tcW w:w="4820" w:type="dxa"/>
            <w:gridSpan w:val="2"/>
            <w:shd w:val="clear" w:color="auto" w:fill="auto"/>
            <w:vAlign w:val="center"/>
          </w:tcPr>
          <w:p w14:paraId="3B4A2246" w14:textId="77777777"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6119DB7" w14:textId="77777777" w:rsidR="0099263F" w:rsidRPr="007001F1" w:rsidRDefault="0099263F" w:rsidP="00F92AC2">
            <w:pPr>
              <w:jc w:val="center"/>
              <w:rPr>
                <w:color w:val="000000"/>
              </w:rPr>
            </w:pPr>
          </w:p>
        </w:tc>
        <w:tc>
          <w:tcPr>
            <w:tcW w:w="567" w:type="dxa"/>
            <w:shd w:val="clear" w:color="auto" w:fill="auto"/>
            <w:vAlign w:val="center"/>
          </w:tcPr>
          <w:p w14:paraId="0CDC377F" w14:textId="77777777" w:rsidR="0099263F" w:rsidRPr="007001F1" w:rsidRDefault="0099263F" w:rsidP="00F92AC2">
            <w:pPr>
              <w:jc w:val="center"/>
              <w:rPr>
                <w:color w:val="000000"/>
              </w:rPr>
            </w:pPr>
          </w:p>
        </w:tc>
        <w:tc>
          <w:tcPr>
            <w:tcW w:w="709" w:type="dxa"/>
            <w:shd w:val="clear" w:color="auto" w:fill="auto"/>
            <w:vAlign w:val="center"/>
          </w:tcPr>
          <w:p w14:paraId="7749B795" w14:textId="77777777" w:rsidR="0099263F" w:rsidRPr="007001F1" w:rsidRDefault="0099263F" w:rsidP="00F92AC2">
            <w:pPr>
              <w:jc w:val="center"/>
              <w:rPr>
                <w:color w:val="000000"/>
              </w:rPr>
            </w:pPr>
          </w:p>
        </w:tc>
        <w:tc>
          <w:tcPr>
            <w:tcW w:w="1842" w:type="dxa"/>
            <w:shd w:val="clear" w:color="auto" w:fill="auto"/>
            <w:vAlign w:val="center"/>
          </w:tcPr>
          <w:p w14:paraId="6214D506" w14:textId="77777777" w:rsidR="0099263F" w:rsidRPr="007001F1" w:rsidRDefault="0099263F" w:rsidP="00F92AC2">
            <w:pPr>
              <w:jc w:val="center"/>
              <w:rPr>
                <w:color w:val="000000"/>
              </w:rPr>
            </w:pPr>
          </w:p>
        </w:tc>
      </w:tr>
      <w:tr w:rsidR="0099263F" w:rsidRPr="007001F1" w14:paraId="12478642" w14:textId="77777777" w:rsidTr="00AD7C21">
        <w:trPr>
          <w:trHeight w:val="760"/>
        </w:trPr>
        <w:tc>
          <w:tcPr>
            <w:tcW w:w="582" w:type="dxa"/>
            <w:vMerge w:val="restart"/>
            <w:shd w:val="clear" w:color="auto" w:fill="auto"/>
            <w:noWrap/>
            <w:vAlign w:val="center"/>
            <w:hideMark/>
          </w:tcPr>
          <w:p w14:paraId="4B92672C" w14:textId="77777777"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14:paraId="4A8CE990" w14:textId="77777777"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1AE90657"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8A506F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6E08A630"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5CDC80D6" w14:textId="77777777" w:rsidR="0099263F" w:rsidRPr="007001F1" w:rsidRDefault="0099263F" w:rsidP="00F92AC2">
            <w:pPr>
              <w:jc w:val="center"/>
              <w:rPr>
                <w:color w:val="000000"/>
              </w:rPr>
            </w:pPr>
            <w:r w:rsidRPr="007001F1">
              <w:rPr>
                <w:color w:val="000000"/>
                <w:sz w:val="22"/>
                <w:szCs w:val="22"/>
              </w:rPr>
              <w:t> </w:t>
            </w:r>
          </w:p>
        </w:tc>
      </w:tr>
      <w:tr w:rsidR="0099263F" w:rsidRPr="007001F1" w14:paraId="6D4B7440" w14:textId="77777777" w:rsidTr="00AD7C21">
        <w:trPr>
          <w:trHeight w:val="268"/>
        </w:trPr>
        <w:tc>
          <w:tcPr>
            <w:tcW w:w="582" w:type="dxa"/>
            <w:vMerge/>
            <w:shd w:val="clear" w:color="auto" w:fill="auto"/>
            <w:noWrap/>
            <w:vAlign w:val="center"/>
          </w:tcPr>
          <w:p w14:paraId="5CF656C2" w14:textId="77777777" w:rsidR="0099263F" w:rsidRPr="007001F1" w:rsidRDefault="0099263F" w:rsidP="00F92AC2">
            <w:pPr>
              <w:jc w:val="center"/>
              <w:rPr>
                <w:color w:val="000000"/>
              </w:rPr>
            </w:pPr>
          </w:p>
        </w:tc>
        <w:tc>
          <w:tcPr>
            <w:tcW w:w="4820" w:type="dxa"/>
            <w:gridSpan w:val="2"/>
            <w:shd w:val="clear" w:color="auto" w:fill="auto"/>
            <w:vAlign w:val="center"/>
          </w:tcPr>
          <w:p w14:paraId="716B46EF" w14:textId="77777777"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3B8D45B2" w14:textId="77777777" w:rsidR="0099263F" w:rsidRPr="007001F1" w:rsidRDefault="0099263F" w:rsidP="00F92AC2">
            <w:pPr>
              <w:jc w:val="center"/>
              <w:rPr>
                <w:color w:val="000000"/>
              </w:rPr>
            </w:pPr>
          </w:p>
        </w:tc>
        <w:tc>
          <w:tcPr>
            <w:tcW w:w="567" w:type="dxa"/>
            <w:shd w:val="clear" w:color="auto" w:fill="auto"/>
            <w:vAlign w:val="center"/>
          </w:tcPr>
          <w:p w14:paraId="35B795B5" w14:textId="77777777" w:rsidR="0099263F" w:rsidRPr="007001F1" w:rsidRDefault="0099263F" w:rsidP="00F92AC2">
            <w:pPr>
              <w:jc w:val="center"/>
              <w:rPr>
                <w:color w:val="000000"/>
              </w:rPr>
            </w:pPr>
          </w:p>
        </w:tc>
        <w:tc>
          <w:tcPr>
            <w:tcW w:w="709" w:type="dxa"/>
            <w:shd w:val="clear" w:color="auto" w:fill="auto"/>
            <w:vAlign w:val="center"/>
          </w:tcPr>
          <w:p w14:paraId="5EF704A3" w14:textId="77777777" w:rsidR="0099263F" w:rsidRPr="007001F1" w:rsidRDefault="0099263F" w:rsidP="00F92AC2">
            <w:pPr>
              <w:jc w:val="center"/>
              <w:rPr>
                <w:color w:val="000000"/>
              </w:rPr>
            </w:pPr>
          </w:p>
        </w:tc>
        <w:tc>
          <w:tcPr>
            <w:tcW w:w="1842" w:type="dxa"/>
            <w:shd w:val="clear" w:color="auto" w:fill="auto"/>
            <w:vAlign w:val="center"/>
          </w:tcPr>
          <w:p w14:paraId="4579D0C8" w14:textId="77777777" w:rsidR="0099263F" w:rsidRPr="007001F1" w:rsidRDefault="0099263F" w:rsidP="00F92AC2">
            <w:pPr>
              <w:jc w:val="center"/>
              <w:rPr>
                <w:color w:val="000000"/>
              </w:rPr>
            </w:pPr>
          </w:p>
        </w:tc>
      </w:tr>
      <w:tr w:rsidR="0099263F" w:rsidRPr="007001F1" w14:paraId="6571FAC1" w14:textId="77777777" w:rsidTr="00AD7C21">
        <w:trPr>
          <w:trHeight w:val="760"/>
        </w:trPr>
        <w:tc>
          <w:tcPr>
            <w:tcW w:w="582" w:type="dxa"/>
            <w:vMerge/>
            <w:shd w:val="clear" w:color="auto" w:fill="auto"/>
            <w:noWrap/>
            <w:vAlign w:val="center"/>
          </w:tcPr>
          <w:p w14:paraId="02B7B52A" w14:textId="77777777" w:rsidR="0099263F" w:rsidRPr="007001F1" w:rsidRDefault="0099263F" w:rsidP="00F92AC2">
            <w:pPr>
              <w:jc w:val="center"/>
              <w:rPr>
                <w:color w:val="000000"/>
              </w:rPr>
            </w:pPr>
          </w:p>
        </w:tc>
        <w:tc>
          <w:tcPr>
            <w:tcW w:w="4820" w:type="dxa"/>
            <w:gridSpan w:val="2"/>
            <w:shd w:val="clear" w:color="auto" w:fill="auto"/>
            <w:vAlign w:val="center"/>
          </w:tcPr>
          <w:p w14:paraId="5CADADC0" w14:textId="77777777"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0DEF8003" w14:textId="77777777" w:rsidR="0099263F" w:rsidRPr="007001F1" w:rsidRDefault="0099263F" w:rsidP="00F92AC2">
            <w:pPr>
              <w:jc w:val="center"/>
              <w:rPr>
                <w:color w:val="000000"/>
              </w:rPr>
            </w:pPr>
          </w:p>
        </w:tc>
        <w:tc>
          <w:tcPr>
            <w:tcW w:w="567" w:type="dxa"/>
            <w:shd w:val="clear" w:color="auto" w:fill="auto"/>
            <w:vAlign w:val="center"/>
          </w:tcPr>
          <w:p w14:paraId="380EB4BA" w14:textId="77777777" w:rsidR="0099263F" w:rsidRPr="007001F1" w:rsidRDefault="0099263F" w:rsidP="00F92AC2">
            <w:pPr>
              <w:jc w:val="center"/>
              <w:rPr>
                <w:color w:val="000000"/>
              </w:rPr>
            </w:pPr>
          </w:p>
        </w:tc>
        <w:tc>
          <w:tcPr>
            <w:tcW w:w="709" w:type="dxa"/>
            <w:shd w:val="clear" w:color="auto" w:fill="auto"/>
            <w:vAlign w:val="center"/>
          </w:tcPr>
          <w:p w14:paraId="273821E8" w14:textId="77777777" w:rsidR="0099263F" w:rsidRPr="007001F1" w:rsidRDefault="0099263F" w:rsidP="00F92AC2">
            <w:pPr>
              <w:jc w:val="center"/>
              <w:rPr>
                <w:color w:val="000000"/>
              </w:rPr>
            </w:pPr>
          </w:p>
        </w:tc>
        <w:tc>
          <w:tcPr>
            <w:tcW w:w="1842" w:type="dxa"/>
            <w:shd w:val="clear" w:color="auto" w:fill="auto"/>
            <w:vAlign w:val="center"/>
          </w:tcPr>
          <w:p w14:paraId="2F798F0F" w14:textId="77777777" w:rsidR="0099263F" w:rsidRPr="007001F1" w:rsidRDefault="0099263F" w:rsidP="00F92AC2">
            <w:pPr>
              <w:jc w:val="center"/>
              <w:rPr>
                <w:color w:val="000000"/>
              </w:rPr>
            </w:pPr>
          </w:p>
        </w:tc>
      </w:tr>
      <w:tr w:rsidR="0099263F" w:rsidRPr="007001F1" w14:paraId="637A90D2" w14:textId="77777777" w:rsidTr="00AD7C21">
        <w:trPr>
          <w:trHeight w:val="1013"/>
        </w:trPr>
        <w:tc>
          <w:tcPr>
            <w:tcW w:w="582" w:type="dxa"/>
            <w:vMerge w:val="restart"/>
            <w:shd w:val="clear" w:color="auto" w:fill="auto"/>
            <w:noWrap/>
            <w:vAlign w:val="center"/>
            <w:hideMark/>
          </w:tcPr>
          <w:p w14:paraId="60ADA2D1" w14:textId="77777777" w:rsidR="0099263F" w:rsidRPr="007001F1" w:rsidRDefault="0099263F" w:rsidP="00F92AC2">
            <w:pPr>
              <w:jc w:val="center"/>
              <w:rPr>
                <w:color w:val="000000"/>
              </w:rPr>
            </w:pPr>
            <w:r w:rsidRPr="00F158B1">
              <w:rPr>
                <w:color w:val="000000"/>
                <w:sz w:val="22"/>
                <w:szCs w:val="22"/>
              </w:rPr>
              <w:t>1</w:t>
            </w:r>
            <w:r w:rsidR="00881840" w:rsidRPr="00F158B1">
              <w:rPr>
                <w:color w:val="000000"/>
                <w:sz w:val="22"/>
                <w:szCs w:val="22"/>
              </w:rPr>
              <w:t>3</w:t>
            </w:r>
          </w:p>
        </w:tc>
        <w:tc>
          <w:tcPr>
            <w:tcW w:w="4820" w:type="dxa"/>
            <w:gridSpan w:val="2"/>
            <w:shd w:val="clear" w:color="auto" w:fill="auto"/>
            <w:vAlign w:val="center"/>
            <w:hideMark/>
          </w:tcPr>
          <w:p w14:paraId="004C0A90" w14:textId="77777777"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003DF99A"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649D40C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7FCA93C7"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199425CB" w14:textId="77777777" w:rsidR="0099263F" w:rsidRPr="007001F1" w:rsidRDefault="0099263F" w:rsidP="00F92AC2">
            <w:pPr>
              <w:jc w:val="center"/>
              <w:rPr>
                <w:color w:val="000000"/>
              </w:rPr>
            </w:pPr>
            <w:r w:rsidRPr="007001F1">
              <w:rPr>
                <w:color w:val="000000"/>
                <w:sz w:val="22"/>
                <w:szCs w:val="22"/>
              </w:rPr>
              <w:t> </w:t>
            </w:r>
          </w:p>
        </w:tc>
      </w:tr>
      <w:tr w:rsidR="0099263F" w:rsidRPr="007001F1" w14:paraId="721DD7D5" w14:textId="77777777" w:rsidTr="00AD7C21">
        <w:trPr>
          <w:trHeight w:val="674"/>
        </w:trPr>
        <w:tc>
          <w:tcPr>
            <w:tcW w:w="582" w:type="dxa"/>
            <w:vMerge/>
            <w:shd w:val="clear" w:color="auto" w:fill="auto"/>
            <w:noWrap/>
            <w:vAlign w:val="center"/>
          </w:tcPr>
          <w:p w14:paraId="7012AB57" w14:textId="77777777" w:rsidR="0099263F" w:rsidRPr="007001F1" w:rsidRDefault="0099263F" w:rsidP="00F92AC2">
            <w:pPr>
              <w:jc w:val="center"/>
              <w:rPr>
                <w:color w:val="000000"/>
              </w:rPr>
            </w:pPr>
          </w:p>
        </w:tc>
        <w:tc>
          <w:tcPr>
            <w:tcW w:w="4820" w:type="dxa"/>
            <w:gridSpan w:val="2"/>
            <w:shd w:val="clear" w:color="auto" w:fill="auto"/>
            <w:vAlign w:val="center"/>
          </w:tcPr>
          <w:p w14:paraId="17442DC1" w14:textId="77777777" w:rsidR="0099263F" w:rsidRPr="007001F1" w:rsidRDefault="0099263F" w:rsidP="003F3D85">
            <w:pPr>
              <w:jc w:val="both"/>
              <w:rPr>
                <w:color w:val="000000"/>
              </w:rPr>
            </w:pPr>
            <w:r w:rsidRPr="00F158B1">
              <w:rPr>
                <w:color w:val="000000"/>
                <w:sz w:val="22"/>
                <w:szCs w:val="22"/>
              </w:rPr>
              <w:t>b)</w:t>
            </w:r>
            <w:r w:rsidRPr="007001F1">
              <w:rPr>
                <w:color w:val="000000"/>
                <w:sz w:val="22"/>
                <w:szCs w:val="22"/>
              </w:rPr>
              <w:t xml:space="preserve"> Postupoval verejný obstarávateľ pri definovaní a vyhodnocovaní mimoriadne nízkej ponuky v súlade s § 53?</w:t>
            </w:r>
          </w:p>
        </w:tc>
        <w:tc>
          <w:tcPr>
            <w:tcW w:w="567" w:type="dxa"/>
            <w:shd w:val="clear" w:color="auto" w:fill="auto"/>
            <w:vAlign w:val="center"/>
          </w:tcPr>
          <w:p w14:paraId="2D9C1669" w14:textId="77777777" w:rsidR="0099263F" w:rsidRPr="007001F1" w:rsidRDefault="0099263F" w:rsidP="00F92AC2">
            <w:pPr>
              <w:jc w:val="center"/>
              <w:rPr>
                <w:color w:val="000000"/>
              </w:rPr>
            </w:pPr>
          </w:p>
        </w:tc>
        <w:tc>
          <w:tcPr>
            <w:tcW w:w="567" w:type="dxa"/>
            <w:shd w:val="clear" w:color="auto" w:fill="auto"/>
            <w:vAlign w:val="center"/>
          </w:tcPr>
          <w:p w14:paraId="5814970E" w14:textId="77777777" w:rsidR="0099263F" w:rsidRPr="007001F1" w:rsidRDefault="0099263F" w:rsidP="00F92AC2">
            <w:pPr>
              <w:jc w:val="center"/>
              <w:rPr>
                <w:color w:val="000000"/>
              </w:rPr>
            </w:pPr>
          </w:p>
        </w:tc>
        <w:tc>
          <w:tcPr>
            <w:tcW w:w="709" w:type="dxa"/>
            <w:shd w:val="clear" w:color="auto" w:fill="auto"/>
            <w:vAlign w:val="center"/>
          </w:tcPr>
          <w:p w14:paraId="28F3D6EB" w14:textId="77777777" w:rsidR="0099263F" w:rsidRPr="007001F1" w:rsidRDefault="0099263F" w:rsidP="00F92AC2">
            <w:pPr>
              <w:jc w:val="center"/>
              <w:rPr>
                <w:color w:val="000000"/>
              </w:rPr>
            </w:pPr>
          </w:p>
        </w:tc>
        <w:tc>
          <w:tcPr>
            <w:tcW w:w="1842" w:type="dxa"/>
            <w:shd w:val="clear" w:color="auto" w:fill="auto"/>
            <w:vAlign w:val="center"/>
          </w:tcPr>
          <w:p w14:paraId="2D88BF40" w14:textId="77777777" w:rsidR="0099263F" w:rsidRPr="007001F1" w:rsidRDefault="0099263F" w:rsidP="00F92AC2">
            <w:pPr>
              <w:jc w:val="center"/>
              <w:rPr>
                <w:color w:val="000000"/>
              </w:rPr>
            </w:pPr>
          </w:p>
        </w:tc>
      </w:tr>
      <w:tr w:rsidR="00F23D7F" w:rsidRPr="007001F1" w14:paraId="550649D1" w14:textId="77777777" w:rsidTr="00AD7C21">
        <w:trPr>
          <w:trHeight w:val="20"/>
        </w:trPr>
        <w:tc>
          <w:tcPr>
            <w:tcW w:w="582" w:type="dxa"/>
            <w:shd w:val="clear" w:color="auto" w:fill="auto"/>
            <w:noWrap/>
            <w:vAlign w:val="center"/>
            <w:hideMark/>
          </w:tcPr>
          <w:p w14:paraId="7DEE018F" w14:textId="77777777"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14:paraId="2EBEBC78" w14:textId="77777777"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651024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CD0A6CC"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7B9BAD82"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1E5C466B" w14:textId="77777777" w:rsidR="00F23D7F" w:rsidRPr="007001F1" w:rsidRDefault="00F23D7F" w:rsidP="00F92AC2">
            <w:pPr>
              <w:jc w:val="center"/>
              <w:rPr>
                <w:color w:val="000000"/>
              </w:rPr>
            </w:pPr>
            <w:r w:rsidRPr="007001F1">
              <w:rPr>
                <w:color w:val="000000"/>
                <w:sz w:val="22"/>
                <w:szCs w:val="22"/>
              </w:rPr>
              <w:t> </w:t>
            </w:r>
          </w:p>
        </w:tc>
      </w:tr>
      <w:tr w:rsidR="00F23D7F" w:rsidRPr="007001F1" w14:paraId="545BA8C7" w14:textId="77777777" w:rsidTr="00AD7C21">
        <w:trPr>
          <w:trHeight w:val="20"/>
        </w:trPr>
        <w:tc>
          <w:tcPr>
            <w:tcW w:w="582" w:type="dxa"/>
            <w:shd w:val="clear" w:color="auto" w:fill="auto"/>
            <w:noWrap/>
            <w:vAlign w:val="center"/>
            <w:hideMark/>
          </w:tcPr>
          <w:p w14:paraId="6D4AB3AF" w14:textId="77777777"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14:paraId="65DC3BD4" w14:textId="77777777"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CF02C9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34EAE735"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2B4B3FF"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596A0C03" w14:textId="77777777" w:rsidR="00F23D7F" w:rsidRPr="007001F1" w:rsidRDefault="00F23D7F" w:rsidP="00F92AC2">
            <w:pPr>
              <w:jc w:val="center"/>
              <w:rPr>
                <w:color w:val="000000"/>
              </w:rPr>
            </w:pPr>
            <w:r w:rsidRPr="007001F1">
              <w:rPr>
                <w:color w:val="000000"/>
                <w:sz w:val="22"/>
                <w:szCs w:val="22"/>
              </w:rPr>
              <w:t> </w:t>
            </w:r>
          </w:p>
        </w:tc>
      </w:tr>
      <w:tr w:rsidR="00E535E5" w:rsidRPr="007001F1" w14:paraId="7BBD8AF8" w14:textId="77777777" w:rsidTr="00AD7C21">
        <w:trPr>
          <w:trHeight w:val="494"/>
        </w:trPr>
        <w:tc>
          <w:tcPr>
            <w:tcW w:w="582" w:type="dxa"/>
            <w:vMerge w:val="restart"/>
            <w:shd w:val="clear" w:color="auto" w:fill="auto"/>
            <w:noWrap/>
            <w:vAlign w:val="center"/>
            <w:hideMark/>
          </w:tcPr>
          <w:p w14:paraId="5B66C464" w14:textId="77777777"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14:paraId="108911F7" w14:textId="77777777"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582D7D7" w14:textId="77777777"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14:paraId="379F4C44" w14:textId="77777777"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14:paraId="753D9B9A" w14:textId="77777777"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14:paraId="5787470C" w14:textId="77777777" w:rsidR="00E535E5" w:rsidRPr="007001F1" w:rsidRDefault="00E535E5" w:rsidP="00F92AC2">
            <w:pPr>
              <w:jc w:val="center"/>
              <w:rPr>
                <w:color w:val="000000"/>
              </w:rPr>
            </w:pPr>
            <w:r w:rsidRPr="007001F1">
              <w:rPr>
                <w:color w:val="000000"/>
                <w:sz w:val="22"/>
                <w:szCs w:val="22"/>
              </w:rPr>
              <w:t> </w:t>
            </w:r>
          </w:p>
        </w:tc>
      </w:tr>
      <w:tr w:rsidR="00E535E5" w:rsidRPr="007001F1" w14:paraId="2F5EB75B" w14:textId="77777777" w:rsidTr="00AD7C21">
        <w:trPr>
          <w:trHeight w:val="1076"/>
        </w:trPr>
        <w:tc>
          <w:tcPr>
            <w:tcW w:w="582" w:type="dxa"/>
            <w:vMerge/>
            <w:shd w:val="clear" w:color="auto" w:fill="auto"/>
            <w:noWrap/>
            <w:vAlign w:val="center"/>
          </w:tcPr>
          <w:p w14:paraId="318956B6" w14:textId="77777777" w:rsidR="00E535E5" w:rsidRPr="007001F1" w:rsidRDefault="00E535E5" w:rsidP="00F92AC2">
            <w:pPr>
              <w:jc w:val="center"/>
              <w:rPr>
                <w:color w:val="000000"/>
              </w:rPr>
            </w:pPr>
          </w:p>
        </w:tc>
        <w:tc>
          <w:tcPr>
            <w:tcW w:w="4820" w:type="dxa"/>
            <w:gridSpan w:val="2"/>
            <w:shd w:val="clear" w:color="auto" w:fill="auto"/>
            <w:vAlign w:val="center"/>
          </w:tcPr>
          <w:p w14:paraId="7CD05F74" w14:textId="77777777"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60EACF16" w14:textId="77777777" w:rsidR="00E535E5" w:rsidRPr="007001F1" w:rsidRDefault="00E535E5" w:rsidP="00F92AC2">
            <w:pPr>
              <w:jc w:val="center"/>
              <w:rPr>
                <w:color w:val="000000"/>
              </w:rPr>
            </w:pPr>
          </w:p>
        </w:tc>
        <w:tc>
          <w:tcPr>
            <w:tcW w:w="567" w:type="dxa"/>
            <w:shd w:val="clear" w:color="auto" w:fill="auto"/>
            <w:vAlign w:val="center"/>
          </w:tcPr>
          <w:p w14:paraId="2B177934" w14:textId="77777777" w:rsidR="00E535E5" w:rsidRPr="007001F1" w:rsidRDefault="00E535E5" w:rsidP="00F92AC2">
            <w:pPr>
              <w:jc w:val="center"/>
              <w:rPr>
                <w:color w:val="000000"/>
              </w:rPr>
            </w:pPr>
          </w:p>
        </w:tc>
        <w:tc>
          <w:tcPr>
            <w:tcW w:w="709" w:type="dxa"/>
            <w:shd w:val="clear" w:color="auto" w:fill="auto"/>
            <w:vAlign w:val="center"/>
          </w:tcPr>
          <w:p w14:paraId="3E917D2F" w14:textId="77777777" w:rsidR="00E535E5" w:rsidRPr="007001F1" w:rsidRDefault="00E535E5" w:rsidP="00F92AC2">
            <w:pPr>
              <w:jc w:val="center"/>
              <w:rPr>
                <w:color w:val="000000"/>
              </w:rPr>
            </w:pPr>
          </w:p>
        </w:tc>
        <w:tc>
          <w:tcPr>
            <w:tcW w:w="1842" w:type="dxa"/>
            <w:shd w:val="clear" w:color="auto" w:fill="auto"/>
            <w:vAlign w:val="center"/>
          </w:tcPr>
          <w:p w14:paraId="6E7C3DE0" w14:textId="77777777" w:rsidR="00E535E5" w:rsidRPr="007001F1" w:rsidRDefault="00E535E5" w:rsidP="00F92AC2">
            <w:pPr>
              <w:jc w:val="center"/>
              <w:rPr>
                <w:color w:val="000000"/>
              </w:rPr>
            </w:pPr>
          </w:p>
        </w:tc>
      </w:tr>
      <w:tr w:rsidR="00E535E5" w:rsidRPr="007001F1" w14:paraId="5AA71BDA" w14:textId="77777777" w:rsidTr="00AD7C21">
        <w:trPr>
          <w:trHeight w:val="293"/>
        </w:trPr>
        <w:tc>
          <w:tcPr>
            <w:tcW w:w="582" w:type="dxa"/>
            <w:vMerge/>
            <w:shd w:val="clear" w:color="auto" w:fill="auto"/>
            <w:noWrap/>
            <w:vAlign w:val="center"/>
          </w:tcPr>
          <w:p w14:paraId="5FACF6FF" w14:textId="77777777" w:rsidR="00E535E5" w:rsidRPr="007001F1" w:rsidRDefault="00E535E5" w:rsidP="00F92AC2">
            <w:pPr>
              <w:jc w:val="center"/>
              <w:rPr>
                <w:color w:val="000000"/>
              </w:rPr>
            </w:pPr>
          </w:p>
        </w:tc>
        <w:tc>
          <w:tcPr>
            <w:tcW w:w="4820" w:type="dxa"/>
            <w:gridSpan w:val="2"/>
            <w:shd w:val="clear" w:color="auto" w:fill="auto"/>
            <w:vAlign w:val="center"/>
          </w:tcPr>
          <w:p w14:paraId="098C85C8" w14:textId="77777777"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F507C5" w14:textId="77777777" w:rsidR="00E535E5" w:rsidRPr="007001F1" w:rsidRDefault="00E535E5" w:rsidP="00F92AC2">
            <w:pPr>
              <w:jc w:val="center"/>
              <w:rPr>
                <w:color w:val="000000"/>
              </w:rPr>
            </w:pPr>
          </w:p>
        </w:tc>
        <w:tc>
          <w:tcPr>
            <w:tcW w:w="567" w:type="dxa"/>
            <w:shd w:val="clear" w:color="auto" w:fill="auto"/>
            <w:vAlign w:val="center"/>
          </w:tcPr>
          <w:p w14:paraId="493800A9" w14:textId="77777777" w:rsidR="00E535E5" w:rsidRPr="007001F1" w:rsidRDefault="00E535E5" w:rsidP="00F92AC2">
            <w:pPr>
              <w:jc w:val="center"/>
              <w:rPr>
                <w:color w:val="000000"/>
              </w:rPr>
            </w:pPr>
          </w:p>
        </w:tc>
        <w:tc>
          <w:tcPr>
            <w:tcW w:w="709" w:type="dxa"/>
            <w:shd w:val="clear" w:color="auto" w:fill="auto"/>
            <w:vAlign w:val="center"/>
          </w:tcPr>
          <w:p w14:paraId="047E230C" w14:textId="77777777" w:rsidR="00E535E5" w:rsidRPr="007001F1" w:rsidRDefault="00E535E5" w:rsidP="00F92AC2">
            <w:pPr>
              <w:jc w:val="center"/>
              <w:rPr>
                <w:color w:val="000000"/>
              </w:rPr>
            </w:pPr>
          </w:p>
        </w:tc>
        <w:tc>
          <w:tcPr>
            <w:tcW w:w="1842" w:type="dxa"/>
            <w:shd w:val="clear" w:color="auto" w:fill="auto"/>
            <w:vAlign w:val="center"/>
          </w:tcPr>
          <w:p w14:paraId="76133A0E" w14:textId="77777777" w:rsidR="00E535E5" w:rsidRPr="007001F1" w:rsidRDefault="00E535E5" w:rsidP="00F92AC2">
            <w:pPr>
              <w:jc w:val="center"/>
              <w:rPr>
                <w:color w:val="000000"/>
              </w:rPr>
            </w:pPr>
          </w:p>
        </w:tc>
      </w:tr>
      <w:tr w:rsidR="00E535E5" w:rsidRPr="007001F1" w14:paraId="76C67AAC" w14:textId="77777777" w:rsidTr="00AD7C21">
        <w:trPr>
          <w:trHeight w:val="540"/>
        </w:trPr>
        <w:tc>
          <w:tcPr>
            <w:tcW w:w="582" w:type="dxa"/>
            <w:vMerge/>
            <w:shd w:val="clear" w:color="auto" w:fill="auto"/>
            <w:noWrap/>
            <w:vAlign w:val="center"/>
          </w:tcPr>
          <w:p w14:paraId="57E46245" w14:textId="77777777" w:rsidR="00E535E5" w:rsidRPr="007001F1" w:rsidRDefault="00E535E5" w:rsidP="00F92AC2">
            <w:pPr>
              <w:jc w:val="center"/>
              <w:rPr>
                <w:color w:val="000000"/>
              </w:rPr>
            </w:pPr>
          </w:p>
        </w:tc>
        <w:tc>
          <w:tcPr>
            <w:tcW w:w="4820" w:type="dxa"/>
            <w:gridSpan w:val="2"/>
            <w:shd w:val="clear" w:color="auto" w:fill="auto"/>
            <w:vAlign w:val="center"/>
          </w:tcPr>
          <w:p w14:paraId="6F9AD65E" w14:textId="77777777"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14:paraId="221EC42B" w14:textId="77777777" w:rsidR="00E535E5" w:rsidRPr="007001F1" w:rsidRDefault="00E535E5" w:rsidP="00F92AC2">
            <w:pPr>
              <w:jc w:val="center"/>
              <w:rPr>
                <w:color w:val="000000"/>
              </w:rPr>
            </w:pPr>
          </w:p>
        </w:tc>
        <w:tc>
          <w:tcPr>
            <w:tcW w:w="567" w:type="dxa"/>
            <w:shd w:val="clear" w:color="auto" w:fill="auto"/>
            <w:vAlign w:val="center"/>
          </w:tcPr>
          <w:p w14:paraId="11586E61" w14:textId="77777777" w:rsidR="00E535E5" w:rsidRPr="007001F1" w:rsidRDefault="00E535E5" w:rsidP="00F92AC2">
            <w:pPr>
              <w:jc w:val="center"/>
              <w:rPr>
                <w:color w:val="000000"/>
              </w:rPr>
            </w:pPr>
          </w:p>
        </w:tc>
        <w:tc>
          <w:tcPr>
            <w:tcW w:w="709" w:type="dxa"/>
            <w:shd w:val="clear" w:color="auto" w:fill="auto"/>
            <w:vAlign w:val="center"/>
          </w:tcPr>
          <w:p w14:paraId="088F4107" w14:textId="77777777" w:rsidR="00E535E5" w:rsidRPr="007001F1" w:rsidRDefault="00E535E5" w:rsidP="00F92AC2">
            <w:pPr>
              <w:jc w:val="center"/>
              <w:rPr>
                <w:color w:val="000000"/>
              </w:rPr>
            </w:pPr>
          </w:p>
        </w:tc>
        <w:tc>
          <w:tcPr>
            <w:tcW w:w="1842" w:type="dxa"/>
            <w:shd w:val="clear" w:color="auto" w:fill="auto"/>
            <w:vAlign w:val="center"/>
          </w:tcPr>
          <w:p w14:paraId="7ABE6F73" w14:textId="77777777" w:rsidR="00E535E5" w:rsidRPr="007001F1" w:rsidRDefault="00E535E5" w:rsidP="00F92AC2">
            <w:pPr>
              <w:jc w:val="center"/>
              <w:rPr>
                <w:color w:val="000000"/>
              </w:rPr>
            </w:pPr>
          </w:p>
        </w:tc>
      </w:tr>
      <w:tr w:rsidR="003D2092" w:rsidRPr="007001F1" w14:paraId="61A791D0" w14:textId="77777777" w:rsidTr="00AD7C21">
        <w:trPr>
          <w:trHeight w:val="540"/>
        </w:trPr>
        <w:tc>
          <w:tcPr>
            <w:tcW w:w="582" w:type="dxa"/>
            <w:vMerge w:val="restart"/>
            <w:shd w:val="clear" w:color="auto" w:fill="auto"/>
            <w:noWrap/>
            <w:vAlign w:val="center"/>
          </w:tcPr>
          <w:p w14:paraId="375D07E7" w14:textId="77777777"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14:paraId="070506A8" w14:textId="77777777"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66DD176C" w14:textId="77777777" w:rsidR="003D2092" w:rsidRPr="007001F1" w:rsidRDefault="003D2092" w:rsidP="00F92AC2">
            <w:pPr>
              <w:jc w:val="center"/>
              <w:rPr>
                <w:color w:val="000000"/>
              </w:rPr>
            </w:pPr>
          </w:p>
        </w:tc>
        <w:tc>
          <w:tcPr>
            <w:tcW w:w="567" w:type="dxa"/>
            <w:shd w:val="clear" w:color="auto" w:fill="auto"/>
            <w:vAlign w:val="center"/>
          </w:tcPr>
          <w:p w14:paraId="4AD87382" w14:textId="77777777" w:rsidR="003D2092" w:rsidRPr="007001F1" w:rsidRDefault="003D2092" w:rsidP="00F92AC2">
            <w:pPr>
              <w:jc w:val="center"/>
              <w:rPr>
                <w:color w:val="000000"/>
              </w:rPr>
            </w:pPr>
          </w:p>
        </w:tc>
        <w:tc>
          <w:tcPr>
            <w:tcW w:w="709" w:type="dxa"/>
            <w:shd w:val="clear" w:color="auto" w:fill="auto"/>
            <w:vAlign w:val="center"/>
          </w:tcPr>
          <w:p w14:paraId="6CD423EE" w14:textId="77777777" w:rsidR="003D2092" w:rsidRPr="007001F1" w:rsidRDefault="003D2092" w:rsidP="00F92AC2">
            <w:pPr>
              <w:jc w:val="center"/>
              <w:rPr>
                <w:color w:val="000000"/>
              </w:rPr>
            </w:pPr>
          </w:p>
        </w:tc>
        <w:tc>
          <w:tcPr>
            <w:tcW w:w="1842" w:type="dxa"/>
            <w:shd w:val="clear" w:color="auto" w:fill="auto"/>
            <w:vAlign w:val="center"/>
          </w:tcPr>
          <w:p w14:paraId="21735C45" w14:textId="77777777" w:rsidR="003D2092" w:rsidRPr="007001F1" w:rsidRDefault="003D2092" w:rsidP="00F92AC2">
            <w:pPr>
              <w:jc w:val="center"/>
              <w:rPr>
                <w:color w:val="000000"/>
              </w:rPr>
            </w:pPr>
          </w:p>
        </w:tc>
      </w:tr>
      <w:tr w:rsidR="003D2092" w:rsidRPr="007001F1" w14:paraId="53AC8356" w14:textId="77777777" w:rsidTr="00AD7C21">
        <w:trPr>
          <w:trHeight w:val="540"/>
        </w:trPr>
        <w:tc>
          <w:tcPr>
            <w:tcW w:w="582" w:type="dxa"/>
            <w:vMerge/>
            <w:shd w:val="clear" w:color="auto" w:fill="auto"/>
            <w:noWrap/>
            <w:vAlign w:val="center"/>
          </w:tcPr>
          <w:p w14:paraId="7491D517" w14:textId="77777777" w:rsidR="003D2092" w:rsidRPr="007001F1" w:rsidRDefault="003D2092" w:rsidP="00F92AC2">
            <w:pPr>
              <w:jc w:val="center"/>
              <w:rPr>
                <w:color w:val="000000"/>
              </w:rPr>
            </w:pPr>
          </w:p>
        </w:tc>
        <w:tc>
          <w:tcPr>
            <w:tcW w:w="4820" w:type="dxa"/>
            <w:gridSpan w:val="2"/>
            <w:shd w:val="clear" w:color="auto" w:fill="auto"/>
            <w:vAlign w:val="center"/>
          </w:tcPr>
          <w:p w14:paraId="19A8CF37" w14:textId="77777777"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C222E32" w14:textId="77777777" w:rsidR="003D2092" w:rsidRPr="007001F1" w:rsidRDefault="003D2092" w:rsidP="00F92AC2">
            <w:pPr>
              <w:jc w:val="center"/>
              <w:rPr>
                <w:color w:val="000000"/>
              </w:rPr>
            </w:pPr>
          </w:p>
        </w:tc>
        <w:tc>
          <w:tcPr>
            <w:tcW w:w="567" w:type="dxa"/>
            <w:shd w:val="clear" w:color="auto" w:fill="auto"/>
            <w:vAlign w:val="center"/>
          </w:tcPr>
          <w:p w14:paraId="46531D5D" w14:textId="77777777" w:rsidR="003D2092" w:rsidRPr="007001F1" w:rsidRDefault="003D2092" w:rsidP="00F92AC2">
            <w:pPr>
              <w:jc w:val="center"/>
              <w:rPr>
                <w:color w:val="000000"/>
              </w:rPr>
            </w:pPr>
          </w:p>
        </w:tc>
        <w:tc>
          <w:tcPr>
            <w:tcW w:w="709" w:type="dxa"/>
            <w:shd w:val="clear" w:color="auto" w:fill="auto"/>
            <w:vAlign w:val="center"/>
          </w:tcPr>
          <w:p w14:paraId="7D9A5385" w14:textId="77777777" w:rsidR="003D2092" w:rsidRPr="007001F1" w:rsidRDefault="003D2092" w:rsidP="00F92AC2">
            <w:pPr>
              <w:jc w:val="center"/>
              <w:rPr>
                <w:color w:val="000000"/>
              </w:rPr>
            </w:pPr>
          </w:p>
        </w:tc>
        <w:tc>
          <w:tcPr>
            <w:tcW w:w="1842" w:type="dxa"/>
            <w:shd w:val="clear" w:color="auto" w:fill="auto"/>
            <w:vAlign w:val="center"/>
          </w:tcPr>
          <w:p w14:paraId="2483143F" w14:textId="77777777" w:rsidR="003D2092" w:rsidRPr="007001F1" w:rsidRDefault="003D2092" w:rsidP="00F92AC2">
            <w:pPr>
              <w:jc w:val="center"/>
              <w:rPr>
                <w:color w:val="000000"/>
              </w:rPr>
            </w:pPr>
          </w:p>
        </w:tc>
      </w:tr>
      <w:tr w:rsidR="003D2092" w:rsidRPr="007001F1" w14:paraId="0CD49C5B" w14:textId="77777777" w:rsidTr="00AD7C21">
        <w:trPr>
          <w:trHeight w:val="540"/>
        </w:trPr>
        <w:tc>
          <w:tcPr>
            <w:tcW w:w="582" w:type="dxa"/>
            <w:vMerge/>
            <w:shd w:val="clear" w:color="auto" w:fill="auto"/>
            <w:noWrap/>
            <w:vAlign w:val="center"/>
          </w:tcPr>
          <w:p w14:paraId="1C375AE7" w14:textId="77777777" w:rsidR="003D2092" w:rsidRPr="007001F1" w:rsidRDefault="003D2092" w:rsidP="00F92AC2">
            <w:pPr>
              <w:jc w:val="center"/>
              <w:rPr>
                <w:color w:val="000000"/>
              </w:rPr>
            </w:pPr>
          </w:p>
        </w:tc>
        <w:tc>
          <w:tcPr>
            <w:tcW w:w="4820" w:type="dxa"/>
            <w:gridSpan w:val="2"/>
            <w:shd w:val="clear" w:color="auto" w:fill="auto"/>
            <w:vAlign w:val="center"/>
          </w:tcPr>
          <w:p w14:paraId="12A70F89" w14:textId="77777777"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14:paraId="2E0BB66A" w14:textId="77777777" w:rsidR="003D2092" w:rsidRPr="007001F1" w:rsidRDefault="003D2092" w:rsidP="00F92AC2">
            <w:pPr>
              <w:jc w:val="center"/>
              <w:rPr>
                <w:color w:val="000000"/>
              </w:rPr>
            </w:pPr>
          </w:p>
        </w:tc>
        <w:tc>
          <w:tcPr>
            <w:tcW w:w="567" w:type="dxa"/>
            <w:shd w:val="clear" w:color="auto" w:fill="auto"/>
            <w:vAlign w:val="center"/>
          </w:tcPr>
          <w:p w14:paraId="1261CA77" w14:textId="77777777" w:rsidR="003D2092" w:rsidRPr="007001F1" w:rsidRDefault="003D2092" w:rsidP="00F92AC2">
            <w:pPr>
              <w:jc w:val="center"/>
              <w:rPr>
                <w:color w:val="000000"/>
              </w:rPr>
            </w:pPr>
          </w:p>
        </w:tc>
        <w:tc>
          <w:tcPr>
            <w:tcW w:w="709" w:type="dxa"/>
            <w:shd w:val="clear" w:color="auto" w:fill="auto"/>
            <w:vAlign w:val="center"/>
          </w:tcPr>
          <w:p w14:paraId="4CA0F56C" w14:textId="77777777" w:rsidR="003D2092" w:rsidRPr="007001F1" w:rsidRDefault="003D2092" w:rsidP="00F92AC2">
            <w:pPr>
              <w:jc w:val="center"/>
              <w:rPr>
                <w:color w:val="000000"/>
              </w:rPr>
            </w:pPr>
          </w:p>
        </w:tc>
        <w:tc>
          <w:tcPr>
            <w:tcW w:w="1842" w:type="dxa"/>
            <w:shd w:val="clear" w:color="auto" w:fill="auto"/>
            <w:vAlign w:val="center"/>
          </w:tcPr>
          <w:p w14:paraId="55F400EE" w14:textId="77777777" w:rsidR="003D2092" w:rsidRPr="007001F1" w:rsidRDefault="003D2092" w:rsidP="00F92AC2">
            <w:pPr>
              <w:jc w:val="center"/>
              <w:rPr>
                <w:color w:val="000000"/>
              </w:rPr>
            </w:pPr>
          </w:p>
        </w:tc>
      </w:tr>
      <w:tr w:rsidR="00A95BF5" w:rsidRPr="007001F1" w14:paraId="165A9F0B" w14:textId="77777777" w:rsidTr="00AD7C21">
        <w:trPr>
          <w:trHeight w:val="724"/>
        </w:trPr>
        <w:tc>
          <w:tcPr>
            <w:tcW w:w="582" w:type="dxa"/>
            <w:vMerge w:val="restart"/>
            <w:shd w:val="clear" w:color="auto" w:fill="auto"/>
            <w:noWrap/>
            <w:vAlign w:val="center"/>
            <w:hideMark/>
          </w:tcPr>
          <w:p w14:paraId="537F0621" w14:textId="77777777"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14:paraId="4B1B0D3C" w14:textId="77777777"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7D78A31" w14:textId="77777777"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14:paraId="52DD5A02" w14:textId="77777777"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14:paraId="10D2E143" w14:textId="77777777"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14:paraId="0518755A" w14:textId="77777777" w:rsidR="00A95BF5" w:rsidRPr="007001F1" w:rsidRDefault="00A95BF5" w:rsidP="00F92AC2">
            <w:pPr>
              <w:jc w:val="center"/>
              <w:rPr>
                <w:color w:val="000000"/>
              </w:rPr>
            </w:pPr>
            <w:r w:rsidRPr="007001F1">
              <w:rPr>
                <w:color w:val="000000"/>
                <w:sz w:val="22"/>
                <w:szCs w:val="22"/>
              </w:rPr>
              <w:t> </w:t>
            </w:r>
          </w:p>
        </w:tc>
      </w:tr>
      <w:tr w:rsidR="00A95BF5" w:rsidRPr="007001F1" w14:paraId="593BD29F" w14:textId="77777777" w:rsidTr="00AD7C21">
        <w:trPr>
          <w:trHeight w:val="1267"/>
        </w:trPr>
        <w:tc>
          <w:tcPr>
            <w:tcW w:w="582" w:type="dxa"/>
            <w:vMerge/>
            <w:shd w:val="clear" w:color="auto" w:fill="auto"/>
            <w:noWrap/>
            <w:vAlign w:val="center"/>
          </w:tcPr>
          <w:p w14:paraId="2D9415F4" w14:textId="77777777" w:rsidR="00A95BF5" w:rsidRPr="007001F1" w:rsidRDefault="00A95BF5" w:rsidP="00F92AC2">
            <w:pPr>
              <w:jc w:val="center"/>
              <w:rPr>
                <w:color w:val="000000"/>
              </w:rPr>
            </w:pPr>
          </w:p>
        </w:tc>
        <w:tc>
          <w:tcPr>
            <w:tcW w:w="4820" w:type="dxa"/>
            <w:gridSpan w:val="2"/>
            <w:shd w:val="clear" w:color="auto" w:fill="auto"/>
            <w:vAlign w:val="center"/>
          </w:tcPr>
          <w:p w14:paraId="251B0AE2" w14:textId="77777777"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14:paraId="197D4065" w14:textId="77777777" w:rsidR="00A95BF5" w:rsidRPr="007001F1" w:rsidRDefault="00A95BF5" w:rsidP="00F92AC2">
            <w:pPr>
              <w:jc w:val="center"/>
              <w:rPr>
                <w:color w:val="000000"/>
              </w:rPr>
            </w:pPr>
          </w:p>
        </w:tc>
        <w:tc>
          <w:tcPr>
            <w:tcW w:w="567" w:type="dxa"/>
            <w:shd w:val="clear" w:color="auto" w:fill="auto"/>
            <w:vAlign w:val="center"/>
          </w:tcPr>
          <w:p w14:paraId="751C1052" w14:textId="77777777" w:rsidR="00A95BF5" w:rsidRPr="007001F1" w:rsidRDefault="00A95BF5" w:rsidP="00F92AC2">
            <w:pPr>
              <w:jc w:val="center"/>
              <w:rPr>
                <w:color w:val="000000"/>
              </w:rPr>
            </w:pPr>
          </w:p>
        </w:tc>
        <w:tc>
          <w:tcPr>
            <w:tcW w:w="709" w:type="dxa"/>
            <w:shd w:val="clear" w:color="auto" w:fill="auto"/>
            <w:vAlign w:val="center"/>
          </w:tcPr>
          <w:p w14:paraId="50AB0B61" w14:textId="77777777" w:rsidR="00A95BF5" w:rsidRPr="007001F1" w:rsidRDefault="00A95BF5" w:rsidP="00F92AC2">
            <w:pPr>
              <w:jc w:val="center"/>
              <w:rPr>
                <w:color w:val="000000"/>
              </w:rPr>
            </w:pPr>
          </w:p>
        </w:tc>
        <w:tc>
          <w:tcPr>
            <w:tcW w:w="1842" w:type="dxa"/>
            <w:shd w:val="clear" w:color="auto" w:fill="auto"/>
            <w:vAlign w:val="center"/>
          </w:tcPr>
          <w:p w14:paraId="4CE0702A" w14:textId="77777777" w:rsidR="00A95BF5" w:rsidRPr="007001F1" w:rsidRDefault="00A95BF5" w:rsidP="00F92AC2">
            <w:pPr>
              <w:jc w:val="center"/>
              <w:rPr>
                <w:color w:val="000000"/>
              </w:rPr>
            </w:pPr>
          </w:p>
        </w:tc>
      </w:tr>
      <w:tr w:rsidR="00E55330" w:rsidRPr="007001F1" w14:paraId="03161500" w14:textId="77777777" w:rsidTr="00AD7C21">
        <w:trPr>
          <w:trHeight w:val="20"/>
        </w:trPr>
        <w:tc>
          <w:tcPr>
            <w:tcW w:w="582" w:type="dxa"/>
            <w:shd w:val="clear" w:color="auto" w:fill="auto"/>
            <w:noWrap/>
            <w:vAlign w:val="center"/>
            <w:hideMark/>
          </w:tcPr>
          <w:p w14:paraId="670C1605" w14:textId="77777777" w:rsidR="00E55330" w:rsidRPr="007001F1" w:rsidRDefault="00E55330" w:rsidP="00ED1A8F">
            <w:pPr>
              <w:jc w:val="center"/>
              <w:rPr>
                <w:color w:val="000000"/>
              </w:rPr>
            </w:pPr>
            <w:r w:rsidRPr="00F158B1">
              <w:rPr>
                <w:color w:val="000000"/>
                <w:sz w:val="22"/>
                <w:szCs w:val="22"/>
              </w:rPr>
              <w:t>19</w:t>
            </w:r>
          </w:p>
        </w:tc>
        <w:tc>
          <w:tcPr>
            <w:tcW w:w="4820" w:type="dxa"/>
            <w:gridSpan w:val="2"/>
            <w:shd w:val="clear" w:color="auto" w:fill="auto"/>
            <w:vAlign w:val="center"/>
            <w:hideMark/>
          </w:tcPr>
          <w:p w14:paraId="55B5AC1C" w14:textId="77777777" w:rsidR="00E55330" w:rsidRPr="007001F1" w:rsidRDefault="00E5533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5989666" w14:textId="77777777"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14:paraId="39CE93EF" w14:textId="77777777"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14:paraId="450DF93D" w14:textId="77777777"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14:paraId="441F6297" w14:textId="77777777" w:rsidR="00E55330" w:rsidRPr="007001F1" w:rsidRDefault="00E55330" w:rsidP="00F92AC2">
            <w:pPr>
              <w:jc w:val="center"/>
              <w:rPr>
                <w:color w:val="000000"/>
              </w:rPr>
            </w:pPr>
            <w:r w:rsidRPr="007001F1">
              <w:rPr>
                <w:color w:val="000000"/>
                <w:sz w:val="22"/>
                <w:szCs w:val="22"/>
              </w:rPr>
              <w:t> </w:t>
            </w:r>
          </w:p>
        </w:tc>
      </w:tr>
      <w:tr w:rsidR="00A95BF5" w:rsidRPr="007001F1" w14:paraId="41F7E46C" w14:textId="77777777" w:rsidTr="00AD7C21">
        <w:trPr>
          <w:trHeight w:val="406"/>
        </w:trPr>
        <w:tc>
          <w:tcPr>
            <w:tcW w:w="582" w:type="dxa"/>
            <w:vMerge w:val="restart"/>
            <w:shd w:val="clear" w:color="auto" w:fill="auto"/>
            <w:noWrap/>
            <w:vAlign w:val="center"/>
          </w:tcPr>
          <w:p w14:paraId="013041D3" w14:textId="725581D6"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14:paraId="3359DE33" w14:textId="2EB8605C"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14:paraId="19AE0AE3" w14:textId="77777777" w:rsidR="00A95BF5" w:rsidRPr="007001F1" w:rsidRDefault="00A95BF5" w:rsidP="00F92AC2">
            <w:pPr>
              <w:jc w:val="center"/>
              <w:rPr>
                <w:color w:val="000000"/>
              </w:rPr>
            </w:pPr>
          </w:p>
        </w:tc>
        <w:tc>
          <w:tcPr>
            <w:tcW w:w="567" w:type="dxa"/>
            <w:shd w:val="clear" w:color="auto" w:fill="auto"/>
            <w:vAlign w:val="center"/>
          </w:tcPr>
          <w:p w14:paraId="44E46E49" w14:textId="77777777" w:rsidR="00A95BF5" w:rsidRPr="007001F1" w:rsidRDefault="00A95BF5" w:rsidP="00F92AC2">
            <w:pPr>
              <w:jc w:val="center"/>
              <w:rPr>
                <w:color w:val="000000"/>
              </w:rPr>
            </w:pPr>
          </w:p>
        </w:tc>
        <w:tc>
          <w:tcPr>
            <w:tcW w:w="709" w:type="dxa"/>
            <w:shd w:val="clear" w:color="auto" w:fill="auto"/>
            <w:vAlign w:val="center"/>
          </w:tcPr>
          <w:p w14:paraId="0A67B11D" w14:textId="77777777" w:rsidR="00A95BF5" w:rsidRPr="007001F1" w:rsidRDefault="00A95BF5" w:rsidP="00F92AC2">
            <w:pPr>
              <w:jc w:val="center"/>
              <w:rPr>
                <w:color w:val="000000"/>
              </w:rPr>
            </w:pPr>
          </w:p>
        </w:tc>
        <w:tc>
          <w:tcPr>
            <w:tcW w:w="1842" w:type="dxa"/>
            <w:shd w:val="clear" w:color="auto" w:fill="auto"/>
            <w:vAlign w:val="center"/>
          </w:tcPr>
          <w:p w14:paraId="47026560" w14:textId="77777777" w:rsidR="00A95BF5" w:rsidRPr="007001F1" w:rsidRDefault="00A95BF5" w:rsidP="00F92AC2">
            <w:pPr>
              <w:jc w:val="center"/>
              <w:rPr>
                <w:color w:val="000000"/>
              </w:rPr>
            </w:pPr>
          </w:p>
        </w:tc>
      </w:tr>
      <w:tr w:rsidR="00A95BF5" w:rsidRPr="007001F1" w14:paraId="148A6408" w14:textId="77777777" w:rsidTr="00AD7C21">
        <w:trPr>
          <w:trHeight w:val="845"/>
        </w:trPr>
        <w:tc>
          <w:tcPr>
            <w:tcW w:w="582" w:type="dxa"/>
            <w:vMerge/>
            <w:shd w:val="clear" w:color="auto" w:fill="auto"/>
            <w:noWrap/>
            <w:vAlign w:val="center"/>
          </w:tcPr>
          <w:p w14:paraId="5E02E730" w14:textId="77777777" w:rsidR="00A95BF5" w:rsidRPr="007001F1" w:rsidRDefault="00A95BF5" w:rsidP="00F92AC2">
            <w:pPr>
              <w:jc w:val="center"/>
              <w:rPr>
                <w:color w:val="000000"/>
              </w:rPr>
            </w:pPr>
          </w:p>
        </w:tc>
        <w:tc>
          <w:tcPr>
            <w:tcW w:w="4820" w:type="dxa"/>
            <w:gridSpan w:val="2"/>
            <w:shd w:val="clear" w:color="auto" w:fill="auto"/>
            <w:vAlign w:val="center"/>
          </w:tcPr>
          <w:p w14:paraId="306C021E" w14:textId="222ADB47"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3A99FF08" w14:textId="77777777" w:rsidR="00A95BF5" w:rsidRPr="007001F1" w:rsidRDefault="00A95BF5" w:rsidP="00F92AC2">
            <w:pPr>
              <w:jc w:val="center"/>
              <w:rPr>
                <w:color w:val="000000"/>
              </w:rPr>
            </w:pPr>
          </w:p>
        </w:tc>
        <w:tc>
          <w:tcPr>
            <w:tcW w:w="567" w:type="dxa"/>
            <w:shd w:val="clear" w:color="auto" w:fill="auto"/>
            <w:vAlign w:val="center"/>
          </w:tcPr>
          <w:p w14:paraId="40D9B058" w14:textId="77777777" w:rsidR="00A95BF5" w:rsidRPr="007001F1" w:rsidRDefault="00A95BF5" w:rsidP="00F92AC2">
            <w:pPr>
              <w:jc w:val="center"/>
              <w:rPr>
                <w:color w:val="000000"/>
              </w:rPr>
            </w:pPr>
          </w:p>
        </w:tc>
        <w:tc>
          <w:tcPr>
            <w:tcW w:w="709" w:type="dxa"/>
            <w:shd w:val="clear" w:color="auto" w:fill="auto"/>
            <w:vAlign w:val="center"/>
          </w:tcPr>
          <w:p w14:paraId="7A4F0305" w14:textId="77777777" w:rsidR="00A95BF5" w:rsidRPr="007001F1" w:rsidRDefault="00A95BF5" w:rsidP="00F92AC2">
            <w:pPr>
              <w:jc w:val="center"/>
              <w:rPr>
                <w:color w:val="000000"/>
              </w:rPr>
            </w:pPr>
          </w:p>
        </w:tc>
        <w:tc>
          <w:tcPr>
            <w:tcW w:w="1842" w:type="dxa"/>
            <w:shd w:val="clear" w:color="auto" w:fill="auto"/>
            <w:vAlign w:val="center"/>
          </w:tcPr>
          <w:p w14:paraId="4433DBF7" w14:textId="77777777" w:rsidR="00A95BF5" w:rsidRPr="007001F1" w:rsidRDefault="00A95BF5" w:rsidP="00F92AC2">
            <w:pPr>
              <w:jc w:val="center"/>
              <w:rPr>
                <w:color w:val="000000"/>
              </w:rPr>
            </w:pPr>
          </w:p>
        </w:tc>
      </w:tr>
      <w:tr w:rsidR="00F23D7F" w:rsidRPr="007001F1" w14:paraId="7ED12225" w14:textId="77777777" w:rsidTr="00AD7C21">
        <w:trPr>
          <w:trHeight w:val="20"/>
        </w:trPr>
        <w:tc>
          <w:tcPr>
            <w:tcW w:w="582" w:type="dxa"/>
            <w:shd w:val="clear" w:color="auto" w:fill="auto"/>
            <w:noWrap/>
            <w:vAlign w:val="center"/>
            <w:hideMark/>
          </w:tcPr>
          <w:p w14:paraId="1C2C3D75" w14:textId="77777777"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14:paraId="683E6DF8" w14:textId="77777777"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E0DB35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2EA5C7D4"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8EFE4D6"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162AB0E6" w14:textId="77777777" w:rsidR="00F23D7F" w:rsidRPr="007001F1" w:rsidRDefault="00F23D7F" w:rsidP="00F92AC2">
            <w:pPr>
              <w:jc w:val="center"/>
              <w:rPr>
                <w:color w:val="000000"/>
              </w:rPr>
            </w:pPr>
            <w:r w:rsidRPr="007001F1">
              <w:rPr>
                <w:color w:val="000000"/>
                <w:sz w:val="22"/>
                <w:szCs w:val="22"/>
              </w:rPr>
              <w:t> </w:t>
            </w:r>
          </w:p>
        </w:tc>
      </w:tr>
      <w:tr w:rsidR="00A71747" w:rsidRPr="007001F1" w14:paraId="37A64BAA" w14:textId="77777777" w:rsidTr="00AD7C21">
        <w:trPr>
          <w:trHeight w:val="20"/>
        </w:trPr>
        <w:tc>
          <w:tcPr>
            <w:tcW w:w="582" w:type="dxa"/>
            <w:shd w:val="clear" w:color="auto" w:fill="auto"/>
            <w:noWrap/>
            <w:vAlign w:val="center"/>
          </w:tcPr>
          <w:p w14:paraId="3817E74B" w14:textId="77777777"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14:paraId="0810F9D9" w14:textId="77777777"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E4DA5E5" w14:textId="77777777" w:rsidR="00A71747" w:rsidRPr="007001F1" w:rsidRDefault="00A71747" w:rsidP="00F92AC2">
            <w:pPr>
              <w:jc w:val="center"/>
              <w:rPr>
                <w:color w:val="000000"/>
              </w:rPr>
            </w:pPr>
          </w:p>
        </w:tc>
        <w:tc>
          <w:tcPr>
            <w:tcW w:w="567" w:type="dxa"/>
            <w:shd w:val="clear" w:color="auto" w:fill="auto"/>
            <w:vAlign w:val="center"/>
          </w:tcPr>
          <w:p w14:paraId="53E1EE2C" w14:textId="77777777" w:rsidR="00A71747" w:rsidRPr="007001F1" w:rsidRDefault="00A71747" w:rsidP="00F92AC2">
            <w:pPr>
              <w:jc w:val="center"/>
              <w:rPr>
                <w:color w:val="000000"/>
              </w:rPr>
            </w:pPr>
          </w:p>
        </w:tc>
        <w:tc>
          <w:tcPr>
            <w:tcW w:w="709" w:type="dxa"/>
            <w:shd w:val="clear" w:color="auto" w:fill="auto"/>
            <w:vAlign w:val="center"/>
          </w:tcPr>
          <w:p w14:paraId="1D7AFFBA" w14:textId="77777777" w:rsidR="00A71747" w:rsidRPr="007001F1" w:rsidRDefault="00A71747" w:rsidP="00F92AC2">
            <w:pPr>
              <w:jc w:val="center"/>
              <w:rPr>
                <w:color w:val="000000"/>
              </w:rPr>
            </w:pPr>
          </w:p>
        </w:tc>
        <w:tc>
          <w:tcPr>
            <w:tcW w:w="1842" w:type="dxa"/>
            <w:shd w:val="clear" w:color="auto" w:fill="auto"/>
            <w:vAlign w:val="center"/>
          </w:tcPr>
          <w:p w14:paraId="12B15213" w14:textId="77777777" w:rsidR="00A71747" w:rsidRPr="007001F1" w:rsidRDefault="00A71747" w:rsidP="00F92AC2">
            <w:pPr>
              <w:jc w:val="center"/>
              <w:rPr>
                <w:color w:val="000000"/>
              </w:rPr>
            </w:pPr>
          </w:p>
        </w:tc>
      </w:tr>
      <w:tr w:rsidR="00CD365D" w:rsidRPr="007001F1" w14:paraId="463AE680" w14:textId="77777777" w:rsidTr="00AD7C21">
        <w:trPr>
          <w:trHeight w:val="330"/>
        </w:trPr>
        <w:tc>
          <w:tcPr>
            <w:tcW w:w="3559" w:type="dxa"/>
            <w:gridSpan w:val="2"/>
            <w:shd w:val="clear" w:color="auto" w:fill="auto"/>
            <w:hideMark/>
          </w:tcPr>
          <w:p w14:paraId="01B18B68" w14:textId="77777777"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14:paraId="133DD5AC" w14:textId="77777777" w:rsidR="00CD365D" w:rsidRPr="007001F1" w:rsidRDefault="00CD365D" w:rsidP="00CD365D">
            <w:pPr>
              <w:rPr>
                <w:color w:val="000000"/>
              </w:rPr>
            </w:pPr>
            <w:r w:rsidRPr="007001F1">
              <w:rPr>
                <w:color w:val="000000"/>
                <w:sz w:val="22"/>
                <w:szCs w:val="22"/>
              </w:rPr>
              <w:t> </w:t>
            </w:r>
          </w:p>
        </w:tc>
      </w:tr>
      <w:tr w:rsidR="00CD365D" w:rsidRPr="007001F1" w14:paraId="6B7EEE10" w14:textId="77777777" w:rsidTr="00AD7C21">
        <w:trPr>
          <w:trHeight w:val="300"/>
        </w:trPr>
        <w:tc>
          <w:tcPr>
            <w:tcW w:w="3559" w:type="dxa"/>
            <w:gridSpan w:val="2"/>
            <w:shd w:val="clear" w:color="auto" w:fill="auto"/>
            <w:hideMark/>
          </w:tcPr>
          <w:p w14:paraId="5CA9A420" w14:textId="77777777"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14:paraId="730A417B" w14:textId="77777777" w:rsidR="00CD365D" w:rsidRPr="007001F1" w:rsidRDefault="00CD365D" w:rsidP="00CD365D">
            <w:pPr>
              <w:rPr>
                <w:color w:val="000000"/>
              </w:rPr>
            </w:pPr>
            <w:r w:rsidRPr="007001F1">
              <w:rPr>
                <w:color w:val="000000"/>
                <w:sz w:val="22"/>
                <w:szCs w:val="22"/>
              </w:rPr>
              <w:t> </w:t>
            </w:r>
          </w:p>
        </w:tc>
      </w:tr>
      <w:tr w:rsidR="00CD365D" w:rsidRPr="007001F1" w14:paraId="6EAF682B" w14:textId="77777777" w:rsidTr="00AD7C21">
        <w:trPr>
          <w:trHeight w:val="330"/>
        </w:trPr>
        <w:tc>
          <w:tcPr>
            <w:tcW w:w="3559" w:type="dxa"/>
            <w:gridSpan w:val="2"/>
            <w:shd w:val="clear" w:color="000000" w:fill="FFFFFF"/>
            <w:hideMark/>
          </w:tcPr>
          <w:p w14:paraId="7F7FC8AE" w14:textId="77777777"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14:paraId="6442B890" w14:textId="77777777" w:rsidR="00CD365D" w:rsidRPr="007001F1" w:rsidRDefault="00CD365D" w:rsidP="00CD365D">
            <w:pPr>
              <w:rPr>
                <w:color w:val="000000"/>
              </w:rPr>
            </w:pPr>
            <w:r w:rsidRPr="007001F1">
              <w:rPr>
                <w:color w:val="000000"/>
                <w:sz w:val="22"/>
                <w:szCs w:val="22"/>
              </w:rPr>
              <w:t> </w:t>
            </w:r>
          </w:p>
        </w:tc>
      </w:tr>
      <w:tr w:rsidR="00CD365D" w:rsidRPr="007001F1" w14:paraId="44443710" w14:textId="77777777" w:rsidTr="00AD7C21">
        <w:trPr>
          <w:trHeight w:val="300"/>
        </w:trPr>
        <w:tc>
          <w:tcPr>
            <w:tcW w:w="9087" w:type="dxa"/>
            <w:gridSpan w:val="7"/>
            <w:shd w:val="clear" w:color="auto" w:fill="auto"/>
            <w:noWrap/>
            <w:vAlign w:val="bottom"/>
            <w:hideMark/>
          </w:tcPr>
          <w:p w14:paraId="5A3C1D20" w14:textId="77777777" w:rsidR="00E756BB" w:rsidRPr="007001F1" w:rsidRDefault="00E756BB" w:rsidP="00CD365D">
            <w:pPr>
              <w:jc w:val="center"/>
              <w:rPr>
                <w:color w:val="000000"/>
              </w:rPr>
            </w:pPr>
          </w:p>
          <w:p w14:paraId="4F3636DB" w14:textId="77777777" w:rsidR="00E756BB" w:rsidRPr="007001F1" w:rsidRDefault="00E756BB" w:rsidP="00CD365D">
            <w:pPr>
              <w:jc w:val="center"/>
              <w:rPr>
                <w:color w:val="000000"/>
              </w:rPr>
            </w:pPr>
          </w:p>
          <w:p w14:paraId="6DE34E6A" w14:textId="77777777" w:rsidR="00CD365D" w:rsidRPr="007001F1" w:rsidRDefault="00CD365D" w:rsidP="00CD365D">
            <w:pPr>
              <w:jc w:val="center"/>
              <w:rPr>
                <w:color w:val="000000"/>
              </w:rPr>
            </w:pPr>
            <w:r w:rsidRPr="007001F1">
              <w:rPr>
                <w:color w:val="000000"/>
                <w:sz w:val="22"/>
                <w:szCs w:val="22"/>
              </w:rPr>
              <w:t> </w:t>
            </w:r>
          </w:p>
        </w:tc>
      </w:tr>
      <w:tr w:rsidR="00CD365D" w:rsidRPr="007001F1" w14:paraId="638A0C95" w14:textId="77777777" w:rsidTr="00AD7C21">
        <w:trPr>
          <w:trHeight w:val="300"/>
        </w:trPr>
        <w:tc>
          <w:tcPr>
            <w:tcW w:w="3559" w:type="dxa"/>
            <w:gridSpan w:val="2"/>
            <w:shd w:val="clear" w:color="000000" w:fill="FFFFFF"/>
            <w:hideMark/>
          </w:tcPr>
          <w:p w14:paraId="080132B6" w14:textId="77777777"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14:paraId="3103380D" w14:textId="77777777" w:rsidR="00CD365D" w:rsidRPr="007001F1" w:rsidRDefault="00CD365D" w:rsidP="00CD365D">
            <w:pPr>
              <w:rPr>
                <w:color w:val="000000"/>
              </w:rPr>
            </w:pPr>
            <w:r w:rsidRPr="007001F1">
              <w:rPr>
                <w:color w:val="000000"/>
                <w:sz w:val="22"/>
                <w:szCs w:val="22"/>
              </w:rPr>
              <w:t> </w:t>
            </w:r>
          </w:p>
        </w:tc>
      </w:tr>
      <w:tr w:rsidR="00CD365D" w:rsidRPr="007001F1" w14:paraId="77BC3186" w14:textId="77777777" w:rsidTr="00AD7C21">
        <w:trPr>
          <w:trHeight w:val="300"/>
        </w:trPr>
        <w:tc>
          <w:tcPr>
            <w:tcW w:w="3559" w:type="dxa"/>
            <w:gridSpan w:val="2"/>
            <w:shd w:val="clear" w:color="000000" w:fill="FFFFFF"/>
            <w:hideMark/>
          </w:tcPr>
          <w:p w14:paraId="4211A35E" w14:textId="77777777"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14:paraId="39B534ED" w14:textId="77777777" w:rsidR="00CD365D" w:rsidRPr="007001F1" w:rsidRDefault="00CD365D" w:rsidP="00CD365D">
            <w:pPr>
              <w:rPr>
                <w:color w:val="000000"/>
              </w:rPr>
            </w:pPr>
            <w:r w:rsidRPr="007001F1">
              <w:rPr>
                <w:color w:val="000000"/>
                <w:sz w:val="22"/>
                <w:szCs w:val="22"/>
              </w:rPr>
              <w:t> </w:t>
            </w:r>
          </w:p>
        </w:tc>
      </w:tr>
      <w:tr w:rsidR="00CD365D" w:rsidRPr="007001F1" w14:paraId="06E848C2" w14:textId="77777777" w:rsidTr="00AD7C21">
        <w:trPr>
          <w:trHeight w:val="330"/>
        </w:trPr>
        <w:tc>
          <w:tcPr>
            <w:tcW w:w="3559" w:type="dxa"/>
            <w:gridSpan w:val="2"/>
            <w:shd w:val="clear" w:color="000000" w:fill="FFFFFF"/>
            <w:hideMark/>
          </w:tcPr>
          <w:p w14:paraId="09C4E22F" w14:textId="77777777"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14:paraId="6125EC54" w14:textId="77777777" w:rsidR="00CD365D" w:rsidRPr="007001F1" w:rsidRDefault="00CD365D" w:rsidP="00CD365D">
            <w:pPr>
              <w:rPr>
                <w:color w:val="000000"/>
              </w:rPr>
            </w:pPr>
            <w:r w:rsidRPr="007001F1">
              <w:rPr>
                <w:color w:val="000000"/>
                <w:sz w:val="22"/>
                <w:szCs w:val="22"/>
              </w:rPr>
              <w:t> </w:t>
            </w:r>
          </w:p>
        </w:tc>
      </w:tr>
    </w:tbl>
    <w:p w14:paraId="183BDFB8" w14:textId="77777777" w:rsidR="0023087C" w:rsidRPr="007001F1" w:rsidRDefault="0023087C">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1058EE3B" w14:textId="77777777" w:rsidTr="003E1143">
        <w:trPr>
          <w:trHeight w:val="645"/>
        </w:trPr>
        <w:tc>
          <w:tcPr>
            <w:tcW w:w="9087" w:type="dxa"/>
            <w:gridSpan w:val="7"/>
            <w:shd w:val="clear" w:color="000000" w:fill="60497A"/>
            <w:vAlign w:val="center"/>
            <w:hideMark/>
          </w:tcPr>
          <w:p w14:paraId="4C0253E2" w14:textId="77777777"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367"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367"/>
          </w:p>
        </w:tc>
      </w:tr>
      <w:tr w:rsidR="00BD5BEF" w:rsidRPr="007001F1" w14:paraId="331EE6CB" w14:textId="77777777" w:rsidTr="003E1143">
        <w:trPr>
          <w:trHeight w:val="330"/>
        </w:trPr>
        <w:tc>
          <w:tcPr>
            <w:tcW w:w="9087" w:type="dxa"/>
            <w:gridSpan w:val="7"/>
            <w:shd w:val="clear" w:color="auto" w:fill="auto"/>
            <w:vAlign w:val="center"/>
            <w:hideMark/>
          </w:tcPr>
          <w:p w14:paraId="3EB7FAD7" w14:textId="77777777"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14:paraId="2DA6A709" w14:textId="77777777" w:rsidTr="003E1143">
        <w:trPr>
          <w:trHeight w:val="300"/>
        </w:trPr>
        <w:tc>
          <w:tcPr>
            <w:tcW w:w="3559" w:type="dxa"/>
            <w:gridSpan w:val="2"/>
            <w:shd w:val="clear" w:color="auto" w:fill="auto"/>
            <w:vAlign w:val="center"/>
            <w:hideMark/>
          </w:tcPr>
          <w:p w14:paraId="4388C7AC" w14:textId="77777777"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7160E7B9" w14:textId="77777777" w:rsidR="00BD5BEF" w:rsidRPr="007001F1" w:rsidRDefault="00BD5BEF" w:rsidP="00F92AC2">
            <w:pPr>
              <w:rPr>
                <w:color w:val="000000"/>
              </w:rPr>
            </w:pPr>
            <w:r w:rsidRPr="007001F1">
              <w:rPr>
                <w:color w:val="000000"/>
                <w:sz w:val="22"/>
                <w:szCs w:val="22"/>
              </w:rPr>
              <w:t> </w:t>
            </w:r>
          </w:p>
        </w:tc>
      </w:tr>
      <w:tr w:rsidR="00BD5BEF" w:rsidRPr="007001F1" w14:paraId="296744AE" w14:textId="77777777" w:rsidTr="003E1143">
        <w:trPr>
          <w:trHeight w:val="660"/>
        </w:trPr>
        <w:tc>
          <w:tcPr>
            <w:tcW w:w="3559" w:type="dxa"/>
            <w:gridSpan w:val="2"/>
            <w:shd w:val="clear" w:color="auto" w:fill="auto"/>
            <w:vAlign w:val="center"/>
            <w:hideMark/>
          </w:tcPr>
          <w:p w14:paraId="6D62BD70" w14:textId="77777777"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00A623C" w14:textId="77777777" w:rsidR="00BD5BEF" w:rsidRPr="007001F1" w:rsidRDefault="00BD5BEF" w:rsidP="00F92AC2">
            <w:pPr>
              <w:rPr>
                <w:color w:val="000000"/>
              </w:rPr>
            </w:pPr>
            <w:r w:rsidRPr="007001F1">
              <w:rPr>
                <w:color w:val="000000"/>
                <w:sz w:val="22"/>
                <w:szCs w:val="22"/>
              </w:rPr>
              <w:t> </w:t>
            </w:r>
          </w:p>
        </w:tc>
      </w:tr>
      <w:tr w:rsidR="00BD5BEF" w:rsidRPr="007001F1" w14:paraId="3986FC18" w14:textId="77777777" w:rsidTr="003E1143">
        <w:trPr>
          <w:trHeight w:val="330"/>
        </w:trPr>
        <w:tc>
          <w:tcPr>
            <w:tcW w:w="9087" w:type="dxa"/>
            <w:gridSpan w:val="7"/>
            <w:shd w:val="clear" w:color="auto" w:fill="auto"/>
            <w:vAlign w:val="center"/>
            <w:hideMark/>
          </w:tcPr>
          <w:p w14:paraId="79C2997B" w14:textId="77777777"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14:paraId="60387BD6" w14:textId="77777777" w:rsidTr="003E1143">
        <w:trPr>
          <w:trHeight w:val="330"/>
        </w:trPr>
        <w:tc>
          <w:tcPr>
            <w:tcW w:w="3559" w:type="dxa"/>
            <w:gridSpan w:val="2"/>
            <w:shd w:val="clear" w:color="auto" w:fill="auto"/>
            <w:vAlign w:val="center"/>
            <w:hideMark/>
          </w:tcPr>
          <w:p w14:paraId="0A81FAAA" w14:textId="77777777"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77A0C59" w14:textId="77777777" w:rsidR="00BD5BEF" w:rsidRPr="007001F1" w:rsidRDefault="00BD5BEF" w:rsidP="00F92AC2">
            <w:pPr>
              <w:rPr>
                <w:color w:val="000000"/>
              </w:rPr>
            </w:pPr>
            <w:r w:rsidRPr="007001F1">
              <w:rPr>
                <w:color w:val="000000"/>
                <w:sz w:val="22"/>
                <w:szCs w:val="22"/>
              </w:rPr>
              <w:t> </w:t>
            </w:r>
          </w:p>
        </w:tc>
      </w:tr>
      <w:tr w:rsidR="00BD5BEF" w:rsidRPr="007001F1" w14:paraId="2E120C55" w14:textId="77777777" w:rsidTr="003E1143">
        <w:trPr>
          <w:trHeight w:val="300"/>
        </w:trPr>
        <w:tc>
          <w:tcPr>
            <w:tcW w:w="3559" w:type="dxa"/>
            <w:gridSpan w:val="2"/>
            <w:shd w:val="clear" w:color="auto" w:fill="auto"/>
            <w:vAlign w:val="center"/>
            <w:hideMark/>
          </w:tcPr>
          <w:p w14:paraId="71F3A1D9" w14:textId="77777777"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2A94EB42" w14:textId="77777777" w:rsidR="00BD5BEF" w:rsidRPr="007001F1" w:rsidRDefault="00BD5BEF" w:rsidP="00F92AC2">
            <w:pPr>
              <w:rPr>
                <w:color w:val="000000"/>
              </w:rPr>
            </w:pPr>
            <w:r w:rsidRPr="007001F1">
              <w:rPr>
                <w:color w:val="000000"/>
                <w:sz w:val="22"/>
                <w:szCs w:val="22"/>
              </w:rPr>
              <w:t> </w:t>
            </w:r>
          </w:p>
        </w:tc>
      </w:tr>
      <w:tr w:rsidR="00BD5BEF" w:rsidRPr="007001F1" w14:paraId="19B92714" w14:textId="77777777" w:rsidTr="003E1143">
        <w:trPr>
          <w:trHeight w:val="300"/>
        </w:trPr>
        <w:tc>
          <w:tcPr>
            <w:tcW w:w="3559" w:type="dxa"/>
            <w:gridSpan w:val="2"/>
            <w:shd w:val="clear" w:color="auto" w:fill="auto"/>
            <w:vAlign w:val="center"/>
            <w:hideMark/>
          </w:tcPr>
          <w:p w14:paraId="056FEC0E" w14:textId="77777777"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BF7A07" w14:textId="77777777" w:rsidR="00BD5BEF" w:rsidRPr="007001F1" w:rsidRDefault="00BD5BEF" w:rsidP="00F92AC2">
            <w:pPr>
              <w:rPr>
                <w:color w:val="000000"/>
              </w:rPr>
            </w:pPr>
            <w:r w:rsidRPr="007001F1">
              <w:rPr>
                <w:color w:val="000000"/>
                <w:sz w:val="22"/>
                <w:szCs w:val="22"/>
              </w:rPr>
              <w:t> </w:t>
            </w:r>
          </w:p>
        </w:tc>
      </w:tr>
      <w:tr w:rsidR="00BD5BEF" w:rsidRPr="007001F1" w14:paraId="21C186D4" w14:textId="77777777" w:rsidTr="003E1143">
        <w:trPr>
          <w:trHeight w:val="300"/>
        </w:trPr>
        <w:tc>
          <w:tcPr>
            <w:tcW w:w="3559" w:type="dxa"/>
            <w:gridSpan w:val="2"/>
            <w:shd w:val="clear" w:color="auto" w:fill="auto"/>
            <w:vAlign w:val="center"/>
            <w:hideMark/>
          </w:tcPr>
          <w:p w14:paraId="6F1CD725" w14:textId="77777777"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769F14" w14:textId="77777777" w:rsidR="00BD5BEF" w:rsidRPr="007001F1" w:rsidRDefault="00BD5BEF" w:rsidP="00F92AC2">
            <w:pPr>
              <w:rPr>
                <w:color w:val="000000"/>
              </w:rPr>
            </w:pPr>
            <w:r w:rsidRPr="007001F1">
              <w:rPr>
                <w:color w:val="000000"/>
                <w:sz w:val="22"/>
                <w:szCs w:val="22"/>
              </w:rPr>
              <w:t> </w:t>
            </w:r>
          </w:p>
        </w:tc>
      </w:tr>
      <w:tr w:rsidR="00BD5BEF" w:rsidRPr="007001F1" w14:paraId="701F941F" w14:textId="77777777" w:rsidTr="003E1143">
        <w:trPr>
          <w:trHeight w:val="330"/>
        </w:trPr>
        <w:tc>
          <w:tcPr>
            <w:tcW w:w="9087" w:type="dxa"/>
            <w:gridSpan w:val="7"/>
            <w:shd w:val="clear" w:color="auto" w:fill="auto"/>
            <w:vAlign w:val="center"/>
            <w:hideMark/>
          </w:tcPr>
          <w:p w14:paraId="185E2E36" w14:textId="77777777"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14:paraId="70251492" w14:textId="77777777" w:rsidTr="003E1143">
        <w:trPr>
          <w:trHeight w:val="300"/>
        </w:trPr>
        <w:tc>
          <w:tcPr>
            <w:tcW w:w="3559" w:type="dxa"/>
            <w:gridSpan w:val="2"/>
            <w:shd w:val="clear" w:color="auto" w:fill="auto"/>
            <w:vAlign w:val="center"/>
            <w:hideMark/>
          </w:tcPr>
          <w:p w14:paraId="0682668C" w14:textId="77777777"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3A4B0F2" w14:textId="77777777" w:rsidR="00BD5BEF" w:rsidRPr="007001F1" w:rsidRDefault="00BD5BEF" w:rsidP="00F92AC2">
            <w:pPr>
              <w:rPr>
                <w:color w:val="000000"/>
              </w:rPr>
            </w:pPr>
            <w:r w:rsidRPr="007001F1">
              <w:rPr>
                <w:color w:val="000000"/>
                <w:sz w:val="22"/>
                <w:szCs w:val="22"/>
              </w:rPr>
              <w:t>Nadlimitná zákazka</w:t>
            </w:r>
          </w:p>
        </w:tc>
      </w:tr>
      <w:tr w:rsidR="00BD5BEF" w:rsidRPr="007001F1" w14:paraId="07DBAAB2" w14:textId="77777777" w:rsidTr="003E1143">
        <w:trPr>
          <w:trHeight w:val="300"/>
        </w:trPr>
        <w:tc>
          <w:tcPr>
            <w:tcW w:w="3559" w:type="dxa"/>
            <w:gridSpan w:val="2"/>
            <w:shd w:val="clear" w:color="auto" w:fill="auto"/>
            <w:vAlign w:val="center"/>
            <w:hideMark/>
          </w:tcPr>
          <w:p w14:paraId="59930B04" w14:textId="77777777"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91A7A88" w14:textId="77777777" w:rsidR="00BD5BEF" w:rsidRPr="007001F1" w:rsidRDefault="00BD5BEF" w:rsidP="00F92AC2">
            <w:pPr>
              <w:rPr>
                <w:color w:val="000000"/>
              </w:rPr>
            </w:pPr>
            <w:r w:rsidRPr="007001F1">
              <w:rPr>
                <w:color w:val="000000"/>
                <w:sz w:val="22"/>
                <w:szCs w:val="22"/>
              </w:rPr>
              <w:t>Verejná súťaž</w:t>
            </w:r>
          </w:p>
        </w:tc>
      </w:tr>
      <w:tr w:rsidR="00BD5BEF" w:rsidRPr="007001F1" w14:paraId="72E45584" w14:textId="77777777" w:rsidTr="003E1143">
        <w:trPr>
          <w:trHeight w:val="300"/>
        </w:trPr>
        <w:tc>
          <w:tcPr>
            <w:tcW w:w="3559" w:type="dxa"/>
            <w:gridSpan w:val="2"/>
            <w:shd w:val="clear" w:color="auto" w:fill="auto"/>
            <w:vAlign w:val="center"/>
            <w:hideMark/>
          </w:tcPr>
          <w:p w14:paraId="113028BD" w14:textId="77777777"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F97855E" w14:textId="77777777" w:rsidR="00BD5BEF" w:rsidRPr="007001F1" w:rsidRDefault="00BD5BEF" w:rsidP="00F92AC2">
            <w:pPr>
              <w:rPr>
                <w:color w:val="000000"/>
              </w:rPr>
            </w:pPr>
          </w:p>
        </w:tc>
      </w:tr>
      <w:tr w:rsidR="00F7654B" w:rsidRPr="007001F1" w14:paraId="49E649DC" w14:textId="77777777" w:rsidTr="003E1143">
        <w:trPr>
          <w:trHeight w:val="300"/>
        </w:trPr>
        <w:tc>
          <w:tcPr>
            <w:tcW w:w="3559" w:type="dxa"/>
            <w:gridSpan w:val="2"/>
            <w:shd w:val="clear" w:color="auto" w:fill="auto"/>
            <w:vAlign w:val="center"/>
          </w:tcPr>
          <w:p w14:paraId="3CB19839"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4299282" w14:textId="77777777" w:rsidR="00F7654B" w:rsidRPr="007001F1" w:rsidRDefault="00F7654B" w:rsidP="00F92AC2">
            <w:pPr>
              <w:rPr>
                <w:color w:val="000000"/>
              </w:rPr>
            </w:pPr>
          </w:p>
        </w:tc>
      </w:tr>
      <w:tr w:rsidR="00BD5BEF" w:rsidRPr="007001F1" w14:paraId="4398B58D" w14:textId="77777777" w:rsidTr="003E1143">
        <w:trPr>
          <w:trHeight w:val="300"/>
        </w:trPr>
        <w:tc>
          <w:tcPr>
            <w:tcW w:w="3559" w:type="dxa"/>
            <w:gridSpan w:val="2"/>
            <w:shd w:val="clear" w:color="auto" w:fill="auto"/>
            <w:vAlign w:val="center"/>
            <w:hideMark/>
          </w:tcPr>
          <w:p w14:paraId="22AC6573" w14:textId="77777777"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4ABCAF2A" w14:textId="77777777"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14:paraId="7074B531" w14:textId="77777777" w:rsidTr="003E1143">
        <w:trPr>
          <w:trHeight w:val="300"/>
        </w:trPr>
        <w:tc>
          <w:tcPr>
            <w:tcW w:w="3559" w:type="dxa"/>
            <w:gridSpan w:val="2"/>
            <w:shd w:val="clear" w:color="auto" w:fill="auto"/>
            <w:vAlign w:val="center"/>
            <w:hideMark/>
          </w:tcPr>
          <w:p w14:paraId="5479AD26" w14:textId="77777777"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5AF47D38" w14:textId="77777777" w:rsidR="00BD5BEF" w:rsidRPr="007001F1" w:rsidRDefault="00BD5BEF" w:rsidP="00F92AC2">
            <w:pPr>
              <w:rPr>
                <w:color w:val="000000"/>
              </w:rPr>
            </w:pPr>
            <w:r w:rsidRPr="007001F1">
              <w:rPr>
                <w:color w:val="000000"/>
                <w:sz w:val="22"/>
                <w:szCs w:val="22"/>
              </w:rPr>
              <w:t> </w:t>
            </w:r>
          </w:p>
        </w:tc>
      </w:tr>
      <w:tr w:rsidR="00BD5BEF" w:rsidRPr="007001F1" w14:paraId="138FAD4F" w14:textId="77777777" w:rsidTr="003E1143">
        <w:trPr>
          <w:trHeight w:val="300"/>
        </w:trPr>
        <w:tc>
          <w:tcPr>
            <w:tcW w:w="3559" w:type="dxa"/>
            <w:gridSpan w:val="2"/>
            <w:shd w:val="clear" w:color="auto" w:fill="auto"/>
            <w:vAlign w:val="center"/>
            <w:hideMark/>
          </w:tcPr>
          <w:p w14:paraId="48580F90" w14:textId="77777777"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559DD67" w14:textId="77777777" w:rsidR="00BD5BEF" w:rsidRPr="007001F1" w:rsidRDefault="00BD5BEF" w:rsidP="00F92AC2">
            <w:pPr>
              <w:rPr>
                <w:color w:val="000000"/>
              </w:rPr>
            </w:pPr>
            <w:r w:rsidRPr="007001F1">
              <w:rPr>
                <w:color w:val="000000"/>
                <w:sz w:val="22"/>
                <w:szCs w:val="22"/>
              </w:rPr>
              <w:t> </w:t>
            </w:r>
          </w:p>
        </w:tc>
      </w:tr>
      <w:tr w:rsidR="00BD5BEF" w:rsidRPr="007001F1" w14:paraId="2D41C017" w14:textId="77777777" w:rsidTr="003E1143">
        <w:trPr>
          <w:trHeight w:val="300"/>
        </w:trPr>
        <w:tc>
          <w:tcPr>
            <w:tcW w:w="3559" w:type="dxa"/>
            <w:gridSpan w:val="2"/>
            <w:shd w:val="clear" w:color="auto" w:fill="auto"/>
            <w:vAlign w:val="center"/>
            <w:hideMark/>
          </w:tcPr>
          <w:p w14:paraId="09F870F7" w14:textId="77777777"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B126F3A" w14:textId="77777777" w:rsidR="00BD5BEF" w:rsidRPr="007001F1" w:rsidRDefault="00BD5BEF" w:rsidP="00F92AC2">
            <w:pPr>
              <w:rPr>
                <w:color w:val="000000"/>
              </w:rPr>
            </w:pPr>
            <w:r w:rsidRPr="007001F1">
              <w:rPr>
                <w:color w:val="000000"/>
                <w:sz w:val="22"/>
                <w:szCs w:val="22"/>
              </w:rPr>
              <w:t> </w:t>
            </w:r>
          </w:p>
        </w:tc>
      </w:tr>
      <w:tr w:rsidR="00B0048C" w:rsidRPr="007001F1" w14:paraId="603AE873" w14:textId="77777777" w:rsidTr="003E1143">
        <w:trPr>
          <w:trHeight w:val="300"/>
        </w:trPr>
        <w:tc>
          <w:tcPr>
            <w:tcW w:w="3559" w:type="dxa"/>
            <w:gridSpan w:val="2"/>
            <w:shd w:val="clear" w:color="auto" w:fill="auto"/>
            <w:vAlign w:val="center"/>
          </w:tcPr>
          <w:p w14:paraId="4E72F8CA" w14:textId="77777777"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14:paraId="2BBF2D55" w14:textId="77777777" w:rsidR="00B0048C" w:rsidRPr="007001F1" w:rsidRDefault="00B0048C" w:rsidP="00F92AC2">
            <w:pPr>
              <w:rPr>
                <w:color w:val="000000"/>
              </w:rPr>
            </w:pPr>
          </w:p>
        </w:tc>
      </w:tr>
      <w:tr w:rsidR="00BD5BEF" w:rsidRPr="007001F1" w14:paraId="37594687" w14:textId="77777777" w:rsidTr="003E1143">
        <w:trPr>
          <w:trHeight w:val="300"/>
        </w:trPr>
        <w:tc>
          <w:tcPr>
            <w:tcW w:w="3559" w:type="dxa"/>
            <w:gridSpan w:val="2"/>
            <w:shd w:val="clear" w:color="auto" w:fill="auto"/>
            <w:vAlign w:val="center"/>
            <w:hideMark/>
          </w:tcPr>
          <w:p w14:paraId="4EF4640F" w14:textId="77777777"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10AF7CF4" w14:textId="77777777" w:rsidR="00BD5BEF" w:rsidRPr="007001F1" w:rsidRDefault="00BD5BEF" w:rsidP="00F92AC2">
            <w:pPr>
              <w:rPr>
                <w:color w:val="000000"/>
              </w:rPr>
            </w:pPr>
            <w:r w:rsidRPr="007001F1">
              <w:rPr>
                <w:color w:val="000000"/>
                <w:sz w:val="22"/>
                <w:szCs w:val="22"/>
              </w:rPr>
              <w:t> </w:t>
            </w:r>
          </w:p>
        </w:tc>
      </w:tr>
      <w:tr w:rsidR="00BD5BEF" w:rsidRPr="007001F1" w14:paraId="7C15224E" w14:textId="77777777" w:rsidTr="003E1143">
        <w:trPr>
          <w:trHeight w:val="300"/>
        </w:trPr>
        <w:tc>
          <w:tcPr>
            <w:tcW w:w="3559" w:type="dxa"/>
            <w:gridSpan w:val="2"/>
            <w:shd w:val="clear" w:color="auto" w:fill="auto"/>
            <w:vAlign w:val="center"/>
            <w:hideMark/>
          </w:tcPr>
          <w:p w14:paraId="76F3711F" w14:textId="77777777"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7447A86C" w14:textId="77777777" w:rsidR="00BD5BEF" w:rsidRPr="007001F1" w:rsidRDefault="00BD5BEF" w:rsidP="00F92AC2">
            <w:pPr>
              <w:rPr>
                <w:color w:val="000000"/>
              </w:rPr>
            </w:pPr>
            <w:r w:rsidRPr="007001F1">
              <w:rPr>
                <w:color w:val="000000"/>
                <w:sz w:val="22"/>
                <w:szCs w:val="22"/>
              </w:rPr>
              <w:t> </w:t>
            </w:r>
          </w:p>
        </w:tc>
      </w:tr>
      <w:tr w:rsidR="00BD5BEF" w:rsidRPr="007001F1" w14:paraId="136FC15F" w14:textId="77777777" w:rsidTr="003E1143">
        <w:trPr>
          <w:trHeight w:val="300"/>
        </w:trPr>
        <w:tc>
          <w:tcPr>
            <w:tcW w:w="3559" w:type="dxa"/>
            <w:gridSpan w:val="2"/>
            <w:shd w:val="clear" w:color="auto" w:fill="auto"/>
            <w:vAlign w:val="center"/>
            <w:hideMark/>
          </w:tcPr>
          <w:p w14:paraId="51D1F9E7" w14:textId="77777777"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F6CFE96" w14:textId="77777777" w:rsidR="00BD5BEF" w:rsidRPr="007001F1" w:rsidRDefault="00BD5BEF" w:rsidP="00F92AC2">
            <w:pPr>
              <w:rPr>
                <w:color w:val="000000"/>
              </w:rPr>
            </w:pPr>
            <w:r w:rsidRPr="007001F1">
              <w:rPr>
                <w:color w:val="000000"/>
                <w:sz w:val="22"/>
                <w:szCs w:val="22"/>
              </w:rPr>
              <w:t> </w:t>
            </w:r>
          </w:p>
        </w:tc>
      </w:tr>
      <w:tr w:rsidR="00BD5BEF" w:rsidRPr="007001F1" w14:paraId="4E4BE0E7" w14:textId="77777777" w:rsidTr="003E1143">
        <w:trPr>
          <w:trHeight w:val="300"/>
        </w:trPr>
        <w:tc>
          <w:tcPr>
            <w:tcW w:w="3559" w:type="dxa"/>
            <w:gridSpan w:val="2"/>
            <w:shd w:val="clear" w:color="auto" w:fill="auto"/>
            <w:vAlign w:val="center"/>
            <w:hideMark/>
          </w:tcPr>
          <w:p w14:paraId="415A1D2C" w14:textId="77777777"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91DFBA6" w14:textId="77777777" w:rsidR="00BD5BEF" w:rsidRPr="007001F1" w:rsidRDefault="00BD5BEF" w:rsidP="00F92AC2">
            <w:pPr>
              <w:rPr>
                <w:color w:val="000000"/>
              </w:rPr>
            </w:pPr>
            <w:r w:rsidRPr="007001F1">
              <w:rPr>
                <w:color w:val="000000"/>
                <w:sz w:val="22"/>
                <w:szCs w:val="22"/>
              </w:rPr>
              <w:t> </w:t>
            </w:r>
          </w:p>
        </w:tc>
      </w:tr>
      <w:tr w:rsidR="00BD5BEF" w:rsidRPr="007001F1" w14:paraId="26823B05" w14:textId="77777777" w:rsidTr="003E1143">
        <w:trPr>
          <w:trHeight w:val="300"/>
        </w:trPr>
        <w:tc>
          <w:tcPr>
            <w:tcW w:w="3559" w:type="dxa"/>
            <w:gridSpan w:val="2"/>
            <w:shd w:val="clear" w:color="auto" w:fill="auto"/>
            <w:vAlign w:val="center"/>
            <w:hideMark/>
          </w:tcPr>
          <w:p w14:paraId="4FFFD057" w14:textId="77777777"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23E86BF4" w14:textId="77777777" w:rsidR="00BD5BEF" w:rsidRPr="007001F1" w:rsidRDefault="00BD5BEF" w:rsidP="00F92AC2">
            <w:pPr>
              <w:rPr>
                <w:color w:val="000000"/>
              </w:rPr>
            </w:pPr>
            <w:r w:rsidRPr="007001F1">
              <w:rPr>
                <w:color w:val="000000"/>
                <w:sz w:val="22"/>
                <w:szCs w:val="22"/>
              </w:rPr>
              <w:t> </w:t>
            </w:r>
          </w:p>
        </w:tc>
      </w:tr>
      <w:tr w:rsidR="00BD5BEF" w:rsidRPr="007001F1" w14:paraId="37F94BDF" w14:textId="77777777" w:rsidTr="003E1143">
        <w:trPr>
          <w:trHeight w:val="300"/>
        </w:trPr>
        <w:tc>
          <w:tcPr>
            <w:tcW w:w="3559" w:type="dxa"/>
            <w:gridSpan w:val="2"/>
            <w:shd w:val="clear" w:color="auto" w:fill="auto"/>
            <w:vAlign w:val="center"/>
            <w:hideMark/>
          </w:tcPr>
          <w:p w14:paraId="6D1EFE50" w14:textId="77777777"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90F388D" w14:textId="77777777" w:rsidR="00BD5BEF" w:rsidRPr="007001F1" w:rsidRDefault="00BD5BEF" w:rsidP="00F92AC2">
            <w:pPr>
              <w:rPr>
                <w:color w:val="000000"/>
              </w:rPr>
            </w:pPr>
            <w:r w:rsidRPr="007001F1">
              <w:rPr>
                <w:color w:val="000000"/>
                <w:sz w:val="22"/>
                <w:szCs w:val="22"/>
              </w:rPr>
              <w:t> </w:t>
            </w:r>
          </w:p>
        </w:tc>
      </w:tr>
      <w:tr w:rsidR="00BD5BEF" w:rsidRPr="007001F1" w14:paraId="30824786" w14:textId="77777777" w:rsidTr="003E1143">
        <w:trPr>
          <w:trHeight w:val="300"/>
        </w:trPr>
        <w:tc>
          <w:tcPr>
            <w:tcW w:w="3559" w:type="dxa"/>
            <w:gridSpan w:val="2"/>
            <w:shd w:val="clear" w:color="auto" w:fill="auto"/>
            <w:vAlign w:val="center"/>
            <w:hideMark/>
          </w:tcPr>
          <w:p w14:paraId="71E06AE6" w14:textId="77777777"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971DEEF" w14:textId="77777777" w:rsidR="00BD5BEF" w:rsidRPr="007001F1" w:rsidRDefault="00BD5BEF" w:rsidP="00F92AC2">
            <w:pPr>
              <w:rPr>
                <w:color w:val="000000"/>
              </w:rPr>
            </w:pPr>
            <w:r w:rsidRPr="007001F1">
              <w:rPr>
                <w:color w:val="000000"/>
                <w:sz w:val="22"/>
                <w:szCs w:val="22"/>
              </w:rPr>
              <w:t> </w:t>
            </w:r>
          </w:p>
        </w:tc>
      </w:tr>
      <w:tr w:rsidR="00BD5BEF" w:rsidRPr="007001F1" w14:paraId="797D662E" w14:textId="77777777" w:rsidTr="003E1143">
        <w:trPr>
          <w:trHeight w:val="300"/>
        </w:trPr>
        <w:tc>
          <w:tcPr>
            <w:tcW w:w="3559" w:type="dxa"/>
            <w:gridSpan w:val="2"/>
            <w:shd w:val="clear" w:color="auto" w:fill="auto"/>
            <w:vAlign w:val="center"/>
            <w:hideMark/>
          </w:tcPr>
          <w:p w14:paraId="10FEAB36" w14:textId="77777777"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4FAEDB1" w14:textId="77777777" w:rsidR="00BD5BEF" w:rsidRPr="007001F1" w:rsidRDefault="00BD5BEF" w:rsidP="00F92AC2">
            <w:pPr>
              <w:rPr>
                <w:color w:val="000000"/>
              </w:rPr>
            </w:pPr>
            <w:r w:rsidRPr="007001F1">
              <w:rPr>
                <w:color w:val="000000"/>
                <w:sz w:val="22"/>
                <w:szCs w:val="22"/>
              </w:rPr>
              <w:t> </w:t>
            </w:r>
          </w:p>
        </w:tc>
      </w:tr>
      <w:tr w:rsidR="00BD5BEF" w:rsidRPr="007001F1" w14:paraId="7CF80F04" w14:textId="77777777" w:rsidTr="003E1143">
        <w:trPr>
          <w:trHeight w:val="315"/>
        </w:trPr>
        <w:tc>
          <w:tcPr>
            <w:tcW w:w="582" w:type="dxa"/>
            <w:shd w:val="clear" w:color="000000" w:fill="60497A"/>
            <w:vAlign w:val="center"/>
            <w:hideMark/>
          </w:tcPr>
          <w:p w14:paraId="5AC5EC78" w14:textId="77777777"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60D97E0" w14:textId="77777777"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28855E1" w14:textId="77777777"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5342A0" w14:textId="77777777"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2FBC35" w14:textId="77777777"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E54240D" w14:textId="77777777" w:rsidR="00BD5BEF" w:rsidRPr="007001F1" w:rsidRDefault="00BD5BEF" w:rsidP="00F92AC2">
            <w:pPr>
              <w:jc w:val="center"/>
              <w:rPr>
                <w:b/>
                <w:bCs/>
                <w:color w:val="FFFFFF"/>
              </w:rPr>
            </w:pPr>
            <w:r w:rsidRPr="007001F1">
              <w:rPr>
                <w:b/>
                <w:bCs/>
                <w:color w:val="FFFFFF"/>
                <w:sz w:val="22"/>
                <w:szCs w:val="22"/>
              </w:rPr>
              <w:t>Poznámka</w:t>
            </w:r>
          </w:p>
        </w:tc>
      </w:tr>
      <w:tr w:rsidR="00BD5BEF" w:rsidRPr="007001F1" w14:paraId="7E03D89A" w14:textId="77777777" w:rsidTr="003E1143">
        <w:trPr>
          <w:trHeight w:val="20"/>
        </w:trPr>
        <w:tc>
          <w:tcPr>
            <w:tcW w:w="582" w:type="dxa"/>
            <w:shd w:val="clear" w:color="auto" w:fill="auto"/>
            <w:noWrap/>
            <w:vAlign w:val="center"/>
            <w:hideMark/>
          </w:tcPr>
          <w:p w14:paraId="5364F5E0" w14:textId="77777777"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63398217" w14:textId="77777777"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040A5E4"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B28E722"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2B37CBE2"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1695705A" w14:textId="77777777" w:rsidR="00BD5BEF" w:rsidRPr="007001F1" w:rsidRDefault="00BD5BEF" w:rsidP="00F92AC2">
            <w:pPr>
              <w:jc w:val="center"/>
              <w:rPr>
                <w:color w:val="000000"/>
              </w:rPr>
            </w:pPr>
            <w:r w:rsidRPr="007001F1">
              <w:rPr>
                <w:color w:val="000000"/>
                <w:sz w:val="22"/>
                <w:szCs w:val="22"/>
              </w:rPr>
              <w:t> </w:t>
            </w:r>
          </w:p>
        </w:tc>
      </w:tr>
      <w:tr w:rsidR="00BD5BEF" w:rsidRPr="007001F1" w14:paraId="3647060F" w14:textId="77777777" w:rsidTr="003E1143">
        <w:trPr>
          <w:trHeight w:val="20"/>
        </w:trPr>
        <w:tc>
          <w:tcPr>
            <w:tcW w:w="582" w:type="dxa"/>
            <w:shd w:val="clear" w:color="auto" w:fill="auto"/>
            <w:noWrap/>
            <w:vAlign w:val="center"/>
            <w:hideMark/>
          </w:tcPr>
          <w:p w14:paraId="749976B7" w14:textId="77777777"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3E6C448A" w14:textId="77777777"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A8E37ED"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D04581D"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4AB52248"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21F10484" w14:textId="77777777" w:rsidR="00BD5BEF" w:rsidRPr="007001F1" w:rsidRDefault="00BD5BEF" w:rsidP="00F92AC2">
            <w:pPr>
              <w:jc w:val="center"/>
              <w:rPr>
                <w:color w:val="000000"/>
              </w:rPr>
            </w:pPr>
            <w:r w:rsidRPr="007001F1">
              <w:rPr>
                <w:color w:val="000000"/>
                <w:sz w:val="22"/>
                <w:szCs w:val="22"/>
              </w:rPr>
              <w:t> </w:t>
            </w:r>
          </w:p>
        </w:tc>
      </w:tr>
      <w:tr w:rsidR="0016283F" w:rsidRPr="007001F1" w14:paraId="1322C236" w14:textId="77777777" w:rsidTr="003E1143">
        <w:trPr>
          <w:trHeight w:val="505"/>
        </w:trPr>
        <w:tc>
          <w:tcPr>
            <w:tcW w:w="582" w:type="dxa"/>
            <w:vMerge w:val="restart"/>
            <w:shd w:val="clear" w:color="auto" w:fill="auto"/>
            <w:noWrap/>
            <w:vAlign w:val="center"/>
            <w:hideMark/>
          </w:tcPr>
          <w:p w14:paraId="5DC03993" w14:textId="77777777"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26DAB39" w14:textId="77777777"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344E75FC" w14:textId="77777777"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14:paraId="41111AF1" w14:textId="77777777"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14:paraId="48435396" w14:textId="77777777"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14:paraId="59EA78A2" w14:textId="77777777" w:rsidR="0016283F" w:rsidRPr="007001F1" w:rsidRDefault="0016283F" w:rsidP="00F92AC2">
            <w:pPr>
              <w:jc w:val="center"/>
              <w:rPr>
                <w:color w:val="000000"/>
              </w:rPr>
            </w:pPr>
            <w:r w:rsidRPr="007001F1">
              <w:rPr>
                <w:color w:val="000000"/>
                <w:sz w:val="22"/>
                <w:szCs w:val="22"/>
              </w:rPr>
              <w:t> </w:t>
            </w:r>
          </w:p>
        </w:tc>
      </w:tr>
      <w:tr w:rsidR="0016283F" w:rsidRPr="007001F1" w14:paraId="02A17668" w14:textId="77777777" w:rsidTr="003E1143">
        <w:trPr>
          <w:trHeight w:val="228"/>
        </w:trPr>
        <w:tc>
          <w:tcPr>
            <w:tcW w:w="582" w:type="dxa"/>
            <w:vMerge/>
            <w:shd w:val="clear" w:color="auto" w:fill="auto"/>
            <w:noWrap/>
            <w:vAlign w:val="center"/>
          </w:tcPr>
          <w:p w14:paraId="37813F8D" w14:textId="77777777" w:rsidR="0016283F" w:rsidRPr="007001F1" w:rsidRDefault="0016283F" w:rsidP="00F92AC2">
            <w:pPr>
              <w:jc w:val="center"/>
              <w:rPr>
                <w:color w:val="000000"/>
              </w:rPr>
            </w:pPr>
          </w:p>
        </w:tc>
        <w:tc>
          <w:tcPr>
            <w:tcW w:w="4820" w:type="dxa"/>
            <w:gridSpan w:val="2"/>
            <w:shd w:val="clear" w:color="auto" w:fill="auto"/>
            <w:vAlign w:val="center"/>
          </w:tcPr>
          <w:p w14:paraId="746FC4F5" w14:textId="77777777"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14:paraId="7EE3E8CE" w14:textId="77777777" w:rsidR="0016283F" w:rsidRPr="007001F1" w:rsidRDefault="0016283F" w:rsidP="00F92AC2">
            <w:pPr>
              <w:jc w:val="center"/>
              <w:rPr>
                <w:color w:val="000000"/>
              </w:rPr>
            </w:pPr>
          </w:p>
        </w:tc>
        <w:tc>
          <w:tcPr>
            <w:tcW w:w="567" w:type="dxa"/>
            <w:shd w:val="clear" w:color="auto" w:fill="auto"/>
            <w:vAlign w:val="center"/>
          </w:tcPr>
          <w:p w14:paraId="08672625" w14:textId="77777777" w:rsidR="0016283F" w:rsidRPr="007001F1" w:rsidRDefault="0016283F" w:rsidP="00F92AC2">
            <w:pPr>
              <w:jc w:val="center"/>
              <w:rPr>
                <w:color w:val="000000"/>
              </w:rPr>
            </w:pPr>
          </w:p>
        </w:tc>
        <w:tc>
          <w:tcPr>
            <w:tcW w:w="776" w:type="dxa"/>
            <w:shd w:val="clear" w:color="auto" w:fill="auto"/>
            <w:vAlign w:val="center"/>
          </w:tcPr>
          <w:p w14:paraId="782EFDEE" w14:textId="77777777" w:rsidR="0016283F" w:rsidRPr="007001F1" w:rsidRDefault="0016283F" w:rsidP="00F92AC2">
            <w:pPr>
              <w:jc w:val="center"/>
              <w:rPr>
                <w:color w:val="000000"/>
              </w:rPr>
            </w:pPr>
          </w:p>
        </w:tc>
        <w:tc>
          <w:tcPr>
            <w:tcW w:w="1775" w:type="dxa"/>
            <w:shd w:val="clear" w:color="auto" w:fill="auto"/>
            <w:vAlign w:val="center"/>
          </w:tcPr>
          <w:p w14:paraId="3DD07EE9" w14:textId="77777777" w:rsidR="0016283F" w:rsidRPr="007001F1" w:rsidRDefault="0016283F" w:rsidP="00F92AC2">
            <w:pPr>
              <w:jc w:val="center"/>
              <w:rPr>
                <w:color w:val="000000"/>
              </w:rPr>
            </w:pPr>
          </w:p>
        </w:tc>
      </w:tr>
      <w:tr w:rsidR="0016283F" w:rsidRPr="007001F1" w14:paraId="14A1A3C0" w14:textId="77777777" w:rsidTr="003E1143">
        <w:trPr>
          <w:trHeight w:val="505"/>
        </w:trPr>
        <w:tc>
          <w:tcPr>
            <w:tcW w:w="582" w:type="dxa"/>
            <w:vMerge/>
            <w:shd w:val="clear" w:color="auto" w:fill="auto"/>
            <w:noWrap/>
            <w:vAlign w:val="center"/>
          </w:tcPr>
          <w:p w14:paraId="07482B62" w14:textId="77777777" w:rsidR="0016283F" w:rsidRPr="007001F1" w:rsidRDefault="0016283F" w:rsidP="00F92AC2">
            <w:pPr>
              <w:jc w:val="center"/>
              <w:rPr>
                <w:color w:val="000000"/>
              </w:rPr>
            </w:pPr>
          </w:p>
        </w:tc>
        <w:tc>
          <w:tcPr>
            <w:tcW w:w="4820" w:type="dxa"/>
            <w:gridSpan w:val="2"/>
            <w:shd w:val="clear" w:color="auto" w:fill="auto"/>
            <w:vAlign w:val="center"/>
          </w:tcPr>
          <w:p w14:paraId="76B4F989" w14:textId="77777777" w:rsidR="0016283F" w:rsidRPr="007001F1" w:rsidRDefault="0016283F"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17D5F0AD" w14:textId="77777777" w:rsidR="0016283F" w:rsidRPr="007001F1" w:rsidRDefault="0016283F" w:rsidP="00F92AC2">
            <w:pPr>
              <w:jc w:val="center"/>
              <w:rPr>
                <w:color w:val="000000"/>
              </w:rPr>
            </w:pPr>
          </w:p>
        </w:tc>
        <w:tc>
          <w:tcPr>
            <w:tcW w:w="567" w:type="dxa"/>
            <w:shd w:val="clear" w:color="auto" w:fill="auto"/>
            <w:vAlign w:val="center"/>
          </w:tcPr>
          <w:p w14:paraId="057EE768" w14:textId="77777777" w:rsidR="0016283F" w:rsidRPr="007001F1" w:rsidRDefault="0016283F" w:rsidP="00F92AC2">
            <w:pPr>
              <w:jc w:val="center"/>
              <w:rPr>
                <w:color w:val="000000"/>
              </w:rPr>
            </w:pPr>
          </w:p>
        </w:tc>
        <w:tc>
          <w:tcPr>
            <w:tcW w:w="776" w:type="dxa"/>
            <w:shd w:val="clear" w:color="auto" w:fill="auto"/>
            <w:vAlign w:val="center"/>
          </w:tcPr>
          <w:p w14:paraId="708029FD" w14:textId="77777777" w:rsidR="0016283F" w:rsidRPr="007001F1" w:rsidRDefault="0016283F" w:rsidP="00F92AC2">
            <w:pPr>
              <w:jc w:val="center"/>
              <w:rPr>
                <w:color w:val="000000"/>
              </w:rPr>
            </w:pPr>
          </w:p>
        </w:tc>
        <w:tc>
          <w:tcPr>
            <w:tcW w:w="1775" w:type="dxa"/>
            <w:shd w:val="clear" w:color="auto" w:fill="auto"/>
            <w:vAlign w:val="center"/>
          </w:tcPr>
          <w:p w14:paraId="7FD7CB5D" w14:textId="77777777" w:rsidR="0016283F" w:rsidRPr="007001F1" w:rsidRDefault="0016283F" w:rsidP="00F92AC2">
            <w:pPr>
              <w:jc w:val="center"/>
              <w:rPr>
                <w:color w:val="000000"/>
              </w:rPr>
            </w:pPr>
          </w:p>
        </w:tc>
      </w:tr>
      <w:tr w:rsidR="00BD5BEF" w:rsidRPr="007001F1" w14:paraId="739908D9" w14:textId="77777777" w:rsidTr="003E1143">
        <w:trPr>
          <w:trHeight w:val="20"/>
        </w:trPr>
        <w:tc>
          <w:tcPr>
            <w:tcW w:w="582" w:type="dxa"/>
            <w:shd w:val="clear" w:color="auto" w:fill="auto"/>
            <w:noWrap/>
            <w:vAlign w:val="center"/>
            <w:hideMark/>
          </w:tcPr>
          <w:p w14:paraId="1813C50F" w14:textId="77777777"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14:paraId="497B8ECA" w14:textId="77777777"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2421BA05"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CEA151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7B3864A0"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D795AB1" w14:textId="77777777" w:rsidR="00BD5BEF" w:rsidRPr="007001F1" w:rsidRDefault="00BD5BEF" w:rsidP="00F92AC2">
            <w:pPr>
              <w:jc w:val="center"/>
              <w:rPr>
                <w:color w:val="000000"/>
              </w:rPr>
            </w:pPr>
            <w:r w:rsidRPr="007001F1">
              <w:rPr>
                <w:color w:val="000000"/>
                <w:sz w:val="22"/>
                <w:szCs w:val="22"/>
              </w:rPr>
              <w:t> </w:t>
            </w:r>
          </w:p>
        </w:tc>
      </w:tr>
      <w:tr w:rsidR="00FB4782" w:rsidRPr="007001F1" w14:paraId="23EAE9DB" w14:textId="77777777" w:rsidTr="003E1143">
        <w:trPr>
          <w:trHeight w:val="282"/>
        </w:trPr>
        <w:tc>
          <w:tcPr>
            <w:tcW w:w="582" w:type="dxa"/>
            <w:vMerge w:val="restart"/>
            <w:shd w:val="clear" w:color="auto" w:fill="auto"/>
            <w:noWrap/>
            <w:vAlign w:val="center"/>
          </w:tcPr>
          <w:p w14:paraId="50F550C9" w14:textId="77777777" w:rsidR="00FB4782" w:rsidRPr="007001F1" w:rsidRDefault="00FB4782" w:rsidP="00F92AC2">
            <w:pPr>
              <w:jc w:val="center"/>
              <w:rPr>
                <w:color w:val="000000"/>
              </w:rPr>
            </w:pPr>
            <w:r w:rsidRPr="007001F1">
              <w:rPr>
                <w:color w:val="000000"/>
                <w:sz w:val="22"/>
                <w:szCs w:val="22"/>
              </w:rPr>
              <w:t>5</w:t>
            </w:r>
          </w:p>
        </w:tc>
        <w:tc>
          <w:tcPr>
            <w:tcW w:w="4820" w:type="dxa"/>
            <w:gridSpan w:val="2"/>
            <w:shd w:val="clear" w:color="auto" w:fill="auto"/>
            <w:vAlign w:val="center"/>
          </w:tcPr>
          <w:p w14:paraId="6E2914D8" w14:textId="77777777" w:rsidR="00FB4782" w:rsidRPr="007001F1" w:rsidRDefault="00FB4782"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9119CE7" w14:textId="77777777" w:rsidR="00FB4782" w:rsidRPr="007001F1" w:rsidRDefault="00FB4782" w:rsidP="00F92AC2">
            <w:pPr>
              <w:jc w:val="center"/>
              <w:rPr>
                <w:color w:val="000000"/>
              </w:rPr>
            </w:pPr>
          </w:p>
        </w:tc>
        <w:tc>
          <w:tcPr>
            <w:tcW w:w="567" w:type="dxa"/>
            <w:shd w:val="clear" w:color="auto" w:fill="auto"/>
            <w:vAlign w:val="center"/>
          </w:tcPr>
          <w:p w14:paraId="73BD1C43" w14:textId="77777777" w:rsidR="00FB4782" w:rsidRPr="007001F1" w:rsidRDefault="00FB4782" w:rsidP="00F92AC2">
            <w:pPr>
              <w:jc w:val="center"/>
              <w:rPr>
                <w:color w:val="000000"/>
              </w:rPr>
            </w:pPr>
          </w:p>
        </w:tc>
        <w:tc>
          <w:tcPr>
            <w:tcW w:w="776" w:type="dxa"/>
            <w:shd w:val="clear" w:color="auto" w:fill="auto"/>
            <w:vAlign w:val="center"/>
          </w:tcPr>
          <w:p w14:paraId="38F22815" w14:textId="77777777" w:rsidR="00FB4782" w:rsidRPr="007001F1" w:rsidRDefault="00FB4782" w:rsidP="00F92AC2">
            <w:pPr>
              <w:jc w:val="center"/>
              <w:rPr>
                <w:color w:val="000000"/>
              </w:rPr>
            </w:pPr>
          </w:p>
        </w:tc>
        <w:tc>
          <w:tcPr>
            <w:tcW w:w="1775" w:type="dxa"/>
            <w:shd w:val="clear" w:color="auto" w:fill="auto"/>
            <w:vAlign w:val="center"/>
          </w:tcPr>
          <w:p w14:paraId="3CF87D47" w14:textId="77777777" w:rsidR="00FB4782" w:rsidRPr="007001F1" w:rsidRDefault="00FB4782" w:rsidP="00F92AC2">
            <w:pPr>
              <w:jc w:val="center"/>
              <w:rPr>
                <w:color w:val="000000"/>
              </w:rPr>
            </w:pPr>
          </w:p>
        </w:tc>
      </w:tr>
      <w:tr w:rsidR="00FB4782" w:rsidRPr="007001F1" w14:paraId="28032264" w14:textId="77777777" w:rsidTr="003E1143">
        <w:trPr>
          <w:trHeight w:val="675"/>
        </w:trPr>
        <w:tc>
          <w:tcPr>
            <w:tcW w:w="582" w:type="dxa"/>
            <w:vMerge/>
            <w:shd w:val="clear" w:color="auto" w:fill="auto"/>
            <w:noWrap/>
            <w:vAlign w:val="center"/>
          </w:tcPr>
          <w:p w14:paraId="061A40F7" w14:textId="77777777" w:rsidR="00FB4782" w:rsidRPr="007001F1" w:rsidRDefault="00FB4782" w:rsidP="00F92AC2">
            <w:pPr>
              <w:jc w:val="center"/>
              <w:rPr>
                <w:color w:val="000000"/>
              </w:rPr>
            </w:pPr>
          </w:p>
        </w:tc>
        <w:tc>
          <w:tcPr>
            <w:tcW w:w="4820" w:type="dxa"/>
            <w:gridSpan w:val="2"/>
            <w:shd w:val="clear" w:color="auto" w:fill="auto"/>
            <w:vAlign w:val="center"/>
          </w:tcPr>
          <w:p w14:paraId="383B055E" w14:textId="7777777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4B49C57C" w14:textId="77777777" w:rsidR="00FB4782" w:rsidRPr="007001F1" w:rsidRDefault="00FB4782" w:rsidP="00F92AC2">
            <w:pPr>
              <w:jc w:val="center"/>
              <w:rPr>
                <w:color w:val="000000"/>
              </w:rPr>
            </w:pPr>
          </w:p>
        </w:tc>
        <w:tc>
          <w:tcPr>
            <w:tcW w:w="567" w:type="dxa"/>
            <w:shd w:val="clear" w:color="auto" w:fill="auto"/>
            <w:vAlign w:val="center"/>
          </w:tcPr>
          <w:p w14:paraId="6829F3D2" w14:textId="77777777" w:rsidR="00FB4782" w:rsidRPr="007001F1" w:rsidRDefault="00FB4782" w:rsidP="00F92AC2">
            <w:pPr>
              <w:jc w:val="center"/>
              <w:rPr>
                <w:color w:val="000000"/>
              </w:rPr>
            </w:pPr>
          </w:p>
        </w:tc>
        <w:tc>
          <w:tcPr>
            <w:tcW w:w="776" w:type="dxa"/>
            <w:shd w:val="clear" w:color="auto" w:fill="auto"/>
            <w:vAlign w:val="center"/>
          </w:tcPr>
          <w:p w14:paraId="2C7BADF6" w14:textId="77777777" w:rsidR="00FB4782" w:rsidRPr="007001F1" w:rsidRDefault="00FB4782" w:rsidP="00F92AC2">
            <w:pPr>
              <w:jc w:val="center"/>
              <w:rPr>
                <w:color w:val="000000"/>
              </w:rPr>
            </w:pPr>
          </w:p>
        </w:tc>
        <w:tc>
          <w:tcPr>
            <w:tcW w:w="1775" w:type="dxa"/>
            <w:shd w:val="clear" w:color="auto" w:fill="auto"/>
            <w:vAlign w:val="center"/>
          </w:tcPr>
          <w:p w14:paraId="1FCD74B6" w14:textId="77777777" w:rsidR="00FB4782" w:rsidRPr="007001F1" w:rsidRDefault="00FB4782" w:rsidP="00F92AC2">
            <w:pPr>
              <w:jc w:val="center"/>
              <w:rPr>
                <w:color w:val="000000"/>
              </w:rPr>
            </w:pPr>
          </w:p>
        </w:tc>
      </w:tr>
      <w:tr w:rsidR="004E23A4" w:rsidRPr="007001F1" w14:paraId="00447DB3" w14:textId="77777777" w:rsidTr="00094119">
        <w:trPr>
          <w:trHeight w:val="1360"/>
        </w:trPr>
        <w:tc>
          <w:tcPr>
            <w:tcW w:w="582" w:type="dxa"/>
            <w:vMerge/>
            <w:shd w:val="clear" w:color="auto" w:fill="auto"/>
            <w:noWrap/>
            <w:vAlign w:val="center"/>
          </w:tcPr>
          <w:p w14:paraId="1B4B199E" w14:textId="77777777" w:rsidR="004E23A4" w:rsidRPr="007001F1" w:rsidRDefault="004E23A4" w:rsidP="00F92AC2">
            <w:pPr>
              <w:jc w:val="center"/>
              <w:rPr>
                <w:color w:val="000000"/>
              </w:rPr>
            </w:pPr>
          </w:p>
        </w:tc>
        <w:tc>
          <w:tcPr>
            <w:tcW w:w="4820" w:type="dxa"/>
            <w:gridSpan w:val="2"/>
            <w:shd w:val="clear" w:color="auto" w:fill="auto"/>
            <w:vAlign w:val="center"/>
          </w:tcPr>
          <w:p w14:paraId="2B227A39" w14:textId="77777777" w:rsidR="004E23A4" w:rsidRPr="007001F1" w:rsidRDefault="004E23A4" w:rsidP="003E114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4B79C8B" w14:textId="77777777" w:rsidR="004E23A4" w:rsidRPr="007001F1" w:rsidRDefault="004E23A4" w:rsidP="00F92AC2">
            <w:pPr>
              <w:jc w:val="center"/>
              <w:rPr>
                <w:color w:val="000000"/>
              </w:rPr>
            </w:pPr>
          </w:p>
        </w:tc>
        <w:tc>
          <w:tcPr>
            <w:tcW w:w="567" w:type="dxa"/>
            <w:shd w:val="clear" w:color="auto" w:fill="auto"/>
            <w:vAlign w:val="center"/>
          </w:tcPr>
          <w:p w14:paraId="72FD7768" w14:textId="77777777" w:rsidR="004E23A4" w:rsidRPr="007001F1" w:rsidRDefault="004E23A4" w:rsidP="00F92AC2">
            <w:pPr>
              <w:jc w:val="center"/>
              <w:rPr>
                <w:color w:val="000000"/>
              </w:rPr>
            </w:pPr>
          </w:p>
        </w:tc>
        <w:tc>
          <w:tcPr>
            <w:tcW w:w="776" w:type="dxa"/>
            <w:shd w:val="clear" w:color="auto" w:fill="auto"/>
            <w:vAlign w:val="center"/>
          </w:tcPr>
          <w:p w14:paraId="00DAB4BD" w14:textId="77777777" w:rsidR="004E23A4" w:rsidRPr="007001F1" w:rsidRDefault="004E23A4" w:rsidP="00F92AC2">
            <w:pPr>
              <w:jc w:val="center"/>
              <w:rPr>
                <w:color w:val="000000"/>
              </w:rPr>
            </w:pPr>
          </w:p>
        </w:tc>
        <w:tc>
          <w:tcPr>
            <w:tcW w:w="1775" w:type="dxa"/>
            <w:shd w:val="clear" w:color="auto" w:fill="auto"/>
            <w:vAlign w:val="center"/>
          </w:tcPr>
          <w:p w14:paraId="6154761F" w14:textId="77777777" w:rsidR="004E23A4" w:rsidRPr="007001F1" w:rsidRDefault="004E23A4" w:rsidP="00F92AC2">
            <w:pPr>
              <w:jc w:val="center"/>
              <w:rPr>
                <w:color w:val="000000"/>
              </w:rPr>
            </w:pPr>
          </w:p>
        </w:tc>
      </w:tr>
      <w:tr w:rsidR="00B81E10" w:rsidRPr="007001F1" w14:paraId="42F20A91" w14:textId="77777777" w:rsidTr="003E1143">
        <w:trPr>
          <w:trHeight w:val="675"/>
        </w:trPr>
        <w:tc>
          <w:tcPr>
            <w:tcW w:w="582" w:type="dxa"/>
            <w:vMerge w:val="restart"/>
            <w:shd w:val="clear" w:color="auto" w:fill="auto"/>
            <w:noWrap/>
            <w:vAlign w:val="center"/>
          </w:tcPr>
          <w:p w14:paraId="5E96F353" w14:textId="77777777"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14:paraId="600192F0" w14:textId="77777777"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376EFCF8" w14:textId="77777777" w:rsidR="00B81E10" w:rsidRPr="007001F1" w:rsidRDefault="00B81E10" w:rsidP="00F92AC2">
            <w:pPr>
              <w:jc w:val="center"/>
              <w:rPr>
                <w:color w:val="000000"/>
              </w:rPr>
            </w:pPr>
          </w:p>
        </w:tc>
        <w:tc>
          <w:tcPr>
            <w:tcW w:w="567" w:type="dxa"/>
            <w:shd w:val="clear" w:color="auto" w:fill="auto"/>
            <w:vAlign w:val="center"/>
          </w:tcPr>
          <w:p w14:paraId="37EB92A2" w14:textId="77777777" w:rsidR="00B81E10" w:rsidRPr="007001F1" w:rsidRDefault="00B81E10" w:rsidP="00F92AC2">
            <w:pPr>
              <w:jc w:val="center"/>
              <w:rPr>
                <w:color w:val="000000"/>
              </w:rPr>
            </w:pPr>
          </w:p>
        </w:tc>
        <w:tc>
          <w:tcPr>
            <w:tcW w:w="776" w:type="dxa"/>
            <w:shd w:val="clear" w:color="auto" w:fill="auto"/>
            <w:vAlign w:val="center"/>
          </w:tcPr>
          <w:p w14:paraId="636510D7" w14:textId="77777777" w:rsidR="00B81E10" w:rsidRPr="007001F1" w:rsidRDefault="00B81E10" w:rsidP="00F92AC2">
            <w:pPr>
              <w:jc w:val="center"/>
              <w:rPr>
                <w:color w:val="000000"/>
              </w:rPr>
            </w:pPr>
          </w:p>
        </w:tc>
        <w:tc>
          <w:tcPr>
            <w:tcW w:w="1775" w:type="dxa"/>
            <w:shd w:val="clear" w:color="auto" w:fill="auto"/>
            <w:vAlign w:val="center"/>
          </w:tcPr>
          <w:p w14:paraId="3743E697" w14:textId="77777777" w:rsidR="00B81E10" w:rsidRPr="007001F1" w:rsidRDefault="00B81E10" w:rsidP="00F92AC2">
            <w:pPr>
              <w:jc w:val="center"/>
              <w:rPr>
                <w:color w:val="000000"/>
              </w:rPr>
            </w:pPr>
          </w:p>
        </w:tc>
      </w:tr>
      <w:tr w:rsidR="00B81E10" w:rsidRPr="007001F1" w14:paraId="380494F5" w14:textId="77777777" w:rsidTr="003E1143">
        <w:trPr>
          <w:trHeight w:val="675"/>
        </w:trPr>
        <w:tc>
          <w:tcPr>
            <w:tcW w:w="582" w:type="dxa"/>
            <w:vMerge/>
            <w:shd w:val="clear" w:color="auto" w:fill="auto"/>
            <w:noWrap/>
            <w:vAlign w:val="center"/>
          </w:tcPr>
          <w:p w14:paraId="5A8C431A" w14:textId="77777777" w:rsidR="00B81E10" w:rsidRPr="007001F1" w:rsidRDefault="00B81E10" w:rsidP="00F92AC2">
            <w:pPr>
              <w:jc w:val="center"/>
              <w:rPr>
                <w:color w:val="000000"/>
              </w:rPr>
            </w:pPr>
          </w:p>
        </w:tc>
        <w:tc>
          <w:tcPr>
            <w:tcW w:w="4820" w:type="dxa"/>
            <w:gridSpan w:val="2"/>
            <w:shd w:val="clear" w:color="auto" w:fill="auto"/>
            <w:vAlign w:val="center"/>
          </w:tcPr>
          <w:p w14:paraId="51F721E6" w14:textId="77777777"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0DC4C26" w14:textId="77777777" w:rsidR="00B81E10" w:rsidRPr="007001F1" w:rsidRDefault="00B81E10" w:rsidP="00F92AC2">
            <w:pPr>
              <w:jc w:val="center"/>
              <w:rPr>
                <w:color w:val="000000"/>
              </w:rPr>
            </w:pPr>
          </w:p>
        </w:tc>
        <w:tc>
          <w:tcPr>
            <w:tcW w:w="567" w:type="dxa"/>
            <w:shd w:val="clear" w:color="auto" w:fill="auto"/>
            <w:vAlign w:val="center"/>
          </w:tcPr>
          <w:p w14:paraId="6E620E3E" w14:textId="77777777" w:rsidR="00B81E10" w:rsidRPr="007001F1" w:rsidRDefault="00B81E10" w:rsidP="00F92AC2">
            <w:pPr>
              <w:jc w:val="center"/>
              <w:rPr>
                <w:color w:val="000000"/>
              </w:rPr>
            </w:pPr>
          </w:p>
        </w:tc>
        <w:tc>
          <w:tcPr>
            <w:tcW w:w="776" w:type="dxa"/>
            <w:shd w:val="clear" w:color="auto" w:fill="auto"/>
            <w:vAlign w:val="center"/>
          </w:tcPr>
          <w:p w14:paraId="42C94274" w14:textId="77777777" w:rsidR="00B81E10" w:rsidRPr="007001F1" w:rsidRDefault="00B81E10" w:rsidP="00F92AC2">
            <w:pPr>
              <w:jc w:val="center"/>
              <w:rPr>
                <w:color w:val="000000"/>
              </w:rPr>
            </w:pPr>
          </w:p>
        </w:tc>
        <w:tc>
          <w:tcPr>
            <w:tcW w:w="1775" w:type="dxa"/>
            <w:shd w:val="clear" w:color="auto" w:fill="auto"/>
            <w:vAlign w:val="center"/>
          </w:tcPr>
          <w:p w14:paraId="3E074591" w14:textId="77777777" w:rsidR="00B81E10" w:rsidRPr="007001F1" w:rsidRDefault="00B81E10" w:rsidP="00F92AC2">
            <w:pPr>
              <w:jc w:val="center"/>
              <w:rPr>
                <w:color w:val="000000"/>
              </w:rPr>
            </w:pPr>
          </w:p>
        </w:tc>
      </w:tr>
      <w:tr w:rsidR="00136F4A" w:rsidRPr="007001F1" w14:paraId="7ADD353A" w14:textId="77777777" w:rsidTr="003E1143">
        <w:trPr>
          <w:trHeight w:val="675"/>
        </w:trPr>
        <w:tc>
          <w:tcPr>
            <w:tcW w:w="582" w:type="dxa"/>
            <w:shd w:val="clear" w:color="auto" w:fill="auto"/>
            <w:noWrap/>
            <w:vAlign w:val="center"/>
          </w:tcPr>
          <w:p w14:paraId="22D34735" w14:textId="77777777"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14:paraId="1E5F8BAE" w14:textId="77777777"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527E5A5E" w14:textId="77777777" w:rsidR="00136F4A" w:rsidRPr="007001F1" w:rsidRDefault="00136F4A" w:rsidP="00F92AC2">
            <w:pPr>
              <w:jc w:val="center"/>
              <w:rPr>
                <w:color w:val="000000"/>
              </w:rPr>
            </w:pPr>
          </w:p>
        </w:tc>
        <w:tc>
          <w:tcPr>
            <w:tcW w:w="567" w:type="dxa"/>
            <w:shd w:val="clear" w:color="auto" w:fill="auto"/>
            <w:vAlign w:val="center"/>
          </w:tcPr>
          <w:p w14:paraId="545D9EEA" w14:textId="77777777" w:rsidR="00136F4A" w:rsidRPr="007001F1" w:rsidRDefault="00136F4A" w:rsidP="00F92AC2">
            <w:pPr>
              <w:jc w:val="center"/>
              <w:rPr>
                <w:color w:val="000000"/>
              </w:rPr>
            </w:pPr>
          </w:p>
        </w:tc>
        <w:tc>
          <w:tcPr>
            <w:tcW w:w="776" w:type="dxa"/>
            <w:shd w:val="clear" w:color="auto" w:fill="auto"/>
            <w:vAlign w:val="center"/>
          </w:tcPr>
          <w:p w14:paraId="26A65DE3" w14:textId="77777777" w:rsidR="00136F4A" w:rsidRPr="007001F1" w:rsidRDefault="00136F4A" w:rsidP="00F92AC2">
            <w:pPr>
              <w:jc w:val="center"/>
              <w:rPr>
                <w:color w:val="000000"/>
              </w:rPr>
            </w:pPr>
          </w:p>
        </w:tc>
        <w:tc>
          <w:tcPr>
            <w:tcW w:w="1775" w:type="dxa"/>
            <w:shd w:val="clear" w:color="auto" w:fill="auto"/>
            <w:vAlign w:val="center"/>
          </w:tcPr>
          <w:p w14:paraId="576C9000" w14:textId="77777777" w:rsidR="00136F4A" w:rsidRPr="007001F1" w:rsidRDefault="00136F4A" w:rsidP="00F92AC2">
            <w:pPr>
              <w:jc w:val="center"/>
              <w:rPr>
                <w:color w:val="000000"/>
              </w:rPr>
            </w:pPr>
          </w:p>
        </w:tc>
      </w:tr>
      <w:tr w:rsidR="00BD5BEF" w:rsidRPr="007001F1" w14:paraId="5DC21CF4" w14:textId="77777777" w:rsidTr="003E1143">
        <w:trPr>
          <w:trHeight w:val="20"/>
        </w:trPr>
        <w:tc>
          <w:tcPr>
            <w:tcW w:w="582" w:type="dxa"/>
            <w:shd w:val="clear" w:color="auto" w:fill="auto"/>
            <w:noWrap/>
            <w:vAlign w:val="center"/>
            <w:hideMark/>
          </w:tcPr>
          <w:p w14:paraId="134FDB1F" w14:textId="77777777" w:rsidR="00BD5BEF" w:rsidRPr="007001F1" w:rsidRDefault="00E00970" w:rsidP="00F92AC2">
            <w:pPr>
              <w:jc w:val="center"/>
              <w:rPr>
                <w:color w:val="000000"/>
              </w:rPr>
            </w:pPr>
            <w:r>
              <w:rPr>
                <w:color w:val="000000"/>
                <w:sz w:val="22"/>
                <w:szCs w:val="22"/>
              </w:rPr>
              <w:t>8</w:t>
            </w:r>
          </w:p>
        </w:tc>
        <w:tc>
          <w:tcPr>
            <w:tcW w:w="4820" w:type="dxa"/>
            <w:gridSpan w:val="2"/>
            <w:shd w:val="clear" w:color="auto" w:fill="auto"/>
            <w:vAlign w:val="center"/>
            <w:hideMark/>
          </w:tcPr>
          <w:p w14:paraId="79960136" w14:textId="77777777" w:rsidR="00BD5BEF" w:rsidRDefault="00BD5BEF" w:rsidP="003F3D85">
            <w:pPr>
              <w:jc w:val="both"/>
              <w:rPr>
                <w:color w:val="000000"/>
                <w:sz w:val="22"/>
                <w:szCs w:val="22"/>
              </w:rPr>
            </w:pPr>
            <w:r w:rsidRPr="007001F1">
              <w:rPr>
                <w:color w:val="000000"/>
                <w:sz w:val="22"/>
                <w:szCs w:val="22"/>
              </w:rPr>
              <w:t xml:space="preserve">Neboli identifikované iné porušenia pravidiel a postupov </w:t>
            </w:r>
            <w:r w:rsidRPr="004E23A4">
              <w:rPr>
                <w:color w:val="000000"/>
                <w:sz w:val="22"/>
                <w:szCs w:val="22"/>
              </w:rPr>
              <w:t>verejného obstarávania</w:t>
            </w:r>
            <w:r w:rsidR="00E00970" w:rsidRPr="004E23A4">
              <w:rPr>
                <w:color w:val="000000"/>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094119">
              <w:rPr>
                <w:color w:val="000000"/>
                <w:sz w:val="22"/>
                <w:szCs w:val="22"/>
              </w:rPr>
              <w:t>?</w:t>
            </w:r>
          </w:p>
          <w:p w14:paraId="0AB9635D" w14:textId="77777777" w:rsidR="00094119" w:rsidRPr="007001F1" w:rsidRDefault="00094119" w:rsidP="003F3D85">
            <w:pPr>
              <w:jc w:val="both"/>
              <w:rPr>
                <w:color w:val="000000"/>
              </w:rPr>
            </w:pPr>
          </w:p>
        </w:tc>
        <w:tc>
          <w:tcPr>
            <w:tcW w:w="567" w:type="dxa"/>
            <w:shd w:val="clear" w:color="auto" w:fill="auto"/>
            <w:vAlign w:val="center"/>
            <w:hideMark/>
          </w:tcPr>
          <w:p w14:paraId="0525AC3F"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14DAEF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6C3E683C"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131C793" w14:textId="77777777" w:rsidR="00BD5BEF" w:rsidRPr="007001F1" w:rsidRDefault="00BD5BEF" w:rsidP="00F92AC2">
            <w:pPr>
              <w:jc w:val="center"/>
              <w:rPr>
                <w:color w:val="000000"/>
              </w:rPr>
            </w:pPr>
            <w:r w:rsidRPr="007001F1">
              <w:rPr>
                <w:color w:val="000000"/>
                <w:sz w:val="22"/>
                <w:szCs w:val="22"/>
              </w:rPr>
              <w:t> </w:t>
            </w:r>
          </w:p>
        </w:tc>
      </w:tr>
      <w:tr w:rsidR="00BD5BEF" w:rsidRPr="007001F1" w14:paraId="1BD29F86" w14:textId="77777777" w:rsidTr="003E1143">
        <w:trPr>
          <w:trHeight w:val="300"/>
        </w:trPr>
        <w:tc>
          <w:tcPr>
            <w:tcW w:w="3559" w:type="dxa"/>
            <w:gridSpan w:val="2"/>
            <w:shd w:val="clear" w:color="auto" w:fill="auto"/>
            <w:vAlign w:val="center"/>
            <w:hideMark/>
          </w:tcPr>
          <w:p w14:paraId="7ADDB293" w14:textId="77777777"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
          <w:p w14:paraId="2618ADDC" w14:textId="77777777" w:rsidR="00BD5BEF" w:rsidRPr="007001F1" w:rsidRDefault="00BD5BEF" w:rsidP="00F92AC2">
            <w:pPr>
              <w:rPr>
                <w:color w:val="000000"/>
              </w:rPr>
            </w:pPr>
            <w:r w:rsidRPr="007001F1">
              <w:rPr>
                <w:color w:val="000000"/>
                <w:sz w:val="22"/>
                <w:szCs w:val="22"/>
              </w:rPr>
              <w:t> </w:t>
            </w:r>
          </w:p>
        </w:tc>
      </w:tr>
      <w:tr w:rsidR="00BD5BEF" w:rsidRPr="007001F1" w14:paraId="6AB4EB11" w14:textId="77777777" w:rsidTr="003E1143">
        <w:trPr>
          <w:trHeight w:val="300"/>
        </w:trPr>
        <w:tc>
          <w:tcPr>
            <w:tcW w:w="3559" w:type="dxa"/>
            <w:gridSpan w:val="2"/>
            <w:shd w:val="clear" w:color="auto" w:fill="auto"/>
            <w:vAlign w:val="center"/>
            <w:hideMark/>
          </w:tcPr>
          <w:p w14:paraId="7A3E9FE8" w14:textId="77777777"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14:paraId="4F898B61" w14:textId="77777777" w:rsidR="00BD5BEF" w:rsidRPr="007001F1" w:rsidRDefault="00BD5BEF" w:rsidP="00F92AC2">
            <w:pPr>
              <w:rPr>
                <w:color w:val="000000"/>
              </w:rPr>
            </w:pPr>
            <w:r w:rsidRPr="007001F1">
              <w:rPr>
                <w:color w:val="000000"/>
                <w:sz w:val="22"/>
                <w:szCs w:val="22"/>
              </w:rPr>
              <w:t> </w:t>
            </w:r>
          </w:p>
        </w:tc>
      </w:tr>
      <w:tr w:rsidR="00BD5BEF" w:rsidRPr="007001F1" w14:paraId="0E96DE53" w14:textId="77777777" w:rsidTr="003E1143">
        <w:trPr>
          <w:trHeight w:val="300"/>
        </w:trPr>
        <w:tc>
          <w:tcPr>
            <w:tcW w:w="3559" w:type="dxa"/>
            <w:gridSpan w:val="2"/>
            <w:shd w:val="clear" w:color="000000" w:fill="FFFFFF"/>
            <w:vAlign w:val="center"/>
            <w:hideMark/>
          </w:tcPr>
          <w:p w14:paraId="39AADB6B"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6AB07574" w14:textId="77777777" w:rsidR="00BD5BEF" w:rsidRPr="007001F1" w:rsidRDefault="00BD5BEF" w:rsidP="00F92AC2">
            <w:pPr>
              <w:rPr>
                <w:color w:val="000000"/>
              </w:rPr>
            </w:pPr>
            <w:r w:rsidRPr="007001F1">
              <w:rPr>
                <w:color w:val="000000"/>
                <w:sz w:val="22"/>
                <w:szCs w:val="22"/>
              </w:rPr>
              <w:t> </w:t>
            </w:r>
          </w:p>
        </w:tc>
      </w:tr>
      <w:tr w:rsidR="00BD5BEF" w:rsidRPr="007001F1" w14:paraId="2A5F4E4B" w14:textId="77777777" w:rsidTr="003E1143">
        <w:trPr>
          <w:trHeight w:val="300"/>
        </w:trPr>
        <w:tc>
          <w:tcPr>
            <w:tcW w:w="9087" w:type="dxa"/>
            <w:gridSpan w:val="7"/>
            <w:shd w:val="clear" w:color="auto" w:fill="auto"/>
            <w:noWrap/>
            <w:vAlign w:val="bottom"/>
            <w:hideMark/>
          </w:tcPr>
          <w:p w14:paraId="4CDBE14E" w14:textId="77777777" w:rsidR="00BD5BEF" w:rsidRPr="007001F1" w:rsidRDefault="00BD5BEF" w:rsidP="00F92AC2">
            <w:pPr>
              <w:jc w:val="center"/>
              <w:rPr>
                <w:color w:val="000000"/>
              </w:rPr>
            </w:pPr>
            <w:r w:rsidRPr="007001F1">
              <w:rPr>
                <w:color w:val="000000"/>
                <w:sz w:val="22"/>
                <w:szCs w:val="22"/>
              </w:rPr>
              <w:t> </w:t>
            </w:r>
          </w:p>
        </w:tc>
      </w:tr>
      <w:tr w:rsidR="00BD5BEF" w:rsidRPr="007001F1" w14:paraId="190D8ABF" w14:textId="77777777" w:rsidTr="003E1143">
        <w:trPr>
          <w:trHeight w:val="300"/>
        </w:trPr>
        <w:tc>
          <w:tcPr>
            <w:tcW w:w="3559" w:type="dxa"/>
            <w:gridSpan w:val="2"/>
            <w:shd w:val="clear" w:color="000000" w:fill="FFFFFF"/>
            <w:vAlign w:val="center"/>
            <w:hideMark/>
          </w:tcPr>
          <w:p w14:paraId="254B6EBC" w14:textId="77777777"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
          <w:p w14:paraId="59E3F3D1" w14:textId="77777777" w:rsidR="00BD5BEF" w:rsidRPr="007001F1" w:rsidRDefault="00BD5BEF" w:rsidP="00F92AC2">
            <w:pPr>
              <w:rPr>
                <w:color w:val="000000"/>
              </w:rPr>
            </w:pPr>
            <w:r w:rsidRPr="007001F1">
              <w:rPr>
                <w:color w:val="000000"/>
                <w:sz w:val="22"/>
                <w:szCs w:val="22"/>
              </w:rPr>
              <w:t> </w:t>
            </w:r>
          </w:p>
        </w:tc>
      </w:tr>
      <w:tr w:rsidR="00BD5BEF" w:rsidRPr="007001F1" w14:paraId="3C09DA50" w14:textId="77777777" w:rsidTr="003E1143">
        <w:trPr>
          <w:trHeight w:val="300"/>
        </w:trPr>
        <w:tc>
          <w:tcPr>
            <w:tcW w:w="3559" w:type="dxa"/>
            <w:gridSpan w:val="2"/>
            <w:shd w:val="clear" w:color="000000" w:fill="FFFFFF"/>
            <w:vAlign w:val="center"/>
            <w:hideMark/>
          </w:tcPr>
          <w:p w14:paraId="3790717E" w14:textId="77777777"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14:paraId="3B5EB9C7" w14:textId="77777777" w:rsidR="00BD5BEF" w:rsidRPr="007001F1" w:rsidRDefault="00BD5BEF" w:rsidP="00F92AC2">
            <w:pPr>
              <w:rPr>
                <w:color w:val="000000"/>
              </w:rPr>
            </w:pPr>
            <w:r w:rsidRPr="007001F1">
              <w:rPr>
                <w:color w:val="000000"/>
                <w:sz w:val="22"/>
                <w:szCs w:val="22"/>
              </w:rPr>
              <w:t> </w:t>
            </w:r>
          </w:p>
        </w:tc>
      </w:tr>
      <w:tr w:rsidR="00BD5BEF" w:rsidRPr="007001F1" w14:paraId="3526AED0" w14:textId="77777777" w:rsidTr="003E1143">
        <w:trPr>
          <w:trHeight w:val="300"/>
        </w:trPr>
        <w:tc>
          <w:tcPr>
            <w:tcW w:w="3559" w:type="dxa"/>
            <w:gridSpan w:val="2"/>
            <w:shd w:val="clear" w:color="000000" w:fill="FFFFFF"/>
            <w:vAlign w:val="center"/>
            <w:hideMark/>
          </w:tcPr>
          <w:p w14:paraId="610912CA"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3422C685" w14:textId="77777777" w:rsidR="00BD5BEF" w:rsidRPr="007001F1" w:rsidRDefault="00BD5BEF" w:rsidP="00F92AC2">
            <w:pPr>
              <w:rPr>
                <w:color w:val="000000"/>
              </w:rPr>
            </w:pPr>
            <w:r w:rsidRPr="007001F1">
              <w:rPr>
                <w:color w:val="000000"/>
                <w:sz w:val="22"/>
                <w:szCs w:val="22"/>
              </w:rPr>
              <w:t> </w:t>
            </w:r>
          </w:p>
        </w:tc>
      </w:tr>
    </w:tbl>
    <w:p w14:paraId="280D3AE1" w14:textId="77777777" w:rsidR="00F23D7F" w:rsidRPr="007001F1" w:rsidRDefault="00F23D7F" w:rsidP="00F23D7F"/>
    <w:p w14:paraId="1E9890FF" w14:textId="77777777" w:rsidR="00BD5BEF" w:rsidRPr="007001F1" w:rsidRDefault="00BD5BE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27A6AB32" w14:textId="77777777" w:rsidTr="00E00970">
        <w:trPr>
          <w:trHeight w:val="645"/>
        </w:trPr>
        <w:tc>
          <w:tcPr>
            <w:tcW w:w="9087" w:type="dxa"/>
            <w:gridSpan w:val="7"/>
            <w:shd w:val="clear" w:color="000000" w:fill="60497A"/>
            <w:vAlign w:val="center"/>
            <w:hideMark/>
          </w:tcPr>
          <w:p w14:paraId="5DFF5682" w14:textId="77777777"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368"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368"/>
          </w:p>
        </w:tc>
      </w:tr>
      <w:tr w:rsidR="008031FE" w:rsidRPr="007001F1" w14:paraId="3571C304" w14:textId="77777777" w:rsidTr="00E00970">
        <w:trPr>
          <w:trHeight w:val="330"/>
        </w:trPr>
        <w:tc>
          <w:tcPr>
            <w:tcW w:w="9087" w:type="dxa"/>
            <w:gridSpan w:val="7"/>
            <w:shd w:val="clear" w:color="auto" w:fill="auto"/>
            <w:vAlign w:val="center"/>
            <w:hideMark/>
          </w:tcPr>
          <w:p w14:paraId="40025B34" w14:textId="77777777"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14:paraId="3DC0BF9E" w14:textId="77777777" w:rsidTr="00E00970">
        <w:trPr>
          <w:trHeight w:val="300"/>
        </w:trPr>
        <w:tc>
          <w:tcPr>
            <w:tcW w:w="3559" w:type="dxa"/>
            <w:gridSpan w:val="2"/>
            <w:shd w:val="clear" w:color="auto" w:fill="auto"/>
            <w:vAlign w:val="center"/>
            <w:hideMark/>
          </w:tcPr>
          <w:p w14:paraId="68534439" w14:textId="77777777"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5D6D1B64" w14:textId="77777777" w:rsidR="008031FE" w:rsidRPr="007001F1" w:rsidRDefault="008031FE" w:rsidP="00F92AC2">
            <w:pPr>
              <w:rPr>
                <w:color w:val="000000"/>
              </w:rPr>
            </w:pPr>
            <w:r w:rsidRPr="007001F1">
              <w:rPr>
                <w:color w:val="000000"/>
                <w:sz w:val="22"/>
                <w:szCs w:val="22"/>
              </w:rPr>
              <w:t> </w:t>
            </w:r>
          </w:p>
        </w:tc>
      </w:tr>
      <w:tr w:rsidR="008031FE" w:rsidRPr="007001F1" w14:paraId="3EA5A504" w14:textId="77777777" w:rsidTr="00E00970">
        <w:trPr>
          <w:trHeight w:val="660"/>
        </w:trPr>
        <w:tc>
          <w:tcPr>
            <w:tcW w:w="3559" w:type="dxa"/>
            <w:gridSpan w:val="2"/>
            <w:shd w:val="clear" w:color="auto" w:fill="auto"/>
            <w:vAlign w:val="center"/>
            <w:hideMark/>
          </w:tcPr>
          <w:p w14:paraId="2683E6A5" w14:textId="77777777"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D33FE0B" w14:textId="77777777" w:rsidR="008031FE" w:rsidRPr="007001F1" w:rsidRDefault="008031FE" w:rsidP="00F92AC2">
            <w:pPr>
              <w:rPr>
                <w:color w:val="000000"/>
              </w:rPr>
            </w:pPr>
            <w:r w:rsidRPr="007001F1">
              <w:rPr>
                <w:color w:val="000000"/>
                <w:sz w:val="22"/>
                <w:szCs w:val="22"/>
              </w:rPr>
              <w:t> </w:t>
            </w:r>
          </w:p>
        </w:tc>
      </w:tr>
      <w:tr w:rsidR="008031FE" w:rsidRPr="007001F1" w14:paraId="053CB3CA" w14:textId="77777777" w:rsidTr="00E00970">
        <w:trPr>
          <w:trHeight w:val="330"/>
        </w:trPr>
        <w:tc>
          <w:tcPr>
            <w:tcW w:w="9087" w:type="dxa"/>
            <w:gridSpan w:val="7"/>
            <w:shd w:val="clear" w:color="auto" w:fill="auto"/>
            <w:vAlign w:val="center"/>
            <w:hideMark/>
          </w:tcPr>
          <w:p w14:paraId="73B86D0E" w14:textId="77777777"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14:paraId="76E134FD" w14:textId="77777777" w:rsidTr="00E00970">
        <w:trPr>
          <w:trHeight w:val="330"/>
        </w:trPr>
        <w:tc>
          <w:tcPr>
            <w:tcW w:w="3559" w:type="dxa"/>
            <w:gridSpan w:val="2"/>
            <w:shd w:val="clear" w:color="auto" w:fill="auto"/>
            <w:vAlign w:val="center"/>
            <w:hideMark/>
          </w:tcPr>
          <w:p w14:paraId="04CA100C" w14:textId="77777777"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6D650A9" w14:textId="77777777" w:rsidR="008031FE" w:rsidRPr="007001F1" w:rsidRDefault="008031FE" w:rsidP="00F92AC2">
            <w:pPr>
              <w:rPr>
                <w:color w:val="000000"/>
              </w:rPr>
            </w:pPr>
            <w:r w:rsidRPr="007001F1">
              <w:rPr>
                <w:color w:val="000000"/>
                <w:sz w:val="22"/>
                <w:szCs w:val="22"/>
              </w:rPr>
              <w:t> </w:t>
            </w:r>
          </w:p>
        </w:tc>
      </w:tr>
      <w:tr w:rsidR="008031FE" w:rsidRPr="007001F1" w14:paraId="7E13D777" w14:textId="77777777" w:rsidTr="00E00970">
        <w:trPr>
          <w:trHeight w:val="300"/>
        </w:trPr>
        <w:tc>
          <w:tcPr>
            <w:tcW w:w="3559" w:type="dxa"/>
            <w:gridSpan w:val="2"/>
            <w:shd w:val="clear" w:color="auto" w:fill="auto"/>
            <w:vAlign w:val="center"/>
            <w:hideMark/>
          </w:tcPr>
          <w:p w14:paraId="38BAC6B2" w14:textId="77777777"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70656D02" w14:textId="77777777" w:rsidR="008031FE" w:rsidRPr="007001F1" w:rsidRDefault="008031FE" w:rsidP="00F92AC2">
            <w:pPr>
              <w:rPr>
                <w:color w:val="000000"/>
              </w:rPr>
            </w:pPr>
            <w:r w:rsidRPr="007001F1">
              <w:rPr>
                <w:color w:val="000000"/>
                <w:sz w:val="22"/>
                <w:szCs w:val="22"/>
              </w:rPr>
              <w:t> </w:t>
            </w:r>
          </w:p>
        </w:tc>
      </w:tr>
      <w:tr w:rsidR="008031FE" w:rsidRPr="007001F1" w14:paraId="6363E5C4" w14:textId="77777777" w:rsidTr="00E00970">
        <w:trPr>
          <w:trHeight w:val="300"/>
        </w:trPr>
        <w:tc>
          <w:tcPr>
            <w:tcW w:w="3559" w:type="dxa"/>
            <w:gridSpan w:val="2"/>
            <w:shd w:val="clear" w:color="auto" w:fill="auto"/>
            <w:vAlign w:val="center"/>
            <w:hideMark/>
          </w:tcPr>
          <w:p w14:paraId="5A3DE63E" w14:textId="77777777"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3B6B5AA" w14:textId="77777777" w:rsidR="008031FE" w:rsidRPr="007001F1" w:rsidRDefault="008031FE" w:rsidP="00F92AC2">
            <w:pPr>
              <w:rPr>
                <w:color w:val="000000"/>
              </w:rPr>
            </w:pPr>
            <w:r w:rsidRPr="007001F1">
              <w:rPr>
                <w:color w:val="000000"/>
                <w:sz w:val="22"/>
                <w:szCs w:val="22"/>
              </w:rPr>
              <w:t> </w:t>
            </w:r>
          </w:p>
        </w:tc>
      </w:tr>
      <w:tr w:rsidR="008031FE" w:rsidRPr="007001F1" w14:paraId="10045BDD" w14:textId="77777777" w:rsidTr="00E00970">
        <w:trPr>
          <w:trHeight w:val="300"/>
        </w:trPr>
        <w:tc>
          <w:tcPr>
            <w:tcW w:w="3559" w:type="dxa"/>
            <w:gridSpan w:val="2"/>
            <w:shd w:val="clear" w:color="auto" w:fill="auto"/>
            <w:vAlign w:val="center"/>
            <w:hideMark/>
          </w:tcPr>
          <w:p w14:paraId="0A727416" w14:textId="77777777"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3DC2856" w14:textId="77777777" w:rsidR="008031FE" w:rsidRPr="007001F1" w:rsidRDefault="008031FE" w:rsidP="00F92AC2">
            <w:pPr>
              <w:rPr>
                <w:color w:val="000000"/>
              </w:rPr>
            </w:pPr>
            <w:r w:rsidRPr="007001F1">
              <w:rPr>
                <w:color w:val="000000"/>
                <w:sz w:val="22"/>
                <w:szCs w:val="22"/>
              </w:rPr>
              <w:t> </w:t>
            </w:r>
          </w:p>
        </w:tc>
      </w:tr>
      <w:tr w:rsidR="008031FE" w:rsidRPr="007001F1" w14:paraId="77780A1F" w14:textId="77777777" w:rsidTr="00E00970">
        <w:trPr>
          <w:trHeight w:val="330"/>
        </w:trPr>
        <w:tc>
          <w:tcPr>
            <w:tcW w:w="9087" w:type="dxa"/>
            <w:gridSpan w:val="7"/>
            <w:shd w:val="clear" w:color="auto" w:fill="auto"/>
            <w:vAlign w:val="center"/>
            <w:hideMark/>
          </w:tcPr>
          <w:p w14:paraId="1244E0FD" w14:textId="77777777"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14:paraId="16C0C902" w14:textId="77777777" w:rsidTr="00E00970">
        <w:trPr>
          <w:trHeight w:val="300"/>
        </w:trPr>
        <w:tc>
          <w:tcPr>
            <w:tcW w:w="3559" w:type="dxa"/>
            <w:gridSpan w:val="2"/>
            <w:shd w:val="clear" w:color="auto" w:fill="auto"/>
            <w:vAlign w:val="center"/>
            <w:hideMark/>
          </w:tcPr>
          <w:p w14:paraId="53293AA7" w14:textId="77777777"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FBBE804" w14:textId="77777777" w:rsidR="008031FE" w:rsidRPr="007001F1" w:rsidRDefault="008031FE" w:rsidP="00F92AC2">
            <w:pPr>
              <w:rPr>
                <w:color w:val="000000"/>
              </w:rPr>
            </w:pPr>
            <w:r w:rsidRPr="007001F1">
              <w:rPr>
                <w:color w:val="000000"/>
                <w:sz w:val="22"/>
                <w:szCs w:val="22"/>
              </w:rPr>
              <w:t>Nadlimitná zákazka</w:t>
            </w:r>
          </w:p>
        </w:tc>
      </w:tr>
      <w:tr w:rsidR="008031FE" w:rsidRPr="007001F1" w14:paraId="752EA519" w14:textId="77777777" w:rsidTr="00E00970">
        <w:trPr>
          <w:trHeight w:val="300"/>
        </w:trPr>
        <w:tc>
          <w:tcPr>
            <w:tcW w:w="3559" w:type="dxa"/>
            <w:gridSpan w:val="2"/>
            <w:shd w:val="clear" w:color="auto" w:fill="auto"/>
            <w:vAlign w:val="center"/>
            <w:hideMark/>
          </w:tcPr>
          <w:p w14:paraId="7CEC0666" w14:textId="77777777"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BE6B7F" w14:textId="77777777" w:rsidR="008031FE" w:rsidRPr="007001F1" w:rsidRDefault="008031FE" w:rsidP="00F92AC2">
            <w:pPr>
              <w:rPr>
                <w:color w:val="000000"/>
              </w:rPr>
            </w:pPr>
            <w:r w:rsidRPr="007001F1">
              <w:rPr>
                <w:color w:val="000000"/>
                <w:sz w:val="22"/>
                <w:szCs w:val="22"/>
              </w:rPr>
              <w:t>Verejná súťaž</w:t>
            </w:r>
          </w:p>
        </w:tc>
      </w:tr>
      <w:tr w:rsidR="008031FE" w:rsidRPr="007001F1" w14:paraId="220984CC" w14:textId="77777777" w:rsidTr="00E00970">
        <w:trPr>
          <w:trHeight w:val="300"/>
        </w:trPr>
        <w:tc>
          <w:tcPr>
            <w:tcW w:w="3559" w:type="dxa"/>
            <w:gridSpan w:val="2"/>
            <w:shd w:val="clear" w:color="auto" w:fill="auto"/>
            <w:vAlign w:val="center"/>
            <w:hideMark/>
          </w:tcPr>
          <w:p w14:paraId="1980B89B" w14:textId="77777777"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A36C3FC" w14:textId="77777777" w:rsidR="008031FE" w:rsidRPr="007001F1" w:rsidRDefault="008031FE" w:rsidP="00F92AC2">
            <w:pPr>
              <w:rPr>
                <w:color w:val="000000"/>
              </w:rPr>
            </w:pPr>
          </w:p>
        </w:tc>
      </w:tr>
      <w:tr w:rsidR="00F7654B" w:rsidRPr="007001F1" w14:paraId="23B849B9" w14:textId="77777777" w:rsidTr="00E00970">
        <w:trPr>
          <w:trHeight w:val="300"/>
        </w:trPr>
        <w:tc>
          <w:tcPr>
            <w:tcW w:w="3559" w:type="dxa"/>
            <w:gridSpan w:val="2"/>
            <w:shd w:val="clear" w:color="auto" w:fill="auto"/>
            <w:vAlign w:val="center"/>
          </w:tcPr>
          <w:p w14:paraId="62384F7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54D5B67" w14:textId="77777777" w:rsidR="00F7654B" w:rsidRPr="007001F1" w:rsidRDefault="00F7654B" w:rsidP="00F92AC2">
            <w:pPr>
              <w:rPr>
                <w:color w:val="000000"/>
              </w:rPr>
            </w:pPr>
          </w:p>
        </w:tc>
      </w:tr>
      <w:tr w:rsidR="008031FE" w:rsidRPr="007001F1" w14:paraId="644BBDA0" w14:textId="77777777" w:rsidTr="00E00970">
        <w:trPr>
          <w:trHeight w:val="300"/>
        </w:trPr>
        <w:tc>
          <w:tcPr>
            <w:tcW w:w="3559" w:type="dxa"/>
            <w:gridSpan w:val="2"/>
            <w:shd w:val="clear" w:color="auto" w:fill="auto"/>
            <w:vAlign w:val="center"/>
            <w:hideMark/>
          </w:tcPr>
          <w:p w14:paraId="6FF106BC" w14:textId="77777777"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0C9C53E9" w14:textId="77777777"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14:paraId="2065F8EE" w14:textId="77777777" w:rsidTr="00E00970">
        <w:trPr>
          <w:trHeight w:val="300"/>
        </w:trPr>
        <w:tc>
          <w:tcPr>
            <w:tcW w:w="3559" w:type="dxa"/>
            <w:gridSpan w:val="2"/>
            <w:shd w:val="clear" w:color="auto" w:fill="auto"/>
            <w:vAlign w:val="center"/>
            <w:hideMark/>
          </w:tcPr>
          <w:p w14:paraId="48B694DE" w14:textId="77777777"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1F79D826" w14:textId="77777777" w:rsidR="008031FE" w:rsidRPr="007001F1" w:rsidRDefault="008031FE" w:rsidP="00F92AC2">
            <w:pPr>
              <w:rPr>
                <w:color w:val="000000"/>
              </w:rPr>
            </w:pPr>
            <w:r w:rsidRPr="007001F1">
              <w:rPr>
                <w:color w:val="000000"/>
                <w:sz w:val="22"/>
                <w:szCs w:val="22"/>
              </w:rPr>
              <w:t> </w:t>
            </w:r>
          </w:p>
        </w:tc>
      </w:tr>
      <w:tr w:rsidR="008031FE" w:rsidRPr="007001F1" w14:paraId="106268D5" w14:textId="77777777" w:rsidTr="00E00970">
        <w:trPr>
          <w:trHeight w:val="300"/>
        </w:trPr>
        <w:tc>
          <w:tcPr>
            <w:tcW w:w="3559" w:type="dxa"/>
            <w:gridSpan w:val="2"/>
            <w:shd w:val="clear" w:color="auto" w:fill="auto"/>
            <w:vAlign w:val="center"/>
            <w:hideMark/>
          </w:tcPr>
          <w:p w14:paraId="030B951C" w14:textId="77777777"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6E64140F" w14:textId="77777777" w:rsidR="008031FE" w:rsidRPr="007001F1" w:rsidRDefault="008031FE" w:rsidP="00F92AC2">
            <w:pPr>
              <w:rPr>
                <w:color w:val="000000"/>
              </w:rPr>
            </w:pPr>
            <w:r w:rsidRPr="007001F1">
              <w:rPr>
                <w:color w:val="000000"/>
                <w:sz w:val="22"/>
                <w:szCs w:val="22"/>
              </w:rPr>
              <w:t> </w:t>
            </w:r>
          </w:p>
        </w:tc>
      </w:tr>
      <w:tr w:rsidR="008031FE" w:rsidRPr="007001F1" w14:paraId="175219B5" w14:textId="77777777" w:rsidTr="00E00970">
        <w:trPr>
          <w:trHeight w:val="300"/>
        </w:trPr>
        <w:tc>
          <w:tcPr>
            <w:tcW w:w="3559" w:type="dxa"/>
            <w:gridSpan w:val="2"/>
            <w:shd w:val="clear" w:color="auto" w:fill="auto"/>
            <w:vAlign w:val="center"/>
            <w:hideMark/>
          </w:tcPr>
          <w:p w14:paraId="2A5C74A5" w14:textId="77777777"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F3996F" w14:textId="77777777" w:rsidR="008031FE" w:rsidRPr="007001F1" w:rsidRDefault="008031FE" w:rsidP="00F92AC2">
            <w:pPr>
              <w:rPr>
                <w:color w:val="000000"/>
              </w:rPr>
            </w:pPr>
            <w:r w:rsidRPr="007001F1">
              <w:rPr>
                <w:color w:val="000000"/>
                <w:sz w:val="22"/>
                <w:szCs w:val="22"/>
              </w:rPr>
              <w:t> </w:t>
            </w:r>
          </w:p>
        </w:tc>
      </w:tr>
      <w:tr w:rsidR="00B0048C" w:rsidRPr="007001F1" w14:paraId="7DCA1888" w14:textId="77777777" w:rsidTr="00E00970">
        <w:trPr>
          <w:trHeight w:val="300"/>
        </w:trPr>
        <w:tc>
          <w:tcPr>
            <w:tcW w:w="3559" w:type="dxa"/>
            <w:gridSpan w:val="2"/>
            <w:shd w:val="clear" w:color="auto" w:fill="auto"/>
          </w:tcPr>
          <w:p w14:paraId="43B0FB30"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77A13062" w14:textId="77777777" w:rsidR="00B0048C" w:rsidRPr="007001F1" w:rsidRDefault="00B0048C" w:rsidP="00B0048C">
            <w:pPr>
              <w:rPr>
                <w:color w:val="000000"/>
              </w:rPr>
            </w:pPr>
          </w:p>
        </w:tc>
      </w:tr>
      <w:tr w:rsidR="008031FE" w:rsidRPr="007001F1" w14:paraId="2F681A9C" w14:textId="77777777" w:rsidTr="00E00970">
        <w:trPr>
          <w:trHeight w:val="300"/>
        </w:trPr>
        <w:tc>
          <w:tcPr>
            <w:tcW w:w="3559" w:type="dxa"/>
            <w:gridSpan w:val="2"/>
            <w:shd w:val="clear" w:color="auto" w:fill="auto"/>
            <w:vAlign w:val="center"/>
            <w:hideMark/>
          </w:tcPr>
          <w:p w14:paraId="4D1C2034" w14:textId="77777777"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4B0C3C0A" w14:textId="77777777" w:rsidR="008031FE" w:rsidRPr="007001F1" w:rsidRDefault="008031FE" w:rsidP="00F92AC2">
            <w:pPr>
              <w:rPr>
                <w:color w:val="000000"/>
              </w:rPr>
            </w:pPr>
            <w:r w:rsidRPr="007001F1">
              <w:rPr>
                <w:color w:val="000000"/>
                <w:sz w:val="22"/>
                <w:szCs w:val="22"/>
              </w:rPr>
              <w:t> </w:t>
            </w:r>
          </w:p>
        </w:tc>
      </w:tr>
      <w:tr w:rsidR="008031FE" w:rsidRPr="007001F1" w14:paraId="50FE1190" w14:textId="77777777" w:rsidTr="00E00970">
        <w:trPr>
          <w:trHeight w:val="300"/>
        </w:trPr>
        <w:tc>
          <w:tcPr>
            <w:tcW w:w="3559" w:type="dxa"/>
            <w:gridSpan w:val="2"/>
            <w:shd w:val="clear" w:color="auto" w:fill="auto"/>
            <w:vAlign w:val="center"/>
            <w:hideMark/>
          </w:tcPr>
          <w:p w14:paraId="47D19762" w14:textId="77777777"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4EA953BB" w14:textId="77777777" w:rsidR="008031FE" w:rsidRPr="007001F1" w:rsidRDefault="008031FE" w:rsidP="00F92AC2">
            <w:pPr>
              <w:rPr>
                <w:color w:val="000000"/>
              </w:rPr>
            </w:pPr>
            <w:r w:rsidRPr="007001F1">
              <w:rPr>
                <w:color w:val="000000"/>
                <w:sz w:val="22"/>
                <w:szCs w:val="22"/>
              </w:rPr>
              <w:t> </w:t>
            </w:r>
          </w:p>
        </w:tc>
      </w:tr>
      <w:tr w:rsidR="008031FE" w:rsidRPr="007001F1" w14:paraId="188D2AAB" w14:textId="77777777" w:rsidTr="00E00970">
        <w:trPr>
          <w:trHeight w:val="300"/>
        </w:trPr>
        <w:tc>
          <w:tcPr>
            <w:tcW w:w="3559" w:type="dxa"/>
            <w:gridSpan w:val="2"/>
            <w:shd w:val="clear" w:color="auto" w:fill="auto"/>
            <w:vAlign w:val="center"/>
            <w:hideMark/>
          </w:tcPr>
          <w:p w14:paraId="3DF498FB" w14:textId="77777777"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B9D9C97" w14:textId="77777777" w:rsidR="008031FE" w:rsidRPr="007001F1" w:rsidRDefault="008031FE" w:rsidP="00F92AC2">
            <w:pPr>
              <w:rPr>
                <w:color w:val="000000"/>
              </w:rPr>
            </w:pPr>
            <w:r w:rsidRPr="007001F1">
              <w:rPr>
                <w:color w:val="000000"/>
                <w:sz w:val="22"/>
                <w:szCs w:val="22"/>
              </w:rPr>
              <w:t> </w:t>
            </w:r>
          </w:p>
        </w:tc>
      </w:tr>
      <w:tr w:rsidR="008031FE" w:rsidRPr="007001F1" w14:paraId="02ACA7FA" w14:textId="77777777" w:rsidTr="00E00970">
        <w:trPr>
          <w:trHeight w:val="300"/>
        </w:trPr>
        <w:tc>
          <w:tcPr>
            <w:tcW w:w="3559" w:type="dxa"/>
            <w:gridSpan w:val="2"/>
            <w:shd w:val="clear" w:color="auto" w:fill="auto"/>
            <w:vAlign w:val="center"/>
            <w:hideMark/>
          </w:tcPr>
          <w:p w14:paraId="7AAAA57A" w14:textId="77777777"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F9B44D5" w14:textId="77777777" w:rsidR="008031FE" w:rsidRPr="007001F1" w:rsidRDefault="008031FE" w:rsidP="00F92AC2">
            <w:pPr>
              <w:rPr>
                <w:color w:val="000000"/>
              </w:rPr>
            </w:pPr>
            <w:r w:rsidRPr="007001F1">
              <w:rPr>
                <w:color w:val="000000"/>
                <w:sz w:val="22"/>
                <w:szCs w:val="22"/>
              </w:rPr>
              <w:t> </w:t>
            </w:r>
          </w:p>
        </w:tc>
      </w:tr>
      <w:tr w:rsidR="008031FE" w:rsidRPr="007001F1" w14:paraId="23B1591E" w14:textId="77777777" w:rsidTr="00E00970">
        <w:trPr>
          <w:trHeight w:val="300"/>
        </w:trPr>
        <w:tc>
          <w:tcPr>
            <w:tcW w:w="3559" w:type="dxa"/>
            <w:gridSpan w:val="2"/>
            <w:shd w:val="clear" w:color="auto" w:fill="auto"/>
            <w:vAlign w:val="center"/>
            <w:hideMark/>
          </w:tcPr>
          <w:p w14:paraId="34B4DA64" w14:textId="77777777"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92B0D7E" w14:textId="77777777" w:rsidR="008031FE" w:rsidRPr="007001F1" w:rsidRDefault="008031FE" w:rsidP="00F92AC2">
            <w:pPr>
              <w:rPr>
                <w:color w:val="000000"/>
              </w:rPr>
            </w:pPr>
            <w:r w:rsidRPr="007001F1">
              <w:rPr>
                <w:color w:val="000000"/>
                <w:sz w:val="22"/>
                <w:szCs w:val="22"/>
              </w:rPr>
              <w:t> </w:t>
            </w:r>
          </w:p>
        </w:tc>
      </w:tr>
      <w:tr w:rsidR="008031FE" w:rsidRPr="007001F1" w14:paraId="6ABF3040" w14:textId="77777777" w:rsidTr="00E00970">
        <w:trPr>
          <w:trHeight w:val="300"/>
        </w:trPr>
        <w:tc>
          <w:tcPr>
            <w:tcW w:w="3559" w:type="dxa"/>
            <w:gridSpan w:val="2"/>
            <w:shd w:val="clear" w:color="auto" w:fill="auto"/>
            <w:vAlign w:val="center"/>
            <w:hideMark/>
          </w:tcPr>
          <w:p w14:paraId="65B48C2B" w14:textId="77777777"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723745" w14:textId="77777777" w:rsidR="008031FE" w:rsidRPr="007001F1" w:rsidRDefault="008031FE" w:rsidP="00F92AC2">
            <w:pPr>
              <w:rPr>
                <w:color w:val="000000"/>
              </w:rPr>
            </w:pPr>
            <w:r w:rsidRPr="007001F1">
              <w:rPr>
                <w:color w:val="000000"/>
                <w:sz w:val="22"/>
                <w:szCs w:val="22"/>
              </w:rPr>
              <w:t> </w:t>
            </w:r>
          </w:p>
        </w:tc>
      </w:tr>
      <w:tr w:rsidR="008031FE" w:rsidRPr="007001F1" w14:paraId="15B882E5" w14:textId="77777777" w:rsidTr="00E00970">
        <w:trPr>
          <w:trHeight w:val="300"/>
        </w:trPr>
        <w:tc>
          <w:tcPr>
            <w:tcW w:w="3559" w:type="dxa"/>
            <w:gridSpan w:val="2"/>
            <w:shd w:val="clear" w:color="auto" w:fill="auto"/>
            <w:vAlign w:val="center"/>
            <w:hideMark/>
          </w:tcPr>
          <w:p w14:paraId="43AAED74" w14:textId="77777777"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644BB1" w14:textId="77777777" w:rsidR="008031FE" w:rsidRPr="007001F1" w:rsidRDefault="008031FE" w:rsidP="00F92AC2">
            <w:pPr>
              <w:rPr>
                <w:color w:val="000000"/>
              </w:rPr>
            </w:pPr>
            <w:r w:rsidRPr="007001F1">
              <w:rPr>
                <w:color w:val="000000"/>
                <w:sz w:val="22"/>
                <w:szCs w:val="22"/>
              </w:rPr>
              <w:t> </w:t>
            </w:r>
          </w:p>
        </w:tc>
      </w:tr>
      <w:tr w:rsidR="008031FE" w:rsidRPr="007001F1" w14:paraId="7E665ADB" w14:textId="77777777" w:rsidTr="00E00970">
        <w:trPr>
          <w:trHeight w:val="300"/>
        </w:trPr>
        <w:tc>
          <w:tcPr>
            <w:tcW w:w="3559" w:type="dxa"/>
            <w:gridSpan w:val="2"/>
            <w:shd w:val="clear" w:color="auto" w:fill="auto"/>
            <w:vAlign w:val="center"/>
            <w:hideMark/>
          </w:tcPr>
          <w:p w14:paraId="62824A81" w14:textId="77777777"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B71235C" w14:textId="77777777" w:rsidR="008031FE" w:rsidRPr="007001F1" w:rsidRDefault="008031FE" w:rsidP="00F92AC2">
            <w:pPr>
              <w:rPr>
                <w:color w:val="000000"/>
              </w:rPr>
            </w:pPr>
            <w:r w:rsidRPr="007001F1">
              <w:rPr>
                <w:color w:val="000000"/>
                <w:sz w:val="22"/>
                <w:szCs w:val="22"/>
              </w:rPr>
              <w:t> </w:t>
            </w:r>
          </w:p>
        </w:tc>
      </w:tr>
      <w:tr w:rsidR="008031FE" w:rsidRPr="007001F1" w14:paraId="13FA2F1A" w14:textId="77777777" w:rsidTr="00E00970">
        <w:trPr>
          <w:trHeight w:val="315"/>
        </w:trPr>
        <w:tc>
          <w:tcPr>
            <w:tcW w:w="582" w:type="dxa"/>
            <w:shd w:val="clear" w:color="000000" w:fill="60497A"/>
            <w:vAlign w:val="center"/>
            <w:hideMark/>
          </w:tcPr>
          <w:p w14:paraId="37B88CFA" w14:textId="77777777"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E0531C1" w14:textId="77777777"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8529845" w14:textId="77777777"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A88321" w14:textId="77777777"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32BB70B1" w14:textId="77777777"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BDEF8C3" w14:textId="77777777" w:rsidR="008031FE" w:rsidRPr="007001F1" w:rsidRDefault="008031FE" w:rsidP="00F92AC2">
            <w:pPr>
              <w:jc w:val="center"/>
              <w:rPr>
                <w:b/>
                <w:bCs/>
                <w:color w:val="FFFFFF"/>
              </w:rPr>
            </w:pPr>
            <w:r w:rsidRPr="007001F1">
              <w:rPr>
                <w:b/>
                <w:bCs/>
                <w:color w:val="FFFFFF"/>
                <w:sz w:val="22"/>
                <w:szCs w:val="22"/>
              </w:rPr>
              <w:t>Poznámka</w:t>
            </w:r>
          </w:p>
        </w:tc>
      </w:tr>
      <w:tr w:rsidR="009C7ADB" w:rsidRPr="007001F1" w14:paraId="323E3A25" w14:textId="77777777" w:rsidTr="00E00970">
        <w:trPr>
          <w:trHeight w:val="20"/>
        </w:trPr>
        <w:tc>
          <w:tcPr>
            <w:tcW w:w="582" w:type="dxa"/>
            <w:vMerge w:val="restart"/>
            <w:shd w:val="clear" w:color="auto" w:fill="auto"/>
            <w:noWrap/>
            <w:vAlign w:val="center"/>
            <w:hideMark/>
          </w:tcPr>
          <w:p w14:paraId="7FEDBF40" w14:textId="77777777"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5ECEED0A"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687CF6" w14:textId="77777777"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14:paraId="1A8ECB87" w14:textId="77777777"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14:paraId="7322AB91" w14:textId="77777777"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14:paraId="141CDC5B" w14:textId="77777777" w:rsidR="009C7ADB" w:rsidRPr="007001F1" w:rsidRDefault="009C7ADB" w:rsidP="00F92AC2">
            <w:pPr>
              <w:jc w:val="center"/>
              <w:rPr>
                <w:color w:val="000000"/>
              </w:rPr>
            </w:pPr>
            <w:r w:rsidRPr="007001F1">
              <w:rPr>
                <w:color w:val="000000"/>
                <w:sz w:val="22"/>
                <w:szCs w:val="22"/>
              </w:rPr>
              <w:t> </w:t>
            </w:r>
          </w:p>
        </w:tc>
      </w:tr>
      <w:tr w:rsidR="009C7ADB" w:rsidRPr="007001F1" w14:paraId="0E384256" w14:textId="77777777" w:rsidTr="00E00970">
        <w:trPr>
          <w:trHeight w:val="20"/>
        </w:trPr>
        <w:tc>
          <w:tcPr>
            <w:tcW w:w="582" w:type="dxa"/>
            <w:vMerge/>
            <w:shd w:val="clear" w:color="auto" w:fill="auto"/>
            <w:noWrap/>
            <w:vAlign w:val="center"/>
          </w:tcPr>
          <w:p w14:paraId="184961EE" w14:textId="77777777" w:rsidR="009C7ADB" w:rsidRPr="007001F1" w:rsidRDefault="009C7ADB" w:rsidP="00F92AC2">
            <w:pPr>
              <w:jc w:val="center"/>
              <w:rPr>
                <w:color w:val="000000"/>
                <w:sz w:val="22"/>
                <w:szCs w:val="22"/>
              </w:rPr>
            </w:pPr>
          </w:p>
        </w:tc>
        <w:tc>
          <w:tcPr>
            <w:tcW w:w="4820" w:type="dxa"/>
            <w:gridSpan w:val="2"/>
            <w:shd w:val="clear" w:color="auto" w:fill="auto"/>
            <w:vAlign w:val="center"/>
          </w:tcPr>
          <w:p w14:paraId="523E9BAF"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6E77991" w14:textId="77777777" w:rsidR="009C7ADB" w:rsidRPr="007001F1" w:rsidRDefault="009C7ADB" w:rsidP="00F92AC2">
            <w:pPr>
              <w:jc w:val="center"/>
              <w:rPr>
                <w:color w:val="000000"/>
                <w:sz w:val="22"/>
                <w:szCs w:val="22"/>
              </w:rPr>
            </w:pPr>
          </w:p>
        </w:tc>
        <w:tc>
          <w:tcPr>
            <w:tcW w:w="567" w:type="dxa"/>
            <w:shd w:val="clear" w:color="auto" w:fill="auto"/>
            <w:vAlign w:val="center"/>
          </w:tcPr>
          <w:p w14:paraId="392F8638" w14:textId="77777777" w:rsidR="009C7ADB" w:rsidRPr="007001F1" w:rsidRDefault="009C7ADB" w:rsidP="00F92AC2">
            <w:pPr>
              <w:jc w:val="center"/>
              <w:rPr>
                <w:color w:val="000000"/>
                <w:sz w:val="22"/>
                <w:szCs w:val="22"/>
              </w:rPr>
            </w:pPr>
          </w:p>
        </w:tc>
        <w:tc>
          <w:tcPr>
            <w:tcW w:w="776" w:type="dxa"/>
            <w:shd w:val="clear" w:color="auto" w:fill="auto"/>
            <w:vAlign w:val="center"/>
          </w:tcPr>
          <w:p w14:paraId="6F3CE450" w14:textId="77777777" w:rsidR="009C7ADB" w:rsidRPr="007001F1" w:rsidRDefault="009C7ADB" w:rsidP="00F92AC2">
            <w:pPr>
              <w:jc w:val="center"/>
              <w:rPr>
                <w:color w:val="000000"/>
                <w:sz w:val="22"/>
                <w:szCs w:val="22"/>
              </w:rPr>
            </w:pPr>
          </w:p>
        </w:tc>
        <w:tc>
          <w:tcPr>
            <w:tcW w:w="1775" w:type="dxa"/>
            <w:shd w:val="clear" w:color="auto" w:fill="auto"/>
            <w:vAlign w:val="center"/>
          </w:tcPr>
          <w:p w14:paraId="0E0FC654" w14:textId="77777777" w:rsidR="009C7ADB" w:rsidRPr="007001F1" w:rsidRDefault="009C7ADB" w:rsidP="00F92AC2">
            <w:pPr>
              <w:jc w:val="center"/>
              <w:rPr>
                <w:color w:val="000000"/>
                <w:sz w:val="22"/>
                <w:szCs w:val="22"/>
              </w:rPr>
            </w:pPr>
          </w:p>
        </w:tc>
      </w:tr>
      <w:tr w:rsidR="00A3384E" w:rsidRPr="007001F1" w14:paraId="01475EA2" w14:textId="77777777" w:rsidTr="00E00970">
        <w:trPr>
          <w:trHeight w:val="157"/>
        </w:trPr>
        <w:tc>
          <w:tcPr>
            <w:tcW w:w="582" w:type="dxa"/>
            <w:vMerge w:val="restart"/>
            <w:shd w:val="clear" w:color="auto" w:fill="auto"/>
            <w:noWrap/>
            <w:vAlign w:val="center"/>
            <w:hideMark/>
          </w:tcPr>
          <w:p w14:paraId="1F558B1A" w14:textId="77777777"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2FC61E37" w14:textId="77777777"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14:paraId="5E81FF8B"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3C354FFD"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644A643D"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14F4755E" w14:textId="77777777" w:rsidR="00A3384E" w:rsidRPr="007001F1" w:rsidRDefault="00A3384E" w:rsidP="00F92AC2">
            <w:pPr>
              <w:jc w:val="center"/>
              <w:rPr>
                <w:color w:val="000000"/>
              </w:rPr>
            </w:pPr>
            <w:r w:rsidRPr="007001F1">
              <w:rPr>
                <w:color w:val="000000"/>
                <w:sz w:val="22"/>
                <w:szCs w:val="22"/>
              </w:rPr>
              <w:t> </w:t>
            </w:r>
          </w:p>
        </w:tc>
      </w:tr>
      <w:tr w:rsidR="00A3384E" w:rsidRPr="007001F1" w14:paraId="6AF91E74" w14:textId="77777777" w:rsidTr="00E00970">
        <w:trPr>
          <w:trHeight w:val="293"/>
        </w:trPr>
        <w:tc>
          <w:tcPr>
            <w:tcW w:w="582" w:type="dxa"/>
            <w:vMerge/>
            <w:shd w:val="clear" w:color="auto" w:fill="auto"/>
            <w:noWrap/>
            <w:vAlign w:val="center"/>
          </w:tcPr>
          <w:p w14:paraId="2A062B45" w14:textId="77777777" w:rsidR="00A3384E" w:rsidRPr="007001F1" w:rsidRDefault="00A3384E" w:rsidP="00F92AC2">
            <w:pPr>
              <w:jc w:val="center"/>
              <w:rPr>
                <w:color w:val="000000"/>
              </w:rPr>
            </w:pPr>
          </w:p>
        </w:tc>
        <w:tc>
          <w:tcPr>
            <w:tcW w:w="4820" w:type="dxa"/>
            <w:gridSpan w:val="2"/>
            <w:shd w:val="clear" w:color="auto" w:fill="auto"/>
            <w:vAlign w:val="center"/>
          </w:tcPr>
          <w:p w14:paraId="49B6B54F" w14:textId="77777777"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w:t>
            </w:r>
            <w:r w:rsidR="00EF1106">
              <w:rPr>
                <w:color w:val="000000"/>
                <w:sz w:val="22"/>
                <w:szCs w:val="22"/>
              </w:rPr>
              <w:lastRenderedPageBreak/>
              <w:t>v súlade s ustanoveniami Systému riadenia EŠIF upravujúcimi určenie PHZ</w:t>
            </w:r>
            <w:r w:rsidRPr="007001F1">
              <w:rPr>
                <w:color w:val="000000"/>
                <w:sz w:val="22"/>
                <w:szCs w:val="22"/>
              </w:rPr>
              <w:t>?</w:t>
            </w:r>
          </w:p>
        </w:tc>
        <w:tc>
          <w:tcPr>
            <w:tcW w:w="567" w:type="dxa"/>
            <w:shd w:val="clear" w:color="auto" w:fill="auto"/>
            <w:vAlign w:val="center"/>
          </w:tcPr>
          <w:p w14:paraId="0156625F" w14:textId="77777777" w:rsidR="00A3384E" w:rsidRPr="007001F1" w:rsidRDefault="00A3384E" w:rsidP="00F92AC2">
            <w:pPr>
              <w:jc w:val="center"/>
              <w:rPr>
                <w:color w:val="000000"/>
              </w:rPr>
            </w:pPr>
          </w:p>
        </w:tc>
        <w:tc>
          <w:tcPr>
            <w:tcW w:w="567" w:type="dxa"/>
            <w:shd w:val="clear" w:color="auto" w:fill="auto"/>
            <w:vAlign w:val="center"/>
          </w:tcPr>
          <w:p w14:paraId="6A087707" w14:textId="77777777" w:rsidR="00A3384E" w:rsidRPr="007001F1" w:rsidRDefault="00A3384E" w:rsidP="00F92AC2">
            <w:pPr>
              <w:jc w:val="center"/>
              <w:rPr>
                <w:color w:val="000000"/>
              </w:rPr>
            </w:pPr>
          </w:p>
        </w:tc>
        <w:tc>
          <w:tcPr>
            <w:tcW w:w="776" w:type="dxa"/>
            <w:shd w:val="clear" w:color="auto" w:fill="auto"/>
            <w:vAlign w:val="center"/>
          </w:tcPr>
          <w:p w14:paraId="61CB414D" w14:textId="77777777" w:rsidR="00A3384E" w:rsidRPr="007001F1" w:rsidRDefault="00A3384E" w:rsidP="00F92AC2">
            <w:pPr>
              <w:jc w:val="center"/>
              <w:rPr>
                <w:color w:val="000000"/>
              </w:rPr>
            </w:pPr>
          </w:p>
        </w:tc>
        <w:tc>
          <w:tcPr>
            <w:tcW w:w="1775" w:type="dxa"/>
            <w:shd w:val="clear" w:color="auto" w:fill="auto"/>
            <w:vAlign w:val="center"/>
          </w:tcPr>
          <w:p w14:paraId="4D9512A5" w14:textId="77777777" w:rsidR="00A3384E" w:rsidRPr="007001F1" w:rsidRDefault="00A3384E" w:rsidP="00F92AC2">
            <w:pPr>
              <w:jc w:val="center"/>
              <w:rPr>
                <w:color w:val="000000"/>
              </w:rPr>
            </w:pPr>
          </w:p>
        </w:tc>
      </w:tr>
      <w:tr w:rsidR="00A3384E" w:rsidRPr="007001F1" w14:paraId="5F248565" w14:textId="77777777" w:rsidTr="00E00970">
        <w:trPr>
          <w:trHeight w:val="665"/>
        </w:trPr>
        <w:tc>
          <w:tcPr>
            <w:tcW w:w="582" w:type="dxa"/>
            <w:vMerge/>
            <w:shd w:val="clear" w:color="auto" w:fill="auto"/>
            <w:noWrap/>
            <w:vAlign w:val="center"/>
          </w:tcPr>
          <w:p w14:paraId="72123229" w14:textId="77777777" w:rsidR="00A3384E" w:rsidRPr="007001F1" w:rsidRDefault="00A3384E" w:rsidP="00F92AC2">
            <w:pPr>
              <w:jc w:val="center"/>
              <w:rPr>
                <w:color w:val="000000"/>
              </w:rPr>
            </w:pPr>
          </w:p>
        </w:tc>
        <w:tc>
          <w:tcPr>
            <w:tcW w:w="4820" w:type="dxa"/>
            <w:gridSpan w:val="2"/>
            <w:shd w:val="clear" w:color="auto" w:fill="auto"/>
            <w:vAlign w:val="center"/>
          </w:tcPr>
          <w:p w14:paraId="3F1B4FFF" w14:textId="77777777"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15D8C248" w14:textId="77777777" w:rsidR="00A3384E" w:rsidRPr="007001F1" w:rsidRDefault="00A3384E" w:rsidP="00F92AC2">
            <w:pPr>
              <w:jc w:val="center"/>
              <w:rPr>
                <w:color w:val="000000"/>
              </w:rPr>
            </w:pPr>
          </w:p>
        </w:tc>
        <w:tc>
          <w:tcPr>
            <w:tcW w:w="567" w:type="dxa"/>
            <w:shd w:val="clear" w:color="auto" w:fill="auto"/>
            <w:vAlign w:val="center"/>
          </w:tcPr>
          <w:p w14:paraId="37A1F310" w14:textId="77777777" w:rsidR="00A3384E" w:rsidRPr="007001F1" w:rsidRDefault="00A3384E" w:rsidP="00F92AC2">
            <w:pPr>
              <w:jc w:val="center"/>
              <w:rPr>
                <w:color w:val="000000"/>
              </w:rPr>
            </w:pPr>
          </w:p>
        </w:tc>
        <w:tc>
          <w:tcPr>
            <w:tcW w:w="776" w:type="dxa"/>
            <w:shd w:val="clear" w:color="auto" w:fill="auto"/>
            <w:vAlign w:val="center"/>
          </w:tcPr>
          <w:p w14:paraId="5AF67B69" w14:textId="77777777" w:rsidR="00A3384E" w:rsidRPr="007001F1" w:rsidRDefault="00A3384E" w:rsidP="00F92AC2">
            <w:pPr>
              <w:jc w:val="center"/>
              <w:rPr>
                <w:color w:val="000000"/>
              </w:rPr>
            </w:pPr>
          </w:p>
        </w:tc>
        <w:tc>
          <w:tcPr>
            <w:tcW w:w="1775" w:type="dxa"/>
            <w:shd w:val="clear" w:color="auto" w:fill="auto"/>
            <w:vAlign w:val="center"/>
          </w:tcPr>
          <w:p w14:paraId="3CE959BD" w14:textId="77777777" w:rsidR="00A3384E" w:rsidRPr="007001F1" w:rsidRDefault="00A3384E" w:rsidP="00F92AC2">
            <w:pPr>
              <w:jc w:val="center"/>
              <w:rPr>
                <w:color w:val="000000"/>
              </w:rPr>
            </w:pPr>
          </w:p>
        </w:tc>
      </w:tr>
      <w:tr w:rsidR="00A3384E" w:rsidRPr="007001F1" w14:paraId="29856958" w14:textId="77777777" w:rsidTr="00E00970">
        <w:trPr>
          <w:trHeight w:val="885"/>
        </w:trPr>
        <w:tc>
          <w:tcPr>
            <w:tcW w:w="582" w:type="dxa"/>
            <w:vMerge/>
            <w:shd w:val="clear" w:color="auto" w:fill="auto"/>
            <w:noWrap/>
            <w:vAlign w:val="center"/>
          </w:tcPr>
          <w:p w14:paraId="171E5673" w14:textId="77777777" w:rsidR="00A3384E" w:rsidRPr="007001F1" w:rsidRDefault="00A3384E" w:rsidP="00F92AC2">
            <w:pPr>
              <w:jc w:val="center"/>
              <w:rPr>
                <w:color w:val="000000"/>
              </w:rPr>
            </w:pPr>
          </w:p>
        </w:tc>
        <w:tc>
          <w:tcPr>
            <w:tcW w:w="4820" w:type="dxa"/>
            <w:gridSpan w:val="2"/>
            <w:shd w:val="clear" w:color="auto" w:fill="auto"/>
            <w:vAlign w:val="center"/>
          </w:tcPr>
          <w:p w14:paraId="01E73CB1" w14:textId="77777777"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F100DA5" w14:textId="77777777" w:rsidR="00A3384E" w:rsidRPr="007001F1" w:rsidRDefault="00A3384E" w:rsidP="00F92AC2">
            <w:pPr>
              <w:jc w:val="center"/>
              <w:rPr>
                <w:color w:val="000000"/>
              </w:rPr>
            </w:pPr>
          </w:p>
        </w:tc>
        <w:tc>
          <w:tcPr>
            <w:tcW w:w="567" w:type="dxa"/>
            <w:shd w:val="clear" w:color="auto" w:fill="auto"/>
            <w:vAlign w:val="center"/>
          </w:tcPr>
          <w:p w14:paraId="45E84763" w14:textId="77777777" w:rsidR="00A3384E" w:rsidRPr="007001F1" w:rsidRDefault="00A3384E" w:rsidP="00F92AC2">
            <w:pPr>
              <w:jc w:val="center"/>
              <w:rPr>
                <w:color w:val="000000"/>
              </w:rPr>
            </w:pPr>
          </w:p>
        </w:tc>
        <w:tc>
          <w:tcPr>
            <w:tcW w:w="776" w:type="dxa"/>
            <w:shd w:val="clear" w:color="auto" w:fill="auto"/>
            <w:vAlign w:val="center"/>
          </w:tcPr>
          <w:p w14:paraId="7B0786A4" w14:textId="77777777" w:rsidR="00A3384E" w:rsidRPr="007001F1" w:rsidRDefault="00A3384E" w:rsidP="00F92AC2">
            <w:pPr>
              <w:jc w:val="center"/>
              <w:rPr>
                <w:color w:val="000000"/>
              </w:rPr>
            </w:pPr>
          </w:p>
        </w:tc>
        <w:tc>
          <w:tcPr>
            <w:tcW w:w="1775" w:type="dxa"/>
            <w:shd w:val="clear" w:color="auto" w:fill="auto"/>
            <w:vAlign w:val="center"/>
          </w:tcPr>
          <w:p w14:paraId="6AC52E12" w14:textId="77777777" w:rsidR="00A3384E" w:rsidRPr="007001F1" w:rsidRDefault="00A3384E" w:rsidP="00F92AC2">
            <w:pPr>
              <w:jc w:val="center"/>
              <w:rPr>
                <w:color w:val="000000"/>
              </w:rPr>
            </w:pPr>
          </w:p>
        </w:tc>
      </w:tr>
      <w:tr w:rsidR="00A3384E" w:rsidRPr="007001F1" w14:paraId="1B083D46" w14:textId="77777777" w:rsidTr="00E00970">
        <w:trPr>
          <w:trHeight w:val="885"/>
        </w:trPr>
        <w:tc>
          <w:tcPr>
            <w:tcW w:w="582" w:type="dxa"/>
            <w:vMerge/>
            <w:shd w:val="clear" w:color="auto" w:fill="auto"/>
            <w:noWrap/>
            <w:vAlign w:val="center"/>
          </w:tcPr>
          <w:p w14:paraId="7E2711BB" w14:textId="77777777" w:rsidR="00A3384E" w:rsidRPr="007001F1" w:rsidRDefault="00A3384E" w:rsidP="00F92AC2">
            <w:pPr>
              <w:jc w:val="center"/>
              <w:rPr>
                <w:color w:val="000000"/>
              </w:rPr>
            </w:pPr>
          </w:p>
        </w:tc>
        <w:tc>
          <w:tcPr>
            <w:tcW w:w="4820" w:type="dxa"/>
            <w:gridSpan w:val="2"/>
            <w:shd w:val="clear" w:color="auto" w:fill="auto"/>
            <w:vAlign w:val="center"/>
          </w:tcPr>
          <w:p w14:paraId="3BE03F0D" w14:textId="77777777"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4DFA2FA" w14:textId="77777777" w:rsidR="00A3384E" w:rsidRPr="007001F1" w:rsidRDefault="00A3384E" w:rsidP="00F92AC2">
            <w:pPr>
              <w:jc w:val="center"/>
              <w:rPr>
                <w:color w:val="000000"/>
              </w:rPr>
            </w:pPr>
          </w:p>
        </w:tc>
        <w:tc>
          <w:tcPr>
            <w:tcW w:w="567" w:type="dxa"/>
            <w:shd w:val="clear" w:color="auto" w:fill="auto"/>
            <w:vAlign w:val="center"/>
          </w:tcPr>
          <w:p w14:paraId="327C0EB6" w14:textId="77777777" w:rsidR="00A3384E" w:rsidRPr="007001F1" w:rsidRDefault="00A3384E" w:rsidP="00F92AC2">
            <w:pPr>
              <w:jc w:val="center"/>
              <w:rPr>
                <w:color w:val="000000"/>
              </w:rPr>
            </w:pPr>
          </w:p>
        </w:tc>
        <w:tc>
          <w:tcPr>
            <w:tcW w:w="776" w:type="dxa"/>
            <w:shd w:val="clear" w:color="auto" w:fill="auto"/>
            <w:vAlign w:val="center"/>
          </w:tcPr>
          <w:p w14:paraId="5C4D374E" w14:textId="77777777" w:rsidR="00A3384E" w:rsidRPr="007001F1" w:rsidRDefault="00A3384E" w:rsidP="00F92AC2">
            <w:pPr>
              <w:jc w:val="center"/>
              <w:rPr>
                <w:color w:val="000000"/>
              </w:rPr>
            </w:pPr>
          </w:p>
        </w:tc>
        <w:tc>
          <w:tcPr>
            <w:tcW w:w="1775" w:type="dxa"/>
            <w:shd w:val="clear" w:color="auto" w:fill="auto"/>
            <w:vAlign w:val="center"/>
          </w:tcPr>
          <w:p w14:paraId="194F875A" w14:textId="77777777" w:rsidR="00A3384E" w:rsidRPr="007001F1" w:rsidRDefault="00A3384E" w:rsidP="00F92AC2">
            <w:pPr>
              <w:jc w:val="center"/>
              <w:rPr>
                <w:color w:val="000000"/>
              </w:rPr>
            </w:pPr>
          </w:p>
        </w:tc>
      </w:tr>
      <w:tr w:rsidR="00A3384E" w:rsidRPr="007001F1" w14:paraId="61DCEFC0" w14:textId="77777777" w:rsidTr="00E00970">
        <w:trPr>
          <w:trHeight w:val="440"/>
        </w:trPr>
        <w:tc>
          <w:tcPr>
            <w:tcW w:w="582" w:type="dxa"/>
            <w:vMerge/>
            <w:shd w:val="clear" w:color="auto" w:fill="auto"/>
            <w:noWrap/>
            <w:vAlign w:val="center"/>
          </w:tcPr>
          <w:p w14:paraId="26235509" w14:textId="77777777" w:rsidR="00A3384E" w:rsidRPr="007001F1" w:rsidRDefault="00A3384E" w:rsidP="00F92AC2">
            <w:pPr>
              <w:jc w:val="center"/>
              <w:rPr>
                <w:color w:val="000000"/>
              </w:rPr>
            </w:pPr>
          </w:p>
        </w:tc>
        <w:tc>
          <w:tcPr>
            <w:tcW w:w="4820" w:type="dxa"/>
            <w:gridSpan w:val="2"/>
            <w:shd w:val="clear" w:color="auto" w:fill="auto"/>
            <w:vAlign w:val="center"/>
          </w:tcPr>
          <w:p w14:paraId="3482135C" w14:textId="77777777"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14:paraId="7D2D8922" w14:textId="77777777" w:rsidR="00A3384E" w:rsidRPr="007001F1" w:rsidRDefault="00A3384E" w:rsidP="00F92AC2">
            <w:pPr>
              <w:jc w:val="center"/>
              <w:rPr>
                <w:color w:val="000000"/>
              </w:rPr>
            </w:pPr>
          </w:p>
        </w:tc>
        <w:tc>
          <w:tcPr>
            <w:tcW w:w="567" w:type="dxa"/>
            <w:shd w:val="clear" w:color="auto" w:fill="auto"/>
            <w:vAlign w:val="center"/>
          </w:tcPr>
          <w:p w14:paraId="56F2DFF3" w14:textId="77777777" w:rsidR="00A3384E" w:rsidRPr="007001F1" w:rsidRDefault="00A3384E" w:rsidP="00F92AC2">
            <w:pPr>
              <w:jc w:val="center"/>
              <w:rPr>
                <w:color w:val="000000"/>
              </w:rPr>
            </w:pPr>
          </w:p>
        </w:tc>
        <w:tc>
          <w:tcPr>
            <w:tcW w:w="776" w:type="dxa"/>
            <w:shd w:val="clear" w:color="auto" w:fill="auto"/>
            <w:vAlign w:val="center"/>
          </w:tcPr>
          <w:p w14:paraId="3E865E32" w14:textId="77777777" w:rsidR="00A3384E" w:rsidRPr="007001F1" w:rsidRDefault="00A3384E" w:rsidP="00F92AC2">
            <w:pPr>
              <w:jc w:val="center"/>
              <w:rPr>
                <w:color w:val="000000"/>
              </w:rPr>
            </w:pPr>
          </w:p>
        </w:tc>
        <w:tc>
          <w:tcPr>
            <w:tcW w:w="1775" w:type="dxa"/>
            <w:shd w:val="clear" w:color="auto" w:fill="auto"/>
            <w:vAlign w:val="center"/>
          </w:tcPr>
          <w:p w14:paraId="43D873BD" w14:textId="77777777" w:rsidR="00A3384E" w:rsidRPr="007001F1" w:rsidRDefault="00A3384E" w:rsidP="00F92AC2">
            <w:pPr>
              <w:jc w:val="center"/>
              <w:rPr>
                <w:color w:val="000000"/>
              </w:rPr>
            </w:pPr>
          </w:p>
        </w:tc>
      </w:tr>
      <w:tr w:rsidR="008031FE" w:rsidRPr="007001F1" w14:paraId="1F587237" w14:textId="77777777" w:rsidTr="00E00970">
        <w:trPr>
          <w:trHeight w:val="20"/>
        </w:trPr>
        <w:tc>
          <w:tcPr>
            <w:tcW w:w="582" w:type="dxa"/>
            <w:shd w:val="clear" w:color="auto" w:fill="auto"/>
            <w:noWrap/>
            <w:vAlign w:val="center"/>
            <w:hideMark/>
          </w:tcPr>
          <w:p w14:paraId="73E68DA3" w14:textId="77777777"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14:paraId="6ED48DD7" w14:textId="77777777"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B525309"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04869B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50B9B06"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2946E1FD" w14:textId="77777777" w:rsidR="008031FE" w:rsidRPr="007001F1" w:rsidRDefault="008031FE" w:rsidP="00F92AC2">
            <w:pPr>
              <w:jc w:val="center"/>
              <w:rPr>
                <w:color w:val="000000"/>
              </w:rPr>
            </w:pPr>
            <w:r w:rsidRPr="007001F1">
              <w:rPr>
                <w:color w:val="000000"/>
                <w:sz w:val="22"/>
                <w:szCs w:val="22"/>
              </w:rPr>
              <w:t> </w:t>
            </w:r>
          </w:p>
        </w:tc>
      </w:tr>
      <w:tr w:rsidR="000E26FB" w:rsidRPr="007001F1" w14:paraId="7A0CF212" w14:textId="77777777" w:rsidTr="00E00970">
        <w:trPr>
          <w:trHeight w:val="20"/>
        </w:trPr>
        <w:tc>
          <w:tcPr>
            <w:tcW w:w="582" w:type="dxa"/>
            <w:shd w:val="clear" w:color="auto" w:fill="auto"/>
            <w:noWrap/>
            <w:vAlign w:val="center"/>
          </w:tcPr>
          <w:p w14:paraId="1F227083" w14:textId="77777777"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14:paraId="074324D7" w14:textId="77777777"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14:paraId="35E8F804" w14:textId="77777777" w:rsidR="000E26FB" w:rsidRPr="007001F1" w:rsidRDefault="000E26FB" w:rsidP="00F92AC2">
            <w:pPr>
              <w:jc w:val="center"/>
              <w:rPr>
                <w:color w:val="000000"/>
              </w:rPr>
            </w:pPr>
          </w:p>
        </w:tc>
        <w:tc>
          <w:tcPr>
            <w:tcW w:w="567" w:type="dxa"/>
            <w:shd w:val="clear" w:color="auto" w:fill="auto"/>
            <w:vAlign w:val="center"/>
          </w:tcPr>
          <w:p w14:paraId="457F75DD" w14:textId="77777777" w:rsidR="000E26FB" w:rsidRPr="007001F1" w:rsidRDefault="000E26FB" w:rsidP="00F92AC2">
            <w:pPr>
              <w:jc w:val="center"/>
              <w:rPr>
                <w:color w:val="000000"/>
              </w:rPr>
            </w:pPr>
          </w:p>
        </w:tc>
        <w:tc>
          <w:tcPr>
            <w:tcW w:w="776" w:type="dxa"/>
            <w:shd w:val="clear" w:color="auto" w:fill="auto"/>
            <w:vAlign w:val="center"/>
          </w:tcPr>
          <w:p w14:paraId="45D972E8" w14:textId="77777777" w:rsidR="000E26FB" w:rsidRPr="007001F1" w:rsidRDefault="000E26FB" w:rsidP="00F92AC2">
            <w:pPr>
              <w:jc w:val="center"/>
              <w:rPr>
                <w:color w:val="000000"/>
              </w:rPr>
            </w:pPr>
          </w:p>
        </w:tc>
        <w:tc>
          <w:tcPr>
            <w:tcW w:w="1775" w:type="dxa"/>
            <w:shd w:val="clear" w:color="auto" w:fill="auto"/>
            <w:vAlign w:val="center"/>
          </w:tcPr>
          <w:p w14:paraId="4219FD08" w14:textId="77777777" w:rsidR="000E26FB" w:rsidRPr="007001F1" w:rsidRDefault="000E26FB" w:rsidP="00F92AC2">
            <w:pPr>
              <w:jc w:val="center"/>
              <w:rPr>
                <w:color w:val="000000"/>
              </w:rPr>
            </w:pPr>
          </w:p>
        </w:tc>
      </w:tr>
      <w:tr w:rsidR="00A3384E" w:rsidRPr="007001F1" w14:paraId="3DBC70C0" w14:textId="77777777" w:rsidTr="00E00970">
        <w:trPr>
          <w:trHeight w:val="758"/>
        </w:trPr>
        <w:tc>
          <w:tcPr>
            <w:tcW w:w="582" w:type="dxa"/>
            <w:vMerge w:val="restart"/>
            <w:shd w:val="clear" w:color="auto" w:fill="auto"/>
            <w:noWrap/>
            <w:vAlign w:val="center"/>
          </w:tcPr>
          <w:p w14:paraId="5DAF9865" w14:textId="77777777"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14:paraId="34763E46" w14:textId="77777777"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373FC644" w14:textId="77777777" w:rsidR="00A3384E" w:rsidRPr="007001F1" w:rsidRDefault="00A3384E" w:rsidP="00F92AC2">
            <w:pPr>
              <w:jc w:val="center"/>
              <w:rPr>
                <w:color w:val="000000"/>
              </w:rPr>
            </w:pPr>
          </w:p>
        </w:tc>
        <w:tc>
          <w:tcPr>
            <w:tcW w:w="567" w:type="dxa"/>
            <w:shd w:val="clear" w:color="auto" w:fill="auto"/>
            <w:vAlign w:val="center"/>
          </w:tcPr>
          <w:p w14:paraId="24A5F971" w14:textId="77777777" w:rsidR="00A3384E" w:rsidRPr="007001F1" w:rsidRDefault="00A3384E" w:rsidP="00F92AC2">
            <w:pPr>
              <w:jc w:val="center"/>
              <w:rPr>
                <w:color w:val="000000"/>
              </w:rPr>
            </w:pPr>
          </w:p>
        </w:tc>
        <w:tc>
          <w:tcPr>
            <w:tcW w:w="776" w:type="dxa"/>
            <w:shd w:val="clear" w:color="auto" w:fill="auto"/>
            <w:vAlign w:val="center"/>
          </w:tcPr>
          <w:p w14:paraId="0E5F3C9F" w14:textId="77777777" w:rsidR="00A3384E" w:rsidRPr="007001F1" w:rsidRDefault="00A3384E" w:rsidP="00F92AC2">
            <w:pPr>
              <w:jc w:val="center"/>
              <w:rPr>
                <w:color w:val="000000"/>
              </w:rPr>
            </w:pPr>
          </w:p>
        </w:tc>
        <w:tc>
          <w:tcPr>
            <w:tcW w:w="1775" w:type="dxa"/>
            <w:shd w:val="clear" w:color="auto" w:fill="auto"/>
            <w:vAlign w:val="center"/>
          </w:tcPr>
          <w:p w14:paraId="76A547B2" w14:textId="77777777" w:rsidR="00A3384E" w:rsidRPr="007001F1" w:rsidRDefault="00A3384E" w:rsidP="00F92AC2">
            <w:pPr>
              <w:jc w:val="center"/>
              <w:rPr>
                <w:color w:val="000000"/>
              </w:rPr>
            </w:pPr>
          </w:p>
        </w:tc>
      </w:tr>
      <w:tr w:rsidR="00A3384E" w:rsidRPr="007001F1" w14:paraId="2E2E47F2" w14:textId="77777777" w:rsidTr="00E00970">
        <w:trPr>
          <w:trHeight w:val="757"/>
        </w:trPr>
        <w:tc>
          <w:tcPr>
            <w:tcW w:w="582" w:type="dxa"/>
            <w:vMerge/>
            <w:shd w:val="clear" w:color="auto" w:fill="auto"/>
            <w:noWrap/>
            <w:vAlign w:val="center"/>
          </w:tcPr>
          <w:p w14:paraId="013E3D9C" w14:textId="77777777" w:rsidR="00A3384E" w:rsidRPr="007001F1" w:rsidRDefault="00A3384E" w:rsidP="00F92AC2">
            <w:pPr>
              <w:jc w:val="center"/>
              <w:rPr>
                <w:color w:val="000000"/>
              </w:rPr>
            </w:pPr>
          </w:p>
        </w:tc>
        <w:tc>
          <w:tcPr>
            <w:tcW w:w="4820" w:type="dxa"/>
            <w:gridSpan w:val="2"/>
            <w:shd w:val="clear" w:color="auto" w:fill="auto"/>
            <w:vAlign w:val="center"/>
          </w:tcPr>
          <w:p w14:paraId="4BCE4491" w14:textId="77777777"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3293FAD" w14:textId="77777777" w:rsidR="00A3384E" w:rsidRPr="007001F1" w:rsidRDefault="00A3384E" w:rsidP="00F92AC2">
            <w:pPr>
              <w:jc w:val="center"/>
              <w:rPr>
                <w:color w:val="000000"/>
              </w:rPr>
            </w:pPr>
          </w:p>
        </w:tc>
        <w:tc>
          <w:tcPr>
            <w:tcW w:w="567" w:type="dxa"/>
            <w:shd w:val="clear" w:color="auto" w:fill="auto"/>
            <w:vAlign w:val="center"/>
          </w:tcPr>
          <w:p w14:paraId="207C9C5A" w14:textId="77777777" w:rsidR="00A3384E" w:rsidRPr="007001F1" w:rsidRDefault="00A3384E" w:rsidP="00F92AC2">
            <w:pPr>
              <w:jc w:val="center"/>
              <w:rPr>
                <w:color w:val="000000"/>
              </w:rPr>
            </w:pPr>
          </w:p>
        </w:tc>
        <w:tc>
          <w:tcPr>
            <w:tcW w:w="776" w:type="dxa"/>
            <w:shd w:val="clear" w:color="auto" w:fill="auto"/>
            <w:vAlign w:val="center"/>
          </w:tcPr>
          <w:p w14:paraId="6786EDA1" w14:textId="77777777" w:rsidR="00A3384E" w:rsidRPr="007001F1" w:rsidRDefault="00A3384E" w:rsidP="00F92AC2">
            <w:pPr>
              <w:jc w:val="center"/>
              <w:rPr>
                <w:color w:val="000000"/>
              </w:rPr>
            </w:pPr>
          </w:p>
        </w:tc>
        <w:tc>
          <w:tcPr>
            <w:tcW w:w="1775" w:type="dxa"/>
            <w:shd w:val="clear" w:color="auto" w:fill="auto"/>
            <w:vAlign w:val="center"/>
          </w:tcPr>
          <w:p w14:paraId="3E571786" w14:textId="77777777" w:rsidR="00A3384E" w:rsidRPr="007001F1" w:rsidRDefault="00A3384E" w:rsidP="00F92AC2">
            <w:pPr>
              <w:jc w:val="center"/>
              <w:rPr>
                <w:color w:val="000000"/>
              </w:rPr>
            </w:pPr>
          </w:p>
        </w:tc>
      </w:tr>
      <w:tr w:rsidR="008031FE" w:rsidRPr="007001F1" w14:paraId="302FE4B7" w14:textId="77777777" w:rsidTr="00E00970">
        <w:trPr>
          <w:trHeight w:val="20"/>
        </w:trPr>
        <w:tc>
          <w:tcPr>
            <w:tcW w:w="582" w:type="dxa"/>
            <w:shd w:val="clear" w:color="auto" w:fill="auto"/>
            <w:noWrap/>
            <w:vAlign w:val="center"/>
            <w:hideMark/>
          </w:tcPr>
          <w:p w14:paraId="408AE7B4" w14:textId="77777777"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14:paraId="2BE7C799" w14:textId="77777777"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5E0FEF0"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3A12C88"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936343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7F42BB" w14:textId="77777777" w:rsidR="008031FE" w:rsidRPr="007001F1" w:rsidRDefault="008031FE" w:rsidP="00F92AC2">
            <w:pPr>
              <w:jc w:val="center"/>
              <w:rPr>
                <w:color w:val="000000"/>
              </w:rPr>
            </w:pPr>
            <w:r w:rsidRPr="007001F1">
              <w:rPr>
                <w:color w:val="000000"/>
                <w:sz w:val="22"/>
                <w:szCs w:val="22"/>
              </w:rPr>
              <w:t> </w:t>
            </w:r>
          </w:p>
        </w:tc>
      </w:tr>
      <w:tr w:rsidR="008031FE" w:rsidRPr="007001F1" w14:paraId="7A01C36B" w14:textId="77777777" w:rsidTr="00E00970">
        <w:trPr>
          <w:trHeight w:val="20"/>
        </w:trPr>
        <w:tc>
          <w:tcPr>
            <w:tcW w:w="582" w:type="dxa"/>
            <w:shd w:val="clear" w:color="auto" w:fill="auto"/>
            <w:noWrap/>
            <w:vAlign w:val="center"/>
            <w:hideMark/>
          </w:tcPr>
          <w:p w14:paraId="3865FFB9" w14:textId="77777777"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14:paraId="3C101B5F" w14:textId="77777777"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F6EA1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B7E9739"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327C21A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23C321" w14:textId="77777777" w:rsidR="008031FE" w:rsidRPr="007001F1" w:rsidRDefault="008031FE" w:rsidP="00F92AC2">
            <w:pPr>
              <w:jc w:val="center"/>
              <w:rPr>
                <w:color w:val="000000"/>
              </w:rPr>
            </w:pPr>
            <w:r w:rsidRPr="007001F1">
              <w:rPr>
                <w:color w:val="000000"/>
                <w:sz w:val="22"/>
                <w:szCs w:val="22"/>
              </w:rPr>
              <w:t> </w:t>
            </w:r>
          </w:p>
        </w:tc>
      </w:tr>
      <w:tr w:rsidR="008031FE" w:rsidRPr="007001F1" w14:paraId="0F5B0D42" w14:textId="77777777" w:rsidTr="00E00970">
        <w:trPr>
          <w:trHeight w:val="20"/>
        </w:trPr>
        <w:tc>
          <w:tcPr>
            <w:tcW w:w="582" w:type="dxa"/>
            <w:shd w:val="clear" w:color="auto" w:fill="auto"/>
            <w:noWrap/>
            <w:vAlign w:val="center"/>
            <w:hideMark/>
          </w:tcPr>
          <w:p w14:paraId="30B2D86F" w14:textId="77777777"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14:paraId="5825D7D7" w14:textId="77777777"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ED631D1"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A41E92E"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D9B63C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D4F8982" w14:textId="77777777" w:rsidR="008031FE" w:rsidRPr="007001F1" w:rsidRDefault="008031FE" w:rsidP="00F92AC2">
            <w:pPr>
              <w:jc w:val="center"/>
              <w:rPr>
                <w:color w:val="000000"/>
              </w:rPr>
            </w:pPr>
            <w:r w:rsidRPr="007001F1">
              <w:rPr>
                <w:color w:val="000000"/>
                <w:sz w:val="22"/>
                <w:szCs w:val="22"/>
              </w:rPr>
              <w:t> </w:t>
            </w:r>
          </w:p>
        </w:tc>
      </w:tr>
      <w:tr w:rsidR="008031FE" w:rsidRPr="007001F1" w14:paraId="577C0DF3" w14:textId="77777777" w:rsidTr="00E00970">
        <w:trPr>
          <w:trHeight w:val="20"/>
        </w:trPr>
        <w:tc>
          <w:tcPr>
            <w:tcW w:w="582" w:type="dxa"/>
            <w:shd w:val="clear" w:color="auto" w:fill="auto"/>
            <w:noWrap/>
            <w:vAlign w:val="center"/>
            <w:hideMark/>
          </w:tcPr>
          <w:p w14:paraId="331845F7" w14:textId="77777777"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14:paraId="4540D5EB" w14:textId="77777777"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635B734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4661917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816E1BE"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0DF097F" w14:textId="77777777" w:rsidR="008031FE" w:rsidRPr="007001F1" w:rsidRDefault="008031FE" w:rsidP="00F92AC2">
            <w:pPr>
              <w:jc w:val="center"/>
              <w:rPr>
                <w:color w:val="000000"/>
              </w:rPr>
            </w:pPr>
            <w:r w:rsidRPr="007001F1">
              <w:rPr>
                <w:color w:val="000000"/>
                <w:sz w:val="22"/>
                <w:szCs w:val="22"/>
              </w:rPr>
              <w:t> </w:t>
            </w:r>
          </w:p>
        </w:tc>
      </w:tr>
      <w:tr w:rsidR="008031FE" w:rsidRPr="007001F1" w14:paraId="6FB2E998" w14:textId="77777777" w:rsidTr="00E00970">
        <w:trPr>
          <w:trHeight w:val="20"/>
        </w:trPr>
        <w:tc>
          <w:tcPr>
            <w:tcW w:w="582" w:type="dxa"/>
            <w:shd w:val="clear" w:color="auto" w:fill="auto"/>
            <w:noWrap/>
            <w:vAlign w:val="center"/>
            <w:hideMark/>
          </w:tcPr>
          <w:p w14:paraId="4D3001B0" w14:textId="77777777"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14:paraId="45BD91AE" w14:textId="77777777"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48AAAC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6C5B9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A6C57B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796D4311" w14:textId="77777777" w:rsidR="008031FE" w:rsidRPr="007001F1" w:rsidRDefault="008031FE" w:rsidP="00F92AC2">
            <w:pPr>
              <w:jc w:val="center"/>
              <w:rPr>
                <w:color w:val="000000"/>
              </w:rPr>
            </w:pPr>
            <w:r w:rsidRPr="007001F1">
              <w:rPr>
                <w:color w:val="000000"/>
                <w:sz w:val="22"/>
                <w:szCs w:val="22"/>
              </w:rPr>
              <w:t> </w:t>
            </w:r>
          </w:p>
        </w:tc>
      </w:tr>
      <w:tr w:rsidR="00A3384E" w:rsidRPr="007001F1" w14:paraId="05EC9733" w14:textId="77777777" w:rsidTr="00E00970">
        <w:trPr>
          <w:trHeight w:val="1268"/>
        </w:trPr>
        <w:tc>
          <w:tcPr>
            <w:tcW w:w="582" w:type="dxa"/>
            <w:vMerge w:val="restart"/>
            <w:shd w:val="clear" w:color="auto" w:fill="auto"/>
            <w:noWrap/>
            <w:vAlign w:val="center"/>
            <w:hideMark/>
          </w:tcPr>
          <w:p w14:paraId="3DB86754"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6660C5C6" w14:textId="77777777"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299028FA"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1A80D5D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5B9761FB"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5996B6B8" w14:textId="77777777" w:rsidR="00A3384E" w:rsidRPr="007001F1" w:rsidRDefault="00A3384E" w:rsidP="00F92AC2">
            <w:pPr>
              <w:jc w:val="center"/>
              <w:rPr>
                <w:color w:val="000000"/>
              </w:rPr>
            </w:pPr>
            <w:r w:rsidRPr="007001F1">
              <w:rPr>
                <w:color w:val="000000"/>
                <w:sz w:val="22"/>
                <w:szCs w:val="22"/>
              </w:rPr>
              <w:t> </w:t>
            </w:r>
          </w:p>
        </w:tc>
      </w:tr>
      <w:tr w:rsidR="00F17B2E" w:rsidRPr="007001F1" w14:paraId="2E29AD33" w14:textId="77777777" w:rsidTr="00E00970">
        <w:trPr>
          <w:trHeight w:val="1268"/>
        </w:trPr>
        <w:tc>
          <w:tcPr>
            <w:tcW w:w="582" w:type="dxa"/>
            <w:vMerge/>
            <w:shd w:val="clear" w:color="auto" w:fill="auto"/>
            <w:noWrap/>
            <w:vAlign w:val="center"/>
          </w:tcPr>
          <w:p w14:paraId="607137A6" w14:textId="77777777" w:rsidR="00F17B2E" w:rsidRPr="007001F1" w:rsidRDefault="00F17B2E" w:rsidP="00F92AC2">
            <w:pPr>
              <w:jc w:val="center"/>
              <w:rPr>
                <w:color w:val="000000"/>
                <w:sz w:val="22"/>
                <w:szCs w:val="22"/>
              </w:rPr>
            </w:pPr>
          </w:p>
        </w:tc>
        <w:tc>
          <w:tcPr>
            <w:tcW w:w="4820" w:type="dxa"/>
            <w:gridSpan w:val="2"/>
            <w:shd w:val="clear" w:color="auto" w:fill="auto"/>
            <w:vAlign w:val="center"/>
          </w:tcPr>
          <w:p w14:paraId="7270B704" w14:textId="77777777"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29FAE1" w14:textId="77777777" w:rsidR="00F17B2E" w:rsidRPr="007001F1" w:rsidRDefault="00F17B2E" w:rsidP="00F92AC2">
            <w:pPr>
              <w:jc w:val="center"/>
              <w:rPr>
                <w:color w:val="000000"/>
                <w:sz w:val="22"/>
                <w:szCs w:val="22"/>
              </w:rPr>
            </w:pPr>
          </w:p>
        </w:tc>
        <w:tc>
          <w:tcPr>
            <w:tcW w:w="567" w:type="dxa"/>
            <w:shd w:val="clear" w:color="auto" w:fill="auto"/>
            <w:vAlign w:val="center"/>
          </w:tcPr>
          <w:p w14:paraId="0A8A6F45" w14:textId="77777777" w:rsidR="00F17B2E" w:rsidRPr="007001F1" w:rsidRDefault="00F17B2E" w:rsidP="00F92AC2">
            <w:pPr>
              <w:jc w:val="center"/>
              <w:rPr>
                <w:color w:val="000000"/>
                <w:sz w:val="22"/>
                <w:szCs w:val="22"/>
              </w:rPr>
            </w:pPr>
          </w:p>
        </w:tc>
        <w:tc>
          <w:tcPr>
            <w:tcW w:w="776" w:type="dxa"/>
            <w:shd w:val="clear" w:color="auto" w:fill="auto"/>
            <w:vAlign w:val="center"/>
          </w:tcPr>
          <w:p w14:paraId="7BDB6242" w14:textId="77777777" w:rsidR="00F17B2E" w:rsidRPr="007001F1" w:rsidRDefault="00F17B2E" w:rsidP="00F92AC2">
            <w:pPr>
              <w:jc w:val="center"/>
              <w:rPr>
                <w:color w:val="000000"/>
                <w:sz w:val="22"/>
                <w:szCs w:val="22"/>
              </w:rPr>
            </w:pPr>
          </w:p>
        </w:tc>
        <w:tc>
          <w:tcPr>
            <w:tcW w:w="1775" w:type="dxa"/>
            <w:shd w:val="clear" w:color="auto" w:fill="auto"/>
            <w:vAlign w:val="center"/>
          </w:tcPr>
          <w:p w14:paraId="2A558706" w14:textId="77777777" w:rsidR="00F17B2E" w:rsidRPr="007001F1" w:rsidRDefault="00F17B2E" w:rsidP="00F92AC2">
            <w:pPr>
              <w:jc w:val="center"/>
              <w:rPr>
                <w:color w:val="000000"/>
                <w:sz w:val="22"/>
                <w:szCs w:val="22"/>
              </w:rPr>
            </w:pPr>
          </w:p>
        </w:tc>
      </w:tr>
      <w:tr w:rsidR="00A3384E" w:rsidRPr="007001F1" w14:paraId="2625887F" w14:textId="77777777" w:rsidTr="00E00970">
        <w:trPr>
          <w:trHeight w:val="1267"/>
        </w:trPr>
        <w:tc>
          <w:tcPr>
            <w:tcW w:w="582" w:type="dxa"/>
            <w:vMerge/>
            <w:shd w:val="clear" w:color="auto" w:fill="auto"/>
            <w:noWrap/>
            <w:vAlign w:val="center"/>
          </w:tcPr>
          <w:p w14:paraId="0FE643F7" w14:textId="77777777" w:rsidR="00A3384E" w:rsidRPr="007001F1" w:rsidRDefault="00A3384E" w:rsidP="00F92AC2">
            <w:pPr>
              <w:jc w:val="center"/>
              <w:rPr>
                <w:color w:val="000000"/>
              </w:rPr>
            </w:pPr>
          </w:p>
        </w:tc>
        <w:tc>
          <w:tcPr>
            <w:tcW w:w="4820" w:type="dxa"/>
            <w:gridSpan w:val="2"/>
            <w:shd w:val="clear" w:color="auto" w:fill="auto"/>
            <w:vAlign w:val="center"/>
          </w:tcPr>
          <w:p w14:paraId="0FCA0452" w14:textId="77777777"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541469FF" w14:textId="77777777" w:rsidR="00A3384E" w:rsidRPr="007001F1" w:rsidRDefault="00A3384E" w:rsidP="00F92AC2">
            <w:pPr>
              <w:jc w:val="center"/>
              <w:rPr>
                <w:color w:val="000000"/>
              </w:rPr>
            </w:pPr>
          </w:p>
        </w:tc>
        <w:tc>
          <w:tcPr>
            <w:tcW w:w="567" w:type="dxa"/>
            <w:shd w:val="clear" w:color="auto" w:fill="auto"/>
            <w:vAlign w:val="center"/>
          </w:tcPr>
          <w:p w14:paraId="2E333BEC" w14:textId="77777777" w:rsidR="00A3384E" w:rsidRPr="007001F1" w:rsidRDefault="00A3384E" w:rsidP="00F92AC2">
            <w:pPr>
              <w:jc w:val="center"/>
              <w:rPr>
                <w:color w:val="000000"/>
              </w:rPr>
            </w:pPr>
          </w:p>
        </w:tc>
        <w:tc>
          <w:tcPr>
            <w:tcW w:w="776" w:type="dxa"/>
            <w:shd w:val="clear" w:color="auto" w:fill="auto"/>
            <w:vAlign w:val="center"/>
          </w:tcPr>
          <w:p w14:paraId="7E8E8FDE" w14:textId="77777777" w:rsidR="00A3384E" w:rsidRPr="007001F1" w:rsidRDefault="00A3384E" w:rsidP="00F92AC2">
            <w:pPr>
              <w:jc w:val="center"/>
              <w:rPr>
                <w:color w:val="000000"/>
              </w:rPr>
            </w:pPr>
          </w:p>
        </w:tc>
        <w:tc>
          <w:tcPr>
            <w:tcW w:w="1775" w:type="dxa"/>
            <w:shd w:val="clear" w:color="auto" w:fill="auto"/>
            <w:vAlign w:val="center"/>
          </w:tcPr>
          <w:p w14:paraId="3E322E43" w14:textId="77777777" w:rsidR="00A3384E" w:rsidRPr="007001F1" w:rsidRDefault="00A3384E" w:rsidP="00F92AC2">
            <w:pPr>
              <w:jc w:val="center"/>
              <w:rPr>
                <w:color w:val="000000"/>
              </w:rPr>
            </w:pPr>
          </w:p>
        </w:tc>
      </w:tr>
      <w:tr w:rsidR="00A3384E" w:rsidRPr="007001F1" w14:paraId="582C5B11" w14:textId="77777777" w:rsidTr="00E00970">
        <w:trPr>
          <w:trHeight w:val="444"/>
        </w:trPr>
        <w:tc>
          <w:tcPr>
            <w:tcW w:w="582" w:type="dxa"/>
            <w:vMerge w:val="restart"/>
            <w:shd w:val="clear" w:color="auto" w:fill="auto"/>
            <w:noWrap/>
            <w:vAlign w:val="center"/>
            <w:hideMark/>
          </w:tcPr>
          <w:p w14:paraId="08F246E8"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5196F2CB" w14:textId="77777777"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14:paraId="26ED3EA6"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689252B"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0663CBAD"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D895270" w14:textId="77777777" w:rsidR="00A3384E" w:rsidRPr="007001F1" w:rsidRDefault="00A3384E" w:rsidP="00F92AC2">
            <w:pPr>
              <w:jc w:val="center"/>
              <w:rPr>
                <w:color w:val="000000"/>
              </w:rPr>
            </w:pPr>
            <w:r w:rsidRPr="007001F1">
              <w:rPr>
                <w:color w:val="000000"/>
                <w:sz w:val="22"/>
                <w:szCs w:val="22"/>
              </w:rPr>
              <w:t> </w:t>
            </w:r>
          </w:p>
        </w:tc>
      </w:tr>
      <w:tr w:rsidR="00A3384E" w:rsidRPr="007001F1" w14:paraId="5C513A44" w14:textId="77777777" w:rsidTr="00E00970">
        <w:trPr>
          <w:trHeight w:val="705"/>
        </w:trPr>
        <w:tc>
          <w:tcPr>
            <w:tcW w:w="582" w:type="dxa"/>
            <w:vMerge/>
            <w:shd w:val="clear" w:color="auto" w:fill="auto"/>
            <w:noWrap/>
            <w:vAlign w:val="center"/>
          </w:tcPr>
          <w:p w14:paraId="38AE86D9" w14:textId="77777777" w:rsidR="00A3384E" w:rsidRPr="007001F1" w:rsidRDefault="00A3384E" w:rsidP="00F92AC2">
            <w:pPr>
              <w:jc w:val="center"/>
              <w:rPr>
                <w:color w:val="000000"/>
              </w:rPr>
            </w:pPr>
          </w:p>
        </w:tc>
        <w:tc>
          <w:tcPr>
            <w:tcW w:w="4820" w:type="dxa"/>
            <w:gridSpan w:val="2"/>
            <w:shd w:val="clear" w:color="auto" w:fill="auto"/>
            <w:vAlign w:val="center"/>
          </w:tcPr>
          <w:p w14:paraId="1A780D59" w14:textId="77777777"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0AA4D2FF" w14:textId="77777777" w:rsidR="00A3384E" w:rsidRPr="007001F1" w:rsidRDefault="00A3384E" w:rsidP="00F92AC2">
            <w:pPr>
              <w:jc w:val="center"/>
              <w:rPr>
                <w:color w:val="000000"/>
              </w:rPr>
            </w:pPr>
          </w:p>
        </w:tc>
        <w:tc>
          <w:tcPr>
            <w:tcW w:w="567" w:type="dxa"/>
            <w:shd w:val="clear" w:color="auto" w:fill="auto"/>
            <w:vAlign w:val="center"/>
          </w:tcPr>
          <w:p w14:paraId="703F34EF" w14:textId="77777777" w:rsidR="00A3384E" w:rsidRPr="007001F1" w:rsidRDefault="00A3384E" w:rsidP="00F92AC2">
            <w:pPr>
              <w:jc w:val="center"/>
              <w:rPr>
                <w:color w:val="000000"/>
              </w:rPr>
            </w:pPr>
          </w:p>
        </w:tc>
        <w:tc>
          <w:tcPr>
            <w:tcW w:w="776" w:type="dxa"/>
            <w:shd w:val="clear" w:color="auto" w:fill="auto"/>
            <w:vAlign w:val="center"/>
          </w:tcPr>
          <w:p w14:paraId="43DEACC9" w14:textId="77777777" w:rsidR="00A3384E" w:rsidRPr="007001F1" w:rsidRDefault="00A3384E" w:rsidP="00F92AC2">
            <w:pPr>
              <w:jc w:val="center"/>
              <w:rPr>
                <w:color w:val="000000"/>
              </w:rPr>
            </w:pPr>
          </w:p>
        </w:tc>
        <w:tc>
          <w:tcPr>
            <w:tcW w:w="1775" w:type="dxa"/>
            <w:shd w:val="clear" w:color="auto" w:fill="auto"/>
            <w:vAlign w:val="center"/>
          </w:tcPr>
          <w:p w14:paraId="50976D84" w14:textId="77777777" w:rsidR="00A3384E" w:rsidRPr="007001F1" w:rsidRDefault="00A3384E" w:rsidP="00F92AC2">
            <w:pPr>
              <w:jc w:val="center"/>
              <w:rPr>
                <w:color w:val="000000"/>
              </w:rPr>
            </w:pPr>
          </w:p>
        </w:tc>
      </w:tr>
      <w:tr w:rsidR="00A3384E" w:rsidRPr="007001F1" w14:paraId="58D0EA99" w14:textId="77777777" w:rsidTr="00E00970">
        <w:trPr>
          <w:trHeight w:val="420"/>
        </w:trPr>
        <w:tc>
          <w:tcPr>
            <w:tcW w:w="582" w:type="dxa"/>
            <w:vMerge/>
            <w:shd w:val="clear" w:color="auto" w:fill="auto"/>
            <w:noWrap/>
            <w:vAlign w:val="center"/>
          </w:tcPr>
          <w:p w14:paraId="33353053" w14:textId="77777777" w:rsidR="00A3384E" w:rsidRPr="007001F1" w:rsidRDefault="00A3384E" w:rsidP="00F92AC2">
            <w:pPr>
              <w:jc w:val="center"/>
              <w:rPr>
                <w:color w:val="000000"/>
              </w:rPr>
            </w:pPr>
          </w:p>
        </w:tc>
        <w:tc>
          <w:tcPr>
            <w:tcW w:w="4820" w:type="dxa"/>
            <w:gridSpan w:val="2"/>
            <w:shd w:val="clear" w:color="auto" w:fill="auto"/>
            <w:vAlign w:val="center"/>
          </w:tcPr>
          <w:p w14:paraId="1A8BB007" w14:textId="77777777"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14:paraId="7BECC824" w14:textId="77777777" w:rsidR="00A3384E" w:rsidRPr="007001F1" w:rsidRDefault="00A3384E" w:rsidP="00F92AC2">
            <w:pPr>
              <w:jc w:val="center"/>
              <w:rPr>
                <w:color w:val="000000"/>
              </w:rPr>
            </w:pPr>
          </w:p>
        </w:tc>
        <w:tc>
          <w:tcPr>
            <w:tcW w:w="567" w:type="dxa"/>
            <w:shd w:val="clear" w:color="auto" w:fill="auto"/>
            <w:vAlign w:val="center"/>
          </w:tcPr>
          <w:p w14:paraId="45C717D8" w14:textId="77777777" w:rsidR="00A3384E" w:rsidRPr="007001F1" w:rsidRDefault="00A3384E" w:rsidP="00F92AC2">
            <w:pPr>
              <w:jc w:val="center"/>
              <w:rPr>
                <w:color w:val="000000"/>
              </w:rPr>
            </w:pPr>
          </w:p>
        </w:tc>
        <w:tc>
          <w:tcPr>
            <w:tcW w:w="776" w:type="dxa"/>
            <w:shd w:val="clear" w:color="auto" w:fill="auto"/>
            <w:vAlign w:val="center"/>
          </w:tcPr>
          <w:p w14:paraId="01EAA299" w14:textId="77777777" w:rsidR="00A3384E" w:rsidRPr="007001F1" w:rsidRDefault="00A3384E" w:rsidP="00F92AC2">
            <w:pPr>
              <w:jc w:val="center"/>
              <w:rPr>
                <w:color w:val="000000"/>
              </w:rPr>
            </w:pPr>
          </w:p>
        </w:tc>
        <w:tc>
          <w:tcPr>
            <w:tcW w:w="1775" w:type="dxa"/>
            <w:shd w:val="clear" w:color="auto" w:fill="auto"/>
            <w:vAlign w:val="center"/>
          </w:tcPr>
          <w:p w14:paraId="216C74FE" w14:textId="77777777" w:rsidR="00A3384E" w:rsidRPr="007001F1" w:rsidRDefault="00A3384E" w:rsidP="00F92AC2">
            <w:pPr>
              <w:jc w:val="center"/>
              <w:rPr>
                <w:color w:val="000000"/>
              </w:rPr>
            </w:pPr>
          </w:p>
        </w:tc>
      </w:tr>
      <w:tr w:rsidR="00A3384E" w:rsidRPr="007001F1" w14:paraId="78D06A98" w14:textId="77777777" w:rsidTr="00E00970">
        <w:trPr>
          <w:trHeight w:val="590"/>
        </w:trPr>
        <w:tc>
          <w:tcPr>
            <w:tcW w:w="582" w:type="dxa"/>
            <w:vMerge w:val="restart"/>
            <w:shd w:val="clear" w:color="auto" w:fill="auto"/>
            <w:noWrap/>
            <w:vAlign w:val="center"/>
            <w:hideMark/>
          </w:tcPr>
          <w:p w14:paraId="61C4D482"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571972C4" w14:textId="77777777"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0654A67E"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883E8B7"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7783B67A"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12FC6C38" w14:textId="77777777" w:rsidR="00A3384E" w:rsidRPr="007001F1" w:rsidRDefault="00A3384E" w:rsidP="00F92AC2">
            <w:pPr>
              <w:jc w:val="center"/>
              <w:rPr>
                <w:color w:val="000000"/>
              </w:rPr>
            </w:pPr>
            <w:r w:rsidRPr="007001F1">
              <w:rPr>
                <w:color w:val="000000"/>
                <w:sz w:val="22"/>
                <w:szCs w:val="22"/>
              </w:rPr>
              <w:t> </w:t>
            </w:r>
          </w:p>
        </w:tc>
      </w:tr>
      <w:tr w:rsidR="00A3384E" w:rsidRPr="007001F1" w14:paraId="51EF9170" w14:textId="77777777" w:rsidTr="00E00970">
        <w:trPr>
          <w:trHeight w:val="590"/>
        </w:trPr>
        <w:tc>
          <w:tcPr>
            <w:tcW w:w="582" w:type="dxa"/>
            <w:vMerge/>
            <w:shd w:val="clear" w:color="auto" w:fill="auto"/>
            <w:noWrap/>
            <w:vAlign w:val="center"/>
          </w:tcPr>
          <w:p w14:paraId="6E9649A5" w14:textId="77777777" w:rsidR="00A3384E" w:rsidRPr="007001F1" w:rsidRDefault="00A3384E" w:rsidP="00F92AC2">
            <w:pPr>
              <w:jc w:val="center"/>
              <w:rPr>
                <w:color w:val="000000"/>
              </w:rPr>
            </w:pPr>
          </w:p>
        </w:tc>
        <w:tc>
          <w:tcPr>
            <w:tcW w:w="4820" w:type="dxa"/>
            <w:gridSpan w:val="2"/>
            <w:shd w:val="clear" w:color="auto" w:fill="auto"/>
            <w:vAlign w:val="center"/>
          </w:tcPr>
          <w:p w14:paraId="169425AC" w14:textId="77777777"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C75EC29" w14:textId="77777777" w:rsidR="00A3384E" w:rsidRPr="007001F1" w:rsidRDefault="00A3384E" w:rsidP="00F92AC2">
            <w:pPr>
              <w:jc w:val="center"/>
              <w:rPr>
                <w:color w:val="000000"/>
              </w:rPr>
            </w:pPr>
          </w:p>
        </w:tc>
        <w:tc>
          <w:tcPr>
            <w:tcW w:w="567" w:type="dxa"/>
            <w:shd w:val="clear" w:color="auto" w:fill="auto"/>
            <w:vAlign w:val="center"/>
          </w:tcPr>
          <w:p w14:paraId="62F1AEF8" w14:textId="77777777" w:rsidR="00A3384E" w:rsidRPr="007001F1" w:rsidRDefault="00A3384E" w:rsidP="00F92AC2">
            <w:pPr>
              <w:jc w:val="center"/>
              <w:rPr>
                <w:color w:val="000000"/>
              </w:rPr>
            </w:pPr>
          </w:p>
        </w:tc>
        <w:tc>
          <w:tcPr>
            <w:tcW w:w="776" w:type="dxa"/>
            <w:shd w:val="clear" w:color="auto" w:fill="auto"/>
            <w:vAlign w:val="center"/>
          </w:tcPr>
          <w:p w14:paraId="6CD24445" w14:textId="77777777" w:rsidR="00A3384E" w:rsidRPr="007001F1" w:rsidRDefault="00A3384E" w:rsidP="00F92AC2">
            <w:pPr>
              <w:jc w:val="center"/>
              <w:rPr>
                <w:color w:val="000000"/>
              </w:rPr>
            </w:pPr>
          </w:p>
        </w:tc>
        <w:tc>
          <w:tcPr>
            <w:tcW w:w="1775" w:type="dxa"/>
            <w:shd w:val="clear" w:color="auto" w:fill="auto"/>
            <w:vAlign w:val="center"/>
          </w:tcPr>
          <w:p w14:paraId="599205A6" w14:textId="77777777" w:rsidR="00A3384E" w:rsidRPr="007001F1" w:rsidRDefault="00A3384E" w:rsidP="00F92AC2">
            <w:pPr>
              <w:jc w:val="center"/>
              <w:rPr>
                <w:color w:val="000000"/>
              </w:rPr>
            </w:pPr>
          </w:p>
        </w:tc>
      </w:tr>
      <w:tr w:rsidR="00A3384E" w:rsidRPr="007001F1" w14:paraId="25CCAE5B" w14:textId="77777777" w:rsidTr="00E00970">
        <w:trPr>
          <w:trHeight w:val="280"/>
        </w:trPr>
        <w:tc>
          <w:tcPr>
            <w:tcW w:w="582" w:type="dxa"/>
            <w:vMerge/>
            <w:shd w:val="clear" w:color="auto" w:fill="auto"/>
            <w:noWrap/>
            <w:vAlign w:val="center"/>
          </w:tcPr>
          <w:p w14:paraId="6EAB513F" w14:textId="77777777" w:rsidR="00A3384E" w:rsidRPr="007001F1" w:rsidRDefault="00A3384E" w:rsidP="00F92AC2">
            <w:pPr>
              <w:jc w:val="center"/>
              <w:rPr>
                <w:color w:val="000000"/>
              </w:rPr>
            </w:pPr>
          </w:p>
        </w:tc>
        <w:tc>
          <w:tcPr>
            <w:tcW w:w="4820" w:type="dxa"/>
            <w:gridSpan w:val="2"/>
            <w:shd w:val="clear" w:color="auto" w:fill="auto"/>
            <w:vAlign w:val="center"/>
          </w:tcPr>
          <w:p w14:paraId="3D58DCBE" w14:textId="77777777"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14:paraId="15192C6F" w14:textId="77777777" w:rsidR="00A3384E" w:rsidRPr="007001F1" w:rsidRDefault="00A3384E" w:rsidP="00F92AC2">
            <w:pPr>
              <w:jc w:val="center"/>
              <w:rPr>
                <w:color w:val="000000"/>
              </w:rPr>
            </w:pPr>
          </w:p>
        </w:tc>
        <w:tc>
          <w:tcPr>
            <w:tcW w:w="567" w:type="dxa"/>
            <w:shd w:val="clear" w:color="auto" w:fill="auto"/>
            <w:vAlign w:val="center"/>
          </w:tcPr>
          <w:p w14:paraId="01CA55C6" w14:textId="77777777" w:rsidR="00A3384E" w:rsidRPr="007001F1" w:rsidRDefault="00A3384E" w:rsidP="00F92AC2">
            <w:pPr>
              <w:jc w:val="center"/>
              <w:rPr>
                <w:color w:val="000000"/>
              </w:rPr>
            </w:pPr>
          </w:p>
        </w:tc>
        <w:tc>
          <w:tcPr>
            <w:tcW w:w="776" w:type="dxa"/>
            <w:shd w:val="clear" w:color="auto" w:fill="auto"/>
            <w:vAlign w:val="center"/>
          </w:tcPr>
          <w:p w14:paraId="4A49504A" w14:textId="77777777" w:rsidR="00A3384E" w:rsidRPr="007001F1" w:rsidRDefault="00A3384E" w:rsidP="00F92AC2">
            <w:pPr>
              <w:jc w:val="center"/>
              <w:rPr>
                <w:color w:val="000000"/>
              </w:rPr>
            </w:pPr>
          </w:p>
        </w:tc>
        <w:tc>
          <w:tcPr>
            <w:tcW w:w="1775" w:type="dxa"/>
            <w:shd w:val="clear" w:color="auto" w:fill="auto"/>
            <w:vAlign w:val="center"/>
          </w:tcPr>
          <w:p w14:paraId="799A0C09" w14:textId="77777777" w:rsidR="00A3384E" w:rsidRPr="007001F1" w:rsidRDefault="00A3384E" w:rsidP="00F92AC2">
            <w:pPr>
              <w:jc w:val="center"/>
              <w:rPr>
                <w:color w:val="000000"/>
              </w:rPr>
            </w:pPr>
          </w:p>
        </w:tc>
      </w:tr>
      <w:tr w:rsidR="00A3384E" w:rsidRPr="007001F1" w14:paraId="65B68BD6" w14:textId="77777777" w:rsidTr="00E00970">
        <w:trPr>
          <w:trHeight w:val="412"/>
        </w:trPr>
        <w:tc>
          <w:tcPr>
            <w:tcW w:w="582" w:type="dxa"/>
            <w:vMerge w:val="restart"/>
            <w:shd w:val="clear" w:color="auto" w:fill="auto"/>
            <w:noWrap/>
            <w:vAlign w:val="center"/>
            <w:hideMark/>
          </w:tcPr>
          <w:p w14:paraId="3849A0EA"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7BAF1243" w14:textId="77777777"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065C8BB4"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2768398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6472DDC8"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25B32C48" w14:textId="77777777" w:rsidR="00A3384E" w:rsidRPr="007001F1" w:rsidRDefault="00A3384E" w:rsidP="00F92AC2">
            <w:pPr>
              <w:jc w:val="center"/>
              <w:rPr>
                <w:color w:val="000000"/>
              </w:rPr>
            </w:pPr>
            <w:r w:rsidRPr="007001F1">
              <w:rPr>
                <w:color w:val="000000"/>
                <w:sz w:val="22"/>
                <w:szCs w:val="22"/>
              </w:rPr>
              <w:t> </w:t>
            </w:r>
          </w:p>
        </w:tc>
      </w:tr>
      <w:tr w:rsidR="00A3384E" w:rsidRPr="007001F1" w14:paraId="6C679347" w14:textId="77777777" w:rsidTr="00E00970">
        <w:trPr>
          <w:trHeight w:val="320"/>
        </w:trPr>
        <w:tc>
          <w:tcPr>
            <w:tcW w:w="582" w:type="dxa"/>
            <w:vMerge/>
            <w:shd w:val="clear" w:color="auto" w:fill="auto"/>
            <w:noWrap/>
            <w:vAlign w:val="center"/>
          </w:tcPr>
          <w:p w14:paraId="271F8E19" w14:textId="77777777" w:rsidR="00A3384E" w:rsidRPr="007001F1" w:rsidRDefault="00A3384E" w:rsidP="00F92AC2">
            <w:pPr>
              <w:jc w:val="center"/>
              <w:rPr>
                <w:color w:val="000000"/>
              </w:rPr>
            </w:pPr>
          </w:p>
        </w:tc>
        <w:tc>
          <w:tcPr>
            <w:tcW w:w="4820" w:type="dxa"/>
            <w:gridSpan w:val="2"/>
            <w:shd w:val="clear" w:color="auto" w:fill="auto"/>
            <w:vAlign w:val="center"/>
          </w:tcPr>
          <w:p w14:paraId="009B2A81" w14:textId="77777777"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BBA4D09" w14:textId="77777777" w:rsidR="00A3384E" w:rsidRPr="007001F1" w:rsidRDefault="00A3384E" w:rsidP="00F92AC2">
            <w:pPr>
              <w:jc w:val="center"/>
              <w:rPr>
                <w:color w:val="000000"/>
              </w:rPr>
            </w:pPr>
          </w:p>
        </w:tc>
        <w:tc>
          <w:tcPr>
            <w:tcW w:w="567" w:type="dxa"/>
            <w:shd w:val="clear" w:color="auto" w:fill="auto"/>
            <w:vAlign w:val="center"/>
          </w:tcPr>
          <w:p w14:paraId="152A38A0" w14:textId="77777777" w:rsidR="00A3384E" w:rsidRPr="007001F1" w:rsidRDefault="00A3384E" w:rsidP="00F92AC2">
            <w:pPr>
              <w:jc w:val="center"/>
              <w:rPr>
                <w:color w:val="000000"/>
              </w:rPr>
            </w:pPr>
          </w:p>
        </w:tc>
        <w:tc>
          <w:tcPr>
            <w:tcW w:w="776" w:type="dxa"/>
            <w:shd w:val="clear" w:color="auto" w:fill="auto"/>
            <w:vAlign w:val="center"/>
          </w:tcPr>
          <w:p w14:paraId="0FCB15B7" w14:textId="77777777" w:rsidR="00A3384E" w:rsidRPr="007001F1" w:rsidRDefault="00A3384E" w:rsidP="00F92AC2">
            <w:pPr>
              <w:jc w:val="center"/>
              <w:rPr>
                <w:color w:val="000000"/>
              </w:rPr>
            </w:pPr>
          </w:p>
        </w:tc>
        <w:tc>
          <w:tcPr>
            <w:tcW w:w="1775" w:type="dxa"/>
            <w:shd w:val="clear" w:color="auto" w:fill="auto"/>
            <w:vAlign w:val="center"/>
          </w:tcPr>
          <w:p w14:paraId="7D0CBACF" w14:textId="77777777" w:rsidR="00A3384E" w:rsidRPr="007001F1" w:rsidRDefault="00A3384E" w:rsidP="00F92AC2">
            <w:pPr>
              <w:jc w:val="center"/>
              <w:rPr>
                <w:color w:val="000000"/>
              </w:rPr>
            </w:pPr>
          </w:p>
        </w:tc>
      </w:tr>
      <w:tr w:rsidR="00A3384E" w:rsidRPr="007001F1" w14:paraId="10B07DFE" w14:textId="77777777" w:rsidTr="00E00970">
        <w:trPr>
          <w:trHeight w:val="697"/>
        </w:trPr>
        <w:tc>
          <w:tcPr>
            <w:tcW w:w="582" w:type="dxa"/>
            <w:vMerge/>
            <w:shd w:val="clear" w:color="auto" w:fill="auto"/>
            <w:noWrap/>
            <w:vAlign w:val="center"/>
          </w:tcPr>
          <w:p w14:paraId="5C8A0334" w14:textId="77777777" w:rsidR="00A3384E" w:rsidRPr="007001F1" w:rsidRDefault="00A3384E" w:rsidP="00F92AC2">
            <w:pPr>
              <w:jc w:val="center"/>
              <w:rPr>
                <w:color w:val="000000"/>
              </w:rPr>
            </w:pPr>
          </w:p>
        </w:tc>
        <w:tc>
          <w:tcPr>
            <w:tcW w:w="4820" w:type="dxa"/>
            <w:gridSpan w:val="2"/>
            <w:shd w:val="clear" w:color="auto" w:fill="auto"/>
            <w:vAlign w:val="center"/>
          </w:tcPr>
          <w:p w14:paraId="35A9B7D6" w14:textId="77777777"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AFE4D54" w14:textId="77777777" w:rsidR="00A3384E" w:rsidRPr="007001F1" w:rsidRDefault="00A3384E" w:rsidP="00F92AC2">
            <w:pPr>
              <w:jc w:val="center"/>
              <w:rPr>
                <w:color w:val="000000"/>
              </w:rPr>
            </w:pPr>
          </w:p>
        </w:tc>
        <w:tc>
          <w:tcPr>
            <w:tcW w:w="567" w:type="dxa"/>
            <w:shd w:val="clear" w:color="auto" w:fill="auto"/>
            <w:vAlign w:val="center"/>
          </w:tcPr>
          <w:p w14:paraId="18E97F63" w14:textId="77777777" w:rsidR="00A3384E" w:rsidRPr="007001F1" w:rsidRDefault="00A3384E" w:rsidP="00F92AC2">
            <w:pPr>
              <w:jc w:val="center"/>
              <w:rPr>
                <w:color w:val="000000"/>
              </w:rPr>
            </w:pPr>
          </w:p>
        </w:tc>
        <w:tc>
          <w:tcPr>
            <w:tcW w:w="776" w:type="dxa"/>
            <w:shd w:val="clear" w:color="auto" w:fill="auto"/>
            <w:vAlign w:val="center"/>
          </w:tcPr>
          <w:p w14:paraId="50C8B3B5" w14:textId="77777777" w:rsidR="00A3384E" w:rsidRPr="007001F1" w:rsidRDefault="00A3384E" w:rsidP="00F92AC2">
            <w:pPr>
              <w:jc w:val="center"/>
              <w:rPr>
                <w:color w:val="000000"/>
              </w:rPr>
            </w:pPr>
          </w:p>
        </w:tc>
        <w:tc>
          <w:tcPr>
            <w:tcW w:w="1775" w:type="dxa"/>
            <w:shd w:val="clear" w:color="auto" w:fill="auto"/>
            <w:vAlign w:val="center"/>
          </w:tcPr>
          <w:p w14:paraId="3EA3102E" w14:textId="77777777" w:rsidR="00A3384E" w:rsidRPr="007001F1" w:rsidRDefault="00A3384E" w:rsidP="00F92AC2">
            <w:pPr>
              <w:jc w:val="center"/>
              <w:rPr>
                <w:color w:val="000000"/>
              </w:rPr>
            </w:pPr>
          </w:p>
        </w:tc>
      </w:tr>
      <w:tr w:rsidR="00A3384E" w:rsidRPr="007001F1" w14:paraId="436119F7" w14:textId="77777777" w:rsidTr="00E00970">
        <w:trPr>
          <w:trHeight w:val="697"/>
        </w:trPr>
        <w:tc>
          <w:tcPr>
            <w:tcW w:w="582" w:type="dxa"/>
            <w:vMerge/>
            <w:shd w:val="clear" w:color="auto" w:fill="auto"/>
            <w:noWrap/>
            <w:vAlign w:val="center"/>
          </w:tcPr>
          <w:p w14:paraId="5DDE4579" w14:textId="77777777" w:rsidR="00A3384E" w:rsidRPr="007001F1" w:rsidRDefault="00A3384E" w:rsidP="00F92AC2">
            <w:pPr>
              <w:jc w:val="center"/>
              <w:rPr>
                <w:color w:val="000000"/>
              </w:rPr>
            </w:pPr>
          </w:p>
        </w:tc>
        <w:tc>
          <w:tcPr>
            <w:tcW w:w="4820" w:type="dxa"/>
            <w:gridSpan w:val="2"/>
            <w:shd w:val="clear" w:color="auto" w:fill="auto"/>
            <w:vAlign w:val="center"/>
          </w:tcPr>
          <w:p w14:paraId="331C28BF" w14:textId="77777777"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5A53EF8B" w14:textId="77777777" w:rsidR="00A3384E" w:rsidRPr="007001F1" w:rsidRDefault="00A3384E" w:rsidP="00F92AC2">
            <w:pPr>
              <w:jc w:val="center"/>
              <w:rPr>
                <w:color w:val="000000"/>
              </w:rPr>
            </w:pPr>
          </w:p>
        </w:tc>
        <w:tc>
          <w:tcPr>
            <w:tcW w:w="567" w:type="dxa"/>
            <w:shd w:val="clear" w:color="auto" w:fill="auto"/>
            <w:vAlign w:val="center"/>
          </w:tcPr>
          <w:p w14:paraId="61197E43" w14:textId="77777777" w:rsidR="00A3384E" w:rsidRPr="007001F1" w:rsidRDefault="00A3384E" w:rsidP="00F92AC2">
            <w:pPr>
              <w:jc w:val="center"/>
              <w:rPr>
                <w:color w:val="000000"/>
              </w:rPr>
            </w:pPr>
          </w:p>
        </w:tc>
        <w:tc>
          <w:tcPr>
            <w:tcW w:w="776" w:type="dxa"/>
            <w:shd w:val="clear" w:color="auto" w:fill="auto"/>
            <w:vAlign w:val="center"/>
          </w:tcPr>
          <w:p w14:paraId="2A0DB738" w14:textId="77777777" w:rsidR="00A3384E" w:rsidRPr="007001F1" w:rsidRDefault="00A3384E" w:rsidP="00F92AC2">
            <w:pPr>
              <w:jc w:val="center"/>
              <w:rPr>
                <w:color w:val="000000"/>
              </w:rPr>
            </w:pPr>
          </w:p>
        </w:tc>
        <w:tc>
          <w:tcPr>
            <w:tcW w:w="1775" w:type="dxa"/>
            <w:shd w:val="clear" w:color="auto" w:fill="auto"/>
            <w:vAlign w:val="center"/>
          </w:tcPr>
          <w:p w14:paraId="6B3AA1E1" w14:textId="77777777" w:rsidR="00A3384E" w:rsidRPr="007001F1" w:rsidRDefault="00A3384E" w:rsidP="00F92AC2">
            <w:pPr>
              <w:jc w:val="center"/>
              <w:rPr>
                <w:color w:val="000000"/>
              </w:rPr>
            </w:pPr>
          </w:p>
        </w:tc>
      </w:tr>
      <w:tr w:rsidR="008031FE" w:rsidRPr="007001F1" w14:paraId="6C0B26C0" w14:textId="77777777" w:rsidTr="00E00970">
        <w:trPr>
          <w:trHeight w:val="20"/>
        </w:trPr>
        <w:tc>
          <w:tcPr>
            <w:tcW w:w="582" w:type="dxa"/>
            <w:shd w:val="clear" w:color="auto" w:fill="auto"/>
            <w:noWrap/>
            <w:vAlign w:val="center"/>
            <w:hideMark/>
          </w:tcPr>
          <w:p w14:paraId="7F2E01DA" w14:textId="77777777"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230A0255" w14:textId="77777777"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52082D5A"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EC0B1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16888F3"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025AAF7E" w14:textId="77777777" w:rsidR="008031FE" w:rsidRPr="007001F1" w:rsidRDefault="008031FE" w:rsidP="00F92AC2">
            <w:pPr>
              <w:jc w:val="center"/>
              <w:rPr>
                <w:color w:val="000000"/>
              </w:rPr>
            </w:pPr>
            <w:r w:rsidRPr="007001F1">
              <w:rPr>
                <w:color w:val="000000"/>
                <w:sz w:val="22"/>
                <w:szCs w:val="22"/>
              </w:rPr>
              <w:t> </w:t>
            </w:r>
          </w:p>
        </w:tc>
      </w:tr>
      <w:tr w:rsidR="00A3384E" w:rsidRPr="007001F1" w14:paraId="3A9965A1" w14:textId="77777777" w:rsidTr="00E00970">
        <w:trPr>
          <w:trHeight w:val="675"/>
        </w:trPr>
        <w:tc>
          <w:tcPr>
            <w:tcW w:w="582" w:type="dxa"/>
            <w:vMerge w:val="restart"/>
            <w:shd w:val="clear" w:color="auto" w:fill="auto"/>
            <w:noWrap/>
            <w:vAlign w:val="center"/>
          </w:tcPr>
          <w:p w14:paraId="02DA7384" w14:textId="77777777"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18E3864" w14:textId="77777777"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181618F8" w14:textId="77777777" w:rsidR="00A3384E" w:rsidRPr="007001F1" w:rsidRDefault="00A3384E" w:rsidP="00F92AC2">
            <w:pPr>
              <w:jc w:val="center"/>
              <w:rPr>
                <w:color w:val="000000"/>
              </w:rPr>
            </w:pPr>
          </w:p>
        </w:tc>
        <w:tc>
          <w:tcPr>
            <w:tcW w:w="567" w:type="dxa"/>
            <w:shd w:val="clear" w:color="auto" w:fill="auto"/>
            <w:vAlign w:val="center"/>
          </w:tcPr>
          <w:p w14:paraId="22C894E6" w14:textId="77777777" w:rsidR="00A3384E" w:rsidRPr="007001F1" w:rsidRDefault="00A3384E" w:rsidP="00F92AC2">
            <w:pPr>
              <w:jc w:val="center"/>
              <w:rPr>
                <w:color w:val="000000"/>
              </w:rPr>
            </w:pPr>
          </w:p>
        </w:tc>
        <w:tc>
          <w:tcPr>
            <w:tcW w:w="776" w:type="dxa"/>
            <w:shd w:val="clear" w:color="auto" w:fill="auto"/>
            <w:vAlign w:val="center"/>
          </w:tcPr>
          <w:p w14:paraId="0404F4E1" w14:textId="77777777" w:rsidR="00A3384E" w:rsidRPr="007001F1" w:rsidRDefault="00A3384E" w:rsidP="00F92AC2">
            <w:pPr>
              <w:jc w:val="center"/>
              <w:rPr>
                <w:color w:val="000000"/>
              </w:rPr>
            </w:pPr>
          </w:p>
        </w:tc>
        <w:tc>
          <w:tcPr>
            <w:tcW w:w="1775" w:type="dxa"/>
            <w:shd w:val="clear" w:color="auto" w:fill="auto"/>
            <w:vAlign w:val="center"/>
          </w:tcPr>
          <w:p w14:paraId="4D330D7D" w14:textId="77777777" w:rsidR="00A3384E" w:rsidRPr="007001F1" w:rsidRDefault="00A3384E" w:rsidP="00F92AC2">
            <w:pPr>
              <w:jc w:val="center"/>
              <w:rPr>
                <w:color w:val="000000"/>
              </w:rPr>
            </w:pPr>
          </w:p>
        </w:tc>
      </w:tr>
      <w:tr w:rsidR="00A3384E" w:rsidRPr="007001F1" w14:paraId="52C418AA" w14:textId="77777777" w:rsidTr="00E00970">
        <w:trPr>
          <w:trHeight w:val="675"/>
        </w:trPr>
        <w:tc>
          <w:tcPr>
            <w:tcW w:w="582" w:type="dxa"/>
            <w:vMerge/>
            <w:shd w:val="clear" w:color="auto" w:fill="auto"/>
            <w:noWrap/>
            <w:vAlign w:val="center"/>
          </w:tcPr>
          <w:p w14:paraId="29DC9693" w14:textId="77777777" w:rsidR="00A3384E" w:rsidRPr="007001F1" w:rsidRDefault="00A3384E" w:rsidP="00F92AC2">
            <w:pPr>
              <w:jc w:val="center"/>
              <w:rPr>
                <w:color w:val="000000"/>
              </w:rPr>
            </w:pPr>
          </w:p>
        </w:tc>
        <w:tc>
          <w:tcPr>
            <w:tcW w:w="4820" w:type="dxa"/>
            <w:gridSpan w:val="2"/>
            <w:shd w:val="clear" w:color="auto" w:fill="auto"/>
            <w:vAlign w:val="center"/>
          </w:tcPr>
          <w:p w14:paraId="0E894B04" w14:textId="77777777"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40F821D" w14:textId="77777777" w:rsidR="00A3384E" w:rsidRPr="007001F1" w:rsidRDefault="00A3384E" w:rsidP="00F92AC2">
            <w:pPr>
              <w:jc w:val="center"/>
              <w:rPr>
                <w:color w:val="000000"/>
              </w:rPr>
            </w:pPr>
          </w:p>
        </w:tc>
        <w:tc>
          <w:tcPr>
            <w:tcW w:w="567" w:type="dxa"/>
            <w:shd w:val="clear" w:color="auto" w:fill="auto"/>
            <w:vAlign w:val="center"/>
          </w:tcPr>
          <w:p w14:paraId="21FF6C14" w14:textId="77777777" w:rsidR="00A3384E" w:rsidRPr="007001F1" w:rsidRDefault="00A3384E" w:rsidP="00F92AC2">
            <w:pPr>
              <w:jc w:val="center"/>
              <w:rPr>
                <w:color w:val="000000"/>
              </w:rPr>
            </w:pPr>
          </w:p>
        </w:tc>
        <w:tc>
          <w:tcPr>
            <w:tcW w:w="776" w:type="dxa"/>
            <w:shd w:val="clear" w:color="auto" w:fill="auto"/>
            <w:vAlign w:val="center"/>
          </w:tcPr>
          <w:p w14:paraId="5EE1F110" w14:textId="77777777" w:rsidR="00A3384E" w:rsidRPr="007001F1" w:rsidRDefault="00A3384E" w:rsidP="00F92AC2">
            <w:pPr>
              <w:jc w:val="center"/>
              <w:rPr>
                <w:color w:val="000000"/>
              </w:rPr>
            </w:pPr>
          </w:p>
        </w:tc>
        <w:tc>
          <w:tcPr>
            <w:tcW w:w="1775" w:type="dxa"/>
            <w:shd w:val="clear" w:color="auto" w:fill="auto"/>
            <w:vAlign w:val="center"/>
          </w:tcPr>
          <w:p w14:paraId="1CE9DCB0" w14:textId="77777777" w:rsidR="00A3384E" w:rsidRPr="007001F1" w:rsidRDefault="00A3384E" w:rsidP="00F92AC2">
            <w:pPr>
              <w:jc w:val="center"/>
              <w:rPr>
                <w:color w:val="000000"/>
              </w:rPr>
            </w:pPr>
          </w:p>
        </w:tc>
      </w:tr>
      <w:tr w:rsidR="00A3384E" w:rsidRPr="007001F1" w14:paraId="1E787A30" w14:textId="77777777" w:rsidTr="00E00970">
        <w:trPr>
          <w:trHeight w:val="354"/>
        </w:trPr>
        <w:tc>
          <w:tcPr>
            <w:tcW w:w="582" w:type="dxa"/>
            <w:vMerge w:val="restart"/>
            <w:shd w:val="clear" w:color="auto" w:fill="auto"/>
            <w:noWrap/>
            <w:vAlign w:val="center"/>
            <w:hideMark/>
          </w:tcPr>
          <w:p w14:paraId="47F30B99"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5210BE41" w14:textId="77777777"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675F9D00"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5A16FD96"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3F0B559C"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0E00DA7" w14:textId="77777777" w:rsidR="00A3384E" w:rsidRPr="007001F1" w:rsidRDefault="00A3384E" w:rsidP="00F92AC2">
            <w:pPr>
              <w:jc w:val="center"/>
              <w:rPr>
                <w:color w:val="000000"/>
              </w:rPr>
            </w:pPr>
            <w:r w:rsidRPr="007001F1">
              <w:rPr>
                <w:color w:val="000000"/>
                <w:sz w:val="22"/>
                <w:szCs w:val="22"/>
              </w:rPr>
              <w:t> </w:t>
            </w:r>
          </w:p>
        </w:tc>
      </w:tr>
      <w:tr w:rsidR="00A3384E" w:rsidRPr="007001F1" w14:paraId="149B8937" w14:textId="77777777" w:rsidTr="00E00970">
        <w:trPr>
          <w:trHeight w:val="757"/>
        </w:trPr>
        <w:tc>
          <w:tcPr>
            <w:tcW w:w="582" w:type="dxa"/>
            <w:vMerge/>
            <w:shd w:val="clear" w:color="auto" w:fill="auto"/>
            <w:noWrap/>
            <w:vAlign w:val="center"/>
          </w:tcPr>
          <w:p w14:paraId="0EF457F6" w14:textId="77777777" w:rsidR="00A3384E" w:rsidRPr="007001F1" w:rsidRDefault="00A3384E" w:rsidP="00F92AC2">
            <w:pPr>
              <w:jc w:val="center"/>
              <w:rPr>
                <w:color w:val="000000"/>
              </w:rPr>
            </w:pPr>
          </w:p>
        </w:tc>
        <w:tc>
          <w:tcPr>
            <w:tcW w:w="4820" w:type="dxa"/>
            <w:gridSpan w:val="2"/>
            <w:shd w:val="clear" w:color="auto" w:fill="auto"/>
            <w:vAlign w:val="center"/>
          </w:tcPr>
          <w:p w14:paraId="4EDF27A5" w14:textId="77777777"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200D662" w14:textId="77777777" w:rsidR="00A3384E" w:rsidRPr="007001F1" w:rsidRDefault="00A3384E" w:rsidP="00F92AC2">
            <w:pPr>
              <w:jc w:val="center"/>
              <w:rPr>
                <w:color w:val="000000"/>
              </w:rPr>
            </w:pPr>
          </w:p>
        </w:tc>
        <w:tc>
          <w:tcPr>
            <w:tcW w:w="567" w:type="dxa"/>
            <w:shd w:val="clear" w:color="auto" w:fill="auto"/>
            <w:vAlign w:val="center"/>
          </w:tcPr>
          <w:p w14:paraId="552D4797" w14:textId="77777777" w:rsidR="00A3384E" w:rsidRPr="007001F1" w:rsidRDefault="00A3384E" w:rsidP="00F92AC2">
            <w:pPr>
              <w:jc w:val="center"/>
              <w:rPr>
                <w:color w:val="000000"/>
              </w:rPr>
            </w:pPr>
          </w:p>
        </w:tc>
        <w:tc>
          <w:tcPr>
            <w:tcW w:w="776" w:type="dxa"/>
            <w:shd w:val="clear" w:color="auto" w:fill="auto"/>
            <w:vAlign w:val="center"/>
          </w:tcPr>
          <w:p w14:paraId="45204B77" w14:textId="77777777" w:rsidR="00A3384E" w:rsidRPr="007001F1" w:rsidRDefault="00A3384E" w:rsidP="00F92AC2">
            <w:pPr>
              <w:jc w:val="center"/>
              <w:rPr>
                <w:color w:val="000000"/>
              </w:rPr>
            </w:pPr>
          </w:p>
        </w:tc>
        <w:tc>
          <w:tcPr>
            <w:tcW w:w="1775" w:type="dxa"/>
            <w:shd w:val="clear" w:color="auto" w:fill="auto"/>
            <w:vAlign w:val="center"/>
          </w:tcPr>
          <w:p w14:paraId="02FBE562" w14:textId="77777777" w:rsidR="00A3384E" w:rsidRPr="007001F1" w:rsidRDefault="00A3384E" w:rsidP="00F92AC2">
            <w:pPr>
              <w:jc w:val="center"/>
              <w:rPr>
                <w:color w:val="000000"/>
              </w:rPr>
            </w:pPr>
          </w:p>
        </w:tc>
      </w:tr>
      <w:tr w:rsidR="00FB4782" w:rsidRPr="007001F1" w14:paraId="1A26C97A" w14:textId="77777777" w:rsidTr="00E00970">
        <w:trPr>
          <w:trHeight w:val="362"/>
        </w:trPr>
        <w:tc>
          <w:tcPr>
            <w:tcW w:w="582" w:type="dxa"/>
            <w:vMerge w:val="restart"/>
            <w:shd w:val="clear" w:color="auto" w:fill="auto"/>
            <w:noWrap/>
            <w:vAlign w:val="center"/>
            <w:hideMark/>
          </w:tcPr>
          <w:p w14:paraId="2DEBC7B2" w14:textId="77777777" w:rsidR="00FB4782" w:rsidRPr="007001F1" w:rsidRDefault="00FB4782" w:rsidP="00F92AC2">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4958B16F"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6A9BCAE2" w14:textId="77777777" w:rsidR="00FB4782" w:rsidRPr="007001F1" w:rsidRDefault="00FB4782" w:rsidP="00F92AC2">
            <w:pPr>
              <w:jc w:val="center"/>
              <w:rPr>
                <w:color w:val="000000"/>
              </w:rPr>
            </w:pPr>
            <w:r w:rsidRPr="007001F1">
              <w:rPr>
                <w:color w:val="000000"/>
                <w:sz w:val="22"/>
                <w:szCs w:val="22"/>
              </w:rPr>
              <w:t> </w:t>
            </w:r>
          </w:p>
        </w:tc>
        <w:tc>
          <w:tcPr>
            <w:tcW w:w="567" w:type="dxa"/>
            <w:shd w:val="clear" w:color="auto" w:fill="auto"/>
            <w:vAlign w:val="center"/>
            <w:hideMark/>
          </w:tcPr>
          <w:p w14:paraId="75C33EF4" w14:textId="77777777" w:rsidR="00FB4782" w:rsidRPr="007001F1" w:rsidRDefault="00FB4782" w:rsidP="00F92AC2">
            <w:pPr>
              <w:jc w:val="center"/>
              <w:rPr>
                <w:color w:val="000000"/>
              </w:rPr>
            </w:pPr>
            <w:r w:rsidRPr="007001F1">
              <w:rPr>
                <w:color w:val="000000"/>
                <w:sz w:val="22"/>
                <w:szCs w:val="22"/>
              </w:rPr>
              <w:t> </w:t>
            </w:r>
          </w:p>
        </w:tc>
        <w:tc>
          <w:tcPr>
            <w:tcW w:w="776" w:type="dxa"/>
            <w:shd w:val="clear" w:color="auto" w:fill="auto"/>
            <w:vAlign w:val="center"/>
            <w:hideMark/>
          </w:tcPr>
          <w:p w14:paraId="5E530456" w14:textId="77777777" w:rsidR="00FB4782" w:rsidRPr="007001F1" w:rsidRDefault="00FB4782" w:rsidP="00F92AC2">
            <w:pPr>
              <w:jc w:val="center"/>
              <w:rPr>
                <w:color w:val="000000"/>
              </w:rPr>
            </w:pPr>
            <w:r w:rsidRPr="007001F1">
              <w:rPr>
                <w:color w:val="000000"/>
                <w:sz w:val="22"/>
                <w:szCs w:val="22"/>
              </w:rPr>
              <w:t> </w:t>
            </w:r>
          </w:p>
        </w:tc>
        <w:tc>
          <w:tcPr>
            <w:tcW w:w="1775" w:type="dxa"/>
            <w:shd w:val="clear" w:color="auto" w:fill="auto"/>
            <w:vAlign w:val="center"/>
            <w:hideMark/>
          </w:tcPr>
          <w:p w14:paraId="31DA2E16" w14:textId="77777777" w:rsidR="00FB4782" w:rsidRPr="007001F1" w:rsidRDefault="00FB4782" w:rsidP="00F92AC2">
            <w:pPr>
              <w:jc w:val="center"/>
              <w:rPr>
                <w:color w:val="000000"/>
              </w:rPr>
            </w:pPr>
            <w:r w:rsidRPr="007001F1">
              <w:rPr>
                <w:color w:val="000000"/>
                <w:sz w:val="22"/>
                <w:szCs w:val="22"/>
              </w:rPr>
              <w:t> </w:t>
            </w:r>
          </w:p>
        </w:tc>
      </w:tr>
      <w:tr w:rsidR="00FB4782" w:rsidRPr="007001F1" w14:paraId="2E7672B8" w14:textId="77777777" w:rsidTr="00E00970">
        <w:trPr>
          <w:trHeight w:val="675"/>
        </w:trPr>
        <w:tc>
          <w:tcPr>
            <w:tcW w:w="582" w:type="dxa"/>
            <w:vMerge/>
            <w:shd w:val="clear" w:color="auto" w:fill="auto"/>
            <w:noWrap/>
            <w:vAlign w:val="center"/>
          </w:tcPr>
          <w:p w14:paraId="5D0C0BBC" w14:textId="77777777" w:rsidR="00FB4782" w:rsidRPr="007001F1" w:rsidRDefault="00FB4782" w:rsidP="00F92AC2">
            <w:pPr>
              <w:jc w:val="center"/>
              <w:rPr>
                <w:color w:val="000000"/>
              </w:rPr>
            </w:pPr>
          </w:p>
        </w:tc>
        <w:tc>
          <w:tcPr>
            <w:tcW w:w="4820" w:type="dxa"/>
            <w:gridSpan w:val="2"/>
            <w:shd w:val="clear" w:color="auto" w:fill="auto"/>
            <w:vAlign w:val="center"/>
          </w:tcPr>
          <w:p w14:paraId="322B10E7" w14:textId="77777777" w:rsidR="00FB4782" w:rsidRPr="007001F1" w:rsidRDefault="00FB4782" w:rsidP="009A06B9">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9342D15" w14:textId="77777777" w:rsidR="00FB4782" w:rsidRPr="007001F1" w:rsidRDefault="00FB4782" w:rsidP="00F92AC2">
            <w:pPr>
              <w:jc w:val="center"/>
              <w:rPr>
                <w:color w:val="000000"/>
              </w:rPr>
            </w:pPr>
          </w:p>
        </w:tc>
        <w:tc>
          <w:tcPr>
            <w:tcW w:w="567" w:type="dxa"/>
            <w:shd w:val="clear" w:color="auto" w:fill="auto"/>
            <w:vAlign w:val="center"/>
          </w:tcPr>
          <w:p w14:paraId="21B25D31" w14:textId="77777777" w:rsidR="00FB4782" w:rsidRPr="007001F1" w:rsidRDefault="00FB4782" w:rsidP="00F92AC2">
            <w:pPr>
              <w:jc w:val="center"/>
              <w:rPr>
                <w:color w:val="000000"/>
              </w:rPr>
            </w:pPr>
          </w:p>
        </w:tc>
        <w:tc>
          <w:tcPr>
            <w:tcW w:w="776" w:type="dxa"/>
            <w:shd w:val="clear" w:color="auto" w:fill="auto"/>
            <w:vAlign w:val="center"/>
          </w:tcPr>
          <w:p w14:paraId="52ADDD1E" w14:textId="77777777" w:rsidR="00FB4782" w:rsidRPr="007001F1" w:rsidRDefault="00FB4782" w:rsidP="00F92AC2">
            <w:pPr>
              <w:jc w:val="center"/>
              <w:rPr>
                <w:color w:val="000000"/>
              </w:rPr>
            </w:pPr>
          </w:p>
        </w:tc>
        <w:tc>
          <w:tcPr>
            <w:tcW w:w="1775" w:type="dxa"/>
            <w:shd w:val="clear" w:color="auto" w:fill="auto"/>
            <w:vAlign w:val="center"/>
          </w:tcPr>
          <w:p w14:paraId="7308AA34" w14:textId="77777777" w:rsidR="00FB4782" w:rsidRPr="007001F1" w:rsidRDefault="00FB4782" w:rsidP="00F92AC2">
            <w:pPr>
              <w:jc w:val="center"/>
              <w:rPr>
                <w:color w:val="000000"/>
              </w:rPr>
            </w:pPr>
          </w:p>
        </w:tc>
      </w:tr>
      <w:tr w:rsidR="00FB4782" w:rsidRPr="007001F1" w14:paraId="6C0773CC" w14:textId="77777777" w:rsidTr="00E00970">
        <w:trPr>
          <w:trHeight w:val="675"/>
        </w:trPr>
        <w:tc>
          <w:tcPr>
            <w:tcW w:w="582" w:type="dxa"/>
            <w:vMerge/>
            <w:shd w:val="clear" w:color="auto" w:fill="auto"/>
            <w:noWrap/>
            <w:vAlign w:val="center"/>
          </w:tcPr>
          <w:p w14:paraId="111BD0FE" w14:textId="77777777" w:rsidR="00FB4782" w:rsidRPr="007001F1" w:rsidRDefault="00FB4782" w:rsidP="00F92AC2">
            <w:pPr>
              <w:jc w:val="center"/>
              <w:rPr>
                <w:color w:val="000000"/>
              </w:rPr>
            </w:pPr>
          </w:p>
        </w:tc>
        <w:tc>
          <w:tcPr>
            <w:tcW w:w="4820" w:type="dxa"/>
            <w:gridSpan w:val="2"/>
            <w:shd w:val="clear" w:color="auto" w:fill="auto"/>
            <w:vAlign w:val="center"/>
          </w:tcPr>
          <w:p w14:paraId="732D531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CD8DF96" w14:textId="77777777" w:rsidR="00FB4782" w:rsidRPr="007001F1" w:rsidRDefault="00FB4782" w:rsidP="00F92AC2">
            <w:pPr>
              <w:jc w:val="center"/>
              <w:rPr>
                <w:color w:val="000000"/>
              </w:rPr>
            </w:pPr>
          </w:p>
        </w:tc>
        <w:tc>
          <w:tcPr>
            <w:tcW w:w="567" w:type="dxa"/>
            <w:shd w:val="clear" w:color="auto" w:fill="auto"/>
            <w:vAlign w:val="center"/>
          </w:tcPr>
          <w:p w14:paraId="170655B0" w14:textId="77777777" w:rsidR="00FB4782" w:rsidRPr="007001F1" w:rsidRDefault="00FB4782" w:rsidP="00F92AC2">
            <w:pPr>
              <w:jc w:val="center"/>
              <w:rPr>
                <w:color w:val="000000"/>
              </w:rPr>
            </w:pPr>
          </w:p>
        </w:tc>
        <w:tc>
          <w:tcPr>
            <w:tcW w:w="776" w:type="dxa"/>
            <w:shd w:val="clear" w:color="auto" w:fill="auto"/>
            <w:vAlign w:val="center"/>
          </w:tcPr>
          <w:p w14:paraId="6911EC65" w14:textId="77777777" w:rsidR="00FB4782" w:rsidRPr="007001F1" w:rsidRDefault="00FB4782" w:rsidP="00F92AC2">
            <w:pPr>
              <w:jc w:val="center"/>
              <w:rPr>
                <w:color w:val="000000"/>
              </w:rPr>
            </w:pPr>
          </w:p>
        </w:tc>
        <w:tc>
          <w:tcPr>
            <w:tcW w:w="1775" w:type="dxa"/>
            <w:shd w:val="clear" w:color="auto" w:fill="auto"/>
            <w:vAlign w:val="center"/>
          </w:tcPr>
          <w:p w14:paraId="6FA6C604" w14:textId="77777777" w:rsidR="00FB4782" w:rsidRPr="007001F1" w:rsidRDefault="00FB4782" w:rsidP="00F92AC2">
            <w:pPr>
              <w:jc w:val="center"/>
              <w:rPr>
                <w:color w:val="000000"/>
              </w:rPr>
            </w:pPr>
          </w:p>
        </w:tc>
      </w:tr>
      <w:tr w:rsidR="008031FE" w:rsidRPr="007001F1" w14:paraId="33F173CD" w14:textId="77777777" w:rsidTr="00E00970">
        <w:trPr>
          <w:trHeight w:val="20"/>
        </w:trPr>
        <w:tc>
          <w:tcPr>
            <w:tcW w:w="582" w:type="dxa"/>
            <w:shd w:val="clear" w:color="auto" w:fill="auto"/>
            <w:noWrap/>
            <w:vAlign w:val="center"/>
            <w:hideMark/>
          </w:tcPr>
          <w:p w14:paraId="74F24C1F" w14:textId="77777777"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14:paraId="0E5F3A93" w14:textId="77777777"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14:paraId="7656CFDF"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7B71A03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511D124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63544BEB" w14:textId="77777777" w:rsidR="008031FE" w:rsidRPr="007001F1" w:rsidRDefault="008031FE" w:rsidP="00F92AC2">
            <w:pPr>
              <w:jc w:val="center"/>
              <w:rPr>
                <w:color w:val="000000"/>
              </w:rPr>
            </w:pPr>
            <w:r w:rsidRPr="007001F1">
              <w:rPr>
                <w:color w:val="000000"/>
                <w:sz w:val="22"/>
                <w:szCs w:val="22"/>
              </w:rPr>
              <w:t> </w:t>
            </w:r>
          </w:p>
        </w:tc>
      </w:tr>
      <w:tr w:rsidR="000539CE" w:rsidRPr="007001F1" w14:paraId="1B924650" w14:textId="77777777" w:rsidTr="00E00970">
        <w:trPr>
          <w:trHeight w:val="665"/>
        </w:trPr>
        <w:tc>
          <w:tcPr>
            <w:tcW w:w="582" w:type="dxa"/>
            <w:vMerge w:val="restart"/>
            <w:shd w:val="clear" w:color="auto" w:fill="auto"/>
            <w:noWrap/>
            <w:vAlign w:val="center"/>
            <w:hideMark/>
          </w:tcPr>
          <w:p w14:paraId="50F45BDC" w14:textId="77777777"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14:paraId="4974DF56" w14:textId="77777777"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23A8CCF9" w14:textId="77777777"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14:paraId="1DCC210F" w14:textId="77777777"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14:paraId="3B1D038F" w14:textId="77777777"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14:paraId="631E46E2" w14:textId="77777777" w:rsidR="000539CE" w:rsidRPr="007001F1" w:rsidRDefault="000539CE" w:rsidP="00F92AC2">
            <w:pPr>
              <w:jc w:val="center"/>
              <w:rPr>
                <w:color w:val="000000"/>
              </w:rPr>
            </w:pPr>
            <w:r w:rsidRPr="007001F1">
              <w:rPr>
                <w:color w:val="000000"/>
                <w:sz w:val="22"/>
                <w:szCs w:val="22"/>
              </w:rPr>
              <w:t> </w:t>
            </w:r>
          </w:p>
        </w:tc>
      </w:tr>
      <w:tr w:rsidR="000539CE" w:rsidRPr="007001F1" w14:paraId="729C37B2" w14:textId="77777777" w:rsidTr="00E00970">
        <w:trPr>
          <w:trHeight w:val="745"/>
        </w:trPr>
        <w:tc>
          <w:tcPr>
            <w:tcW w:w="582" w:type="dxa"/>
            <w:vMerge/>
            <w:shd w:val="clear" w:color="auto" w:fill="auto"/>
            <w:noWrap/>
            <w:vAlign w:val="center"/>
          </w:tcPr>
          <w:p w14:paraId="55A0285A" w14:textId="77777777" w:rsidR="000539CE" w:rsidRPr="007001F1" w:rsidRDefault="000539CE" w:rsidP="00F92AC2">
            <w:pPr>
              <w:jc w:val="center"/>
              <w:rPr>
                <w:color w:val="000000"/>
              </w:rPr>
            </w:pPr>
          </w:p>
        </w:tc>
        <w:tc>
          <w:tcPr>
            <w:tcW w:w="4820" w:type="dxa"/>
            <w:gridSpan w:val="2"/>
            <w:shd w:val="clear" w:color="auto" w:fill="auto"/>
            <w:vAlign w:val="center"/>
          </w:tcPr>
          <w:p w14:paraId="7C38F4DC" w14:textId="77777777"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14:paraId="301698E7" w14:textId="77777777" w:rsidR="000539CE" w:rsidRPr="007001F1" w:rsidRDefault="000539CE" w:rsidP="00F92AC2">
            <w:pPr>
              <w:jc w:val="center"/>
              <w:rPr>
                <w:color w:val="000000"/>
              </w:rPr>
            </w:pPr>
          </w:p>
        </w:tc>
        <w:tc>
          <w:tcPr>
            <w:tcW w:w="567" w:type="dxa"/>
            <w:shd w:val="clear" w:color="auto" w:fill="auto"/>
            <w:vAlign w:val="center"/>
          </w:tcPr>
          <w:p w14:paraId="6DF4AEDB" w14:textId="77777777" w:rsidR="000539CE" w:rsidRPr="007001F1" w:rsidRDefault="000539CE" w:rsidP="00F92AC2">
            <w:pPr>
              <w:jc w:val="center"/>
              <w:rPr>
                <w:color w:val="000000"/>
              </w:rPr>
            </w:pPr>
          </w:p>
        </w:tc>
        <w:tc>
          <w:tcPr>
            <w:tcW w:w="776" w:type="dxa"/>
            <w:shd w:val="clear" w:color="auto" w:fill="auto"/>
            <w:vAlign w:val="center"/>
          </w:tcPr>
          <w:p w14:paraId="5EE4F8B3" w14:textId="77777777" w:rsidR="000539CE" w:rsidRPr="007001F1" w:rsidRDefault="000539CE" w:rsidP="00F92AC2">
            <w:pPr>
              <w:jc w:val="center"/>
              <w:rPr>
                <w:color w:val="000000"/>
              </w:rPr>
            </w:pPr>
          </w:p>
        </w:tc>
        <w:tc>
          <w:tcPr>
            <w:tcW w:w="1775" w:type="dxa"/>
            <w:shd w:val="clear" w:color="auto" w:fill="auto"/>
            <w:vAlign w:val="center"/>
          </w:tcPr>
          <w:p w14:paraId="1125CFA9" w14:textId="77777777" w:rsidR="000539CE" w:rsidRPr="007001F1" w:rsidRDefault="000539CE" w:rsidP="00F92AC2">
            <w:pPr>
              <w:jc w:val="center"/>
              <w:rPr>
                <w:color w:val="000000"/>
              </w:rPr>
            </w:pPr>
          </w:p>
        </w:tc>
      </w:tr>
      <w:tr w:rsidR="000539CE" w:rsidRPr="007001F1" w14:paraId="6B5D4134" w14:textId="77777777" w:rsidTr="00E00970">
        <w:trPr>
          <w:trHeight w:val="1095"/>
        </w:trPr>
        <w:tc>
          <w:tcPr>
            <w:tcW w:w="582" w:type="dxa"/>
            <w:vMerge/>
            <w:shd w:val="clear" w:color="auto" w:fill="auto"/>
            <w:noWrap/>
            <w:vAlign w:val="center"/>
          </w:tcPr>
          <w:p w14:paraId="6E11956E" w14:textId="77777777" w:rsidR="000539CE" w:rsidRPr="007001F1" w:rsidRDefault="000539CE" w:rsidP="00F92AC2">
            <w:pPr>
              <w:jc w:val="center"/>
              <w:rPr>
                <w:color w:val="000000"/>
              </w:rPr>
            </w:pPr>
          </w:p>
        </w:tc>
        <w:tc>
          <w:tcPr>
            <w:tcW w:w="4820" w:type="dxa"/>
            <w:gridSpan w:val="2"/>
            <w:shd w:val="clear" w:color="auto" w:fill="auto"/>
            <w:vAlign w:val="center"/>
          </w:tcPr>
          <w:p w14:paraId="339EA136" w14:textId="77777777"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14:paraId="679B5F05" w14:textId="77777777" w:rsidR="000539CE" w:rsidRPr="007001F1" w:rsidRDefault="000539CE" w:rsidP="00F92AC2">
            <w:pPr>
              <w:jc w:val="center"/>
              <w:rPr>
                <w:color w:val="000000"/>
              </w:rPr>
            </w:pPr>
          </w:p>
        </w:tc>
        <w:tc>
          <w:tcPr>
            <w:tcW w:w="567" w:type="dxa"/>
            <w:shd w:val="clear" w:color="auto" w:fill="auto"/>
            <w:vAlign w:val="center"/>
          </w:tcPr>
          <w:p w14:paraId="4E992AD1" w14:textId="77777777" w:rsidR="000539CE" w:rsidRPr="007001F1" w:rsidRDefault="000539CE" w:rsidP="00F92AC2">
            <w:pPr>
              <w:jc w:val="center"/>
              <w:rPr>
                <w:color w:val="000000"/>
              </w:rPr>
            </w:pPr>
          </w:p>
        </w:tc>
        <w:tc>
          <w:tcPr>
            <w:tcW w:w="776" w:type="dxa"/>
            <w:shd w:val="clear" w:color="auto" w:fill="auto"/>
            <w:vAlign w:val="center"/>
          </w:tcPr>
          <w:p w14:paraId="650C7242" w14:textId="77777777" w:rsidR="000539CE" w:rsidRPr="007001F1" w:rsidRDefault="000539CE" w:rsidP="00F92AC2">
            <w:pPr>
              <w:jc w:val="center"/>
              <w:rPr>
                <w:color w:val="000000"/>
              </w:rPr>
            </w:pPr>
          </w:p>
        </w:tc>
        <w:tc>
          <w:tcPr>
            <w:tcW w:w="1775" w:type="dxa"/>
            <w:shd w:val="clear" w:color="auto" w:fill="auto"/>
            <w:vAlign w:val="center"/>
          </w:tcPr>
          <w:p w14:paraId="2988421E" w14:textId="77777777" w:rsidR="000539CE" w:rsidRPr="007001F1" w:rsidRDefault="000539CE" w:rsidP="00F92AC2">
            <w:pPr>
              <w:jc w:val="center"/>
              <w:rPr>
                <w:color w:val="000000"/>
              </w:rPr>
            </w:pPr>
          </w:p>
        </w:tc>
      </w:tr>
      <w:tr w:rsidR="000539CE" w:rsidRPr="007001F1" w14:paraId="02ED1147" w14:textId="77777777" w:rsidTr="00E00970">
        <w:trPr>
          <w:trHeight w:val="1095"/>
        </w:trPr>
        <w:tc>
          <w:tcPr>
            <w:tcW w:w="582" w:type="dxa"/>
            <w:vMerge/>
            <w:shd w:val="clear" w:color="auto" w:fill="auto"/>
            <w:noWrap/>
            <w:vAlign w:val="center"/>
          </w:tcPr>
          <w:p w14:paraId="739B4C97" w14:textId="77777777" w:rsidR="000539CE" w:rsidRPr="007001F1" w:rsidRDefault="000539CE" w:rsidP="00F92AC2">
            <w:pPr>
              <w:jc w:val="center"/>
              <w:rPr>
                <w:color w:val="000000"/>
              </w:rPr>
            </w:pPr>
          </w:p>
        </w:tc>
        <w:tc>
          <w:tcPr>
            <w:tcW w:w="4820" w:type="dxa"/>
            <w:gridSpan w:val="2"/>
            <w:shd w:val="clear" w:color="auto" w:fill="auto"/>
            <w:vAlign w:val="center"/>
          </w:tcPr>
          <w:p w14:paraId="27D641DB" w14:textId="77777777"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14:paraId="61A931EB" w14:textId="77777777" w:rsidR="000539CE" w:rsidRPr="007001F1" w:rsidRDefault="000539CE" w:rsidP="00F92AC2">
            <w:pPr>
              <w:jc w:val="center"/>
              <w:rPr>
                <w:color w:val="000000"/>
              </w:rPr>
            </w:pPr>
          </w:p>
        </w:tc>
        <w:tc>
          <w:tcPr>
            <w:tcW w:w="567" w:type="dxa"/>
            <w:shd w:val="clear" w:color="auto" w:fill="auto"/>
            <w:vAlign w:val="center"/>
          </w:tcPr>
          <w:p w14:paraId="32ECE987" w14:textId="77777777" w:rsidR="000539CE" w:rsidRPr="007001F1" w:rsidRDefault="000539CE" w:rsidP="00F92AC2">
            <w:pPr>
              <w:jc w:val="center"/>
              <w:rPr>
                <w:color w:val="000000"/>
              </w:rPr>
            </w:pPr>
          </w:p>
        </w:tc>
        <w:tc>
          <w:tcPr>
            <w:tcW w:w="776" w:type="dxa"/>
            <w:shd w:val="clear" w:color="auto" w:fill="auto"/>
            <w:vAlign w:val="center"/>
          </w:tcPr>
          <w:p w14:paraId="45C79BC3" w14:textId="77777777" w:rsidR="000539CE" w:rsidRPr="007001F1" w:rsidRDefault="000539CE" w:rsidP="00F92AC2">
            <w:pPr>
              <w:jc w:val="center"/>
              <w:rPr>
                <w:color w:val="000000"/>
              </w:rPr>
            </w:pPr>
          </w:p>
        </w:tc>
        <w:tc>
          <w:tcPr>
            <w:tcW w:w="1775" w:type="dxa"/>
            <w:shd w:val="clear" w:color="auto" w:fill="auto"/>
            <w:vAlign w:val="center"/>
          </w:tcPr>
          <w:p w14:paraId="15AF58C4" w14:textId="77777777" w:rsidR="000539CE" w:rsidRPr="007001F1" w:rsidRDefault="000539CE" w:rsidP="00F92AC2">
            <w:pPr>
              <w:jc w:val="center"/>
              <w:rPr>
                <w:color w:val="000000"/>
              </w:rPr>
            </w:pPr>
          </w:p>
        </w:tc>
      </w:tr>
      <w:tr w:rsidR="00816113" w:rsidRPr="007001F1" w14:paraId="32F37732" w14:textId="77777777" w:rsidTr="00E00970">
        <w:trPr>
          <w:trHeight w:val="597"/>
        </w:trPr>
        <w:tc>
          <w:tcPr>
            <w:tcW w:w="582" w:type="dxa"/>
            <w:shd w:val="clear" w:color="auto" w:fill="auto"/>
            <w:noWrap/>
            <w:vAlign w:val="center"/>
            <w:hideMark/>
          </w:tcPr>
          <w:p w14:paraId="5BBC7B80"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14:paraId="68DACBDF" w14:textId="77777777"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14:paraId="2CCC09D9"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2AA28986"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38829C4B"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05B2AF15" w14:textId="77777777" w:rsidR="00816113" w:rsidRPr="007001F1" w:rsidRDefault="00816113" w:rsidP="00F92AC2">
            <w:pPr>
              <w:jc w:val="center"/>
              <w:rPr>
                <w:color w:val="000000"/>
              </w:rPr>
            </w:pPr>
            <w:r w:rsidRPr="007001F1">
              <w:rPr>
                <w:color w:val="000000"/>
                <w:sz w:val="22"/>
                <w:szCs w:val="22"/>
              </w:rPr>
              <w:t> </w:t>
            </w:r>
          </w:p>
        </w:tc>
      </w:tr>
      <w:tr w:rsidR="008031FE" w:rsidRPr="007001F1" w14:paraId="6BD45950" w14:textId="77777777" w:rsidTr="00E00970">
        <w:trPr>
          <w:trHeight w:val="20"/>
        </w:trPr>
        <w:tc>
          <w:tcPr>
            <w:tcW w:w="582" w:type="dxa"/>
            <w:shd w:val="clear" w:color="auto" w:fill="auto"/>
            <w:noWrap/>
            <w:vAlign w:val="center"/>
            <w:hideMark/>
          </w:tcPr>
          <w:p w14:paraId="41308657"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7D9E94E3" w14:textId="77777777"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47C2CE2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76AF05B"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7C938C2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3749DBE" w14:textId="77777777" w:rsidR="008031FE" w:rsidRPr="007001F1" w:rsidRDefault="008031FE" w:rsidP="00F92AC2">
            <w:pPr>
              <w:jc w:val="center"/>
              <w:rPr>
                <w:color w:val="000000"/>
              </w:rPr>
            </w:pPr>
            <w:r w:rsidRPr="007001F1">
              <w:rPr>
                <w:color w:val="000000"/>
                <w:sz w:val="22"/>
                <w:szCs w:val="22"/>
              </w:rPr>
              <w:t> </w:t>
            </w:r>
          </w:p>
        </w:tc>
      </w:tr>
      <w:tr w:rsidR="008031FE" w:rsidRPr="007001F1" w14:paraId="0AFEFC73" w14:textId="77777777" w:rsidTr="00E00970">
        <w:trPr>
          <w:trHeight w:val="20"/>
        </w:trPr>
        <w:tc>
          <w:tcPr>
            <w:tcW w:w="582" w:type="dxa"/>
            <w:shd w:val="clear" w:color="auto" w:fill="auto"/>
            <w:noWrap/>
            <w:vAlign w:val="center"/>
            <w:hideMark/>
          </w:tcPr>
          <w:p w14:paraId="4C73435B"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7CEBC61B" w14:textId="77777777"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7C1C080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A6C9EB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1412299A"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7D2BF3B" w14:textId="77777777" w:rsidR="008031FE" w:rsidRPr="007001F1" w:rsidRDefault="008031FE" w:rsidP="00F92AC2">
            <w:pPr>
              <w:jc w:val="center"/>
              <w:rPr>
                <w:color w:val="000000"/>
              </w:rPr>
            </w:pPr>
            <w:r w:rsidRPr="007001F1">
              <w:rPr>
                <w:color w:val="000000"/>
                <w:sz w:val="22"/>
                <w:szCs w:val="22"/>
              </w:rPr>
              <w:t> </w:t>
            </w:r>
          </w:p>
        </w:tc>
      </w:tr>
      <w:tr w:rsidR="00816113" w:rsidRPr="007001F1" w14:paraId="1A467AF9" w14:textId="77777777" w:rsidTr="00E00970">
        <w:trPr>
          <w:trHeight w:val="310"/>
        </w:trPr>
        <w:tc>
          <w:tcPr>
            <w:tcW w:w="582" w:type="dxa"/>
            <w:vMerge w:val="restart"/>
            <w:shd w:val="clear" w:color="auto" w:fill="auto"/>
            <w:noWrap/>
            <w:vAlign w:val="center"/>
            <w:hideMark/>
          </w:tcPr>
          <w:p w14:paraId="73277C39"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14:paraId="4CD59C9A" w14:textId="77777777"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39E5B090"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BB35E60"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6B386F7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6F18822A" w14:textId="77777777" w:rsidR="00816113" w:rsidRPr="007001F1" w:rsidRDefault="00816113" w:rsidP="00F92AC2">
            <w:pPr>
              <w:jc w:val="center"/>
              <w:rPr>
                <w:color w:val="000000"/>
              </w:rPr>
            </w:pPr>
            <w:r w:rsidRPr="007001F1">
              <w:rPr>
                <w:color w:val="000000"/>
                <w:sz w:val="22"/>
                <w:szCs w:val="22"/>
              </w:rPr>
              <w:t> </w:t>
            </w:r>
          </w:p>
        </w:tc>
      </w:tr>
      <w:tr w:rsidR="00816113" w:rsidRPr="007001F1" w14:paraId="546AB901" w14:textId="77777777" w:rsidTr="00E00970">
        <w:trPr>
          <w:trHeight w:val="502"/>
        </w:trPr>
        <w:tc>
          <w:tcPr>
            <w:tcW w:w="582" w:type="dxa"/>
            <w:vMerge/>
            <w:shd w:val="clear" w:color="auto" w:fill="auto"/>
            <w:noWrap/>
            <w:vAlign w:val="center"/>
          </w:tcPr>
          <w:p w14:paraId="1CE863B9" w14:textId="77777777" w:rsidR="00816113" w:rsidRPr="007001F1" w:rsidRDefault="00816113" w:rsidP="00F92AC2">
            <w:pPr>
              <w:jc w:val="center"/>
              <w:rPr>
                <w:color w:val="000000"/>
              </w:rPr>
            </w:pPr>
          </w:p>
        </w:tc>
        <w:tc>
          <w:tcPr>
            <w:tcW w:w="4820" w:type="dxa"/>
            <w:gridSpan w:val="2"/>
            <w:shd w:val="clear" w:color="auto" w:fill="auto"/>
            <w:vAlign w:val="center"/>
          </w:tcPr>
          <w:p w14:paraId="1A466BB4" w14:textId="77777777"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14:paraId="1A9E9469" w14:textId="77777777" w:rsidR="00816113" w:rsidRPr="007001F1" w:rsidRDefault="00816113" w:rsidP="00F92AC2">
            <w:pPr>
              <w:jc w:val="center"/>
              <w:rPr>
                <w:color w:val="000000"/>
              </w:rPr>
            </w:pPr>
          </w:p>
        </w:tc>
        <w:tc>
          <w:tcPr>
            <w:tcW w:w="567" w:type="dxa"/>
            <w:shd w:val="clear" w:color="auto" w:fill="auto"/>
            <w:vAlign w:val="center"/>
          </w:tcPr>
          <w:p w14:paraId="50B04694" w14:textId="77777777" w:rsidR="00816113" w:rsidRPr="007001F1" w:rsidRDefault="00816113" w:rsidP="00F92AC2">
            <w:pPr>
              <w:jc w:val="center"/>
              <w:rPr>
                <w:color w:val="000000"/>
              </w:rPr>
            </w:pPr>
          </w:p>
        </w:tc>
        <w:tc>
          <w:tcPr>
            <w:tcW w:w="776" w:type="dxa"/>
            <w:shd w:val="clear" w:color="auto" w:fill="auto"/>
            <w:vAlign w:val="center"/>
          </w:tcPr>
          <w:p w14:paraId="15906BB8" w14:textId="77777777" w:rsidR="00816113" w:rsidRPr="007001F1" w:rsidRDefault="00816113" w:rsidP="00F92AC2">
            <w:pPr>
              <w:jc w:val="center"/>
              <w:rPr>
                <w:color w:val="000000"/>
              </w:rPr>
            </w:pPr>
          </w:p>
        </w:tc>
        <w:tc>
          <w:tcPr>
            <w:tcW w:w="1775" w:type="dxa"/>
            <w:shd w:val="clear" w:color="auto" w:fill="auto"/>
            <w:vAlign w:val="center"/>
          </w:tcPr>
          <w:p w14:paraId="60811E0D" w14:textId="77777777" w:rsidR="00816113" w:rsidRPr="007001F1" w:rsidRDefault="00816113" w:rsidP="00F92AC2">
            <w:pPr>
              <w:jc w:val="center"/>
              <w:rPr>
                <w:color w:val="000000"/>
              </w:rPr>
            </w:pPr>
          </w:p>
        </w:tc>
      </w:tr>
      <w:tr w:rsidR="00816113" w:rsidRPr="007001F1" w14:paraId="49A7FB03" w14:textId="77777777" w:rsidTr="00E00970">
        <w:trPr>
          <w:trHeight w:val="410"/>
        </w:trPr>
        <w:tc>
          <w:tcPr>
            <w:tcW w:w="582" w:type="dxa"/>
            <w:vMerge/>
            <w:shd w:val="clear" w:color="auto" w:fill="auto"/>
            <w:noWrap/>
            <w:vAlign w:val="center"/>
          </w:tcPr>
          <w:p w14:paraId="1D4844DD" w14:textId="77777777" w:rsidR="00816113" w:rsidRPr="007001F1" w:rsidRDefault="00816113" w:rsidP="00F92AC2">
            <w:pPr>
              <w:jc w:val="center"/>
              <w:rPr>
                <w:color w:val="000000"/>
              </w:rPr>
            </w:pPr>
          </w:p>
        </w:tc>
        <w:tc>
          <w:tcPr>
            <w:tcW w:w="4820" w:type="dxa"/>
            <w:gridSpan w:val="2"/>
            <w:shd w:val="clear" w:color="auto" w:fill="auto"/>
            <w:vAlign w:val="center"/>
          </w:tcPr>
          <w:p w14:paraId="7886A288" w14:textId="77777777"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601629D9" w14:textId="77777777" w:rsidR="00816113" w:rsidRPr="007001F1" w:rsidRDefault="00816113" w:rsidP="00F92AC2">
            <w:pPr>
              <w:jc w:val="center"/>
              <w:rPr>
                <w:color w:val="000000"/>
              </w:rPr>
            </w:pPr>
          </w:p>
        </w:tc>
        <w:tc>
          <w:tcPr>
            <w:tcW w:w="567" w:type="dxa"/>
            <w:shd w:val="clear" w:color="auto" w:fill="auto"/>
            <w:vAlign w:val="center"/>
          </w:tcPr>
          <w:p w14:paraId="4D506025" w14:textId="77777777" w:rsidR="00816113" w:rsidRPr="007001F1" w:rsidRDefault="00816113" w:rsidP="00F92AC2">
            <w:pPr>
              <w:jc w:val="center"/>
              <w:rPr>
                <w:color w:val="000000"/>
              </w:rPr>
            </w:pPr>
          </w:p>
        </w:tc>
        <w:tc>
          <w:tcPr>
            <w:tcW w:w="776" w:type="dxa"/>
            <w:shd w:val="clear" w:color="auto" w:fill="auto"/>
            <w:vAlign w:val="center"/>
          </w:tcPr>
          <w:p w14:paraId="1F853E04" w14:textId="77777777" w:rsidR="00816113" w:rsidRPr="007001F1" w:rsidRDefault="00816113" w:rsidP="00F92AC2">
            <w:pPr>
              <w:jc w:val="center"/>
              <w:rPr>
                <w:color w:val="000000"/>
              </w:rPr>
            </w:pPr>
          </w:p>
        </w:tc>
        <w:tc>
          <w:tcPr>
            <w:tcW w:w="1775" w:type="dxa"/>
            <w:shd w:val="clear" w:color="auto" w:fill="auto"/>
            <w:vAlign w:val="center"/>
          </w:tcPr>
          <w:p w14:paraId="55A8D95F" w14:textId="77777777" w:rsidR="00816113" w:rsidRPr="007001F1" w:rsidRDefault="00816113" w:rsidP="00F92AC2">
            <w:pPr>
              <w:jc w:val="center"/>
              <w:rPr>
                <w:color w:val="000000"/>
              </w:rPr>
            </w:pPr>
          </w:p>
        </w:tc>
      </w:tr>
      <w:tr w:rsidR="00816113" w:rsidRPr="007001F1" w14:paraId="15236EB8" w14:textId="77777777" w:rsidTr="00E00970">
        <w:trPr>
          <w:trHeight w:val="307"/>
        </w:trPr>
        <w:tc>
          <w:tcPr>
            <w:tcW w:w="582" w:type="dxa"/>
            <w:vMerge/>
            <w:shd w:val="clear" w:color="auto" w:fill="auto"/>
            <w:noWrap/>
            <w:vAlign w:val="center"/>
          </w:tcPr>
          <w:p w14:paraId="4C557256" w14:textId="77777777" w:rsidR="00816113" w:rsidRPr="007001F1" w:rsidRDefault="00816113" w:rsidP="00F92AC2">
            <w:pPr>
              <w:jc w:val="center"/>
              <w:rPr>
                <w:color w:val="000000"/>
              </w:rPr>
            </w:pPr>
          </w:p>
        </w:tc>
        <w:tc>
          <w:tcPr>
            <w:tcW w:w="4820" w:type="dxa"/>
            <w:gridSpan w:val="2"/>
            <w:shd w:val="clear" w:color="auto" w:fill="auto"/>
            <w:vAlign w:val="center"/>
          </w:tcPr>
          <w:p w14:paraId="05103BB1" w14:textId="77777777"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ACE9EBC" w14:textId="77777777" w:rsidR="00816113" w:rsidRPr="007001F1" w:rsidRDefault="00816113" w:rsidP="00F92AC2">
            <w:pPr>
              <w:jc w:val="center"/>
              <w:rPr>
                <w:color w:val="000000"/>
              </w:rPr>
            </w:pPr>
          </w:p>
        </w:tc>
        <w:tc>
          <w:tcPr>
            <w:tcW w:w="567" w:type="dxa"/>
            <w:shd w:val="clear" w:color="auto" w:fill="auto"/>
            <w:vAlign w:val="center"/>
          </w:tcPr>
          <w:p w14:paraId="43AC7D4B" w14:textId="77777777" w:rsidR="00816113" w:rsidRPr="007001F1" w:rsidRDefault="00816113" w:rsidP="00F92AC2">
            <w:pPr>
              <w:jc w:val="center"/>
              <w:rPr>
                <w:color w:val="000000"/>
              </w:rPr>
            </w:pPr>
          </w:p>
        </w:tc>
        <w:tc>
          <w:tcPr>
            <w:tcW w:w="776" w:type="dxa"/>
            <w:shd w:val="clear" w:color="auto" w:fill="auto"/>
            <w:vAlign w:val="center"/>
          </w:tcPr>
          <w:p w14:paraId="4B4F8EC5" w14:textId="77777777" w:rsidR="00816113" w:rsidRPr="007001F1" w:rsidRDefault="00816113" w:rsidP="00F92AC2">
            <w:pPr>
              <w:jc w:val="center"/>
              <w:rPr>
                <w:color w:val="000000"/>
              </w:rPr>
            </w:pPr>
          </w:p>
        </w:tc>
        <w:tc>
          <w:tcPr>
            <w:tcW w:w="1775" w:type="dxa"/>
            <w:shd w:val="clear" w:color="auto" w:fill="auto"/>
            <w:vAlign w:val="center"/>
          </w:tcPr>
          <w:p w14:paraId="46250451" w14:textId="77777777" w:rsidR="00816113" w:rsidRPr="007001F1" w:rsidRDefault="00816113" w:rsidP="00F92AC2">
            <w:pPr>
              <w:jc w:val="center"/>
              <w:rPr>
                <w:color w:val="000000"/>
              </w:rPr>
            </w:pPr>
          </w:p>
        </w:tc>
      </w:tr>
      <w:tr w:rsidR="00816113" w:rsidRPr="007001F1" w14:paraId="13B77C9A" w14:textId="77777777" w:rsidTr="00E00970">
        <w:trPr>
          <w:trHeight w:val="760"/>
        </w:trPr>
        <w:tc>
          <w:tcPr>
            <w:tcW w:w="582" w:type="dxa"/>
            <w:vMerge w:val="restart"/>
            <w:shd w:val="clear" w:color="auto" w:fill="auto"/>
            <w:noWrap/>
            <w:vAlign w:val="center"/>
            <w:hideMark/>
          </w:tcPr>
          <w:p w14:paraId="0B5B53C7" w14:textId="77777777" w:rsidR="00816113" w:rsidRPr="007001F1" w:rsidRDefault="00816113" w:rsidP="00F92AC2">
            <w:pPr>
              <w:jc w:val="center"/>
              <w:rPr>
                <w:color w:val="000000"/>
              </w:rPr>
            </w:pPr>
            <w:r w:rsidRPr="007001F1">
              <w:rPr>
                <w:color w:val="000000"/>
                <w:sz w:val="22"/>
                <w:szCs w:val="22"/>
              </w:rPr>
              <w:lastRenderedPageBreak/>
              <w:t>2</w:t>
            </w:r>
            <w:r w:rsidR="00D20B46">
              <w:rPr>
                <w:color w:val="000000"/>
                <w:sz w:val="22"/>
                <w:szCs w:val="22"/>
              </w:rPr>
              <w:t>5</w:t>
            </w:r>
          </w:p>
        </w:tc>
        <w:tc>
          <w:tcPr>
            <w:tcW w:w="4820" w:type="dxa"/>
            <w:gridSpan w:val="2"/>
            <w:shd w:val="clear" w:color="auto" w:fill="auto"/>
            <w:vAlign w:val="center"/>
            <w:hideMark/>
          </w:tcPr>
          <w:p w14:paraId="49A99EFB" w14:textId="77777777"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0B44EB0A"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6DF988AA"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18FCDE24"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37E2D2A3" w14:textId="77777777" w:rsidR="00816113" w:rsidRPr="007001F1" w:rsidRDefault="00816113" w:rsidP="00F92AC2">
            <w:pPr>
              <w:jc w:val="center"/>
              <w:rPr>
                <w:color w:val="000000"/>
              </w:rPr>
            </w:pPr>
            <w:r w:rsidRPr="007001F1">
              <w:rPr>
                <w:color w:val="000000"/>
                <w:sz w:val="22"/>
                <w:szCs w:val="22"/>
              </w:rPr>
              <w:t> </w:t>
            </w:r>
          </w:p>
        </w:tc>
      </w:tr>
      <w:tr w:rsidR="00816113" w:rsidRPr="007001F1" w14:paraId="4FACAC50" w14:textId="77777777" w:rsidTr="00E00970">
        <w:trPr>
          <w:trHeight w:val="262"/>
        </w:trPr>
        <w:tc>
          <w:tcPr>
            <w:tcW w:w="582" w:type="dxa"/>
            <w:vMerge/>
            <w:shd w:val="clear" w:color="auto" w:fill="auto"/>
            <w:noWrap/>
            <w:vAlign w:val="center"/>
          </w:tcPr>
          <w:p w14:paraId="0133DB11" w14:textId="77777777" w:rsidR="00816113" w:rsidRPr="007001F1" w:rsidRDefault="00816113" w:rsidP="00F92AC2">
            <w:pPr>
              <w:jc w:val="center"/>
              <w:rPr>
                <w:color w:val="000000"/>
              </w:rPr>
            </w:pPr>
          </w:p>
        </w:tc>
        <w:tc>
          <w:tcPr>
            <w:tcW w:w="4820" w:type="dxa"/>
            <w:gridSpan w:val="2"/>
            <w:shd w:val="clear" w:color="auto" w:fill="auto"/>
            <w:vAlign w:val="center"/>
          </w:tcPr>
          <w:p w14:paraId="3D67DAB7" w14:textId="77777777"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543E7985" w14:textId="77777777" w:rsidR="00816113" w:rsidRPr="007001F1" w:rsidRDefault="00816113" w:rsidP="00F92AC2">
            <w:pPr>
              <w:jc w:val="center"/>
              <w:rPr>
                <w:color w:val="000000"/>
              </w:rPr>
            </w:pPr>
          </w:p>
        </w:tc>
        <w:tc>
          <w:tcPr>
            <w:tcW w:w="567" w:type="dxa"/>
            <w:shd w:val="clear" w:color="auto" w:fill="auto"/>
            <w:vAlign w:val="center"/>
          </w:tcPr>
          <w:p w14:paraId="7BC8BCDA" w14:textId="77777777" w:rsidR="00816113" w:rsidRPr="007001F1" w:rsidRDefault="00816113" w:rsidP="00F92AC2">
            <w:pPr>
              <w:jc w:val="center"/>
              <w:rPr>
                <w:color w:val="000000"/>
              </w:rPr>
            </w:pPr>
          </w:p>
        </w:tc>
        <w:tc>
          <w:tcPr>
            <w:tcW w:w="776" w:type="dxa"/>
            <w:shd w:val="clear" w:color="auto" w:fill="auto"/>
            <w:vAlign w:val="center"/>
          </w:tcPr>
          <w:p w14:paraId="5F01F9B8" w14:textId="77777777" w:rsidR="00816113" w:rsidRPr="007001F1" w:rsidRDefault="00816113" w:rsidP="00F92AC2">
            <w:pPr>
              <w:jc w:val="center"/>
              <w:rPr>
                <w:color w:val="000000"/>
              </w:rPr>
            </w:pPr>
          </w:p>
        </w:tc>
        <w:tc>
          <w:tcPr>
            <w:tcW w:w="1775" w:type="dxa"/>
            <w:shd w:val="clear" w:color="auto" w:fill="auto"/>
            <w:vAlign w:val="center"/>
          </w:tcPr>
          <w:p w14:paraId="69D5F1DD" w14:textId="77777777" w:rsidR="00816113" w:rsidRPr="007001F1" w:rsidRDefault="00816113" w:rsidP="00F92AC2">
            <w:pPr>
              <w:jc w:val="center"/>
              <w:rPr>
                <w:color w:val="000000"/>
              </w:rPr>
            </w:pPr>
          </w:p>
        </w:tc>
      </w:tr>
      <w:tr w:rsidR="00816113" w:rsidRPr="007001F1" w14:paraId="2C7E9005" w14:textId="77777777" w:rsidTr="00E00970">
        <w:trPr>
          <w:trHeight w:val="760"/>
        </w:trPr>
        <w:tc>
          <w:tcPr>
            <w:tcW w:w="582" w:type="dxa"/>
            <w:vMerge/>
            <w:shd w:val="clear" w:color="auto" w:fill="auto"/>
            <w:noWrap/>
            <w:vAlign w:val="center"/>
          </w:tcPr>
          <w:p w14:paraId="2E5B4AA9" w14:textId="77777777" w:rsidR="00816113" w:rsidRPr="007001F1" w:rsidRDefault="00816113" w:rsidP="00F92AC2">
            <w:pPr>
              <w:jc w:val="center"/>
              <w:rPr>
                <w:color w:val="000000"/>
              </w:rPr>
            </w:pPr>
          </w:p>
        </w:tc>
        <w:tc>
          <w:tcPr>
            <w:tcW w:w="4820" w:type="dxa"/>
            <w:gridSpan w:val="2"/>
            <w:shd w:val="clear" w:color="auto" w:fill="auto"/>
            <w:vAlign w:val="center"/>
          </w:tcPr>
          <w:p w14:paraId="7F4C07D0" w14:textId="77777777"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D4AF46" w14:textId="77777777" w:rsidR="00816113" w:rsidRPr="007001F1" w:rsidRDefault="00816113" w:rsidP="00F92AC2">
            <w:pPr>
              <w:jc w:val="center"/>
              <w:rPr>
                <w:color w:val="000000"/>
              </w:rPr>
            </w:pPr>
          </w:p>
        </w:tc>
        <w:tc>
          <w:tcPr>
            <w:tcW w:w="567" w:type="dxa"/>
            <w:shd w:val="clear" w:color="auto" w:fill="auto"/>
            <w:vAlign w:val="center"/>
          </w:tcPr>
          <w:p w14:paraId="5454DBE2" w14:textId="77777777" w:rsidR="00816113" w:rsidRPr="007001F1" w:rsidRDefault="00816113" w:rsidP="00F92AC2">
            <w:pPr>
              <w:jc w:val="center"/>
              <w:rPr>
                <w:color w:val="000000"/>
              </w:rPr>
            </w:pPr>
          </w:p>
        </w:tc>
        <w:tc>
          <w:tcPr>
            <w:tcW w:w="776" w:type="dxa"/>
            <w:shd w:val="clear" w:color="auto" w:fill="auto"/>
            <w:vAlign w:val="center"/>
          </w:tcPr>
          <w:p w14:paraId="56844391" w14:textId="77777777" w:rsidR="00816113" w:rsidRPr="007001F1" w:rsidRDefault="00816113" w:rsidP="00F92AC2">
            <w:pPr>
              <w:jc w:val="center"/>
              <w:rPr>
                <w:color w:val="000000"/>
              </w:rPr>
            </w:pPr>
          </w:p>
        </w:tc>
        <w:tc>
          <w:tcPr>
            <w:tcW w:w="1775" w:type="dxa"/>
            <w:shd w:val="clear" w:color="auto" w:fill="auto"/>
            <w:vAlign w:val="center"/>
          </w:tcPr>
          <w:p w14:paraId="2B21030B" w14:textId="77777777" w:rsidR="00816113" w:rsidRPr="007001F1" w:rsidRDefault="00816113" w:rsidP="00F92AC2">
            <w:pPr>
              <w:jc w:val="center"/>
              <w:rPr>
                <w:color w:val="000000"/>
              </w:rPr>
            </w:pPr>
          </w:p>
        </w:tc>
      </w:tr>
      <w:tr w:rsidR="00816113" w:rsidRPr="007001F1" w14:paraId="134C1EF6" w14:textId="77777777" w:rsidTr="00E00970">
        <w:trPr>
          <w:trHeight w:val="1013"/>
        </w:trPr>
        <w:tc>
          <w:tcPr>
            <w:tcW w:w="582" w:type="dxa"/>
            <w:vMerge w:val="restart"/>
            <w:shd w:val="clear" w:color="auto" w:fill="auto"/>
            <w:noWrap/>
            <w:vAlign w:val="center"/>
            <w:hideMark/>
          </w:tcPr>
          <w:p w14:paraId="0E67CD30"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14:paraId="3F3754D9" w14:textId="77777777"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48BEDB54"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CF0FED4"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246CF8A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038B5518" w14:textId="77777777" w:rsidR="00816113" w:rsidRPr="007001F1" w:rsidRDefault="00816113" w:rsidP="00F92AC2">
            <w:pPr>
              <w:jc w:val="center"/>
              <w:rPr>
                <w:color w:val="000000"/>
              </w:rPr>
            </w:pPr>
            <w:r w:rsidRPr="007001F1">
              <w:rPr>
                <w:color w:val="000000"/>
                <w:sz w:val="22"/>
                <w:szCs w:val="22"/>
              </w:rPr>
              <w:t> </w:t>
            </w:r>
          </w:p>
        </w:tc>
      </w:tr>
      <w:tr w:rsidR="00816113" w:rsidRPr="007001F1" w14:paraId="567FF91E" w14:textId="77777777" w:rsidTr="00E00970">
        <w:trPr>
          <w:trHeight w:val="728"/>
        </w:trPr>
        <w:tc>
          <w:tcPr>
            <w:tcW w:w="582" w:type="dxa"/>
            <w:vMerge/>
            <w:shd w:val="clear" w:color="auto" w:fill="auto"/>
            <w:noWrap/>
            <w:vAlign w:val="center"/>
          </w:tcPr>
          <w:p w14:paraId="6A4C8168" w14:textId="77777777" w:rsidR="00816113" w:rsidRPr="007001F1" w:rsidRDefault="00816113" w:rsidP="00F92AC2">
            <w:pPr>
              <w:jc w:val="center"/>
              <w:rPr>
                <w:color w:val="000000"/>
              </w:rPr>
            </w:pPr>
          </w:p>
        </w:tc>
        <w:tc>
          <w:tcPr>
            <w:tcW w:w="4820" w:type="dxa"/>
            <w:gridSpan w:val="2"/>
            <w:shd w:val="clear" w:color="auto" w:fill="auto"/>
            <w:vAlign w:val="center"/>
          </w:tcPr>
          <w:p w14:paraId="140D5BE9" w14:textId="77777777"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5F8BA70D" w14:textId="77777777" w:rsidR="00816113" w:rsidRPr="007001F1" w:rsidRDefault="00816113" w:rsidP="00F92AC2">
            <w:pPr>
              <w:jc w:val="center"/>
              <w:rPr>
                <w:color w:val="000000"/>
              </w:rPr>
            </w:pPr>
          </w:p>
        </w:tc>
        <w:tc>
          <w:tcPr>
            <w:tcW w:w="567" w:type="dxa"/>
            <w:shd w:val="clear" w:color="auto" w:fill="auto"/>
            <w:vAlign w:val="center"/>
          </w:tcPr>
          <w:p w14:paraId="0B947A6A" w14:textId="77777777" w:rsidR="00816113" w:rsidRPr="007001F1" w:rsidRDefault="00816113" w:rsidP="00F92AC2">
            <w:pPr>
              <w:jc w:val="center"/>
              <w:rPr>
                <w:color w:val="000000"/>
              </w:rPr>
            </w:pPr>
          </w:p>
        </w:tc>
        <w:tc>
          <w:tcPr>
            <w:tcW w:w="776" w:type="dxa"/>
            <w:shd w:val="clear" w:color="auto" w:fill="auto"/>
            <w:vAlign w:val="center"/>
          </w:tcPr>
          <w:p w14:paraId="5A28DC12" w14:textId="77777777" w:rsidR="00816113" w:rsidRPr="007001F1" w:rsidRDefault="00816113" w:rsidP="00F92AC2">
            <w:pPr>
              <w:jc w:val="center"/>
              <w:rPr>
                <w:color w:val="000000"/>
              </w:rPr>
            </w:pPr>
          </w:p>
        </w:tc>
        <w:tc>
          <w:tcPr>
            <w:tcW w:w="1775" w:type="dxa"/>
            <w:shd w:val="clear" w:color="auto" w:fill="auto"/>
            <w:vAlign w:val="center"/>
          </w:tcPr>
          <w:p w14:paraId="6C8F74C7" w14:textId="77777777" w:rsidR="00816113" w:rsidRPr="007001F1" w:rsidRDefault="00816113" w:rsidP="00F92AC2">
            <w:pPr>
              <w:jc w:val="center"/>
              <w:rPr>
                <w:color w:val="000000"/>
              </w:rPr>
            </w:pPr>
          </w:p>
        </w:tc>
      </w:tr>
      <w:tr w:rsidR="008031FE" w:rsidRPr="007001F1" w14:paraId="3F4EBB71" w14:textId="77777777" w:rsidTr="00E00970">
        <w:trPr>
          <w:trHeight w:val="20"/>
        </w:trPr>
        <w:tc>
          <w:tcPr>
            <w:tcW w:w="582" w:type="dxa"/>
            <w:shd w:val="clear" w:color="auto" w:fill="auto"/>
            <w:noWrap/>
            <w:vAlign w:val="center"/>
            <w:hideMark/>
          </w:tcPr>
          <w:p w14:paraId="0684D370"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0B01381" w14:textId="77777777"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DE90EF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0EFB7B4"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767410B"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F3715DE" w14:textId="77777777" w:rsidR="008031FE" w:rsidRPr="007001F1" w:rsidRDefault="008031FE" w:rsidP="00F92AC2">
            <w:pPr>
              <w:jc w:val="center"/>
              <w:rPr>
                <w:color w:val="000000"/>
              </w:rPr>
            </w:pPr>
            <w:r w:rsidRPr="007001F1">
              <w:rPr>
                <w:color w:val="000000"/>
                <w:sz w:val="22"/>
                <w:szCs w:val="22"/>
              </w:rPr>
              <w:t> </w:t>
            </w:r>
          </w:p>
        </w:tc>
      </w:tr>
      <w:tr w:rsidR="00DE7FB0" w:rsidRPr="007001F1" w14:paraId="46AEFBE3" w14:textId="77777777" w:rsidTr="00E00970">
        <w:trPr>
          <w:trHeight w:val="466"/>
        </w:trPr>
        <w:tc>
          <w:tcPr>
            <w:tcW w:w="582" w:type="dxa"/>
            <w:vMerge w:val="restart"/>
            <w:shd w:val="clear" w:color="auto" w:fill="auto"/>
            <w:noWrap/>
            <w:vAlign w:val="center"/>
            <w:hideMark/>
          </w:tcPr>
          <w:p w14:paraId="4A79B711" w14:textId="77777777"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3A70D8EC" w14:textId="77777777"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63EB618" w14:textId="77777777"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14:paraId="7EDC80D2" w14:textId="77777777"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14:paraId="6C46EAC7" w14:textId="77777777"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14:paraId="77A9C31C" w14:textId="77777777" w:rsidR="00DE7FB0" w:rsidRPr="007001F1" w:rsidRDefault="00DE7FB0" w:rsidP="00F92AC2">
            <w:pPr>
              <w:jc w:val="center"/>
              <w:rPr>
                <w:color w:val="000000"/>
              </w:rPr>
            </w:pPr>
            <w:r w:rsidRPr="007001F1">
              <w:rPr>
                <w:color w:val="000000"/>
                <w:sz w:val="22"/>
                <w:szCs w:val="22"/>
              </w:rPr>
              <w:t> </w:t>
            </w:r>
          </w:p>
        </w:tc>
      </w:tr>
      <w:tr w:rsidR="00DE7FB0" w:rsidRPr="007001F1" w14:paraId="6E429C25" w14:textId="77777777" w:rsidTr="00E00970">
        <w:trPr>
          <w:trHeight w:val="1140"/>
        </w:trPr>
        <w:tc>
          <w:tcPr>
            <w:tcW w:w="582" w:type="dxa"/>
            <w:vMerge/>
            <w:shd w:val="clear" w:color="auto" w:fill="auto"/>
            <w:noWrap/>
            <w:vAlign w:val="center"/>
          </w:tcPr>
          <w:p w14:paraId="420210E7" w14:textId="77777777" w:rsidR="00DE7FB0" w:rsidRPr="007001F1" w:rsidRDefault="00DE7FB0" w:rsidP="00F92AC2">
            <w:pPr>
              <w:jc w:val="center"/>
              <w:rPr>
                <w:color w:val="000000"/>
              </w:rPr>
            </w:pPr>
          </w:p>
        </w:tc>
        <w:tc>
          <w:tcPr>
            <w:tcW w:w="4820" w:type="dxa"/>
            <w:gridSpan w:val="2"/>
            <w:shd w:val="clear" w:color="auto" w:fill="auto"/>
            <w:vAlign w:val="center"/>
          </w:tcPr>
          <w:p w14:paraId="644F34CC" w14:textId="77777777"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DA96FDE" w14:textId="77777777" w:rsidR="00DE7FB0" w:rsidRPr="007001F1" w:rsidRDefault="00DE7FB0" w:rsidP="00F92AC2">
            <w:pPr>
              <w:jc w:val="center"/>
              <w:rPr>
                <w:color w:val="000000"/>
              </w:rPr>
            </w:pPr>
          </w:p>
        </w:tc>
        <w:tc>
          <w:tcPr>
            <w:tcW w:w="567" w:type="dxa"/>
            <w:shd w:val="clear" w:color="auto" w:fill="auto"/>
            <w:vAlign w:val="center"/>
          </w:tcPr>
          <w:p w14:paraId="783577DA" w14:textId="77777777" w:rsidR="00DE7FB0" w:rsidRPr="007001F1" w:rsidRDefault="00DE7FB0" w:rsidP="00F92AC2">
            <w:pPr>
              <w:jc w:val="center"/>
              <w:rPr>
                <w:color w:val="000000"/>
              </w:rPr>
            </w:pPr>
          </w:p>
        </w:tc>
        <w:tc>
          <w:tcPr>
            <w:tcW w:w="776" w:type="dxa"/>
            <w:shd w:val="clear" w:color="auto" w:fill="auto"/>
            <w:vAlign w:val="center"/>
          </w:tcPr>
          <w:p w14:paraId="3643EF17" w14:textId="77777777" w:rsidR="00DE7FB0" w:rsidRPr="007001F1" w:rsidRDefault="00DE7FB0" w:rsidP="00F92AC2">
            <w:pPr>
              <w:jc w:val="center"/>
              <w:rPr>
                <w:color w:val="000000"/>
              </w:rPr>
            </w:pPr>
          </w:p>
        </w:tc>
        <w:tc>
          <w:tcPr>
            <w:tcW w:w="1775" w:type="dxa"/>
            <w:shd w:val="clear" w:color="auto" w:fill="auto"/>
            <w:vAlign w:val="center"/>
          </w:tcPr>
          <w:p w14:paraId="673819CC" w14:textId="77777777" w:rsidR="00DE7FB0" w:rsidRPr="007001F1" w:rsidRDefault="00DE7FB0" w:rsidP="00F92AC2">
            <w:pPr>
              <w:jc w:val="center"/>
              <w:rPr>
                <w:color w:val="000000"/>
              </w:rPr>
            </w:pPr>
          </w:p>
        </w:tc>
      </w:tr>
      <w:tr w:rsidR="00DE7FB0" w:rsidRPr="007001F1" w14:paraId="07503456" w14:textId="77777777" w:rsidTr="00E00970">
        <w:trPr>
          <w:trHeight w:val="570"/>
        </w:trPr>
        <w:tc>
          <w:tcPr>
            <w:tcW w:w="582" w:type="dxa"/>
            <w:vMerge/>
            <w:shd w:val="clear" w:color="auto" w:fill="auto"/>
            <w:noWrap/>
            <w:vAlign w:val="center"/>
          </w:tcPr>
          <w:p w14:paraId="0C6D2D02" w14:textId="77777777" w:rsidR="00DE7FB0" w:rsidRPr="007001F1" w:rsidRDefault="00DE7FB0" w:rsidP="00F92AC2">
            <w:pPr>
              <w:jc w:val="center"/>
              <w:rPr>
                <w:color w:val="000000"/>
              </w:rPr>
            </w:pPr>
          </w:p>
        </w:tc>
        <w:tc>
          <w:tcPr>
            <w:tcW w:w="4820" w:type="dxa"/>
            <w:gridSpan w:val="2"/>
            <w:shd w:val="clear" w:color="auto" w:fill="auto"/>
            <w:vAlign w:val="center"/>
          </w:tcPr>
          <w:p w14:paraId="5364590D" w14:textId="77777777"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BB931D2" w14:textId="77777777" w:rsidR="00DE7FB0" w:rsidRPr="007001F1" w:rsidRDefault="00DE7FB0" w:rsidP="00F92AC2">
            <w:pPr>
              <w:jc w:val="center"/>
              <w:rPr>
                <w:color w:val="000000"/>
              </w:rPr>
            </w:pPr>
          </w:p>
        </w:tc>
        <w:tc>
          <w:tcPr>
            <w:tcW w:w="567" w:type="dxa"/>
            <w:shd w:val="clear" w:color="auto" w:fill="auto"/>
            <w:vAlign w:val="center"/>
          </w:tcPr>
          <w:p w14:paraId="1AB926EC" w14:textId="77777777" w:rsidR="00DE7FB0" w:rsidRPr="007001F1" w:rsidRDefault="00DE7FB0" w:rsidP="00F92AC2">
            <w:pPr>
              <w:jc w:val="center"/>
              <w:rPr>
                <w:color w:val="000000"/>
              </w:rPr>
            </w:pPr>
          </w:p>
        </w:tc>
        <w:tc>
          <w:tcPr>
            <w:tcW w:w="776" w:type="dxa"/>
            <w:shd w:val="clear" w:color="auto" w:fill="auto"/>
            <w:vAlign w:val="center"/>
          </w:tcPr>
          <w:p w14:paraId="4C16F936" w14:textId="77777777" w:rsidR="00DE7FB0" w:rsidRPr="007001F1" w:rsidRDefault="00DE7FB0" w:rsidP="00F92AC2">
            <w:pPr>
              <w:jc w:val="center"/>
              <w:rPr>
                <w:color w:val="000000"/>
              </w:rPr>
            </w:pPr>
          </w:p>
        </w:tc>
        <w:tc>
          <w:tcPr>
            <w:tcW w:w="1775" w:type="dxa"/>
            <w:shd w:val="clear" w:color="auto" w:fill="auto"/>
            <w:vAlign w:val="center"/>
          </w:tcPr>
          <w:p w14:paraId="28635F6A" w14:textId="77777777" w:rsidR="00DE7FB0" w:rsidRPr="007001F1" w:rsidRDefault="00DE7FB0" w:rsidP="00F92AC2">
            <w:pPr>
              <w:jc w:val="center"/>
              <w:rPr>
                <w:color w:val="000000"/>
              </w:rPr>
            </w:pPr>
          </w:p>
        </w:tc>
      </w:tr>
      <w:tr w:rsidR="00DE7FB0" w:rsidRPr="007001F1" w14:paraId="29CA093B" w14:textId="77777777" w:rsidTr="00E00970">
        <w:trPr>
          <w:trHeight w:val="570"/>
        </w:trPr>
        <w:tc>
          <w:tcPr>
            <w:tcW w:w="582" w:type="dxa"/>
            <w:vMerge/>
            <w:shd w:val="clear" w:color="auto" w:fill="auto"/>
            <w:noWrap/>
            <w:vAlign w:val="center"/>
          </w:tcPr>
          <w:p w14:paraId="2AF47E04" w14:textId="77777777" w:rsidR="00DE7FB0" w:rsidRPr="007001F1" w:rsidRDefault="00DE7FB0" w:rsidP="00F92AC2">
            <w:pPr>
              <w:jc w:val="center"/>
              <w:rPr>
                <w:color w:val="000000"/>
              </w:rPr>
            </w:pPr>
          </w:p>
        </w:tc>
        <w:tc>
          <w:tcPr>
            <w:tcW w:w="4820" w:type="dxa"/>
            <w:gridSpan w:val="2"/>
            <w:shd w:val="clear" w:color="auto" w:fill="auto"/>
            <w:vAlign w:val="center"/>
          </w:tcPr>
          <w:p w14:paraId="009330D4" w14:textId="77777777"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14:paraId="29C4F289" w14:textId="77777777" w:rsidR="00DE7FB0" w:rsidRPr="007001F1" w:rsidRDefault="00DE7FB0" w:rsidP="00F92AC2">
            <w:pPr>
              <w:jc w:val="center"/>
              <w:rPr>
                <w:color w:val="000000"/>
              </w:rPr>
            </w:pPr>
          </w:p>
        </w:tc>
        <w:tc>
          <w:tcPr>
            <w:tcW w:w="567" w:type="dxa"/>
            <w:shd w:val="clear" w:color="auto" w:fill="auto"/>
            <w:vAlign w:val="center"/>
          </w:tcPr>
          <w:p w14:paraId="03992A1F" w14:textId="77777777" w:rsidR="00DE7FB0" w:rsidRPr="007001F1" w:rsidRDefault="00DE7FB0" w:rsidP="00F92AC2">
            <w:pPr>
              <w:jc w:val="center"/>
              <w:rPr>
                <w:color w:val="000000"/>
              </w:rPr>
            </w:pPr>
          </w:p>
        </w:tc>
        <w:tc>
          <w:tcPr>
            <w:tcW w:w="776" w:type="dxa"/>
            <w:shd w:val="clear" w:color="auto" w:fill="auto"/>
            <w:vAlign w:val="center"/>
          </w:tcPr>
          <w:p w14:paraId="25F196A8" w14:textId="77777777" w:rsidR="00DE7FB0" w:rsidRPr="007001F1" w:rsidRDefault="00DE7FB0" w:rsidP="00F92AC2">
            <w:pPr>
              <w:jc w:val="center"/>
              <w:rPr>
                <w:color w:val="000000"/>
              </w:rPr>
            </w:pPr>
          </w:p>
        </w:tc>
        <w:tc>
          <w:tcPr>
            <w:tcW w:w="1775" w:type="dxa"/>
            <w:shd w:val="clear" w:color="auto" w:fill="auto"/>
            <w:vAlign w:val="center"/>
          </w:tcPr>
          <w:p w14:paraId="402D6D61" w14:textId="77777777" w:rsidR="00DE7FB0" w:rsidRPr="007001F1" w:rsidRDefault="00DE7FB0" w:rsidP="00F92AC2">
            <w:pPr>
              <w:jc w:val="center"/>
              <w:rPr>
                <w:color w:val="000000"/>
              </w:rPr>
            </w:pPr>
          </w:p>
        </w:tc>
      </w:tr>
      <w:tr w:rsidR="00816113" w:rsidRPr="007001F1" w14:paraId="4D157334" w14:textId="77777777" w:rsidTr="00E00970">
        <w:trPr>
          <w:trHeight w:val="886"/>
        </w:trPr>
        <w:tc>
          <w:tcPr>
            <w:tcW w:w="582" w:type="dxa"/>
            <w:vMerge w:val="restart"/>
            <w:shd w:val="clear" w:color="auto" w:fill="auto"/>
            <w:noWrap/>
            <w:vAlign w:val="center"/>
            <w:hideMark/>
          </w:tcPr>
          <w:p w14:paraId="46D0D647" w14:textId="77777777"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14:paraId="54B94453" w14:textId="77777777"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27EF885"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C10F463"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717C4D48"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48ADC2C2" w14:textId="77777777" w:rsidR="00816113" w:rsidRPr="007001F1" w:rsidRDefault="00816113" w:rsidP="00F92AC2">
            <w:pPr>
              <w:jc w:val="center"/>
              <w:rPr>
                <w:color w:val="000000"/>
              </w:rPr>
            </w:pPr>
            <w:r w:rsidRPr="007001F1">
              <w:rPr>
                <w:color w:val="000000"/>
                <w:sz w:val="22"/>
                <w:szCs w:val="22"/>
              </w:rPr>
              <w:t> </w:t>
            </w:r>
          </w:p>
        </w:tc>
      </w:tr>
      <w:tr w:rsidR="00816113" w:rsidRPr="007001F1" w14:paraId="574CBFD3" w14:textId="77777777" w:rsidTr="00E00970">
        <w:trPr>
          <w:trHeight w:val="1395"/>
        </w:trPr>
        <w:tc>
          <w:tcPr>
            <w:tcW w:w="582" w:type="dxa"/>
            <w:vMerge/>
            <w:shd w:val="clear" w:color="auto" w:fill="auto"/>
            <w:noWrap/>
            <w:vAlign w:val="center"/>
          </w:tcPr>
          <w:p w14:paraId="4AF16CDA" w14:textId="77777777" w:rsidR="00816113" w:rsidRPr="007001F1" w:rsidRDefault="00816113" w:rsidP="00F92AC2">
            <w:pPr>
              <w:jc w:val="center"/>
              <w:rPr>
                <w:color w:val="000000"/>
              </w:rPr>
            </w:pPr>
          </w:p>
        </w:tc>
        <w:tc>
          <w:tcPr>
            <w:tcW w:w="4820" w:type="dxa"/>
            <w:gridSpan w:val="2"/>
            <w:shd w:val="clear" w:color="auto" w:fill="auto"/>
            <w:vAlign w:val="center"/>
          </w:tcPr>
          <w:p w14:paraId="2AE9D4AB" w14:textId="77777777"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6790660E" w14:textId="77777777" w:rsidR="00816113" w:rsidRPr="007001F1" w:rsidRDefault="00816113" w:rsidP="00F92AC2">
            <w:pPr>
              <w:jc w:val="center"/>
              <w:rPr>
                <w:color w:val="000000"/>
              </w:rPr>
            </w:pPr>
          </w:p>
        </w:tc>
        <w:tc>
          <w:tcPr>
            <w:tcW w:w="567" w:type="dxa"/>
            <w:shd w:val="clear" w:color="auto" w:fill="auto"/>
            <w:vAlign w:val="center"/>
          </w:tcPr>
          <w:p w14:paraId="29A8214C" w14:textId="77777777" w:rsidR="00816113" w:rsidRPr="007001F1" w:rsidRDefault="00816113" w:rsidP="00F92AC2">
            <w:pPr>
              <w:jc w:val="center"/>
              <w:rPr>
                <w:color w:val="000000"/>
              </w:rPr>
            </w:pPr>
          </w:p>
        </w:tc>
        <w:tc>
          <w:tcPr>
            <w:tcW w:w="776" w:type="dxa"/>
            <w:shd w:val="clear" w:color="auto" w:fill="auto"/>
            <w:vAlign w:val="center"/>
          </w:tcPr>
          <w:p w14:paraId="32121DE7" w14:textId="77777777" w:rsidR="00816113" w:rsidRPr="007001F1" w:rsidRDefault="00816113" w:rsidP="00F92AC2">
            <w:pPr>
              <w:jc w:val="center"/>
              <w:rPr>
                <w:color w:val="000000"/>
              </w:rPr>
            </w:pPr>
          </w:p>
        </w:tc>
        <w:tc>
          <w:tcPr>
            <w:tcW w:w="1775" w:type="dxa"/>
            <w:shd w:val="clear" w:color="auto" w:fill="auto"/>
            <w:vAlign w:val="center"/>
          </w:tcPr>
          <w:p w14:paraId="7C11F0B8" w14:textId="77777777" w:rsidR="00816113" w:rsidRPr="007001F1" w:rsidRDefault="00816113" w:rsidP="00F92AC2">
            <w:pPr>
              <w:jc w:val="center"/>
              <w:rPr>
                <w:color w:val="000000"/>
              </w:rPr>
            </w:pPr>
          </w:p>
        </w:tc>
      </w:tr>
      <w:tr w:rsidR="008031FE" w:rsidRPr="007001F1" w14:paraId="09CAD5B3" w14:textId="77777777" w:rsidTr="00E00970">
        <w:trPr>
          <w:trHeight w:val="20"/>
        </w:trPr>
        <w:tc>
          <w:tcPr>
            <w:tcW w:w="582" w:type="dxa"/>
            <w:shd w:val="clear" w:color="auto" w:fill="auto"/>
            <w:noWrap/>
            <w:vAlign w:val="center"/>
            <w:hideMark/>
          </w:tcPr>
          <w:p w14:paraId="3667DA98" w14:textId="77777777" w:rsidR="008031FE" w:rsidRPr="007001F1" w:rsidRDefault="00C769FE" w:rsidP="00F92AC2">
            <w:pPr>
              <w:jc w:val="center"/>
              <w:rPr>
                <w:color w:val="000000"/>
              </w:rPr>
            </w:pPr>
            <w:r w:rsidRPr="00F158B1">
              <w:rPr>
                <w:color w:val="000000"/>
                <w:sz w:val="22"/>
                <w:szCs w:val="22"/>
              </w:rPr>
              <w:t>3</w:t>
            </w:r>
            <w:r w:rsidR="00D20B46" w:rsidRPr="00F158B1">
              <w:rPr>
                <w:color w:val="000000"/>
                <w:sz w:val="22"/>
                <w:szCs w:val="22"/>
              </w:rPr>
              <w:t>0</w:t>
            </w:r>
          </w:p>
        </w:tc>
        <w:tc>
          <w:tcPr>
            <w:tcW w:w="4820" w:type="dxa"/>
            <w:gridSpan w:val="2"/>
            <w:shd w:val="clear" w:color="auto" w:fill="auto"/>
            <w:vAlign w:val="center"/>
            <w:hideMark/>
          </w:tcPr>
          <w:p w14:paraId="4939C3FF" w14:textId="77777777" w:rsidR="008031FE" w:rsidRPr="007001F1" w:rsidRDefault="008031FE"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4820F21E"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2F532A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3A41A2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98B8DC7" w14:textId="77777777" w:rsidR="008031FE" w:rsidRPr="007001F1" w:rsidRDefault="008031FE" w:rsidP="00F92AC2">
            <w:pPr>
              <w:jc w:val="center"/>
              <w:rPr>
                <w:color w:val="000000"/>
              </w:rPr>
            </w:pPr>
            <w:r w:rsidRPr="007001F1">
              <w:rPr>
                <w:color w:val="000000"/>
                <w:sz w:val="22"/>
                <w:szCs w:val="22"/>
              </w:rPr>
              <w:t> </w:t>
            </w:r>
          </w:p>
        </w:tc>
      </w:tr>
      <w:tr w:rsidR="00816113" w:rsidRPr="007001F1" w14:paraId="60AD5109" w14:textId="77777777" w:rsidTr="00E00970">
        <w:trPr>
          <w:trHeight w:val="474"/>
        </w:trPr>
        <w:tc>
          <w:tcPr>
            <w:tcW w:w="582" w:type="dxa"/>
            <w:vMerge w:val="restart"/>
            <w:shd w:val="clear" w:color="auto" w:fill="auto"/>
            <w:noWrap/>
            <w:vAlign w:val="center"/>
          </w:tcPr>
          <w:p w14:paraId="4574F5AA" w14:textId="77777777"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14:paraId="33015918" w14:textId="77777777"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C3BB7E" w14:textId="77777777" w:rsidR="00816113" w:rsidRPr="007001F1" w:rsidRDefault="00816113" w:rsidP="00F92AC2">
            <w:pPr>
              <w:jc w:val="center"/>
              <w:rPr>
                <w:color w:val="000000"/>
              </w:rPr>
            </w:pPr>
          </w:p>
        </w:tc>
        <w:tc>
          <w:tcPr>
            <w:tcW w:w="567" w:type="dxa"/>
            <w:shd w:val="clear" w:color="auto" w:fill="auto"/>
            <w:vAlign w:val="center"/>
          </w:tcPr>
          <w:p w14:paraId="50FCBF71" w14:textId="77777777" w:rsidR="00816113" w:rsidRPr="007001F1" w:rsidRDefault="00816113" w:rsidP="00F92AC2">
            <w:pPr>
              <w:jc w:val="center"/>
              <w:rPr>
                <w:color w:val="000000"/>
              </w:rPr>
            </w:pPr>
          </w:p>
        </w:tc>
        <w:tc>
          <w:tcPr>
            <w:tcW w:w="776" w:type="dxa"/>
            <w:shd w:val="clear" w:color="auto" w:fill="auto"/>
            <w:vAlign w:val="center"/>
          </w:tcPr>
          <w:p w14:paraId="0B4936C2" w14:textId="77777777" w:rsidR="00816113" w:rsidRPr="007001F1" w:rsidRDefault="00816113" w:rsidP="00F92AC2">
            <w:pPr>
              <w:jc w:val="center"/>
              <w:rPr>
                <w:color w:val="000000"/>
              </w:rPr>
            </w:pPr>
          </w:p>
        </w:tc>
        <w:tc>
          <w:tcPr>
            <w:tcW w:w="1775" w:type="dxa"/>
            <w:shd w:val="clear" w:color="auto" w:fill="auto"/>
            <w:vAlign w:val="center"/>
          </w:tcPr>
          <w:p w14:paraId="12C668C0" w14:textId="77777777" w:rsidR="00816113" w:rsidRPr="007001F1" w:rsidRDefault="00816113" w:rsidP="00F92AC2">
            <w:pPr>
              <w:jc w:val="center"/>
              <w:rPr>
                <w:color w:val="000000"/>
              </w:rPr>
            </w:pPr>
          </w:p>
        </w:tc>
      </w:tr>
      <w:tr w:rsidR="00816113" w:rsidRPr="007001F1" w14:paraId="0435D3D0" w14:textId="77777777" w:rsidTr="00E00970">
        <w:trPr>
          <w:trHeight w:val="949"/>
        </w:trPr>
        <w:tc>
          <w:tcPr>
            <w:tcW w:w="582" w:type="dxa"/>
            <w:vMerge/>
            <w:shd w:val="clear" w:color="auto" w:fill="auto"/>
            <w:noWrap/>
            <w:vAlign w:val="center"/>
          </w:tcPr>
          <w:p w14:paraId="740AA474" w14:textId="77777777" w:rsidR="00816113" w:rsidRPr="007001F1" w:rsidRDefault="00816113" w:rsidP="00F92AC2">
            <w:pPr>
              <w:jc w:val="center"/>
              <w:rPr>
                <w:color w:val="000000"/>
              </w:rPr>
            </w:pPr>
          </w:p>
        </w:tc>
        <w:tc>
          <w:tcPr>
            <w:tcW w:w="4820" w:type="dxa"/>
            <w:gridSpan w:val="2"/>
            <w:shd w:val="clear" w:color="auto" w:fill="auto"/>
            <w:vAlign w:val="center"/>
          </w:tcPr>
          <w:p w14:paraId="5753DC57" w14:textId="77777777"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4738EC84" w14:textId="77777777" w:rsidR="00816113" w:rsidRPr="007001F1" w:rsidRDefault="00816113" w:rsidP="00F92AC2">
            <w:pPr>
              <w:jc w:val="center"/>
              <w:rPr>
                <w:color w:val="000000"/>
              </w:rPr>
            </w:pPr>
          </w:p>
        </w:tc>
        <w:tc>
          <w:tcPr>
            <w:tcW w:w="567" w:type="dxa"/>
            <w:shd w:val="clear" w:color="auto" w:fill="auto"/>
            <w:vAlign w:val="center"/>
          </w:tcPr>
          <w:p w14:paraId="6DD667E8" w14:textId="77777777" w:rsidR="00816113" w:rsidRPr="007001F1" w:rsidRDefault="00816113" w:rsidP="00F92AC2">
            <w:pPr>
              <w:jc w:val="center"/>
              <w:rPr>
                <w:color w:val="000000"/>
              </w:rPr>
            </w:pPr>
          </w:p>
        </w:tc>
        <w:tc>
          <w:tcPr>
            <w:tcW w:w="776" w:type="dxa"/>
            <w:shd w:val="clear" w:color="auto" w:fill="auto"/>
            <w:vAlign w:val="center"/>
          </w:tcPr>
          <w:p w14:paraId="555D14F5" w14:textId="77777777" w:rsidR="00816113" w:rsidRPr="007001F1" w:rsidRDefault="00816113" w:rsidP="00F92AC2">
            <w:pPr>
              <w:jc w:val="center"/>
              <w:rPr>
                <w:color w:val="000000"/>
              </w:rPr>
            </w:pPr>
          </w:p>
        </w:tc>
        <w:tc>
          <w:tcPr>
            <w:tcW w:w="1775" w:type="dxa"/>
            <w:shd w:val="clear" w:color="auto" w:fill="auto"/>
            <w:vAlign w:val="center"/>
          </w:tcPr>
          <w:p w14:paraId="6EF9E793" w14:textId="77777777" w:rsidR="00816113" w:rsidRPr="007001F1" w:rsidRDefault="00816113" w:rsidP="00F92AC2">
            <w:pPr>
              <w:jc w:val="center"/>
              <w:rPr>
                <w:color w:val="000000"/>
              </w:rPr>
            </w:pPr>
          </w:p>
        </w:tc>
      </w:tr>
      <w:tr w:rsidR="00E04942" w:rsidRPr="007001F1" w14:paraId="682303D1" w14:textId="77777777" w:rsidTr="00E00970">
        <w:trPr>
          <w:trHeight w:val="949"/>
        </w:trPr>
        <w:tc>
          <w:tcPr>
            <w:tcW w:w="582" w:type="dxa"/>
            <w:shd w:val="clear" w:color="auto" w:fill="auto"/>
            <w:noWrap/>
            <w:vAlign w:val="center"/>
          </w:tcPr>
          <w:p w14:paraId="200B8B23" w14:textId="77777777"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14:paraId="75E57682" w14:textId="77777777"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7F004D49" w14:textId="77777777" w:rsidR="00E04942" w:rsidRPr="007001F1" w:rsidRDefault="00E04942" w:rsidP="00F92AC2">
            <w:pPr>
              <w:jc w:val="center"/>
              <w:rPr>
                <w:color w:val="000000"/>
              </w:rPr>
            </w:pPr>
          </w:p>
        </w:tc>
        <w:tc>
          <w:tcPr>
            <w:tcW w:w="567" w:type="dxa"/>
            <w:shd w:val="clear" w:color="auto" w:fill="auto"/>
            <w:vAlign w:val="center"/>
          </w:tcPr>
          <w:p w14:paraId="49A1F7A9" w14:textId="77777777" w:rsidR="00E04942" w:rsidRPr="007001F1" w:rsidRDefault="00E04942" w:rsidP="00F92AC2">
            <w:pPr>
              <w:jc w:val="center"/>
              <w:rPr>
                <w:color w:val="000000"/>
              </w:rPr>
            </w:pPr>
          </w:p>
        </w:tc>
        <w:tc>
          <w:tcPr>
            <w:tcW w:w="776" w:type="dxa"/>
            <w:shd w:val="clear" w:color="auto" w:fill="auto"/>
            <w:vAlign w:val="center"/>
          </w:tcPr>
          <w:p w14:paraId="65A6D7E6" w14:textId="77777777" w:rsidR="00E04942" w:rsidRPr="007001F1" w:rsidRDefault="00E04942" w:rsidP="00F92AC2">
            <w:pPr>
              <w:jc w:val="center"/>
              <w:rPr>
                <w:color w:val="000000"/>
              </w:rPr>
            </w:pPr>
          </w:p>
        </w:tc>
        <w:tc>
          <w:tcPr>
            <w:tcW w:w="1775" w:type="dxa"/>
            <w:shd w:val="clear" w:color="auto" w:fill="auto"/>
            <w:vAlign w:val="center"/>
          </w:tcPr>
          <w:p w14:paraId="4CB573A9" w14:textId="77777777" w:rsidR="00E04942" w:rsidRPr="007001F1" w:rsidRDefault="00E04942" w:rsidP="00F92AC2">
            <w:pPr>
              <w:jc w:val="center"/>
              <w:rPr>
                <w:color w:val="000000"/>
              </w:rPr>
            </w:pPr>
          </w:p>
        </w:tc>
      </w:tr>
      <w:tr w:rsidR="00816113" w:rsidRPr="007001F1" w14:paraId="532FA439" w14:textId="77777777" w:rsidTr="00E00970">
        <w:trPr>
          <w:trHeight w:val="505"/>
        </w:trPr>
        <w:tc>
          <w:tcPr>
            <w:tcW w:w="582" w:type="dxa"/>
            <w:vMerge w:val="restart"/>
            <w:shd w:val="clear" w:color="auto" w:fill="auto"/>
            <w:noWrap/>
            <w:vAlign w:val="center"/>
            <w:hideMark/>
          </w:tcPr>
          <w:p w14:paraId="22565892" w14:textId="77777777"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14:paraId="6590A53D" w14:textId="77777777"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79200AF2"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D50D46F"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00F27D2C"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71B8A21A" w14:textId="77777777" w:rsidR="00816113" w:rsidRPr="007001F1" w:rsidRDefault="00816113" w:rsidP="00F92AC2">
            <w:pPr>
              <w:jc w:val="center"/>
              <w:rPr>
                <w:color w:val="000000"/>
              </w:rPr>
            </w:pPr>
            <w:r w:rsidRPr="007001F1">
              <w:rPr>
                <w:color w:val="000000"/>
                <w:sz w:val="22"/>
                <w:szCs w:val="22"/>
              </w:rPr>
              <w:t> </w:t>
            </w:r>
          </w:p>
        </w:tc>
      </w:tr>
      <w:tr w:rsidR="00816113" w:rsidRPr="007001F1" w14:paraId="0A728E50" w14:textId="77777777" w:rsidTr="00E00970">
        <w:trPr>
          <w:trHeight w:val="257"/>
        </w:trPr>
        <w:tc>
          <w:tcPr>
            <w:tcW w:w="582" w:type="dxa"/>
            <w:vMerge/>
            <w:shd w:val="clear" w:color="auto" w:fill="auto"/>
            <w:noWrap/>
            <w:vAlign w:val="center"/>
          </w:tcPr>
          <w:p w14:paraId="65BC0FEC" w14:textId="77777777" w:rsidR="00816113" w:rsidRPr="007001F1" w:rsidRDefault="00816113" w:rsidP="00F92AC2">
            <w:pPr>
              <w:jc w:val="center"/>
              <w:rPr>
                <w:color w:val="000000"/>
              </w:rPr>
            </w:pPr>
          </w:p>
        </w:tc>
        <w:tc>
          <w:tcPr>
            <w:tcW w:w="4820" w:type="dxa"/>
            <w:gridSpan w:val="2"/>
            <w:shd w:val="clear" w:color="auto" w:fill="auto"/>
            <w:vAlign w:val="center"/>
          </w:tcPr>
          <w:p w14:paraId="7ABBBC2E" w14:textId="77777777"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0F2F1CB0" w14:textId="77777777" w:rsidR="00816113" w:rsidRPr="007001F1" w:rsidRDefault="00816113" w:rsidP="00F92AC2">
            <w:pPr>
              <w:jc w:val="center"/>
              <w:rPr>
                <w:color w:val="000000"/>
              </w:rPr>
            </w:pPr>
          </w:p>
        </w:tc>
        <w:tc>
          <w:tcPr>
            <w:tcW w:w="567" w:type="dxa"/>
            <w:shd w:val="clear" w:color="auto" w:fill="auto"/>
            <w:vAlign w:val="center"/>
          </w:tcPr>
          <w:p w14:paraId="1D6C35AD" w14:textId="77777777" w:rsidR="00816113" w:rsidRPr="007001F1" w:rsidRDefault="00816113" w:rsidP="00F92AC2">
            <w:pPr>
              <w:jc w:val="center"/>
              <w:rPr>
                <w:color w:val="000000"/>
              </w:rPr>
            </w:pPr>
          </w:p>
        </w:tc>
        <w:tc>
          <w:tcPr>
            <w:tcW w:w="776" w:type="dxa"/>
            <w:shd w:val="clear" w:color="auto" w:fill="auto"/>
            <w:vAlign w:val="center"/>
          </w:tcPr>
          <w:p w14:paraId="5B53E7FE" w14:textId="77777777" w:rsidR="00816113" w:rsidRPr="007001F1" w:rsidRDefault="00816113" w:rsidP="00F92AC2">
            <w:pPr>
              <w:jc w:val="center"/>
              <w:rPr>
                <w:color w:val="000000"/>
              </w:rPr>
            </w:pPr>
          </w:p>
        </w:tc>
        <w:tc>
          <w:tcPr>
            <w:tcW w:w="1775" w:type="dxa"/>
            <w:shd w:val="clear" w:color="auto" w:fill="auto"/>
            <w:vAlign w:val="center"/>
          </w:tcPr>
          <w:p w14:paraId="3CF7D351" w14:textId="77777777" w:rsidR="00816113" w:rsidRPr="007001F1" w:rsidRDefault="00816113" w:rsidP="00F92AC2">
            <w:pPr>
              <w:jc w:val="center"/>
              <w:rPr>
                <w:color w:val="000000"/>
              </w:rPr>
            </w:pPr>
          </w:p>
        </w:tc>
      </w:tr>
      <w:tr w:rsidR="00816113" w:rsidRPr="007001F1" w14:paraId="3317B884" w14:textId="77777777" w:rsidTr="00E00970">
        <w:trPr>
          <w:trHeight w:val="505"/>
        </w:trPr>
        <w:tc>
          <w:tcPr>
            <w:tcW w:w="582" w:type="dxa"/>
            <w:vMerge/>
            <w:shd w:val="clear" w:color="auto" w:fill="auto"/>
            <w:noWrap/>
            <w:vAlign w:val="center"/>
          </w:tcPr>
          <w:p w14:paraId="67CA5C44" w14:textId="77777777" w:rsidR="00816113" w:rsidRPr="007001F1" w:rsidRDefault="00816113" w:rsidP="00F92AC2">
            <w:pPr>
              <w:jc w:val="center"/>
              <w:rPr>
                <w:color w:val="000000"/>
              </w:rPr>
            </w:pPr>
          </w:p>
        </w:tc>
        <w:tc>
          <w:tcPr>
            <w:tcW w:w="4820" w:type="dxa"/>
            <w:gridSpan w:val="2"/>
            <w:shd w:val="clear" w:color="auto" w:fill="auto"/>
            <w:vAlign w:val="center"/>
          </w:tcPr>
          <w:p w14:paraId="5942884D" w14:textId="77777777" w:rsidR="00816113" w:rsidRPr="007001F1" w:rsidRDefault="00816113"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6873C584" w14:textId="77777777" w:rsidR="00816113" w:rsidRPr="007001F1" w:rsidRDefault="00816113" w:rsidP="00F92AC2">
            <w:pPr>
              <w:jc w:val="center"/>
              <w:rPr>
                <w:color w:val="000000"/>
              </w:rPr>
            </w:pPr>
          </w:p>
        </w:tc>
        <w:tc>
          <w:tcPr>
            <w:tcW w:w="567" w:type="dxa"/>
            <w:shd w:val="clear" w:color="auto" w:fill="auto"/>
            <w:vAlign w:val="center"/>
          </w:tcPr>
          <w:p w14:paraId="3C6D4719" w14:textId="77777777" w:rsidR="00816113" w:rsidRPr="007001F1" w:rsidRDefault="00816113" w:rsidP="00F92AC2">
            <w:pPr>
              <w:jc w:val="center"/>
              <w:rPr>
                <w:color w:val="000000"/>
              </w:rPr>
            </w:pPr>
          </w:p>
        </w:tc>
        <w:tc>
          <w:tcPr>
            <w:tcW w:w="776" w:type="dxa"/>
            <w:shd w:val="clear" w:color="auto" w:fill="auto"/>
            <w:vAlign w:val="center"/>
          </w:tcPr>
          <w:p w14:paraId="474D645F" w14:textId="77777777" w:rsidR="00816113" w:rsidRPr="007001F1" w:rsidRDefault="00816113" w:rsidP="00F92AC2">
            <w:pPr>
              <w:jc w:val="center"/>
              <w:rPr>
                <w:color w:val="000000"/>
              </w:rPr>
            </w:pPr>
          </w:p>
        </w:tc>
        <w:tc>
          <w:tcPr>
            <w:tcW w:w="1775" w:type="dxa"/>
            <w:shd w:val="clear" w:color="auto" w:fill="auto"/>
            <w:vAlign w:val="center"/>
          </w:tcPr>
          <w:p w14:paraId="7F1065A0" w14:textId="77777777" w:rsidR="00816113" w:rsidRPr="007001F1" w:rsidRDefault="00816113" w:rsidP="00F92AC2">
            <w:pPr>
              <w:jc w:val="center"/>
              <w:rPr>
                <w:color w:val="000000"/>
              </w:rPr>
            </w:pPr>
          </w:p>
        </w:tc>
      </w:tr>
      <w:tr w:rsidR="008031FE" w:rsidRPr="007001F1" w14:paraId="0C9BC9EC" w14:textId="77777777" w:rsidTr="00E00970">
        <w:trPr>
          <w:trHeight w:val="20"/>
        </w:trPr>
        <w:tc>
          <w:tcPr>
            <w:tcW w:w="582" w:type="dxa"/>
            <w:shd w:val="clear" w:color="auto" w:fill="auto"/>
            <w:noWrap/>
            <w:vAlign w:val="center"/>
            <w:hideMark/>
          </w:tcPr>
          <w:p w14:paraId="300E7081" w14:textId="77777777" w:rsidR="008031FE" w:rsidRPr="007001F1" w:rsidRDefault="00E00970" w:rsidP="00E00970">
            <w:pPr>
              <w:jc w:val="center"/>
              <w:rPr>
                <w:color w:val="000000"/>
              </w:rPr>
            </w:pPr>
            <w:r w:rsidRPr="007001F1">
              <w:rPr>
                <w:color w:val="000000"/>
                <w:sz w:val="22"/>
                <w:szCs w:val="22"/>
              </w:rPr>
              <w:t>3</w:t>
            </w:r>
            <w:r>
              <w:rPr>
                <w:color w:val="000000"/>
                <w:sz w:val="22"/>
                <w:szCs w:val="22"/>
              </w:rPr>
              <w:t>4</w:t>
            </w:r>
          </w:p>
        </w:tc>
        <w:tc>
          <w:tcPr>
            <w:tcW w:w="4820" w:type="dxa"/>
            <w:gridSpan w:val="2"/>
            <w:shd w:val="clear" w:color="auto" w:fill="auto"/>
            <w:vAlign w:val="center"/>
            <w:hideMark/>
          </w:tcPr>
          <w:p w14:paraId="34FEC275" w14:textId="77777777" w:rsidR="008031FE" w:rsidRPr="007001F1" w:rsidRDefault="008031FE" w:rsidP="003F3D85">
            <w:pPr>
              <w:jc w:val="both"/>
            </w:pPr>
            <w:r w:rsidRPr="007001F1">
              <w:rPr>
                <w:sz w:val="22"/>
                <w:szCs w:val="22"/>
              </w:rPr>
              <w:t xml:space="preserve">Neboli identifikované iné porušenia pravidiel a postupov verejného </w:t>
            </w:r>
            <w:r w:rsidRPr="004E23A4">
              <w:rPr>
                <w:sz w:val="22"/>
                <w:szCs w:val="22"/>
              </w:rPr>
              <w:t>obstarávania</w:t>
            </w:r>
            <w:r w:rsidR="00E00970" w:rsidRPr="004E23A4">
              <w:rPr>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4E23A4">
              <w:rPr>
                <w:sz w:val="22"/>
                <w:szCs w:val="22"/>
              </w:rPr>
              <w:t>?</w:t>
            </w:r>
          </w:p>
        </w:tc>
        <w:tc>
          <w:tcPr>
            <w:tcW w:w="567" w:type="dxa"/>
            <w:shd w:val="clear" w:color="auto" w:fill="auto"/>
            <w:vAlign w:val="center"/>
            <w:hideMark/>
          </w:tcPr>
          <w:p w14:paraId="2C76C1D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62F65B6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01E18AD"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DA5618A" w14:textId="77777777" w:rsidR="008031FE" w:rsidRPr="007001F1" w:rsidRDefault="008031FE" w:rsidP="00F92AC2">
            <w:pPr>
              <w:jc w:val="center"/>
              <w:rPr>
                <w:color w:val="000000"/>
              </w:rPr>
            </w:pPr>
            <w:r w:rsidRPr="007001F1">
              <w:rPr>
                <w:color w:val="000000"/>
                <w:sz w:val="22"/>
                <w:szCs w:val="22"/>
              </w:rPr>
              <w:t> </w:t>
            </w:r>
          </w:p>
        </w:tc>
      </w:tr>
      <w:tr w:rsidR="00A71747" w:rsidRPr="007001F1" w14:paraId="32A3622A" w14:textId="77777777" w:rsidTr="00E00970">
        <w:trPr>
          <w:trHeight w:val="20"/>
        </w:trPr>
        <w:tc>
          <w:tcPr>
            <w:tcW w:w="582" w:type="dxa"/>
            <w:shd w:val="clear" w:color="auto" w:fill="auto"/>
            <w:noWrap/>
            <w:vAlign w:val="center"/>
          </w:tcPr>
          <w:p w14:paraId="4F9E0D98" w14:textId="77777777" w:rsidR="00A71747" w:rsidRPr="007001F1" w:rsidRDefault="00E00970" w:rsidP="00E00970">
            <w:pPr>
              <w:jc w:val="center"/>
              <w:rPr>
                <w:color w:val="000000"/>
              </w:rPr>
            </w:pPr>
            <w:r>
              <w:rPr>
                <w:color w:val="000000"/>
                <w:sz w:val="22"/>
                <w:szCs w:val="22"/>
              </w:rPr>
              <w:t>35</w:t>
            </w:r>
          </w:p>
        </w:tc>
        <w:tc>
          <w:tcPr>
            <w:tcW w:w="4820" w:type="dxa"/>
            <w:gridSpan w:val="2"/>
            <w:shd w:val="clear" w:color="auto" w:fill="auto"/>
            <w:vAlign w:val="center"/>
          </w:tcPr>
          <w:p w14:paraId="7D7C5628" w14:textId="77777777"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14:paraId="260249D9" w14:textId="77777777" w:rsidR="00A71747" w:rsidRPr="007001F1" w:rsidRDefault="00A71747" w:rsidP="00F92AC2">
            <w:pPr>
              <w:jc w:val="center"/>
              <w:rPr>
                <w:color w:val="000000"/>
              </w:rPr>
            </w:pPr>
          </w:p>
        </w:tc>
        <w:tc>
          <w:tcPr>
            <w:tcW w:w="567" w:type="dxa"/>
            <w:shd w:val="clear" w:color="auto" w:fill="auto"/>
            <w:vAlign w:val="center"/>
          </w:tcPr>
          <w:p w14:paraId="40D7D37D" w14:textId="77777777" w:rsidR="00A71747" w:rsidRPr="007001F1" w:rsidRDefault="00A71747" w:rsidP="00F92AC2">
            <w:pPr>
              <w:jc w:val="center"/>
              <w:rPr>
                <w:color w:val="000000"/>
              </w:rPr>
            </w:pPr>
          </w:p>
        </w:tc>
        <w:tc>
          <w:tcPr>
            <w:tcW w:w="776" w:type="dxa"/>
            <w:shd w:val="clear" w:color="auto" w:fill="auto"/>
            <w:vAlign w:val="center"/>
          </w:tcPr>
          <w:p w14:paraId="32D92B17" w14:textId="77777777" w:rsidR="00A71747" w:rsidRPr="007001F1" w:rsidRDefault="00A71747" w:rsidP="00F92AC2">
            <w:pPr>
              <w:jc w:val="center"/>
              <w:rPr>
                <w:color w:val="000000"/>
              </w:rPr>
            </w:pPr>
          </w:p>
        </w:tc>
        <w:tc>
          <w:tcPr>
            <w:tcW w:w="1775" w:type="dxa"/>
            <w:shd w:val="clear" w:color="auto" w:fill="auto"/>
            <w:vAlign w:val="center"/>
          </w:tcPr>
          <w:p w14:paraId="5056F289" w14:textId="77777777" w:rsidR="00A71747" w:rsidRPr="007001F1" w:rsidRDefault="00A71747" w:rsidP="00F92AC2">
            <w:pPr>
              <w:jc w:val="center"/>
              <w:rPr>
                <w:color w:val="000000"/>
              </w:rPr>
            </w:pPr>
          </w:p>
        </w:tc>
      </w:tr>
      <w:tr w:rsidR="008031FE" w:rsidRPr="007001F1" w14:paraId="68BDE2AD" w14:textId="77777777" w:rsidTr="00E00970">
        <w:trPr>
          <w:trHeight w:val="300"/>
        </w:trPr>
        <w:tc>
          <w:tcPr>
            <w:tcW w:w="3559" w:type="dxa"/>
            <w:gridSpan w:val="2"/>
            <w:shd w:val="clear" w:color="auto" w:fill="auto"/>
            <w:vAlign w:val="center"/>
            <w:hideMark/>
          </w:tcPr>
          <w:p w14:paraId="40F9AA6B" w14:textId="77777777"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14:paraId="450B9773" w14:textId="77777777" w:rsidR="008031FE" w:rsidRPr="007001F1" w:rsidRDefault="008031FE" w:rsidP="00F92AC2">
            <w:pPr>
              <w:rPr>
                <w:color w:val="000000"/>
              </w:rPr>
            </w:pPr>
            <w:r w:rsidRPr="007001F1">
              <w:rPr>
                <w:color w:val="000000"/>
                <w:sz w:val="22"/>
                <w:szCs w:val="22"/>
              </w:rPr>
              <w:t> </w:t>
            </w:r>
          </w:p>
        </w:tc>
      </w:tr>
      <w:tr w:rsidR="008031FE" w:rsidRPr="007001F1" w14:paraId="1AA618F9" w14:textId="77777777" w:rsidTr="00E00970">
        <w:trPr>
          <w:trHeight w:val="300"/>
        </w:trPr>
        <w:tc>
          <w:tcPr>
            <w:tcW w:w="3559" w:type="dxa"/>
            <w:gridSpan w:val="2"/>
            <w:shd w:val="clear" w:color="auto" w:fill="auto"/>
            <w:vAlign w:val="center"/>
            <w:hideMark/>
          </w:tcPr>
          <w:p w14:paraId="57AE0720" w14:textId="77777777"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14:paraId="4A542F44" w14:textId="77777777" w:rsidR="008031FE" w:rsidRPr="007001F1" w:rsidRDefault="008031FE" w:rsidP="00F92AC2">
            <w:pPr>
              <w:rPr>
                <w:color w:val="000000"/>
              </w:rPr>
            </w:pPr>
            <w:r w:rsidRPr="007001F1">
              <w:rPr>
                <w:color w:val="000000"/>
                <w:sz w:val="22"/>
                <w:szCs w:val="22"/>
              </w:rPr>
              <w:t> </w:t>
            </w:r>
          </w:p>
        </w:tc>
      </w:tr>
      <w:tr w:rsidR="008031FE" w:rsidRPr="007001F1" w14:paraId="36E24AF2" w14:textId="77777777" w:rsidTr="00E00970">
        <w:trPr>
          <w:trHeight w:val="300"/>
        </w:trPr>
        <w:tc>
          <w:tcPr>
            <w:tcW w:w="3559" w:type="dxa"/>
            <w:gridSpan w:val="2"/>
            <w:shd w:val="clear" w:color="000000" w:fill="FFFFFF"/>
            <w:vAlign w:val="center"/>
            <w:hideMark/>
          </w:tcPr>
          <w:p w14:paraId="7118D70E"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60FF22AE" w14:textId="77777777" w:rsidR="008031FE" w:rsidRPr="007001F1" w:rsidRDefault="008031FE" w:rsidP="00F92AC2">
            <w:pPr>
              <w:rPr>
                <w:color w:val="000000"/>
              </w:rPr>
            </w:pPr>
            <w:r w:rsidRPr="007001F1">
              <w:rPr>
                <w:color w:val="000000"/>
                <w:sz w:val="22"/>
                <w:szCs w:val="22"/>
              </w:rPr>
              <w:t> </w:t>
            </w:r>
          </w:p>
        </w:tc>
      </w:tr>
      <w:tr w:rsidR="008031FE" w:rsidRPr="007001F1" w14:paraId="25F37166" w14:textId="77777777" w:rsidTr="00E00970">
        <w:trPr>
          <w:trHeight w:val="300"/>
        </w:trPr>
        <w:tc>
          <w:tcPr>
            <w:tcW w:w="9087" w:type="dxa"/>
            <w:gridSpan w:val="7"/>
            <w:shd w:val="clear" w:color="auto" w:fill="auto"/>
            <w:noWrap/>
            <w:vAlign w:val="bottom"/>
            <w:hideMark/>
          </w:tcPr>
          <w:p w14:paraId="226208AC" w14:textId="77777777" w:rsidR="008031FE" w:rsidRPr="007001F1" w:rsidRDefault="008031FE" w:rsidP="00F92AC2">
            <w:pPr>
              <w:jc w:val="center"/>
              <w:rPr>
                <w:color w:val="000000"/>
              </w:rPr>
            </w:pPr>
            <w:r w:rsidRPr="007001F1">
              <w:rPr>
                <w:color w:val="000000"/>
                <w:sz w:val="22"/>
                <w:szCs w:val="22"/>
              </w:rPr>
              <w:t> </w:t>
            </w:r>
          </w:p>
        </w:tc>
      </w:tr>
      <w:tr w:rsidR="008031FE" w:rsidRPr="007001F1" w14:paraId="25A0DF2D" w14:textId="77777777" w:rsidTr="00E00970">
        <w:trPr>
          <w:trHeight w:val="300"/>
        </w:trPr>
        <w:tc>
          <w:tcPr>
            <w:tcW w:w="3559" w:type="dxa"/>
            <w:gridSpan w:val="2"/>
            <w:shd w:val="clear" w:color="000000" w:fill="FFFFFF"/>
            <w:vAlign w:val="center"/>
            <w:hideMark/>
          </w:tcPr>
          <w:p w14:paraId="07521167" w14:textId="77777777"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14:paraId="72724A7F" w14:textId="77777777" w:rsidR="008031FE" w:rsidRPr="007001F1" w:rsidRDefault="008031FE" w:rsidP="00F92AC2">
            <w:pPr>
              <w:rPr>
                <w:color w:val="000000"/>
              </w:rPr>
            </w:pPr>
            <w:r w:rsidRPr="007001F1">
              <w:rPr>
                <w:color w:val="000000"/>
                <w:sz w:val="22"/>
                <w:szCs w:val="22"/>
              </w:rPr>
              <w:t> </w:t>
            </w:r>
          </w:p>
        </w:tc>
      </w:tr>
      <w:tr w:rsidR="008031FE" w:rsidRPr="007001F1" w14:paraId="743CECDE" w14:textId="77777777" w:rsidTr="00E00970">
        <w:trPr>
          <w:trHeight w:val="300"/>
        </w:trPr>
        <w:tc>
          <w:tcPr>
            <w:tcW w:w="3559" w:type="dxa"/>
            <w:gridSpan w:val="2"/>
            <w:shd w:val="clear" w:color="000000" w:fill="FFFFFF"/>
            <w:vAlign w:val="center"/>
            <w:hideMark/>
          </w:tcPr>
          <w:p w14:paraId="279E90B3" w14:textId="77777777"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14:paraId="0921E438" w14:textId="77777777" w:rsidR="008031FE" w:rsidRPr="007001F1" w:rsidRDefault="008031FE" w:rsidP="00F92AC2">
            <w:pPr>
              <w:rPr>
                <w:color w:val="000000"/>
              </w:rPr>
            </w:pPr>
            <w:r w:rsidRPr="007001F1">
              <w:rPr>
                <w:color w:val="000000"/>
                <w:sz w:val="22"/>
                <w:szCs w:val="22"/>
              </w:rPr>
              <w:t> </w:t>
            </w:r>
          </w:p>
        </w:tc>
      </w:tr>
      <w:tr w:rsidR="008031FE" w:rsidRPr="007001F1" w14:paraId="17DC498B" w14:textId="77777777" w:rsidTr="00E00970">
        <w:trPr>
          <w:trHeight w:val="300"/>
        </w:trPr>
        <w:tc>
          <w:tcPr>
            <w:tcW w:w="3559" w:type="dxa"/>
            <w:gridSpan w:val="2"/>
            <w:shd w:val="clear" w:color="000000" w:fill="FFFFFF"/>
            <w:vAlign w:val="center"/>
            <w:hideMark/>
          </w:tcPr>
          <w:p w14:paraId="6057E726"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274B893A" w14:textId="77777777" w:rsidR="008031FE" w:rsidRPr="007001F1" w:rsidRDefault="008031FE" w:rsidP="00F92AC2">
            <w:pPr>
              <w:rPr>
                <w:color w:val="000000"/>
              </w:rPr>
            </w:pPr>
            <w:r w:rsidRPr="007001F1">
              <w:rPr>
                <w:color w:val="000000"/>
                <w:sz w:val="22"/>
                <w:szCs w:val="22"/>
              </w:rPr>
              <w:t> </w:t>
            </w:r>
          </w:p>
        </w:tc>
      </w:tr>
    </w:tbl>
    <w:p w14:paraId="78FE1A4E" w14:textId="77777777" w:rsidR="006302BF" w:rsidRPr="007001F1" w:rsidRDefault="006302BF"/>
    <w:p w14:paraId="4744271C" w14:textId="77777777" w:rsidR="006302BF" w:rsidRPr="007001F1" w:rsidRDefault="006302B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Del="0057615D" w14:paraId="5590C88E" w14:textId="77777777" w:rsidTr="00010677">
        <w:trPr>
          <w:trHeight w:val="645"/>
          <w:del w:id="369" w:author="Autor"/>
        </w:trPr>
        <w:tc>
          <w:tcPr>
            <w:tcW w:w="9087" w:type="dxa"/>
            <w:gridSpan w:val="7"/>
            <w:shd w:val="clear" w:color="000000" w:fill="60497A"/>
            <w:vAlign w:val="center"/>
            <w:hideMark/>
          </w:tcPr>
          <w:p w14:paraId="1C9D31EB" w14:textId="77777777" w:rsidR="006302BF" w:rsidRPr="007001F1" w:rsidDel="0057615D" w:rsidRDefault="006302BF" w:rsidP="00520BD8">
            <w:pPr>
              <w:jc w:val="center"/>
              <w:rPr>
                <w:del w:id="370" w:author="Autor"/>
                <w:b/>
                <w:bCs/>
                <w:color w:val="FFFFFF"/>
              </w:rPr>
            </w:pPr>
            <w:del w:id="371" w:author="Autor">
              <w:r w:rsidRPr="007001F1" w:rsidDel="0057615D">
                <w:rPr>
                  <w:b/>
                  <w:bCs/>
                  <w:color w:val="FFFFFF"/>
                </w:rPr>
                <w:delText>Kontrolný zoznam k finančnej kontrole VO</w:delText>
              </w:r>
              <w:r w:rsidRPr="007001F1" w:rsidDel="0057615D">
                <w:rPr>
                  <w:b/>
                  <w:bCs/>
                  <w:color w:val="FFFFFF"/>
                </w:rPr>
                <w:br/>
              </w:r>
              <w:bookmarkStart w:id="372" w:name="KZ_9"/>
              <w:r w:rsidRPr="007001F1" w:rsidDel="0057615D">
                <w:rPr>
                  <w:b/>
                  <w:bCs/>
                  <w:color w:val="FFFFFF"/>
                </w:rPr>
                <w:delText xml:space="preserve">Nadlimitná zákazka realizovaná </w:delText>
              </w:r>
              <w:r w:rsidR="003E1F08" w:rsidDel="0057615D">
                <w:rPr>
                  <w:b/>
                  <w:bCs/>
                  <w:color w:val="FFFFFF"/>
                </w:rPr>
                <w:delText>s využitím</w:delText>
              </w:r>
              <w:r w:rsidR="003E1F08" w:rsidRPr="007001F1" w:rsidDel="0057615D">
                <w:rPr>
                  <w:b/>
                  <w:bCs/>
                  <w:color w:val="FFFFFF"/>
                </w:rPr>
                <w:delText xml:space="preserve"> </w:delText>
              </w:r>
              <w:r w:rsidRPr="007001F1" w:rsidDel="0057615D">
                <w:rPr>
                  <w:b/>
                  <w:bCs/>
                  <w:color w:val="FFFFFF"/>
                </w:rPr>
                <w:delText>elektronické</w:delText>
              </w:r>
              <w:r w:rsidR="003E1F08" w:rsidDel="0057615D">
                <w:rPr>
                  <w:b/>
                  <w:bCs/>
                  <w:color w:val="FFFFFF"/>
                </w:rPr>
                <w:delText>ho</w:delText>
              </w:r>
              <w:r w:rsidRPr="007001F1" w:rsidDel="0057615D">
                <w:rPr>
                  <w:b/>
                  <w:bCs/>
                  <w:color w:val="FFFFFF"/>
                </w:rPr>
                <w:delText xml:space="preserve"> trhovisk</w:delText>
              </w:r>
              <w:r w:rsidR="003E1F08" w:rsidDel="0057615D">
                <w:rPr>
                  <w:b/>
                  <w:bCs/>
                  <w:color w:val="FFFFFF"/>
                </w:rPr>
                <w:delText>a</w:delText>
              </w:r>
              <w:r w:rsidRPr="007001F1" w:rsidDel="0057615D">
                <w:rPr>
                  <w:b/>
                  <w:bCs/>
                  <w:color w:val="FFFFFF"/>
                </w:rPr>
                <w:delText xml:space="preserve"> - </w:delText>
              </w:r>
              <w:r w:rsidR="00144756" w:rsidRPr="007001F1" w:rsidDel="0057615D">
                <w:rPr>
                  <w:b/>
                  <w:bCs/>
                  <w:color w:val="FFFFFF"/>
                </w:rPr>
                <w:delText>prvá</w:delText>
              </w:r>
              <w:r w:rsidRPr="007001F1" w:rsidDel="0057615D">
                <w:rPr>
                  <w:b/>
                  <w:bCs/>
                  <w:color w:val="FFFFFF"/>
                </w:rPr>
                <w:delText xml:space="preserve"> ex</w:delText>
              </w:r>
              <w:r w:rsidR="001E1E89" w:rsidDel="0057615D">
                <w:rPr>
                  <w:b/>
                  <w:bCs/>
                  <w:color w:val="FFFFFF"/>
                </w:rPr>
                <w:delText xml:space="preserve"> </w:delText>
              </w:r>
              <w:r w:rsidRPr="007001F1" w:rsidDel="0057615D">
                <w:rPr>
                  <w:b/>
                  <w:bCs/>
                  <w:color w:val="FFFFFF"/>
                </w:rPr>
                <w:delText>ante kontrola</w:delText>
              </w:r>
              <w:bookmarkEnd w:id="372"/>
            </w:del>
          </w:p>
        </w:tc>
      </w:tr>
      <w:tr w:rsidR="006302BF" w:rsidRPr="007001F1" w:rsidDel="0057615D" w14:paraId="536D58DF" w14:textId="77777777" w:rsidTr="00010677">
        <w:trPr>
          <w:trHeight w:val="330"/>
          <w:del w:id="373" w:author="Autor"/>
        </w:trPr>
        <w:tc>
          <w:tcPr>
            <w:tcW w:w="9087" w:type="dxa"/>
            <w:gridSpan w:val="7"/>
            <w:shd w:val="clear" w:color="auto" w:fill="auto"/>
            <w:vAlign w:val="center"/>
            <w:hideMark/>
          </w:tcPr>
          <w:p w14:paraId="2E6AD4AA" w14:textId="77777777" w:rsidR="006302BF" w:rsidRPr="007001F1" w:rsidDel="0057615D" w:rsidRDefault="006302BF" w:rsidP="00520BD8">
            <w:pPr>
              <w:jc w:val="center"/>
              <w:rPr>
                <w:del w:id="374" w:author="Autor"/>
                <w:b/>
                <w:bCs/>
                <w:color w:val="000000"/>
              </w:rPr>
            </w:pPr>
            <w:del w:id="375" w:author="Autor">
              <w:r w:rsidRPr="007001F1" w:rsidDel="0057615D">
                <w:rPr>
                  <w:b/>
                  <w:bCs/>
                  <w:color w:val="000000"/>
                  <w:sz w:val="22"/>
                  <w:szCs w:val="22"/>
                </w:rPr>
                <w:delText>Identifikácia programu</w:delText>
              </w:r>
            </w:del>
          </w:p>
        </w:tc>
      </w:tr>
      <w:tr w:rsidR="006302BF" w:rsidRPr="007001F1" w:rsidDel="0057615D" w14:paraId="7AEBCD08" w14:textId="77777777" w:rsidTr="00010677">
        <w:trPr>
          <w:trHeight w:val="300"/>
          <w:del w:id="376" w:author="Autor"/>
        </w:trPr>
        <w:tc>
          <w:tcPr>
            <w:tcW w:w="3559" w:type="dxa"/>
            <w:gridSpan w:val="2"/>
            <w:shd w:val="clear" w:color="auto" w:fill="auto"/>
            <w:vAlign w:val="center"/>
            <w:hideMark/>
          </w:tcPr>
          <w:p w14:paraId="24F7380F" w14:textId="77777777" w:rsidR="006302BF" w:rsidRPr="007001F1" w:rsidDel="0057615D" w:rsidRDefault="006302BF" w:rsidP="00520BD8">
            <w:pPr>
              <w:rPr>
                <w:del w:id="377" w:author="Autor"/>
                <w:color w:val="000000"/>
              </w:rPr>
            </w:pPr>
            <w:del w:id="378" w:author="Autor">
              <w:r w:rsidRPr="007001F1" w:rsidDel="0057615D">
                <w:rPr>
                  <w:color w:val="000000"/>
                  <w:sz w:val="22"/>
                  <w:szCs w:val="22"/>
                </w:rPr>
                <w:delText>Názov programu</w:delText>
              </w:r>
            </w:del>
          </w:p>
        </w:tc>
        <w:tc>
          <w:tcPr>
            <w:tcW w:w="5528" w:type="dxa"/>
            <w:gridSpan w:val="5"/>
            <w:shd w:val="clear" w:color="auto" w:fill="auto"/>
            <w:vAlign w:val="center"/>
            <w:hideMark/>
          </w:tcPr>
          <w:p w14:paraId="3B2E5125" w14:textId="77777777" w:rsidR="006302BF" w:rsidRPr="007001F1" w:rsidDel="0057615D" w:rsidRDefault="006302BF" w:rsidP="00520BD8">
            <w:pPr>
              <w:rPr>
                <w:del w:id="379" w:author="Autor"/>
                <w:color w:val="000000"/>
              </w:rPr>
            </w:pPr>
            <w:del w:id="380" w:author="Autor">
              <w:r w:rsidRPr="007001F1" w:rsidDel="0057615D">
                <w:rPr>
                  <w:color w:val="000000"/>
                  <w:sz w:val="22"/>
                  <w:szCs w:val="22"/>
                </w:rPr>
                <w:delText> </w:delText>
              </w:r>
            </w:del>
          </w:p>
        </w:tc>
      </w:tr>
      <w:tr w:rsidR="006302BF" w:rsidRPr="007001F1" w:rsidDel="0057615D" w14:paraId="438AA8D0" w14:textId="77777777" w:rsidTr="00010677">
        <w:trPr>
          <w:trHeight w:val="660"/>
          <w:del w:id="381" w:author="Autor"/>
        </w:trPr>
        <w:tc>
          <w:tcPr>
            <w:tcW w:w="3559" w:type="dxa"/>
            <w:gridSpan w:val="2"/>
            <w:shd w:val="clear" w:color="auto" w:fill="auto"/>
            <w:vAlign w:val="center"/>
            <w:hideMark/>
          </w:tcPr>
          <w:p w14:paraId="4325AEE2" w14:textId="77777777" w:rsidR="006302BF" w:rsidRPr="007001F1" w:rsidDel="0057615D" w:rsidRDefault="006302BF" w:rsidP="00520BD8">
            <w:pPr>
              <w:rPr>
                <w:del w:id="382" w:author="Autor"/>
                <w:color w:val="000000"/>
              </w:rPr>
            </w:pPr>
            <w:del w:id="383" w:author="Autor">
              <w:r w:rsidRPr="007001F1" w:rsidDel="0057615D">
                <w:rPr>
                  <w:color w:val="000000"/>
                  <w:sz w:val="22"/>
                  <w:szCs w:val="22"/>
                </w:rPr>
                <w:delText xml:space="preserve">Názov </w:delText>
              </w:r>
              <w:r w:rsidR="00322CCF" w:rsidDel="0057615D">
                <w:rPr>
                  <w:color w:val="000000"/>
                  <w:sz w:val="22"/>
                  <w:szCs w:val="22"/>
                </w:rPr>
                <w:delText>prioritnej osi</w:delText>
              </w:r>
            </w:del>
          </w:p>
        </w:tc>
        <w:tc>
          <w:tcPr>
            <w:tcW w:w="5528" w:type="dxa"/>
            <w:gridSpan w:val="5"/>
            <w:shd w:val="clear" w:color="auto" w:fill="auto"/>
            <w:vAlign w:val="center"/>
            <w:hideMark/>
          </w:tcPr>
          <w:p w14:paraId="17B2DB10" w14:textId="77777777" w:rsidR="006302BF" w:rsidRPr="007001F1" w:rsidDel="0057615D" w:rsidRDefault="006302BF" w:rsidP="00520BD8">
            <w:pPr>
              <w:rPr>
                <w:del w:id="384" w:author="Autor"/>
                <w:color w:val="000000"/>
              </w:rPr>
            </w:pPr>
            <w:del w:id="385" w:author="Autor">
              <w:r w:rsidRPr="007001F1" w:rsidDel="0057615D">
                <w:rPr>
                  <w:color w:val="000000"/>
                  <w:sz w:val="22"/>
                  <w:szCs w:val="22"/>
                </w:rPr>
                <w:delText> </w:delText>
              </w:r>
            </w:del>
          </w:p>
        </w:tc>
      </w:tr>
      <w:tr w:rsidR="006302BF" w:rsidRPr="007001F1" w:rsidDel="0057615D" w14:paraId="41143636" w14:textId="77777777" w:rsidTr="00010677">
        <w:trPr>
          <w:trHeight w:val="330"/>
          <w:del w:id="386" w:author="Autor"/>
        </w:trPr>
        <w:tc>
          <w:tcPr>
            <w:tcW w:w="9087" w:type="dxa"/>
            <w:gridSpan w:val="7"/>
            <w:shd w:val="clear" w:color="auto" w:fill="auto"/>
            <w:vAlign w:val="center"/>
            <w:hideMark/>
          </w:tcPr>
          <w:p w14:paraId="397B0FA6" w14:textId="77777777" w:rsidR="006302BF" w:rsidRPr="007001F1" w:rsidDel="0057615D" w:rsidRDefault="006302BF" w:rsidP="00520BD8">
            <w:pPr>
              <w:jc w:val="center"/>
              <w:rPr>
                <w:del w:id="387" w:author="Autor"/>
                <w:b/>
                <w:bCs/>
                <w:color w:val="000000"/>
              </w:rPr>
            </w:pPr>
            <w:del w:id="388" w:author="Autor">
              <w:r w:rsidRPr="007001F1" w:rsidDel="0057615D">
                <w:rPr>
                  <w:b/>
                  <w:bCs/>
                  <w:color w:val="000000"/>
                  <w:sz w:val="22"/>
                  <w:szCs w:val="22"/>
                </w:rPr>
                <w:delText>Identifikácia projektu a prijímateľa</w:delText>
              </w:r>
            </w:del>
          </w:p>
        </w:tc>
      </w:tr>
      <w:tr w:rsidR="006302BF" w:rsidRPr="007001F1" w:rsidDel="0057615D" w14:paraId="5F67EDDB" w14:textId="77777777" w:rsidTr="00010677">
        <w:trPr>
          <w:trHeight w:val="330"/>
          <w:del w:id="389" w:author="Autor"/>
        </w:trPr>
        <w:tc>
          <w:tcPr>
            <w:tcW w:w="3559" w:type="dxa"/>
            <w:gridSpan w:val="2"/>
            <w:shd w:val="clear" w:color="auto" w:fill="auto"/>
            <w:vAlign w:val="center"/>
            <w:hideMark/>
          </w:tcPr>
          <w:p w14:paraId="3F708677" w14:textId="77777777" w:rsidR="006302BF" w:rsidRPr="007001F1" w:rsidDel="0057615D" w:rsidRDefault="006302BF" w:rsidP="00520BD8">
            <w:pPr>
              <w:rPr>
                <w:del w:id="390" w:author="Autor"/>
                <w:color w:val="000000"/>
              </w:rPr>
            </w:pPr>
            <w:del w:id="391" w:author="Autor">
              <w:r w:rsidRPr="007001F1" w:rsidDel="0057615D">
                <w:rPr>
                  <w:color w:val="000000"/>
                  <w:sz w:val="22"/>
                  <w:szCs w:val="22"/>
                </w:rPr>
                <w:delText xml:space="preserve">Kód projektu v </w:delText>
              </w:r>
              <w:r w:rsidR="00556640" w:rsidRPr="007001F1" w:rsidDel="0057615D">
                <w:rPr>
                  <w:color w:val="000000"/>
                  <w:sz w:val="22"/>
                  <w:szCs w:val="22"/>
                </w:rPr>
                <w:delText>ITMS2014+</w:delText>
              </w:r>
            </w:del>
          </w:p>
        </w:tc>
        <w:tc>
          <w:tcPr>
            <w:tcW w:w="5528" w:type="dxa"/>
            <w:gridSpan w:val="5"/>
            <w:shd w:val="clear" w:color="auto" w:fill="auto"/>
            <w:vAlign w:val="center"/>
            <w:hideMark/>
          </w:tcPr>
          <w:p w14:paraId="5AE35CB2" w14:textId="77777777" w:rsidR="006302BF" w:rsidRPr="007001F1" w:rsidDel="0057615D" w:rsidRDefault="006302BF" w:rsidP="00520BD8">
            <w:pPr>
              <w:rPr>
                <w:del w:id="392" w:author="Autor"/>
                <w:color w:val="000000"/>
              </w:rPr>
            </w:pPr>
            <w:del w:id="393" w:author="Autor">
              <w:r w:rsidRPr="007001F1" w:rsidDel="0057615D">
                <w:rPr>
                  <w:color w:val="000000"/>
                  <w:sz w:val="22"/>
                  <w:szCs w:val="22"/>
                </w:rPr>
                <w:delText> </w:delText>
              </w:r>
            </w:del>
          </w:p>
        </w:tc>
      </w:tr>
      <w:tr w:rsidR="006302BF" w:rsidRPr="007001F1" w:rsidDel="0057615D" w14:paraId="0881538D" w14:textId="77777777" w:rsidTr="00010677">
        <w:trPr>
          <w:trHeight w:val="300"/>
          <w:del w:id="394" w:author="Autor"/>
        </w:trPr>
        <w:tc>
          <w:tcPr>
            <w:tcW w:w="3559" w:type="dxa"/>
            <w:gridSpan w:val="2"/>
            <w:shd w:val="clear" w:color="auto" w:fill="auto"/>
            <w:vAlign w:val="center"/>
            <w:hideMark/>
          </w:tcPr>
          <w:p w14:paraId="311CD88E" w14:textId="77777777" w:rsidR="006302BF" w:rsidRPr="007001F1" w:rsidDel="0057615D" w:rsidRDefault="006302BF" w:rsidP="00520BD8">
            <w:pPr>
              <w:rPr>
                <w:del w:id="395" w:author="Autor"/>
                <w:color w:val="000000"/>
              </w:rPr>
            </w:pPr>
            <w:del w:id="396" w:author="Autor">
              <w:r w:rsidRPr="007001F1" w:rsidDel="0057615D">
                <w:rPr>
                  <w:color w:val="000000"/>
                  <w:sz w:val="22"/>
                  <w:szCs w:val="22"/>
                </w:rPr>
                <w:delText>Názov projektu</w:delText>
              </w:r>
            </w:del>
          </w:p>
        </w:tc>
        <w:tc>
          <w:tcPr>
            <w:tcW w:w="5528" w:type="dxa"/>
            <w:gridSpan w:val="5"/>
            <w:shd w:val="clear" w:color="auto" w:fill="auto"/>
            <w:vAlign w:val="center"/>
            <w:hideMark/>
          </w:tcPr>
          <w:p w14:paraId="3AAC8BF0" w14:textId="77777777" w:rsidR="006302BF" w:rsidRPr="007001F1" w:rsidDel="0057615D" w:rsidRDefault="006302BF" w:rsidP="00520BD8">
            <w:pPr>
              <w:rPr>
                <w:del w:id="397" w:author="Autor"/>
                <w:color w:val="000000"/>
              </w:rPr>
            </w:pPr>
            <w:del w:id="398" w:author="Autor">
              <w:r w:rsidRPr="007001F1" w:rsidDel="0057615D">
                <w:rPr>
                  <w:color w:val="000000"/>
                  <w:sz w:val="22"/>
                  <w:szCs w:val="22"/>
                </w:rPr>
                <w:delText> </w:delText>
              </w:r>
            </w:del>
          </w:p>
        </w:tc>
      </w:tr>
      <w:tr w:rsidR="006302BF" w:rsidRPr="007001F1" w:rsidDel="0057615D" w14:paraId="6C00FD44" w14:textId="77777777" w:rsidTr="00010677">
        <w:trPr>
          <w:trHeight w:val="300"/>
          <w:del w:id="399" w:author="Autor"/>
        </w:trPr>
        <w:tc>
          <w:tcPr>
            <w:tcW w:w="3559" w:type="dxa"/>
            <w:gridSpan w:val="2"/>
            <w:shd w:val="clear" w:color="auto" w:fill="auto"/>
            <w:vAlign w:val="center"/>
            <w:hideMark/>
          </w:tcPr>
          <w:p w14:paraId="646F0822" w14:textId="77777777" w:rsidR="006302BF" w:rsidRPr="007001F1" w:rsidDel="0057615D" w:rsidRDefault="006302BF" w:rsidP="00520BD8">
            <w:pPr>
              <w:rPr>
                <w:del w:id="400" w:author="Autor"/>
                <w:color w:val="000000"/>
              </w:rPr>
            </w:pPr>
            <w:del w:id="401" w:author="Autor">
              <w:r w:rsidRPr="007001F1" w:rsidDel="0057615D">
                <w:rPr>
                  <w:color w:val="000000"/>
                  <w:sz w:val="22"/>
                  <w:szCs w:val="22"/>
                </w:rPr>
                <w:delText>Názov/Meno a adresa sídla prijímateľa</w:delText>
              </w:r>
            </w:del>
          </w:p>
        </w:tc>
        <w:tc>
          <w:tcPr>
            <w:tcW w:w="5528" w:type="dxa"/>
            <w:gridSpan w:val="5"/>
            <w:shd w:val="clear" w:color="auto" w:fill="auto"/>
            <w:vAlign w:val="center"/>
            <w:hideMark/>
          </w:tcPr>
          <w:p w14:paraId="1297FE3C" w14:textId="77777777" w:rsidR="006302BF" w:rsidRPr="007001F1" w:rsidDel="0057615D" w:rsidRDefault="006302BF" w:rsidP="00520BD8">
            <w:pPr>
              <w:rPr>
                <w:del w:id="402" w:author="Autor"/>
                <w:color w:val="000000"/>
              </w:rPr>
            </w:pPr>
            <w:del w:id="403" w:author="Autor">
              <w:r w:rsidRPr="007001F1" w:rsidDel="0057615D">
                <w:rPr>
                  <w:color w:val="000000"/>
                  <w:sz w:val="22"/>
                  <w:szCs w:val="22"/>
                </w:rPr>
                <w:delText> </w:delText>
              </w:r>
            </w:del>
          </w:p>
        </w:tc>
      </w:tr>
      <w:tr w:rsidR="006302BF" w:rsidRPr="007001F1" w:rsidDel="0057615D" w14:paraId="51F19001" w14:textId="77777777" w:rsidTr="00010677">
        <w:trPr>
          <w:trHeight w:val="300"/>
          <w:del w:id="404" w:author="Autor"/>
        </w:trPr>
        <w:tc>
          <w:tcPr>
            <w:tcW w:w="3559" w:type="dxa"/>
            <w:gridSpan w:val="2"/>
            <w:shd w:val="clear" w:color="auto" w:fill="auto"/>
            <w:vAlign w:val="center"/>
            <w:hideMark/>
          </w:tcPr>
          <w:p w14:paraId="7D00FFC1" w14:textId="77777777" w:rsidR="006302BF" w:rsidRPr="007001F1" w:rsidDel="0057615D" w:rsidRDefault="006302BF" w:rsidP="00520BD8">
            <w:pPr>
              <w:rPr>
                <w:del w:id="405" w:author="Autor"/>
                <w:color w:val="000000"/>
              </w:rPr>
            </w:pPr>
            <w:del w:id="406" w:author="Autor">
              <w:r w:rsidRPr="007001F1" w:rsidDel="0057615D">
                <w:rPr>
                  <w:color w:val="000000"/>
                  <w:sz w:val="22"/>
                  <w:szCs w:val="22"/>
                </w:rPr>
                <w:delText>Druh verejného obstarávateľa / obstarávateľa podľa ZVO</w:delText>
              </w:r>
            </w:del>
          </w:p>
        </w:tc>
        <w:tc>
          <w:tcPr>
            <w:tcW w:w="5528" w:type="dxa"/>
            <w:gridSpan w:val="5"/>
            <w:shd w:val="clear" w:color="auto" w:fill="auto"/>
            <w:vAlign w:val="center"/>
            <w:hideMark/>
          </w:tcPr>
          <w:p w14:paraId="2A60783D" w14:textId="77777777" w:rsidR="006302BF" w:rsidRPr="007001F1" w:rsidDel="0057615D" w:rsidRDefault="006302BF" w:rsidP="00520BD8">
            <w:pPr>
              <w:rPr>
                <w:del w:id="407" w:author="Autor"/>
                <w:color w:val="000000"/>
              </w:rPr>
            </w:pPr>
            <w:del w:id="408" w:author="Autor">
              <w:r w:rsidRPr="007001F1" w:rsidDel="0057615D">
                <w:rPr>
                  <w:color w:val="000000"/>
                  <w:sz w:val="22"/>
                  <w:szCs w:val="22"/>
                </w:rPr>
                <w:delText> </w:delText>
              </w:r>
            </w:del>
          </w:p>
        </w:tc>
      </w:tr>
      <w:tr w:rsidR="006302BF" w:rsidRPr="007001F1" w:rsidDel="0057615D" w14:paraId="7C403B9E" w14:textId="77777777" w:rsidTr="00010677">
        <w:trPr>
          <w:trHeight w:val="330"/>
          <w:del w:id="409" w:author="Autor"/>
        </w:trPr>
        <w:tc>
          <w:tcPr>
            <w:tcW w:w="9087" w:type="dxa"/>
            <w:gridSpan w:val="7"/>
            <w:shd w:val="clear" w:color="auto" w:fill="auto"/>
            <w:vAlign w:val="center"/>
            <w:hideMark/>
          </w:tcPr>
          <w:p w14:paraId="3B2E5A05" w14:textId="77777777" w:rsidR="006302BF" w:rsidRPr="007001F1" w:rsidDel="0057615D" w:rsidRDefault="006302BF" w:rsidP="00520BD8">
            <w:pPr>
              <w:jc w:val="center"/>
              <w:rPr>
                <w:del w:id="410" w:author="Autor"/>
                <w:b/>
                <w:bCs/>
                <w:color w:val="000000"/>
              </w:rPr>
            </w:pPr>
            <w:del w:id="411" w:author="Autor">
              <w:r w:rsidRPr="007001F1" w:rsidDel="0057615D">
                <w:rPr>
                  <w:b/>
                  <w:bCs/>
                  <w:color w:val="000000"/>
                  <w:sz w:val="22"/>
                  <w:szCs w:val="22"/>
                </w:rPr>
                <w:delText>Identifikácia zákazky</w:delText>
              </w:r>
            </w:del>
          </w:p>
        </w:tc>
      </w:tr>
      <w:tr w:rsidR="006302BF" w:rsidRPr="007001F1" w:rsidDel="0057615D" w14:paraId="7836EA7C" w14:textId="77777777" w:rsidTr="00010677">
        <w:trPr>
          <w:trHeight w:val="300"/>
          <w:del w:id="412" w:author="Autor"/>
        </w:trPr>
        <w:tc>
          <w:tcPr>
            <w:tcW w:w="3559" w:type="dxa"/>
            <w:gridSpan w:val="2"/>
            <w:shd w:val="clear" w:color="auto" w:fill="auto"/>
            <w:vAlign w:val="center"/>
            <w:hideMark/>
          </w:tcPr>
          <w:p w14:paraId="473C1961" w14:textId="77777777" w:rsidR="006302BF" w:rsidRPr="007001F1" w:rsidDel="0057615D" w:rsidRDefault="006302BF" w:rsidP="00520BD8">
            <w:pPr>
              <w:rPr>
                <w:del w:id="413" w:author="Autor"/>
                <w:color w:val="000000"/>
              </w:rPr>
            </w:pPr>
            <w:del w:id="414" w:author="Autor">
              <w:r w:rsidRPr="007001F1" w:rsidDel="0057615D">
                <w:rPr>
                  <w:color w:val="000000"/>
                  <w:sz w:val="22"/>
                  <w:szCs w:val="22"/>
                </w:rPr>
                <w:delText>Druh zákazky podľa predpokladanej hodnoty zákazky</w:delText>
              </w:r>
            </w:del>
          </w:p>
        </w:tc>
        <w:tc>
          <w:tcPr>
            <w:tcW w:w="5528" w:type="dxa"/>
            <w:gridSpan w:val="5"/>
            <w:shd w:val="clear" w:color="auto" w:fill="auto"/>
            <w:vAlign w:val="center"/>
            <w:hideMark/>
          </w:tcPr>
          <w:p w14:paraId="67A6772D" w14:textId="77777777" w:rsidR="006302BF" w:rsidRPr="007001F1" w:rsidDel="0057615D" w:rsidRDefault="006302BF" w:rsidP="00520BD8">
            <w:pPr>
              <w:rPr>
                <w:del w:id="415" w:author="Autor"/>
                <w:color w:val="000000"/>
              </w:rPr>
            </w:pPr>
            <w:del w:id="416" w:author="Autor">
              <w:r w:rsidRPr="007001F1" w:rsidDel="0057615D">
                <w:rPr>
                  <w:color w:val="000000"/>
                  <w:sz w:val="22"/>
                  <w:szCs w:val="22"/>
                </w:rPr>
                <w:delText>Nadlimitná zákazka</w:delText>
              </w:r>
            </w:del>
          </w:p>
        </w:tc>
      </w:tr>
      <w:tr w:rsidR="006302BF" w:rsidRPr="007001F1" w:rsidDel="0057615D" w14:paraId="56852A8B" w14:textId="77777777" w:rsidTr="00010677">
        <w:trPr>
          <w:trHeight w:val="300"/>
          <w:del w:id="417" w:author="Autor"/>
        </w:trPr>
        <w:tc>
          <w:tcPr>
            <w:tcW w:w="3559" w:type="dxa"/>
            <w:gridSpan w:val="2"/>
            <w:shd w:val="clear" w:color="auto" w:fill="auto"/>
            <w:vAlign w:val="center"/>
            <w:hideMark/>
          </w:tcPr>
          <w:p w14:paraId="6DCEA1E3" w14:textId="77777777" w:rsidR="006302BF" w:rsidRPr="007001F1" w:rsidDel="0057615D" w:rsidRDefault="006302BF" w:rsidP="00520BD8">
            <w:pPr>
              <w:rPr>
                <w:del w:id="418" w:author="Autor"/>
                <w:color w:val="000000"/>
              </w:rPr>
            </w:pPr>
            <w:del w:id="419" w:author="Autor">
              <w:r w:rsidRPr="007001F1" w:rsidDel="0057615D">
                <w:rPr>
                  <w:color w:val="000000"/>
                  <w:sz w:val="22"/>
                  <w:szCs w:val="22"/>
                </w:rPr>
                <w:delText>Druh zákazky podľa postupu</w:delText>
              </w:r>
            </w:del>
          </w:p>
        </w:tc>
        <w:tc>
          <w:tcPr>
            <w:tcW w:w="5528" w:type="dxa"/>
            <w:gridSpan w:val="5"/>
            <w:shd w:val="clear" w:color="auto" w:fill="auto"/>
            <w:vAlign w:val="center"/>
            <w:hideMark/>
          </w:tcPr>
          <w:p w14:paraId="2B2571A2" w14:textId="77777777" w:rsidR="006302BF" w:rsidRPr="007001F1" w:rsidDel="0057615D" w:rsidRDefault="006302BF" w:rsidP="00520BD8">
            <w:pPr>
              <w:rPr>
                <w:del w:id="420" w:author="Autor"/>
                <w:color w:val="000000"/>
              </w:rPr>
            </w:pPr>
            <w:del w:id="421" w:author="Autor">
              <w:r w:rsidRPr="007001F1" w:rsidDel="0057615D">
                <w:rPr>
                  <w:color w:val="000000"/>
                  <w:sz w:val="22"/>
                  <w:szCs w:val="22"/>
                </w:rPr>
                <w:delText xml:space="preserve">Nadlimitná verejná súťaž s využitím elektronického trhoviska  </w:delText>
              </w:r>
            </w:del>
          </w:p>
        </w:tc>
      </w:tr>
      <w:tr w:rsidR="006302BF" w:rsidRPr="007001F1" w:rsidDel="0057615D" w14:paraId="7CD73F8A" w14:textId="77777777" w:rsidTr="00010677">
        <w:trPr>
          <w:trHeight w:val="300"/>
          <w:del w:id="422" w:author="Autor"/>
        </w:trPr>
        <w:tc>
          <w:tcPr>
            <w:tcW w:w="3559" w:type="dxa"/>
            <w:gridSpan w:val="2"/>
            <w:shd w:val="clear" w:color="auto" w:fill="auto"/>
            <w:vAlign w:val="center"/>
            <w:hideMark/>
          </w:tcPr>
          <w:p w14:paraId="4DBDF667" w14:textId="77777777" w:rsidR="006302BF" w:rsidRPr="007001F1" w:rsidDel="0057615D" w:rsidRDefault="006302BF" w:rsidP="00520BD8">
            <w:pPr>
              <w:rPr>
                <w:del w:id="423" w:author="Autor"/>
                <w:color w:val="000000"/>
              </w:rPr>
            </w:pPr>
            <w:del w:id="424" w:author="Autor">
              <w:r w:rsidRPr="007001F1" w:rsidDel="0057615D">
                <w:rPr>
                  <w:color w:val="000000"/>
                  <w:sz w:val="22"/>
                  <w:szCs w:val="22"/>
                </w:rPr>
                <w:delText>Druh zákazky podľa predmetu obstarania</w:delText>
              </w:r>
            </w:del>
          </w:p>
        </w:tc>
        <w:tc>
          <w:tcPr>
            <w:tcW w:w="5528" w:type="dxa"/>
            <w:gridSpan w:val="5"/>
            <w:shd w:val="clear" w:color="auto" w:fill="auto"/>
            <w:vAlign w:val="center"/>
            <w:hideMark/>
          </w:tcPr>
          <w:p w14:paraId="0BA2BA71" w14:textId="77777777" w:rsidR="006302BF" w:rsidRPr="007001F1" w:rsidDel="0057615D" w:rsidRDefault="006302BF" w:rsidP="00520BD8">
            <w:pPr>
              <w:rPr>
                <w:del w:id="425" w:author="Autor"/>
                <w:color w:val="000000"/>
              </w:rPr>
            </w:pPr>
          </w:p>
        </w:tc>
      </w:tr>
      <w:tr w:rsidR="003E1F08" w:rsidRPr="007001F1" w:rsidDel="0057615D" w14:paraId="6B84A7E9" w14:textId="77777777" w:rsidTr="00010677">
        <w:trPr>
          <w:trHeight w:val="300"/>
          <w:del w:id="426" w:author="Autor"/>
        </w:trPr>
        <w:tc>
          <w:tcPr>
            <w:tcW w:w="3559" w:type="dxa"/>
            <w:gridSpan w:val="2"/>
            <w:shd w:val="clear" w:color="auto" w:fill="auto"/>
            <w:vAlign w:val="center"/>
          </w:tcPr>
          <w:p w14:paraId="68AD7DB4" w14:textId="77777777" w:rsidR="003E1F08" w:rsidRPr="003E1F08" w:rsidDel="0057615D" w:rsidRDefault="003E1F08" w:rsidP="00520BD8">
            <w:pPr>
              <w:rPr>
                <w:del w:id="427" w:author="Autor"/>
                <w:b/>
                <w:color w:val="000000"/>
                <w:sz w:val="22"/>
                <w:szCs w:val="22"/>
              </w:rPr>
            </w:pPr>
            <w:del w:id="428" w:author="Autor">
              <w:r w:rsidRPr="007001F1" w:rsidDel="0057615D">
                <w:rPr>
                  <w:color w:val="000000"/>
                  <w:sz w:val="22"/>
                  <w:szCs w:val="22"/>
                </w:rPr>
                <w:delText>Identifikátor zákazky v EKS</w:delText>
              </w:r>
            </w:del>
          </w:p>
        </w:tc>
        <w:tc>
          <w:tcPr>
            <w:tcW w:w="5528" w:type="dxa"/>
            <w:gridSpan w:val="5"/>
            <w:shd w:val="clear" w:color="auto" w:fill="auto"/>
            <w:vAlign w:val="center"/>
          </w:tcPr>
          <w:p w14:paraId="62BC43DF" w14:textId="77777777" w:rsidR="003E1F08" w:rsidRPr="007001F1" w:rsidDel="0057615D" w:rsidRDefault="003E1F08" w:rsidP="00520BD8">
            <w:pPr>
              <w:rPr>
                <w:del w:id="429" w:author="Autor"/>
                <w:color w:val="000000"/>
              </w:rPr>
            </w:pPr>
          </w:p>
        </w:tc>
      </w:tr>
      <w:tr w:rsidR="004D0B9F" w:rsidRPr="007001F1" w:rsidDel="0057615D" w14:paraId="4935E760" w14:textId="77777777" w:rsidTr="00010677">
        <w:trPr>
          <w:trHeight w:val="300"/>
          <w:del w:id="430" w:author="Autor"/>
        </w:trPr>
        <w:tc>
          <w:tcPr>
            <w:tcW w:w="3559" w:type="dxa"/>
            <w:gridSpan w:val="2"/>
            <w:shd w:val="clear" w:color="auto" w:fill="auto"/>
            <w:vAlign w:val="center"/>
          </w:tcPr>
          <w:p w14:paraId="5B2A970B" w14:textId="77777777" w:rsidR="004D0B9F" w:rsidRPr="007001F1" w:rsidDel="0057615D" w:rsidRDefault="004D0B9F" w:rsidP="00520BD8">
            <w:pPr>
              <w:rPr>
                <w:del w:id="431" w:author="Autor"/>
                <w:color w:val="000000"/>
              </w:rPr>
            </w:pPr>
            <w:del w:id="432" w:author="Autor">
              <w:r w:rsidRPr="007001F1" w:rsidDel="0057615D">
                <w:rPr>
                  <w:color w:val="000000"/>
                  <w:sz w:val="22"/>
                  <w:szCs w:val="22"/>
                </w:rPr>
                <w:delText>Identifikátor zákazky v ITMS2014+</w:delText>
              </w:r>
            </w:del>
          </w:p>
        </w:tc>
        <w:tc>
          <w:tcPr>
            <w:tcW w:w="5528" w:type="dxa"/>
            <w:gridSpan w:val="5"/>
            <w:shd w:val="clear" w:color="auto" w:fill="auto"/>
            <w:vAlign w:val="center"/>
          </w:tcPr>
          <w:p w14:paraId="0BF17583" w14:textId="77777777" w:rsidR="004D0B9F" w:rsidRPr="007001F1" w:rsidDel="0057615D" w:rsidRDefault="004D0B9F" w:rsidP="00520BD8">
            <w:pPr>
              <w:rPr>
                <w:del w:id="433" w:author="Autor"/>
                <w:color w:val="000000"/>
              </w:rPr>
            </w:pPr>
          </w:p>
        </w:tc>
      </w:tr>
      <w:tr w:rsidR="006302BF" w:rsidRPr="007001F1" w:rsidDel="0057615D" w14:paraId="095710C6" w14:textId="77777777" w:rsidTr="00010677">
        <w:trPr>
          <w:trHeight w:val="300"/>
          <w:del w:id="434" w:author="Autor"/>
        </w:trPr>
        <w:tc>
          <w:tcPr>
            <w:tcW w:w="3559" w:type="dxa"/>
            <w:gridSpan w:val="2"/>
            <w:shd w:val="clear" w:color="auto" w:fill="auto"/>
            <w:vAlign w:val="center"/>
            <w:hideMark/>
          </w:tcPr>
          <w:p w14:paraId="33FA1DF9" w14:textId="77777777" w:rsidR="006302BF" w:rsidRPr="007001F1" w:rsidDel="0057615D" w:rsidRDefault="006302BF" w:rsidP="00520BD8">
            <w:pPr>
              <w:rPr>
                <w:del w:id="435" w:author="Autor"/>
                <w:color w:val="000000"/>
              </w:rPr>
            </w:pPr>
            <w:del w:id="436" w:author="Autor">
              <w:r w:rsidRPr="007001F1" w:rsidDel="0057615D">
                <w:rPr>
                  <w:color w:val="000000"/>
                  <w:sz w:val="22"/>
                  <w:szCs w:val="22"/>
                </w:rPr>
                <w:delText>Typ kontroly</w:delText>
              </w:r>
            </w:del>
          </w:p>
        </w:tc>
        <w:tc>
          <w:tcPr>
            <w:tcW w:w="5528" w:type="dxa"/>
            <w:gridSpan w:val="5"/>
            <w:shd w:val="clear" w:color="auto" w:fill="auto"/>
            <w:vAlign w:val="center"/>
            <w:hideMark/>
          </w:tcPr>
          <w:p w14:paraId="1D5CB9F8" w14:textId="77777777" w:rsidR="006302BF" w:rsidRPr="007001F1" w:rsidDel="0057615D" w:rsidRDefault="00144756" w:rsidP="00520BD8">
            <w:pPr>
              <w:rPr>
                <w:del w:id="437" w:author="Autor"/>
                <w:color w:val="000000"/>
              </w:rPr>
            </w:pPr>
            <w:del w:id="438" w:author="Autor">
              <w:r w:rsidRPr="007001F1" w:rsidDel="0057615D">
                <w:rPr>
                  <w:color w:val="000000"/>
                  <w:sz w:val="22"/>
                  <w:szCs w:val="22"/>
                </w:rPr>
                <w:delText>prvá</w:delText>
              </w:r>
              <w:r w:rsidR="006302BF" w:rsidRPr="007001F1" w:rsidDel="0057615D">
                <w:rPr>
                  <w:color w:val="000000"/>
                  <w:sz w:val="22"/>
                  <w:szCs w:val="22"/>
                </w:rPr>
                <w:delText xml:space="preserve"> ex</w:delText>
              </w:r>
              <w:r w:rsidR="00316514" w:rsidDel="0057615D">
                <w:rPr>
                  <w:color w:val="000000"/>
                  <w:sz w:val="22"/>
                  <w:szCs w:val="22"/>
                </w:rPr>
                <w:delText xml:space="preserve"> </w:delText>
              </w:r>
              <w:r w:rsidR="006302BF" w:rsidRPr="007001F1" w:rsidDel="0057615D">
                <w:rPr>
                  <w:color w:val="000000"/>
                  <w:sz w:val="22"/>
                  <w:szCs w:val="22"/>
                </w:rPr>
                <w:delText>ante kontrola</w:delText>
              </w:r>
            </w:del>
          </w:p>
        </w:tc>
      </w:tr>
      <w:tr w:rsidR="006302BF" w:rsidRPr="007001F1" w:rsidDel="0057615D" w14:paraId="629123A9" w14:textId="77777777" w:rsidTr="00010677">
        <w:trPr>
          <w:trHeight w:val="300"/>
          <w:del w:id="439" w:author="Autor"/>
        </w:trPr>
        <w:tc>
          <w:tcPr>
            <w:tcW w:w="3559" w:type="dxa"/>
            <w:gridSpan w:val="2"/>
            <w:shd w:val="clear" w:color="auto" w:fill="auto"/>
            <w:vAlign w:val="center"/>
            <w:hideMark/>
          </w:tcPr>
          <w:p w14:paraId="6C2B3FD0" w14:textId="77777777" w:rsidR="006302BF" w:rsidRPr="007001F1" w:rsidDel="0057615D" w:rsidRDefault="006302BF" w:rsidP="00520BD8">
            <w:pPr>
              <w:rPr>
                <w:del w:id="440" w:author="Autor"/>
                <w:color w:val="000000"/>
              </w:rPr>
            </w:pPr>
            <w:del w:id="441" w:author="Autor">
              <w:r w:rsidRPr="007001F1" w:rsidDel="0057615D">
                <w:rPr>
                  <w:color w:val="000000"/>
                  <w:sz w:val="22"/>
                  <w:szCs w:val="22"/>
                </w:rPr>
                <w:delText>Názov zákazky</w:delText>
              </w:r>
            </w:del>
          </w:p>
        </w:tc>
        <w:tc>
          <w:tcPr>
            <w:tcW w:w="5528" w:type="dxa"/>
            <w:gridSpan w:val="5"/>
            <w:shd w:val="clear" w:color="auto" w:fill="auto"/>
            <w:vAlign w:val="center"/>
            <w:hideMark/>
          </w:tcPr>
          <w:p w14:paraId="523BFE21" w14:textId="77777777" w:rsidR="006302BF" w:rsidRPr="007001F1" w:rsidDel="0057615D" w:rsidRDefault="006302BF" w:rsidP="00520BD8">
            <w:pPr>
              <w:rPr>
                <w:del w:id="442" w:author="Autor"/>
                <w:color w:val="000000"/>
              </w:rPr>
            </w:pPr>
            <w:del w:id="443" w:author="Autor">
              <w:r w:rsidRPr="007001F1" w:rsidDel="0057615D">
                <w:rPr>
                  <w:color w:val="000000"/>
                  <w:sz w:val="22"/>
                  <w:szCs w:val="22"/>
                </w:rPr>
                <w:delText> </w:delText>
              </w:r>
            </w:del>
          </w:p>
        </w:tc>
      </w:tr>
      <w:tr w:rsidR="006302BF" w:rsidRPr="007001F1" w:rsidDel="0057615D" w14:paraId="4B9EC513" w14:textId="77777777" w:rsidTr="00010677">
        <w:trPr>
          <w:trHeight w:val="300"/>
          <w:del w:id="444" w:author="Autor"/>
        </w:trPr>
        <w:tc>
          <w:tcPr>
            <w:tcW w:w="3559" w:type="dxa"/>
            <w:gridSpan w:val="2"/>
            <w:shd w:val="clear" w:color="auto" w:fill="auto"/>
            <w:vAlign w:val="center"/>
            <w:hideMark/>
          </w:tcPr>
          <w:p w14:paraId="7511E4E8" w14:textId="77777777" w:rsidR="006302BF" w:rsidRPr="007001F1" w:rsidDel="0057615D" w:rsidRDefault="006302BF" w:rsidP="00520BD8">
            <w:pPr>
              <w:rPr>
                <w:del w:id="445" w:author="Autor"/>
                <w:color w:val="000000"/>
              </w:rPr>
            </w:pPr>
            <w:del w:id="446" w:author="Autor">
              <w:r w:rsidRPr="007001F1" w:rsidDel="0057615D">
                <w:rPr>
                  <w:color w:val="000000"/>
                  <w:sz w:val="22"/>
                  <w:szCs w:val="22"/>
                </w:rPr>
                <w:delText>Predpokladaná hodnota zákazky</w:delText>
              </w:r>
            </w:del>
          </w:p>
        </w:tc>
        <w:tc>
          <w:tcPr>
            <w:tcW w:w="5528" w:type="dxa"/>
            <w:gridSpan w:val="5"/>
            <w:shd w:val="clear" w:color="auto" w:fill="auto"/>
            <w:vAlign w:val="center"/>
            <w:hideMark/>
          </w:tcPr>
          <w:p w14:paraId="4A87824E" w14:textId="77777777" w:rsidR="006302BF" w:rsidRPr="007001F1" w:rsidDel="0057615D" w:rsidRDefault="006302BF" w:rsidP="00520BD8">
            <w:pPr>
              <w:rPr>
                <w:del w:id="447" w:author="Autor"/>
                <w:color w:val="000000"/>
              </w:rPr>
            </w:pPr>
            <w:del w:id="448" w:author="Autor">
              <w:r w:rsidRPr="007001F1" w:rsidDel="0057615D">
                <w:rPr>
                  <w:color w:val="000000"/>
                  <w:sz w:val="22"/>
                  <w:szCs w:val="22"/>
                </w:rPr>
                <w:delText> </w:delText>
              </w:r>
            </w:del>
          </w:p>
        </w:tc>
      </w:tr>
      <w:tr w:rsidR="006302BF" w:rsidRPr="007001F1" w:rsidDel="0057615D" w14:paraId="5CBC432C" w14:textId="77777777" w:rsidTr="00010677">
        <w:trPr>
          <w:trHeight w:val="315"/>
          <w:del w:id="449" w:author="Autor"/>
        </w:trPr>
        <w:tc>
          <w:tcPr>
            <w:tcW w:w="582" w:type="dxa"/>
            <w:shd w:val="clear" w:color="000000" w:fill="60497A"/>
            <w:vAlign w:val="center"/>
            <w:hideMark/>
          </w:tcPr>
          <w:p w14:paraId="24FB4278" w14:textId="77777777" w:rsidR="006302BF" w:rsidRPr="007001F1" w:rsidDel="0057615D" w:rsidRDefault="006302BF" w:rsidP="00520BD8">
            <w:pPr>
              <w:jc w:val="center"/>
              <w:rPr>
                <w:del w:id="450" w:author="Autor"/>
                <w:b/>
                <w:bCs/>
                <w:color w:val="FFFFFF"/>
              </w:rPr>
            </w:pPr>
            <w:del w:id="451" w:author="Autor">
              <w:r w:rsidRPr="007001F1" w:rsidDel="0057615D">
                <w:rPr>
                  <w:b/>
                  <w:bCs/>
                  <w:color w:val="FFFFFF"/>
                  <w:sz w:val="22"/>
                  <w:szCs w:val="22"/>
                </w:rPr>
                <w:delText>P. č.</w:delText>
              </w:r>
            </w:del>
          </w:p>
        </w:tc>
        <w:tc>
          <w:tcPr>
            <w:tcW w:w="4820" w:type="dxa"/>
            <w:gridSpan w:val="2"/>
            <w:shd w:val="clear" w:color="000000" w:fill="60497A"/>
            <w:vAlign w:val="center"/>
            <w:hideMark/>
          </w:tcPr>
          <w:p w14:paraId="5631C3E5" w14:textId="77777777" w:rsidR="006302BF" w:rsidRPr="007001F1" w:rsidDel="0057615D" w:rsidRDefault="006302BF" w:rsidP="00520BD8">
            <w:pPr>
              <w:jc w:val="center"/>
              <w:rPr>
                <w:del w:id="452" w:author="Autor"/>
                <w:b/>
                <w:bCs/>
                <w:color w:val="FFFFFF"/>
              </w:rPr>
            </w:pPr>
            <w:del w:id="453" w:author="Autor">
              <w:r w:rsidRPr="007001F1" w:rsidDel="0057615D">
                <w:rPr>
                  <w:b/>
                  <w:bCs/>
                  <w:color w:val="FFFFFF"/>
                  <w:sz w:val="22"/>
                  <w:szCs w:val="22"/>
                </w:rPr>
                <w:delText>Kontrolné otázky</w:delText>
              </w:r>
            </w:del>
          </w:p>
        </w:tc>
        <w:tc>
          <w:tcPr>
            <w:tcW w:w="567" w:type="dxa"/>
            <w:shd w:val="clear" w:color="000000" w:fill="60497A"/>
            <w:vAlign w:val="center"/>
            <w:hideMark/>
          </w:tcPr>
          <w:p w14:paraId="4E34FAE9" w14:textId="77777777" w:rsidR="006302BF" w:rsidRPr="007001F1" w:rsidDel="0057615D" w:rsidRDefault="006302BF" w:rsidP="00520BD8">
            <w:pPr>
              <w:jc w:val="center"/>
              <w:rPr>
                <w:del w:id="454" w:author="Autor"/>
                <w:b/>
                <w:bCs/>
                <w:color w:val="FFFFFF"/>
              </w:rPr>
            </w:pPr>
            <w:del w:id="455" w:author="Autor">
              <w:r w:rsidRPr="007001F1" w:rsidDel="0057615D">
                <w:rPr>
                  <w:b/>
                  <w:bCs/>
                  <w:color w:val="FFFFFF"/>
                  <w:sz w:val="22"/>
                  <w:szCs w:val="22"/>
                </w:rPr>
                <w:delText>áno</w:delText>
              </w:r>
            </w:del>
          </w:p>
        </w:tc>
        <w:tc>
          <w:tcPr>
            <w:tcW w:w="567" w:type="dxa"/>
            <w:shd w:val="clear" w:color="000000" w:fill="60497A"/>
            <w:vAlign w:val="center"/>
            <w:hideMark/>
          </w:tcPr>
          <w:p w14:paraId="618AAADD" w14:textId="77777777" w:rsidR="006302BF" w:rsidRPr="007001F1" w:rsidDel="0057615D" w:rsidRDefault="006302BF" w:rsidP="00520BD8">
            <w:pPr>
              <w:jc w:val="center"/>
              <w:rPr>
                <w:del w:id="456" w:author="Autor"/>
                <w:b/>
                <w:bCs/>
                <w:color w:val="FFFFFF"/>
              </w:rPr>
            </w:pPr>
            <w:del w:id="457" w:author="Autor">
              <w:r w:rsidRPr="007001F1" w:rsidDel="0057615D">
                <w:rPr>
                  <w:b/>
                  <w:bCs/>
                  <w:color w:val="FFFFFF"/>
                  <w:sz w:val="22"/>
                  <w:szCs w:val="22"/>
                </w:rPr>
                <w:delText>nie</w:delText>
              </w:r>
            </w:del>
          </w:p>
        </w:tc>
        <w:tc>
          <w:tcPr>
            <w:tcW w:w="776" w:type="dxa"/>
            <w:shd w:val="clear" w:color="000000" w:fill="60497A"/>
            <w:vAlign w:val="center"/>
            <w:hideMark/>
          </w:tcPr>
          <w:p w14:paraId="1FC9C18B" w14:textId="77777777" w:rsidR="006302BF" w:rsidRPr="007001F1" w:rsidDel="0057615D" w:rsidRDefault="006302BF" w:rsidP="00520BD8">
            <w:pPr>
              <w:jc w:val="center"/>
              <w:rPr>
                <w:del w:id="458" w:author="Autor"/>
                <w:b/>
                <w:bCs/>
                <w:color w:val="FFFFFF"/>
              </w:rPr>
            </w:pPr>
            <w:del w:id="459" w:author="Autor">
              <w:r w:rsidRPr="007001F1" w:rsidDel="0057615D">
                <w:rPr>
                  <w:b/>
                  <w:bCs/>
                  <w:color w:val="FFFFFF"/>
                  <w:sz w:val="22"/>
                  <w:szCs w:val="22"/>
                </w:rPr>
                <w:delText>netýka sa</w:delText>
              </w:r>
            </w:del>
          </w:p>
        </w:tc>
        <w:tc>
          <w:tcPr>
            <w:tcW w:w="1775" w:type="dxa"/>
            <w:shd w:val="clear" w:color="000000" w:fill="60497A"/>
            <w:vAlign w:val="center"/>
            <w:hideMark/>
          </w:tcPr>
          <w:p w14:paraId="1A12C27F" w14:textId="77777777" w:rsidR="006302BF" w:rsidRPr="007001F1" w:rsidDel="0057615D" w:rsidRDefault="006302BF" w:rsidP="00520BD8">
            <w:pPr>
              <w:jc w:val="center"/>
              <w:rPr>
                <w:del w:id="460" w:author="Autor"/>
                <w:b/>
                <w:bCs/>
                <w:color w:val="FFFFFF"/>
              </w:rPr>
            </w:pPr>
            <w:del w:id="461" w:author="Autor">
              <w:r w:rsidRPr="007001F1" w:rsidDel="0057615D">
                <w:rPr>
                  <w:b/>
                  <w:bCs/>
                  <w:color w:val="FFFFFF"/>
                  <w:sz w:val="22"/>
                  <w:szCs w:val="22"/>
                </w:rPr>
                <w:delText>Poznámka</w:delText>
              </w:r>
            </w:del>
          </w:p>
        </w:tc>
      </w:tr>
      <w:tr w:rsidR="009C7ADB" w:rsidRPr="007001F1" w:rsidDel="0057615D" w14:paraId="0F842951" w14:textId="77777777" w:rsidTr="00010677">
        <w:trPr>
          <w:trHeight w:val="20"/>
          <w:del w:id="462" w:author="Autor"/>
        </w:trPr>
        <w:tc>
          <w:tcPr>
            <w:tcW w:w="582" w:type="dxa"/>
            <w:vMerge w:val="restart"/>
            <w:shd w:val="clear" w:color="auto" w:fill="auto"/>
            <w:noWrap/>
            <w:vAlign w:val="center"/>
            <w:hideMark/>
          </w:tcPr>
          <w:p w14:paraId="3D69E24D" w14:textId="77777777" w:rsidR="009C7ADB" w:rsidRPr="007001F1" w:rsidDel="0057615D" w:rsidRDefault="009C7ADB" w:rsidP="00520BD8">
            <w:pPr>
              <w:jc w:val="center"/>
              <w:rPr>
                <w:del w:id="463" w:author="Autor"/>
                <w:color w:val="000000"/>
              </w:rPr>
            </w:pPr>
            <w:del w:id="464" w:author="Autor">
              <w:r w:rsidRPr="007001F1" w:rsidDel="0057615D">
                <w:rPr>
                  <w:color w:val="000000"/>
                  <w:sz w:val="22"/>
                  <w:szCs w:val="22"/>
                </w:rPr>
                <w:delText>1</w:delText>
              </w:r>
            </w:del>
          </w:p>
        </w:tc>
        <w:tc>
          <w:tcPr>
            <w:tcW w:w="4820" w:type="dxa"/>
            <w:gridSpan w:val="2"/>
            <w:shd w:val="clear" w:color="auto" w:fill="auto"/>
            <w:vAlign w:val="center"/>
            <w:hideMark/>
          </w:tcPr>
          <w:p w14:paraId="221B6C5B" w14:textId="77777777" w:rsidR="009C7ADB" w:rsidRPr="007001F1" w:rsidDel="0057615D" w:rsidRDefault="009C7ADB" w:rsidP="00520BD8">
            <w:pPr>
              <w:jc w:val="both"/>
              <w:rPr>
                <w:del w:id="465" w:author="Autor"/>
                <w:color w:val="000000"/>
              </w:rPr>
            </w:pPr>
            <w:del w:id="466" w:author="Autor">
              <w:r w:rsidDel="0057615D">
                <w:rPr>
                  <w:color w:val="000000"/>
                  <w:sz w:val="22"/>
                  <w:szCs w:val="22"/>
                </w:rPr>
                <w:delText xml:space="preserve">a) </w:delText>
              </w:r>
              <w:r w:rsidRPr="007001F1" w:rsidDel="0057615D">
                <w:rPr>
                  <w:color w:val="000000"/>
                  <w:sz w:val="22"/>
                  <w:szCs w:val="22"/>
                </w:rPr>
                <w:delText>S ohľadom na predmet zákazky a definíciu bežnej dostupnosti na trhu bol pre obstarávanie zvolený správny postup?</w:delText>
              </w:r>
            </w:del>
          </w:p>
        </w:tc>
        <w:tc>
          <w:tcPr>
            <w:tcW w:w="567" w:type="dxa"/>
            <w:shd w:val="clear" w:color="auto" w:fill="auto"/>
            <w:vAlign w:val="center"/>
            <w:hideMark/>
          </w:tcPr>
          <w:p w14:paraId="1118A45F" w14:textId="77777777" w:rsidR="009C7ADB" w:rsidRPr="007001F1" w:rsidDel="0057615D" w:rsidRDefault="009C7ADB" w:rsidP="00520BD8">
            <w:pPr>
              <w:jc w:val="both"/>
              <w:rPr>
                <w:del w:id="467" w:author="Autor"/>
                <w:b/>
                <w:bCs/>
                <w:color w:val="000000"/>
              </w:rPr>
            </w:pPr>
            <w:del w:id="468" w:author="Autor">
              <w:r w:rsidRPr="007001F1" w:rsidDel="0057615D">
                <w:rPr>
                  <w:b/>
                  <w:bCs/>
                  <w:color w:val="000000"/>
                  <w:sz w:val="22"/>
                  <w:szCs w:val="22"/>
                </w:rPr>
                <w:delText> </w:delText>
              </w:r>
            </w:del>
          </w:p>
        </w:tc>
        <w:tc>
          <w:tcPr>
            <w:tcW w:w="567" w:type="dxa"/>
            <w:shd w:val="clear" w:color="auto" w:fill="auto"/>
            <w:vAlign w:val="center"/>
            <w:hideMark/>
          </w:tcPr>
          <w:p w14:paraId="796684A9" w14:textId="77777777" w:rsidR="009C7ADB" w:rsidRPr="007001F1" w:rsidDel="0057615D" w:rsidRDefault="009C7ADB" w:rsidP="00520BD8">
            <w:pPr>
              <w:jc w:val="both"/>
              <w:rPr>
                <w:del w:id="469" w:author="Autor"/>
                <w:b/>
                <w:bCs/>
                <w:color w:val="000000"/>
              </w:rPr>
            </w:pPr>
            <w:del w:id="470" w:author="Autor">
              <w:r w:rsidRPr="007001F1" w:rsidDel="0057615D">
                <w:rPr>
                  <w:b/>
                  <w:bCs/>
                  <w:color w:val="000000"/>
                  <w:sz w:val="22"/>
                  <w:szCs w:val="22"/>
                </w:rPr>
                <w:delText> </w:delText>
              </w:r>
            </w:del>
          </w:p>
        </w:tc>
        <w:tc>
          <w:tcPr>
            <w:tcW w:w="776" w:type="dxa"/>
            <w:shd w:val="clear" w:color="auto" w:fill="auto"/>
            <w:vAlign w:val="center"/>
            <w:hideMark/>
          </w:tcPr>
          <w:p w14:paraId="6CFC316A" w14:textId="77777777" w:rsidR="009C7ADB" w:rsidRPr="007001F1" w:rsidDel="0057615D" w:rsidRDefault="009C7ADB" w:rsidP="00520BD8">
            <w:pPr>
              <w:jc w:val="both"/>
              <w:rPr>
                <w:del w:id="471" w:author="Autor"/>
                <w:b/>
                <w:bCs/>
                <w:color w:val="000000"/>
              </w:rPr>
            </w:pPr>
            <w:del w:id="472" w:author="Autor">
              <w:r w:rsidRPr="007001F1" w:rsidDel="0057615D">
                <w:rPr>
                  <w:b/>
                  <w:bCs/>
                  <w:color w:val="000000"/>
                  <w:sz w:val="22"/>
                  <w:szCs w:val="22"/>
                </w:rPr>
                <w:delText> </w:delText>
              </w:r>
            </w:del>
          </w:p>
        </w:tc>
        <w:tc>
          <w:tcPr>
            <w:tcW w:w="1775" w:type="dxa"/>
            <w:shd w:val="clear" w:color="auto" w:fill="auto"/>
            <w:vAlign w:val="center"/>
            <w:hideMark/>
          </w:tcPr>
          <w:p w14:paraId="2200B09D" w14:textId="77777777" w:rsidR="009C7ADB" w:rsidRPr="007001F1" w:rsidDel="0057615D" w:rsidRDefault="009C7ADB" w:rsidP="00520BD8">
            <w:pPr>
              <w:jc w:val="both"/>
              <w:rPr>
                <w:del w:id="473" w:author="Autor"/>
                <w:b/>
                <w:bCs/>
                <w:color w:val="000000"/>
              </w:rPr>
            </w:pPr>
            <w:del w:id="474" w:author="Autor">
              <w:r w:rsidRPr="007001F1" w:rsidDel="0057615D">
                <w:rPr>
                  <w:b/>
                  <w:bCs/>
                  <w:color w:val="000000"/>
                  <w:sz w:val="22"/>
                  <w:szCs w:val="22"/>
                </w:rPr>
                <w:delText> </w:delText>
              </w:r>
            </w:del>
          </w:p>
        </w:tc>
      </w:tr>
      <w:tr w:rsidR="009C7ADB" w:rsidRPr="007001F1" w:rsidDel="0057615D" w14:paraId="746B4874" w14:textId="77777777" w:rsidTr="00010677">
        <w:trPr>
          <w:trHeight w:val="20"/>
          <w:del w:id="475" w:author="Autor"/>
        </w:trPr>
        <w:tc>
          <w:tcPr>
            <w:tcW w:w="582" w:type="dxa"/>
            <w:vMerge/>
            <w:shd w:val="clear" w:color="auto" w:fill="auto"/>
            <w:noWrap/>
            <w:vAlign w:val="center"/>
          </w:tcPr>
          <w:p w14:paraId="5C31B754" w14:textId="77777777" w:rsidR="009C7ADB" w:rsidRPr="007001F1" w:rsidDel="0057615D" w:rsidRDefault="009C7ADB" w:rsidP="00520BD8">
            <w:pPr>
              <w:jc w:val="center"/>
              <w:rPr>
                <w:del w:id="476" w:author="Autor"/>
                <w:color w:val="000000"/>
                <w:sz w:val="22"/>
                <w:szCs w:val="22"/>
              </w:rPr>
            </w:pPr>
          </w:p>
        </w:tc>
        <w:tc>
          <w:tcPr>
            <w:tcW w:w="4820" w:type="dxa"/>
            <w:gridSpan w:val="2"/>
            <w:shd w:val="clear" w:color="auto" w:fill="auto"/>
            <w:vAlign w:val="center"/>
          </w:tcPr>
          <w:p w14:paraId="7A53067A" w14:textId="77777777" w:rsidR="009C7ADB" w:rsidRPr="007001F1" w:rsidDel="0057615D" w:rsidRDefault="009C7ADB" w:rsidP="00520BD8">
            <w:pPr>
              <w:jc w:val="both"/>
              <w:rPr>
                <w:del w:id="477" w:author="Autor"/>
                <w:color w:val="000000"/>
                <w:sz w:val="22"/>
                <w:szCs w:val="22"/>
              </w:rPr>
            </w:pPr>
            <w:del w:id="478" w:author="Autor">
              <w:r w:rsidDel="0057615D">
                <w:rPr>
                  <w:color w:val="000000"/>
                  <w:sz w:val="22"/>
                  <w:szCs w:val="22"/>
                </w:rPr>
                <w:delText>b) V prípade, že verejný obstarávateľ využil prípravné trhové konzultácie, postupoval podľa § 25 ZVO?</w:delText>
              </w:r>
            </w:del>
          </w:p>
        </w:tc>
        <w:tc>
          <w:tcPr>
            <w:tcW w:w="567" w:type="dxa"/>
            <w:shd w:val="clear" w:color="auto" w:fill="auto"/>
            <w:vAlign w:val="center"/>
          </w:tcPr>
          <w:p w14:paraId="5E2C64EA" w14:textId="77777777" w:rsidR="009C7ADB" w:rsidRPr="007001F1" w:rsidDel="0057615D" w:rsidRDefault="009C7ADB" w:rsidP="00520BD8">
            <w:pPr>
              <w:jc w:val="both"/>
              <w:rPr>
                <w:del w:id="479" w:author="Autor"/>
                <w:b/>
                <w:bCs/>
                <w:color w:val="000000"/>
                <w:sz w:val="22"/>
                <w:szCs w:val="22"/>
              </w:rPr>
            </w:pPr>
          </w:p>
        </w:tc>
        <w:tc>
          <w:tcPr>
            <w:tcW w:w="567" w:type="dxa"/>
            <w:shd w:val="clear" w:color="auto" w:fill="auto"/>
            <w:vAlign w:val="center"/>
          </w:tcPr>
          <w:p w14:paraId="682842BE" w14:textId="77777777" w:rsidR="009C7ADB" w:rsidRPr="007001F1" w:rsidDel="0057615D" w:rsidRDefault="009C7ADB" w:rsidP="00520BD8">
            <w:pPr>
              <w:jc w:val="both"/>
              <w:rPr>
                <w:del w:id="480" w:author="Autor"/>
                <w:b/>
                <w:bCs/>
                <w:color w:val="000000"/>
                <w:sz w:val="22"/>
                <w:szCs w:val="22"/>
              </w:rPr>
            </w:pPr>
          </w:p>
        </w:tc>
        <w:tc>
          <w:tcPr>
            <w:tcW w:w="776" w:type="dxa"/>
            <w:shd w:val="clear" w:color="auto" w:fill="auto"/>
            <w:vAlign w:val="center"/>
          </w:tcPr>
          <w:p w14:paraId="6B9555C7" w14:textId="77777777" w:rsidR="009C7ADB" w:rsidRPr="007001F1" w:rsidDel="0057615D" w:rsidRDefault="009C7ADB" w:rsidP="00520BD8">
            <w:pPr>
              <w:jc w:val="both"/>
              <w:rPr>
                <w:del w:id="481" w:author="Autor"/>
                <w:b/>
                <w:bCs/>
                <w:color w:val="000000"/>
                <w:sz w:val="22"/>
                <w:szCs w:val="22"/>
              </w:rPr>
            </w:pPr>
          </w:p>
        </w:tc>
        <w:tc>
          <w:tcPr>
            <w:tcW w:w="1775" w:type="dxa"/>
            <w:shd w:val="clear" w:color="auto" w:fill="auto"/>
            <w:vAlign w:val="center"/>
          </w:tcPr>
          <w:p w14:paraId="5B089C91" w14:textId="77777777" w:rsidR="009C7ADB" w:rsidRPr="007001F1" w:rsidDel="0057615D" w:rsidRDefault="009C7ADB" w:rsidP="00520BD8">
            <w:pPr>
              <w:jc w:val="both"/>
              <w:rPr>
                <w:del w:id="482" w:author="Autor"/>
                <w:b/>
                <w:bCs/>
                <w:color w:val="000000"/>
                <w:sz w:val="22"/>
                <w:szCs w:val="22"/>
              </w:rPr>
            </w:pPr>
          </w:p>
        </w:tc>
      </w:tr>
      <w:tr w:rsidR="00776C6E" w:rsidRPr="007001F1" w:rsidDel="0057615D" w14:paraId="7A22CE14" w14:textId="77777777" w:rsidTr="00010677">
        <w:trPr>
          <w:trHeight w:val="288"/>
          <w:del w:id="483" w:author="Autor"/>
        </w:trPr>
        <w:tc>
          <w:tcPr>
            <w:tcW w:w="582" w:type="dxa"/>
            <w:vMerge w:val="restart"/>
            <w:shd w:val="clear" w:color="auto" w:fill="auto"/>
            <w:noWrap/>
            <w:vAlign w:val="center"/>
            <w:hideMark/>
          </w:tcPr>
          <w:p w14:paraId="52C78BEA" w14:textId="77777777" w:rsidR="00776C6E" w:rsidRPr="007001F1" w:rsidDel="0057615D" w:rsidRDefault="00776C6E" w:rsidP="00520BD8">
            <w:pPr>
              <w:jc w:val="center"/>
              <w:rPr>
                <w:del w:id="484" w:author="Autor"/>
                <w:color w:val="000000"/>
              </w:rPr>
            </w:pPr>
            <w:del w:id="485" w:author="Autor">
              <w:r w:rsidRPr="007001F1" w:rsidDel="0057615D">
                <w:rPr>
                  <w:color w:val="000000"/>
                  <w:sz w:val="22"/>
                  <w:szCs w:val="22"/>
                </w:rPr>
                <w:delText>2</w:delText>
              </w:r>
            </w:del>
          </w:p>
        </w:tc>
        <w:tc>
          <w:tcPr>
            <w:tcW w:w="4820" w:type="dxa"/>
            <w:gridSpan w:val="2"/>
            <w:shd w:val="clear" w:color="auto" w:fill="auto"/>
            <w:vAlign w:val="center"/>
            <w:hideMark/>
          </w:tcPr>
          <w:p w14:paraId="4C4F80ED" w14:textId="77777777" w:rsidR="00776C6E" w:rsidRPr="007001F1" w:rsidDel="0057615D" w:rsidRDefault="00776C6E" w:rsidP="00520BD8">
            <w:pPr>
              <w:jc w:val="both"/>
              <w:rPr>
                <w:del w:id="486" w:author="Autor"/>
                <w:color w:val="000000"/>
              </w:rPr>
            </w:pPr>
            <w:del w:id="487" w:author="Autor">
              <w:r w:rsidRPr="007001F1" w:rsidDel="0057615D">
                <w:rPr>
                  <w:color w:val="000000"/>
                  <w:sz w:val="22"/>
                  <w:szCs w:val="22"/>
                </w:rPr>
                <w:delText>a) Bola</w:delText>
              </w:r>
              <w:r w:rsidR="00312388" w:rsidRPr="007001F1" w:rsidDel="0057615D">
                <w:rPr>
                  <w:color w:val="000000"/>
                  <w:sz w:val="22"/>
                  <w:szCs w:val="22"/>
                </w:rPr>
                <w:delText xml:space="preserve"> PHZ určená ako cena bez DPH?</w:delText>
              </w:r>
            </w:del>
          </w:p>
        </w:tc>
        <w:tc>
          <w:tcPr>
            <w:tcW w:w="567" w:type="dxa"/>
            <w:shd w:val="clear" w:color="auto" w:fill="auto"/>
            <w:vAlign w:val="center"/>
            <w:hideMark/>
          </w:tcPr>
          <w:p w14:paraId="2111D3AC" w14:textId="77777777" w:rsidR="00776C6E" w:rsidRPr="007001F1" w:rsidDel="0057615D" w:rsidRDefault="00776C6E" w:rsidP="00520BD8">
            <w:pPr>
              <w:jc w:val="both"/>
              <w:rPr>
                <w:del w:id="488" w:author="Autor"/>
                <w:b/>
                <w:bCs/>
                <w:color w:val="000000"/>
              </w:rPr>
            </w:pPr>
            <w:del w:id="489" w:author="Autor">
              <w:r w:rsidRPr="007001F1" w:rsidDel="0057615D">
                <w:rPr>
                  <w:b/>
                  <w:bCs/>
                  <w:color w:val="000000"/>
                  <w:sz w:val="22"/>
                  <w:szCs w:val="22"/>
                </w:rPr>
                <w:delText> </w:delText>
              </w:r>
            </w:del>
          </w:p>
        </w:tc>
        <w:tc>
          <w:tcPr>
            <w:tcW w:w="567" w:type="dxa"/>
            <w:shd w:val="clear" w:color="auto" w:fill="auto"/>
            <w:vAlign w:val="center"/>
            <w:hideMark/>
          </w:tcPr>
          <w:p w14:paraId="43F24394" w14:textId="77777777" w:rsidR="00776C6E" w:rsidRPr="007001F1" w:rsidDel="0057615D" w:rsidRDefault="00776C6E" w:rsidP="00520BD8">
            <w:pPr>
              <w:jc w:val="both"/>
              <w:rPr>
                <w:del w:id="490" w:author="Autor"/>
                <w:b/>
                <w:bCs/>
                <w:color w:val="000000"/>
              </w:rPr>
            </w:pPr>
            <w:del w:id="491" w:author="Autor">
              <w:r w:rsidRPr="007001F1" w:rsidDel="0057615D">
                <w:rPr>
                  <w:b/>
                  <w:bCs/>
                  <w:color w:val="000000"/>
                  <w:sz w:val="22"/>
                  <w:szCs w:val="22"/>
                </w:rPr>
                <w:delText> </w:delText>
              </w:r>
            </w:del>
          </w:p>
        </w:tc>
        <w:tc>
          <w:tcPr>
            <w:tcW w:w="776" w:type="dxa"/>
            <w:shd w:val="clear" w:color="auto" w:fill="auto"/>
            <w:vAlign w:val="center"/>
            <w:hideMark/>
          </w:tcPr>
          <w:p w14:paraId="4017534A" w14:textId="77777777" w:rsidR="00776C6E" w:rsidRPr="007001F1" w:rsidDel="0057615D" w:rsidRDefault="00776C6E" w:rsidP="00520BD8">
            <w:pPr>
              <w:jc w:val="both"/>
              <w:rPr>
                <w:del w:id="492" w:author="Autor"/>
                <w:b/>
                <w:bCs/>
                <w:color w:val="000000"/>
              </w:rPr>
            </w:pPr>
            <w:del w:id="493" w:author="Autor">
              <w:r w:rsidRPr="007001F1" w:rsidDel="0057615D">
                <w:rPr>
                  <w:b/>
                  <w:bCs/>
                  <w:color w:val="000000"/>
                  <w:sz w:val="22"/>
                  <w:szCs w:val="22"/>
                </w:rPr>
                <w:delText> </w:delText>
              </w:r>
            </w:del>
          </w:p>
        </w:tc>
        <w:tc>
          <w:tcPr>
            <w:tcW w:w="1775" w:type="dxa"/>
            <w:shd w:val="clear" w:color="auto" w:fill="auto"/>
            <w:vAlign w:val="center"/>
            <w:hideMark/>
          </w:tcPr>
          <w:p w14:paraId="59E32582" w14:textId="77777777" w:rsidR="00776C6E" w:rsidRPr="007001F1" w:rsidDel="0057615D" w:rsidRDefault="00776C6E" w:rsidP="00520BD8">
            <w:pPr>
              <w:jc w:val="both"/>
              <w:rPr>
                <w:del w:id="494" w:author="Autor"/>
                <w:b/>
                <w:bCs/>
                <w:color w:val="000000"/>
              </w:rPr>
            </w:pPr>
            <w:del w:id="495" w:author="Autor">
              <w:r w:rsidRPr="007001F1" w:rsidDel="0057615D">
                <w:rPr>
                  <w:b/>
                  <w:bCs/>
                  <w:color w:val="000000"/>
                  <w:sz w:val="22"/>
                  <w:szCs w:val="22"/>
                </w:rPr>
                <w:delText> </w:delText>
              </w:r>
            </w:del>
          </w:p>
        </w:tc>
      </w:tr>
      <w:tr w:rsidR="00776C6E" w:rsidRPr="007001F1" w:rsidDel="0057615D" w14:paraId="035D357C" w14:textId="77777777" w:rsidTr="00010677">
        <w:trPr>
          <w:trHeight w:val="727"/>
          <w:del w:id="496" w:author="Autor"/>
        </w:trPr>
        <w:tc>
          <w:tcPr>
            <w:tcW w:w="582" w:type="dxa"/>
            <w:vMerge/>
            <w:shd w:val="clear" w:color="auto" w:fill="auto"/>
            <w:noWrap/>
            <w:vAlign w:val="center"/>
          </w:tcPr>
          <w:p w14:paraId="2448DE03" w14:textId="77777777" w:rsidR="00776C6E" w:rsidRPr="007001F1" w:rsidDel="0057615D" w:rsidRDefault="00776C6E" w:rsidP="00520BD8">
            <w:pPr>
              <w:jc w:val="center"/>
              <w:rPr>
                <w:del w:id="497" w:author="Autor"/>
                <w:color w:val="000000"/>
              </w:rPr>
            </w:pPr>
          </w:p>
        </w:tc>
        <w:tc>
          <w:tcPr>
            <w:tcW w:w="4820" w:type="dxa"/>
            <w:gridSpan w:val="2"/>
            <w:shd w:val="clear" w:color="auto" w:fill="auto"/>
            <w:vAlign w:val="center"/>
          </w:tcPr>
          <w:p w14:paraId="1A79DF9A" w14:textId="77777777" w:rsidR="00776C6E" w:rsidRPr="007001F1" w:rsidDel="0057615D" w:rsidRDefault="00776C6E" w:rsidP="00520BD8">
            <w:pPr>
              <w:jc w:val="both"/>
              <w:rPr>
                <w:del w:id="498" w:author="Autor"/>
                <w:color w:val="000000"/>
              </w:rPr>
            </w:pPr>
            <w:del w:id="499" w:author="Autor">
              <w:r w:rsidRPr="007001F1" w:rsidDel="0057615D">
                <w:rPr>
                  <w:color w:val="000000"/>
                  <w:sz w:val="22"/>
                  <w:szCs w:val="22"/>
                </w:rPr>
                <w:delText>b) Bola určená PHZ podľa podmienok platných v čase odoslania oznámenia o vyhlásení verejného obstarávania</w:delText>
              </w:r>
              <w:r w:rsidR="00EF1106" w:rsidDel="0057615D">
                <w:rPr>
                  <w:color w:val="000000"/>
                  <w:sz w:val="22"/>
                  <w:szCs w:val="22"/>
                </w:rPr>
                <w:delText>, pričom verejný obstarávateľ postupoval v súlade s ustanoveniami Systému riadenia EŠIF upravujúcimi určenie PHZ</w:delText>
              </w:r>
              <w:r w:rsidRPr="007001F1" w:rsidDel="0057615D">
                <w:rPr>
                  <w:color w:val="000000"/>
                  <w:sz w:val="22"/>
                  <w:szCs w:val="22"/>
                </w:rPr>
                <w:delText>?</w:delText>
              </w:r>
            </w:del>
          </w:p>
        </w:tc>
        <w:tc>
          <w:tcPr>
            <w:tcW w:w="567" w:type="dxa"/>
            <w:shd w:val="clear" w:color="auto" w:fill="auto"/>
            <w:vAlign w:val="center"/>
          </w:tcPr>
          <w:p w14:paraId="5083C780" w14:textId="77777777" w:rsidR="00776C6E" w:rsidRPr="007001F1" w:rsidDel="0057615D" w:rsidRDefault="00776C6E" w:rsidP="00520BD8">
            <w:pPr>
              <w:jc w:val="both"/>
              <w:rPr>
                <w:del w:id="500" w:author="Autor"/>
                <w:b/>
                <w:bCs/>
                <w:color w:val="000000"/>
              </w:rPr>
            </w:pPr>
          </w:p>
        </w:tc>
        <w:tc>
          <w:tcPr>
            <w:tcW w:w="567" w:type="dxa"/>
            <w:shd w:val="clear" w:color="auto" w:fill="auto"/>
            <w:vAlign w:val="center"/>
          </w:tcPr>
          <w:p w14:paraId="6A8947F3" w14:textId="77777777" w:rsidR="00776C6E" w:rsidRPr="007001F1" w:rsidDel="0057615D" w:rsidRDefault="00776C6E" w:rsidP="00520BD8">
            <w:pPr>
              <w:jc w:val="both"/>
              <w:rPr>
                <w:del w:id="501" w:author="Autor"/>
                <w:b/>
                <w:bCs/>
                <w:color w:val="000000"/>
              </w:rPr>
            </w:pPr>
          </w:p>
        </w:tc>
        <w:tc>
          <w:tcPr>
            <w:tcW w:w="776" w:type="dxa"/>
            <w:shd w:val="clear" w:color="auto" w:fill="auto"/>
            <w:vAlign w:val="center"/>
          </w:tcPr>
          <w:p w14:paraId="2F9A15F0" w14:textId="77777777" w:rsidR="00776C6E" w:rsidRPr="007001F1" w:rsidDel="0057615D" w:rsidRDefault="00776C6E" w:rsidP="00520BD8">
            <w:pPr>
              <w:jc w:val="both"/>
              <w:rPr>
                <w:del w:id="502" w:author="Autor"/>
                <w:b/>
                <w:bCs/>
                <w:color w:val="000000"/>
              </w:rPr>
            </w:pPr>
          </w:p>
        </w:tc>
        <w:tc>
          <w:tcPr>
            <w:tcW w:w="1775" w:type="dxa"/>
            <w:shd w:val="clear" w:color="auto" w:fill="auto"/>
            <w:vAlign w:val="center"/>
          </w:tcPr>
          <w:p w14:paraId="454857CD" w14:textId="77777777" w:rsidR="00776C6E" w:rsidRPr="007001F1" w:rsidDel="0057615D" w:rsidRDefault="00776C6E" w:rsidP="00520BD8">
            <w:pPr>
              <w:jc w:val="both"/>
              <w:rPr>
                <w:del w:id="503" w:author="Autor"/>
                <w:b/>
                <w:bCs/>
                <w:color w:val="000000"/>
              </w:rPr>
            </w:pPr>
          </w:p>
        </w:tc>
      </w:tr>
      <w:tr w:rsidR="00776C6E" w:rsidRPr="007001F1" w:rsidDel="0057615D" w14:paraId="4F3D410D" w14:textId="77777777" w:rsidTr="00010677">
        <w:trPr>
          <w:trHeight w:val="727"/>
          <w:del w:id="504" w:author="Autor"/>
        </w:trPr>
        <w:tc>
          <w:tcPr>
            <w:tcW w:w="582" w:type="dxa"/>
            <w:vMerge/>
            <w:shd w:val="clear" w:color="auto" w:fill="auto"/>
            <w:noWrap/>
            <w:vAlign w:val="center"/>
          </w:tcPr>
          <w:p w14:paraId="29D979A4" w14:textId="77777777" w:rsidR="00776C6E" w:rsidRPr="007001F1" w:rsidDel="0057615D" w:rsidRDefault="00776C6E" w:rsidP="00520BD8">
            <w:pPr>
              <w:jc w:val="center"/>
              <w:rPr>
                <w:del w:id="505" w:author="Autor"/>
                <w:color w:val="000000"/>
              </w:rPr>
            </w:pPr>
          </w:p>
        </w:tc>
        <w:tc>
          <w:tcPr>
            <w:tcW w:w="4820" w:type="dxa"/>
            <w:gridSpan w:val="2"/>
            <w:shd w:val="clear" w:color="auto" w:fill="auto"/>
            <w:vAlign w:val="center"/>
          </w:tcPr>
          <w:p w14:paraId="171C46C5" w14:textId="77777777" w:rsidR="00776C6E" w:rsidRPr="007001F1" w:rsidDel="0057615D" w:rsidRDefault="00776C6E" w:rsidP="00520BD8">
            <w:pPr>
              <w:jc w:val="both"/>
              <w:rPr>
                <w:del w:id="506" w:author="Autor"/>
                <w:color w:val="000000"/>
              </w:rPr>
            </w:pPr>
            <w:del w:id="507" w:author="Autor">
              <w:r w:rsidRPr="007001F1" w:rsidDel="0057615D">
                <w:rPr>
                  <w:color w:val="000000"/>
                  <w:sz w:val="22"/>
                  <w:szCs w:val="22"/>
                </w:rPr>
                <w:delText xml:space="preserve">c) Bola PHZ určená tak, že zahŕňa PHZ </w:delText>
              </w:r>
              <w:r w:rsidR="00442C37" w:rsidDel="0057615D">
                <w:rPr>
                  <w:color w:val="000000"/>
                  <w:sz w:val="22"/>
                  <w:szCs w:val="22"/>
                </w:rPr>
                <w:delText xml:space="preserve">pre </w:delText>
              </w:r>
              <w:r w:rsidRPr="007001F1" w:rsidDel="0057615D">
                <w:rPr>
                  <w:color w:val="000000"/>
                  <w:sz w:val="22"/>
                  <w:szCs w:val="22"/>
                </w:rPr>
                <w:delText>všetky časti zákazky, vrátane opakovaných plnení, odmien a opcií?</w:delText>
              </w:r>
            </w:del>
          </w:p>
        </w:tc>
        <w:tc>
          <w:tcPr>
            <w:tcW w:w="567" w:type="dxa"/>
            <w:shd w:val="clear" w:color="auto" w:fill="auto"/>
            <w:vAlign w:val="center"/>
          </w:tcPr>
          <w:p w14:paraId="32D3C444" w14:textId="77777777" w:rsidR="00776C6E" w:rsidRPr="007001F1" w:rsidDel="0057615D" w:rsidRDefault="00776C6E" w:rsidP="00520BD8">
            <w:pPr>
              <w:jc w:val="both"/>
              <w:rPr>
                <w:del w:id="508" w:author="Autor"/>
                <w:b/>
                <w:bCs/>
                <w:color w:val="000000"/>
              </w:rPr>
            </w:pPr>
          </w:p>
        </w:tc>
        <w:tc>
          <w:tcPr>
            <w:tcW w:w="567" w:type="dxa"/>
            <w:shd w:val="clear" w:color="auto" w:fill="auto"/>
            <w:vAlign w:val="center"/>
          </w:tcPr>
          <w:p w14:paraId="011D303C" w14:textId="77777777" w:rsidR="00776C6E" w:rsidRPr="007001F1" w:rsidDel="0057615D" w:rsidRDefault="00776C6E" w:rsidP="00520BD8">
            <w:pPr>
              <w:jc w:val="both"/>
              <w:rPr>
                <w:del w:id="509" w:author="Autor"/>
                <w:b/>
                <w:bCs/>
                <w:color w:val="000000"/>
              </w:rPr>
            </w:pPr>
          </w:p>
        </w:tc>
        <w:tc>
          <w:tcPr>
            <w:tcW w:w="776" w:type="dxa"/>
            <w:shd w:val="clear" w:color="auto" w:fill="auto"/>
            <w:vAlign w:val="center"/>
          </w:tcPr>
          <w:p w14:paraId="57D024DE" w14:textId="77777777" w:rsidR="00776C6E" w:rsidRPr="007001F1" w:rsidDel="0057615D" w:rsidRDefault="00776C6E" w:rsidP="00520BD8">
            <w:pPr>
              <w:jc w:val="both"/>
              <w:rPr>
                <w:del w:id="510" w:author="Autor"/>
                <w:b/>
                <w:bCs/>
                <w:color w:val="000000"/>
              </w:rPr>
            </w:pPr>
          </w:p>
        </w:tc>
        <w:tc>
          <w:tcPr>
            <w:tcW w:w="1775" w:type="dxa"/>
            <w:shd w:val="clear" w:color="auto" w:fill="auto"/>
            <w:vAlign w:val="center"/>
          </w:tcPr>
          <w:p w14:paraId="672345E5" w14:textId="77777777" w:rsidR="00776C6E" w:rsidRPr="007001F1" w:rsidDel="0057615D" w:rsidRDefault="00776C6E" w:rsidP="00520BD8">
            <w:pPr>
              <w:jc w:val="both"/>
              <w:rPr>
                <w:del w:id="511" w:author="Autor"/>
                <w:b/>
                <w:bCs/>
                <w:color w:val="000000"/>
              </w:rPr>
            </w:pPr>
          </w:p>
        </w:tc>
      </w:tr>
      <w:tr w:rsidR="00776C6E" w:rsidRPr="007001F1" w:rsidDel="0057615D" w14:paraId="0D2687A4" w14:textId="77777777" w:rsidTr="00010677">
        <w:trPr>
          <w:trHeight w:val="727"/>
          <w:del w:id="512" w:author="Autor"/>
        </w:trPr>
        <w:tc>
          <w:tcPr>
            <w:tcW w:w="582" w:type="dxa"/>
            <w:vMerge/>
            <w:shd w:val="clear" w:color="auto" w:fill="auto"/>
            <w:noWrap/>
            <w:vAlign w:val="center"/>
          </w:tcPr>
          <w:p w14:paraId="7BF567E9" w14:textId="77777777" w:rsidR="00776C6E" w:rsidRPr="007001F1" w:rsidDel="0057615D" w:rsidRDefault="00776C6E" w:rsidP="00520BD8">
            <w:pPr>
              <w:jc w:val="center"/>
              <w:rPr>
                <w:del w:id="513" w:author="Autor"/>
                <w:color w:val="000000"/>
              </w:rPr>
            </w:pPr>
          </w:p>
        </w:tc>
        <w:tc>
          <w:tcPr>
            <w:tcW w:w="4820" w:type="dxa"/>
            <w:gridSpan w:val="2"/>
            <w:shd w:val="clear" w:color="auto" w:fill="auto"/>
            <w:vAlign w:val="center"/>
          </w:tcPr>
          <w:p w14:paraId="10A04DD5" w14:textId="77777777" w:rsidR="00776C6E" w:rsidRPr="007001F1" w:rsidDel="0057615D" w:rsidRDefault="00776C6E" w:rsidP="00520BD8">
            <w:pPr>
              <w:jc w:val="both"/>
              <w:rPr>
                <w:del w:id="514" w:author="Autor"/>
                <w:color w:val="000000"/>
              </w:rPr>
            </w:pPr>
            <w:del w:id="515" w:author="Autor">
              <w:r w:rsidRPr="007001F1" w:rsidDel="0057615D">
                <w:rPr>
                  <w:color w:val="000000"/>
                  <w:sz w:val="22"/>
                  <w:szCs w:val="22"/>
                </w:rPr>
                <w:delText>d) Bola PHZ určená na základe údajov a informácií o zákazkách na rovnaký alebo porovnateľný predmet zákazky?</w:delText>
              </w:r>
            </w:del>
          </w:p>
        </w:tc>
        <w:tc>
          <w:tcPr>
            <w:tcW w:w="567" w:type="dxa"/>
            <w:shd w:val="clear" w:color="auto" w:fill="auto"/>
            <w:vAlign w:val="center"/>
          </w:tcPr>
          <w:p w14:paraId="70D6A557" w14:textId="77777777" w:rsidR="00776C6E" w:rsidRPr="007001F1" w:rsidDel="0057615D" w:rsidRDefault="00776C6E" w:rsidP="00520BD8">
            <w:pPr>
              <w:jc w:val="both"/>
              <w:rPr>
                <w:del w:id="516" w:author="Autor"/>
                <w:b/>
                <w:bCs/>
                <w:color w:val="000000"/>
              </w:rPr>
            </w:pPr>
          </w:p>
        </w:tc>
        <w:tc>
          <w:tcPr>
            <w:tcW w:w="567" w:type="dxa"/>
            <w:shd w:val="clear" w:color="auto" w:fill="auto"/>
            <w:vAlign w:val="center"/>
          </w:tcPr>
          <w:p w14:paraId="7591E6F3" w14:textId="77777777" w:rsidR="00776C6E" w:rsidRPr="007001F1" w:rsidDel="0057615D" w:rsidRDefault="00776C6E" w:rsidP="00520BD8">
            <w:pPr>
              <w:jc w:val="both"/>
              <w:rPr>
                <w:del w:id="517" w:author="Autor"/>
                <w:b/>
                <w:bCs/>
                <w:color w:val="000000"/>
              </w:rPr>
            </w:pPr>
          </w:p>
        </w:tc>
        <w:tc>
          <w:tcPr>
            <w:tcW w:w="776" w:type="dxa"/>
            <w:shd w:val="clear" w:color="auto" w:fill="auto"/>
            <w:vAlign w:val="center"/>
          </w:tcPr>
          <w:p w14:paraId="7955EB4A" w14:textId="77777777" w:rsidR="00776C6E" w:rsidRPr="007001F1" w:rsidDel="0057615D" w:rsidRDefault="00776C6E" w:rsidP="00520BD8">
            <w:pPr>
              <w:jc w:val="both"/>
              <w:rPr>
                <w:del w:id="518" w:author="Autor"/>
                <w:b/>
                <w:bCs/>
                <w:color w:val="000000"/>
              </w:rPr>
            </w:pPr>
          </w:p>
        </w:tc>
        <w:tc>
          <w:tcPr>
            <w:tcW w:w="1775" w:type="dxa"/>
            <w:shd w:val="clear" w:color="auto" w:fill="auto"/>
            <w:vAlign w:val="center"/>
          </w:tcPr>
          <w:p w14:paraId="70306F30" w14:textId="77777777" w:rsidR="00776C6E" w:rsidRPr="007001F1" w:rsidDel="0057615D" w:rsidRDefault="00776C6E" w:rsidP="00520BD8">
            <w:pPr>
              <w:jc w:val="both"/>
              <w:rPr>
                <w:del w:id="519" w:author="Autor"/>
                <w:b/>
                <w:bCs/>
                <w:color w:val="000000"/>
              </w:rPr>
            </w:pPr>
          </w:p>
        </w:tc>
      </w:tr>
      <w:tr w:rsidR="00776C6E" w:rsidRPr="007001F1" w:rsidDel="0057615D" w14:paraId="1FDBC038" w14:textId="77777777" w:rsidTr="00010677">
        <w:trPr>
          <w:trHeight w:val="293"/>
          <w:del w:id="520" w:author="Autor"/>
        </w:trPr>
        <w:tc>
          <w:tcPr>
            <w:tcW w:w="582" w:type="dxa"/>
            <w:vMerge/>
            <w:shd w:val="clear" w:color="auto" w:fill="auto"/>
            <w:noWrap/>
            <w:vAlign w:val="center"/>
          </w:tcPr>
          <w:p w14:paraId="1A2E5428" w14:textId="77777777" w:rsidR="00776C6E" w:rsidRPr="007001F1" w:rsidDel="0057615D" w:rsidRDefault="00776C6E" w:rsidP="00520BD8">
            <w:pPr>
              <w:jc w:val="center"/>
              <w:rPr>
                <w:del w:id="521" w:author="Autor"/>
                <w:color w:val="000000"/>
              </w:rPr>
            </w:pPr>
          </w:p>
        </w:tc>
        <w:tc>
          <w:tcPr>
            <w:tcW w:w="4820" w:type="dxa"/>
            <w:gridSpan w:val="2"/>
            <w:shd w:val="clear" w:color="auto" w:fill="auto"/>
            <w:vAlign w:val="center"/>
          </w:tcPr>
          <w:p w14:paraId="7E5F3122" w14:textId="77777777" w:rsidR="00776C6E" w:rsidRPr="007001F1" w:rsidDel="0057615D" w:rsidRDefault="00776C6E" w:rsidP="00520BD8">
            <w:pPr>
              <w:jc w:val="both"/>
              <w:rPr>
                <w:del w:id="522" w:author="Autor"/>
                <w:color w:val="000000"/>
              </w:rPr>
            </w:pPr>
            <w:del w:id="523" w:author="Autor">
              <w:r w:rsidRPr="007001F1" w:rsidDel="0057615D">
                <w:rPr>
                  <w:color w:val="000000"/>
                  <w:sz w:val="22"/>
                  <w:szCs w:val="22"/>
                </w:rPr>
                <w:delTex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delText>
              </w:r>
            </w:del>
          </w:p>
        </w:tc>
        <w:tc>
          <w:tcPr>
            <w:tcW w:w="567" w:type="dxa"/>
            <w:shd w:val="clear" w:color="auto" w:fill="auto"/>
            <w:vAlign w:val="center"/>
          </w:tcPr>
          <w:p w14:paraId="24ECE4CE" w14:textId="77777777" w:rsidR="00776C6E" w:rsidRPr="007001F1" w:rsidDel="0057615D" w:rsidRDefault="00776C6E" w:rsidP="00520BD8">
            <w:pPr>
              <w:jc w:val="both"/>
              <w:rPr>
                <w:del w:id="524" w:author="Autor"/>
                <w:b/>
                <w:bCs/>
                <w:color w:val="000000"/>
              </w:rPr>
            </w:pPr>
          </w:p>
        </w:tc>
        <w:tc>
          <w:tcPr>
            <w:tcW w:w="567" w:type="dxa"/>
            <w:shd w:val="clear" w:color="auto" w:fill="auto"/>
            <w:vAlign w:val="center"/>
          </w:tcPr>
          <w:p w14:paraId="2F128BA1" w14:textId="77777777" w:rsidR="00776C6E" w:rsidRPr="007001F1" w:rsidDel="0057615D" w:rsidRDefault="00776C6E" w:rsidP="00520BD8">
            <w:pPr>
              <w:jc w:val="both"/>
              <w:rPr>
                <w:del w:id="525" w:author="Autor"/>
                <w:b/>
                <w:bCs/>
                <w:color w:val="000000"/>
              </w:rPr>
            </w:pPr>
          </w:p>
        </w:tc>
        <w:tc>
          <w:tcPr>
            <w:tcW w:w="776" w:type="dxa"/>
            <w:shd w:val="clear" w:color="auto" w:fill="auto"/>
            <w:vAlign w:val="center"/>
          </w:tcPr>
          <w:p w14:paraId="75835C54" w14:textId="77777777" w:rsidR="00776C6E" w:rsidRPr="007001F1" w:rsidDel="0057615D" w:rsidRDefault="00776C6E" w:rsidP="00520BD8">
            <w:pPr>
              <w:jc w:val="both"/>
              <w:rPr>
                <w:del w:id="526" w:author="Autor"/>
                <w:b/>
                <w:bCs/>
                <w:color w:val="000000"/>
              </w:rPr>
            </w:pPr>
          </w:p>
        </w:tc>
        <w:tc>
          <w:tcPr>
            <w:tcW w:w="1775" w:type="dxa"/>
            <w:shd w:val="clear" w:color="auto" w:fill="auto"/>
            <w:vAlign w:val="center"/>
          </w:tcPr>
          <w:p w14:paraId="4B79EF3C" w14:textId="77777777" w:rsidR="00776C6E" w:rsidRPr="007001F1" w:rsidDel="0057615D" w:rsidRDefault="00776C6E" w:rsidP="00520BD8">
            <w:pPr>
              <w:jc w:val="both"/>
              <w:rPr>
                <w:del w:id="527" w:author="Autor"/>
                <w:b/>
                <w:bCs/>
                <w:color w:val="000000"/>
              </w:rPr>
            </w:pPr>
          </w:p>
        </w:tc>
      </w:tr>
      <w:tr w:rsidR="00776C6E" w:rsidRPr="007001F1" w:rsidDel="0057615D" w14:paraId="1EC003B5" w14:textId="77777777" w:rsidTr="00010677">
        <w:trPr>
          <w:trHeight w:val="299"/>
          <w:del w:id="528" w:author="Autor"/>
        </w:trPr>
        <w:tc>
          <w:tcPr>
            <w:tcW w:w="582" w:type="dxa"/>
            <w:vMerge/>
            <w:shd w:val="clear" w:color="auto" w:fill="auto"/>
            <w:noWrap/>
            <w:vAlign w:val="center"/>
          </w:tcPr>
          <w:p w14:paraId="4C69DBA4" w14:textId="77777777" w:rsidR="00776C6E" w:rsidRPr="007001F1" w:rsidDel="0057615D" w:rsidRDefault="00776C6E" w:rsidP="00520BD8">
            <w:pPr>
              <w:jc w:val="center"/>
              <w:rPr>
                <w:del w:id="529" w:author="Autor"/>
                <w:color w:val="000000"/>
              </w:rPr>
            </w:pPr>
          </w:p>
        </w:tc>
        <w:tc>
          <w:tcPr>
            <w:tcW w:w="4820" w:type="dxa"/>
            <w:gridSpan w:val="2"/>
            <w:shd w:val="clear" w:color="auto" w:fill="auto"/>
            <w:vAlign w:val="center"/>
          </w:tcPr>
          <w:p w14:paraId="141BFE5E" w14:textId="77777777" w:rsidR="00776C6E" w:rsidRPr="007001F1" w:rsidDel="0057615D" w:rsidRDefault="00776C6E" w:rsidP="00520BD8">
            <w:pPr>
              <w:jc w:val="both"/>
              <w:rPr>
                <w:del w:id="530" w:author="Autor"/>
                <w:color w:val="000000"/>
              </w:rPr>
            </w:pPr>
            <w:del w:id="531" w:author="Autor">
              <w:r w:rsidRPr="007001F1" w:rsidDel="0057615D">
                <w:rPr>
                  <w:color w:val="000000"/>
                  <w:sz w:val="22"/>
                  <w:szCs w:val="22"/>
                </w:rPr>
                <w:delText>f) Uviedol verejný obstarávateľ PHZ v oznámení v zmysle § 6 ods. 17 ZVO?</w:delText>
              </w:r>
            </w:del>
          </w:p>
        </w:tc>
        <w:tc>
          <w:tcPr>
            <w:tcW w:w="567" w:type="dxa"/>
            <w:shd w:val="clear" w:color="auto" w:fill="auto"/>
            <w:vAlign w:val="center"/>
          </w:tcPr>
          <w:p w14:paraId="10FA232F" w14:textId="77777777" w:rsidR="00776C6E" w:rsidRPr="007001F1" w:rsidDel="0057615D" w:rsidRDefault="00776C6E" w:rsidP="00520BD8">
            <w:pPr>
              <w:jc w:val="both"/>
              <w:rPr>
                <w:del w:id="532" w:author="Autor"/>
                <w:b/>
                <w:bCs/>
                <w:color w:val="000000"/>
              </w:rPr>
            </w:pPr>
          </w:p>
        </w:tc>
        <w:tc>
          <w:tcPr>
            <w:tcW w:w="567" w:type="dxa"/>
            <w:shd w:val="clear" w:color="auto" w:fill="auto"/>
            <w:vAlign w:val="center"/>
          </w:tcPr>
          <w:p w14:paraId="67247D0A" w14:textId="77777777" w:rsidR="00776C6E" w:rsidRPr="007001F1" w:rsidDel="0057615D" w:rsidRDefault="00776C6E" w:rsidP="00520BD8">
            <w:pPr>
              <w:jc w:val="both"/>
              <w:rPr>
                <w:del w:id="533" w:author="Autor"/>
                <w:b/>
                <w:bCs/>
                <w:color w:val="000000"/>
              </w:rPr>
            </w:pPr>
          </w:p>
        </w:tc>
        <w:tc>
          <w:tcPr>
            <w:tcW w:w="776" w:type="dxa"/>
            <w:shd w:val="clear" w:color="auto" w:fill="auto"/>
            <w:vAlign w:val="center"/>
          </w:tcPr>
          <w:p w14:paraId="7DDDE6F5" w14:textId="77777777" w:rsidR="00776C6E" w:rsidRPr="007001F1" w:rsidDel="0057615D" w:rsidRDefault="00776C6E" w:rsidP="00520BD8">
            <w:pPr>
              <w:jc w:val="both"/>
              <w:rPr>
                <w:del w:id="534" w:author="Autor"/>
                <w:b/>
                <w:bCs/>
                <w:color w:val="000000"/>
              </w:rPr>
            </w:pPr>
          </w:p>
        </w:tc>
        <w:tc>
          <w:tcPr>
            <w:tcW w:w="1775" w:type="dxa"/>
            <w:shd w:val="clear" w:color="auto" w:fill="auto"/>
            <w:vAlign w:val="center"/>
          </w:tcPr>
          <w:p w14:paraId="44F24EA6" w14:textId="77777777" w:rsidR="00776C6E" w:rsidRPr="007001F1" w:rsidDel="0057615D" w:rsidRDefault="00776C6E" w:rsidP="00520BD8">
            <w:pPr>
              <w:jc w:val="both"/>
              <w:rPr>
                <w:del w:id="535" w:author="Autor"/>
                <w:b/>
                <w:bCs/>
                <w:color w:val="000000"/>
              </w:rPr>
            </w:pPr>
          </w:p>
        </w:tc>
      </w:tr>
      <w:tr w:rsidR="00776C6E" w:rsidRPr="007001F1" w:rsidDel="0057615D" w14:paraId="7802CA34" w14:textId="77777777" w:rsidTr="00010677">
        <w:trPr>
          <w:trHeight w:val="559"/>
          <w:del w:id="536" w:author="Autor"/>
        </w:trPr>
        <w:tc>
          <w:tcPr>
            <w:tcW w:w="582" w:type="dxa"/>
            <w:vMerge/>
            <w:shd w:val="clear" w:color="auto" w:fill="auto"/>
            <w:noWrap/>
            <w:vAlign w:val="center"/>
          </w:tcPr>
          <w:p w14:paraId="475B0295" w14:textId="77777777" w:rsidR="00776C6E" w:rsidRPr="007001F1" w:rsidDel="0057615D" w:rsidRDefault="00776C6E" w:rsidP="00520BD8">
            <w:pPr>
              <w:jc w:val="center"/>
              <w:rPr>
                <w:del w:id="537" w:author="Autor"/>
                <w:color w:val="000000"/>
              </w:rPr>
            </w:pPr>
          </w:p>
        </w:tc>
        <w:tc>
          <w:tcPr>
            <w:tcW w:w="4820" w:type="dxa"/>
            <w:gridSpan w:val="2"/>
            <w:shd w:val="clear" w:color="auto" w:fill="auto"/>
            <w:vAlign w:val="center"/>
          </w:tcPr>
          <w:p w14:paraId="097EE114" w14:textId="77777777" w:rsidR="00776C6E" w:rsidRPr="007001F1" w:rsidDel="0057615D" w:rsidRDefault="00776C6E" w:rsidP="00520BD8">
            <w:pPr>
              <w:jc w:val="both"/>
              <w:rPr>
                <w:del w:id="538" w:author="Autor"/>
                <w:color w:val="000000"/>
              </w:rPr>
            </w:pPr>
            <w:del w:id="539" w:author="Autor">
              <w:r w:rsidRPr="007001F1" w:rsidDel="0057615D">
                <w:rPr>
                  <w:sz w:val="22"/>
                  <w:szCs w:val="22"/>
                </w:rPr>
                <w:delText>g)Stanovil verejný obstarávateľ PHZ v zmysle  ostatných ustanovení § 6 ZVO</w:delText>
              </w:r>
              <w:r w:rsidR="0005214C" w:rsidDel="0057615D">
                <w:rPr>
                  <w:color w:val="000000"/>
                  <w:sz w:val="22"/>
                  <w:szCs w:val="22"/>
                </w:rPr>
                <w:delText xml:space="preserve"> </w:delText>
              </w:r>
              <w:r w:rsidR="00EF1106" w:rsidDel="0057615D">
                <w:rPr>
                  <w:color w:val="000000"/>
                  <w:sz w:val="22"/>
                  <w:szCs w:val="22"/>
                </w:rPr>
                <w:delText>a</w:delText>
              </w:r>
              <w:r w:rsidR="0005214C" w:rsidDel="0057615D">
                <w:rPr>
                  <w:color w:val="000000"/>
                  <w:sz w:val="22"/>
                  <w:szCs w:val="22"/>
                </w:rPr>
                <w:delText xml:space="preserve"> v súlade s ustanoveniami Systému riadenia EŠIF</w:delText>
              </w:r>
              <w:r w:rsidRPr="007001F1" w:rsidDel="0057615D">
                <w:rPr>
                  <w:sz w:val="22"/>
                  <w:szCs w:val="22"/>
                </w:rPr>
                <w:delText>?</w:delText>
              </w:r>
            </w:del>
          </w:p>
        </w:tc>
        <w:tc>
          <w:tcPr>
            <w:tcW w:w="567" w:type="dxa"/>
            <w:shd w:val="clear" w:color="auto" w:fill="auto"/>
            <w:vAlign w:val="center"/>
          </w:tcPr>
          <w:p w14:paraId="638D72A9" w14:textId="77777777" w:rsidR="00776C6E" w:rsidRPr="007001F1" w:rsidDel="0057615D" w:rsidRDefault="00776C6E" w:rsidP="00520BD8">
            <w:pPr>
              <w:jc w:val="both"/>
              <w:rPr>
                <w:del w:id="540" w:author="Autor"/>
                <w:b/>
                <w:bCs/>
                <w:color w:val="000000"/>
              </w:rPr>
            </w:pPr>
          </w:p>
        </w:tc>
        <w:tc>
          <w:tcPr>
            <w:tcW w:w="567" w:type="dxa"/>
            <w:shd w:val="clear" w:color="auto" w:fill="auto"/>
            <w:vAlign w:val="center"/>
          </w:tcPr>
          <w:p w14:paraId="4474B8A7" w14:textId="77777777" w:rsidR="00776C6E" w:rsidRPr="007001F1" w:rsidDel="0057615D" w:rsidRDefault="00776C6E" w:rsidP="00520BD8">
            <w:pPr>
              <w:jc w:val="both"/>
              <w:rPr>
                <w:del w:id="541" w:author="Autor"/>
                <w:b/>
                <w:bCs/>
                <w:color w:val="000000"/>
              </w:rPr>
            </w:pPr>
          </w:p>
        </w:tc>
        <w:tc>
          <w:tcPr>
            <w:tcW w:w="776" w:type="dxa"/>
            <w:shd w:val="clear" w:color="auto" w:fill="auto"/>
            <w:vAlign w:val="center"/>
          </w:tcPr>
          <w:p w14:paraId="4CDCB0CA" w14:textId="77777777" w:rsidR="00776C6E" w:rsidRPr="007001F1" w:rsidDel="0057615D" w:rsidRDefault="00776C6E" w:rsidP="00520BD8">
            <w:pPr>
              <w:jc w:val="both"/>
              <w:rPr>
                <w:del w:id="542" w:author="Autor"/>
                <w:b/>
                <w:bCs/>
                <w:color w:val="000000"/>
              </w:rPr>
            </w:pPr>
          </w:p>
        </w:tc>
        <w:tc>
          <w:tcPr>
            <w:tcW w:w="1775" w:type="dxa"/>
            <w:shd w:val="clear" w:color="auto" w:fill="auto"/>
            <w:vAlign w:val="center"/>
          </w:tcPr>
          <w:p w14:paraId="49771238" w14:textId="77777777" w:rsidR="00776C6E" w:rsidRPr="007001F1" w:rsidDel="0057615D" w:rsidRDefault="00776C6E" w:rsidP="00520BD8">
            <w:pPr>
              <w:jc w:val="both"/>
              <w:rPr>
                <w:del w:id="543" w:author="Autor"/>
                <w:b/>
                <w:bCs/>
                <w:color w:val="000000"/>
              </w:rPr>
            </w:pPr>
          </w:p>
        </w:tc>
      </w:tr>
      <w:tr w:rsidR="006302BF" w:rsidRPr="007001F1" w:rsidDel="0057615D" w14:paraId="5F7E9A17" w14:textId="77777777" w:rsidTr="00010677">
        <w:trPr>
          <w:trHeight w:val="20"/>
          <w:del w:id="544" w:author="Autor"/>
        </w:trPr>
        <w:tc>
          <w:tcPr>
            <w:tcW w:w="582" w:type="dxa"/>
            <w:shd w:val="clear" w:color="auto" w:fill="auto"/>
            <w:noWrap/>
            <w:vAlign w:val="center"/>
            <w:hideMark/>
          </w:tcPr>
          <w:p w14:paraId="1E142142" w14:textId="77777777" w:rsidR="006302BF" w:rsidRPr="007001F1" w:rsidDel="0057615D" w:rsidRDefault="006302BF" w:rsidP="00520BD8">
            <w:pPr>
              <w:jc w:val="center"/>
              <w:rPr>
                <w:del w:id="545" w:author="Autor"/>
                <w:color w:val="000000"/>
              </w:rPr>
            </w:pPr>
            <w:del w:id="546" w:author="Autor">
              <w:r w:rsidRPr="007001F1" w:rsidDel="0057615D">
                <w:rPr>
                  <w:color w:val="000000"/>
                  <w:sz w:val="22"/>
                  <w:szCs w:val="22"/>
                </w:rPr>
                <w:delText>3</w:delText>
              </w:r>
            </w:del>
          </w:p>
        </w:tc>
        <w:tc>
          <w:tcPr>
            <w:tcW w:w="4820" w:type="dxa"/>
            <w:gridSpan w:val="2"/>
            <w:shd w:val="clear" w:color="auto" w:fill="auto"/>
            <w:vAlign w:val="center"/>
            <w:hideMark/>
          </w:tcPr>
          <w:p w14:paraId="054C97E7" w14:textId="77777777" w:rsidR="006302BF" w:rsidRPr="007001F1" w:rsidDel="0057615D" w:rsidRDefault="006302BF" w:rsidP="00520BD8">
            <w:pPr>
              <w:jc w:val="both"/>
              <w:rPr>
                <w:del w:id="547" w:author="Autor"/>
                <w:color w:val="000000"/>
              </w:rPr>
            </w:pPr>
            <w:del w:id="548" w:author="Autor">
              <w:r w:rsidRPr="007001F1" w:rsidDel="0057615D">
                <w:rPr>
                  <w:color w:val="000000"/>
                  <w:sz w:val="22"/>
                  <w:szCs w:val="22"/>
                </w:rPr>
                <w:delText>Bol dodržaný postup zadávania nadlimitnej verejnej súťaže s využitím elektronického trhoviska v súlade s § 66 ods. 8 ZVO?</w:delText>
              </w:r>
            </w:del>
          </w:p>
        </w:tc>
        <w:tc>
          <w:tcPr>
            <w:tcW w:w="567" w:type="dxa"/>
            <w:shd w:val="clear" w:color="auto" w:fill="auto"/>
            <w:vAlign w:val="center"/>
            <w:hideMark/>
          </w:tcPr>
          <w:p w14:paraId="666C31DD" w14:textId="77777777" w:rsidR="006302BF" w:rsidRPr="007001F1" w:rsidDel="0057615D" w:rsidRDefault="006302BF" w:rsidP="00520BD8">
            <w:pPr>
              <w:jc w:val="both"/>
              <w:rPr>
                <w:del w:id="549" w:author="Autor"/>
                <w:b/>
                <w:bCs/>
                <w:color w:val="000000"/>
              </w:rPr>
            </w:pPr>
            <w:del w:id="550" w:author="Autor">
              <w:r w:rsidRPr="007001F1" w:rsidDel="0057615D">
                <w:rPr>
                  <w:b/>
                  <w:bCs/>
                  <w:color w:val="000000"/>
                  <w:sz w:val="22"/>
                  <w:szCs w:val="22"/>
                </w:rPr>
                <w:delText> </w:delText>
              </w:r>
            </w:del>
          </w:p>
        </w:tc>
        <w:tc>
          <w:tcPr>
            <w:tcW w:w="567" w:type="dxa"/>
            <w:shd w:val="clear" w:color="auto" w:fill="auto"/>
            <w:vAlign w:val="center"/>
            <w:hideMark/>
          </w:tcPr>
          <w:p w14:paraId="5FC1C6EC" w14:textId="77777777" w:rsidR="006302BF" w:rsidRPr="007001F1" w:rsidDel="0057615D" w:rsidRDefault="006302BF" w:rsidP="00520BD8">
            <w:pPr>
              <w:jc w:val="both"/>
              <w:rPr>
                <w:del w:id="551" w:author="Autor"/>
                <w:b/>
                <w:bCs/>
                <w:color w:val="000000"/>
              </w:rPr>
            </w:pPr>
            <w:del w:id="552" w:author="Autor">
              <w:r w:rsidRPr="007001F1" w:rsidDel="0057615D">
                <w:rPr>
                  <w:b/>
                  <w:bCs/>
                  <w:color w:val="000000"/>
                  <w:sz w:val="22"/>
                  <w:szCs w:val="22"/>
                </w:rPr>
                <w:delText> </w:delText>
              </w:r>
            </w:del>
          </w:p>
        </w:tc>
        <w:tc>
          <w:tcPr>
            <w:tcW w:w="776" w:type="dxa"/>
            <w:shd w:val="clear" w:color="auto" w:fill="auto"/>
            <w:vAlign w:val="center"/>
            <w:hideMark/>
          </w:tcPr>
          <w:p w14:paraId="27F92B32" w14:textId="77777777" w:rsidR="006302BF" w:rsidRPr="007001F1" w:rsidDel="0057615D" w:rsidRDefault="006302BF" w:rsidP="00520BD8">
            <w:pPr>
              <w:jc w:val="both"/>
              <w:rPr>
                <w:del w:id="553" w:author="Autor"/>
                <w:b/>
                <w:bCs/>
                <w:color w:val="000000"/>
              </w:rPr>
            </w:pPr>
            <w:del w:id="554" w:author="Autor">
              <w:r w:rsidRPr="007001F1" w:rsidDel="0057615D">
                <w:rPr>
                  <w:b/>
                  <w:bCs/>
                  <w:color w:val="000000"/>
                  <w:sz w:val="22"/>
                  <w:szCs w:val="22"/>
                </w:rPr>
                <w:delText> </w:delText>
              </w:r>
            </w:del>
          </w:p>
        </w:tc>
        <w:tc>
          <w:tcPr>
            <w:tcW w:w="1775" w:type="dxa"/>
            <w:shd w:val="clear" w:color="auto" w:fill="auto"/>
            <w:vAlign w:val="center"/>
            <w:hideMark/>
          </w:tcPr>
          <w:p w14:paraId="1CFAE061" w14:textId="77777777" w:rsidR="006302BF" w:rsidRPr="007001F1" w:rsidDel="0057615D" w:rsidRDefault="006302BF" w:rsidP="00520BD8">
            <w:pPr>
              <w:jc w:val="both"/>
              <w:rPr>
                <w:del w:id="555" w:author="Autor"/>
                <w:b/>
                <w:bCs/>
                <w:color w:val="000000"/>
              </w:rPr>
            </w:pPr>
            <w:del w:id="556" w:author="Autor">
              <w:r w:rsidRPr="007001F1" w:rsidDel="0057615D">
                <w:rPr>
                  <w:b/>
                  <w:bCs/>
                  <w:color w:val="000000"/>
                  <w:sz w:val="22"/>
                  <w:szCs w:val="22"/>
                </w:rPr>
                <w:delText> </w:delText>
              </w:r>
            </w:del>
          </w:p>
        </w:tc>
      </w:tr>
      <w:tr w:rsidR="00E5404D" w:rsidRPr="007001F1" w:rsidDel="0057615D" w14:paraId="290ADD1C" w14:textId="77777777" w:rsidTr="00010677">
        <w:trPr>
          <w:trHeight w:val="20"/>
          <w:del w:id="557" w:author="Autor"/>
        </w:trPr>
        <w:tc>
          <w:tcPr>
            <w:tcW w:w="582" w:type="dxa"/>
            <w:vMerge w:val="restart"/>
            <w:shd w:val="clear" w:color="auto" w:fill="auto"/>
            <w:noWrap/>
            <w:vAlign w:val="center"/>
            <w:hideMark/>
          </w:tcPr>
          <w:p w14:paraId="16EA4EAE" w14:textId="77777777" w:rsidR="00E5404D" w:rsidRPr="007001F1" w:rsidDel="0057615D" w:rsidRDefault="00E5404D" w:rsidP="00520BD8">
            <w:pPr>
              <w:jc w:val="center"/>
              <w:rPr>
                <w:del w:id="558" w:author="Autor"/>
                <w:color w:val="000000"/>
              </w:rPr>
            </w:pPr>
            <w:del w:id="559" w:author="Autor">
              <w:r w:rsidRPr="007001F1" w:rsidDel="0057615D">
                <w:rPr>
                  <w:color w:val="000000"/>
                  <w:sz w:val="22"/>
                  <w:szCs w:val="22"/>
                </w:rPr>
                <w:delText>4</w:delText>
              </w:r>
            </w:del>
          </w:p>
        </w:tc>
        <w:tc>
          <w:tcPr>
            <w:tcW w:w="4820" w:type="dxa"/>
            <w:gridSpan w:val="2"/>
            <w:shd w:val="clear" w:color="auto" w:fill="auto"/>
            <w:vAlign w:val="center"/>
            <w:hideMark/>
          </w:tcPr>
          <w:p w14:paraId="35D93963" w14:textId="77777777" w:rsidR="00E5404D" w:rsidRPr="00E5404D" w:rsidDel="0057615D" w:rsidRDefault="00B4707E" w:rsidP="00520BD8">
            <w:pPr>
              <w:pStyle w:val="Odsekzoznamu"/>
              <w:ind w:left="0"/>
              <w:jc w:val="both"/>
              <w:rPr>
                <w:del w:id="560" w:author="Autor"/>
                <w:color w:val="000000"/>
              </w:rPr>
            </w:pPr>
            <w:del w:id="561" w:author="Autor">
              <w:r w:rsidDel="0057615D">
                <w:rPr>
                  <w:color w:val="000000"/>
                  <w:sz w:val="22"/>
                  <w:szCs w:val="22"/>
                </w:rPr>
                <w:delText xml:space="preserve">a) </w:delText>
              </w:r>
              <w:r w:rsidR="00E5404D" w:rsidRPr="00E5404D" w:rsidDel="0057615D">
                <w:rPr>
                  <w:color w:val="000000"/>
                  <w:sz w:val="22"/>
                  <w:szCs w:val="22"/>
                </w:rPr>
                <w:delText>Definícia predmetu zákazky umožňuje čo najširšiu hospodársku súťaž a je v súlade s princípmi verejného obstarávania?</w:delText>
              </w:r>
            </w:del>
          </w:p>
        </w:tc>
        <w:tc>
          <w:tcPr>
            <w:tcW w:w="567" w:type="dxa"/>
            <w:shd w:val="clear" w:color="auto" w:fill="auto"/>
            <w:vAlign w:val="center"/>
            <w:hideMark/>
          </w:tcPr>
          <w:p w14:paraId="697B4C13" w14:textId="77777777" w:rsidR="00E5404D" w:rsidRPr="007001F1" w:rsidDel="0057615D" w:rsidRDefault="00E5404D" w:rsidP="00520BD8">
            <w:pPr>
              <w:jc w:val="both"/>
              <w:rPr>
                <w:del w:id="562" w:author="Autor"/>
                <w:b/>
                <w:bCs/>
                <w:color w:val="000000"/>
              </w:rPr>
            </w:pPr>
            <w:del w:id="563" w:author="Autor">
              <w:r w:rsidRPr="007001F1" w:rsidDel="0057615D">
                <w:rPr>
                  <w:b/>
                  <w:bCs/>
                  <w:color w:val="000000"/>
                  <w:sz w:val="22"/>
                  <w:szCs w:val="22"/>
                </w:rPr>
                <w:delText> </w:delText>
              </w:r>
            </w:del>
          </w:p>
        </w:tc>
        <w:tc>
          <w:tcPr>
            <w:tcW w:w="567" w:type="dxa"/>
            <w:shd w:val="clear" w:color="auto" w:fill="auto"/>
            <w:vAlign w:val="center"/>
            <w:hideMark/>
          </w:tcPr>
          <w:p w14:paraId="3A226F30" w14:textId="77777777" w:rsidR="00E5404D" w:rsidRPr="007001F1" w:rsidDel="0057615D" w:rsidRDefault="00E5404D" w:rsidP="00520BD8">
            <w:pPr>
              <w:jc w:val="both"/>
              <w:rPr>
                <w:del w:id="564" w:author="Autor"/>
                <w:b/>
                <w:bCs/>
                <w:color w:val="000000"/>
              </w:rPr>
            </w:pPr>
            <w:del w:id="565" w:author="Autor">
              <w:r w:rsidRPr="007001F1" w:rsidDel="0057615D">
                <w:rPr>
                  <w:b/>
                  <w:bCs/>
                  <w:color w:val="000000"/>
                  <w:sz w:val="22"/>
                  <w:szCs w:val="22"/>
                </w:rPr>
                <w:delText> </w:delText>
              </w:r>
            </w:del>
          </w:p>
        </w:tc>
        <w:tc>
          <w:tcPr>
            <w:tcW w:w="776" w:type="dxa"/>
            <w:shd w:val="clear" w:color="auto" w:fill="auto"/>
            <w:vAlign w:val="center"/>
            <w:hideMark/>
          </w:tcPr>
          <w:p w14:paraId="561048B2" w14:textId="77777777" w:rsidR="00E5404D" w:rsidRPr="007001F1" w:rsidDel="0057615D" w:rsidRDefault="00E5404D" w:rsidP="00520BD8">
            <w:pPr>
              <w:jc w:val="both"/>
              <w:rPr>
                <w:del w:id="566" w:author="Autor"/>
                <w:b/>
                <w:bCs/>
                <w:color w:val="000000"/>
              </w:rPr>
            </w:pPr>
            <w:del w:id="567" w:author="Autor">
              <w:r w:rsidRPr="007001F1" w:rsidDel="0057615D">
                <w:rPr>
                  <w:b/>
                  <w:bCs/>
                  <w:color w:val="000000"/>
                  <w:sz w:val="22"/>
                  <w:szCs w:val="22"/>
                </w:rPr>
                <w:delText> </w:delText>
              </w:r>
            </w:del>
          </w:p>
        </w:tc>
        <w:tc>
          <w:tcPr>
            <w:tcW w:w="1775" w:type="dxa"/>
            <w:shd w:val="clear" w:color="auto" w:fill="auto"/>
            <w:vAlign w:val="center"/>
            <w:hideMark/>
          </w:tcPr>
          <w:p w14:paraId="49C1C0B6" w14:textId="77777777" w:rsidR="00E5404D" w:rsidRPr="007001F1" w:rsidDel="0057615D" w:rsidRDefault="00E5404D" w:rsidP="00520BD8">
            <w:pPr>
              <w:jc w:val="both"/>
              <w:rPr>
                <w:del w:id="568" w:author="Autor"/>
                <w:b/>
                <w:bCs/>
                <w:color w:val="000000"/>
              </w:rPr>
            </w:pPr>
            <w:del w:id="569" w:author="Autor">
              <w:r w:rsidRPr="007001F1" w:rsidDel="0057615D">
                <w:rPr>
                  <w:b/>
                  <w:bCs/>
                  <w:color w:val="000000"/>
                  <w:sz w:val="22"/>
                  <w:szCs w:val="22"/>
                </w:rPr>
                <w:delText> </w:delText>
              </w:r>
            </w:del>
          </w:p>
        </w:tc>
      </w:tr>
      <w:tr w:rsidR="00E5404D" w:rsidRPr="007001F1" w:rsidDel="0057615D" w14:paraId="261D7C6D" w14:textId="77777777" w:rsidTr="00010677">
        <w:trPr>
          <w:trHeight w:val="20"/>
          <w:del w:id="570" w:author="Autor"/>
        </w:trPr>
        <w:tc>
          <w:tcPr>
            <w:tcW w:w="582" w:type="dxa"/>
            <w:vMerge/>
            <w:shd w:val="clear" w:color="auto" w:fill="auto"/>
            <w:noWrap/>
            <w:vAlign w:val="center"/>
          </w:tcPr>
          <w:p w14:paraId="20D15098" w14:textId="77777777" w:rsidR="00E5404D" w:rsidRPr="007001F1" w:rsidDel="0057615D" w:rsidRDefault="00E5404D" w:rsidP="00520BD8">
            <w:pPr>
              <w:jc w:val="center"/>
              <w:rPr>
                <w:del w:id="571" w:author="Autor"/>
                <w:color w:val="000000"/>
              </w:rPr>
            </w:pPr>
          </w:p>
        </w:tc>
        <w:tc>
          <w:tcPr>
            <w:tcW w:w="4820" w:type="dxa"/>
            <w:gridSpan w:val="2"/>
            <w:shd w:val="clear" w:color="auto" w:fill="auto"/>
            <w:vAlign w:val="center"/>
          </w:tcPr>
          <w:p w14:paraId="190D8D65" w14:textId="77777777" w:rsidR="00E5404D" w:rsidRPr="00E5404D" w:rsidDel="0057615D" w:rsidRDefault="00B4707E" w:rsidP="00520BD8">
            <w:pPr>
              <w:pStyle w:val="Odsekzoznamu"/>
              <w:ind w:left="0"/>
              <w:jc w:val="both"/>
              <w:rPr>
                <w:del w:id="572" w:author="Autor"/>
                <w:color w:val="000000"/>
              </w:rPr>
            </w:pPr>
            <w:del w:id="573" w:author="Autor">
              <w:r w:rsidDel="0057615D">
                <w:rPr>
                  <w:color w:val="000000"/>
                  <w:sz w:val="22"/>
                  <w:szCs w:val="22"/>
                </w:rPr>
                <w:delText xml:space="preserve">b) </w:delText>
              </w:r>
              <w:r w:rsidR="00E5404D" w:rsidRPr="00E5404D" w:rsidDel="0057615D">
                <w:rPr>
                  <w:color w:val="000000"/>
                  <w:sz w:val="22"/>
                  <w:szCs w:val="22"/>
                </w:rPr>
                <w:delText>Je predmet zákazky opísaný jednoznačne, úplne a nestranne?</w:delText>
              </w:r>
            </w:del>
          </w:p>
        </w:tc>
        <w:tc>
          <w:tcPr>
            <w:tcW w:w="567" w:type="dxa"/>
            <w:shd w:val="clear" w:color="auto" w:fill="auto"/>
            <w:vAlign w:val="center"/>
          </w:tcPr>
          <w:p w14:paraId="37F61BAE" w14:textId="77777777" w:rsidR="00E5404D" w:rsidRPr="007001F1" w:rsidDel="0057615D" w:rsidRDefault="00E5404D" w:rsidP="00520BD8">
            <w:pPr>
              <w:jc w:val="both"/>
              <w:rPr>
                <w:del w:id="574" w:author="Autor"/>
                <w:b/>
                <w:bCs/>
                <w:color w:val="000000"/>
              </w:rPr>
            </w:pPr>
          </w:p>
        </w:tc>
        <w:tc>
          <w:tcPr>
            <w:tcW w:w="567" w:type="dxa"/>
            <w:shd w:val="clear" w:color="auto" w:fill="auto"/>
            <w:vAlign w:val="center"/>
          </w:tcPr>
          <w:p w14:paraId="7790C0B1" w14:textId="77777777" w:rsidR="00E5404D" w:rsidRPr="007001F1" w:rsidDel="0057615D" w:rsidRDefault="00E5404D" w:rsidP="00520BD8">
            <w:pPr>
              <w:jc w:val="both"/>
              <w:rPr>
                <w:del w:id="575" w:author="Autor"/>
                <w:b/>
                <w:bCs/>
                <w:color w:val="000000"/>
              </w:rPr>
            </w:pPr>
          </w:p>
        </w:tc>
        <w:tc>
          <w:tcPr>
            <w:tcW w:w="776" w:type="dxa"/>
            <w:shd w:val="clear" w:color="auto" w:fill="auto"/>
            <w:vAlign w:val="center"/>
          </w:tcPr>
          <w:p w14:paraId="073D4861" w14:textId="77777777" w:rsidR="00E5404D" w:rsidRPr="007001F1" w:rsidDel="0057615D" w:rsidRDefault="00E5404D" w:rsidP="00520BD8">
            <w:pPr>
              <w:jc w:val="both"/>
              <w:rPr>
                <w:del w:id="576" w:author="Autor"/>
                <w:b/>
                <w:bCs/>
                <w:color w:val="000000"/>
              </w:rPr>
            </w:pPr>
          </w:p>
        </w:tc>
        <w:tc>
          <w:tcPr>
            <w:tcW w:w="1775" w:type="dxa"/>
            <w:shd w:val="clear" w:color="auto" w:fill="auto"/>
            <w:vAlign w:val="center"/>
          </w:tcPr>
          <w:p w14:paraId="550E714D" w14:textId="77777777" w:rsidR="00E5404D" w:rsidRPr="007001F1" w:rsidDel="0057615D" w:rsidRDefault="00E5404D" w:rsidP="00520BD8">
            <w:pPr>
              <w:jc w:val="both"/>
              <w:rPr>
                <w:del w:id="577" w:author="Autor"/>
                <w:b/>
                <w:bCs/>
                <w:color w:val="000000"/>
              </w:rPr>
            </w:pPr>
          </w:p>
        </w:tc>
      </w:tr>
      <w:tr w:rsidR="00776C6E" w:rsidRPr="007001F1" w:rsidDel="0057615D" w14:paraId="3DF4A1C1" w14:textId="77777777" w:rsidTr="00010677">
        <w:trPr>
          <w:trHeight w:val="503"/>
          <w:del w:id="578" w:author="Autor"/>
        </w:trPr>
        <w:tc>
          <w:tcPr>
            <w:tcW w:w="582" w:type="dxa"/>
            <w:vMerge w:val="restart"/>
            <w:shd w:val="clear" w:color="auto" w:fill="auto"/>
            <w:noWrap/>
            <w:vAlign w:val="center"/>
            <w:hideMark/>
          </w:tcPr>
          <w:p w14:paraId="543B3930" w14:textId="77777777" w:rsidR="00776C6E" w:rsidRPr="007001F1" w:rsidDel="0057615D" w:rsidRDefault="00776C6E" w:rsidP="00520BD8">
            <w:pPr>
              <w:jc w:val="center"/>
              <w:rPr>
                <w:del w:id="579" w:author="Autor"/>
                <w:color w:val="000000"/>
              </w:rPr>
            </w:pPr>
            <w:del w:id="580" w:author="Autor">
              <w:r w:rsidRPr="007001F1" w:rsidDel="0057615D">
                <w:rPr>
                  <w:color w:val="000000"/>
                  <w:sz w:val="22"/>
                  <w:szCs w:val="22"/>
                </w:rPr>
                <w:delText>5</w:delText>
              </w:r>
            </w:del>
          </w:p>
        </w:tc>
        <w:tc>
          <w:tcPr>
            <w:tcW w:w="4820" w:type="dxa"/>
            <w:gridSpan w:val="2"/>
            <w:shd w:val="clear" w:color="auto" w:fill="auto"/>
            <w:vAlign w:val="center"/>
            <w:hideMark/>
          </w:tcPr>
          <w:p w14:paraId="7F0DCD3C" w14:textId="77777777" w:rsidR="00776C6E" w:rsidRPr="007001F1" w:rsidDel="0057615D" w:rsidRDefault="00776C6E" w:rsidP="00520BD8">
            <w:pPr>
              <w:jc w:val="both"/>
              <w:rPr>
                <w:del w:id="581" w:author="Autor"/>
                <w:color w:val="000000"/>
              </w:rPr>
            </w:pPr>
            <w:del w:id="582" w:author="Autor">
              <w:r w:rsidRPr="007001F1" w:rsidDel="0057615D">
                <w:rPr>
                  <w:color w:val="000000"/>
                  <w:sz w:val="22"/>
                  <w:szCs w:val="22"/>
                </w:rPr>
                <w:delText>a) Vzhľadom na predmet zákazky bol zvolený správny vzor vš</w:delText>
              </w:r>
              <w:r w:rsidR="003F3D85" w:rsidRPr="007001F1" w:rsidDel="0057615D">
                <w:rPr>
                  <w:color w:val="000000"/>
                  <w:sz w:val="22"/>
                  <w:szCs w:val="22"/>
                </w:rPr>
                <w:delText>eobecných  zmluvných podmienok?</w:delText>
              </w:r>
            </w:del>
          </w:p>
        </w:tc>
        <w:tc>
          <w:tcPr>
            <w:tcW w:w="567" w:type="dxa"/>
            <w:shd w:val="clear" w:color="auto" w:fill="auto"/>
            <w:vAlign w:val="center"/>
            <w:hideMark/>
          </w:tcPr>
          <w:p w14:paraId="4F877F17" w14:textId="77777777" w:rsidR="00776C6E" w:rsidRPr="007001F1" w:rsidDel="0057615D" w:rsidRDefault="00776C6E" w:rsidP="00520BD8">
            <w:pPr>
              <w:jc w:val="both"/>
              <w:rPr>
                <w:del w:id="583" w:author="Autor"/>
                <w:b/>
                <w:bCs/>
                <w:color w:val="000000"/>
              </w:rPr>
            </w:pPr>
            <w:del w:id="584" w:author="Autor">
              <w:r w:rsidRPr="007001F1" w:rsidDel="0057615D">
                <w:rPr>
                  <w:b/>
                  <w:bCs/>
                  <w:color w:val="000000"/>
                  <w:sz w:val="22"/>
                  <w:szCs w:val="22"/>
                </w:rPr>
                <w:delText> </w:delText>
              </w:r>
            </w:del>
          </w:p>
        </w:tc>
        <w:tc>
          <w:tcPr>
            <w:tcW w:w="567" w:type="dxa"/>
            <w:shd w:val="clear" w:color="auto" w:fill="auto"/>
            <w:vAlign w:val="center"/>
            <w:hideMark/>
          </w:tcPr>
          <w:p w14:paraId="1C237EC8" w14:textId="77777777" w:rsidR="00776C6E" w:rsidRPr="007001F1" w:rsidDel="0057615D" w:rsidRDefault="00776C6E" w:rsidP="00520BD8">
            <w:pPr>
              <w:jc w:val="both"/>
              <w:rPr>
                <w:del w:id="585" w:author="Autor"/>
                <w:b/>
                <w:bCs/>
                <w:color w:val="000000"/>
              </w:rPr>
            </w:pPr>
            <w:del w:id="586" w:author="Autor">
              <w:r w:rsidRPr="007001F1" w:rsidDel="0057615D">
                <w:rPr>
                  <w:b/>
                  <w:bCs/>
                  <w:color w:val="000000"/>
                  <w:sz w:val="22"/>
                  <w:szCs w:val="22"/>
                </w:rPr>
                <w:delText> </w:delText>
              </w:r>
            </w:del>
          </w:p>
        </w:tc>
        <w:tc>
          <w:tcPr>
            <w:tcW w:w="776" w:type="dxa"/>
            <w:shd w:val="clear" w:color="auto" w:fill="auto"/>
            <w:vAlign w:val="center"/>
            <w:hideMark/>
          </w:tcPr>
          <w:p w14:paraId="18C387F0" w14:textId="77777777" w:rsidR="00776C6E" w:rsidRPr="007001F1" w:rsidDel="0057615D" w:rsidRDefault="00776C6E" w:rsidP="00520BD8">
            <w:pPr>
              <w:jc w:val="both"/>
              <w:rPr>
                <w:del w:id="587" w:author="Autor"/>
                <w:b/>
                <w:bCs/>
                <w:color w:val="000000"/>
              </w:rPr>
            </w:pPr>
            <w:del w:id="588" w:author="Autor">
              <w:r w:rsidRPr="007001F1" w:rsidDel="0057615D">
                <w:rPr>
                  <w:b/>
                  <w:bCs/>
                  <w:color w:val="000000"/>
                  <w:sz w:val="22"/>
                  <w:szCs w:val="22"/>
                </w:rPr>
                <w:delText> </w:delText>
              </w:r>
            </w:del>
          </w:p>
        </w:tc>
        <w:tc>
          <w:tcPr>
            <w:tcW w:w="1775" w:type="dxa"/>
            <w:shd w:val="clear" w:color="auto" w:fill="auto"/>
            <w:vAlign w:val="center"/>
            <w:hideMark/>
          </w:tcPr>
          <w:p w14:paraId="2042CE64" w14:textId="77777777" w:rsidR="00776C6E" w:rsidRPr="007001F1" w:rsidDel="0057615D" w:rsidRDefault="00776C6E" w:rsidP="00520BD8">
            <w:pPr>
              <w:jc w:val="both"/>
              <w:rPr>
                <w:del w:id="589" w:author="Autor"/>
                <w:b/>
                <w:bCs/>
                <w:color w:val="000000"/>
              </w:rPr>
            </w:pPr>
            <w:del w:id="590" w:author="Autor">
              <w:r w:rsidRPr="007001F1" w:rsidDel="0057615D">
                <w:rPr>
                  <w:b/>
                  <w:bCs/>
                  <w:color w:val="000000"/>
                  <w:sz w:val="22"/>
                  <w:szCs w:val="22"/>
                </w:rPr>
                <w:delText> </w:delText>
              </w:r>
            </w:del>
          </w:p>
        </w:tc>
      </w:tr>
      <w:tr w:rsidR="00776C6E" w:rsidRPr="007001F1" w:rsidDel="0057615D" w14:paraId="34625C5C" w14:textId="77777777" w:rsidTr="00010677">
        <w:trPr>
          <w:trHeight w:val="502"/>
          <w:del w:id="591" w:author="Autor"/>
        </w:trPr>
        <w:tc>
          <w:tcPr>
            <w:tcW w:w="582" w:type="dxa"/>
            <w:vMerge/>
            <w:shd w:val="clear" w:color="auto" w:fill="auto"/>
            <w:noWrap/>
            <w:vAlign w:val="center"/>
          </w:tcPr>
          <w:p w14:paraId="6CEE3144" w14:textId="77777777" w:rsidR="00776C6E" w:rsidRPr="007001F1" w:rsidDel="0057615D" w:rsidRDefault="00776C6E" w:rsidP="00520BD8">
            <w:pPr>
              <w:jc w:val="center"/>
              <w:rPr>
                <w:del w:id="592" w:author="Autor"/>
                <w:color w:val="000000"/>
              </w:rPr>
            </w:pPr>
          </w:p>
        </w:tc>
        <w:tc>
          <w:tcPr>
            <w:tcW w:w="4820" w:type="dxa"/>
            <w:gridSpan w:val="2"/>
            <w:shd w:val="clear" w:color="auto" w:fill="auto"/>
            <w:vAlign w:val="center"/>
          </w:tcPr>
          <w:p w14:paraId="08E4FAD6" w14:textId="77777777" w:rsidR="00776C6E" w:rsidRPr="007001F1" w:rsidDel="0057615D" w:rsidRDefault="00776C6E" w:rsidP="00520BD8">
            <w:pPr>
              <w:jc w:val="both"/>
              <w:rPr>
                <w:del w:id="593" w:author="Autor"/>
                <w:color w:val="000000"/>
              </w:rPr>
            </w:pPr>
            <w:del w:id="594" w:author="Autor">
              <w:r w:rsidRPr="007001F1" w:rsidDel="0057615D">
                <w:rPr>
                  <w:color w:val="000000"/>
                  <w:sz w:val="22"/>
                  <w:szCs w:val="22"/>
                </w:rPr>
                <w:delText>b) Využili sa všeobecné zmluvné podmienky určené pre zákazky spolufinancované zo zdrojov EÚ?</w:delText>
              </w:r>
            </w:del>
          </w:p>
        </w:tc>
        <w:tc>
          <w:tcPr>
            <w:tcW w:w="567" w:type="dxa"/>
            <w:shd w:val="clear" w:color="auto" w:fill="auto"/>
            <w:vAlign w:val="center"/>
          </w:tcPr>
          <w:p w14:paraId="5377A468" w14:textId="77777777" w:rsidR="00776C6E" w:rsidRPr="007001F1" w:rsidDel="0057615D" w:rsidRDefault="00776C6E" w:rsidP="00520BD8">
            <w:pPr>
              <w:jc w:val="both"/>
              <w:rPr>
                <w:del w:id="595" w:author="Autor"/>
                <w:b/>
                <w:bCs/>
                <w:color w:val="000000"/>
              </w:rPr>
            </w:pPr>
          </w:p>
        </w:tc>
        <w:tc>
          <w:tcPr>
            <w:tcW w:w="567" w:type="dxa"/>
            <w:shd w:val="clear" w:color="auto" w:fill="auto"/>
            <w:vAlign w:val="center"/>
          </w:tcPr>
          <w:p w14:paraId="2FEAFA41" w14:textId="77777777" w:rsidR="00776C6E" w:rsidRPr="007001F1" w:rsidDel="0057615D" w:rsidRDefault="00776C6E" w:rsidP="00520BD8">
            <w:pPr>
              <w:jc w:val="both"/>
              <w:rPr>
                <w:del w:id="596" w:author="Autor"/>
                <w:b/>
                <w:bCs/>
                <w:color w:val="000000"/>
              </w:rPr>
            </w:pPr>
          </w:p>
        </w:tc>
        <w:tc>
          <w:tcPr>
            <w:tcW w:w="776" w:type="dxa"/>
            <w:shd w:val="clear" w:color="auto" w:fill="auto"/>
            <w:vAlign w:val="center"/>
          </w:tcPr>
          <w:p w14:paraId="648F6C99" w14:textId="77777777" w:rsidR="00776C6E" w:rsidRPr="007001F1" w:rsidDel="0057615D" w:rsidRDefault="00776C6E" w:rsidP="00520BD8">
            <w:pPr>
              <w:jc w:val="both"/>
              <w:rPr>
                <w:del w:id="597" w:author="Autor"/>
                <w:b/>
                <w:bCs/>
                <w:color w:val="000000"/>
              </w:rPr>
            </w:pPr>
          </w:p>
        </w:tc>
        <w:tc>
          <w:tcPr>
            <w:tcW w:w="1775" w:type="dxa"/>
            <w:shd w:val="clear" w:color="auto" w:fill="auto"/>
            <w:vAlign w:val="center"/>
          </w:tcPr>
          <w:p w14:paraId="6D461361" w14:textId="77777777" w:rsidR="00776C6E" w:rsidRPr="007001F1" w:rsidDel="0057615D" w:rsidRDefault="00776C6E" w:rsidP="00520BD8">
            <w:pPr>
              <w:jc w:val="both"/>
              <w:rPr>
                <w:del w:id="598" w:author="Autor"/>
                <w:b/>
                <w:bCs/>
                <w:color w:val="000000"/>
              </w:rPr>
            </w:pPr>
          </w:p>
        </w:tc>
      </w:tr>
      <w:tr w:rsidR="006302BF" w:rsidRPr="007001F1" w:rsidDel="0057615D" w14:paraId="3EE4DE4F" w14:textId="77777777" w:rsidTr="00010677">
        <w:trPr>
          <w:trHeight w:val="20"/>
          <w:del w:id="599" w:author="Autor"/>
        </w:trPr>
        <w:tc>
          <w:tcPr>
            <w:tcW w:w="582" w:type="dxa"/>
            <w:shd w:val="clear" w:color="auto" w:fill="auto"/>
            <w:noWrap/>
            <w:vAlign w:val="center"/>
            <w:hideMark/>
          </w:tcPr>
          <w:p w14:paraId="3C7E1375" w14:textId="77777777" w:rsidR="006302BF" w:rsidRPr="007001F1" w:rsidDel="0057615D" w:rsidRDefault="001C09CB" w:rsidP="00520BD8">
            <w:pPr>
              <w:jc w:val="center"/>
              <w:rPr>
                <w:del w:id="600" w:author="Autor"/>
                <w:color w:val="000000"/>
              </w:rPr>
            </w:pPr>
            <w:del w:id="601" w:author="Autor">
              <w:r w:rsidRPr="007001F1" w:rsidDel="0057615D">
                <w:rPr>
                  <w:color w:val="000000"/>
                  <w:sz w:val="22"/>
                  <w:szCs w:val="22"/>
                </w:rPr>
                <w:delText>6</w:delText>
              </w:r>
            </w:del>
          </w:p>
        </w:tc>
        <w:tc>
          <w:tcPr>
            <w:tcW w:w="4820" w:type="dxa"/>
            <w:gridSpan w:val="2"/>
            <w:shd w:val="clear" w:color="auto" w:fill="auto"/>
            <w:vAlign w:val="center"/>
            <w:hideMark/>
          </w:tcPr>
          <w:p w14:paraId="4BBD47C5" w14:textId="77777777" w:rsidR="006302BF" w:rsidRPr="007001F1" w:rsidDel="0057615D" w:rsidRDefault="006302BF" w:rsidP="00520BD8">
            <w:pPr>
              <w:jc w:val="both"/>
              <w:rPr>
                <w:del w:id="602" w:author="Autor"/>
                <w:color w:val="000000"/>
              </w:rPr>
            </w:pPr>
            <w:del w:id="603" w:author="Autor">
              <w:r w:rsidRPr="007001F1" w:rsidDel="0057615D">
                <w:rPr>
                  <w:color w:val="000000"/>
                  <w:sz w:val="22"/>
                  <w:szCs w:val="22"/>
                </w:rPr>
                <w:delText>Objednávkové atribúty, zmluvné špecifikácie a podmienky súťaže, ktoré boli doplnené</w:delText>
              </w:r>
              <w:r w:rsidR="00442C37" w:rsidDel="0057615D">
                <w:rPr>
                  <w:color w:val="000000"/>
                  <w:sz w:val="22"/>
                  <w:szCs w:val="22"/>
                </w:rPr>
                <w:delText>,</w:delText>
              </w:r>
              <w:r w:rsidRPr="007001F1" w:rsidDel="0057615D">
                <w:rPr>
                  <w:color w:val="000000"/>
                  <w:sz w:val="22"/>
                  <w:szCs w:val="22"/>
                </w:rPr>
                <w:delText xml:space="preserve"> sú v súlade s princípmi verejného obstarávania a podporujú čestnú hospodársku súťaž?</w:delText>
              </w:r>
            </w:del>
          </w:p>
        </w:tc>
        <w:tc>
          <w:tcPr>
            <w:tcW w:w="567" w:type="dxa"/>
            <w:shd w:val="clear" w:color="auto" w:fill="auto"/>
            <w:vAlign w:val="center"/>
            <w:hideMark/>
          </w:tcPr>
          <w:p w14:paraId="3777295B" w14:textId="77777777" w:rsidR="006302BF" w:rsidRPr="007001F1" w:rsidDel="0057615D" w:rsidRDefault="006302BF" w:rsidP="00520BD8">
            <w:pPr>
              <w:jc w:val="both"/>
              <w:rPr>
                <w:del w:id="604" w:author="Autor"/>
                <w:b/>
                <w:bCs/>
                <w:color w:val="000000"/>
              </w:rPr>
            </w:pPr>
            <w:del w:id="605" w:author="Autor">
              <w:r w:rsidRPr="007001F1" w:rsidDel="0057615D">
                <w:rPr>
                  <w:b/>
                  <w:bCs/>
                  <w:color w:val="000000"/>
                  <w:sz w:val="22"/>
                  <w:szCs w:val="22"/>
                </w:rPr>
                <w:delText> </w:delText>
              </w:r>
            </w:del>
          </w:p>
        </w:tc>
        <w:tc>
          <w:tcPr>
            <w:tcW w:w="567" w:type="dxa"/>
            <w:shd w:val="clear" w:color="auto" w:fill="auto"/>
            <w:vAlign w:val="center"/>
            <w:hideMark/>
          </w:tcPr>
          <w:p w14:paraId="717A6B43" w14:textId="77777777" w:rsidR="006302BF" w:rsidRPr="007001F1" w:rsidDel="0057615D" w:rsidRDefault="006302BF" w:rsidP="00520BD8">
            <w:pPr>
              <w:jc w:val="both"/>
              <w:rPr>
                <w:del w:id="606" w:author="Autor"/>
                <w:b/>
                <w:bCs/>
                <w:color w:val="000000"/>
              </w:rPr>
            </w:pPr>
            <w:del w:id="607" w:author="Autor">
              <w:r w:rsidRPr="007001F1" w:rsidDel="0057615D">
                <w:rPr>
                  <w:b/>
                  <w:bCs/>
                  <w:color w:val="000000"/>
                  <w:sz w:val="22"/>
                  <w:szCs w:val="22"/>
                </w:rPr>
                <w:delText> </w:delText>
              </w:r>
            </w:del>
          </w:p>
        </w:tc>
        <w:tc>
          <w:tcPr>
            <w:tcW w:w="776" w:type="dxa"/>
            <w:shd w:val="clear" w:color="auto" w:fill="auto"/>
            <w:vAlign w:val="center"/>
            <w:hideMark/>
          </w:tcPr>
          <w:p w14:paraId="0071D611" w14:textId="77777777" w:rsidR="006302BF" w:rsidRPr="007001F1" w:rsidDel="0057615D" w:rsidRDefault="006302BF" w:rsidP="00520BD8">
            <w:pPr>
              <w:jc w:val="both"/>
              <w:rPr>
                <w:del w:id="608" w:author="Autor"/>
                <w:b/>
                <w:bCs/>
                <w:color w:val="000000"/>
              </w:rPr>
            </w:pPr>
            <w:del w:id="609" w:author="Autor">
              <w:r w:rsidRPr="007001F1" w:rsidDel="0057615D">
                <w:rPr>
                  <w:b/>
                  <w:bCs/>
                  <w:color w:val="000000"/>
                  <w:sz w:val="22"/>
                  <w:szCs w:val="22"/>
                </w:rPr>
                <w:delText> </w:delText>
              </w:r>
            </w:del>
          </w:p>
        </w:tc>
        <w:tc>
          <w:tcPr>
            <w:tcW w:w="1775" w:type="dxa"/>
            <w:shd w:val="clear" w:color="auto" w:fill="auto"/>
            <w:vAlign w:val="center"/>
            <w:hideMark/>
          </w:tcPr>
          <w:p w14:paraId="2A2DECDF" w14:textId="77777777" w:rsidR="006302BF" w:rsidRPr="007001F1" w:rsidDel="0057615D" w:rsidRDefault="006302BF" w:rsidP="00520BD8">
            <w:pPr>
              <w:jc w:val="both"/>
              <w:rPr>
                <w:del w:id="610" w:author="Autor"/>
                <w:b/>
                <w:bCs/>
                <w:color w:val="000000"/>
              </w:rPr>
            </w:pPr>
            <w:del w:id="611" w:author="Autor">
              <w:r w:rsidRPr="007001F1" w:rsidDel="0057615D">
                <w:rPr>
                  <w:b/>
                  <w:bCs/>
                  <w:color w:val="000000"/>
                  <w:sz w:val="22"/>
                  <w:szCs w:val="22"/>
                </w:rPr>
                <w:delText> </w:delText>
              </w:r>
            </w:del>
          </w:p>
        </w:tc>
      </w:tr>
      <w:tr w:rsidR="006302BF" w:rsidRPr="007001F1" w:rsidDel="0057615D" w14:paraId="4AE678E6" w14:textId="77777777" w:rsidTr="00010677">
        <w:trPr>
          <w:trHeight w:val="20"/>
          <w:del w:id="612" w:author="Autor"/>
        </w:trPr>
        <w:tc>
          <w:tcPr>
            <w:tcW w:w="582" w:type="dxa"/>
            <w:shd w:val="clear" w:color="auto" w:fill="auto"/>
            <w:noWrap/>
            <w:vAlign w:val="center"/>
            <w:hideMark/>
          </w:tcPr>
          <w:p w14:paraId="6D3163FC" w14:textId="77777777" w:rsidR="006302BF" w:rsidRPr="007001F1" w:rsidDel="0057615D" w:rsidRDefault="001C09CB" w:rsidP="00520BD8">
            <w:pPr>
              <w:jc w:val="center"/>
              <w:rPr>
                <w:del w:id="613" w:author="Autor"/>
                <w:color w:val="000000"/>
              </w:rPr>
            </w:pPr>
            <w:del w:id="614" w:author="Autor">
              <w:r w:rsidRPr="007001F1" w:rsidDel="0057615D">
                <w:rPr>
                  <w:color w:val="000000"/>
                  <w:sz w:val="22"/>
                  <w:szCs w:val="22"/>
                </w:rPr>
                <w:delText>7</w:delText>
              </w:r>
            </w:del>
          </w:p>
        </w:tc>
        <w:tc>
          <w:tcPr>
            <w:tcW w:w="4820" w:type="dxa"/>
            <w:gridSpan w:val="2"/>
            <w:shd w:val="clear" w:color="auto" w:fill="auto"/>
            <w:vAlign w:val="center"/>
            <w:hideMark/>
          </w:tcPr>
          <w:p w14:paraId="1AD5B6A1" w14:textId="77777777" w:rsidR="006302BF" w:rsidRPr="007001F1" w:rsidDel="0057615D" w:rsidRDefault="006302BF" w:rsidP="00520BD8">
            <w:pPr>
              <w:jc w:val="both"/>
              <w:rPr>
                <w:del w:id="615" w:author="Autor"/>
              </w:rPr>
            </w:pPr>
            <w:del w:id="616" w:author="Autor">
              <w:r w:rsidRPr="007001F1" w:rsidDel="0057615D">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hideMark/>
          </w:tcPr>
          <w:p w14:paraId="13CC108A" w14:textId="77777777" w:rsidR="006302BF" w:rsidRPr="007001F1" w:rsidDel="0057615D" w:rsidRDefault="006302BF" w:rsidP="00520BD8">
            <w:pPr>
              <w:jc w:val="both"/>
              <w:rPr>
                <w:del w:id="617" w:author="Autor"/>
                <w:b/>
                <w:bCs/>
                <w:color w:val="000000"/>
              </w:rPr>
            </w:pPr>
            <w:del w:id="618" w:author="Autor">
              <w:r w:rsidRPr="007001F1" w:rsidDel="0057615D">
                <w:rPr>
                  <w:b/>
                  <w:bCs/>
                  <w:color w:val="000000"/>
                  <w:sz w:val="22"/>
                  <w:szCs w:val="22"/>
                </w:rPr>
                <w:delText> </w:delText>
              </w:r>
            </w:del>
          </w:p>
        </w:tc>
        <w:tc>
          <w:tcPr>
            <w:tcW w:w="567" w:type="dxa"/>
            <w:shd w:val="clear" w:color="auto" w:fill="auto"/>
            <w:vAlign w:val="center"/>
            <w:hideMark/>
          </w:tcPr>
          <w:p w14:paraId="16A32DA4" w14:textId="77777777" w:rsidR="006302BF" w:rsidRPr="007001F1" w:rsidDel="0057615D" w:rsidRDefault="006302BF" w:rsidP="00520BD8">
            <w:pPr>
              <w:jc w:val="both"/>
              <w:rPr>
                <w:del w:id="619" w:author="Autor"/>
                <w:b/>
                <w:bCs/>
                <w:color w:val="000000"/>
              </w:rPr>
            </w:pPr>
            <w:del w:id="620" w:author="Autor">
              <w:r w:rsidRPr="007001F1" w:rsidDel="0057615D">
                <w:rPr>
                  <w:b/>
                  <w:bCs/>
                  <w:color w:val="000000"/>
                  <w:sz w:val="22"/>
                  <w:szCs w:val="22"/>
                </w:rPr>
                <w:delText> </w:delText>
              </w:r>
            </w:del>
          </w:p>
        </w:tc>
        <w:tc>
          <w:tcPr>
            <w:tcW w:w="776" w:type="dxa"/>
            <w:shd w:val="clear" w:color="auto" w:fill="auto"/>
            <w:vAlign w:val="center"/>
            <w:hideMark/>
          </w:tcPr>
          <w:p w14:paraId="0D1AA634" w14:textId="77777777" w:rsidR="006302BF" w:rsidRPr="007001F1" w:rsidDel="0057615D" w:rsidRDefault="006302BF" w:rsidP="00520BD8">
            <w:pPr>
              <w:jc w:val="both"/>
              <w:rPr>
                <w:del w:id="621" w:author="Autor"/>
                <w:b/>
                <w:bCs/>
                <w:color w:val="000000"/>
              </w:rPr>
            </w:pPr>
            <w:del w:id="622" w:author="Autor">
              <w:r w:rsidRPr="007001F1" w:rsidDel="0057615D">
                <w:rPr>
                  <w:b/>
                  <w:bCs/>
                  <w:color w:val="000000"/>
                  <w:sz w:val="22"/>
                  <w:szCs w:val="22"/>
                </w:rPr>
                <w:delText> </w:delText>
              </w:r>
            </w:del>
          </w:p>
        </w:tc>
        <w:tc>
          <w:tcPr>
            <w:tcW w:w="1775" w:type="dxa"/>
            <w:shd w:val="clear" w:color="auto" w:fill="auto"/>
            <w:vAlign w:val="center"/>
            <w:hideMark/>
          </w:tcPr>
          <w:p w14:paraId="5266C027" w14:textId="77777777" w:rsidR="006302BF" w:rsidRPr="007001F1" w:rsidDel="0057615D" w:rsidRDefault="006302BF" w:rsidP="00520BD8">
            <w:pPr>
              <w:jc w:val="both"/>
              <w:rPr>
                <w:del w:id="623" w:author="Autor"/>
                <w:b/>
                <w:bCs/>
                <w:color w:val="000000"/>
              </w:rPr>
            </w:pPr>
            <w:del w:id="624" w:author="Autor">
              <w:r w:rsidRPr="007001F1" w:rsidDel="0057615D">
                <w:rPr>
                  <w:b/>
                  <w:bCs/>
                  <w:color w:val="000000"/>
                  <w:sz w:val="22"/>
                  <w:szCs w:val="22"/>
                </w:rPr>
                <w:delText> </w:delText>
              </w:r>
            </w:del>
          </w:p>
        </w:tc>
      </w:tr>
      <w:tr w:rsidR="006302BF" w:rsidRPr="007001F1" w:rsidDel="0057615D" w14:paraId="271946EE" w14:textId="77777777" w:rsidTr="00010677">
        <w:trPr>
          <w:trHeight w:val="20"/>
          <w:del w:id="625" w:author="Autor"/>
        </w:trPr>
        <w:tc>
          <w:tcPr>
            <w:tcW w:w="582" w:type="dxa"/>
            <w:shd w:val="clear" w:color="auto" w:fill="auto"/>
            <w:noWrap/>
            <w:vAlign w:val="center"/>
            <w:hideMark/>
          </w:tcPr>
          <w:p w14:paraId="06B8FC81" w14:textId="77777777" w:rsidR="006302BF" w:rsidRPr="007001F1" w:rsidDel="0057615D" w:rsidRDefault="001C09CB" w:rsidP="00520BD8">
            <w:pPr>
              <w:jc w:val="center"/>
              <w:rPr>
                <w:del w:id="626" w:author="Autor"/>
                <w:color w:val="000000"/>
              </w:rPr>
            </w:pPr>
            <w:del w:id="627" w:author="Autor">
              <w:r w:rsidRPr="007001F1" w:rsidDel="0057615D">
                <w:rPr>
                  <w:color w:val="000000"/>
                  <w:sz w:val="22"/>
                  <w:szCs w:val="22"/>
                </w:rPr>
                <w:delText>8</w:delText>
              </w:r>
            </w:del>
          </w:p>
        </w:tc>
        <w:tc>
          <w:tcPr>
            <w:tcW w:w="4820" w:type="dxa"/>
            <w:gridSpan w:val="2"/>
            <w:shd w:val="clear" w:color="auto" w:fill="auto"/>
            <w:vAlign w:val="center"/>
            <w:hideMark/>
          </w:tcPr>
          <w:p w14:paraId="01BB9864" w14:textId="77777777" w:rsidR="006302BF" w:rsidRPr="007001F1" w:rsidDel="0057615D" w:rsidRDefault="006302BF" w:rsidP="00520BD8">
            <w:pPr>
              <w:jc w:val="both"/>
              <w:rPr>
                <w:del w:id="628" w:author="Autor"/>
                <w:color w:val="000000"/>
              </w:rPr>
            </w:pPr>
            <w:del w:id="629" w:author="Autor">
              <w:r w:rsidRPr="007001F1" w:rsidDel="0057615D">
                <w:rPr>
                  <w:color w:val="000000"/>
                  <w:sz w:val="22"/>
                  <w:szCs w:val="22"/>
                </w:rPr>
                <w:delText xml:space="preserve">Boli pri </w:delText>
              </w:r>
              <w:r w:rsidR="00B64DBA" w:rsidRPr="007001F1" w:rsidDel="0057615D">
                <w:rPr>
                  <w:color w:val="000000"/>
                  <w:sz w:val="22"/>
                  <w:szCs w:val="22"/>
                </w:rPr>
                <w:delText xml:space="preserve">stanovení podmienok </w:delText>
              </w:r>
              <w:r w:rsidRPr="007001F1" w:rsidDel="0057615D">
                <w:rPr>
                  <w:color w:val="000000"/>
                  <w:sz w:val="22"/>
                  <w:szCs w:val="22"/>
                </w:rPr>
                <w:delText>zadávan</w:delText>
              </w:r>
              <w:r w:rsidR="00B64DBA" w:rsidRPr="007001F1" w:rsidDel="0057615D">
                <w:rPr>
                  <w:color w:val="000000"/>
                  <w:sz w:val="22"/>
                  <w:szCs w:val="22"/>
                </w:rPr>
                <w:delText>ia</w:delText>
              </w:r>
              <w:r w:rsidRPr="007001F1" w:rsidDel="0057615D">
                <w:rPr>
                  <w:color w:val="000000"/>
                  <w:sz w:val="22"/>
                  <w:szCs w:val="22"/>
                </w:rPr>
                <w:delText xml:space="preserve"> zákazky uplatnené princípy v zmysle § 10 ods. 2 ZVO? </w:delText>
              </w:r>
              <w:r w:rsidR="007001F1" w:rsidDel="0057615D">
                <w:rPr>
                  <w:color w:val="000000"/>
                  <w:sz w:val="22"/>
                  <w:szCs w:val="22"/>
                </w:rPr>
                <w:delText>Dodržal verejný obstarávateľ pri zadávaní zákazky princíp hospodárnosti?</w:delText>
              </w:r>
            </w:del>
          </w:p>
        </w:tc>
        <w:tc>
          <w:tcPr>
            <w:tcW w:w="567" w:type="dxa"/>
            <w:shd w:val="clear" w:color="auto" w:fill="auto"/>
            <w:vAlign w:val="center"/>
            <w:hideMark/>
          </w:tcPr>
          <w:p w14:paraId="14D1D84C" w14:textId="77777777" w:rsidR="006302BF" w:rsidRPr="007001F1" w:rsidDel="0057615D" w:rsidRDefault="006302BF" w:rsidP="00520BD8">
            <w:pPr>
              <w:jc w:val="both"/>
              <w:rPr>
                <w:del w:id="630" w:author="Autor"/>
                <w:b/>
                <w:bCs/>
                <w:color w:val="000000"/>
              </w:rPr>
            </w:pPr>
            <w:del w:id="631" w:author="Autor">
              <w:r w:rsidRPr="007001F1" w:rsidDel="0057615D">
                <w:rPr>
                  <w:b/>
                  <w:bCs/>
                  <w:color w:val="000000"/>
                  <w:sz w:val="22"/>
                  <w:szCs w:val="22"/>
                </w:rPr>
                <w:delText> </w:delText>
              </w:r>
            </w:del>
          </w:p>
        </w:tc>
        <w:tc>
          <w:tcPr>
            <w:tcW w:w="567" w:type="dxa"/>
            <w:shd w:val="clear" w:color="auto" w:fill="auto"/>
            <w:vAlign w:val="center"/>
            <w:hideMark/>
          </w:tcPr>
          <w:p w14:paraId="51639648" w14:textId="77777777" w:rsidR="006302BF" w:rsidRPr="007001F1" w:rsidDel="0057615D" w:rsidRDefault="006302BF" w:rsidP="00520BD8">
            <w:pPr>
              <w:jc w:val="both"/>
              <w:rPr>
                <w:del w:id="632" w:author="Autor"/>
                <w:b/>
                <w:bCs/>
                <w:color w:val="000000"/>
              </w:rPr>
            </w:pPr>
            <w:del w:id="633" w:author="Autor">
              <w:r w:rsidRPr="007001F1" w:rsidDel="0057615D">
                <w:rPr>
                  <w:b/>
                  <w:bCs/>
                  <w:color w:val="000000"/>
                  <w:sz w:val="22"/>
                  <w:szCs w:val="22"/>
                </w:rPr>
                <w:delText> </w:delText>
              </w:r>
            </w:del>
          </w:p>
        </w:tc>
        <w:tc>
          <w:tcPr>
            <w:tcW w:w="776" w:type="dxa"/>
            <w:shd w:val="clear" w:color="auto" w:fill="auto"/>
            <w:vAlign w:val="center"/>
            <w:hideMark/>
          </w:tcPr>
          <w:p w14:paraId="74891B40" w14:textId="77777777" w:rsidR="006302BF" w:rsidRPr="007001F1" w:rsidDel="0057615D" w:rsidRDefault="006302BF" w:rsidP="00520BD8">
            <w:pPr>
              <w:jc w:val="both"/>
              <w:rPr>
                <w:del w:id="634" w:author="Autor"/>
                <w:b/>
                <w:bCs/>
                <w:color w:val="000000"/>
              </w:rPr>
            </w:pPr>
            <w:del w:id="635" w:author="Autor">
              <w:r w:rsidRPr="007001F1" w:rsidDel="0057615D">
                <w:rPr>
                  <w:b/>
                  <w:bCs/>
                  <w:color w:val="000000"/>
                  <w:sz w:val="22"/>
                  <w:szCs w:val="22"/>
                </w:rPr>
                <w:delText> </w:delText>
              </w:r>
            </w:del>
          </w:p>
        </w:tc>
        <w:tc>
          <w:tcPr>
            <w:tcW w:w="1775" w:type="dxa"/>
            <w:shd w:val="clear" w:color="auto" w:fill="auto"/>
            <w:vAlign w:val="center"/>
            <w:hideMark/>
          </w:tcPr>
          <w:p w14:paraId="4AE750F3" w14:textId="77777777" w:rsidR="006302BF" w:rsidRPr="007001F1" w:rsidDel="0057615D" w:rsidRDefault="006302BF" w:rsidP="00520BD8">
            <w:pPr>
              <w:jc w:val="both"/>
              <w:rPr>
                <w:del w:id="636" w:author="Autor"/>
                <w:b/>
                <w:bCs/>
                <w:color w:val="000000"/>
              </w:rPr>
            </w:pPr>
            <w:del w:id="637" w:author="Autor">
              <w:r w:rsidRPr="007001F1" w:rsidDel="0057615D">
                <w:rPr>
                  <w:b/>
                  <w:bCs/>
                  <w:color w:val="000000"/>
                  <w:sz w:val="22"/>
                  <w:szCs w:val="22"/>
                </w:rPr>
                <w:delText> </w:delText>
              </w:r>
            </w:del>
          </w:p>
        </w:tc>
      </w:tr>
      <w:tr w:rsidR="006302BF" w:rsidRPr="007001F1" w:rsidDel="0057615D" w14:paraId="22327367" w14:textId="77777777" w:rsidTr="00010677">
        <w:trPr>
          <w:trHeight w:val="20"/>
          <w:del w:id="638" w:author="Autor"/>
        </w:trPr>
        <w:tc>
          <w:tcPr>
            <w:tcW w:w="582" w:type="dxa"/>
            <w:shd w:val="clear" w:color="auto" w:fill="auto"/>
            <w:noWrap/>
            <w:vAlign w:val="center"/>
            <w:hideMark/>
          </w:tcPr>
          <w:p w14:paraId="0FC2EB56" w14:textId="77777777" w:rsidR="006302BF" w:rsidRPr="007001F1" w:rsidDel="0057615D" w:rsidRDefault="001C09CB" w:rsidP="00520BD8">
            <w:pPr>
              <w:jc w:val="center"/>
              <w:rPr>
                <w:del w:id="639" w:author="Autor"/>
                <w:color w:val="000000"/>
              </w:rPr>
            </w:pPr>
            <w:del w:id="640" w:author="Autor">
              <w:r w:rsidRPr="007001F1" w:rsidDel="0057615D">
                <w:rPr>
                  <w:color w:val="000000"/>
                  <w:sz w:val="22"/>
                  <w:szCs w:val="22"/>
                </w:rPr>
                <w:delText>9</w:delText>
              </w:r>
            </w:del>
          </w:p>
        </w:tc>
        <w:tc>
          <w:tcPr>
            <w:tcW w:w="4820" w:type="dxa"/>
            <w:gridSpan w:val="2"/>
            <w:shd w:val="clear" w:color="auto" w:fill="auto"/>
            <w:vAlign w:val="center"/>
            <w:hideMark/>
          </w:tcPr>
          <w:p w14:paraId="43CAF1AC" w14:textId="77777777" w:rsidR="006302BF" w:rsidRPr="007001F1" w:rsidDel="0057615D" w:rsidRDefault="006302BF" w:rsidP="00520BD8">
            <w:pPr>
              <w:jc w:val="both"/>
              <w:rPr>
                <w:del w:id="641" w:author="Autor"/>
                <w:color w:val="000000"/>
              </w:rPr>
            </w:pPr>
            <w:del w:id="642" w:author="Autor">
              <w:r w:rsidRPr="007001F1" w:rsidDel="0057615D">
                <w:rPr>
                  <w:color w:val="000000"/>
                  <w:sz w:val="22"/>
                  <w:szCs w:val="22"/>
                </w:rPr>
                <w:delText>Bol zamestnanec vykonávajúci kontrolu oboznámený s rizikovými indikátormi</w:delText>
              </w:r>
              <w:r w:rsidR="00A46C76" w:rsidDel="0057615D">
                <w:rPr>
                  <w:color w:val="000000"/>
                  <w:sz w:val="22"/>
                  <w:szCs w:val="22"/>
                </w:rPr>
                <w:delText xml:space="preserve"> </w:delText>
              </w:r>
              <w:r w:rsidR="00A128DC" w:rsidRPr="007001F1" w:rsidDel="0057615D">
                <w:rPr>
                  <w:color w:val="000000"/>
                  <w:sz w:val="22"/>
                  <w:szCs w:val="22"/>
                </w:rPr>
                <w:delText>podľa Systému riadenia EŠIF</w:delText>
              </w:r>
              <w:r w:rsidRPr="007001F1" w:rsidDel="0057615D">
                <w:rPr>
                  <w:color w:val="000000"/>
                  <w:sz w:val="22"/>
                  <w:szCs w:val="22"/>
                </w:rPr>
                <w:delText>, v časti kontrola verejného obstarávania - spolupráca s PMÚ a spolupráca s OČTK?</w:delText>
              </w:r>
              <w:r w:rsidR="00A46C76" w:rsidDel="0057615D">
                <w:rPr>
                  <w:color w:val="000000"/>
                  <w:sz w:val="22"/>
                  <w:szCs w:val="22"/>
                </w:rPr>
                <w:delText xml:space="preserve"> </w:delText>
              </w:r>
              <w:r w:rsidR="00B64DBA" w:rsidRPr="007001F1" w:rsidDel="0057615D">
                <w:rPr>
                  <w:color w:val="000000"/>
                  <w:sz w:val="22"/>
                  <w:szCs w:val="22"/>
                </w:rPr>
                <w:delText>Neboli identifikované rizikové indikátory, ktoré môžu iniciovať spoluprácu s PMÚ alebo OČTK?</w:delText>
              </w:r>
            </w:del>
          </w:p>
        </w:tc>
        <w:tc>
          <w:tcPr>
            <w:tcW w:w="567" w:type="dxa"/>
            <w:shd w:val="clear" w:color="auto" w:fill="auto"/>
            <w:vAlign w:val="center"/>
            <w:hideMark/>
          </w:tcPr>
          <w:p w14:paraId="5BA62C7F" w14:textId="77777777" w:rsidR="006302BF" w:rsidRPr="007001F1" w:rsidDel="0057615D" w:rsidRDefault="006302BF" w:rsidP="00520BD8">
            <w:pPr>
              <w:jc w:val="both"/>
              <w:rPr>
                <w:del w:id="643" w:author="Autor"/>
                <w:b/>
                <w:bCs/>
                <w:color w:val="000000"/>
              </w:rPr>
            </w:pPr>
            <w:del w:id="644" w:author="Autor">
              <w:r w:rsidRPr="007001F1" w:rsidDel="0057615D">
                <w:rPr>
                  <w:b/>
                  <w:bCs/>
                  <w:color w:val="000000"/>
                  <w:sz w:val="22"/>
                  <w:szCs w:val="22"/>
                </w:rPr>
                <w:delText> </w:delText>
              </w:r>
            </w:del>
          </w:p>
        </w:tc>
        <w:tc>
          <w:tcPr>
            <w:tcW w:w="567" w:type="dxa"/>
            <w:shd w:val="clear" w:color="auto" w:fill="auto"/>
            <w:vAlign w:val="center"/>
            <w:hideMark/>
          </w:tcPr>
          <w:p w14:paraId="1105FC40" w14:textId="77777777" w:rsidR="006302BF" w:rsidRPr="007001F1" w:rsidDel="0057615D" w:rsidRDefault="006302BF" w:rsidP="00520BD8">
            <w:pPr>
              <w:jc w:val="both"/>
              <w:rPr>
                <w:del w:id="645" w:author="Autor"/>
                <w:b/>
                <w:bCs/>
                <w:color w:val="000000"/>
              </w:rPr>
            </w:pPr>
            <w:del w:id="646" w:author="Autor">
              <w:r w:rsidRPr="007001F1" w:rsidDel="0057615D">
                <w:rPr>
                  <w:b/>
                  <w:bCs/>
                  <w:color w:val="000000"/>
                  <w:sz w:val="22"/>
                  <w:szCs w:val="22"/>
                </w:rPr>
                <w:delText> </w:delText>
              </w:r>
            </w:del>
          </w:p>
        </w:tc>
        <w:tc>
          <w:tcPr>
            <w:tcW w:w="776" w:type="dxa"/>
            <w:shd w:val="clear" w:color="auto" w:fill="auto"/>
            <w:vAlign w:val="center"/>
            <w:hideMark/>
          </w:tcPr>
          <w:p w14:paraId="2DAADD3F" w14:textId="77777777" w:rsidR="006302BF" w:rsidRPr="007001F1" w:rsidDel="0057615D" w:rsidRDefault="006302BF" w:rsidP="00520BD8">
            <w:pPr>
              <w:jc w:val="both"/>
              <w:rPr>
                <w:del w:id="647" w:author="Autor"/>
                <w:b/>
                <w:bCs/>
                <w:color w:val="000000"/>
              </w:rPr>
            </w:pPr>
            <w:del w:id="648" w:author="Autor">
              <w:r w:rsidRPr="007001F1" w:rsidDel="0057615D">
                <w:rPr>
                  <w:b/>
                  <w:bCs/>
                  <w:color w:val="000000"/>
                  <w:sz w:val="22"/>
                  <w:szCs w:val="22"/>
                </w:rPr>
                <w:delText> </w:delText>
              </w:r>
            </w:del>
          </w:p>
        </w:tc>
        <w:tc>
          <w:tcPr>
            <w:tcW w:w="1775" w:type="dxa"/>
            <w:shd w:val="clear" w:color="auto" w:fill="auto"/>
            <w:vAlign w:val="center"/>
            <w:hideMark/>
          </w:tcPr>
          <w:p w14:paraId="0EF683FE" w14:textId="77777777" w:rsidR="006302BF" w:rsidRPr="007001F1" w:rsidDel="0057615D" w:rsidRDefault="006302BF" w:rsidP="00520BD8">
            <w:pPr>
              <w:jc w:val="both"/>
              <w:rPr>
                <w:del w:id="649" w:author="Autor"/>
                <w:b/>
                <w:bCs/>
                <w:color w:val="000000"/>
              </w:rPr>
            </w:pPr>
            <w:del w:id="650" w:author="Autor">
              <w:r w:rsidRPr="007001F1" w:rsidDel="0057615D">
                <w:rPr>
                  <w:b/>
                  <w:bCs/>
                  <w:color w:val="000000"/>
                  <w:sz w:val="22"/>
                  <w:szCs w:val="22"/>
                </w:rPr>
                <w:delText> </w:delText>
              </w:r>
            </w:del>
          </w:p>
        </w:tc>
      </w:tr>
      <w:tr w:rsidR="00FB4782" w:rsidRPr="007001F1" w:rsidDel="0057615D" w14:paraId="49381B02" w14:textId="77777777" w:rsidTr="00010677">
        <w:trPr>
          <w:trHeight w:val="342"/>
          <w:del w:id="651" w:author="Autor"/>
        </w:trPr>
        <w:tc>
          <w:tcPr>
            <w:tcW w:w="582" w:type="dxa"/>
            <w:vMerge w:val="restart"/>
            <w:shd w:val="clear" w:color="auto" w:fill="auto"/>
            <w:noWrap/>
            <w:vAlign w:val="center"/>
          </w:tcPr>
          <w:p w14:paraId="0481FEE1" w14:textId="77777777" w:rsidR="00FB4782" w:rsidRPr="007001F1" w:rsidDel="0057615D" w:rsidRDefault="00FB4782" w:rsidP="00520BD8">
            <w:pPr>
              <w:jc w:val="center"/>
              <w:rPr>
                <w:del w:id="652" w:author="Autor"/>
                <w:color w:val="000000"/>
              </w:rPr>
            </w:pPr>
            <w:del w:id="653" w:author="Autor">
              <w:r w:rsidRPr="007001F1" w:rsidDel="0057615D">
                <w:rPr>
                  <w:color w:val="000000"/>
                  <w:sz w:val="22"/>
                  <w:szCs w:val="22"/>
                </w:rPr>
                <w:delText>10</w:delText>
              </w:r>
            </w:del>
          </w:p>
        </w:tc>
        <w:tc>
          <w:tcPr>
            <w:tcW w:w="4820" w:type="dxa"/>
            <w:gridSpan w:val="2"/>
            <w:shd w:val="clear" w:color="auto" w:fill="auto"/>
            <w:vAlign w:val="center"/>
          </w:tcPr>
          <w:p w14:paraId="0A1BA3A8" w14:textId="77777777" w:rsidR="00FB4782" w:rsidRPr="007001F1" w:rsidDel="0057615D" w:rsidRDefault="00FB4782" w:rsidP="00520BD8">
            <w:pPr>
              <w:jc w:val="both"/>
              <w:rPr>
                <w:del w:id="654" w:author="Autor"/>
              </w:rPr>
            </w:pPr>
            <w:del w:id="655" w:author="Autor">
              <w:r w:rsidRPr="007001F1" w:rsidDel="0057615D">
                <w:rPr>
                  <w:sz w:val="22"/>
                  <w:szCs w:val="22"/>
                </w:rPr>
                <w:delText>a) Nebol pred vyhlásením VO identifikovaný konflikt záujmov podľa § 23 ZVO?</w:delText>
              </w:r>
            </w:del>
          </w:p>
        </w:tc>
        <w:tc>
          <w:tcPr>
            <w:tcW w:w="567" w:type="dxa"/>
            <w:shd w:val="clear" w:color="auto" w:fill="auto"/>
            <w:vAlign w:val="center"/>
          </w:tcPr>
          <w:p w14:paraId="6162140F" w14:textId="77777777" w:rsidR="00FB4782" w:rsidRPr="007001F1" w:rsidDel="0057615D" w:rsidRDefault="00FB4782" w:rsidP="00520BD8">
            <w:pPr>
              <w:jc w:val="both"/>
              <w:rPr>
                <w:del w:id="656" w:author="Autor"/>
                <w:b/>
                <w:bCs/>
                <w:color w:val="000000"/>
              </w:rPr>
            </w:pPr>
          </w:p>
        </w:tc>
        <w:tc>
          <w:tcPr>
            <w:tcW w:w="567" w:type="dxa"/>
            <w:shd w:val="clear" w:color="auto" w:fill="auto"/>
            <w:vAlign w:val="center"/>
          </w:tcPr>
          <w:p w14:paraId="0AA86DDA" w14:textId="77777777" w:rsidR="00FB4782" w:rsidRPr="007001F1" w:rsidDel="0057615D" w:rsidRDefault="00FB4782" w:rsidP="00520BD8">
            <w:pPr>
              <w:jc w:val="both"/>
              <w:rPr>
                <w:del w:id="657" w:author="Autor"/>
                <w:b/>
                <w:bCs/>
                <w:color w:val="000000"/>
              </w:rPr>
            </w:pPr>
          </w:p>
        </w:tc>
        <w:tc>
          <w:tcPr>
            <w:tcW w:w="776" w:type="dxa"/>
            <w:shd w:val="clear" w:color="auto" w:fill="auto"/>
            <w:vAlign w:val="center"/>
          </w:tcPr>
          <w:p w14:paraId="7A8AF4F8" w14:textId="77777777" w:rsidR="00FB4782" w:rsidRPr="007001F1" w:rsidDel="0057615D" w:rsidRDefault="00FB4782" w:rsidP="00520BD8">
            <w:pPr>
              <w:jc w:val="both"/>
              <w:rPr>
                <w:del w:id="658" w:author="Autor"/>
                <w:b/>
                <w:bCs/>
                <w:color w:val="000000"/>
              </w:rPr>
            </w:pPr>
          </w:p>
        </w:tc>
        <w:tc>
          <w:tcPr>
            <w:tcW w:w="1775" w:type="dxa"/>
            <w:shd w:val="clear" w:color="auto" w:fill="auto"/>
            <w:vAlign w:val="center"/>
          </w:tcPr>
          <w:p w14:paraId="3FE4D7D0" w14:textId="77777777" w:rsidR="00FB4782" w:rsidRPr="007001F1" w:rsidDel="0057615D" w:rsidRDefault="00FB4782" w:rsidP="00520BD8">
            <w:pPr>
              <w:jc w:val="both"/>
              <w:rPr>
                <w:del w:id="659" w:author="Autor"/>
                <w:b/>
                <w:bCs/>
                <w:color w:val="000000"/>
              </w:rPr>
            </w:pPr>
          </w:p>
        </w:tc>
      </w:tr>
      <w:tr w:rsidR="00FB4782" w:rsidRPr="007001F1" w:rsidDel="0057615D" w14:paraId="43A1FC64" w14:textId="77777777" w:rsidTr="00010677">
        <w:trPr>
          <w:trHeight w:val="630"/>
          <w:del w:id="660" w:author="Autor"/>
        </w:trPr>
        <w:tc>
          <w:tcPr>
            <w:tcW w:w="582" w:type="dxa"/>
            <w:vMerge/>
            <w:shd w:val="clear" w:color="auto" w:fill="auto"/>
            <w:noWrap/>
            <w:vAlign w:val="center"/>
          </w:tcPr>
          <w:p w14:paraId="0870EA68" w14:textId="77777777" w:rsidR="00FB4782" w:rsidRPr="007001F1" w:rsidDel="0057615D" w:rsidRDefault="00FB4782" w:rsidP="00520BD8">
            <w:pPr>
              <w:jc w:val="center"/>
              <w:rPr>
                <w:del w:id="661" w:author="Autor"/>
                <w:color w:val="000000"/>
              </w:rPr>
            </w:pPr>
          </w:p>
        </w:tc>
        <w:tc>
          <w:tcPr>
            <w:tcW w:w="4820" w:type="dxa"/>
            <w:gridSpan w:val="2"/>
            <w:shd w:val="clear" w:color="auto" w:fill="auto"/>
            <w:vAlign w:val="center"/>
          </w:tcPr>
          <w:p w14:paraId="6EDD409D" w14:textId="77777777" w:rsidR="00FB4782" w:rsidRPr="007001F1" w:rsidDel="0057615D" w:rsidRDefault="00FB4782" w:rsidP="00520BD8">
            <w:pPr>
              <w:jc w:val="both"/>
              <w:rPr>
                <w:del w:id="662" w:author="Autor"/>
              </w:rPr>
            </w:pPr>
            <w:del w:id="663" w:author="Autor">
              <w:r w:rsidRPr="007001F1" w:rsidDel="0057615D">
                <w:rPr>
                  <w:sz w:val="22"/>
                  <w:szCs w:val="22"/>
                </w:rPr>
                <w:delText>b) Boli v prípade konfliktu záujmov prijaté primerané opatrenia a vykonaná nápravu v zmysle § 23 ods. 5 ZVO?</w:delText>
              </w:r>
            </w:del>
          </w:p>
        </w:tc>
        <w:tc>
          <w:tcPr>
            <w:tcW w:w="567" w:type="dxa"/>
            <w:shd w:val="clear" w:color="auto" w:fill="auto"/>
            <w:vAlign w:val="center"/>
          </w:tcPr>
          <w:p w14:paraId="3904C703" w14:textId="77777777" w:rsidR="00FB4782" w:rsidRPr="007001F1" w:rsidDel="0057615D" w:rsidRDefault="00FB4782" w:rsidP="00520BD8">
            <w:pPr>
              <w:jc w:val="both"/>
              <w:rPr>
                <w:del w:id="664" w:author="Autor"/>
                <w:b/>
                <w:bCs/>
                <w:color w:val="000000"/>
              </w:rPr>
            </w:pPr>
          </w:p>
        </w:tc>
        <w:tc>
          <w:tcPr>
            <w:tcW w:w="567" w:type="dxa"/>
            <w:shd w:val="clear" w:color="auto" w:fill="auto"/>
            <w:vAlign w:val="center"/>
          </w:tcPr>
          <w:p w14:paraId="0753A139" w14:textId="77777777" w:rsidR="00FB4782" w:rsidRPr="007001F1" w:rsidDel="0057615D" w:rsidRDefault="00FB4782" w:rsidP="00520BD8">
            <w:pPr>
              <w:jc w:val="both"/>
              <w:rPr>
                <w:del w:id="665" w:author="Autor"/>
                <w:b/>
                <w:bCs/>
                <w:color w:val="000000"/>
              </w:rPr>
            </w:pPr>
          </w:p>
        </w:tc>
        <w:tc>
          <w:tcPr>
            <w:tcW w:w="776" w:type="dxa"/>
            <w:shd w:val="clear" w:color="auto" w:fill="auto"/>
            <w:vAlign w:val="center"/>
          </w:tcPr>
          <w:p w14:paraId="2E5CC719" w14:textId="77777777" w:rsidR="00FB4782" w:rsidRPr="007001F1" w:rsidDel="0057615D" w:rsidRDefault="00FB4782" w:rsidP="00520BD8">
            <w:pPr>
              <w:jc w:val="both"/>
              <w:rPr>
                <w:del w:id="666" w:author="Autor"/>
                <w:b/>
                <w:bCs/>
                <w:color w:val="000000"/>
              </w:rPr>
            </w:pPr>
          </w:p>
        </w:tc>
        <w:tc>
          <w:tcPr>
            <w:tcW w:w="1775" w:type="dxa"/>
            <w:shd w:val="clear" w:color="auto" w:fill="auto"/>
            <w:vAlign w:val="center"/>
          </w:tcPr>
          <w:p w14:paraId="384ED72F" w14:textId="77777777" w:rsidR="00FB4782" w:rsidRPr="007001F1" w:rsidDel="0057615D" w:rsidRDefault="00FB4782" w:rsidP="00520BD8">
            <w:pPr>
              <w:jc w:val="both"/>
              <w:rPr>
                <w:del w:id="667" w:author="Autor"/>
                <w:b/>
                <w:bCs/>
                <w:color w:val="000000"/>
              </w:rPr>
            </w:pPr>
          </w:p>
        </w:tc>
      </w:tr>
      <w:tr w:rsidR="008F6E20" w:rsidRPr="007001F1" w:rsidDel="0057615D" w14:paraId="0EC51A85" w14:textId="77777777" w:rsidTr="00010677">
        <w:trPr>
          <w:trHeight w:val="20"/>
          <w:del w:id="668" w:author="Autor"/>
        </w:trPr>
        <w:tc>
          <w:tcPr>
            <w:tcW w:w="582" w:type="dxa"/>
            <w:shd w:val="clear" w:color="auto" w:fill="auto"/>
            <w:noWrap/>
            <w:vAlign w:val="center"/>
          </w:tcPr>
          <w:p w14:paraId="385C6BC2" w14:textId="77777777" w:rsidR="008F6E20" w:rsidRPr="007001F1" w:rsidDel="0057615D" w:rsidRDefault="001C09CB" w:rsidP="00520BD8">
            <w:pPr>
              <w:jc w:val="center"/>
              <w:rPr>
                <w:del w:id="669" w:author="Autor"/>
                <w:color w:val="000000"/>
              </w:rPr>
            </w:pPr>
            <w:del w:id="670" w:author="Autor">
              <w:r w:rsidRPr="007001F1" w:rsidDel="0057615D">
                <w:rPr>
                  <w:color w:val="000000"/>
                  <w:sz w:val="22"/>
                  <w:szCs w:val="22"/>
                </w:rPr>
                <w:delText>11</w:delText>
              </w:r>
            </w:del>
          </w:p>
        </w:tc>
        <w:tc>
          <w:tcPr>
            <w:tcW w:w="4820" w:type="dxa"/>
            <w:gridSpan w:val="2"/>
            <w:shd w:val="clear" w:color="auto" w:fill="auto"/>
            <w:vAlign w:val="center"/>
          </w:tcPr>
          <w:p w14:paraId="4C9ECCBD" w14:textId="77777777" w:rsidR="008F6E20" w:rsidRPr="007001F1" w:rsidDel="0057615D" w:rsidRDefault="008F6E20" w:rsidP="00520BD8">
            <w:pPr>
              <w:jc w:val="both"/>
              <w:rPr>
                <w:del w:id="671" w:author="Autor"/>
              </w:rPr>
            </w:pPr>
            <w:del w:id="672" w:author="Autor">
              <w:r w:rsidRPr="007001F1" w:rsidDel="0057615D">
                <w:rPr>
                  <w:sz w:val="22"/>
                  <w:szCs w:val="22"/>
                </w:rPr>
                <w:delText>V prípade, ak verejný obstarávateľ nerozdelil zákazku na časti, uviedol v</w:delText>
              </w:r>
              <w:r w:rsidR="003025C1" w:rsidDel="0057615D">
                <w:rPr>
                  <w:sz w:val="22"/>
                  <w:szCs w:val="22"/>
                </w:rPr>
                <w:delText xml:space="preserve"> návrhu </w:delText>
              </w:r>
              <w:r w:rsidRPr="007001F1" w:rsidDel="0057615D">
                <w:rPr>
                  <w:sz w:val="22"/>
                  <w:szCs w:val="22"/>
                </w:rPr>
                <w:delText>oznámen</w:delText>
              </w:r>
              <w:r w:rsidR="003025C1" w:rsidDel="0057615D">
                <w:rPr>
                  <w:sz w:val="22"/>
                  <w:szCs w:val="22"/>
                </w:rPr>
                <w:delText>ia</w:delText>
              </w:r>
              <w:r w:rsidRPr="007001F1" w:rsidDel="0057615D">
                <w:rPr>
                  <w:sz w:val="22"/>
                  <w:szCs w:val="22"/>
                </w:rPr>
                <w:delText xml:space="preserve"> o vyhlásení verejného obstarávania odôvodnenie</w:delText>
              </w:r>
              <w:r w:rsidR="009D24C8" w:rsidDel="0057615D">
                <w:rPr>
                  <w:sz w:val="22"/>
                  <w:szCs w:val="22"/>
                </w:rPr>
                <w:delText xml:space="preserve"> v zmysle § 28 ods. 2 ZVO</w:delText>
              </w:r>
              <w:r w:rsidRPr="007001F1" w:rsidDel="0057615D">
                <w:rPr>
                  <w:sz w:val="22"/>
                  <w:szCs w:val="22"/>
                </w:rPr>
                <w:delText>?</w:delText>
              </w:r>
            </w:del>
          </w:p>
        </w:tc>
        <w:tc>
          <w:tcPr>
            <w:tcW w:w="567" w:type="dxa"/>
            <w:shd w:val="clear" w:color="auto" w:fill="auto"/>
            <w:vAlign w:val="center"/>
          </w:tcPr>
          <w:p w14:paraId="032151A5" w14:textId="77777777" w:rsidR="008F6E20" w:rsidRPr="007001F1" w:rsidDel="0057615D" w:rsidRDefault="008F6E20" w:rsidP="00520BD8">
            <w:pPr>
              <w:jc w:val="both"/>
              <w:rPr>
                <w:del w:id="673" w:author="Autor"/>
                <w:b/>
                <w:bCs/>
                <w:color w:val="000000"/>
              </w:rPr>
            </w:pPr>
          </w:p>
        </w:tc>
        <w:tc>
          <w:tcPr>
            <w:tcW w:w="567" w:type="dxa"/>
            <w:shd w:val="clear" w:color="auto" w:fill="auto"/>
            <w:vAlign w:val="center"/>
          </w:tcPr>
          <w:p w14:paraId="3045D865" w14:textId="77777777" w:rsidR="008F6E20" w:rsidRPr="007001F1" w:rsidDel="0057615D" w:rsidRDefault="008F6E20" w:rsidP="00520BD8">
            <w:pPr>
              <w:jc w:val="both"/>
              <w:rPr>
                <w:del w:id="674" w:author="Autor"/>
                <w:b/>
                <w:bCs/>
                <w:color w:val="000000"/>
              </w:rPr>
            </w:pPr>
          </w:p>
        </w:tc>
        <w:tc>
          <w:tcPr>
            <w:tcW w:w="776" w:type="dxa"/>
            <w:shd w:val="clear" w:color="auto" w:fill="auto"/>
            <w:vAlign w:val="center"/>
          </w:tcPr>
          <w:p w14:paraId="028B700B" w14:textId="77777777" w:rsidR="008F6E20" w:rsidRPr="007001F1" w:rsidDel="0057615D" w:rsidRDefault="008F6E20" w:rsidP="00520BD8">
            <w:pPr>
              <w:jc w:val="both"/>
              <w:rPr>
                <w:del w:id="675" w:author="Autor"/>
                <w:b/>
                <w:bCs/>
                <w:color w:val="000000"/>
              </w:rPr>
            </w:pPr>
          </w:p>
        </w:tc>
        <w:tc>
          <w:tcPr>
            <w:tcW w:w="1775" w:type="dxa"/>
            <w:shd w:val="clear" w:color="auto" w:fill="auto"/>
            <w:vAlign w:val="center"/>
          </w:tcPr>
          <w:p w14:paraId="3A55F5D7" w14:textId="77777777" w:rsidR="008F6E20" w:rsidRPr="007001F1" w:rsidDel="0057615D" w:rsidRDefault="008F6E20" w:rsidP="00520BD8">
            <w:pPr>
              <w:jc w:val="both"/>
              <w:rPr>
                <w:del w:id="676" w:author="Autor"/>
                <w:b/>
                <w:bCs/>
                <w:color w:val="000000"/>
              </w:rPr>
            </w:pPr>
          </w:p>
        </w:tc>
      </w:tr>
      <w:tr w:rsidR="006302BF" w:rsidRPr="007001F1" w:rsidDel="0057615D" w14:paraId="530511E9" w14:textId="77777777" w:rsidTr="00010677">
        <w:trPr>
          <w:trHeight w:val="20"/>
          <w:del w:id="677" w:author="Autor"/>
        </w:trPr>
        <w:tc>
          <w:tcPr>
            <w:tcW w:w="582" w:type="dxa"/>
            <w:shd w:val="clear" w:color="auto" w:fill="auto"/>
            <w:noWrap/>
            <w:vAlign w:val="center"/>
            <w:hideMark/>
          </w:tcPr>
          <w:p w14:paraId="3A970987" w14:textId="77777777" w:rsidR="006302BF" w:rsidRPr="007001F1" w:rsidDel="0057615D" w:rsidRDefault="001C09CB" w:rsidP="00520BD8">
            <w:pPr>
              <w:jc w:val="center"/>
              <w:rPr>
                <w:del w:id="678" w:author="Autor"/>
                <w:color w:val="000000"/>
              </w:rPr>
            </w:pPr>
            <w:del w:id="679" w:author="Autor">
              <w:r w:rsidRPr="007001F1" w:rsidDel="0057615D">
                <w:rPr>
                  <w:color w:val="000000"/>
                  <w:sz w:val="22"/>
                  <w:szCs w:val="22"/>
                </w:rPr>
                <w:delText>12</w:delText>
              </w:r>
            </w:del>
          </w:p>
        </w:tc>
        <w:tc>
          <w:tcPr>
            <w:tcW w:w="4820" w:type="dxa"/>
            <w:gridSpan w:val="2"/>
            <w:shd w:val="clear" w:color="auto" w:fill="auto"/>
            <w:vAlign w:val="center"/>
            <w:hideMark/>
          </w:tcPr>
          <w:p w14:paraId="4F555623" w14:textId="77777777" w:rsidR="006302BF" w:rsidRPr="007001F1" w:rsidDel="0057615D" w:rsidRDefault="006302BF" w:rsidP="00520BD8">
            <w:pPr>
              <w:jc w:val="both"/>
              <w:rPr>
                <w:del w:id="680" w:author="Autor"/>
              </w:rPr>
            </w:pPr>
            <w:del w:id="681" w:author="Autor">
              <w:r w:rsidRPr="007001F1" w:rsidDel="0057615D">
                <w:rPr>
                  <w:sz w:val="22"/>
                  <w:szCs w:val="22"/>
                </w:rPr>
                <w:delText>Neboli identifikované iné porušenia pravidiel a postupov verejného obstarávania?</w:delText>
              </w:r>
            </w:del>
          </w:p>
        </w:tc>
        <w:tc>
          <w:tcPr>
            <w:tcW w:w="567" w:type="dxa"/>
            <w:shd w:val="clear" w:color="auto" w:fill="auto"/>
            <w:vAlign w:val="center"/>
            <w:hideMark/>
          </w:tcPr>
          <w:p w14:paraId="17D64B3E" w14:textId="77777777" w:rsidR="006302BF" w:rsidRPr="007001F1" w:rsidDel="0057615D" w:rsidRDefault="006302BF" w:rsidP="00520BD8">
            <w:pPr>
              <w:jc w:val="both"/>
              <w:rPr>
                <w:del w:id="682" w:author="Autor"/>
                <w:b/>
                <w:bCs/>
                <w:color w:val="000000"/>
              </w:rPr>
            </w:pPr>
            <w:del w:id="683" w:author="Autor">
              <w:r w:rsidRPr="007001F1" w:rsidDel="0057615D">
                <w:rPr>
                  <w:b/>
                  <w:bCs/>
                  <w:color w:val="000000"/>
                  <w:sz w:val="22"/>
                  <w:szCs w:val="22"/>
                </w:rPr>
                <w:delText> </w:delText>
              </w:r>
            </w:del>
          </w:p>
        </w:tc>
        <w:tc>
          <w:tcPr>
            <w:tcW w:w="567" w:type="dxa"/>
            <w:shd w:val="clear" w:color="auto" w:fill="auto"/>
            <w:vAlign w:val="center"/>
            <w:hideMark/>
          </w:tcPr>
          <w:p w14:paraId="13114ACA" w14:textId="77777777" w:rsidR="006302BF" w:rsidRPr="007001F1" w:rsidDel="0057615D" w:rsidRDefault="006302BF" w:rsidP="00520BD8">
            <w:pPr>
              <w:jc w:val="both"/>
              <w:rPr>
                <w:del w:id="684" w:author="Autor"/>
                <w:b/>
                <w:bCs/>
                <w:color w:val="000000"/>
              </w:rPr>
            </w:pPr>
            <w:del w:id="685" w:author="Autor">
              <w:r w:rsidRPr="007001F1" w:rsidDel="0057615D">
                <w:rPr>
                  <w:b/>
                  <w:bCs/>
                  <w:color w:val="000000"/>
                  <w:sz w:val="22"/>
                  <w:szCs w:val="22"/>
                </w:rPr>
                <w:delText> </w:delText>
              </w:r>
            </w:del>
          </w:p>
        </w:tc>
        <w:tc>
          <w:tcPr>
            <w:tcW w:w="776" w:type="dxa"/>
            <w:shd w:val="clear" w:color="auto" w:fill="auto"/>
            <w:vAlign w:val="center"/>
            <w:hideMark/>
          </w:tcPr>
          <w:p w14:paraId="196EE2E1" w14:textId="77777777" w:rsidR="006302BF" w:rsidRPr="007001F1" w:rsidDel="0057615D" w:rsidRDefault="006302BF" w:rsidP="00520BD8">
            <w:pPr>
              <w:jc w:val="both"/>
              <w:rPr>
                <w:del w:id="686" w:author="Autor"/>
                <w:b/>
                <w:bCs/>
                <w:color w:val="000000"/>
              </w:rPr>
            </w:pPr>
            <w:del w:id="687" w:author="Autor">
              <w:r w:rsidRPr="007001F1" w:rsidDel="0057615D">
                <w:rPr>
                  <w:b/>
                  <w:bCs/>
                  <w:color w:val="000000"/>
                  <w:sz w:val="22"/>
                  <w:szCs w:val="22"/>
                </w:rPr>
                <w:delText> </w:delText>
              </w:r>
            </w:del>
          </w:p>
        </w:tc>
        <w:tc>
          <w:tcPr>
            <w:tcW w:w="1775" w:type="dxa"/>
            <w:shd w:val="clear" w:color="auto" w:fill="auto"/>
            <w:vAlign w:val="center"/>
            <w:hideMark/>
          </w:tcPr>
          <w:p w14:paraId="4E028DC1" w14:textId="77777777" w:rsidR="006302BF" w:rsidRPr="007001F1" w:rsidDel="0057615D" w:rsidRDefault="006302BF" w:rsidP="00520BD8">
            <w:pPr>
              <w:jc w:val="both"/>
              <w:rPr>
                <w:del w:id="688" w:author="Autor"/>
                <w:b/>
                <w:bCs/>
                <w:color w:val="000000"/>
              </w:rPr>
            </w:pPr>
            <w:del w:id="689" w:author="Autor">
              <w:r w:rsidRPr="007001F1" w:rsidDel="0057615D">
                <w:rPr>
                  <w:b/>
                  <w:bCs/>
                  <w:color w:val="000000"/>
                  <w:sz w:val="22"/>
                  <w:szCs w:val="22"/>
                </w:rPr>
                <w:delText> </w:delText>
              </w:r>
            </w:del>
          </w:p>
        </w:tc>
      </w:tr>
      <w:tr w:rsidR="006302BF" w:rsidRPr="007001F1" w:rsidDel="0057615D" w14:paraId="31FC19AB" w14:textId="77777777" w:rsidTr="00010677">
        <w:trPr>
          <w:trHeight w:val="300"/>
          <w:del w:id="690" w:author="Autor"/>
        </w:trPr>
        <w:tc>
          <w:tcPr>
            <w:tcW w:w="3559" w:type="dxa"/>
            <w:gridSpan w:val="2"/>
            <w:shd w:val="clear" w:color="auto" w:fill="auto"/>
            <w:vAlign w:val="center"/>
            <w:hideMark/>
          </w:tcPr>
          <w:p w14:paraId="048CE799" w14:textId="77777777" w:rsidR="006302BF" w:rsidRPr="007001F1" w:rsidDel="0057615D" w:rsidRDefault="006302BF" w:rsidP="00520BD8">
            <w:pPr>
              <w:rPr>
                <w:del w:id="691" w:author="Autor"/>
                <w:b/>
                <w:bCs/>
              </w:rPr>
            </w:pPr>
            <w:del w:id="692" w:author="Autor">
              <w:r w:rsidRPr="007001F1" w:rsidDel="0057615D">
                <w:rPr>
                  <w:b/>
                  <w:bCs/>
                  <w:sz w:val="22"/>
                  <w:szCs w:val="22"/>
                </w:rPr>
                <w:delText>Kontrolu vykonal</w:delText>
              </w:r>
              <w:r w:rsidR="00A90B4D" w:rsidDel="0057615D">
                <w:rPr>
                  <w:rStyle w:val="Odkaznapoznmkupodiarou"/>
                  <w:b/>
                  <w:bCs/>
                  <w:sz w:val="22"/>
                  <w:szCs w:val="22"/>
                </w:rPr>
                <w:footnoteReference w:customMarkFollows="1" w:id="17"/>
                <w:delText>2</w:delText>
              </w:r>
              <w:r w:rsidRPr="007001F1" w:rsidDel="0057615D">
                <w:rPr>
                  <w:b/>
                  <w:bCs/>
                  <w:sz w:val="22"/>
                  <w:szCs w:val="22"/>
                </w:rPr>
                <w:delText>:</w:delText>
              </w:r>
            </w:del>
          </w:p>
        </w:tc>
        <w:tc>
          <w:tcPr>
            <w:tcW w:w="5528" w:type="dxa"/>
            <w:gridSpan w:val="5"/>
            <w:shd w:val="clear" w:color="auto" w:fill="auto"/>
            <w:vAlign w:val="center"/>
            <w:hideMark/>
          </w:tcPr>
          <w:p w14:paraId="2C9D84CB" w14:textId="77777777" w:rsidR="006302BF" w:rsidRPr="007001F1" w:rsidDel="0057615D" w:rsidRDefault="006302BF" w:rsidP="00520BD8">
            <w:pPr>
              <w:rPr>
                <w:del w:id="695" w:author="Autor"/>
                <w:color w:val="000000"/>
              </w:rPr>
            </w:pPr>
            <w:del w:id="696" w:author="Autor">
              <w:r w:rsidRPr="007001F1" w:rsidDel="0057615D">
                <w:rPr>
                  <w:color w:val="000000"/>
                  <w:sz w:val="22"/>
                  <w:szCs w:val="22"/>
                </w:rPr>
                <w:delText> </w:delText>
              </w:r>
            </w:del>
          </w:p>
        </w:tc>
      </w:tr>
      <w:tr w:rsidR="006302BF" w:rsidRPr="007001F1" w:rsidDel="0057615D" w14:paraId="5EBC1526" w14:textId="77777777" w:rsidTr="00010677">
        <w:trPr>
          <w:trHeight w:val="300"/>
          <w:del w:id="697" w:author="Autor"/>
        </w:trPr>
        <w:tc>
          <w:tcPr>
            <w:tcW w:w="3559" w:type="dxa"/>
            <w:gridSpan w:val="2"/>
            <w:shd w:val="clear" w:color="auto" w:fill="auto"/>
            <w:vAlign w:val="center"/>
            <w:hideMark/>
          </w:tcPr>
          <w:p w14:paraId="2F717842" w14:textId="77777777" w:rsidR="006302BF" w:rsidRPr="007001F1" w:rsidDel="0057615D" w:rsidRDefault="006302BF" w:rsidP="00520BD8">
            <w:pPr>
              <w:rPr>
                <w:del w:id="698" w:author="Autor"/>
                <w:b/>
                <w:bCs/>
              </w:rPr>
            </w:pPr>
            <w:del w:id="699" w:author="Autor">
              <w:r w:rsidRPr="007001F1" w:rsidDel="0057615D">
                <w:rPr>
                  <w:b/>
                  <w:bCs/>
                  <w:sz w:val="22"/>
                  <w:szCs w:val="22"/>
                </w:rPr>
                <w:delText>Dátum:</w:delText>
              </w:r>
            </w:del>
          </w:p>
        </w:tc>
        <w:tc>
          <w:tcPr>
            <w:tcW w:w="5528" w:type="dxa"/>
            <w:gridSpan w:val="5"/>
            <w:shd w:val="clear" w:color="auto" w:fill="auto"/>
            <w:vAlign w:val="center"/>
            <w:hideMark/>
          </w:tcPr>
          <w:p w14:paraId="2F1F4C3A" w14:textId="77777777" w:rsidR="006302BF" w:rsidRPr="007001F1" w:rsidDel="0057615D" w:rsidRDefault="006302BF" w:rsidP="00520BD8">
            <w:pPr>
              <w:rPr>
                <w:del w:id="700" w:author="Autor"/>
                <w:color w:val="000000"/>
              </w:rPr>
            </w:pPr>
            <w:del w:id="701" w:author="Autor">
              <w:r w:rsidRPr="007001F1" w:rsidDel="0057615D">
                <w:rPr>
                  <w:color w:val="000000"/>
                  <w:sz w:val="22"/>
                  <w:szCs w:val="22"/>
                </w:rPr>
                <w:delText> </w:delText>
              </w:r>
            </w:del>
          </w:p>
        </w:tc>
      </w:tr>
      <w:tr w:rsidR="006302BF" w:rsidRPr="007001F1" w:rsidDel="0057615D" w14:paraId="1EA4C619" w14:textId="77777777" w:rsidTr="00010677">
        <w:trPr>
          <w:trHeight w:val="300"/>
          <w:del w:id="702" w:author="Autor"/>
        </w:trPr>
        <w:tc>
          <w:tcPr>
            <w:tcW w:w="3559" w:type="dxa"/>
            <w:gridSpan w:val="2"/>
            <w:shd w:val="clear" w:color="000000" w:fill="FFFFFF"/>
            <w:vAlign w:val="center"/>
            <w:hideMark/>
          </w:tcPr>
          <w:p w14:paraId="708448F7" w14:textId="77777777" w:rsidR="006302BF" w:rsidRPr="007001F1" w:rsidDel="0057615D" w:rsidRDefault="006302BF" w:rsidP="00520BD8">
            <w:pPr>
              <w:rPr>
                <w:del w:id="703" w:author="Autor"/>
                <w:b/>
                <w:bCs/>
              </w:rPr>
            </w:pPr>
            <w:del w:id="704" w:author="Autor">
              <w:r w:rsidRPr="007001F1" w:rsidDel="0057615D">
                <w:rPr>
                  <w:b/>
                  <w:bCs/>
                  <w:sz w:val="22"/>
                  <w:szCs w:val="22"/>
                </w:rPr>
                <w:delText>Podpis:</w:delText>
              </w:r>
            </w:del>
          </w:p>
        </w:tc>
        <w:tc>
          <w:tcPr>
            <w:tcW w:w="5528" w:type="dxa"/>
            <w:gridSpan w:val="5"/>
            <w:shd w:val="clear" w:color="auto" w:fill="auto"/>
            <w:vAlign w:val="center"/>
            <w:hideMark/>
          </w:tcPr>
          <w:p w14:paraId="1DF016BB" w14:textId="77777777" w:rsidR="006302BF" w:rsidRPr="007001F1" w:rsidDel="0057615D" w:rsidRDefault="006302BF" w:rsidP="00520BD8">
            <w:pPr>
              <w:rPr>
                <w:del w:id="705" w:author="Autor"/>
                <w:color w:val="000000"/>
              </w:rPr>
            </w:pPr>
            <w:del w:id="706" w:author="Autor">
              <w:r w:rsidRPr="007001F1" w:rsidDel="0057615D">
                <w:rPr>
                  <w:color w:val="000000"/>
                  <w:sz w:val="22"/>
                  <w:szCs w:val="22"/>
                </w:rPr>
                <w:delText> </w:delText>
              </w:r>
            </w:del>
          </w:p>
        </w:tc>
      </w:tr>
      <w:tr w:rsidR="006302BF" w:rsidRPr="007001F1" w:rsidDel="0057615D" w14:paraId="52D125E2" w14:textId="77777777" w:rsidTr="00010677">
        <w:trPr>
          <w:trHeight w:val="300"/>
          <w:del w:id="707" w:author="Autor"/>
        </w:trPr>
        <w:tc>
          <w:tcPr>
            <w:tcW w:w="9087" w:type="dxa"/>
            <w:gridSpan w:val="7"/>
            <w:shd w:val="clear" w:color="auto" w:fill="auto"/>
            <w:noWrap/>
            <w:vAlign w:val="bottom"/>
            <w:hideMark/>
          </w:tcPr>
          <w:p w14:paraId="32506F78" w14:textId="77777777" w:rsidR="006302BF" w:rsidRPr="007001F1" w:rsidDel="0057615D" w:rsidRDefault="006302BF" w:rsidP="00520BD8">
            <w:pPr>
              <w:jc w:val="center"/>
              <w:rPr>
                <w:del w:id="708" w:author="Autor"/>
                <w:color w:val="000000"/>
              </w:rPr>
            </w:pPr>
            <w:del w:id="709" w:author="Autor">
              <w:r w:rsidRPr="007001F1" w:rsidDel="0057615D">
                <w:rPr>
                  <w:color w:val="000000"/>
                  <w:sz w:val="22"/>
                  <w:szCs w:val="22"/>
                </w:rPr>
                <w:delText> </w:delText>
              </w:r>
            </w:del>
          </w:p>
        </w:tc>
      </w:tr>
      <w:tr w:rsidR="006302BF" w:rsidRPr="007001F1" w:rsidDel="0057615D" w14:paraId="733416DF" w14:textId="77777777" w:rsidTr="00010677">
        <w:trPr>
          <w:trHeight w:val="300"/>
          <w:del w:id="710" w:author="Autor"/>
        </w:trPr>
        <w:tc>
          <w:tcPr>
            <w:tcW w:w="3559" w:type="dxa"/>
            <w:gridSpan w:val="2"/>
            <w:shd w:val="clear" w:color="000000" w:fill="FFFFFF"/>
            <w:vAlign w:val="center"/>
            <w:hideMark/>
          </w:tcPr>
          <w:p w14:paraId="3CA74065" w14:textId="77777777" w:rsidR="006302BF" w:rsidRPr="007001F1" w:rsidDel="0057615D" w:rsidRDefault="006302BF" w:rsidP="00520BD8">
            <w:pPr>
              <w:rPr>
                <w:del w:id="711" w:author="Autor"/>
                <w:b/>
                <w:bCs/>
              </w:rPr>
            </w:pPr>
            <w:del w:id="712" w:author="Autor">
              <w:r w:rsidRPr="007001F1" w:rsidDel="0057615D">
                <w:rPr>
                  <w:b/>
                  <w:bCs/>
                  <w:sz w:val="22"/>
                  <w:szCs w:val="22"/>
                </w:rPr>
                <w:delText xml:space="preserve">Kontrolu </w:delText>
              </w:r>
              <w:r w:rsidR="00E3352C" w:rsidDel="0057615D">
                <w:rPr>
                  <w:b/>
                  <w:bCs/>
                  <w:sz w:val="22"/>
                  <w:szCs w:val="22"/>
                </w:rPr>
                <w:delText>schválil</w:delText>
              </w:r>
              <w:r w:rsidR="00E3352C" w:rsidRPr="007001F1" w:rsidDel="0057615D">
                <w:rPr>
                  <w:b/>
                  <w:bCs/>
                  <w:sz w:val="22"/>
                  <w:szCs w:val="22"/>
                </w:rPr>
                <w:delText xml:space="preserve"> </w:delText>
              </w:r>
              <w:r w:rsidR="00A90B4D" w:rsidDel="0057615D">
                <w:rPr>
                  <w:rStyle w:val="Odkaznapoznmkupodiarou"/>
                  <w:b/>
                  <w:bCs/>
                  <w:sz w:val="22"/>
                  <w:szCs w:val="22"/>
                </w:rPr>
                <w:footnoteReference w:customMarkFollows="1" w:id="18"/>
                <w:delText>3</w:delText>
              </w:r>
              <w:r w:rsidRPr="007001F1" w:rsidDel="0057615D">
                <w:rPr>
                  <w:b/>
                  <w:bCs/>
                  <w:sz w:val="22"/>
                  <w:szCs w:val="22"/>
                </w:rPr>
                <w:delText>:</w:delText>
              </w:r>
            </w:del>
          </w:p>
        </w:tc>
        <w:tc>
          <w:tcPr>
            <w:tcW w:w="5528" w:type="dxa"/>
            <w:gridSpan w:val="5"/>
            <w:shd w:val="clear" w:color="auto" w:fill="auto"/>
            <w:vAlign w:val="center"/>
            <w:hideMark/>
          </w:tcPr>
          <w:p w14:paraId="775E2EBE" w14:textId="77777777" w:rsidR="006302BF" w:rsidRPr="007001F1" w:rsidDel="0057615D" w:rsidRDefault="006302BF" w:rsidP="00520BD8">
            <w:pPr>
              <w:rPr>
                <w:del w:id="715" w:author="Autor"/>
                <w:color w:val="000000"/>
              </w:rPr>
            </w:pPr>
            <w:del w:id="716" w:author="Autor">
              <w:r w:rsidRPr="007001F1" w:rsidDel="0057615D">
                <w:rPr>
                  <w:color w:val="000000"/>
                  <w:sz w:val="22"/>
                  <w:szCs w:val="22"/>
                </w:rPr>
                <w:delText> </w:delText>
              </w:r>
            </w:del>
          </w:p>
        </w:tc>
      </w:tr>
      <w:tr w:rsidR="006302BF" w:rsidRPr="007001F1" w:rsidDel="0057615D" w14:paraId="2C93597D" w14:textId="77777777" w:rsidTr="00010677">
        <w:trPr>
          <w:trHeight w:val="300"/>
          <w:del w:id="717" w:author="Autor"/>
        </w:trPr>
        <w:tc>
          <w:tcPr>
            <w:tcW w:w="3559" w:type="dxa"/>
            <w:gridSpan w:val="2"/>
            <w:shd w:val="clear" w:color="000000" w:fill="FFFFFF"/>
            <w:vAlign w:val="center"/>
            <w:hideMark/>
          </w:tcPr>
          <w:p w14:paraId="305E5FED" w14:textId="77777777" w:rsidR="006302BF" w:rsidRPr="007001F1" w:rsidDel="0057615D" w:rsidRDefault="006302BF" w:rsidP="00520BD8">
            <w:pPr>
              <w:rPr>
                <w:del w:id="718" w:author="Autor"/>
                <w:b/>
                <w:bCs/>
              </w:rPr>
            </w:pPr>
            <w:del w:id="719" w:author="Autor">
              <w:r w:rsidRPr="007001F1" w:rsidDel="0057615D">
                <w:rPr>
                  <w:b/>
                  <w:bCs/>
                  <w:sz w:val="22"/>
                  <w:szCs w:val="22"/>
                </w:rPr>
                <w:delText xml:space="preserve">Dátum: </w:delText>
              </w:r>
            </w:del>
          </w:p>
        </w:tc>
        <w:tc>
          <w:tcPr>
            <w:tcW w:w="5528" w:type="dxa"/>
            <w:gridSpan w:val="5"/>
            <w:shd w:val="clear" w:color="auto" w:fill="auto"/>
            <w:vAlign w:val="center"/>
            <w:hideMark/>
          </w:tcPr>
          <w:p w14:paraId="2F92C4C4" w14:textId="77777777" w:rsidR="006302BF" w:rsidRPr="007001F1" w:rsidDel="0057615D" w:rsidRDefault="006302BF" w:rsidP="00520BD8">
            <w:pPr>
              <w:rPr>
                <w:del w:id="720" w:author="Autor"/>
                <w:color w:val="000000"/>
              </w:rPr>
            </w:pPr>
            <w:del w:id="721" w:author="Autor">
              <w:r w:rsidRPr="007001F1" w:rsidDel="0057615D">
                <w:rPr>
                  <w:color w:val="000000"/>
                  <w:sz w:val="22"/>
                  <w:szCs w:val="22"/>
                </w:rPr>
                <w:delText> </w:delText>
              </w:r>
            </w:del>
          </w:p>
        </w:tc>
      </w:tr>
      <w:tr w:rsidR="006302BF" w:rsidRPr="007001F1" w:rsidDel="0057615D" w14:paraId="69822FE4" w14:textId="77777777" w:rsidTr="00010677">
        <w:trPr>
          <w:trHeight w:val="300"/>
          <w:del w:id="722" w:author="Autor"/>
        </w:trPr>
        <w:tc>
          <w:tcPr>
            <w:tcW w:w="3559" w:type="dxa"/>
            <w:gridSpan w:val="2"/>
            <w:shd w:val="clear" w:color="000000" w:fill="FFFFFF"/>
            <w:vAlign w:val="center"/>
            <w:hideMark/>
          </w:tcPr>
          <w:p w14:paraId="2BDCD26C" w14:textId="77777777" w:rsidR="006302BF" w:rsidRPr="007001F1" w:rsidDel="0057615D" w:rsidRDefault="006302BF" w:rsidP="00520BD8">
            <w:pPr>
              <w:rPr>
                <w:del w:id="723" w:author="Autor"/>
                <w:b/>
                <w:bCs/>
              </w:rPr>
            </w:pPr>
            <w:del w:id="724" w:author="Autor">
              <w:r w:rsidRPr="007001F1" w:rsidDel="0057615D">
                <w:rPr>
                  <w:b/>
                  <w:bCs/>
                  <w:sz w:val="22"/>
                  <w:szCs w:val="22"/>
                </w:rPr>
                <w:delText>Podpis:</w:delText>
              </w:r>
            </w:del>
          </w:p>
        </w:tc>
        <w:tc>
          <w:tcPr>
            <w:tcW w:w="5528" w:type="dxa"/>
            <w:gridSpan w:val="5"/>
            <w:shd w:val="clear" w:color="auto" w:fill="auto"/>
            <w:vAlign w:val="center"/>
            <w:hideMark/>
          </w:tcPr>
          <w:p w14:paraId="5181540C" w14:textId="77777777" w:rsidR="006302BF" w:rsidRPr="007001F1" w:rsidDel="0057615D" w:rsidRDefault="006302BF" w:rsidP="00520BD8">
            <w:pPr>
              <w:rPr>
                <w:del w:id="725" w:author="Autor"/>
                <w:color w:val="000000"/>
              </w:rPr>
            </w:pPr>
            <w:del w:id="726" w:author="Autor">
              <w:r w:rsidRPr="007001F1" w:rsidDel="0057615D">
                <w:rPr>
                  <w:color w:val="000000"/>
                  <w:sz w:val="22"/>
                  <w:szCs w:val="22"/>
                </w:rPr>
                <w:delText> </w:delText>
              </w:r>
            </w:del>
          </w:p>
        </w:tc>
      </w:tr>
    </w:tbl>
    <w:p w14:paraId="42742E5F" w14:textId="77777777" w:rsidR="006302BF" w:rsidRPr="007001F1" w:rsidDel="0057615D" w:rsidRDefault="006302BF" w:rsidP="00520BD8">
      <w:pPr>
        <w:rPr>
          <w:del w:id="727" w:author="Autor"/>
        </w:rPr>
      </w:pPr>
    </w:p>
    <w:p w14:paraId="7E23C59B" w14:textId="77777777" w:rsidR="00F92AC2" w:rsidRPr="007001F1" w:rsidDel="007D765B" w:rsidRDefault="00F92AC2" w:rsidP="00B60C27">
      <w:pPr>
        <w:spacing w:after="160" w:line="259" w:lineRule="auto"/>
        <w:rPr>
          <w:del w:id="728" w:author="Autor"/>
        </w:rPr>
      </w:pPr>
      <w:del w:id="729" w:author="Autor">
        <w:r w:rsidRPr="007001F1" w:rsidDel="0057615D">
          <w:br w:type="page"/>
        </w:r>
      </w:del>
    </w:p>
    <w:tbl>
      <w:tblPr>
        <w:tblW w:w="90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Del="007D765B" w14:paraId="42333761" w14:textId="77777777" w:rsidTr="00E00970">
        <w:trPr>
          <w:trHeight w:val="645"/>
          <w:del w:id="730" w:author="Autor"/>
        </w:trPr>
        <w:tc>
          <w:tcPr>
            <w:tcW w:w="9020" w:type="dxa"/>
            <w:gridSpan w:val="7"/>
            <w:shd w:val="clear" w:color="000000" w:fill="60497A"/>
            <w:vAlign w:val="center"/>
            <w:hideMark/>
          </w:tcPr>
          <w:p w14:paraId="3D60B602" w14:textId="77777777" w:rsidR="00F92AC2" w:rsidRPr="007001F1" w:rsidDel="007D765B" w:rsidRDefault="00F92AC2">
            <w:pPr>
              <w:spacing w:after="160" w:line="259" w:lineRule="auto"/>
              <w:rPr>
                <w:del w:id="731" w:author="Autor"/>
                <w:b/>
                <w:bCs/>
                <w:color w:val="FFFFFF"/>
              </w:rPr>
              <w:pPrChange w:id="732" w:author="Autor">
                <w:pPr>
                  <w:jc w:val="center"/>
                </w:pPr>
              </w:pPrChange>
            </w:pPr>
            <w:del w:id="733" w:author="Autor">
              <w:r w:rsidRPr="007001F1" w:rsidDel="007D765B">
                <w:rPr>
                  <w:b/>
                  <w:bCs/>
                  <w:color w:val="FFFFFF"/>
                </w:rPr>
                <w:delText>Kontrolný zoznam k finančnej kontrole VO</w:delText>
              </w:r>
              <w:r w:rsidRPr="007001F1" w:rsidDel="007D765B">
                <w:rPr>
                  <w:b/>
                  <w:bCs/>
                  <w:color w:val="FFFFFF"/>
                </w:rPr>
                <w:br/>
              </w:r>
              <w:bookmarkStart w:id="734" w:name="KZ_10"/>
              <w:r w:rsidRPr="007001F1" w:rsidDel="007D765B">
                <w:rPr>
                  <w:b/>
                  <w:bCs/>
                  <w:color w:val="FFFFFF"/>
                </w:rPr>
                <w:delText xml:space="preserve">Nadlimitná zákazka realizovaná </w:delText>
              </w:r>
              <w:r w:rsidR="003E1F08" w:rsidDel="007D765B">
                <w:rPr>
                  <w:b/>
                  <w:bCs/>
                  <w:color w:val="FFFFFF"/>
                </w:rPr>
                <w:delText>s využitím</w:delText>
              </w:r>
              <w:r w:rsidR="003E1F08" w:rsidRPr="007001F1" w:rsidDel="007D765B">
                <w:rPr>
                  <w:b/>
                  <w:bCs/>
                  <w:color w:val="FFFFFF"/>
                </w:rPr>
                <w:delText xml:space="preserve"> </w:delText>
              </w:r>
              <w:r w:rsidRPr="007001F1" w:rsidDel="007D765B">
                <w:rPr>
                  <w:b/>
                  <w:bCs/>
                  <w:color w:val="FFFFFF"/>
                </w:rPr>
                <w:delText>elektronické</w:delText>
              </w:r>
              <w:r w:rsidR="003E1F08" w:rsidDel="007D765B">
                <w:rPr>
                  <w:b/>
                  <w:bCs/>
                  <w:color w:val="FFFFFF"/>
                </w:rPr>
                <w:delText>ho</w:delText>
              </w:r>
              <w:r w:rsidRPr="007001F1" w:rsidDel="007D765B">
                <w:rPr>
                  <w:b/>
                  <w:bCs/>
                  <w:color w:val="FFFFFF"/>
                </w:rPr>
                <w:delText xml:space="preserve"> trhovisk</w:delText>
              </w:r>
              <w:r w:rsidR="003E1F08" w:rsidDel="007D765B">
                <w:rPr>
                  <w:b/>
                  <w:bCs/>
                  <w:color w:val="FFFFFF"/>
                </w:rPr>
                <w:delText>a</w:delText>
              </w:r>
              <w:r w:rsidRPr="007001F1" w:rsidDel="007D765B">
                <w:rPr>
                  <w:b/>
                  <w:bCs/>
                  <w:color w:val="FFFFFF"/>
                </w:rPr>
                <w:delText xml:space="preserve"> - </w:delText>
              </w:r>
              <w:r w:rsidR="00144756" w:rsidRPr="007001F1" w:rsidDel="007D765B">
                <w:rPr>
                  <w:b/>
                  <w:bCs/>
                  <w:color w:val="FFFFFF"/>
                </w:rPr>
                <w:delText>druhá</w:delText>
              </w:r>
              <w:r w:rsidRPr="007001F1" w:rsidDel="007D765B">
                <w:rPr>
                  <w:b/>
                  <w:bCs/>
                  <w:color w:val="FFFFFF"/>
                </w:rPr>
                <w:delText xml:space="preserve"> ex</w:delText>
              </w:r>
              <w:r w:rsidR="00F742F7" w:rsidDel="007D765B">
                <w:rPr>
                  <w:b/>
                  <w:bCs/>
                  <w:color w:val="FFFFFF"/>
                </w:rPr>
                <w:delText xml:space="preserve"> </w:delText>
              </w:r>
              <w:r w:rsidRPr="007001F1" w:rsidDel="007D765B">
                <w:rPr>
                  <w:b/>
                  <w:bCs/>
                  <w:color w:val="FFFFFF"/>
                </w:rPr>
                <w:delText>ante kontrola</w:delText>
              </w:r>
              <w:bookmarkEnd w:id="734"/>
            </w:del>
          </w:p>
        </w:tc>
      </w:tr>
      <w:tr w:rsidR="00F92AC2" w:rsidRPr="007001F1" w:rsidDel="007D765B" w14:paraId="567AA2F7" w14:textId="77777777" w:rsidTr="00E00970">
        <w:trPr>
          <w:trHeight w:val="330"/>
          <w:del w:id="735" w:author="Autor"/>
        </w:trPr>
        <w:tc>
          <w:tcPr>
            <w:tcW w:w="9020" w:type="dxa"/>
            <w:gridSpan w:val="7"/>
            <w:shd w:val="clear" w:color="auto" w:fill="auto"/>
            <w:vAlign w:val="center"/>
            <w:hideMark/>
          </w:tcPr>
          <w:p w14:paraId="41E0571C" w14:textId="77777777" w:rsidR="00F92AC2" w:rsidRPr="007001F1" w:rsidDel="007D765B" w:rsidRDefault="00F92AC2">
            <w:pPr>
              <w:spacing w:after="160" w:line="259" w:lineRule="auto"/>
              <w:rPr>
                <w:del w:id="736" w:author="Autor"/>
                <w:b/>
                <w:bCs/>
                <w:color w:val="000000"/>
              </w:rPr>
              <w:pPrChange w:id="737" w:author="Autor">
                <w:pPr>
                  <w:jc w:val="center"/>
                </w:pPr>
              </w:pPrChange>
            </w:pPr>
            <w:del w:id="738" w:author="Autor">
              <w:r w:rsidRPr="007001F1" w:rsidDel="007D765B">
                <w:rPr>
                  <w:b/>
                  <w:bCs/>
                  <w:color w:val="000000"/>
                  <w:sz w:val="22"/>
                  <w:szCs w:val="22"/>
                </w:rPr>
                <w:delText>Identifikácia programu</w:delText>
              </w:r>
            </w:del>
          </w:p>
        </w:tc>
      </w:tr>
      <w:tr w:rsidR="00F92AC2" w:rsidRPr="007001F1" w:rsidDel="007D765B" w14:paraId="726CEBB5" w14:textId="77777777" w:rsidTr="00E00970">
        <w:trPr>
          <w:trHeight w:val="300"/>
          <w:del w:id="739" w:author="Autor"/>
        </w:trPr>
        <w:tc>
          <w:tcPr>
            <w:tcW w:w="3559" w:type="dxa"/>
            <w:gridSpan w:val="2"/>
            <w:shd w:val="clear" w:color="auto" w:fill="auto"/>
            <w:vAlign w:val="center"/>
            <w:hideMark/>
          </w:tcPr>
          <w:p w14:paraId="39CAB6BF" w14:textId="77777777" w:rsidR="00F92AC2" w:rsidRPr="007001F1" w:rsidDel="007D765B" w:rsidRDefault="00F92AC2">
            <w:pPr>
              <w:spacing w:after="160" w:line="259" w:lineRule="auto"/>
              <w:rPr>
                <w:del w:id="740" w:author="Autor"/>
                <w:color w:val="000000"/>
              </w:rPr>
              <w:pPrChange w:id="741" w:author="Autor">
                <w:pPr/>
              </w:pPrChange>
            </w:pPr>
            <w:del w:id="742" w:author="Autor">
              <w:r w:rsidRPr="007001F1" w:rsidDel="007D765B">
                <w:rPr>
                  <w:color w:val="000000"/>
                  <w:sz w:val="22"/>
                  <w:szCs w:val="22"/>
                </w:rPr>
                <w:delText>Názov programu</w:delText>
              </w:r>
            </w:del>
          </w:p>
        </w:tc>
        <w:tc>
          <w:tcPr>
            <w:tcW w:w="5461" w:type="dxa"/>
            <w:gridSpan w:val="5"/>
            <w:shd w:val="clear" w:color="auto" w:fill="auto"/>
            <w:vAlign w:val="center"/>
            <w:hideMark/>
          </w:tcPr>
          <w:p w14:paraId="30D18F22" w14:textId="77777777" w:rsidR="00F92AC2" w:rsidRPr="007001F1" w:rsidDel="007D765B" w:rsidRDefault="00F92AC2">
            <w:pPr>
              <w:spacing w:after="160" w:line="259" w:lineRule="auto"/>
              <w:rPr>
                <w:del w:id="743" w:author="Autor"/>
                <w:color w:val="000000"/>
                <w:szCs w:val="20"/>
              </w:rPr>
              <w:pPrChange w:id="744" w:author="Autor">
                <w:pPr/>
              </w:pPrChange>
            </w:pPr>
            <w:del w:id="745" w:author="Autor">
              <w:r w:rsidRPr="007001F1" w:rsidDel="007D765B">
                <w:rPr>
                  <w:color w:val="000000"/>
                  <w:sz w:val="22"/>
                  <w:szCs w:val="20"/>
                </w:rPr>
                <w:delText> </w:delText>
              </w:r>
            </w:del>
          </w:p>
        </w:tc>
      </w:tr>
      <w:tr w:rsidR="00F92AC2" w:rsidRPr="007001F1" w:rsidDel="007D765B" w14:paraId="77B11F11" w14:textId="77777777" w:rsidTr="00E00970">
        <w:trPr>
          <w:trHeight w:val="558"/>
          <w:del w:id="746" w:author="Autor"/>
        </w:trPr>
        <w:tc>
          <w:tcPr>
            <w:tcW w:w="3559" w:type="dxa"/>
            <w:gridSpan w:val="2"/>
            <w:shd w:val="clear" w:color="auto" w:fill="auto"/>
            <w:vAlign w:val="center"/>
            <w:hideMark/>
          </w:tcPr>
          <w:p w14:paraId="579B6F38" w14:textId="77777777" w:rsidR="00F92AC2" w:rsidRPr="007001F1" w:rsidDel="007D765B" w:rsidRDefault="00F92AC2">
            <w:pPr>
              <w:spacing w:after="160" w:line="259" w:lineRule="auto"/>
              <w:rPr>
                <w:del w:id="747" w:author="Autor"/>
                <w:color w:val="000000"/>
              </w:rPr>
              <w:pPrChange w:id="748" w:author="Autor">
                <w:pPr/>
              </w:pPrChange>
            </w:pPr>
            <w:del w:id="749" w:author="Autor">
              <w:r w:rsidRPr="007001F1" w:rsidDel="007D765B">
                <w:rPr>
                  <w:color w:val="000000"/>
                  <w:sz w:val="22"/>
                  <w:szCs w:val="22"/>
                </w:rPr>
                <w:delText xml:space="preserve">Názov </w:delText>
              </w:r>
              <w:r w:rsidR="00322CCF" w:rsidDel="007D765B">
                <w:rPr>
                  <w:color w:val="000000"/>
                  <w:sz w:val="22"/>
                  <w:szCs w:val="22"/>
                </w:rPr>
                <w:delText>prioritnej osi</w:delText>
              </w:r>
            </w:del>
          </w:p>
        </w:tc>
        <w:tc>
          <w:tcPr>
            <w:tcW w:w="5461" w:type="dxa"/>
            <w:gridSpan w:val="5"/>
            <w:shd w:val="clear" w:color="auto" w:fill="auto"/>
            <w:vAlign w:val="center"/>
            <w:hideMark/>
          </w:tcPr>
          <w:p w14:paraId="0106A9EA" w14:textId="77777777" w:rsidR="00F92AC2" w:rsidRPr="007001F1" w:rsidDel="007D765B" w:rsidRDefault="00F92AC2">
            <w:pPr>
              <w:spacing w:after="160" w:line="259" w:lineRule="auto"/>
              <w:rPr>
                <w:del w:id="750" w:author="Autor"/>
                <w:color w:val="000000"/>
                <w:szCs w:val="20"/>
              </w:rPr>
              <w:pPrChange w:id="751" w:author="Autor">
                <w:pPr/>
              </w:pPrChange>
            </w:pPr>
            <w:del w:id="752" w:author="Autor">
              <w:r w:rsidRPr="007001F1" w:rsidDel="007D765B">
                <w:rPr>
                  <w:color w:val="000000"/>
                  <w:sz w:val="22"/>
                  <w:szCs w:val="20"/>
                </w:rPr>
                <w:delText> </w:delText>
              </w:r>
            </w:del>
          </w:p>
        </w:tc>
      </w:tr>
      <w:tr w:rsidR="00F92AC2" w:rsidRPr="007001F1" w:rsidDel="007D765B" w14:paraId="1AD7380C" w14:textId="77777777" w:rsidTr="00E00970">
        <w:trPr>
          <w:trHeight w:val="330"/>
          <w:del w:id="753" w:author="Autor"/>
        </w:trPr>
        <w:tc>
          <w:tcPr>
            <w:tcW w:w="9020" w:type="dxa"/>
            <w:gridSpan w:val="7"/>
            <w:shd w:val="clear" w:color="auto" w:fill="auto"/>
            <w:vAlign w:val="center"/>
            <w:hideMark/>
          </w:tcPr>
          <w:p w14:paraId="6101BDB2" w14:textId="77777777" w:rsidR="00F92AC2" w:rsidRPr="007001F1" w:rsidDel="007D765B" w:rsidRDefault="00F92AC2">
            <w:pPr>
              <w:spacing w:after="160" w:line="259" w:lineRule="auto"/>
              <w:rPr>
                <w:del w:id="754" w:author="Autor"/>
                <w:b/>
                <w:bCs/>
                <w:color w:val="000000"/>
              </w:rPr>
              <w:pPrChange w:id="755" w:author="Autor">
                <w:pPr>
                  <w:jc w:val="center"/>
                </w:pPr>
              </w:pPrChange>
            </w:pPr>
            <w:del w:id="756" w:author="Autor">
              <w:r w:rsidRPr="007001F1" w:rsidDel="007D765B">
                <w:rPr>
                  <w:b/>
                  <w:bCs/>
                  <w:color w:val="000000"/>
                  <w:sz w:val="22"/>
                  <w:szCs w:val="22"/>
                </w:rPr>
                <w:delText>Identifikácia projektu a prijímateľa</w:delText>
              </w:r>
            </w:del>
          </w:p>
        </w:tc>
      </w:tr>
      <w:tr w:rsidR="00F92AC2" w:rsidRPr="007001F1" w:rsidDel="007D765B" w14:paraId="24CCA83D" w14:textId="77777777" w:rsidTr="00E00970">
        <w:trPr>
          <w:trHeight w:val="330"/>
          <w:del w:id="757" w:author="Autor"/>
        </w:trPr>
        <w:tc>
          <w:tcPr>
            <w:tcW w:w="3559" w:type="dxa"/>
            <w:gridSpan w:val="2"/>
            <w:shd w:val="clear" w:color="auto" w:fill="auto"/>
            <w:vAlign w:val="center"/>
            <w:hideMark/>
          </w:tcPr>
          <w:p w14:paraId="4D8DEACB" w14:textId="77777777" w:rsidR="00F92AC2" w:rsidRPr="007001F1" w:rsidDel="007D765B" w:rsidRDefault="00F92AC2">
            <w:pPr>
              <w:spacing w:after="160" w:line="259" w:lineRule="auto"/>
              <w:rPr>
                <w:del w:id="758" w:author="Autor"/>
                <w:color w:val="000000"/>
              </w:rPr>
              <w:pPrChange w:id="759" w:author="Autor">
                <w:pPr/>
              </w:pPrChange>
            </w:pPr>
            <w:del w:id="760" w:author="Autor">
              <w:r w:rsidRPr="007001F1" w:rsidDel="007D765B">
                <w:rPr>
                  <w:color w:val="000000"/>
                  <w:sz w:val="22"/>
                  <w:szCs w:val="22"/>
                </w:rPr>
                <w:delText xml:space="preserve">Kód projektu v </w:delText>
              </w:r>
              <w:r w:rsidR="00556640" w:rsidRPr="007001F1" w:rsidDel="007D765B">
                <w:rPr>
                  <w:color w:val="000000"/>
                  <w:sz w:val="22"/>
                  <w:szCs w:val="22"/>
                </w:rPr>
                <w:delText>ITMS2014+</w:delText>
              </w:r>
            </w:del>
          </w:p>
        </w:tc>
        <w:tc>
          <w:tcPr>
            <w:tcW w:w="5461" w:type="dxa"/>
            <w:gridSpan w:val="5"/>
            <w:shd w:val="clear" w:color="auto" w:fill="auto"/>
            <w:vAlign w:val="center"/>
            <w:hideMark/>
          </w:tcPr>
          <w:p w14:paraId="58753DB2" w14:textId="77777777" w:rsidR="00F92AC2" w:rsidRPr="007001F1" w:rsidDel="007D765B" w:rsidRDefault="00F92AC2">
            <w:pPr>
              <w:spacing w:after="160" w:line="259" w:lineRule="auto"/>
              <w:rPr>
                <w:del w:id="761" w:author="Autor"/>
                <w:color w:val="000000"/>
                <w:szCs w:val="20"/>
              </w:rPr>
              <w:pPrChange w:id="762" w:author="Autor">
                <w:pPr/>
              </w:pPrChange>
            </w:pPr>
            <w:del w:id="763" w:author="Autor">
              <w:r w:rsidRPr="007001F1" w:rsidDel="007D765B">
                <w:rPr>
                  <w:color w:val="000000"/>
                  <w:sz w:val="22"/>
                  <w:szCs w:val="20"/>
                </w:rPr>
                <w:delText> </w:delText>
              </w:r>
            </w:del>
          </w:p>
        </w:tc>
      </w:tr>
      <w:tr w:rsidR="00F92AC2" w:rsidRPr="007001F1" w:rsidDel="007D765B" w14:paraId="6AB20D73" w14:textId="77777777" w:rsidTr="00E00970">
        <w:trPr>
          <w:trHeight w:val="300"/>
          <w:del w:id="764" w:author="Autor"/>
        </w:trPr>
        <w:tc>
          <w:tcPr>
            <w:tcW w:w="3559" w:type="dxa"/>
            <w:gridSpan w:val="2"/>
            <w:shd w:val="clear" w:color="auto" w:fill="auto"/>
            <w:vAlign w:val="center"/>
            <w:hideMark/>
          </w:tcPr>
          <w:p w14:paraId="5A5EE614" w14:textId="77777777" w:rsidR="00F92AC2" w:rsidRPr="007001F1" w:rsidDel="007D765B" w:rsidRDefault="00F92AC2">
            <w:pPr>
              <w:spacing w:after="160" w:line="259" w:lineRule="auto"/>
              <w:rPr>
                <w:del w:id="765" w:author="Autor"/>
                <w:color w:val="000000"/>
              </w:rPr>
              <w:pPrChange w:id="766" w:author="Autor">
                <w:pPr/>
              </w:pPrChange>
            </w:pPr>
            <w:del w:id="767" w:author="Autor">
              <w:r w:rsidRPr="007001F1" w:rsidDel="007D765B">
                <w:rPr>
                  <w:color w:val="000000"/>
                  <w:sz w:val="22"/>
                  <w:szCs w:val="22"/>
                </w:rPr>
                <w:delText>Názov projektu</w:delText>
              </w:r>
            </w:del>
          </w:p>
        </w:tc>
        <w:tc>
          <w:tcPr>
            <w:tcW w:w="5461" w:type="dxa"/>
            <w:gridSpan w:val="5"/>
            <w:shd w:val="clear" w:color="auto" w:fill="auto"/>
            <w:vAlign w:val="center"/>
            <w:hideMark/>
          </w:tcPr>
          <w:p w14:paraId="05AD76C5" w14:textId="77777777" w:rsidR="00F92AC2" w:rsidRPr="007001F1" w:rsidDel="007D765B" w:rsidRDefault="00F92AC2">
            <w:pPr>
              <w:spacing w:after="160" w:line="259" w:lineRule="auto"/>
              <w:rPr>
                <w:del w:id="768" w:author="Autor"/>
                <w:color w:val="000000"/>
                <w:szCs w:val="20"/>
              </w:rPr>
              <w:pPrChange w:id="769" w:author="Autor">
                <w:pPr/>
              </w:pPrChange>
            </w:pPr>
            <w:del w:id="770" w:author="Autor">
              <w:r w:rsidRPr="007001F1" w:rsidDel="007D765B">
                <w:rPr>
                  <w:color w:val="000000"/>
                  <w:sz w:val="22"/>
                  <w:szCs w:val="20"/>
                </w:rPr>
                <w:delText> </w:delText>
              </w:r>
            </w:del>
          </w:p>
        </w:tc>
      </w:tr>
      <w:tr w:rsidR="00F92AC2" w:rsidRPr="007001F1" w:rsidDel="007D765B" w14:paraId="69912CDC" w14:textId="77777777" w:rsidTr="00E00970">
        <w:trPr>
          <w:trHeight w:val="300"/>
          <w:del w:id="771" w:author="Autor"/>
        </w:trPr>
        <w:tc>
          <w:tcPr>
            <w:tcW w:w="3559" w:type="dxa"/>
            <w:gridSpan w:val="2"/>
            <w:shd w:val="clear" w:color="auto" w:fill="auto"/>
            <w:vAlign w:val="center"/>
            <w:hideMark/>
          </w:tcPr>
          <w:p w14:paraId="4BBAE339" w14:textId="77777777" w:rsidR="00F92AC2" w:rsidRPr="007001F1" w:rsidDel="007D765B" w:rsidRDefault="00F92AC2">
            <w:pPr>
              <w:spacing w:after="160" w:line="259" w:lineRule="auto"/>
              <w:rPr>
                <w:del w:id="772" w:author="Autor"/>
                <w:color w:val="000000"/>
              </w:rPr>
              <w:pPrChange w:id="773" w:author="Autor">
                <w:pPr/>
              </w:pPrChange>
            </w:pPr>
            <w:del w:id="774" w:author="Autor">
              <w:r w:rsidRPr="007001F1" w:rsidDel="007D765B">
                <w:rPr>
                  <w:color w:val="000000"/>
                  <w:sz w:val="22"/>
                  <w:szCs w:val="22"/>
                </w:rPr>
                <w:delText>Názov/Meno a adresa sídla prijímateľa</w:delText>
              </w:r>
            </w:del>
          </w:p>
        </w:tc>
        <w:tc>
          <w:tcPr>
            <w:tcW w:w="5461" w:type="dxa"/>
            <w:gridSpan w:val="5"/>
            <w:shd w:val="clear" w:color="auto" w:fill="auto"/>
            <w:vAlign w:val="center"/>
            <w:hideMark/>
          </w:tcPr>
          <w:p w14:paraId="5BABD181" w14:textId="77777777" w:rsidR="00F92AC2" w:rsidRPr="007001F1" w:rsidDel="007D765B" w:rsidRDefault="00F92AC2">
            <w:pPr>
              <w:spacing w:after="160" w:line="259" w:lineRule="auto"/>
              <w:rPr>
                <w:del w:id="775" w:author="Autor"/>
                <w:color w:val="000000"/>
                <w:szCs w:val="20"/>
              </w:rPr>
              <w:pPrChange w:id="776" w:author="Autor">
                <w:pPr/>
              </w:pPrChange>
            </w:pPr>
            <w:del w:id="777" w:author="Autor">
              <w:r w:rsidRPr="007001F1" w:rsidDel="007D765B">
                <w:rPr>
                  <w:color w:val="000000"/>
                  <w:sz w:val="22"/>
                  <w:szCs w:val="20"/>
                </w:rPr>
                <w:delText> </w:delText>
              </w:r>
            </w:del>
          </w:p>
        </w:tc>
      </w:tr>
      <w:tr w:rsidR="00F92AC2" w:rsidRPr="007001F1" w:rsidDel="007D765B" w14:paraId="7C47248C" w14:textId="77777777" w:rsidTr="00E00970">
        <w:trPr>
          <w:trHeight w:val="300"/>
          <w:del w:id="778" w:author="Autor"/>
        </w:trPr>
        <w:tc>
          <w:tcPr>
            <w:tcW w:w="3559" w:type="dxa"/>
            <w:gridSpan w:val="2"/>
            <w:shd w:val="clear" w:color="auto" w:fill="auto"/>
            <w:vAlign w:val="center"/>
            <w:hideMark/>
          </w:tcPr>
          <w:p w14:paraId="0172DC73" w14:textId="77777777" w:rsidR="00F92AC2" w:rsidRPr="007001F1" w:rsidDel="007D765B" w:rsidRDefault="00F92AC2">
            <w:pPr>
              <w:spacing w:after="160" w:line="259" w:lineRule="auto"/>
              <w:rPr>
                <w:del w:id="779" w:author="Autor"/>
                <w:color w:val="000000"/>
              </w:rPr>
              <w:pPrChange w:id="780" w:author="Autor">
                <w:pPr/>
              </w:pPrChange>
            </w:pPr>
            <w:del w:id="781" w:author="Autor">
              <w:r w:rsidRPr="007001F1" w:rsidDel="007D765B">
                <w:rPr>
                  <w:color w:val="000000"/>
                  <w:sz w:val="22"/>
                  <w:szCs w:val="22"/>
                </w:rPr>
                <w:delText>Druh verejného obstarávateľa / obstarávateľa podľa ZVO</w:delText>
              </w:r>
            </w:del>
          </w:p>
        </w:tc>
        <w:tc>
          <w:tcPr>
            <w:tcW w:w="5461" w:type="dxa"/>
            <w:gridSpan w:val="5"/>
            <w:shd w:val="clear" w:color="auto" w:fill="auto"/>
            <w:vAlign w:val="center"/>
            <w:hideMark/>
          </w:tcPr>
          <w:p w14:paraId="2E7FEA2A" w14:textId="77777777" w:rsidR="00F92AC2" w:rsidRPr="007001F1" w:rsidDel="007D765B" w:rsidRDefault="00F92AC2">
            <w:pPr>
              <w:spacing w:after="160" w:line="259" w:lineRule="auto"/>
              <w:rPr>
                <w:del w:id="782" w:author="Autor"/>
                <w:color w:val="000000"/>
                <w:szCs w:val="20"/>
              </w:rPr>
              <w:pPrChange w:id="783" w:author="Autor">
                <w:pPr/>
              </w:pPrChange>
            </w:pPr>
            <w:del w:id="784" w:author="Autor">
              <w:r w:rsidRPr="007001F1" w:rsidDel="007D765B">
                <w:rPr>
                  <w:color w:val="000000"/>
                  <w:sz w:val="22"/>
                  <w:szCs w:val="20"/>
                </w:rPr>
                <w:delText> </w:delText>
              </w:r>
            </w:del>
          </w:p>
        </w:tc>
      </w:tr>
      <w:tr w:rsidR="00F92AC2" w:rsidRPr="007001F1" w:rsidDel="007D765B" w14:paraId="7695E067" w14:textId="77777777" w:rsidTr="00E00970">
        <w:trPr>
          <w:trHeight w:val="330"/>
          <w:del w:id="785" w:author="Autor"/>
        </w:trPr>
        <w:tc>
          <w:tcPr>
            <w:tcW w:w="9020" w:type="dxa"/>
            <w:gridSpan w:val="7"/>
            <w:shd w:val="clear" w:color="auto" w:fill="auto"/>
            <w:vAlign w:val="center"/>
            <w:hideMark/>
          </w:tcPr>
          <w:p w14:paraId="50520BA7" w14:textId="77777777" w:rsidR="00F92AC2" w:rsidRPr="007001F1" w:rsidDel="007D765B" w:rsidRDefault="00F92AC2">
            <w:pPr>
              <w:spacing w:after="160" w:line="259" w:lineRule="auto"/>
              <w:rPr>
                <w:del w:id="786" w:author="Autor"/>
                <w:b/>
                <w:bCs/>
                <w:color w:val="000000"/>
              </w:rPr>
              <w:pPrChange w:id="787" w:author="Autor">
                <w:pPr>
                  <w:jc w:val="center"/>
                </w:pPr>
              </w:pPrChange>
            </w:pPr>
            <w:del w:id="788" w:author="Autor">
              <w:r w:rsidRPr="007001F1" w:rsidDel="007D765B">
                <w:rPr>
                  <w:b/>
                  <w:bCs/>
                  <w:color w:val="000000"/>
                  <w:sz w:val="22"/>
                  <w:szCs w:val="22"/>
                </w:rPr>
                <w:delText>Identifikácia zákazky</w:delText>
              </w:r>
            </w:del>
          </w:p>
        </w:tc>
      </w:tr>
      <w:tr w:rsidR="00F92AC2" w:rsidRPr="007001F1" w:rsidDel="007D765B" w14:paraId="3577AB64" w14:textId="77777777" w:rsidTr="00E00970">
        <w:trPr>
          <w:trHeight w:val="300"/>
          <w:del w:id="789" w:author="Autor"/>
        </w:trPr>
        <w:tc>
          <w:tcPr>
            <w:tcW w:w="3559" w:type="dxa"/>
            <w:gridSpan w:val="2"/>
            <w:shd w:val="clear" w:color="auto" w:fill="auto"/>
            <w:vAlign w:val="center"/>
            <w:hideMark/>
          </w:tcPr>
          <w:p w14:paraId="6ECECE58" w14:textId="77777777" w:rsidR="00F92AC2" w:rsidRPr="007001F1" w:rsidDel="007D765B" w:rsidRDefault="00F92AC2">
            <w:pPr>
              <w:spacing w:after="160" w:line="259" w:lineRule="auto"/>
              <w:rPr>
                <w:del w:id="790" w:author="Autor"/>
                <w:color w:val="000000"/>
              </w:rPr>
              <w:pPrChange w:id="791" w:author="Autor">
                <w:pPr/>
              </w:pPrChange>
            </w:pPr>
            <w:del w:id="792" w:author="Autor">
              <w:r w:rsidRPr="007001F1" w:rsidDel="007D765B">
                <w:rPr>
                  <w:color w:val="000000"/>
                  <w:sz w:val="22"/>
                  <w:szCs w:val="22"/>
                </w:rPr>
                <w:delText>Druh zákazky podľa predpokladanej hodnoty zákazky</w:delText>
              </w:r>
            </w:del>
          </w:p>
        </w:tc>
        <w:tc>
          <w:tcPr>
            <w:tcW w:w="5461" w:type="dxa"/>
            <w:gridSpan w:val="5"/>
            <w:shd w:val="clear" w:color="auto" w:fill="auto"/>
            <w:vAlign w:val="center"/>
            <w:hideMark/>
          </w:tcPr>
          <w:p w14:paraId="0ECEFAC9" w14:textId="77777777" w:rsidR="00F92AC2" w:rsidRPr="007001F1" w:rsidDel="007D765B" w:rsidRDefault="00F92AC2">
            <w:pPr>
              <w:spacing w:after="160" w:line="259" w:lineRule="auto"/>
              <w:rPr>
                <w:del w:id="793" w:author="Autor"/>
                <w:color w:val="000000"/>
                <w:szCs w:val="20"/>
              </w:rPr>
              <w:pPrChange w:id="794" w:author="Autor">
                <w:pPr/>
              </w:pPrChange>
            </w:pPr>
            <w:del w:id="795" w:author="Autor">
              <w:r w:rsidRPr="007001F1" w:rsidDel="007D765B">
                <w:rPr>
                  <w:color w:val="000000"/>
                  <w:sz w:val="22"/>
                  <w:szCs w:val="20"/>
                </w:rPr>
                <w:delText>Nadlimitná zákazka</w:delText>
              </w:r>
            </w:del>
          </w:p>
        </w:tc>
      </w:tr>
      <w:tr w:rsidR="00F92AC2" w:rsidRPr="007001F1" w:rsidDel="007D765B" w14:paraId="12207CBD" w14:textId="77777777" w:rsidTr="00E00970">
        <w:trPr>
          <w:trHeight w:val="300"/>
          <w:del w:id="796" w:author="Autor"/>
        </w:trPr>
        <w:tc>
          <w:tcPr>
            <w:tcW w:w="3559" w:type="dxa"/>
            <w:gridSpan w:val="2"/>
            <w:shd w:val="clear" w:color="auto" w:fill="auto"/>
            <w:vAlign w:val="center"/>
            <w:hideMark/>
          </w:tcPr>
          <w:p w14:paraId="4AF6E1E9" w14:textId="77777777" w:rsidR="00F92AC2" w:rsidRPr="007001F1" w:rsidDel="007D765B" w:rsidRDefault="00F92AC2">
            <w:pPr>
              <w:spacing w:after="160" w:line="259" w:lineRule="auto"/>
              <w:rPr>
                <w:del w:id="797" w:author="Autor"/>
                <w:color w:val="000000"/>
              </w:rPr>
              <w:pPrChange w:id="798" w:author="Autor">
                <w:pPr/>
              </w:pPrChange>
            </w:pPr>
            <w:del w:id="799" w:author="Autor">
              <w:r w:rsidRPr="007001F1" w:rsidDel="007D765B">
                <w:rPr>
                  <w:color w:val="000000"/>
                  <w:sz w:val="22"/>
                  <w:szCs w:val="22"/>
                </w:rPr>
                <w:delText>Druh zákazky podľa postupu</w:delText>
              </w:r>
            </w:del>
          </w:p>
        </w:tc>
        <w:tc>
          <w:tcPr>
            <w:tcW w:w="5461" w:type="dxa"/>
            <w:gridSpan w:val="5"/>
            <w:shd w:val="clear" w:color="auto" w:fill="auto"/>
            <w:vAlign w:val="center"/>
            <w:hideMark/>
          </w:tcPr>
          <w:p w14:paraId="7C458587" w14:textId="77777777" w:rsidR="00F92AC2" w:rsidRPr="007001F1" w:rsidDel="007D765B" w:rsidRDefault="00F92AC2">
            <w:pPr>
              <w:spacing w:after="160" w:line="259" w:lineRule="auto"/>
              <w:rPr>
                <w:del w:id="800" w:author="Autor"/>
                <w:color w:val="000000"/>
                <w:szCs w:val="20"/>
              </w:rPr>
              <w:pPrChange w:id="801" w:author="Autor">
                <w:pPr/>
              </w:pPrChange>
            </w:pPr>
            <w:del w:id="802" w:author="Autor">
              <w:r w:rsidRPr="007001F1" w:rsidDel="007D765B">
                <w:rPr>
                  <w:color w:val="000000"/>
                  <w:sz w:val="22"/>
                  <w:szCs w:val="20"/>
                </w:rPr>
                <w:delText>Nadlimitná verejná súťaž s využitím elektronického trhoviska</w:delText>
              </w:r>
            </w:del>
          </w:p>
        </w:tc>
      </w:tr>
      <w:tr w:rsidR="00F92AC2" w:rsidRPr="007001F1" w:rsidDel="007D765B" w14:paraId="7F9956DB" w14:textId="77777777" w:rsidTr="00E00970">
        <w:trPr>
          <w:trHeight w:val="300"/>
          <w:del w:id="803" w:author="Autor"/>
        </w:trPr>
        <w:tc>
          <w:tcPr>
            <w:tcW w:w="3559" w:type="dxa"/>
            <w:gridSpan w:val="2"/>
            <w:shd w:val="clear" w:color="auto" w:fill="auto"/>
            <w:vAlign w:val="center"/>
            <w:hideMark/>
          </w:tcPr>
          <w:p w14:paraId="035E1955" w14:textId="77777777" w:rsidR="00F92AC2" w:rsidRPr="007001F1" w:rsidDel="007D765B" w:rsidRDefault="00F92AC2">
            <w:pPr>
              <w:spacing w:after="160" w:line="259" w:lineRule="auto"/>
              <w:rPr>
                <w:del w:id="804" w:author="Autor"/>
                <w:color w:val="000000"/>
              </w:rPr>
              <w:pPrChange w:id="805" w:author="Autor">
                <w:pPr/>
              </w:pPrChange>
            </w:pPr>
            <w:del w:id="806" w:author="Autor">
              <w:r w:rsidRPr="007001F1" w:rsidDel="007D765B">
                <w:rPr>
                  <w:color w:val="000000"/>
                  <w:sz w:val="22"/>
                  <w:szCs w:val="22"/>
                </w:rPr>
                <w:delText>Druh zákazky podľa predmetu obstarania</w:delText>
              </w:r>
            </w:del>
          </w:p>
        </w:tc>
        <w:tc>
          <w:tcPr>
            <w:tcW w:w="5461" w:type="dxa"/>
            <w:gridSpan w:val="5"/>
            <w:shd w:val="clear" w:color="auto" w:fill="auto"/>
            <w:vAlign w:val="center"/>
            <w:hideMark/>
          </w:tcPr>
          <w:p w14:paraId="4BFE8DF9" w14:textId="77777777" w:rsidR="00F92AC2" w:rsidRPr="007001F1" w:rsidDel="007D765B" w:rsidRDefault="00F92AC2">
            <w:pPr>
              <w:spacing w:after="160" w:line="259" w:lineRule="auto"/>
              <w:rPr>
                <w:del w:id="807" w:author="Autor"/>
                <w:color w:val="000000"/>
                <w:szCs w:val="20"/>
              </w:rPr>
              <w:pPrChange w:id="808" w:author="Autor">
                <w:pPr/>
              </w:pPrChange>
            </w:pPr>
          </w:p>
        </w:tc>
      </w:tr>
      <w:tr w:rsidR="003E1F08" w:rsidRPr="007001F1" w:rsidDel="007D765B" w14:paraId="6DE78A6C" w14:textId="77777777" w:rsidTr="00E00970">
        <w:trPr>
          <w:trHeight w:val="300"/>
          <w:del w:id="809" w:author="Autor"/>
        </w:trPr>
        <w:tc>
          <w:tcPr>
            <w:tcW w:w="3559" w:type="dxa"/>
            <w:gridSpan w:val="2"/>
            <w:shd w:val="clear" w:color="auto" w:fill="auto"/>
            <w:vAlign w:val="center"/>
          </w:tcPr>
          <w:p w14:paraId="38A601C0" w14:textId="77777777" w:rsidR="003E1F08" w:rsidRPr="007001F1" w:rsidDel="007D765B" w:rsidRDefault="003E1F08">
            <w:pPr>
              <w:spacing w:after="160" w:line="259" w:lineRule="auto"/>
              <w:rPr>
                <w:del w:id="810" w:author="Autor"/>
                <w:color w:val="000000"/>
                <w:sz w:val="22"/>
                <w:szCs w:val="22"/>
              </w:rPr>
              <w:pPrChange w:id="811" w:author="Autor">
                <w:pPr/>
              </w:pPrChange>
            </w:pPr>
            <w:del w:id="812" w:author="Autor">
              <w:r w:rsidRPr="007001F1" w:rsidDel="007D765B">
                <w:rPr>
                  <w:color w:val="000000"/>
                  <w:sz w:val="22"/>
                  <w:szCs w:val="22"/>
                </w:rPr>
                <w:delText>Identifikátor zákazky v EKS</w:delText>
              </w:r>
            </w:del>
          </w:p>
        </w:tc>
        <w:tc>
          <w:tcPr>
            <w:tcW w:w="5461" w:type="dxa"/>
            <w:gridSpan w:val="5"/>
            <w:shd w:val="clear" w:color="auto" w:fill="auto"/>
            <w:vAlign w:val="center"/>
          </w:tcPr>
          <w:p w14:paraId="539DF5B2" w14:textId="77777777" w:rsidR="003E1F08" w:rsidRPr="007001F1" w:rsidDel="007D765B" w:rsidRDefault="003E1F08">
            <w:pPr>
              <w:spacing w:after="160" w:line="259" w:lineRule="auto"/>
              <w:rPr>
                <w:del w:id="813" w:author="Autor"/>
                <w:color w:val="000000"/>
                <w:szCs w:val="20"/>
              </w:rPr>
              <w:pPrChange w:id="814" w:author="Autor">
                <w:pPr/>
              </w:pPrChange>
            </w:pPr>
          </w:p>
        </w:tc>
      </w:tr>
      <w:tr w:rsidR="004D0B9F" w:rsidRPr="007001F1" w:rsidDel="007D765B" w14:paraId="1985C0E7" w14:textId="77777777" w:rsidTr="00E00970">
        <w:trPr>
          <w:trHeight w:val="300"/>
          <w:del w:id="815" w:author="Autor"/>
        </w:trPr>
        <w:tc>
          <w:tcPr>
            <w:tcW w:w="3559" w:type="dxa"/>
            <w:gridSpan w:val="2"/>
            <w:shd w:val="clear" w:color="auto" w:fill="auto"/>
            <w:vAlign w:val="center"/>
          </w:tcPr>
          <w:p w14:paraId="66B64C7D" w14:textId="77777777" w:rsidR="004D0B9F" w:rsidRPr="007001F1" w:rsidDel="007D765B" w:rsidRDefault="004D0B9F">
            <w:pPr>
              <w:spacing w:after="160" w:line="259" w:lineRule="auto"/>
              <w:rPr>
                <w:del w:id="816" w:author="Autor"/>
                <w:color w:val="000000"/>
              </w:rPr>
              <w:pPrChange w:id="817" w:author="Autor">
                <w:pPr/>
              </w:pPrChange>
            </w:pPr>
            <w:del w:id="818" w:author="Autor">
              <w:r w:rsidRPr="007001F1" w:rsidDel="007D765B">
                <w:rPr>
                  <w:color w:val="000000"/>
                  <w:sz w:val="22"/>
                  <w:szCs w:val="22"/>
                </w:rPr>
                <w:delText>Identifikátor zákazky v ITMS2014+</w:delText>
              </w:r>
            </w:del>
          </w:p>
        </w:tc>
        <w:tc>
          <w:tcPr>
            <w:tcW w:w="5461" w:type="dxa"/>
            <w:gridSpan w:val="5"/>
            <w:shd w:val="clear" w:color="auto" w:fill="auto"/>
            <w:vAlign w:val="center"/>
          </w:tcPr>
          <w:p w14:paraId="7AA14FF7" w14:textId="77777777" w:rsidR="004D0B9F" w:rsidRPr="007001F1" w:rsidDel="007D765B" w:rsidRDefault="004D0B9F">
            <w:pPr>
              <w:spacing w:after="160" w:line="259" w:lineRule="auto"/>
              <w:rPr>
                <w:del w:id="819" w:author="Autor"/>
                <w:color w:val="000000"/>
                <w:szCs w:val="20"/>
              </w:rPr>
              <w:pPrChange w:id="820" w:author="Autor">
                <w:pPr/>
              </w:pPrChange>
            </w:pPr>
          </w:p>
        </w:tc>
      </w:tr>
      <w:tr w:rsidR="00F92AC2" w:rsidRPr="007001F1" w:rsidDel="007D765B" w14:paraId="7E57313C" w14:textId="77777777" w:rsidTr="00E00970">
        <w:trPr>
          <w:trHeight w:val="300"/>
          <w:del w:id="821" w:author="Autor"/>
        </w:trPr>
        <w:tc>
          <w:tcPr>
            <w:tcW w:w="3559" w:type="dxa"/>
            <w:gridSpan w:val="2"/>
            <w:shd w:val="clear" w:color="auto" w:fill="auto"/>
            <w:vAlign w:val="center"/>
            <w:hideMark/>
          </w:tcPr>
          <w:p w14:paraId="3B460F4C" w14:textId="77777777" w:rsidR="00F92AC2" w:rsidRPr="007001F1" w:rsidDel="007D765B" w:rsidRDefault="00F92AC2">
            <w:pPr>
              <w:spacing w:after="160" w:line="259" w:lineRule="auto"/>
              <w:rPr>
                <w:del w:id="822" w:author="Autor"/>
                <w:color w:val="000000"/>
              </w:rPr>
              <w:pPrChange w:id="823" w:author="Autor">
                <w:pPr/>
              </w:pPrChange>
            </w:pPr>
            <w:del w:id="824" w:author="Autor">
              <w:r w:rsidRPr="007001F1" w:rsidDel="007D765B">
                <w:rPr>
                  <w:color w:val="000000"/>
                  <w:sz w:val="22"/>
                  <w:szCs w:val="22"/>
                </w:rPr>
                <w:delText>Typ kontroly</w:delText>
              </w:r>
            </w:del>
          </w:p>
        </w:tc>
        <w:tc>
          <w:tcPr>
            <w:tcW w:w="5461" w:type="dxa"/>
            <w:gridSpan w:val="5"/>
            <w:shd w:val="clear" w:color="auto" w:fill="auto"/>
            <w:vAlign w:val="center"/>
            <w:hideMark/>
          </w:tcPr>
          <w:p w14:paraId="09C5A4FD" w14:textId="77777777" w:rsidR="00F92AC2" w:rsidRPr="007001F1" w:rsidDel="007D765B" w:rsidRDefault="00144756">
            <w:pPr>
              <w:spacing w:after="160" w:line="259" w:lineRule="auto"/>
              <w:rPr>
                <w:del w:id="825" w:author="Autor"/>
                <w:color w:val="000000"/>
                <w:szCs w:val="20"/>
              </w:rPr>
              <w:pPrChange w:id="826" w:author="Autor">
                <w:pPr/>
              </w:pPrChange>
            </w:pPr>
            <w:del w:id="827" w:author="Autor">
              <w:r w:rsidRPr="007001F1" w:rsidDel="007D765B">
                <w:rPr>
                  <w:color w:val="000000"/>
                  <w:sz w:val="22"/>
                  <w:szCs w:val="20"/>
                </w:rPr>
                <w:delText>druhá</w:delText>
              </w:r>
              <w:r w:rsidR="00F92AC2" w:rsidRPr="007001F1" w:rsidDel="007D765B">
                <w:rPr>
                  <w:color w:val="000000"/>
                  <w:sz w:val="22"/>
                  <w:szCs w:val="20"/>
                </w:rPr>
                <w:delText xml:space="preserve"> ex</w:delText>
              </w:r>
              <w:r w:rsidR="00F742F7" w:rsidDel="007D765B">
                <w:rPr>
                  <w:color w:val="000000"/>
                  <w:sz w:val="22"/>
                  <w:szCs w:val="20"/>
                </w:rPr>
                <w:delText xml:space="preserve"> </w:delText>
              </w:r>
              <w:r w:rsidR="00F92AC2" w:rsidRPr="007001F1" w:rsidDel="007D765B">
                <w:rPr>
                  <w:color w:val="000000"/>
                  <w:sz w:val="22"/>
                  <w:szCs w:val="20"/>
                </w:rPr>
                <w:delText>ante kontrola</w:delText>
              </w:r>
            </w:del>
          </w:p>
        </w:tc>
      </w:tr>
      <w:tr w:rsidR="00F92AC2" w:rsidRPr="007001F1" w:rsidDel="007D765B" w14:paraId="3E76EA34" w14:textId="77777777" w:rsidTr="00E00970">
        <w:trPr>
          <w:trHeight w:val="300"/>
          <w:del w:id="828" w:author="Autor"/>
        </w:trPr>
        <w:tc>
          <w:tcPr>
            <w:tcW w:w="3559" w:type="dxa"/>
            <w:gridSpan w:val="2"/>
            <w:shd w:val="clear" w:color="auto" w:fill="auto"/>
            <w:vAlign w:val="center"/>
            <w:hideMark/>
          </w:tcPr>
          <w:p w14:paraId="7208B4E5" w14:textId="77777777" w:rsidR="00F92AC2" w:rsidRPr="007001F1" w:rsidDel="007D765B" w:rsidRDefault="00F92AC2">
            <w:pPr>
              <w:spacing w:after="160" w:line="259" w:lineRule="auto"/>
              <w:rPr>
                <w:del w:id="829" w:author="Autor"/>
                <w:color w:val="000000"/>
              </w:rPr>
              <w:pPrChange w:id="830" w:author="Autor">
                <w:pPr/>
              </w:pPrChange>
            </w:pPr>
            <w:del w:id="831" w:author="Autor">
              <w:r w:rsidRPr="007001F1" w:rsidDel="007D765B">
                <w:rPr>
                  <w:color w:val="000000"/>
                  <w:sz w:val="22"/>
                  <w:szCs w:val="22"/>
                </w:rPr>
                <w:delText>Názov zákazky</w:delText>
              </w:r>
            </w:del>
          </w:p>
        </w:tc>
        <w:tc>
          <w:tcPr>
            <w:tcW w:w="5461" w:type="dxa"/>
            <w:gridSpan w:val="5"/>
            <w:shd w:val="clear" w:color="auto" w:fill="auto"/>
            <w:vAlign w:val="center"/>
            <w:hideMark/>
          </w:tcPr>
          <w:p w14:paraId="531096D2" w14:textId="77777777" w:rsidR="00F92AC2" w:rsidRPr="007001F1" w:rsidDel="007D765B" w:rsidRDefault="00F92AC2">
            <w:pPr>
              <w:spacing w:after="160" w:line="259" w:lineRule="auto"/>
              <w:rPr>
                <w:del w:id="832" w:author="Autor"/>
                <w:color w:val="000000"/>
                <w:szCs w:val="20"/>
              </w:rPr>
              <w:pPrChange w:id="833" w:author="Autor">
                <w:pPr/>
              </w:pPrChange>
            </w:pPr>
            <w:del w:id="834" w:author="Autor">
              <w:r w:rsidRPr="007001F1" w:rsidDel="007D765B">
                <w:rPr>
                  <w:color w:val="000000"/>
                  <w:sz w:val="22"/>
                  <w:szCs w:val="20"/>
                </w:rPr>
                <w:delText> </w:delText>
              </w:r>
            </w:del>
          </w:p>
        </w:tc>
      </w:tr>
      <w:tr w:rsidR="00F92AC2" w:rsidRPr="007001F1" w:rsidDel="007D765B" w14:paraId="74091AE1" w14:textId="77777777" w:rsidTr="00E00970">
        <w:trPr>
          <w:trHeight w:val="300"/>
          <w:del w:id="835" w:author="Autor"/>
        </w:trPr>
        <w:tc>
          <w:tcPr>
            <w:tcW w:w="3559" w:type="dxa"/>
            <w:gridSpan w:val="2"/>
            <w:shd w:val="clear" w:color="auto" w:fill="auto"/>
            <w:vAlign w:val="center"/>
            <w:hideMark/>
          </w:tcPr>
          <w:p w14:paraId="7303A6A7" w14:textId="77777777" w:rsidR="00F92AC2" w:rsidRPr="007001F1" w:rsidDel="007D765B" w:rsidRDefault="00F92AC2">
            <w:pPr>
              <w:spacing w:after="160" w:line="259" w:lineRule="auto"/>
              <w:rPr>
                <w:del w:id="836" w:author="Autor"/>
                <w:color w:val="000000"/>
              </w:rPr>
              <w:pPrChange w:id="837" w:author="Autor">
                <w:pPr/>
              </w:pPrChange>
            </w:pPr>
            <w:del w:id="838" w:author="Autor">
              <w:r w:rsidRPr="007001F1" w:rsidDel="007D765B">
                <w:rPr>
                  <w:color w:val="000000"/>
                  <w:sz w:val="22"/>
                  <w:szCs w:val="22"/>
                </w:rPr>
                <w:delText>Číslo oznámenia vo vestníku VO</w:delText>
              </w:r>
            </w:del>
          </w:p>
        </w:tc>
        <w:tc>
          <w:tcPr>
            <w:tcW w:w="5461" w:type="dxa"/>
            <w:gridSpan w:val="5"/>
            <w:shd w:val="clear" w:color="auto" w:fill="auto"/>
            <w:vAlign w:val="center"/>
            <w:hideMark/>
          </w:tcPr>
          <w:p w14:paraId="6E1D45BB" w14:textId="77777777" w:rsidR="00F92AC2" w:rsidRPr="007001F1" w:rsidDel="007D765B" w:rsidRDefault="00F92AC2">
            <w:pPr>
              <w:spacing w:after="160" w:line="259" w:lineRule="auto"/>
              <w:rPr>
                <w:del w:id="839" w:author="Autor"/>
                <w:color w:val="000000"/>
                <w:szCs w:val="20"/>
              </w:rPr>
              <w:pPrChange w:id="840" w:author="Autor">
                <w:pPr/>
              </w:pPrChange>
            </w:pPr>
            <w:del w:id="841" w:author="Autor">
              <w:r w:rsidRPr="007001F1" w:rsidDel="007D765B">
                <w:rPr>
                  <w:color w:val="000000"/>
                  <w:sz w:val="22"/>
                  <w:szCs w:val="20"/>
                </w:rPr>
                <w:delText> </w:delText>
              </w:r>
            </w:del>
          </w:p>
        </w:tc>
      </w:tr>
      <w:tr w:rsidR="00F92AC2" w:rsidRPr="007001F1" w:rsidDel="007D765B" w14:paraId="7D77FB2E" w14:textId="77777777" w:rsidTr="00E00970">
        <w:trPr>
          <w:trHeight w:val="300"/>
          <w:del w:id="842" w:author="Autor"/>
        </w:trPr>
        <w:tc>
          <w:tcPr>
            <w:tcW w:w="3559" w:type="dxa"/>
            <w:gridSpan w:val="2"/>
            <w:shd w:val="clear" w:color="auto" w:fill="auto"/>
            <w:vAlign w:val="center"/>
            <w:hideMark/>
          </w:tcPr>
          <w:p w14:paraId="1C5924FF" w14:textId="77777777" w:rsidR="00F92AC2" w:rsidRPr="007001F1" w:rsidDel="007D765B" w:rsidRDefault="00F92AC2">
            <w:pPr>
              <w:spacing w:after="160" w:line="259" w:lineRule="auto"/>
              <w:rPr>
                <w:del w:id="843" w:author="Autor"/>
                <w:color w:val="000000"/>
              </w:rPr>
              <w:pPrChange w:id="844" w:author="Autor">
                <w:pPr/>
              </w:pPrChange>
            </w:pPr>
            <w:del w:id="845" w:author="Autor">
              <w:r w:rsidRPr="007001F1" w:rsidDel="007D765B">
                <w:rPr>
                  <w:color w:val="000000"/>
                  <w:sz w:val="22"/>
                  <w:szCs w:val="22"/>
                </w:rPr>
                <w:delText>Názov dodávateľa</w:delText>
              </w:r>
            </w:del>
          </w:p>
        </w:tc>
        <w:tc>
          <w:tcPr>
            <w:tcW w:w="5461" w:type="dxa"/>
            <w:gridSpan w:val="5"/>
            <w:shd w:val="clear" w:color="auto" w:fill="auto"/>
            <w:vAlign w:val="center"/>
            <w:hideMark/>
          </w:tcPr>
          <w:p w14:paraId="22ED1CD6" w14:textId="77777777" w:rsidR="00F92AC2" w:rsidRPr="007001F1" w:rsidDel="007D765B" w:rsidRDefault="00F92AC2">
            <w:pPr>
              <w:spacing w:after="160" w:line="259" w:lineRule="auto"/>
              <w:rPr>
                <w:del w:id="846" w:author="Autor"/>
                <w:color w:val="000000"/>
                <w:szCs w:val="20"/>
              </w:rPr>
              <w:pPrChange w:id="847" w:author="Autor">
                <w:pPr/>
              </w:pPrChange>
            </w:pPr>
            <w:del w:id="848" w:author="Autor">
              <w:r w:rsidRPr="007001F1" w:rsidDel="007D765B">
                <w:rPr>
                  <w:color w:val="000000"/>
                  <w:sz w:val="22"/>
                  <w:szCs w:val="20"/>
                </w:rPr>
                <w:delText> </w:delText>
              </w:r>
            </w:del>
          </w:p>
        </w:tc>
      </w:tr>
      <w:tr w:rsidR="00F92AC2" w:rsidRPr="007001F1" w:rsidDel="007D765B" w14:paraId="25C93C9C" w14:textId="77777777" w:rsidTr="00E00970">
        <w:trPr>
          <w:trHeight w:val="300"/>
          <w:del w:id="849" w:author="Autor"/>
        </w:trPr>
        <w:tc>
          <w:tcPr>
            <w:tcW w:w="3559" w:type="dxa"/>
            <w:gridSpan w:val="2"/>
            <w:shd w:val="clear" w:color="auto" w:fill="auto"/>
            <w:vAlign w:val="center"/>
            <w:hideMark/>
          </w:tcPr>
          <w:p w14:paraId="7EEC11D0" w14:textId="77777777" w:rsidR="00F92AC2" w:rsidRPr="007001F1" w:rsidDel="007D765B" w:rsidRDefault="00F92AC2">
            <w:pPr>
              <w:spacing w:after="160" w:line="259" w:lineRule="auto"/>
              <w:rPr>
                <w:del w:id="850" w:author="Autor"/>
                <w:color w:val="000000"/>
              </w:rPr>
              <w:pPrChange w:id="851" w:author="Autor">
                <w:pPr/>
              </w:pPrChange>
            </w:pPr>
            <w:del w:id="852" w:author="Autor">
              <w:r w:rsidRPr="007001F1" w:rsidDel="007D765B">
                <w:rPr>
                  <w:color w:val="000000"/>
                  <w:sz w:val="22"/>
                  <w:szCs w:val="22"/>
                </w:rPr>
                <w:delText>IČO dodávateľa</w:delText>
              </w:r>
            </w:del>
          </w:p>
        </w:tc>
        <w:tc>
          <w:tcPr>
            <w:tcW w:w="5461" w:type="dxa"/>
            <w:gridSpan w:val="5"/>
            <w:shd w:val="clear" w:color="auto" w:fill="auto"/>
            <w:vAlign w:val="center"/>
            <w:hideMark/>
          </w:tcPr>
          <w:p w14:paraId="41744D60" w14:textId="77777777" w:rsidR="00F92AC2" w:rsidRPr="007001F1" w:rsidDel="007D765B" w:rsidRDefault="00F92AC2">
            <w:pPr>
              <w:spacing w:after="160" w:line="259" w:lineRule="auto"/>
              <w:rPr>
                <w:del w:id="853" w:author="Autor"/>
                <w:color w:val="000000"/>
                <w:szCs w:val="20"/>
              </w:rPr>
              <w:pPrChange w:id="854" w:author="Autor">
                <w:pPr/>
              </w:pPrChange>
            </w:pPr>
            <w:del w:id="855" w:author="Autor">
              <w:r w:rsidRPr="007001F1" w:rsidDel="007D765B">
                <w:rPr>
                  <w:color w:val="000000"/>
                  <w:sz w:val="22"/>
                  <w:szCs w:val="20"/>
                </w:rPr>
                <w:delText> </w:delText>
              </w:r>
            </w:del>
          </w:p>
        </w:tc>
      </w:tr>
      <w:tr w:rsidR="00F92AC2" w:rsidRPr="007001F1" w:rsidDel="007D765B" w14:paraId="4E5412D4" w14:textId="77777777" w:rsidTr="00E00970">
        <w:trPr>
          <w:trHeight w:val="300"/>
          <w:del w:id="856" w:author="Autor"/>
        </w:trPr>
        <w:tc>
          <w:tcPr>
            <w:tcW w:w="3559" w:type="dxa"/>
            <w:gridSpan w:val="2"/>
            <w:shd w:val="clear" w:color="auto" w:fill="auto"/>
            <w:vAlign w:val="center"/>
            <w:hideMark/>
          </w:tcPr>
          <w:p w14:paraId="3426F341" w14:textId="77777777" w:rsidR="00F92AC2" w:rsidRPr="007001F1" w:rsidDel="007D765B" w:rsidRDefault="00F92AC2">
            <w:pPr>
              <w:spacing w:after="160" w:line="259" w:lineRule="auto"/>
              <w:rPr>
                <w:del w:id="857" w:author="Autor"/>
                <w:color w:val="000000"/>
              </w:rPr>
              <w:pPrChange w:id="858" w:author="Autor">
                <w:pPr/>
              </w:pPrChange>
            </w:pPr>
            <w:del w:id="859" w:author="Autor">
              <w:r w:rsidRPr="007001F1" w:rsidDel="007D765B">
                <w:rPr>
                  <w:color w:val="000000"/>
                  <w:sz w:val="22"/>
                  <w:szCs w:val="22"/>
                </w:rPr>
                <w:delText>Predpokladaná hodnota zákazky</w:delText>
              </w:r>
            </w:del>
          </w:p>
        </w:tc>
        <w:tc>
          <w:tcPr>
            <w:tcW w:w="5461" w:type="dxa"/>
            <w:gridSpan w:val="5"/>
            <w:shd w:val="clear" w:color="auto" w:fill="auto"/>
            <w:vAlign w:val="center"/>
            <w:hideMark/>
          </w:tcPr>
          <w:p w14:paraId="554EE27F" w14:textId="77777777" w:rsidR="00F92AC2" w:rsidRPr="007001F1" w:rsidDel="007D765B" w:rsidRDefault="00F92AC2">
            <w:pPr>
              <w:spacing w:after="160" w:line="259" w:lineRule="auto"/>
              <w:rPr>
                <w:del w:id="860" w:author="Autor"/>
                <w:color w:val="000000"/>
                <w:szCs w:val="20"/>
              </w:rPr>
              <w:pPrChange w:id="861" w:author="Autor">
                <w:pPr/>
              </w:pPrChange>
            </w:pPr>
            <w:del w:id="862" w:author="Autor">
              <w:r w:rsidRPr="007001F1" w:rsidDel="007D765B">
                <w:rPr>
                  <w:color w:val="000000"/>
                  <w:sz w:val="22"/>
                  <w:szCs w:val="20"/>
                </w:rPr>
                <w:delText> </w:delText>
              </w:r>
            </w:del>
          </w:p>
        </w:tc>
      </w:tr>
      <w:tr w:rsidR="00F92AC2" w:rsidRPr="007001F1" w:rsidDel="007D765B" w14:paraId="4FA60553" w14:textId="77777777" w:rsidTr="00E00970">
        <w:trPr>
          <w:trHeight w:val="300"/>
          <w:del w:id="863" w:author="Autor"/>
        </w:trPr>
        <w:tc>
          <w:tcPr>
            <w:tcW w:w="3559" w:type="dxa"/>
            <w:gridSpan w:val="2"/>
            <w:shd w:val="clear" w:color="auto" w:fill="auto"/>
            <w:vAlign w:val="center"/>
            <w:hideMark/>
          </w:tcPr>
          <w:p w14:paraId="0A63300D" w14:textId="77777777" w:rsidR="00F92AC2" w:rsidRPr="007001F1" w:rsidDel="007D765B" w:rsidRDefault="00F92AC2">
            <w:pPr>
              <w:spacing w:after="160" w:line="259" w:lineRule="auto"/>
              <w:rPr>
                <w:del w:id="864" w:author="Autor"/>
                <w:color w:val="000000"/>
              </w:rPr>
              <w:pPrChange w:id="865" w:author="Autor">
                <w:pPr/>
              </w:pPrChange>
            </w:pPr>
            <w:del w:id="866" w:author="Autor">
              <w:r w:rsidRPr="007001F1" w:rsidDel="007D765B">
                <w:rPr>
                  <w:color w:val="000000"/>
                  <w:sz w:val="22"/>
                  <w:szCs w:val="22"/>
                </w:rPr>
                <w:delText>Hodnota zákazky bez DPH</w:delText>
              </w:r>
            </w:del>
          </w:p>
        </w:tc>
        <w:tc>
          <w:tcPr>
            <w:tcW w:w="5461" w:type="dxa"/>
            <w:gridSpan w:val="5"/>
            <w:shd w:val="clear" w:color="auto" w:fill="auto"/>
            <w:vAlign w:val="center"/>
            <w:hideMark/>
          </w:tcPr>
          <w:p w14:paraId="1A371ED1" w14:textId="77777777" w:rsidR="00F92AC2" w:rsidRPr="007001F1" w:rsidDel="007D765B" w:rsidRDefault="00F92AC2">
            <w:pPr>
              <w:spacing w:after="160" w:line="259" w:lineRule="auto"/>
              <w:rPr>
                <w:del w:id="867" w:author="Autor"/>
                <w:color w:val="000000"/>
                <w:szCs w:val="20"/>
              </w:rPr>
              <w:pPrChange w:id="868" w:author="Autor">
                <w:pPr/>
              </w:pPrChange>
            </w:pPr>
            <w:del w:id="869" w:author="Autor">
              <w:r w:rsidRPr="007001F1" w:rsidDel="007D765B">
                <w:rPr>
                  <w:color w:val="000000"/>
                  <w:sz w:val="22"/>
                  <w:szCs w:val="20"/>
                </w:rPr>
                <w:delText> </w:delText>
              </w:r>
            </w:del>
          </w:p>
        </w:tc>
      </w:tr>
      <w:tr w:rsidR="00F92AC2" w:rsidRPr="007001F1" w:rsidDel="007D765B" w14:paraId="535CB2C5" w14:textId="77777777" w:rsidTr="00E00970">
        <w:trPr>
          <w:trHeight w:val="300"/>
          <w:del w:id="870" w:author="Autor"/>
        </w:trPr>
        <w:tc>
          <w:tcPr>
            <w:tcW w:w="3559" w:type="dxa"/>
            <w:gridSpan w:val="2"/>
            <w:shd w:val="clear" w:color="auto" w:fill="auto"/>
            <w:vAlign w:val="center"/>
            <w:hideMark/>
          </w:tcPr>
          <w:p w14:paraId="2F273358" w14:textId="77777777" w:rsidR="00F92AC2" w:rsidRPr="007001F1" w:rsidDel="007D765B" w:rsidRDefault="00F92AC2">
            <w:pPr>
              <w:spacing w:after="160" w:line="259" w:lineRule="auto"/>
              <w:rPr>
                <w:del w:id="871" w:author="Autor"/>
                <w:color w:val="000000"/>
              </w:rPr>
              <w:pPrChange w:id="872" w:author="Autor">
                <w:pPr/>
              </w:pPrChange>
            </w:pPr>
            <w:del w:id="873" w:author="Autor">
              <w:r w:rsidRPr="007001F1" w:rsidDel="007D765B">
                <w:rPr>
                  <w:color w:val="000000"/>
                  <w:sz w:val="22"/>
                  <w:szCs w:val="22"/>
                </w:rPr>
                <w:delText>Hodnota zákazky s DPH</w:delText>
              </w:r>
            </w:del>
          </w:p>
        </w:tc>
        <w:tc>
          <w:tcPr>
            <w:tcW w:w="5461" w:type="dxa"/>
            <w:gridSpan w:val="5"/>
            <w:shd w:val="clear" w:color="auto" w:fill="auto"/>
            <w:vAlign w:val="center"/>
            <w:hideMark/>
          </w:tcPr>
          <w:p w14:paraId="0DE989EB" w14:textId="77777777" w:rsidR="00F92AC2" w:rsidRPr="007001F1" w:rsidDel="007D765B" w:rsidRDefault="00F92AC2">
            <w:pPr>
              <w:spacing w:after="160" w:line="259" w:lineRule="auto"/>
              <w:rPr>
                <w:del w:id="874" w:author="Autor"/>
                <w:color w:val="000000"/>
                <w:szCs w:val="20"/>
              </w:rPr>
              <w:pPrChange w:id="875" w:author="Autor">
                <w:pPr/>
              </w:pPrChange>
            </w:pPr>
            <w:del w:id="876" w:author="Autor">
              <w:r w:rsidRPr="007001F1" w:rsidDel="007D765B">
                <w:rPr>
                  <w:color w:val="000000"/>
                  <w:sz w:val="22"/>
                  <w:szCs w:val="20"/>
                </w:rPr>
                <w:delText> </w:delText>
              </w:r>
            </w:del>
          </w:p>
        </w:tc>
      </w:tr>
      <w:tr w:rsidR="00F92AC2" w:rsidRPr="007001F1" w:rsidDel="007D765B" w14:paraId="7CD96ABE" w14:textId="77777777" w:rsidTr="00E00970">
        <w:trPr>
          <w:trHeight w:val="300"/>
          <w:del w:id="877" w:author="Autor"/>
        </w:trPr>
        <w:tc>
          <w:tcPr>
            <w:tcW w:w="3559" w:type="dxa"/>
            <w:gridSpan w:val="2"/>
            <w:shd w:val="clear" w:color="auto" w:fill="auto"/>
            <w:vAlign w:val="center"/>
            <w:hideMark/>
          </w:tcPr>
          <w:p w14:paraId="26430476" w14:textId="77777777" w:rsidR="00F92AC2" w:rsidRPr="007001F1" w:rsidDel="007D765B" w:rsidRDefault="00F92AC2">
            <w:pPr>
              <w:spacing w:after="160" w:line="259" w:lineRule="auto"/>
              <w:rPr>
                <w:del w:id="878" w:author="Autor"/>
                <w:color w:val="000000"/>
              </w:rPr>
              <w:pPrChange w:id="879" w:author="Autor">
                <w:pPr/>
              </w:pPrChange>
            </w:pPr>
            <w:del w:id="880" w:author="Autor">
              <w:r w:rsidRPr="007001F1" w:rsidDel="007D765B">
                <w:rPr>
                  <w:color w:val="000000"/>
                  <w:sz w:val="22"/>
                  <w:szCs w:val="22"/>
                </w:rPr>
                <w:delText>Oprávnené výdavky z hodnoty zákazky</w:delText>
              </w:r>
            </w:del>
          </w:p>
        </w:tc>
        <w:tc>
          <w:tcPr>
            <w:tcW w:w="5461" w:type="dxa"/>
            <w:gridSpan w:val="5"/>
            <w:shd w:val="clear" w:color="auto" w:fill="auto"/>
            <w:vAlign w:val="center"/>
            <w:hideMark/>
          </w:tcPr>
          <w:p w14:paraId="740EF4FC" w14:textId="77777777" w:rsidR="00F92AC2" w:rsidRPr="007001F1" w:rsidDel="007D765B" w:rsidRDefault="00F92AC2">
            <w:pPr>
              <w:spacing w:after="160" w:line="259" w:lineRule="auto"/>
              <w:rPr>
                <w:del w:id="881" w:author="Autor"/>
                <w:color w:val="000000"/>
                <w:szCs w:val="20"/>
              </w:rPr>
              <w:pPrChange w:id="882" w:author="Autor">
                <w:pPr/>
              </w:pPrChange>
            </w:pPr>
            <w:del w:id="883" w:author="Autor">
              <w:r w:rsidRPr="007001F1" w:rsidDel="007D765B">
                <w:rPr>
                  <w:color w:val="000000"/>
                  <w:sz w:val="22"/>
                  <w:szCs w:val="20"/>
                </w:rPr>
                <w:delText> </w:delText>
              </w:r>
            </w:del>
          </w:p>
        </w:tc>
      </w:tr>
      <w:tr w:rsidR="00F92AC2" w:rsidRPr="007001F1" w:rsidDel="007D765B" w14:paraId="4CB7F824" w14:textId="77777777" w:rsidTr="00E00970">
        <w:trPr>
          <w:trHeight w:val="315"/>
          <w:del w:id="884" w:author="Autor"/>
        </w:trPr>
        <w:tc>
          <w:tcPr>
            <w:tcW w:w="582" w:type="dxa"/>
            <w:shd w:val="clear" w:color="000000" w:fill="60497A"/>
            <w:vAlign w:val="center"/>
            <w:hideMark/>
          </w:tcPr>
          <w:p w14:paraId="3BE0FD53" w14:textId="77777777" w:rsidR="00F92AC2" w:rsidRPr="007001F1" w:rsidDel="007D765B" w:rsidRDefault="00F92AC2">
            <w:pPr>
              <w:spacing w:after="160" w:line="259" w:lineRule="auto"/>
              <w:rPr>
                <w:del w:id="885" w:author="Autor"/>
                <w:b/>
                <w:bCs/>
                <w:color w:val="FFFFFF"/>
              </w:rPr>
              <w:pPrChange w:id="886" w:author="Autor">
                <w:pPr>
                  <w:jc w:val="center"/>
                </w:pPr>
              </w:pPrChange>
            </w:pPr>
            <w:del w:id="887" w:author="Autor">
              <w:r w:rsidRPr="007001F1" w:rsidDel="007D765B">
                <w:rPr>
                  <w:b/>
                  <w:bCs/>
                  <w:color w:val="FFFFFF"/>
                </w:rPr>
                <w:delText>P. č.</w:delText>
              </w:r>
            </w:del>
          </w:p>
        </w:tc>
        <w:tc>
          <w:tcPr>
            <w:tcW w:w="4820" w:type="dxa"/>
            <w:gridSpan w:val="2"/>
            <w:shd w:val="clear" w:color="000000" w:fill="60497A"/>
            <w:vAlign w:val="center"/>
            <w:hideMark/>
          </w:tcPr>
          <w:p w14:paraId="41632E32" w14:textId="77777777" w:rsidR="00F92AC2" w:rsidRPr="007001F1" w:rsidDel="007D765B" w:rsidRDefault="00F92AC2">
            <w:pPr>
              <w:spacing w:after="160" w:line="259" w:lineRule="auto"/>
              <w:rPr>
                <w:del w:id="888" w:author="Autor"/>
                <w:b/>
                <w:bCs/>
                <w:color w:val="FFFFFF"/>
              </w:rPr>
              <w:pPrChange w:id="889" w:author="Autor">
                <w:pPr>
                  <w:jc w:val="center"/>
                </w:pPr>
              </w:pPrChange>
            </w:pPr>
            <w:del w:id="890" w:author="Autor">
              <w:r w:rsidRPr="007001F1" w:rsidDel="007D765B">
                <w:rPr>
                  <w:b/>
                  <w:bCs/>
                  <w:color w:val="FFFFFF"/>
                </w:rPr>
                <w:delText>Kontrolné otázky</w:delText>
              </w:r>
            </w:del>
          </w:p>
        </w:tc>
        <w:tc>
          <w:tcPr>
            <w:tcW w:w="567" w:type="dxa"/>
            <w:shd w:val="clear" w:color="000000" w:fill="60497A"/>
            <w:vAlign w:val="center"/>
            <w:hideMark/>
          </w:tcPr>
          <w:p w14:paraId="14F0143A" w14:textId="77777777" w:rsidR="00F92AC2" w:rsidRPr="007001F1" w:rsidDel="007D765B" w:rsidRDefault="00F92AC2">
            <w:pPr>
              <w:spacing w:after="160" w:line="259" w:lineRule="auto"/>
              <w:rPr>
                <w:del w:id="891" w:author="Autor"/>
                <w:b/>
                <w:bCs/>
                <w:color w:val="FFFFFF"/>
              </w:rPr>
              <w:pPrChange w:id="892" w:author="Autor">
                <w:pPr>
                  <w:jc w:val="center"/>
                </w:pPr>
              </w:pPrChange>
            </w:pPr>
            <w:del w:id="893" w:author="Autor">
              <w:r w:rsidRPr="007001F1" w:rsidDel="007D765B">
                <w:rPr>
                  <w:b/>
                  <w:bCs/>
                  <w:color w:val="FFFFFF"/>
                </w:rPr>
                <w:delText>áno</w:delText>
              </w:r>
            </w:del>
          </w:p>
        </w:tc>
        <w:tc>
          <w:tcPr>
            <w:tcW w:w="567" w:type="dxa"/>
            <w:shd w:val="clear" w:color="000000" w:fill="60497A"/>
            <w:vAlign w:val="center"/>
            <w:hideMark/>
          </w:tcPr>
          <w:p w14:paraId="5944A34D" w14:textId="77777777" w:rsidR="00F92AC2" w:rsidRPr="007001F1" w:rsidDel="007D765B" w:rsidRDefault="00F92AC2">
            <w:pPr>
              <w:spacing w:after="160" w:line="259" w:lineRule="auto"/>
              <w:rPr>
                <w:del w:id="894" w:author="Autor"/>
                <w:b/>
                <w:bCs/>
                <w:color w:val="FFFFFF"/>
              </w:rPr>
              <w:pPrChange w:id="895" w:author="Autor">
                <w:pPr>
                  <w:jc w:val="center"/>
                </w:pPr>
              </w:pPrChange>
            </w:pPr>
            <w:del w:id="896" w:author="Autor">
              <w:r w:rsidRPr="007001F1" w:rsidDel="007D765B">
                <w:rPr>
                  <w:b/>
                  <w:bCs/>
                  <w:color w:val="FFFFFF"/>
                </w:rPr>
                <w:delText>nie</w:delText>
              </w:r>
            </w:del>
          </w:p>
        </w:tc>
        <w:tc>
          <w:tcPr>
            <w:tcW w:w="709" w:type="dxa"/>
            <w:shd w:val="clear" w:color="000000" w:fill="60497A"/>
            <w:vAlign w:val="center"/>
            <w:hideMark/>
          </w:tcPr>
          <w:p w14:paraId="39399D96" w14:textId="77777777" w:rsidR="00F92AC2" w:rsidRPr="007001F1" w:rsidDel="007D765B" w:rsidRDefault="00F92AC2">
            <w:pPr>
              <w:spacing w:after="160" w:line="259" w:lineRule="auto"/>
              <w:rPr>
                <w:del w:id="897" w:author="Autor"/>
                <w:b/>
                <w:bCs/>
                <w:color w:val="FFFFFF"/>
              </w:rPr>
              <w:pPrChange w:id="898" w:author="Autor">
                <w:pPr>
                  <w:jc w:val="center"/>
                </w:pPr>
              </w:pPrChange>
            </w:pPr>
            <w:del w:id="899" w:author="Autor">
              <w:r w:rsidRPr="007001F1" w:rsidDel="007D765B">
                <w:rPr>
                  <w:b/>
                  <w:bCs/>
                  <w:color w:val="FFFFFF"/>
                </w:rPr>
                <w:delText>netýka sa</w:delText>
              </w:r>
            </w:del>
          </w:p>
        </w:tc>
        <w:tc>
          <w:tcPr>
            <w:tcW w:w="1775" w:type="dxa"/>
            <w:shd w:val="clear" w:color="000000" w:fill="60497A"/>
            <w:vAlign w:val="center"/>
            <w:hideMark/>
          </w:tcPr>
          <w:p w14:paraId="725F4A72" w14:textId="77777777" w:rsidR="00F92AC2" w:rsidRPr="007001F1" w:rsidDel="007D765B" w:rsidRDefault="00F92AC2">
            <w:pPr>
              <w:spacing w:after="160" w:line="259" w:lineRule="auto"/>
              <w:rPr>
                <w:del w:id="900" w:author="Autor"/>
                <w:b/>
                <w:bCs/>
                <w:color w:val="FFFFFF"/>
              </w:rPr>
              <w:pPrChange w:id="901" w:author="Autor">
                <w:pPr>
                  <w:jc w:val="center"/>
                </w:pPr>
              </w:pPrChange>
            </w:pPr>
            <w:del w:id="902" w:author="Autor">
              <w:r w:rsidRPr="007001F1" w:rsidDel="007D765B">
                <w:rPr>
                  <w:b/>
                  <w:bCs/>
                  <w:color w:val="FFFFFF"/>
                </w:rPr>
                <w:delText>Poznámka</w:delText>
              </w:r>
            </w:del>
          </w:p>
        </w:tc>
      </w:tr>
      <w:tr w:rsidR="00F92AC2" w:rsidRPr="007001F1" w:rsidDel="007D765B" w14:paraId="0E7AF283" w14:textId="77777777" w:rsidTr="00E00970">
        <w:trPr>
          <w:trHeight w:val="20"/>
          <w:del w:id="903" w:author="Autor"/>
        </w:trPr>
        <w:tc>
          <w:tcPr>
            <w:tcW w:w="582" w:type="dxa"/>
            <w:shd w:val="clear" w:color="auto" w:fill="auto"/>
            <w:noWrap/>
            <w:vAlign w:val="center"/>
            <w:hideMark/>
          </w:tcPr>
          <w:p w14:paraId="48B75951" w14:textId="77777777" w:rsidR="00F92AC2" w:rsidRPr="007001F1" w:rsidDel="007D765B" w:rsidRDefault="00F92AC2">
            <w:pPr>
              <w:spacing w:after="160" w:line="259" w:lineRule="auto"/>
              <w:rPr>
                <w:del w:id="904" w:author="Autor"/>
                <w:color w:val="000000"/>
              </w:rPr>
              <w:pPrChange w:id="905" w:author="Autor">
                <w:pPr>
                  <w:jc w:val="center"/>
                </w:pPr>
              </w:pPrChange>
            </w:pPr>
            <w:del w:id="906" w:author="Autor">
              <w:r w:rsidRPr="007001F1" w:rsidDel="007D765B">
                <w:rPr>
                  <w:color w:val="000000"/>
                  <w:sz w:val="22"/>
                  <w:szCs w:val="22"/>
                </w:rPr>
                <w:delText>1</w:delText>
              </w:r>
            </w:del>
          </w:p>
        </w:tc>
        <w:tc>
          <w:tcPr>
            <w:tcW w:w="4820" w:type="dxa"/>
            <w:gridSpan w:val="2"/>
            <w:shd w:val="clear" w:color="auto" w:fill="auto"/>
            <w:vAlign w:val="center"/>
            <w:hideMark/>
          </w:tcPr>
          <w:p w14:paraId="3CEA42E8" w14:textId="77777777" w:rsidR="00F92AC2" w:rsidRPr="007001F1" w:rsidDel="007D765B" w:rsidRDefault="00F92AC2">
            <w:pPr>
              <w:spacing w:after="160" w:line="259" w:lineRule="auto"/>
              <w:rPr>
                <w:del w:id="907" w:author="Autor"/>
                <w:color w:val="000000"/>
              </w:rPr>
              <w:pPrChange w:id="908" w:author="Autor">
                <w:pPr>
                  <w:jc w:val="both"/>
                </w:pPr>
              </w:pPrChange>
            </w:pPr>
            <w:del w:id="909" w:author="Autor">
              <w:r w:rsidRPr="007001F1" w:rsidDel="007D765B">
                <w:rPr>
                  <w:color w:val="000000"/>
                  <w:sz w:val="22"/>
                  <w:szCs w:val="22"/>
                </w:rPr>
                <w:delText>Bola zákazka zverejnená v súlade s príslušnými ustanoveniami ZVO?</w:delText>
              </w:r>
            </w:del>
          </w:p>
        </w:tc>
        <w:tc>
          <w:tcPr>
            <w:tcW w:w="567" w:type="dxa"/>
            <w:shd w:val="clear" w:color="auto" w:fill="auto"/>
            <w:vAlign w:val="center"/>
            <w:hideMark/>
          </w:tcPr>
          <w:p w14:paraId="021586E4" w14:textId="77777777" w:rsidR="00F92AC2" w:rsidRPr="007001F1" w:rsidDel="007D765B" w:rsidRDefault="00F92AC2">
            <w:pPr>
              <w:spacing w:after="160" w:line="259" w:lineRule="auto"/>
              <w:rPr>
                <w:del w:id="910" w:author="Autor"/>
                <w:color w:val="000000"/>
              </w:rPr>
              <w:pPrChange w:id="911" w:author="Autor">
                <w:pPr>
                  <w:jc w:val="both"/>
                </w:pPr>
              </w:pPrChange>
            </w:pPr>
            <w:del w:id="912" w:author="Autor">
              <w:r w:rsidRPr="007001F1" w:rsidDel="007D765B">
                <w:rPr>
                  <w:color w:val="000000"/>
                  <w:sz w:val="22"/>
                  <w:szCs w:val="22"/>
                </w:rPr>
                <w:delText> </w:delText>
              </w:r>
            </w:del>
          </w:p>
        </w:tc>
        <w:tc>
          <w:tcPr>
            <w:tcW w:w="567" w:type="dxa"/>
            <w:shd w:val="clear" w:color="auto" w:fill="auto"/>
            <w:vAlign w:val="center"/>
            <w:hideMark/>
          </w:tcPr>
          <w:p w14:paraId="0EE48CAF" w14:textId="77777777" w:rsidR="00F92AC2" w:rsidRPr="007001F1" w:rsidDel="007D765B" w:rsidRDefault="00F92AC2">
            <w:pPr>
              <w:spacing w:after="160" w:line="259" w:lineRule="auto"/>
              <w:rPr>
                <w:del w:id="913" w:author="Autor"/>
                <w:color w:val="000000"/>
              </w:rPr>
              <w:pPrChange w:id="914" w:author="Autor">
                <w:pPr>
                  <w:jc w:val="both"/>
                </w:pPr>
              </w:pPrChange>
            </w:pPr>
            <w:del w:id="915" w:author="Autor">
              <w:r w:rsidRPr="007001F1" w:rsidDel="007D765B">
                <w:rPr>
                  <w:color w:val="000000"/>
                  <w:sz w:val="22"/>
                  <w:szCs w:val="22"/>
                </w:rPr>
                <w:delText> </w:delText>
              </w:r>
            </w:del>
          </w:p>
        </w:tc>
        <w:tc>
          <w:tcPr>
            <w:tcW w:w="709" w:type="dxa"/>
            <w:shd w:val="clear" w:color="auto" w:fill="auto"/>
            <w:vAlign w:val="center"/>
            <w:hideMark/>
          </w:tcPr>
          <w:p w14:paraId="70F5BD5C" w14:textId="77777777" w:rsidR="00F92AC2" w:rsidRPr="007001F1" w:rsidDel="007D765B" w:rsidRDefault="00F92AC2">
            <w:pPr>
              <w:spacing w:after="160" w:line="259" w:lineRule="auto"/>
              <w:rPr>
                <w:del w:id="916" w:author="Autor"/>
                <w:color w:val="000000"/>
              </w:rPr>
              <w:pPrChange w:id="917" w:author="Autor">
                <w:pPr>
                  <w:jc w:val="both"/>
                </w:pPr>
              </w:pPrChange>
            </w:pPr>
            <w:del w:id="918" w:author="Autor">
              <w:r w:rsidRPr="007001F1" w:rsidDel="007D765B">
                <w:rPr>
                  <w:color w:val="000000"/>
                  <w:sz w:val="22"/>
                  <w:szCs w:val="22"/>
                </w:rPr>
                <w:delText> </w:delText>
              </w:r>
            </w:del>
          </w:p>
        </w:tc>
        <w:tc>
          <w:tcPr>
            <w:tcW w:w="1775" w:type="dxa"/>
            <w:shd w:val="clear" w:color="auto" w:fill="auto"/>
            <w:vAlign w:val="center"/>
            <w:hideMark/>
          </w:tcPr>
          <w:p w14:paraId="1E6E7493" w14:textId="77777777" w:rsidR="00F92AC2" w:rsidRPr="007001F1" w:rsidDel="007D765B" w:rsidRDefault="00F92AC2">
            <w:pPr>
              <w:spacing w:after="160" w:line="259" w:lineRule="auto"/>
              <w:rPr>
                <w:del w:id="919" w:author="Autor"/>
                <w:color w:val="000000"/>
              </w:rPr>
              <w:pPrChange w:id="920" w:author="Autor">
                <w:pPr>
                  <w:jc w:val="both"/>
                </w:pPr>
              </w:pPrChange>
            </w:pPr>
            <w:del w:id="921" w:author="Autor">
              <w:r w:rsidRPr="007001F1" w:rsidDel="007D765B">
                <w:rPr>
                  <w:color w:val="000000"/>
                  <w:sz w:val="22"/>
                  <w:szCs w:val="22"/>
                </w:rPr>
                <w:delText> </w:delText>
              </w:r>
            </w:del>
          </w:p>
        </w:tc>
      </w:tr>
      <w:tr w:rsidR="00F92AC2" w:rsidRPr="007001F1" w:rsidDel="007D765B" w14:paraId="46EF7F1F" w14:textId="77777777" w:rsidTr="00E00970">
        <w:trPr>
          <w:trHeight w:val="20"/>
          <w:del w:id="922" w:author="Autor"/>
        </w:trPr>
        <w:tc>
          <w:tcPr>
            <w:tcW w:w="582" w:type="dxa"/>
            <w:shd w:val="clear" w:color="auto" w:fill="auto"/>
            <w:noWrap/>
            <w:vAlign w:val="center"/>
            <w:hideMark/>
          </w:tcPr>
          <w:p w14:paraId="1DB64D87" w14:textId="77777777" w:rsidR="00F92AC2" w:rsidRPr="007001F1" w:rsidDel="007D765B" w:rsidRDefault="00F92AC2">
            <w:pPr>
              <w:spacing w:after="160" w:line="259" w:lineRule="auto"/>
              <w:rPr>
                <w:del w:id="923" w:author="Autor"/>
                <w:color w:val="000000"/>
              </w:rPr>
              <w:pPrChange w:id="924" w:author="Autor">
                <w:pPr>
                  <w:jc w:val="center"/>
                </w:pPr>
              </w:pPrChange>
            </w:pPr>
            <w:del w:id="925" w:author="Autor">
              <w:r w:rsidRPr="007001F1" w:rsidDel="007D765B">
                <w:rPr>
                  <w:color w:val="000000"/>
                  <w:sz w:val="22"/>
                  <w:szCs w:val="22"/>
                </w:rPr>
                <w:delText>2</w:delText>
              </w:r>
            </w:del>
          </w:p>
        </w:tc>
        <w:tc>
          <w:tcPr>
            <w:tcW w:w="4820" w:type="dxa"/>
            <w:gridSpan w:val="2"/>
            <w:shd w:val="clear" w:color="auto" w:fill="auto"/>
            <w:vAlign w:val="center"/>
            <w:hideMark/>
          </w:tcPr>
          <w:p w14:paraId="75C907E3" w14:textId="77777777" w:rsidR="00F92AC2" w:rsidRPr="007001F1" w:rsidDel="007D765B" w:rsidRDefault="0088057F">
            <w:pPr>
              <w:spacing w:after="160" w:line="259" w:lineRule="auto"/>
              <w:rPr>
                <w:del w:id="926" w:author="Autor"/>
                <w:color w:val="000000"/>
              </w:rPr>
              <w:pPrChange w:id="927" w:author="Autor">
                <w:pPr>
                  <w:jc w:val="both"/>
                </w:pPr>
              </w:pPrChange>
            </w:pPr>
            <w:del w:id="928" w:author="Autor">
              <w:r w:rsidRPr="007001F1" w:rsidDel="007D765B">
                <w:rPr>
                  <w:color w:val="000000"/>
                  <w:sz w:val="22"/>
                  <w:szCs w:val="22"/>
                </w:rPr>
                <w:delText xml:space="preserve">Boli pri zadávaní zákazky dodržané princípy v zmysle § 10 ods. 2 ZVO? </w:delText>
              </w:r>
              <w:r w:rsidR="007001F1" w:rsidDel="007D765B">
                <w:rPr>
                  <w:color w:val="000000"/>
                  <w:sz w:val="22"/>
                  <w:szCs w:val="22"/>
                </w:rPr>
                <w:delText>Dodržal verejný obstarávateľ pri zadávaní zákazky princíp hospodárnosti?</w:delText>
              </w:r>
              <w:r w:rsidR="00F92AC2" w:rsidRPr="007001F1" w:rsidDel="007D765B">
                <w:rPr>
                  <w:color w:val="000000"/>
                  <w:sz w:val="22"/>
                  <w:szCs w:val="22"/>
                </w:rPr>
                <w:delText xml:space="preserve"> ?</w:delText>
              </w:r>
            </w:del>
          </w:p>
        </w:tc>
        <w:tc>
          <w:tcPr>
            <w:tcW w:w="567" w:type="dxa"/>
            <w:shd w:val="clear" w:color="auto" w:fill="auto"/>
            <w:vAlign w:val="center"/>
            <w:hideMark/>
          </w:tcPr>
          <w:p w14:paraId="3C40731F" w14:textId="77777777" w:rsidR="00F92AC2" w:rsidRPr="007001F1" w:rsidDel="007D765B" w:rsidRDefault="00F92AC2">
            <w:pPr>
              <w:spacing w:after="160" w:line="259" w:lineRule="auto"/>
              <w:rPr>
                <w:del w:id="929" w:author="Autor"/>
                <w:color w:val="000000"/>
              </w:rPr>
              <w:pPrChange w:id="930" w:author="Autor">
                <w:pPr>
                  <w:jc w:val="both"/>
                </w:pPr>
              </w:pPrChange>
            </w:pPr>
            <w:del w:id="931" w:author="Autor">
              <w:r w:rsidRPr="007001F1" w:rsidDel="007D765B">
                <w:rPr>
                  <w:color w:val="000000"/>
                  <w:sz w:val="22"/>
                  <w:szCs w:val="22"/>
                </w:rPr>
                <w:delText> </w:delText>
              </w:r>
            </w:del>
          </w:p>
        </w:tc>
        <w:tc>
          <w:tcPr>
            <w:tcW w:w="567" w:type="dxa"/>
            <w:shd w:val="clear" w:color="auto" w:fill="auto"/>
            <w:vAlign w:val="center"/>
            <w:hideMark/>
          </w:tcPr>
          <w:p w14:paraId="0F8D3638" w14:textId="77777777" w:rsidR="00F92AC2" w:rsidRPr="007001F1" w:rsidDel="007D765B" w:rsidRDefault="00F92AC2">
            <w:pPr>
              <w:spacing w:after="160" w:line="259" w:lineRule="auto"/>
              <w:rPr>
                <w:del w:id="932" w:author="Autor"/>
                <w:color w:val="000000"/>
              </w:rPr>
              <w:pPrChange w:id="933" w:author="Autor">
                <w:pPr>
                  <w:jc w:val="both"/>
                </w:pPr>
              </w:pPrChange>
            </w:pPr>
            <w:del w:id="934" w:author="Autor">
              <w:r w:rsidRPr="007001F1" w:rsidDel="007D765B">
                <w:rPr>
                  <w:color w:val="000000"/>
                  <w:sz w:val="22"/>
                  <w:szCs w:val="22"/>
                </w:rPr>
                <w:delText> </w:delText>
              </w:r>
            </w:del>
          </w:p>
        </w:tc>
        <w:tc>
          <w:tcPr>
            <w:tcW w:w="709" w:type="dxa"/>
            <w:shd w:val="clear" w:color="auto" w:fill="auto"/>
            <w:vAlign w:val="center"/>
            <w:hideMark/>
          </w:tcPr>
          <w:p w14:paraId="3765C089" w14:textId="77777777" w:rsidR="00F92AC2" w:rsidRPr="007001F1" w:rsidDel="007D765B" w:rsidRDefault="00F92AC2">
            <w:pPr>
              <w:spacing w:after="160" w:line="259" w:lineRule="auto"/>
              <w:rPr>
                <w:del w:id="935" w:author="Autor"/>
                <w:color w:val="000000"/>
              </w:rPr>
              <w:pPrChange w:id="936" w:author="Autor">
                <w:pPr>
                  <w:jc w:val="both"/>
                </w:pPr>
              </w:pPrChange>
            </w:pPr>
            <w:del w:id="937" w:author="Autor">
              <w:r w:rsidRPr="007001F1" w:rsidDel="007D765B">
                <w:rPr>
                  <w:color w:val="000000"/>
                  <w:sz w:val="22"/>
                  <w:szCs w:val="22"/>
                </w:rPr>
                <w:delText> </w:delText>
              </w:r>
            </w:del>
          </w:p>
        </w:tc>
        <w:tc>
          <w:tcPr>
            <w:tcW w:w="1775" w:type="dxa"/>
            <w:shd w:val="clear" w:color="auto" w:fill="auto"/>
            <w:vAlign w:val="center"/>
            <w:hideMark/>
          </w:tcPr>
          <w:p w14:paraId="55981877" w14:textId="77777777" w:rsidR="00F92AC2" w:rsidRPr="007001F1" w:rsidDel="007D765B" w:rsidRDefault="00F92AC2">
            <w:pPr>
              <w:spacing w:after="160" w:line="259" w:lineRule="auto"/>
              <w:rPr>
                <w:del w:id="938" w:author="Autor"/>
                <w:color w:val="000000"/>
              </w:rPr>
              <w:pPrChange w:id="939" w:author="Autor">
                <w:pPr>
                  <w:jc w:val="both"/>
                </w:pPr>
              </w:pPrChange>
            </w:pPr>
            <w:del w:id="940" w:author="Autor">
              <w:r w:rsidRPr="007001F1" w:rsidDel="007D765B">
                <w:rPr>
                  <w:color w:val="000000"/>
                  <w:sz w:val="22"/>
                  <w:szCs w:val="22"/>
                </w:rPr>
                <w:delText> </w:delText>
              </w:r>
            </w:del>
          </w:p>
        </w:tc>
      </w:tr>
      <w:tr w:rsidR="00F92AC2" w:rsidRPr="007001F1" w:rsidDel="007D765B" w14:paraId="234BB2F0" w14:textId="77777777" w:rsidTr="00E00970">
        <w:trPr>
          <w:trHeight w:val="20"/>
          <w:del w:id="941" w:author="Autor"/>
        </w:trPr>
        <w:tc>
          <w:tcPr>
            <w:tcW w:w="582" w:type="dxa"/>
            <w:shd w:val="clear" w:color="auto" w:fill="auto"/>
            <w:noWrap/>
            <w:vAlign w:val="center"/>
            <w:hideMark/>
          </w:tcPr>
          <w:p w14:paraId="6CECA5B2" w14:textId="77777777" w:rsidR="00F92AC2" w:rsidRPr="007001F1" w:rsidDel="007D765B" w:rsidRDefault="00F92AC2">
            <w:pPr>
              <w:spacing w:after="160" w:line="259" w:lineRule="auto"/>
              <w:rPr>
                <w:del w:id="942" w:author="Autor"/>
                <w:color w:val="000000"/>
              </w:rPr>
              <w:pPrChange w:id="943" w:author="Autor">
                <w:pPr>
                  <w:jc w:val="center"/>
                </w:pPr>
              </w:pPrChange>
            </w:pPr>
            <w:del w:id="944" w:author="Autor">
              <w:r w:rsidRPr="007001F1" w:rsidDel="007D765B">
                <w:rPr>
                  <w:color w:val="000000"/>
                  <w:sz w:val="22"/>
                  <w:szCs w:val="22"/>
                </w:rPr>
                <w:delText>3</w:delText>
              </w:r>
            </w:del>
          </w:p>
        </w:tc>
        <w:tc>
          <w:tcPr>
            <w:tcW w:w="4820" w:type="dxa"/>
            <w:gridSpan w:val="2"/>
            <w:shd w:val="clear" w:color="auto" w:fill="auto"/>
            <w:vAlign w:val="center"/>
            <w:hideMark/>
          </w:tcPr>
          <w:p w14:paraId="4D9D8AE9" w14:textId="77777777" w:rsidR="00F92AC2" w:rsidRPr="007001F1" w:rsidDel="007D765B" w:rsidRDefault="00F92AC2">
            <w:pPr>
              <w:spacing w:after="160" w:line="259" w:lineRule="auto"/>
              <w:rPr>
                <w:del w:id="945" w:author="Autor"/>
                <w:color w:val="000000"/>
              </w:rPr>
              <w:pPrChange w:id="946" w:author="Autor">
                <w:pPr>
                  <w:jc w:val="both"/>
                </w:pPr>
              </w:pPrChange>
            </w:pPr>
            <w:del w:id="947" w:author="Autor">
              <w:r w:rsidRPr="007001F1" w:rsidDel="007D765B">
                <w:rPr>
                  <w:color w:val="000000"/>
                  <w:sz w:val="22"/>
                  <w:szCs w:val="22"/>
                </w:rPr>
                <w:delText>Bol zamestnanec vykonávajúci kontrolu oboznámený s rizikovými indikátormi</w:delText>
              </w:r>
              <w:r w:rsidR="009411BC" w:rsidDel="007D765B">
                <w:rPr>
                  <w:color w:val="000000"/>
                  <w:sz w:val="22"/>
                  <w:szCs w:val="22"/>
                </w:rPr>
                <w:delText xml:space="preserve"> </w:delText>
              </w:r>
              <w:r w:rsidR="00A128DC" w:rsidRPr="007001F1" w:rsidDel="007D765B">
                <w:rPr>
                  <w:color w:val="000000"/>
                  <w:sz w:val="22"/>
                  <w:szCs w:val="22"/>
                </w:rPr>
                <w:delText>podľa Systému riadenia EŠIF</w:delText>
              </w:r>
              <w:r w:rsidRPr="007001F1" w:rsidDel="007D765B">
                <w:rPr>
                  <w:color w:val="000000"/>
                  <w:sz w:val="22"/>
                  <w:szCs w:val="22"/>
                </w:rPr>
                <w:delText>, v časti kontrola verejného obstarávania - spolupráca s PMÚ a spolupráca s OČTK?</w:delText>
              </w:r>
              <w:r w:rsidR="009411BC" w:rsidDel="007D765B">
                <w:rPr>
                  <w:color w:val="000000"/>
                  <w:sz w:val="22"/>
                  <w:szCs w:val="22"/>
                </w:rPr>
                <w:delText xml:space="preserve"> </w:delText>
              </w:r>
              <w:r w:rsidR="003754FE" w:rsidRPr="007001F1" w:rsidDel="007D765B">
                <w:rPr>
                  <w:color w:val="000000"/>
                  <w:sz w:val="22"/>
                  <w:szCs w:val="22"/>
                </w:rPr>
                <w:delText>Neboli identifikované rizikové indikátory, ktoré môžu iniciovať spoluprácu s PMÚ alebo OČTK?</w:delText>
              </w:r>
            </w:del>
          </w:p>
        </w:tc>
        <w:tc>
          <w:tcPr>
            <w:tcW w:w="567" w:type="dxa"/>
            <w:shd w:val="clear" w:color="auto" w:fill="auto"/>
            <w:vAlign w:val="center"/>
            <w:hideMark/>
          </w:tcPr>
          <w:p w14:paraId="2FE6E031" w14:textId="77777777" w:rsidR="00F92AC2" w:rsidRPr="007001F1" w:rsidDel="007D765B" w:rsidRDefault="00F92AC2">
            <w:pPr>
              <w:spacing w:after="160" w:line="259" w:lineRule="auto"/>
              <w:rPr>
                <w:del w:id="948" w:author="Autor"/>
                <w:color w:val="000000"/>
              </w:rPr>
              <w:pPrChange w:id="949" w:author="Autor">
                <w:pPr>
                  <w:jc w:val="both"/>
                </w:pPr>
              </w:pPrChange>
            </w:pPr>
            <w:del w:id="950" w:author="Autor">
              <w:r w:rsidRPr="007001F1" w:rsidDel="007D765B">
                <w:rPr>
                  <w:color w:val="000000"/>
                  <w:sz w:val="22"/>
                  <w:szCs w:val="22"/>
                </w:rPr>
                <w:delText> </w:delText>
              </w:r>
            </w:del>
          </w:p>
        </w:tc>
        <w:tc>
          <w:tcPr>
            <w:tcW w:w="567" w:type="dxa"/>
            <w:shd w:val="clear" w:color="auto" w:fill="auto"/>
            <w:vAlign w:val="center"/>
            <w:hideMark/>
          </w:tcPr>
          <w:p w14:paraId="47337F95" w14:textId="77777777" w:rsidR="00F92AC2" w:rsidRPr="007001F1" w:rsidDel="007D765B" w:rsidRDefault="00F92AC2">
            <w:pPr>
              <w:spacing w:after="160" w:line="259" w:lineRule="auto"/>
              <w:rPr>
                <w:del w:id="951" w:author="Autor"/>
                <w:color w:val="000000"/>
              </w:rPr>
              <w:pPrChange w:id="952" w:author="Autor">
                <w:pPr>
                  <w:jc w:val="both"/>
                </w:pPr>
              </w:pPrChange>
            </w:pPr>
            <w:del w:id="953" w:author="Autor">
              <w:r w:rsidRPr="007001F1" w:rsidDel="007D765B">
                <w:rPr>
                  <w:color w:val="000000"/>
                  <w:sz w:val="22"/>
                  <w:szCs w:val="22"/>
                </w:rPr>
                <w:delText> </w:delText>
              </w:r>
            </w:del>
          </w:p>
        </w:tc>
        <w:tc>
          <w:tcPr>
            <w:tcW w:w="709" w:type="dxa"/>
            <w:shd w:val="clear" w:color="auto" w:fill="auto"/>
            <w:vAlign w:val="center"/>
            <w:hideMark/>
          </w:tcPr>
          <w:p w14:paraId="1DB2516B" w14:textId="77777777" w:rsidR="00F92AC2" w:rsidRPr="007001F1" w:rsidDel="007D765B" w:rsidRDefault="00F92AC2">
            <w:pPr>
              <w:spacing w:after="160" w:line="259" w:lineRule="auto"/>
              <w:rPr>
                <w:del w:id="954" w:author="Autor"/>
                <w:color w:val="000000"/>
              </w:rPr>
              <w:pPrChange w:id="955" w:author="Autor">
                <w:pPr>
                  <w:jc w:val="both"/>
                </w:pPr>
              </w:pPrChange>
            </w:pPr>
            <w:del w:id="956" w:author="Autor">
              <w:r w:rsidRPr="007001F1" w:rsidDel="007D765B">
                <w:rPr>
                  <w:color w:val="000000"/>
                  <w:sz w:val="22"/>
                  <w:szCs w:val="22"/>
                </w:rPr>
                <w:delText> </w:delText>
              </w:r>
            </w:del>
          </w:p>
        </w:tc>
        <w:tc>
          <w:tcPr>
            <w:tcW w:w="1775" w:type="dxa"/>
            <w:shd w:val="clear" w:color="auto" w:fill="auto"/>
            <w:vAlign w:val="center"/>
            <w:hideMark/>
          </w:tcPr>
          <w:p w14:paraId="5CEA4AFD" w14:textId="77777777" w:rsidR="00F92AC2" w:rsidRPr="007001F1" w:rsidDel="007D765B" w:rsidRDefault="00F92AC2">
            <w:pPr>
              <w:spacing w:after="160" w:line="259" w:lineRule="auto"/>
              <w:rPr>
                <w:del w:id="957" w:author="Autor"/>
                <w:color w:val="000000"/>
              </w:rPr>
              <w:pPrChange w:id="958" w:author="Autor">
                <w:pPr>
                  <w:jc w:val="both"/>
                </w:pPr>
              </w:pPrChange>
            </w:pPr>
            <w:del w:id="959" w:author="Autor">
              <w:r w:rsidRPr="007001F1" w:rsidDel="007D765B">
                <w:rPr>
                  <w:color w:val="000000"/>
                  <w:sz w:val="22"/>
                  <w:szCs w:val="22"/>
                </w:rPr>
                <w:delText> </w:delText>
              </w:r>
            </w:del>
          </w:p>
        </w:tc>
      </w:tr>
      <w:tr w:rsidR="003C30B7" w:rsidRPr="007001F1" w:rsidDel="007D765B" w14:paraId="558404E8" w14:textId="77777777" w:rsidTr="00E00970">
        <w:trPr>
          <w:trHeight w:val="157"/>
          <w:del w:id="960" w:author="Autor"/>
        </w:trPr>
        <w:tc>
          <w:tcPr>
            <w:tcW w:w="582" w:type="dxa"/>
            <w:vMerge w:val="restart"/>
            <w:shd w:val="clear" w:color="auto" w:fill="auto"/>
            <w:noWrap/>
            <w:vAlign w:val="center"/>
            <w:hideMark/>
          </w:tcPr>
          <w:p w14:paraId="2A1C71AA" w14:textId="77777777" w:rsidR="003C30B7" w:rsidRPr="007001F1" w:rsidDel="007D765B" w:rsidRDefault="003C30B7">
            <w:pPr>
              <w:spacing w:after="160" w:line="259" w:lineRule="auto"/>
              <w:rPr>
                <w:del w:id="961" w:author="Autor"/>
                <w:color w:val="000000"/>
              </w:rPr>
              <w:pPrChange w:id="962" w:author="Autor">
                <w:pPr>
                  <w:jc w:val="center"/>
                </w:pPr>
              </w:pPrChange>
            </w:pPr>
            <w:del w:id="963" w:author="Autor">
              <w:r w:rsidRPr="007001F1" w:rsidDel="007D765B">
                <w:rPr>
                  <w:color w:val="000000"/>
                  <w:sz w:val="22"/>
                  <w:szCs w:val="22"/>
                </w:rPr>
                <w:delText>4</w:delText>
              </w:r>
            </w:del>
          </w:p>
        </w:tc>
        <w:tc>
          <w:tcPr>
            <w:tcW w:w="4820" w:type="dxa"/>
            <w:gridSpan w:val="2"/>
            <w:shd w:val="clear" w:color="auto" w:fill="auto"/>
            <w:vAlign w:val="center"/>
            <w:hideMark/>
          </w:tcPr>
          <w:p w14:paraId="20413D62" w14:textId="77777777" w:rsidR="003C30B7" w:rsidRPr="007001F1" w:rsidDel="007D765B" w:rsidRDefault="003C30B7">
            <w:pPr>
              <w:spacing w:after="160" w:line="259" w:lineRule="auto"/>
              <w:rPr>
                <w:del w:id="964" w:author="Autor"/>
              </w:rPr>
              <w:pPrChange w:id="965" w:author="Autor">
                <w:pPr>
                  <w:jc w:val="both"/>
                </w:pPr>
              </w:pPrChange>
            </w:pPr>
            <w:del w:id="966" w:author="Autor">
              <w:r w:rsidRPr="007001F1" w:rsidDel="007D765B">
                <w:rPr>
                  <w:sz w:val="22"/>
                  <w:szCs w:val="22"/>
                </w:rPr>
                <w:delText>a) Nebol pri zadávaní zákazky identifikovaný konflikt záujmov podľa § 23 ZVO?</w:delText>
              </w:r>
            </w:del>
          </w:p>
        </w:tc>
        <w:tc>
          <w:tcPr>
            <w:tcW w:w="567" w:type="dxa"/>
            <w:shd w:val="clear" w:color="auto" w:fill="auto"/>
            <w:vAlign w:val="center"/>
            <w:hideMark/>
          </w:tcPr>
          <w:p w14:paraId="01DC9C0B" w14:textId="77777777" w:rsidR="003C30B7" w:rsidRPr="007001F1" w:rsidDel="007D765B" w:rsidRDefault="003C30B7">
            <w:pPr>
              <w:spacing w:after="160" w:line="259" w:lineRule="auto"/>
              <w:rPr>
                <w:del w:id="967" w:author="Autor"/>
                <w:color w:val="000000"/>
              </w:rPr>
              <w:pPrChange w:id="968" w:author="Autor">
                <w:pPr>
                  <w:jc w:val="both"/>
                </w:pPr>
              </w:pPrChange>
            </w:pPr>
            <w:del w:id="969" w:author="Autor">
              <w:r w:rsidRPr="007001F1" w:rsidDel="007D765B">
                <w:rPr>
                  <w:color w:val="000000"/>
                  <w:sz w:val="22"/>
                  <w:szCs w:val="22"/>
                </w:rPr>
                <w:delText> </w:delText>
              </w:r>
            </w:del>
          </w:p>
        </w:tc>
        <w:tc>
          <w:tcPr>
            <w:tcW w:w="567" w:type="dxa"/>
            <w:shd w:val="clear" w:color="auto" w:fill="auto"/>
            <w:vAlign w:val="center"/>
            <w:hideMark/>
          </w:tcPr>
          <w:p w14:paraId="075AF165" w14:textId="77777777" w:rsidR="003C30B7" w:rsidRPr="007001F1" w:rsidDel="007D765B" w:rsidRDefault="003C30B7">
            <w:pPr>
              <w:spacing w:after="160" w:line="259" w:lineRule="auto"/>
              <w:rPr>
                <w:del w:id="970" w:author="Autor"/>
                <w:color w:val="000000"/>
              </w:rPr>
              <w:pPrChange w:id="971" w:author="Autor">
                <w:pPr>
                  <w:jc w:val="both"/>
                </w:pPr>
              </w:pPrChange>
            </w:pPr>
            <w:del w:id="972" w:author="Autor">
              <w:r w:rsidRPr="007001F1" w:rsidDel="007D765B">
                <w:rPr>
                  <w:color w:val="000000"/>
                  <w:sz w:val="22"/>
                  <w:szCs w:val="22"/>
                </w:rPr>
                <w:delText> </w:delText>
              </w:r>
            </w:del>
          </w:p>
        </w:tc>
        <w:tc>
          <w:tcPr>
            <w:tcW w:w="709" w:type="dxa"/>
            <w:shd w:val="clear" w:color="auto" w:fill="auto"/>
            <w:vAlign w:val="center"/>
            <w:hideMark/>
          </w:tcPr>
          <w:p w14:paraId="46EB674A" w14:textId="77777777" w:rsidR="003C30B7" w:rsidRPr="007001F1" w:rsidDel="007D765B" w:rsidRDefault="003C30B7">
            <w:pPr>
              <w:spacing w:after="160" w:line="259" w:lineRule="auto"/>
              <w:rPr>
                <w:del w:id="973" w:author="Autor"/>
                <w:color w:val="000000"/>
              </w:rPr>
              <w:pPrChange w:id="974" w:author="Autor">
                <w:pPr>
                  <w:jc w:val="both"/>
                </w:pPr>
              </w:pPrChange>
            </w:pPr>
            <w:del w:id="975" w:author="Autor">
              <w:r w:rsidRPr="007001F1" w:rsidDel="007D765B">
                <w:rPr>
                  <w:color w:val="000000"/>
                  <w:sz w:val="22"/>
                  <w:szCs w:val="22"/>
                </w:rPr>
                <w:delText> </w:delText>
              </w:r>
            </w:del>
          </w:p>
        </w:tc>
        <w:tc>
          <w:tcPr>
            <w:tcW w:w="1775" w:type="dxa"/>
            <w:shd w:val="clear" w:color="auto" w:fill="auto"/>
            <w:vAlign w:val="center"/>
            <w:hideMark/>
          </w:tcPr>
          <w:p w14:paraId="4FE66A2C" w14:textId="77777777" w:rsidR="003C30B7" w:rsidRPr="007001F1" w:rsidDel="007D765B" w:rsidRDefault="003C30B7">
            <w:pPr>
              <w:spacing w:after="160" w:line="259" w:lineRule="auto"/>
              <w:rPr>
                <w:del w:id="976" w:author="Autor"/>
                <w:color w:val="000000"/>
              </w:rPr>
              <w:pPrChange w:id="977" w:author="Autor">
                <w:pPr>
                  <w:jc w:val="both"/>
                </w:pPr>
              </w:pPrChange>
            </w:pPr>
            <w:del w:id="978" w:author="Autor">
              <w:r w:rsidRPr="007001F1" w:rsidDel="007D765B">
                <w:rPr>
                  <w:color w:val="000000"/>
                  <w:sz w:val="22"/>
                  <w:szCs w:val="22"/>
                </w:rPr>
                <w:delText> </w:delText>
              </w:r>
            </w:del>
          </w:p>
        </w:tc>
      </w:tr>
      <w:tr w:rsidR="003C30B7" w:rsidRPr="007001F1" w:rsidDel="007D765B" w14:paraId="24774D2F" w14:textId="77777777" w:rsidTr="00E00970">
        <w:trPr>
          <w:trHeight w:val="675"/>
          <w:del w:id="979" w:author="Autor"/>
        </w:trPr>
        <w:tc>
          <w:tcPr>
            <w:tcW w:w="582" w:type="dxa"/>
            <w:vMerge/>
            <w:shd w:val="clear" w:color="auto" w:fill="auto"/>
            <w:noWrap/>
            <w:vAlign w:val="center"/>
          </w:tcPr>
          <w:p w14:paraId="44BD19D7" w14:textId="77777777" w:rsidR="003C30B7" w:rsidRPr="007001F1" w:rsidDel="007D765B" w:rsidRDefault="003C30B7">
            <w:pPr>
              <w:spacing w:after="160" w:line="259" w:lineRule="auto"/>
              <w:rPr>
                <w:del w:id="980" w:author="Autor"/>
                <w:color w:val="000000"/>
              </w:rPr>
              <w:pPrChange w:id="981" w:author="Autor">
                <w:pPr>
                  <w:jc w:val="center"/>
                </w:pPr>
              </w:pPrChange>
            </w:pPr>
          </w:p>
        </w:tc>
        <w:tc>
          <w:tcPr>
            <w:tcW w:w="4820" w:type="dxa"/>
            <w:gridSpan w:val="2"/>
            <w:shd w:val="clear" w:color="auto" w:fill="auto"/>
            <w:vAlign w:val="center"/>
          </w:tcPr>
          <w:p w14:paraId="2595139D" w14:textId="77777777" w:rsidR="003C30B7" w:rsidRPr="007001F1" w:rsidDel="007D765B" w:rsidRDefault="003C30B7">
            <w:pPr>
              <w:spacing w:after="160" w:line="259" w:lineRule="auto"/>
              <w:rPr>
                <w:del w:id="982" w:author="Autor"/>
              </w:rPr>
              <w:pPrChange w:id="983" w:author="Autor">
                <w:pPr>
                  <w:jc w:val="both"/>
                </w:pPr>
              </w:pPrChange>
            </w:pPr>
            <w:del w:id="984" w:author="Autor">
              <w:r w:rsidRPr="007001F1" w:rsidDel="007D765B">
                <w:rPr>
                  <w:sz w:val="22"/>
                  <w:szCs w:val="22"/>
                </w:rPr>
                <w:delText>b) Boli v prípade konfliktu záujmov prijaté primerané opatrenia a vykonaná náprav</w:delText>
              </w:r>
              <w:r w:rsidDel="007D765B">
                <w:rPr>
                  <w:sz w:val="22"/>
                  <w:szCs w:val="22"/>
                </w:rPr>
                <w:delText>a</w:delText>
              </w:r>
              <w:r w:rsidRPr="007001F1" w:rsidDel="007D765B">
                <w:rPr>
                  <w:sz w:val="22"/>
                  <w:szCs w:val="22"/>
                </w:rPr>
                <w:delText xml:space="preserve"> v zmysle        § 23 ods. 5 ZVO?</w:delText>
              </w:r>
            </w:del>
          </w:p>
        </w:tc>
        <w:tc>
          <w:tcPr>
            <w:tcW w:w="567" w:type="dxa"/>
            <w:shd w:val="clear" w:color="auto" w:fill="auto"/>
            <w:vAlign w:val="center"/>
          </w:tcPr>
          <w:p w14:paraId="631E44F3" w14:textId="77777777" w:rsidR="003C30B7" w:rsidRPr="007001F1" w:rsidDel="007D765B" w:rsidRDefault="003C30B7">
            <w:pPr>
              <w:spacing w:after="160" w:line="259" w:lineRule="auto"/>
              <w:rPr>
                <w:del w:id="985" w:author="Autor"/>
                <w:color w:val="000000"/>
              </w:rPr>
              <w:pPrChange w:id="986" w:author="Autor">
                <w:pPr>
                  <w:jc w:val="both"/>
                </w:pPr>
              </w:pPrChange>
            </w:pPr>
          </w:p>
        </w:tc>
        <w:tc>
          <w:tcPr>
            <w:tcW w:w="567" w:type="dxa"/>
            <w:shd w:val="clear" w:color="auto" w:fill="auto"/>
            <w:vAlign w:val="center"/>
          </w:tcPr>
          <w:p w14:paraId="1B481318" w14:textId="77777777" w:rsidR="003C30B7" w:rsidRPr="007001F1" w:rsidDel="007D765B" w:rsidRDefault="003C30B7">
            <w:pPr>
              <w:spacing w:after="160" w:line="259" w:lineRule="auto"/>
              <w:rPr>
                <w:del w:id="987" w:author="Autor"/>
                <w:color w:val="000000"/>
              </w:rPr>
              <w:pPrChange w:id="988" w:author="Autor">
                <w:pPr>
                  <w:jc w:val="both"/>
                </w:pPr>
              </w:pPrChange>
            </w:pPr>
          </w:p>
        </w:tc>
        <w:tc>
          <w:tcPr>
            <w:tcW w:w="709" w:type="dxa"/>
            <w:shd w:val="clear" w:color="auto" w:fill="auto"/>
            <w:vAlign w:val="center"/>
          </w:tcPr>
          <w:p w14:paraId="37113A04" w14:textId="77777777" w:rsidR="003C30B7" w:rsidRPr="007001F1" w:rsidDel="007D765B" w:rsidRDefault="003C30B7">
            <w:pPr>
              <w:spacing w:after="160" w:line="259" w:lineRule="auto"/>
              <w:rPr>
                <w:del w:id="989" w:author="Autor"/>
                <w:color w:val="000000"/>
              </w:rPr>
              <w:pPrChange w:id="990" w:author="Autor">
                <w:pPr>
                  <w:jc w:val="both"/>
                </w:pPr>
              </w:pPrChange>
            </w:pPr>
          </w:p>
        </w:tc>
        <w:tc>
          <w:tcPr>
            <w:tcW w:w="1775" w:type="dxa"/>
            <w:shd w:val="clear" w:color="auto" w:fill="auto"/>
            <w:vAlign w:val="center"/>
          </w:tcPr>
          <w:p w14:paraId="2AEB6B12" w14:textId="77777777" w:rsidR="003C30B7" w:rsidRPr="007001F1" w:rsidDel="007D765B" w:rsidRDefault="003C30B7">
            <w:pPr>
              <w:spacing w:after="160" w:line="259" w:lineRule="auto"/>
              <w:rPr>
                <w:del w:id="991" w:author="Autor"/>
                <w:color w:val="000000"/>
              </w:rPr>
              <w:pPrChange w:id="992" w:author="Autor">
                <w:pPr>
                  <w:jc w:val="both"/>
                </w:pPr>
              </w:pPrChange>
            </w:pPr>
          </w:p>
        </w:tc>
      </w:tr>
      <w:tr w:rsidR="003C30B7" w:rsidRPr="007001F1" w:rsidDel="007D765B" w14:paraId="41B1B381" w14:textId="77777777" w:rsidTr="00E00970">
        <w:trPr>
          <w:trHeight w:val="715"/>
          <w:del w:id="993" w:author="Autor"/>
        </w:trPr>
        <w:tc>
          <w:tcPr>
            <w:tcW w:w="582" w:type="dxa"/>
            <w:vMerge/>
            <w:shd w:val="clear" w:color="auto" w:fill="auto"/>
            <w:noWrap/>
            <w:vAlign w:val="center"/>
          </w:tcPr>
          <w:p w14:paraId="0FD8CE08" w14:textId="77777777" w:rsidR="003C30B7" w:rsidRPr="007001F1" w:rsidDel="007D765B" w:rsidRDefault="003C30B7">
            <w:pPr>
              <w:spacing w:after="160" w:line="259" w:lineRule="auto"/>
              <w:rPr>
                <w:del w:id="994" w:author="Autor"/>
                <w:color w:val="000000"/>
              </w:rPr>
              <w:pPrChange w:id="995" w:author="Autor">
                <w:pPr>
                  <w:jc w:val="center"/>
                </w:pPr>
              </w:pPrChange>
            </w:pPr>
          </w:p>
        </w:tc>
        <w:tc>
          <w:tcPr>
            <w:tcW w:w="4820" w:type="dxa"/>
            <w:gridSpan w:val="2"/>
            <w:shd w:val="clear" w:color="auto" w:fill="auto"/>
            <w:vAlign w:val="center"/>
          </w:tcPr>
          <w:p w14:paraId="0B64C71A" w14:textId="77777777" w:rsidR="003C30B7" w:rsidRPr="007001F1" w:rsidDel="007D765B" w:rsidRDefault="003C30B7">
            <w:pPr>
              <w:spacing w:after="160" w:line="259" w:lineRule="auto"/>
              <w:rPr>
                <w:del w:id="996" w:author="Autor"/>
              </w:rPr>
              <w:pPrChange w:id="997" w:author="Autor">
                <w:pPr>
                  <w:jc w:val="both"/>
                </w:pPr>
              </w:pPrChange>
            </w:pPr>
            <w:del w:id="998" w:author="Autor">
              <w:r w:rsidRPr="007001F1" w:rsidDel="007D765B">
                <w:rPr>
                  <w:sz w:val="22"/>
                  <w:szCs w:val="22"/>
                </w:rPr>
                <w:delText>c) Bol uchádzač alebo záujemca vylúčený podľa § 40 ods. 6 písm. f), ak konflikt záujmov nebolo možné odstrániť inými účinnými opatreniami?</w:delText>
              </w:r>
            </w:del>
          </w:p>
        </w:tc>
        <w:tc>
          <w:tcPr>
            <w:tcW w:w="567" w:type="dxa"/>
            <w:shd w:val="clear" w:color="auto" w:fill="auto"/>
            <w:vAlign w:val="center"/>
          </w:tcPr>
          <w:p w14:paraId="3436DAC8" w14:textId="77777777" w:rsidR="003C30B7" w:rsidRPr="007001F1" w:rsidDel="007D765B" w:rsidRDefault="003C30B7">
            <w:pPr>
              <w:spacing w:after="160" w:line="259" w:lineRule="auto"/>
              <w:rPr>
                <w:del w:id="999" w:author="Autor"/>
                <w:color w:val="000000"/>
              </w:rPr>
              <w:pPrChange w:id="1000" w:author="Autor">
                <w:pPr>
                  <w:jc w:val="both"/>
                </w:pPr>
              </w:pPrChange>
            </w:pPr>
          </w:p>
        </w:tc>
        <w:tc>
          <w:tcPr>
            <w:tcW w:w="567" w:type="dxa"/>
            <w:shd w:val="clear" w:color="auto" w:fill="auto"/>
            <w:vAlign w:val="center"/>
          </w:tcPr>
          <w:p w14:paraId="3773F62F" w14:textId="77777777" w:rsidR="003C30B7" w:rsidRPr="007001F1" w:rsidDel="007D765B" w:rsidRDefault="003C30B7">
            <w:pPr>
              <w:spacing w:after="160" w:line="259" w:lineRule="auto"/>
              <w:rPr>
                <w:del w:id="1001" w:author="Autor"/>
                <w:color w:val="000000"/>
              </w:rPr>
              <w:pPrChange w:id="1002" w:author="Autor">
                <w:pPr>
                  <w:jc w:val="both"/>
                </w:pPr>
              </w:pPrChange>
            </w:pPr>
          </w:p>
        </w:tc>
        <w:tc>
          <w:tcPr>
            <w:tcW w:w="709" w:type="dxa"/>
            <w:shd w:val="clear" w:color="auto" w:fill="auto"/>
            <w:vAlign w:val="center"/>
          </w:tcPr>
          <w:p w14:paraId="76B84682" w14:textId="77777777" w:rsidR="003C30B7" w:rsidRPr="007001F1" w:rsidDel="007D765B" w:rsidRDefault="003C30B7">
            <w:pPr>
              <w:spacing w:after="160" w:line="259" w:lineRule="auto"/>
              <w:rPr>
                <w:del w:id="1003" w:author="Autor"/>
                <w:color w:val="000000"/>
              </w:rPr>
              <w:pPrChange w:id="1004" w:author="Autor">
                <w:pPr>
                  <w:jc w:val="both"/>
                </w:pPr>
              </w:pPrChange>
            </w:pPr>
          </w:p>
        </w:tc>
        <w:tc>
          <w:tcPr>
            <w:tcW w:w="1775" w:type="dxa"/>
            <w:shd w:val="clear" w:color="auto" w:fill="auto"/>
            <w:vAlign w:val="center"/>
          </w:tcPr>
          <w:p w14:paraId="1675D67A" w14:textId="77777777" w:rsidR="003C30B7" w:rsidRPr="007001F1" w:rsidDel="007D765B" w:rsidRDefault="003C30B7">
            <w:pPr>
              <w:spacing w:after="160" w:line="259" w:lineRule="auto"/>
              <w:rPr>
                <w:del w:id="1005" w:author="Autor"/>
                <w:color w:val="000000"/>
              </w:rPr>
              <w:pPrChange w:id="1006" w:author="Autor">
                <w:pPr>
                  <w:jc w:val="both"/>
                </w:pPr>
              </w:pPrChange>
            </w:pPr>
          </w:p>
        </w:tc>
      </w:tr>
      <w:tr w:rsidR="00776C6E" w:rsidRPr="007001F1" w:rsidDel="007D765B" w14:paraId="06B5A19A" w14:textId="77777777" w:rsidTr="00E00970">
        <w:trPr>
          <w:trHeight w:val="1140"/>
          <w:del w:id="1007" w:author="Autor"/>
        </w:trPr>
        <w:tc>
          <w:tcPr>
            <w:tcW w:w="582" w:type="dxa"/>
            <w:vMerge w:val="restart"/>
            <w:shd w:val="clear" w:color="auto" w:fill="auto"/>
            <w:noWrap/>
            <w:vAlign w:val="center"/>
            <w:hideMark/>
          </w:tcPr>
          <w:p w14:paraId="594023A5" w14:textId="77777777" w:rsidR="00776C6E" w:rsidRPr="007001F1" w:rsidDel="007D765B" w:rsidRDefault="00776C6E">
            <w:pPr>
              <w:spacing w:after="160" w:line="259" w:lineRule="auto"/>
              <w:rPr>
                <w:del w:id="1008" w:author="Autor"/>
                <w:color w:val="000000"/>
              </w:rPr>
              <w:pPrChange w:id="1009" w:author="Autor">
                <w:pPr>
                  <w:jc w:val="center"/>
                </w:pPr>
              </w:pPrChange>
            </w:pPr>
            <w:del w:id="1010" w:author="Autor">
              <w:r w:rsidRPr="007001F1" w:rsidDel="007D765B">
                <w:rPr>
                  <w:color w:val="000000"/>
                  <w:sz w:val="22"/>
                  <w:szCs w:val="22"/>
                </w:rPr>
                <w:delText>5</w:delText>
              </w:r>
            </w:del>
          </w:p>
        </w:tc>
        <w:tc>
          <w:tcPr>
            <w:tcW w:w="4820" w:type="dxa"/>
            <w:gridSpan w:val="2"/>
            <w:shd w:val="clear" w:color="auto" w:fill="auto"/>
            <w:vAlign w:val="center"/>
            <w:hideMark/>
          </w:tcPr>
          <w:p w14:paraId="0CA44B3C" w14:textId="77777777" w:rsidR="00776C6E" w:rsidRPr="007001F1" w:rsidDel="007D765B" w:rsidRDefault="00776C6E">
            <w:pPr>
              <w:spacing w:after="160" w:line="259" w:lineRule="auto"/>
              <w:rPr>
                <w:del w:id="1011" w:author="Autor"/>
              </w:rPr>
              <w:pPrChange w:id="1012" w:author="Autor">
                <w:pPr>
                  <w:jc w:val="both"/>
                </w:pPr>
              </w:pPrChange>
            </w:pPr>
            <w:del w:id="1013" w:author="Autor">
              <w:r w:rsidRPr="007001F1" w:rsidDel="007D765B">
                <w:rPr>
                  <w:sz w:val="22"/>
                  <w:szCs w:val="22"/>
                </w:rPr>
                <w:delText>a) Je verejné obstarávanie  z pohľadu kontroly predmetu obstarávania, návrhu zmluvných podmienok a iných údajov vo vecnom súlade so schválenou žiadosťou o poskytnuti</w:delText>
              </w:r>
              <w:r w:rsidR="003F3D85" w:rsidRPr="007001F1" w:rsidDel="007D765B">
                <w:rPr>
                  <w:sz w:val="22"/>
                  <w:szCs w:val="22"/>
                </w:rPr>
                <w:delText xml:space="preserve">e NFP a účinnou Zmluvou o NFP? </w:delText>
              </w:r>
            </w:del>
          </w:p>
        </w:tc>
        <w:tc>
          <w:tcPr>
            <w:tcW w:w="567" w:type="dxa"/>
            <w:shd w:val="clear" w:color="auto" w:fill="auto"/>
            <w:vAlign w:val="center"/>
            <w:hideMark/>
          </w:tcPr>
          <w:p w14:paraId="15E6EB8E" w14:textId="77777777" w:rsidR="00776C6E" w:rsidRPr="007001F1" w:rsidDel="007D765B" w:rsidRDefault="00776C6E">
            <w:pPr>
              <w:spacing w:after="160" w:line="259" w:lineRule="auto"/>
              <w:rPr>
                <w:del w:id="1014" w:author="Autor"/>
                <w:color w:val="000000"/>
              </w:rPr>
              <w:pPrChange w:id="1015" w:author="Autor">
                <w:pPr>
                  <w:jc w:val="both"/>
                </w:pPr>
              </w:pPrChange>
            </w:pPr>
            <w:del w:id="1016" w:author="Autor">
              <w:r w:rsidRPr="007001F1" w:rsidDel="007D765B">
                <w:rPr>
                  <w:color w:val="000000"/>
                  <w:sz w:val="22"/>
                  <w:szCs w:val="22"/>
                </w:rPr>
                <w:delText> </w:delText>
              </w:r>
            </w:del>
          </w:p>
        </w:tc>
        <w:tc>
          <w:tcPr>
            <w:tcW w:w="567" w:type="dxa"/>
            <w:shd w:val="clear" w:color="auto" w:fill="auto"/>
            <w:vAlign w:val="center"/>
            <w:hideMark/>
          </w:tcPr>
          <w:p w14:paraId="56E7673F" w14:textId="77777777" w:rsidR="00776C6E" w:rsidRPr="007001F1" w:rsidDel="007D765B" w:rsidRDefault="00776C6E">
            <w:pPr>
              <w:spacing w:after="160" w:line="259" w:lineRule="auto"/>
              <w:rPr>
                <w:del w:id="1017" w:author="Autor"/>
                <w:color w:val="000000"/>
              </w:rPr>
              <w:pPrChange w:id="1018" w:author="Autor">
                <w:pPr>
                  <w:jc w:val="both"/>
                </w:pPr>
              </w:pPrChange>
            </w:pPr>
            <w:del w:id="1019" w:author="Autor">
              <w:r w:rsidRPr="007001F1" w:rsidDel="007D765B">
                <w:rPr>
                  <w:color w:val="000000"/>
                  <w:sz w:val="22"/>
                  <w:szCs w:val="22"/>
                </w:rPr>
                <w:delText> </w:delText>
              </w:r>
            </w:del>
          </w:p>
        </w:tc>
        <w:tc>
          <w:tcPr>
            <w:tcW w:w="709" w:type="dxa"/>
            <w:shd w:val="clear" w:color="auto" w:fill="auto"/>
            <w:vAlign w:val="center"/>
            <w:hideMark/>
          </w:tcPr>
          <w:p w14:paraId="0670D2BA" w14:textId="77777777" w:rsidR="00776C6E" w:rsidRPr="007001F1" w:rsidDel="007D765B" w:rsidRDefault="00776C6E">
            <w:pPr>
              <w:spacing w:after="160" w:line="259" w:lineRule="auto"/>
              <w:rPr>
                <w:del w:id="1020" w:author="Autor"/>
                <w:color w:val="000000"/>
              </w:rPr>
              <w:pPrChange w:id="1021" w:author="Autor">
                <w:pPr>
                  <w:jc w:val="both"/>
                </w:pPr>
              </w:pPrChange>
            </w:pPr>
            <w:del w:id="1022" w:author="Autor">
              <w:r w:rsidRPr="007001F1" w:rsidDel="007D765B">
                <w:rPr>
                  <w:color w:val="000000"/>
                  <w:sz w:val="22"/>
                  <w:szCs w:val="22"/>
                </w:rPr>
                <w:delText> </w:delText>
              </w:r>
            </w:del>
          </w:p>
        </w:tc>
        <w:tc>
          <w:tcPr>
            <w:tcW w:w="1775" w:type="dxa"/>
            <w:shd w:val="clear" w:color="auto" w:fill="auto"/>
            <w:vAlign w:val="center"/>
            <w:hideMark/>
          </w:tcPr>
          <w:p w14:paraId="3150E032" w14:textId="77777777" w:rsidR="00776C6E" w:rsidRPr="007001F1" w:rsidDel="007D765B" w:rsidRDefault="00776C6E">
            <w:pPr>
              <w:spacing w:after="160" w:line="259" w:lineRule="auto"/>
              <w:rPr>
                <w:del w:id="1023" w:author="Autor"/>
                <w:color w:val="000000"/>
              </w:rPr>
              <w:pPrChange w:id="1024" w:author="Autor">
                <w:pPr>
                  <w:jc w:val="both"/>
                </w:pPr>
              </w:pPrChange>
            </w:pPr>
            <w:del w:id="1025" w:author="Autor">
              <w:r w:rsidRPr="007001F1" w:rsidDel="007D765B">
                <w:rPr>
                  <w:color w:val="000000"/>
                  <w:sz w:val="22"/>
                  <w:szCs w:val="22"/>
                </w:rPr>
                <w:delText> </w:delText>
              </w:r>
            </w:del>
          </w:p>
        </w:tc>
      </w:tr>
      <w:tr w:rsidR="00776C6E" w:rsidRPr="007001F1" w:rsidDel="007D765B" w14:paraId="716D8B80" w14:textId="77777777" w:rsidTr="00E00970">
        <w:trPr>
          <w:trHeight w:val="1140"/>
          <w:del w:id="1026" w:author="Autor"/>
        </w:trPr>
        <w:tc>
          <w:tcPr>
            <w:tcW w:w="582" w:type="dxa"/>
            <w:vMerge/>
            <w:shd w:val="clear" w:color="auto" w:fill="auto"/>
            <w:noWrap/>
            <w:vAlign w:val="center"/>
          </w:tcPr>
          <w:p w14:paraId="010556B5" w14:textId="77777777" w:rsidR="00776C6E" w:rsidRPr="007001F1" w:rsidDel="007D765B" w:rsidRDefault="00776C6E">
            <w:pPr>
              <w:spacing w:after="160" w:line="259" w:lineRule="auto"/>
              <w:rPr>
                <w:del w:id="1027" w:author="Autor"/>
                <w:color w:val="000000"/>
              </w:rPr>
              <w:pPrChange w:id="1028" w:author="Autor">
                <w:pPr>
                  <w:jc w:val="center"/>
                </w:pPr>
              </w:pPrChange>
            </w:pPr>
          </w:p>
        </w:tc>
        <w:tc>
          <w:tcPr>
            <w:tcW w:w="4820" w:type="dxa"/>
            <w:gridSpan w:val="2"/>
            <w:shd w:val="clear" w:color="auto" w:fill="auto"/>
            <w:vAlign w:val="center"/>
          </w:tcPr>
          <w:p w14:paraId="44DC155A" w14:textId="77777777" w:rsidR="00776C6E" w:rsidRPr="007001F1" w:rsidDel="007D765B" w:rsidRDefault="00776C6E">
            <w:pPr>
              <w:spacing w:after="160" w:line="259" w:lineRule="auto"/>
              <w:rPr>
                <w:del w:id="1029" w:author="Autor"/>
              </w:rPr>
              <w:pPrChange w:id="1030" w:author="Autor">
                <w:pPr>
                  <w:jc w:val="both"/>
                </w:pPr>
              </w:pPrChange>
            </w:pPr>
            <w:del w:id="1031" w:author="Autor">
              <w:r w:rsidRPr="007001F1" w:rsidDel="007D765B">
                <w:rPr>
                  <w:sz w:val="22"/>
                  <w:szCs w:val="22"/>
                </w:rPr>
                <w:delText>b) Je kontrolované verejné obstarávanie v súlade so závermi vykonanej ex</w:delText>
              </w:r>
              <w:r w:rsidR="00F742F7" w:rsidDel="007D765B">
                <w:rPr>
                  <w:sz w:val="22"/>
                  <w:szCs w:val="22"/>
                </w:rPr>
                <w:delText xml:space="preserve"> </w:delText>
              </w:r>
              <w:r w:rsidRPr="007001F1" w:rsidDel="007D765B">
                <w:rPr>
                  <w:sz w:val="22"/>
                  <w:szCs w:val="22"/>
                </w:rPr>
                <w:delText>ante kontroly a dokumentáciou schválenou v rámci tejto ex</w:delText>
              </w:r>
              <w:r w:rsidR="00F742F7" w:rsidDel="007D765B">
                <w:rPr>
                  <w:sz w:val="22"/>
                  <w:szCs w:val="22"/>
                </w:rPr>
                <w:delText xml:space="preserve"> </w:delText>
              </w:r>
              <w:r w:rsidRPr="007001F1" w:rsidDel="007D765B">
                <w:rPr>
                  <w:sz w:val="22"/>
                  <w:szCs w:val="22"/>
                </w:rPr>
                <w:delText>ante kontroly?</w:delText>
              </w:r>
            </w:del>
          </w:p>
        </w:tc>
        <w:tc>
          <w:tcPr>
            <w:tcW w:w="567" w:type="dxa"/>
            <w:shd w:val="clear" w:color="auto" w:fill="auto"/>
            <w:vAlign w:val="center"/>
          </w:tcPr>
          <w:p w14:paraId="4A2BEEFE" w14:textId="77777777" w:rsidR="00776C6E" w:rsidRPr="007001F1" w:rsidDel="007D765B" w:rsidRDefault="00776C6E">
            <w:pPr>
              <w:spacing w:after="160" w:line="259" w:lineRule="auto"/>
              <w:rPr>
                <w:del w:id="1032" w:author="Autor"/>
                <w:color w:val="000000"/>
              </w:rPr>
              <w:pPrChange w:id="1033" w:author="Autor">
                <w:pPr>
                  <w:jc w:val="both"/>
                </w:pPr>
              </w:pPrChange>
            </w:pPr>
          </w:p>
        </w:tc>
        <w:tc>
          <w:tcPr>
            <w:tcW w:w="567" w:type="dxa"/>
            <w:shd w:val="clear" w:color="auto" w:fill="auto"/>
            <w:vAlign w:val="center"/>
          </w:tcPr>
          <w:p w14:paraId="127C6EA7" w14:textId="77777777" w:rsidR="00776C6E" w:rsidRPr="007001F1" w:rsidDel="007D765B" w:rsidRDefault="00776C6E">
            <w:pPr>
              <w:spacing w:after="160" w:line="259" w:lineRule="auto"/>
              <w:rPr>
                <w:del w:id="1034" w:author="Autor"/>
                <w:color w:val="000000"/>
              </w:rPr>
              <w:pPrChange w:id="1035" w:author="Autor">
                <w:pPr>
                  <w:jc w:val="both"/>
                </w:pPr>
              </w:pPrChange>
            </w:pPr>
          </w:p>
        </w:tc>
        <w:tc>
          <w:tcPr>
            <w:tcW w:w="709" w:type="dxa"/>
            <w:shd w:val="clear" w:color="auto" w:fill="auto"/>
            <w:vAlign w:val="center"/>
          </w:tcPr>
          <w:p w14:paraId="4AADB11E" w14:textId="77777777" w:rsidR="00776C6E" w:rsidRPr="007001F1" w:rsidDel="007D765B" w:rsidRDefault="00776C6E">
            <w:pPr>
              <w:spacing w:after="160" w:line="259" w:lineRule="auto"/>
              <w:rPr>
                <w:del w:id="1036" w:author="Autor"/>
                <w:color w:val="000000"/>
              </w:rPr>
              <w:pPrChange w:id="1037" w:author="Autor">
                <w:pPr>
                  <w:jc w:val="both"/>
                </w:pPr>
              </w:pPrChange>
            </w:pPr>
          </w:p>
        </w:tc>
        <w:tc>
          <w:tcPr>
            <w:tcW w:w="1775" w:type="dxa"/>
            <w:shd w:val="clear" w:color="auto" w:fill="auto"/>
            <w:vAlign w:val="center"/>
          </w:tcPr>
          <w:p w14:paraId="0470AB70" w14:textId="77777777" w:rsidR="00776C6E" w:rsidRPr="007001F1" w:rsidDel="007D765B" w:rsidRDefault="00776C6E">
            <w:pPr>
              <w:spacing w:after="160" w:line="259" w:lineRule="auto"/>
              <w:rPr>
                <w:del w:id="1038" w:author="Autor"/>
                <w:color w:val="000000"/>
              </w:rPr>
              <w:pPrChange w:id="1039" w:author="Autor">
                <w:pPr>
                  <w:jc w:val="both"/>
                </w:pPr>
              </w:pPrChange>
            </w:pPr>
          </w:p>
        </w:tc>
      </w:tr>
      <w:tr w:rsidR="00F92AC2" w:rsidRPr="007001F1" w:rsidDel="007D765B" w14:paraId="4A69F3D4" w14:textId="77777777" w:rsidTr="00E00970">
        <w:trPr>
          <w:trHeight w:val="20"/>
          <w:del w:id="1040" w:author="Autor"/>
        </w:trPr>
        <w:tc>
          <w:tcPr>
            <w:tcW w:w="582" w:type="dxa"/>
            <w:shd w:val="clear" w:color="auto" w:fill="auto"/>
            <w:noWrap/>
            <w:vAlign w:val="center"/>
            <w:hideMark/>
          </w:tcPr>
          <w:p w14:paraId="128DA6F6" w14:textId="77777777" w:rsidR="00F92AC2" w:rsidRPr="007001F1" w:rsidDel="007D765B" w:rsidRDefault="00F92AC2">
            <w:pPr>
              <w:spacing w:after="160" w:line="259" w:lineRule="auto"/>
              <w:rPr>
                <w:del w:id="1041" w:author="Autor"/>
                <w:color w:val="000000"/>
              </w:rPr>
              <w:pPrChange w:id="1042" w:author="Autor">
                <w:pPr>
                  <w:jc w:val="center"/>
                </w:pPr>
              </w:pPrChange>
            </w:pPr>
            <w:del w:id="1043" w:author="Autor">
              <w:r w:rsidRPr="007001F1" w:rsidDel="007D765B">
                <w:rPr>
                  <w:color w:val="000000"/>
                  <w:sz w:val="22"/>
                  <w:szCs w:val="22"/>
                </w:rPr>
                <w:delText>6</w:delText>
              </w:r>
            </w:del>
          </w:p>
        </w:tc>
        <w:tc>
          <w:tcPr>
            <w:tcW w:w="4820" w:type="dxa"/>
            <w:gridSpan w:val="2"/>
            <w:shd w:val="clear" w:color="auto" w:fill="auto"/>
            <w:vAlign w:val="center"/>
            <w:hideMark/>
          </w:tcPr>
          <w:p w14:paraId="5F4AEFC6" w14:textId="77777777" w:rsidR="00F92AC2" w:rsidRPr="007001F1" w:rsidDel="007D765B" w:rsidRDefault="00F92AC2">
            <w:pPr>
              <w:spacing w:after="160" w:line="259" w:lineRule="auto"/>
              <w:rPr>
                <w:del w:id="1044" w:author="Autor"/>
                <w:color w:val="000000"/>
              </w:rPr>
              <w:pPrChange w:id="1045" w:author="Autor">
                <w:pPr>
                  <w:jc w:val="both"/>
                </w:pPr>
              </w:pPrChange>
            </w:pPr>
            <w:del w:id="1046" w:author="Autor">
              <w:r w:rsidRPr="007001F1" w:rsidDel="007D765B">
                <w:rPr>
                  <w:color w:val="000000"/>
                  <w:sz w:val="22"/>
                  <w:szCs w:val="22"/>
                </w:rPr>
                <w:delText>Bol dodržaný postup zadávania nadlimitnej verejnej súťaže s využitím elektronického trhoviska v súlade s § 66 ods. 8 ZVO?</w:delText>
              </w:r>
            </w:del>
          </w:p>
        </w:tc>
        <w:tc>
          <w:tcPr>
            <w:tcW w:w="567" w:type="dxa"/>
            <w:shd w:val="clear" w:color="auto" w:fill="auto"/>
            <w:vAlign w:val="center"/>
            <w:hideMark/>
          </w:tcPr>
          <w:p w14:paraId="58DD78E9" w14:textId="77777777" w:rsidR="00F92AC2" w:rsidRPr="007001F1" w:rsidDel="007D765B" w:rsidRDefault="00F92AC2">
            <w:pPr>
              <w:spacing w:after="160" w:line="259" w:lineRule="auto"/>
              <w:rPr>
                <w:del w:id="1047" w:author="Autor"/>
                <w:color w:val="000000"/>
              </w:rPr>
              <w:pPrChange w:id="1048" w:author="Autor">
                <w:pPr>
                  <w:jc w:val="both"/>
                </w:pPr>
              </w:pPrChange>
            </w:pPr>
            <w:del w:id="1049" w:author="Autor">
              <w:r w:rsidRPr="007001F1" w:rsidDel="007D765B">
                <w:rPr>
                  <w:color w:val="000000"/>
                  <w:sz w:val="22"/>
                  <w:szCs w:val="22"/>
                </w:rPr>
                <w:delText> </w:delText>
              </w:r>
            </w:del>
          </w:p>
        </w:tc>
        <w:tc>
          <w:tcPr>
            <w:tcW w:w="567" w:type="dxa"/>
            <w:shd w:val="clear" w:color="auto" w:fill="auto"/>
            <w:vAlign w:val="center"/>
            <w:hideMark/>
          </w:tcPr>
          <w:p w14:paraId="437477C2" w14:textId="77777777" w:rsidR="00F92AC2" w:rsidRPr="007001F1" w:rsidDel="007D765B" w:rsidRDefault="00F92AC2">
            <w:pPr>
              <w:spacing w:after="160" w:line="259" w:lineRule="auto"/>
              <w:rPr>
                <w:del w:id="1050" w:author="Autor"/>
                <w:color w:val="000000"/>
              </w:rPr>
              <w:pPrChange w:id="1051" w:author="Autor">
                <w:pPr>
                  <w:jc w:val="both"/>
                </w:pPr>
              </w:pPrChange>
            </w:pPr>
            <w:del w:id="1052" w:author="Autor">
              <w:r w:rsidRPr="007001F1" w:rsidDel="007D765B">
                <w:rPr>
                  <w:color w:val="000000"/>
                  <w:sz w:val="22"/>
                  <w:szCs w:val="22"/>
                </w:rPr>
                <w:delText> </w:delText>
              </w:r>
            </w:del>
          </w:p>
        </w:tc>
        <w:tc>
          <w:tcPr>
            <w:tcW w:w="709" w:type="dxa"/>
            <w:shd w:val="clear" w:color="auto" w:fill="auto"/>
            <w:vAlign w:val="center"/>
            <w:hideMark/>
          </w:tcPr>
          <w:p w14:paraId="662323A4" w14:textId="77777777" w:rsidR="00F92AC2" w:rsidRPr="007001F1" w:rsidDel="007D765B" w:rsidRDefault="00F92AC2">
            <w:pPr>
              <w:spacing w:after="160" w:line="259" w:lineRule="auto"/>
              <w:rPr>
                <w:del w:id="1053" w:author="Autor"/>
                <w:color w:val="000000"/>
              </w:rPr>
              <w:pPrChange w:id="1054" w:author="Autor">
                <w:pPr>
                  <w:jc w:val="both"/>
                </w:pPr>
              </w:pPrChange>
            </w:pPr>
            <w:del w:id="1055" w:author="Autor">
              <w:r w:rsidRPr="007001F1" w:rsidDel="007D765B">
                <w:rPr>
                  <w:color w:val="000000"/>
                  <w:sz w:val="22"/>
                  <w:szCs w:val="22"/>
                </w:rPr>
                <w:delText> </w:delText>
              </w:r>
            </w:del>
          </w:p>
        </w:tc>
        <w:tc>
          <w:tcPr>
            <w:tcW w:w="1775" w:type="dxa"/>
            <w:shd w:val="clear" w:color="auto" w:fill="auto"/>
            <w:vAlign w:val="center"/>
            <w:hideMark/>
          </w:tcPr>
          <w:p w14:paraId="6D1B466F" w14:textId="77777777" w:rsidR="00F92AC2" w:rsidRPr="007001F1" w:rsidDel="007D765B" w:rsidRDefault="00F92AC2">
            <w:pPr>
              <w:spacing w:after="160" w:line="259" w:lineRule="auto"/>
              <w:rPr>
                <w:del w:id="1056" w:author="Autor"/>
                <w:color w:val="000000"/>
              </w:rPr>
              <w:pPrChange w:id="1057" w:author="Autor">
                <w:pPr>
                  <w:jc w:val="both"/>
                </w:pPr>
              </w:pPrChange>
            </w:pPr>
            <w:del w:id="1058" w:author="Autor">
              <w:r w:rsidRPr="007001F1" w:rsidDel="007D765B">
                <w:rPr>
                  <w:color w:val="000000"/>
                  <w:sz w:val="22"/>
                  <w:szCs w:val="22"/>
                </w:rPr>
                <w:delText> </w:delText>
              </w:r>
            </w:del>
          </w:p>
        </w:tc>
      </w:tr>
      <w:tr w:rsidR="006A6C49" w:rsidRPr="007001F1" w:rsidDel="007D765B" w14:paraId="45C97BEE" w14:textId="77777777" w:rsidTr="00E00970">
        <w:trPr>
          <w:trHeight w:val="539"/>
          <w:del w:id="1059" w:author="Autor"/>
        </w:trPr>
        <w:tc>
          <w:tcPr>
            <w:tcW w:w="582" w:type="dxa"/>
            <w:vMerge w:val="restart"/>
            <w:shd w:val="clear" w:color="auto" w:fill="auto"/>
            <w:noWrap/>
            <w:vAlign w:val="center"/>
            <w:hideMark/>
          </w:tcPr>
          <w:p w14:paraId="5DBBEE3F" w14:textId="77777777" w:rsidR="006A6C49" w:rsidRPr="007001F1" w:rsidDel="007D765B" w:rsidRDefault="006A6C49">
            <w:pPr>
              <w:spacing w:after="160" w:line="259" w:lineRule="auto"/>
              <w:rPr>
                <w:del w:id="1060" w:author="Autor"/>
                <w:color w:val="000000"/>
              </w:rPr>
              <w:pPrChange w:id="1061" w:author="Autor">
                <w:pPr>
                  <w:jc w:val="center"/>
                </w:pPr>
              </w:pPrChange>
            </w:pPr>
            <w:del w:id="1062" w:author="Autor">
              <w:r w:rsidRPr="007001F1" w:rsidDel="007D765B">
                <w:rPr>
                  <w:color w:val="000000"/>
                  <w:sz w:val="22"/>
                  <w:szCs w:val="22"/>
                </w:rPr>
                <w:delText>7</w:delText>
              </w:r>
            </w:del>
          </w:p>
        </w:tc>
        <w:tc>
          <w:tcPr>
            <w:tcW w:w="4820" w:type="dxa"/>
            <w:gridSpan w:val="2"/>
            <w:shd w:val="clear" w:color="auto" w:fill="auto"/>
            <w:vAlign w:val="center"/>
            <w:hideMark/>
          </w:tcPr>
          <w:p w14:paraId="0DAFC5C0" w14:textId="77777777" w:rsidR="006A6C49" w:rsidRPr="007001F1" w:rsidDel="007D765B" w:rsidRDefault="006A6C49">
            <w:pPr>
              <w:spacing w:after="160" w:line="259" w:lineRule="auto"/>
              <w:rPr>
                <w:del w:id="1063" w:author="Autor"/>
                <w:color w:val="000000"/>
              </w:rPr>
              <w:pPrChange w:id="1064" w:author="Autor">
                <w:pPr>
                  <w:jc w:val="both"/>
                </w:pPr>
              </w:pPrChange>
            </w:pPr>
            <w:del w:id="1065" w:author="Autor">
              <w:r w:rsidRPr="007001F1" w:rsidDel="007D765B">
                <w:rPr>
                  <w:color w:val="000000"/>
                  <w:sz w:val="22"/>
                  <w:szCs w:val="22"/>
                </w:rPr>
                <w:delText>a) Využila elektronická aukcia elektronické zariadenia certifikované podľa § 151</w:delText>
              </w:r>
              <w:r w:rsidR="003F3D85" w:rsidRPr="007001F1" w:rsidDel="007D765B">
                <w:rPr>
                  <w:color w:val="000000"/>
                  <w:sz w:val="22"/>
                  <w:szCs w:val="22"/>
                </w:rPr>
                <w:delText xml:space="preserve"> ZVO?</w:delText>
              </w:r>
            </w:del>
          </w:p>
        </w:tc>
        <w:tc>
          <w:tcPr>
            <w:tcW w:w="567" w:type="dxa"/>
            <w:shd w:val="clear" w:color="auto" w:fill="auto"/>
            <w:vAlign w:val="center"/>
            <w:hideMark/>
          </w:tcPr>
          <w:p w14:paraId="2B420894" w14:textId="77777777" w:rsidR="006A6C49" w:rsidRPr="007001F1" w:rsidDel="007D765B" w:rsidRDefault="006A6C49">
            <w:pPr>
              <w:spacing w:after="160" w:line="259" w:lineRule="auto"/>
              <w:rPr>
                <w:del w:id="1066" w:author="Autor"/>
                <w:color w:val="000000"/>
              </w:rPr>
              <w:pPrChange w:id="1067" w:author="Autor">
                <w:pPr>
                  <w:jc w:val="both"/>
                </w:pPr>
              </w:pPrChange>
            </w:pPr>
            <w:del w:id="1068" w:author="Autor">
              <w:r w:rsidRPr="007001F1" w:rsidDel="007D765B">
                <w:rPr>
                  <w:color w:val="000000"/>
                  <w:sz w:val="22"/>
                  <w:szCs w:val="22"/>
                </w:rPr>
                <w:delText> </w:delText>
              </w:r>
            </w:del>
          </w:p>
        </w:tc>
        <w:tc>
          <w:tcPr>
            <w:tcW w:w="567" w:type="dxa"/>
            <w:shd w:val="clear" w:color="auto" w:fill="auto"/>
            <w:vAlign w:val="center"/>
            <w:hideMark/>
          </w:tcPr>
          <w:p w14:paraId="1F4FE797" w14:textId="77777777" w:rsidR="006A6C49" w:rsidRPr="007001F1" w:rsidDel="007D765B" w:rsidRDefault="006A6C49">
            <w:pPr>
              <w:spacing w:after="160" w:line="259" w:lineRule="auto"/>
              <w:rPr>
                <w:del w:id="1069" w:author="Autor"/>
                <w:color w:val="000000"/>
              </w:rPr>
              <w:pPrChange w:id="1070" w:author="Autor">
                <w:pPr>
                  <w:jc w:val="both"/>
                </w:pPr>
              </w:pPrChange>
            </w:pPr>
            <w:del w:id="1071" w:author="Autor">
              <w:r w:rsidRPr="007001F1" w:rsidDel="007D765B">
                <w:rPr>
                  <w:color w:val="000000"/>
                  <w:sz w:val="22"/>
                  <w:szCs w:val="22"/>
                </w:rPr>
                <w:delText> </w:delText>
              </w:r>
            </w:del>
          </w:p>
        </w:tc>
        <w:tc>
          <w:tcPr>
            <w:tcW w:w="709" w:type="dxa"/>
            <w:shd w:val="clear" w:color="auto" w:fill="auto"/>
            <w:vAlign w:val="center"/>
            <w:hideMark/>
          </w:tcPr>
          <w:p w14:paraId="57744CD1" w14:textId="77777777" w:rsidR="006A6C49" w:rsidRPr="007001F1" w:rsidDel="007D765B" w:rsidRDefault="006A6C49">
            <w:pPr>
              <w:spacing w:after="160" w:line="259" w:lineRule="auto"/>
              <w:rPr>
                <w:del w:id="1072" w:author="Autor"/>
                <w:color w:val="000000"/>
              </w:rPr>
              <w:pPrChange w:id="1073" w:author="Autor">
                <w:pPr>
                  <w:jc w:val="both"/>
                </w:pPr>
              </w:pPrChange>
            </w:pPr>
            <w:del w:id="1074" w:author="Autor">
              <w:r w:rsidRPr="007001F1" w:rsidDel="007D765B">
                <w:rPr>
                  <w:color w:val="000000"/>
                  <w:sz w:val="22"/>
                  <w:szCs w:val="22"/>
                </w:rPr>
                <w:delText> </w:delText>
              </w:r>
            </w:del>
          </w:p>
        </w:tc>
        <w:tc>
          <w:tcPr>
            <w:tcW w:w="1775" w:type="dxa"/>
            <w:shd w:val="clear" w:color="auto" w:fill="auto"/>
            <w:vAlign w:val="center"/>
            <w:hideMark/>
          </w:tcPr>
          <w:p w14:paraId="23B3DA46" w14:textId="77777777" w:rsidR="006A6C49" w:rsidRPr="007001F1" w:rsidDel="007D765B" w:rsidRDefault="006A6C49">
            <w:pPr>
              <w:spacing w:after="160" w:line="259" w:lineRule="auto"/>
              <w:rPr>
                <w:del w:id="1075" w:author="Autor"/>
                <w:color w:val="000000"/>
              </w:rPr>
              <w:pPrChange w:id="1076" w:author="Autor">
                <w:pPr>
                  <w:jc w:val="both"/>
                </w:pPr>
              </w:pPrChange>
            </w:pPr>
            <w:del w:id="1077" w:author="Autor">
              <w:r w:rsidRPr="007001F1" w:rsidDel="007D765B">
                <w:rPr>
                  <w:color w:val="000000"/>
                  <w:sz w:val="22"/>
                  <w:szCs w:val="22"/>
                </w:rPr>
                <w:delText> </w:delText>
              </w:r>
            </w:del>
          </w:p>
        </w:tc>
      </w:tr>
      <w:tr w:rsidR="006A6C49" w:rsidRPr="007001F1" w:rsidDel="007D765B" w14:paraId="01DF7B57" w14:textId="77777777" w:rsidTr="00E00970">
        <w:trPr>
          <w:trHeight w:val="1076"/>
          <w:del w:id="1078" w:author="Autor"/>
        </w:trPr>
        <w:tc>
          <w:tcPr>
            <w:tcW w:w="582" w:type="dxa"/>
            <w:vMerge/>
            <w:shd w:val="clear" w:color="auto" w:fill="auto"/>
            <w:noWrap/>
            <w:vAlign w:val="center"/>
          </w:tcPr>
          <w:p w14:paraId="5DA444C2" w14:textId="77777777" w:rsidR="006A6C49" w:rsidRPr="007001F1" w:rsidDel="007D765B" w:rsidRDefault="006A6C49">
            <w:pPr>
              <w:spacing w:after="160" w:line="259" w:lineRule="auto"/>
              <w:rPr>
                <w:del w:id="1079" w:author="Autor"/>
                <w:color w:val="000000"/>
              </w:rPr>
              <w:pPrChange w:id="1080" w:author="Autor">
                <w:pPr>
                  <w:jc w:val="center"/>
                </w:pPr>
              </w:pPrChange>
            </w:pPr>
          </w:p>
        </w:tc>
        <w:tc>
          <w:tcPr>
            <w:tcW w:w="4820" w:type="dxa"/>
            <w:gridSpan w:val="2"/>
            <w:shd w:val="clear" w:color="auto" w:fill="auto"/>
            <w:vAlign w:val="center"/>
          </w:tcPr>
          <w:p w14:paraId="01EEA484" w14:textId="77777777" w:rsidR="006A6C49" w:rsidRPr="007001F1" w:rsidDel="007D765B" w:rsidRDefault="006A6C49">
            <w:pPr>
              <w:spacing w:after="160" w:line="259" w:lineRule="auto"/>
              <w:rPr>
                <w:del w:id="1081" w:author="Autor"/>
                <w:color w:val="000000"/>
              </w:rPr>
              <w:pPrChange w:id="1082" w:author="Autor">
                <w:pPr>
                  <w:jc w:val="both"/>
                </w:pPr>
              </w:pPrChange>
            </w:pPr>
            <w:del w:id="1083" w:author="Autor">
              <w:r w:rsidRPr="007001F1" w:rsidDel="007D765B">
                <w:rPr>
                  <w:color w:val="000000"/>
                  <w:sz w:val="22"/>
                  <w:szCs w:val="22"/>
                </w:rPr>
                <w:delText>b) Vyzval verejný obstarávateľ elektronickými prostriedkami na účasť v EA súčasne všetkých uchádzačov, ktorých ponuky spĺňajú určené podmienky, pričom výzva obsahovala minimálne zákonné náležitosti?</w:delText>
              </w:r>
            </w:del>
          </w:p>
        </w:tc>
        <w:tc>
          <w:tcPr>
            <w:tcW w:w="567" w:type="dxa"/>
            <w:shd w:val="clear" w:color="auto" w:fill="auto"/>
            <w:vAlign w:val="center"/>
          </w:tcPr>
          <w:p w14:paraId="3B2A0DDB" w14:textId="77777777" w:rsidR="006A6C49" w:rsidRPr="007001F1" w:rsidDel="007D765B" w:rsidRDefault="006A6C49">
            <w:pPr>
              <w:spacing w:after="160" w:line="259" w:lineRule="auto"/>
              <w:rPr>
                <w:del w:id="1084" w:author="Autor"/>
                <w:color w:val="000000"/>
              </w:rPr>
              <w:pPrChange w:id="1085" w:author="Autor">
                <w:pPr>
                  <w:jc w:val="both"/>
                </w:pPr>
              </w:pPrChange>
            </w:pPr>
          </w:p>
        </w:tc>
        <w:tc>
          <w:tcPr>
            <w:tcW w:w="567" w:type="dxa"/>
            <w:shd w:val="clear" w:color="auto" w:fill="auto"/>
            <w:vAlign w:val="center"/>
          </w:tcPr>
          <w:p w14:paraId="5762635A" w14:textId="77777777" w:rsidR="006A6C49" w:rsidRPr="007001F1" w:rsidDel="007D765B" w:rsidRDefault="006A6C49">
            <w:pPr>
              <w:spacing w:after="160" w:line="259" w:lineRule="auto"/>
              <w:rPr>
                <w:del w:id="1086" w:author="Autor"/>
                <w:color w:val="000000"/>
              </w:rPr>
              <w:pPrChange w:id="1087" w:author="Autor">
                <w:pPr>
                  <w:jc w:val="both"/>
                </w:pPr>
              </w:pPrChange>
            </w:pPr>
          </w:p>
        </w:tc>
        <w:tc>
          <w:tcPr>
            <w:tcW w:w="709" w:type="dxa"/>
            <w:shd w:val="clear" w:color="auto" w:fill="auto"/>
            <w:vAlign w:val="center"/>
          </w:tcPr>
          <w:p w14:paraId="748A478A" w14:textId="77777777" w:rsidR="006A6C49" w:rsidRPr="007001F1" w:rsidDel="007D765B" w:rsidRDefault="006A6C49">
            <w:pPr>
              <w:spacing w:after="160" w:line="259" w:lineRule="auto"/>
              <w:rPr>
                <w:del w:id="1088" w:author="Autor"/>
                <w:color w:val="000000"/>
              </w:rPr>
              <w:pPrChange w:id="1089" w:author="Autor">
                <w:pPr>
                  <w:jc w:val="both"/>
                </w:pPr>
              </w:pPrChange>
            </w:pPr>
          </w:p>
        </w:tc>
        <w:tc>
          <w:tcPr>
            <w:tcW w:w="1775" w:type="dxa"/>
            <w:shd w:val="clear" w:color="auto" w:fill="auto"/>
            <w:vAlign w:val="center"/>
          </w:tcPr>
          <w:p w14:paraId="77E75CC9" w14:textId="77777777" w:rsidR="006A6C49" w:rsidRPr="007001F1" w:rsidDel="007D765B" w:rsidRDefault="006A6C49">
            <w:pPr>
              <w:spacing w:after="160" w:line="259" w:lineRule="auto"/>
              <w:rPr>
                <w:del w:id="1090" w:author="Autor"/>
                <w:color w:val="000000"/>
              </w:rPr>
              <w:pPrChange w:id="1091" w:author="Autor">
                <w:pPr>
                  <w:jc w:val="both"/>
                </w:pPr>
              </w:pPrChange>
            </w:pPr>
          </w:p>
        </w:tc>
      </w:tr>
      <w:tr w:rsidR="006A6C49" w:rsidRPr="007001F1" w:rsidDel="007D765B" w14:paraId="44D0965D" w14:textId="77777777" w:rsidTr="00E00970">
        <w:trPr>
          <w:trHeight w:val="540"/>
          <w:del w:id="1092" w:author="Autor"/>
        </w:trPr>
        <w:tc>
          <w:tcPr>
            <w:tcW w:w="582" w:type="dxa"/>
            <w:vMerge/>
            <w:shd w:val="clear" w:color="auto" w:fill="auto"/>
            <w:noWrap/>
            <w:vAlign w:val="center"/>
          </w:tcPr>
          <w:p w14:paraId="758B76DE" w14:textId="77777777" w:rsidR="006A6C49" w:rsidRPr="007001F1" w:rsidDel="007D765B" w:rsidRDefault="006A6C49">
            <w:pPr>
              <w:spacing w:after="160" w:line="259" w:lineRule="auto"/>
              <w:rPr>
                <w:del w:id="1093" w:author="Autor"/>
                <w:color w:val="000000"/>
              </w:rPr>
              <w:pPrChange w:id="1094" w:author="Autor">
                <w:pPr>
                  <w:jc w:val="center"/>
                </w:pPr>
              </w:pPrChange>
            </w:pPr>
          </w:p>
        </w:tc>
        <w:tc>
          <w:tcPr>
            <w:tcW w:w="4820" w:type="dxa"/>
            <w:gridSpan w:val="2"/>
            <w:shd w:val="clear" w:color="auto" w:fill="auto"/>
            <w:vAlign w:val="center"/>
          </w:tcPr>
          <w:p w14:paraId="025C20AF" w14:textId="77777777" w:rsidR="006A6C49" w:rsidRPr="007001F1" w:rsidDel="007D765B" w:rsidRDefault="003F1367">
            <w:pPr>
              <w:spacing w:after="160" w:line="259" w:lineRule="auto"/>
              <w:rPr>
                <w:del w:id="1095" w:author="Autor"/>
                <w:color w:val="000000"/>
              </w:rPr>
              <w:pPrChange w:id="1096" w:author="Autor">
                <w:pPr>
                  <w:jc w:val="both"/>
                </w:pPr>
              </w:pPrChange>
            </w:pPr>
            <w:del w:id="1097" w:author="Autor">
              <w:r w:rsidDel="007D765B">
                <w:rPr>
                  <w:color w:val="000000"/>
                  <w:sz w:val="22"/>
                  <w:szCs w:val="22"/>
                </w:rPr>
                <w:delText>c</w:delText>
              </w:r>
              <w:r w:rsidR="006A6C49" w:rsidRPr="007001F1" w:rsidDel="007D765B">
                <w:rPr>
                  <w:color w:val="000000"/>
                  <w:sz w:val="22"/>
                  <w:szCs w:val="22"/>
                </w:rPr>
                <w:delText>) Oznamoval verejný obstarávateľ počas každej etapy EA bezodkladne  všetkým uchádzačom dostatočné informácie, ktoré im umožňujú zistiť v každom okamihu ich relatívne umiestnenie?</w:delText>
              </w:r>
            </w:del>
          </w:p>
        </w:tc>
        <w:tc>
          <w:tcPr>
            <w:tcW w:w="567" w:type="dxa"/>
            <w:shd w:val="clear" w:color="auto" w:fill="auto"/>
            <w:vAlign w:val="center"/>
          </w:tcPr>
          <w:p w14:paraId="235E91B3" w14:textId="77777777" w:rsidR="006A6C49" w:rsidRPr="007001F1" w:rsidDel="007D765B" w:rsidRDefault="006A6C49">
            <w:pPr>
              <w:spacing w:after="160" w:line="259" w:lineRule="auto"/>
              <w:rPr>
                <w:del w:id="1098" w:author="Autor"/>
                <w:color w:val="000000"/>
              </w:rPr>
              <w:pPrChange w:id="1099" w:author="Autor">
                <w:pPr>
                  <w:jc w:val="both"/>
                </w:pPr>
              </w:pPrChange>
            </w:pPr>
          </w:p>
        </w:tc>
        <w:tc>
          <w:tcPr>
            <w:tcW w:w="567" w:type="dxa"/>
            <w:shd w:val="clear" w:color="auto" w:fill="auto"/>
            <w:vAlign w:val="center"/>
          </w:tcPr>
          <w:p w14:paraId="7E083560" w14:textId="77777777" w:rsidR="006A6C49" w:rsidRPr="007001F1" w:rsidDel="007D765B" w:rsidRDefault="006A6C49">
            <w:pPr>
              <w:spacing w:after="160" w:line="259" w:lineRule="auto"/>
              <w:rPr>
                <w:del w:id="1100" w:author="Autor"/>
                <w:color w:val="000000"/>
              </w:rPr>
              <w:pPrChange w:id="1101" w:author="Autor">
                <w:pPr>
                  <w:jc w:val="both"/>
                </w:pPr>
              </w:pPrChange>
            </w:pPr>
          </w:p>
        </w:tc>
        <w:tc>
          <w:tcPr>
            <w:tcW w:w="709" w:type="dxa"/>
            <w:shd w:val="clear" w:color="auto" w:fill="auto"/>
            <w:vAlign w:val="center"/>
          </w:tcPr>
          <w:p w14:paraId="1BF4A14F" w14:textId="77777777" w:rsidR="006A6C49" w:rsidRPr="007001F1" w:rsidDel="007D765B" w:rsidRDefault="006A6C49">
            <w:pPr>
              <w:spacing w:after="160" w:line="259" w:lineRule="auto"/>
              <w:rPr>
                <w:del w:id="1102" w:author="Autor"/>
                <w:color w:val="000000"/>
              </w:rPr>
              <w:pPrChange w:id="1103" w:author="Autor">
                <w:pPr>
                  <w:jc w:val="both"/>
                </w:pPr>
              </w:pPrChange>
            </w:pPr>
          </w:p>
        </w:tc>
        <w:tc>
          <w:tcPr>
            <w:tcW w:w="1775" w:type="dxa"/>
            <w:shd w:val="clear" w:color="auto" w:fill="auto"/>
            <w:vAlign w:val="center"/>
          </w:tcPr>
          <w:p w14:paraId="12DD09E0" w14:textId="77777777" w:rsidR="006A6C49" w:rsidRPr="007001F1" w:rsidDel="007D765B" w:rsidRDefault="006A6C49">
            <w:pPr>
              <w:spacing w:after="160" w:line="259" w:lineRule="auto"/>
              <w:rPr>
                <w:del w:id="1104" w:author="Autor"/>
                <w:color w:val="000000"/>
              </w:rPr>
              <w:pPrChange w:id="1105" w:author="Autor">
                <w:pPr>
                  <w:jc w:val="both"/>
                </w:pPr>
              </w:pPrChange>
            </w:pPr>
          </w:p>
        </w:tc>
      </w:tr>
      <w:tr w:rsidR="006A6C49" w:rsidRPr="007001F1" w:rsidDel="007D765B" w14:paraId="27CF9073" w14:textId="77777777" w:rsidTr="00E00970">
        <w:trPr>
          <w:trHeight w:val="540"/>
          <w:del w:id="1106" w:author="Autor"/>
        </w:trPr>
        <w:tc>
          <w:tcPr>
            <w:tcW w:w="582" w:type="dxa"/>
            <w:vMerge/>
            <w:shd w:val="clear" w:color="auto" w:fill="auto"/>
            <w:noWrap/>
            <w:vAlign w:val="center"/>
          </w:tcPr>
          <w:p w14:paraId="11254C46" w14:textId="77777777" w:rsidR="006A6C49" w:rsidRPr="007001F1" w:rsidDel="007D765B" w:rsidRDefault="006A6C49">
            <w:pPr>
              <w:spacing w:after="160" w:line="259" w:lineRule="auto"/>
              <w:rPr>
                <w:del w:id="1107" w:author="Autor"/>
                <w:color w:val="000000"/>
              </w:rPr>
              <w:pPrChange w:id="1108" w:author="Autor">
                <w:pPr>
                  <w:jc w:val="center"/>
                </w:pPr>
              </w:pPrChange>
            </w:pPr>
          </w:p>
        </w:tc>
        <w:tc>
          <w:tcPr>
            <w:tcW w:w="4820" w:type="dxa"/>
            <w:gridSpan w:val="2"/>
            <w:shd w:val="clear" w:color="auto" w:fill="auto"/>
            <w:vAlign w:val="center"/>
          </w:tcPr>
          <w:p w14:paraId="5EEBCEC7" w14:textId="77777777" w:rsidR="006A6C49" w:rsidRPr="007001F1" w:rsidDel="007D765B" w:rsidRDefault="00242F65">
            <w:pPr>
              <w:spacing w:after="160" w:line="259" w:lineRule="auto"/>
              <w:rPr>
                <w:del w:id="1109" w:author="Autor"/>
                <w:color w:val="000000"/>
              </w:rPr>
              <w:pPrChange w:id="1110" w:author="Autor">
                <w:pPr>
                  <w:jc w:val="both"/>
                </w:pPr>
              </w:pPrChange>
            </w:pPr>
            <w:del w:id="1111" w:author="Autor">
              <w:r w:rsidDel="007D765B">
                <w:rPr>
                  <w:color w:val="000000"/>
                  <w:sz w:val="22"/>
                  <w:szCs w:val="22"/>
                </w:rPr>
                <w:delText>d</w:delText>
              </w:r>
              <w:r w:rsidR="006A6C49" w:rsidRPr="007001F1" w:rsidDel="007D765B">
                <w:rPr>
                  <w:color w:val="000000"/>
                  <w:sz w:val="22"/>
                  <w:szCs w:val="22"/>
                </w:rPr>
                <w:delText>)Bola použitá elektronická aukcia v súlade s ostatnými ustanoveniami § 54  ZVO</w:delText>
              </w:r>
            </w:del>
          </w:p>
        </w:tc>
        <w:tc>
          <w:tcPr>
            <w:tcW w:w="567" w:type="dxa"/>
            <w:shd w:val="clear" w:color="auto" w:fill="auto"/>
            <w:vAlign w:val="center"/>
          </w:tcPr>
          <w:p w14:paraId="17688EB9" w14:textId="77777777" w:rsidR="006A6C49" w:rsidRPr="007001F1" w:rsidDel="007D765B" w:rsidRDefault="006A6C49">
            <w:pPr>
              <w:spacing w:after="160" w:line="259" w:lineRule="auto"/>
              <w:rPr>
                <w:del w:id="1112" w:author="Autor"/>
                <w:color w:val="000000"/>
              </w:rPr>
              <w:pPrChange w:id="1113" w:author="Autor">
                <w:pPr>
                  <w:jc w:val="both"/>
                </w:pPr>
              </w:pPrChange>
            </w:pPr>
          </w:p>
        </w:tc>
        <w:tc>
          <w:tcPr>
            <w:tcW w:w="567" w:type="dxa"/>
            <w:shd w:val="clear" w:color="auto" w:fill="auto"/>
            <w:vAlign w:val="center"/>
          </w:tcPr>
          <w:p w14:paraId="21380E4D" w14:textId="77777777" w:rsidR="006A6C49" w:rsidRPr="007001F1" w:rsidDel="007D765B" w:rsidRDefault="006A6C49">
            <w:pPr>
              <w:spacing w:after="160" w:line="259" w:lineRule="auto"/>
              <w:rPr>
                <w:del w:id="1114" w:author="Autor"/>
                <w:color w:val="000000"/>
              </w:rPr>
              <w:pPrChange w:id="1115" w:author="Autor">
                <w:pPr>
                  <w:jc w:val="both"/>
                </w:pPr>
              </w:pPrChange>
            </w:pPr>
          </w:p>
        </w:tc>
        <w:tc>
          <w:tcPr>
            <w:tcW w:w="709" w:type="dxa"/>
            <w:shd w:val="clear" w:color="auto" w:fill="auto"/>
            <w:vAlign w:val="center"/>
          </w:tcPr>
          <w:p w14:paraId="7E895132" w14:textId="77777777" w:rsidR="006A6C49" w:rsidRPr="007001F1" w:rsidDel="007D765B" w:rsidRDefault="006A6C49">
            <w:pPr>
              <w:spacing w:after="160" w:line="259" w:lineRule="auto"/>
              <w:rPr>
                <w:del w:id="1116" w:author="Autor"/>
                <w:color w:val="000000"/>
              </w:rPr>
              <w:pPrChange w:id="1117" w:author="Autor">
                <w:pPr>
                  <w:jc w:val="both"/>
                </w:pPr>
              </w:pPrChange>
            </w:pPr>
          </w:p>
        </w:tc>
        <w:tc>
          <w:tcPr>
            <w:tcW w:w="1775" w:type="dxa"/>
            <w:shd w:val="clear" w:color="auto" w:fill="auto"/>
            <w:vAlign w:val="center"/>
          </w:tcPr>
          <w:p w14:paraId="74FCF853" w14:textId="77777777" w:rsidR="006A6C49" w:rsidRPr="007001F1" w:rsidDel="007D765B" w:rsidRDefault="006A6C49">
            <w:pPr>
              <w:spacing w:after="160" w:line="259" w:lineRule="auto"/>
              <w:rPr>
                <w:del w:id="1118" w:author="Autor"/>
                <w:color w:val="000000"/>
              </w:rPr>
              <w:pPrChange w:id="1119" w:author="Autor">
                <w:pPr>
                  <w:jc w:val="both"/>
                </w:pPr>
              </w:pPrChange>
            </w:pPr>
          </w:p>
        </w:tc>
      </w:tr>
      <w:tr w:rsidR="00E94B70" w:rsidRPr="007001F1" w:rsidDel="007D765B" w14:paraId="0F3C25E0" w14:textId="77777777" w:rsidTr="00E00970">
        <w:trPr>
          <w:trHeight w:val="448"/>
          <w:del w:id="1120" w:author="Autor"/>
        </w:trPr>
        <w:tc>
          <w:tcPr>
            <w:tcW w:w="582" w:type="dxa"/>
            <w:vMerge w:val="restart"/>
            <w:shd w:val="clear" w:color="auto" w:fill="auto"/>
            <w:noWrap/>
            <w:vAlign w:val="center"/>
          </w:tcPr>
          <w:p w14:paraId="60E54ED6" w14:textId="77777777" w:rsidR="00E94B70" w:rsidRPr="007001F1" w:rsidDel="007D765B" w:rsidRDefault="00E94B70">
            <w:pPr>
              <w:spacing w:after="160" w:line="259" w:lineRule="auto"/>
              <w:rPr>
                <w:del w:id="1121" w:author="Autor"/>
                <w:color w:val="000000"/>
              </w:rPr>
              <w:pPrChange w:id="1122" w:author="Autor">
                <w:pPr>
                  <w:jc w:val="center"/>
                </w:pPr>
              </w:pPrChange>
            </w:pPr>
            <w:del w:id="1123" w:author="Autor">
              <w:r w:rsidRPr="007001F1" w:rsidDel="007D765B">
                <w:rPr>
                  <w:color w:val="000000"/>
                  <w:sz w:val="22"/>
                  <w:szCs w:val="22"/>
                </w:rPr>
                <w:delText>8</w:delText>
              </w:r>
            </w:del>
          </w:p>
        </w:tc>
        <w:tc>
          <w:tcPr>
            <w:tcW w:w="4820" w:type="dxa"/>
            <w:gridSpan w:val="2"/>
            <w:shd w:val="clear" w:color="auto" w:fill="auto"/>
            <w:vAlign w:val="center"/>
          </w:tcPr>
          <w:p w14:paraId="580E5762" w14:textId="77777777" w:rsidR="00E94B70" w:rsidRPr="007001F1" w:rsidDel="007D765B" w:rsidRDefault="00E94B70">
            <w:pPr>
              <w:spacing w:after="160" w:line="259" w:lineRule="auto"/>
              <w:rPr>
                <w:del w:id="1124" w:author="Autor"/>
              </w:rPr>
              <w:pPrChange w:id="1125" w:author="Autor">
                <w:pPr>
                  <w:jc w:val="both"/>
                </w:pPr>
              </w:pPrChange>
            </w:pPr>
            <w:del w:id="1126" w:author="Autor">
              <w:r w:rsidRPr="007001F1" w:rsidDel="007D765B">
                <w:rPr>
                  <w:sz w:val="22"/>
                  <w:szCs w:val="22"/>
                </w:rPr>
                <w:delText>a) Je úspešný uchádzač zapísaný v registri partnerov verejného sektora?</w:delText>
              </w:r>
            </w:del>
          </w:p>
        </w:tc>
        <w:tc>
          <w:tcPr>
            <w:tcW w:w="567" w:type="dxa"/>
            <w:shd w:val="clear" w:color="auto" w:fill="auto"/>
            <w:vAlign w:val="center"/>
          </w:tcPr>
          <w:p w14:paraId="393B3D2B" w14:textId="77777777" w:rsidR="00E94B70" w:rsidRPr="007001F1" w:rsidDel="007D765B" w:rsidRDefault="00E94B70">
            <w:pPr>
              <w:spacing w:after="160" w:line="259" w:lineRule="auto"/>
              <w:rPr>
                <w:del w:id="1127" w:author="Autor"/>
                <w:color w:val="000000"/>
              </w:rPr>
              <w:pPrChange w:id="1128" w:author="Autor">
                <w:pPr>
                  <w:jc w:val="both"/>
                </w:pPr>
              </w:pPrChange>
            </w:pPr>
          </w:p>
        </w:tc>
        <w:tc>
          <w:tcPr>
            <w:tcW w:w="567" w:type="dxa"/>
            <w:shd w:val="clear" w:color="auto" w:fill="auto"/>
            <w:vAlign w:val="center"/>
          </w:tcPr>
          <w:p w14:paraId="30A66A0C" w14:textId="77777777" w:rsidR="00E94B70" w:rsidRPr="007001F1" w:rsidDel="007D765B" w:rsidRDefault="00E94B70">
            <w:pPr>
              <w:spacing w:after="160" w:line="259" w:lineRule="auto"/>
              <w:rPr>
                <w:del w:id="1129" w:author="Autor"/>
                <w:color w:val="000000"/>
              </w:rPr>
              <w:pPrChange w:id="1130" w:author="Autor">
                <w:pPr>
                  <w:jc w:val="both"/>
                </w:pPr>
              </w:pPrChange>
            </w:pPr>
          </w:p>
        </w:tc>
        <w:tc>
          <w:tcPr>
            <w:tcW w:w="709" w:type="dxa"/>
            <w:shd w:val="clear" w:color="auto" w:fill="auto"/>
            <w:vAlign w:val="center"/>
          </w:tcPr>
          <w:p w14:paraId="7B3F1683" w14:textId="77777777" w:rsidR="00E94B70" w:rsidRPr="007001F1" w:rsidDel="007D765B" w:rsidRDefault="00E94B70">
            <w:pPr>
              <w:spacing w:after="160" w:line="259" w:lineRule="auto"/>
              <w:rPr>
                <w:del w:id="1131" w:author="Autor"/>
                <w:color w:val="000000"/>
              </w:rPr>
              <w:pPrChange w:id="1132" w:author="Autor">
                <w:pPr>
                  <w:jc w:val="both"/>
                </w:pPr>
              </w:pPrChange>
            </w:pPr>
          </w:p>
        </w:tc>
        <w:tc>
          <w:tcPr>
            <w:tcW w:w="1775" w:type="dxa"/>
            <w:shd w:val="clear" w:color="auto" w:fill="auto"/>
            <w:vAlign w:val="center"/>
          </w:tcPr>
          <w:p w14:paraId="3E4F9CB8" w14:textId="77777777" w:rsidR="00E94B70" w:rsidRPr="007001F1" w:rsidDel="007D765B" w:rsidRDefault="00E94B70">
            <w:pPr>
              <w:spacing w:after="160" w:line="259" w:lineRule="auto"/>
              <w:rPr>
                <w:del w:id="1133" w:author="Autor"/>
                <w:color w:val="000000"/>
              </w:rPr>
              <w:pPrChange w:id="1134" w:author="Autor">
                <w:pPr>
                  <w:jc w:val="both"/>
                </w:pPr>
              </w:pPrChange>
            </w:pPr>
          </w:p>
        </w:tc>
      </w:tr>
      <w:tr w:rsidR="00E94B70" w:rsidRPr="007001F1" w:rsidDel="007D765B" w14:paraId="1EC3173B" w14:textId="77777777" w:rsidTr="00E00970">
        <w:trPr>
          <w:trHeight w:val="845"/>
          <w:del w:id="1135" w:author="Autor"/>
        </w:trPr>
        <w:tc>
          <w:tcPr>
            <w:tcW w:w="582" w:type="dxa"/>
            <w:vMerge/>
            <w:shd w:val="clear" w:color="auto" w:fill="auto"/>
            <w:noWrap/>
            <w:vAlign w:val="center"/>
          </w:tcPr>
          <w:p w14:paraId="1185AC7D" w14:textId="77777777" w:rsidR="00E94B70" w:rsidRPr="007001F1" w:rsidDel="007D765B" w:rsidRDefault="00E94B70">
            <w:pPr>
              <w:spacing w:after="160" w:line="259" w:lineRule="auto"/>
              <w:rPr>
                <w:del w:id="1136" w:author="Autor"/>
                <w:color w:val="000000"/>
              </w:rPr>
              <w:pPrChange w:id="1137" w:author="Autor">
                <w:pPr>
                  <w:jc w:val="center"/>
                </w:pPr>
              </w:pPrChange>
            </w:pPr>
          </w:p>
        </w:tc>
        <w:tc>
          <w:tcPr>
            <w:tcW w:w="4820" w:type="dxa"/>
            <w:gridSpan w:val="2"/>
            <w:shd w:val="clear" w:color="auto" w:fill="auto"/>
            <w:vAlign w:val="center"/>
          </w:tcPr>
          <w:p w14:paraId="5036EE08" w14:textId="77777777" w:rsidR="00E94B70" w:rsidRPr="007001F1" w:rsidDel="007D765B" w:rsidRDefault="00E94B70">
            <w:pPr>
              <w:spacing w:after="160" w:line="259" w:lineRule="auto"/>
              <w:rPr>
                <w:del w:id="1138" w:author="Autor"/>
              </w:rPr>
              <w:pPrChange w:id="1139" w:author="Autor">
                <w:pPr>
                  <w:jc w:val="both"/>
                </w:pPr>
              </w:pPrChange>
            </w:pPr>
            <w:del w:id="1140" w:author="Autor">
              <w:r w:rsidRPr="007001F1" w:rsidDel="007D765B">
                <w:rPr>
                  <w:sz w:val="22"/>
                  <w:szCs w:val="22"/>
                </w:rPr>
                <w:delText>b) Sú subdodávatelia úspešného uchádzača, ktorí majú povinnosť zapisovať sa do registra partnerov verejného sektora, zapísaní v registri partnerov verejného sektora</w:delText>
              </w:r>
              <w:r w:rsidR="008F5BD7" w:rsidDel="007D765B">
                <w:rPr>
                  <w:sz w:val="22"/>
                  <w:szCs w:val="22"/>
                </w:rPr>
                <w:delText xml:space="preserve"> (ak relevantné)</w:delText>
              </w:r>
              <w:r w:rsidRPr="007001F1" w:rsidDel="007D765B">
                <w:rPr>
                  <w:sz w:val="22"/>
                  <w:szCs w:val="22"/>
                </w:rPr>
                <w:delText xml:space="preserve">?          </w:delText>
              </w:r>
            </w:del>
          </w:p>
        </w:tc>
        <w:tc>
          <w:tcPr>
            <w:tcW w:w="567" w:type="dxa"/>
            <w:shd w:val="clear" w:color="auto" w:fill="auto"/>
            <w:vAlign w:val="center"/>
          </w:tcPr>
          <w:p w14:paraId="665692B4" w14:textId="77777777" w:rsidR="00E94B70" w:rsidRPr="007001F1" w:rsidDel="007D765B" w:rsidRDefault="00E94B70">
            <w:pPr>
              <w:spacing w:after="160" w:line="259" w:lineRule="auto"/>
              <w:rPr>
                <w:del w:id="1141" w:author="Autor"/>
                <w:color w:val="000000"/>
              </w:rPr>
              <w:pPrChange w:id="1142" w:author="Autor">
                <w:pPr>
                  <w:jc w:val="both"/>
                </w:pPr>
              </w:pPrChange>
            </w:pPr>
          </w:p>
        </w:tc>
        <w:tc>
          <w:tcPr>
            <w:tcW w:w="567" w:type="dxa"/>
            <w:shd w:val="clear" w:color="auto" w:fill="auto"/>
            <w:vAlign w:val="center"/>
          </w:tcPr>
          <w:p w14:paraId="2246EF84" w14:textId="77777777" w:rsidR="00E94B70" w:rsidRPr="007001F1" w:rsidDel="007D765B" w:rsidRDefault="00E94B70">
            <w:pPr>
              <w:spacing w:after="160" w:line="259" w:lineRule="auto"/>
              <w:rPr>
                <w:del w:id="1143" w:author="Autor"/>
                <w:color w:val="000000"/>
              </w:rPr>
              <w:pPrChange w:id="1144" w:author="Autor">
                <w:pPr>
                  <w:jc w:val="both"/>
                </w:pPr>
              </w:pPrChange>
            </w:pPr>
          </w:p>
        </w:tc>
        <w:tc>
          <w:tcPr>
            <w:tcW w:w="709" w:type="dxa"/>
            <w:shd w:val="clear" w:color="auto" w:fill="auto"/>
            <w:vAlign w:val="center"/>
          </w:tcPr>
          <w:p w14:paraId="165F528E" w14:textId="77777777" w:rsidR="00E94B70" w:rsidRPr="007001F1" w:rsidDel="007D765B" w:rsidRDefault="00E94B70">
            <w:pPr>
              <w:spacing w:after="160" w:line="259" w:lineRule="auto"/>
              <w:rPr>
                <w:del w:id="1145" w:author="Autor"/>
                <w:color w:val="000000"/>
              </w:rPr>
              <w:pPrChange w:id="1146" w:author="Autor">
                <w:pPr>
                  <w:jc w:val="both"/>
                </w:pPr>
              </w:pPrChange>
            </w:pPr>
          </w:p>
        </w:tc>
        <w:tc>
          <w:tcPr>
            <w:tcW w:w="1775" w:type="dxa"/>
            <w:shd w:val="clear" w:color="auto" w:fill="auto"/>
            <w:vAlign w:val="center"/>
          </w:tcPr>
          <w:p w14:paraId="61EEBC85" w14:textId="77777777" w:rsidR="00E94B70" w:rsidRPr="007001F1" w:rsidDel="007D765B" w:rsidRDefault="00E94B70">
            <w:pPr>
              <w:spacing w:after="160" w:line="259" w:lineRule="auto"/>
              <w:rPr>
                <w:del w:id="1147" w:author="Autor"/>
                <w:color w:val="000000"/>
              </w:rPr>
              <w:pPrChange w:id="1148" w:author="Autor">
                <w:pPr>
                  <w:jc w:val="both"/>
                </w:pPr>
              </w:pPrChange>
            </w:pPr>
          </w:p>
        </w:tc>
      </w:tr>
      <w:tr w:rsidR="00881840" w:rsidRPr="007001F1" w:rsidDel="007D765B" w14:paraId="17F82EBD" w14:textId="77777777" w:rsidTr="00E00970">
        <w:trPr>
          <w:trHeight w:val="20"/>
          <w:del w:id="1149" w:author="Autor"/>
        </w:trPr>
        <w:tc>
          <w:tcPr>
            <w:tcW w:w="582" w:type="dxa"/>
            <w:shd w:val="clear" w:color="auto" w:fill="auto"/>
            <w:noWrap/>
            <w:vAlign w:val="center"/>
          </w:tcPr>
          <w:p w14:paraId="3D5EEEE7" w14:textId="77777777" w:rsidR="00881840" w:rsidRPr="007001F1" w:rsidDel="007D765B" w:rsidRDefault="00881840">
            <w:pPr>
              <w:spacing w:after="160" w:line="259" w:lineRule="auto"/>
              <w:rPr>
                <w:del w:id="1150" w:author="Autor"/>
                <w:color w:val="000000"/>
              </w:rPr>
              <w:pPrChange w:id="1151" w:author="Autor">
                <w:pPr>
                  <w:jc w:val="center"/>
                </w:pPr>
              </w:pPrChange>
            </w:pPr>
            <w:del w:id="1152" w:author="Autor">
              <w:r w:rsidDel="007D765B">
                <w:rPr>
                  <w:color w:val="000000"/>
                  <w:sz w:val="22"/>
                  <w:szCs w:val="22"/>
                </w:rPr>
                <w:delText>9</w:delText>
              </w:r>
            </w:del>
          </w:p>
        </w:tc>
        <w:tc>
          <w:tcPr>
            <w:tcW w:w="4820" w:type="dxa"/>
            <w:gridSpan w:val="2"/>
            <w:shd w:val="clear" w:color="auto" w:fill="auto"/>
            <w:vAlign w:val="center"/>
          </w:tcPr>
          <w:p w14:paraId="7DFFDDCB" w14:textId="77777777" w:rsidR="00881840" w:rsidRPr="007001F1" w:rsidDel="007D765B" w:rsidRDefault="00881840">
            <w:pPr>
              <w:spacing w:after="160" w:line="259" w:lineRule="auto"/>
              <w:rPr>
                <w:del w:id="1153" w:author="Autor"/>
              </w:rPr>
              <w:pPrChange w:id="1154" w:author="Autor">
                <w:pPr>
                  <w:jc w:val="both"/>
                </w:pPr>
              </w:pPrChange>
            </w:pPr>
            <w:del w:id="1155" w:author="Autor">
              <w:r w:rsidRPr="007001F1" w:rsidDel="007D765B">
                <w:rPr>
                  <w:sz w:val="22"/>
                  <w:szCs w:val="22"/>
                </w:rPr>
                <w:delText>V prípade, ak verejný obstarávateľ nerozdelil zákazku na časti, uviedol v oznámení o vyhlásení verejného obstarávania odôvodnenie</w:delText>
              </w:r>
              <w:r w:rsidDel="007D765B">
                <w:rPr>
                  <w:sz w:val="22"/>
                  <w:szCs w:val="22"/>
                </w:rPr>
                <w:delText xml:space="preserve"> v zmysle § 28 ods. 2 ZVO</w:delText>
              </w:r>
              <w:r w:rsidRPr="007001F1" w:rsidDel="007D765B">
                <w:rPr>
                  <w:sz w:val="22"/>
                  <w:szCs w:val="22"/>
                </w:rPr>
                <w:delText>?</w:delText>
              </w:r>
            </w:del>
          </w:p>
        </w:tc>
        <w:tc>
          <w:tcPr>
            <w:tcW w:w="567" w:type="dxa"/>
            <w:shd w:val="clear" w:color="auto" w:fill="auto"/>
            <w:vAlign w:val="center"/>
          </w:tcPr>
          <w:p w14:paraId="5BECB8B2" w14:textId="77777777" w:rsidR="00881840" w:rsidRPr="007001F1" w:rsidDel="007D765B" w:rsidRDefault="00881840">
            <w:pPr>
              <w:spacing w:after="160" w:line="259" w:lineRule="auto"/>
              <w:rPr>
                <w:del w:id="1156" w:author="Autor"/>
                <w:b/>
                <w:bCs/>
                <w:color w:val="000000"/>
              </w:rPr>
              <w:pPrChange w:id="1157" w:author="Autor">
                <w:pPr>
                  <w:jc w:val="both"/>
                </w:pPr>
              </w:pPrChange>
            </w:pPr>
          </w:p>
        </w:tc>
        <w:tc>
          <w:tcPr>
            <w:tcW w:w="567" w:type="dxa"/>
            <w:shd w:val="clear" w:color="auto" w:fill="auto"/>
            <w:vAlign w:val="center"/>
          </w:tcPr>
          <w:p w14:paraId="2376598F" w14:textId="77777777" w:rsidR="00881840" w:rsidRPr="007001F1" w:rsidDel="007D765B" w:rsidRDefault="00881840">
            <w:pPr>
              <w:spacing w:after="160" w:line="259" w:lineRule="auto"/>
              <w:rPr>
                <w:del w:id="1158" w:author="Autor"/>
                <w:b/>
                <w:bCs/>
                <w:color w:val="000000"/>
              </w:rPr>
              <w:pPrChange w:id="1159" w:author="Autor">
                <w:pPr>
                  <w:jc w:val="both"/>
                </w:pPr>
              </w:pPrChange>
            </w:pPr>
          </w:p>
        </w:tc>
        <w:tc>
          <w:tcPr>
            <w:tcW w:w="709" w:type="dxa"/>
            <w:shd w:val="clear" w:color="auto" w:fill="auto"/>
            <w:vAlign w:val="center"/>
          </w:tcPr>
          <w:p w14:paraId="0E569513" w14:textId="77777777" w:rsidR="00881840" w:rsidRPr="007001F1" w:rsidDel="007D765B" w:rsidRDefault="00881840">
            <w:pPr>
              <w:spacing w:after="160" w:line="259" w:lineRule="auto"/>
              <w:rPr>
                <w:del w:id="1160" w:author="Autor"/>
                <w:b/>
                <w:bCs/>
                <w:color w:val="000000"/>
              </w:rPr>
              <w:pPrChange w:id="1161" w:author="Autor">
                <w:pPr>
                  <w:jc w:val="both"/>
                </w:pPr>
              </w:pPrChange>
            </w:pPr>
          </w:p>
        </w:tc>
        <w:tc>
          <w:tcPr>
            <w:tcW w:w="1775" w:type="dxa"/>
            <w:shd w:val="clear" w:color="auto" w:fill="auto"/>
            <w:vAlign w:val="center"/>
          </w:tcPr>
          <w:p w14:paraId="2AA1B060" w14:textId="77777777" w:rsidR="00881840" w:rsidRPr="007001F1" w:rsidDel="007D765B" w:rsidRDefault="00881840">
            <w:pPr>
              <w:spacing w:after="160" w:line="259" w:lineRule="auto"/>
              <w:rPr>
                <w:del w:id="1162" w:author="Autor"/>
                <w:b/>
                <w:bCs/>
                <w:color w:val="000000"/>
              </w:rPr>
              <w:pPrChange w:id="1163" w:author="Autor">
                <w:pPr>
                  <w:jc w:val="both"/>
                </w:pPr>
              </w:pPrChange>
            </w:pPr>
          </w:p>
        </w:tc>
      </w:tr>
      <w:tr w:rsidR="00E5404D" w:rsidRPr="007001F1" w:rsidDel="007D765B" w14:paraId="6DD2486F" w14:textId="77777777" w:rsidTr="00E00970">
        <w:trPr>
          <w:trHeight w:val="20"/>
          <w:del w:id="1164" w:author="Autor"/>
        </w:trPr>
        <w:tc>
          <w:tcPr>
            <w:tcW w:w="582" w:type="dxa"/>
            <w:shd w:val="clear" w:color="auto" w:fill="auto"/>
            <w:noWrap/>
            <w:vAlign w:val="center"/>
          </w:tcPr>
          <w:p w14:paraId="2725D6AA" w14:textId="77777777" w:rsidR="00E5404D" w:rsidDel="007D765B" w:rsidRDefault="00E5404D">
            <w:pPr>
              <w:spacing w:after="160" w:line="259" w:lineRule="auto"/>
              <w:rPr>
                <w:del w:id="1165" w:author="Autor"/>
                <w:color w:val="000000"/>
              </w:rPr>
              <w:pPrChange w:id="1166" w:author="Autor">
                <w:pPr>
                  <w:jc w:val="center"/>
                </w:pPr>
              </w:pPrChange>
            </w:pPr>
            <w:del w:id="1167" w:author="Autor">
              <w:r w:rsidRPr="00F158B1" w:rsidDel="007D765B">
                <w:rPr>
                  <w:color w:val="000000"/>
                  <w:sz w:val="22"/>
                  <w:szCs w:val="22"/>
                </w:rPr>
                <w:delText>10</w:delText>
              </w:r>
            </w:del>
          </w:p>
        </w:tc>
        <w:tc>
          <w:tcPr>
            <w:tcW w:w="4820" w:type="dxa"/>
            <w:gridSpan w:val="2"/>
            <w:shd w:val="clear" w:color="auto" w:fill="auto"/>
            <w:vAlign w:val="center"/>
          </w:tcPr>
          <w:p w14:paraId="71A8EE9A" w14:textId="77777777" w:rsidR="00E5404D" w:rsidRPr="007001F1" w:rsidDel="007D765B" w:rsidRDefault="00E5404D">
            <w:pPr>
              <w:spacing w:after="160" w:line="259" w:lineRule="auto"/>
              <w:rPr>
                <w:del w:id="1168" w:author="Autor"/>
              </w:rPr>
              <w:pPrChange w:id="1169" w:author="Autor">
                <w:pPr>
                  <w:jc w:val="both"/>
                </w:pPr>
              </w:pPrChange>
            </w:pPr>
            <w:del w:id="1170" w:author="Autor">
              <w:r w:rsidRPr="007001F1" w:rsidDel="007D765B">
                <w:rPr>
                  <w:color w:val="000000"/>
                  <w:sz w:val="22"/>
                  <w:szCs w:val="22"/>
                </w:rPr>
                <w:delText>Ak bola predložená len jedna ponuka a verejný obstarávateľ  nezrušil použitý postup zadávania zákazky, zverejnil v profile odôvodnenie, prečo použitý postup nezrušil?</w:delText>
              </w:r>
            </w:del>
          </w:p>
        </w:tc>
        <w:tc>
          <w:tcPr>
            <w:tcW w:w="567" w:type="dxa"/>
            <w:shd w:val="clear" w:color="auto" w:fill="auto"/>
            <w:vAlign w:val="center"/>
          </w:tcPr>
          <w:p w14:paraId="78D688A5" w14:textId="77777777" w:rsidR="00E5404D" w:rsidRPr="007001F1" w:rsidDel="007D765B" w:rsidRDefault="00E5404D">
            <w:pPr>
              <w:spacing w:after="160" w:line="259" w:lineRule="auto"/>
              <w:rPr>
                <w:del w:id="1171" w:author="Autor"/>
                <w:b/>
                <w:bCs/>
                <w:color w:val="000000"/>
              </w:rPr>
              <w:pPrChange w:id="1172" w:author="Autor">
                <w:pPr>
                  <w:jc w:val="both"/>
                </w:pPr>
              </w:pPrChange>
            </w:pPr>
          </w:p>
        </w:tc>
        <w:tc>
          <w:tcPr>
            <w:tcW w:w="567" w:type="dxa"/>
            <w:shd w:val="clear" w:color="auto" w:fill="auto"/>
            <w:vAlign w:val="center"/>
          </w:tcPr>
          <w:p w14:paraId="59452823" w14:textId="77777777" w:rsidR="00E5404D" w:rsidRPr="007001F1" w:rsidDel="007D765B" w:rsidRDefault="00E5404D">
            <w:pPr>
              <w:spacing w:after="160" w:line="259" w:lineRule="auto"/>
              <w:rPr>
                <w:del w:id="1173" w:author="Autor"/>
                <w:b/>
                <w:bCs/>
                <w:color w:val="000000"/>
              </w:rPr>
              <w:pPrChange w:id="1174" w:author="Autor">
                <w:pPr>
                  <w:jc w:val="both"/>
                </w:pPr>
              </w:pPrChange>
            </w:pPr>
          </w:p>
        </w:tc>
        <w:tc>
          <w:tcPr>
            <w:tcW w:w="709" w:type="dxa"/>
            <w:shd w:val="clear" w:color="auto" w:fill="auto"/>
            <w:vAlign w:val="center"/>
          </w:tcPr>
          <w:p w14:paraId="4D21ACD7" w14:textId="77777777" w:rsidR="00E5404D" w:rsidRPr="007001F1" w:rsidDel="007D765B" w:rsidRDefault="00E5404D">
            <w:pPr>
              <w:spacing w:after="160" w:line="259" w:lineRule="auto"/>
              <w:rPr>
                <w:del w:id="1175" w:author="Autor"/>
                <w:b/>
                <w:bCs/>
                <w:color w:val="000000"/>
              </w:rPr>
              <w:pPrChange w:id="1176" w:author="Autor">
                <w:pPr>
                  <w:jc w:val="both"/>
                </w:pPr>
              </w:pPrChange>
            </w:pPr>
          </w:p>
        </w:tc>
        <w:tc>
          <w:tcPr>
            <w:tcW w:w="1775" w:type="dxa"/>
            <w:shd w:val="clear" w:color="auto" w:fill="auto"/>
            <w:vAlign w:val="center"/>
          </w:tcPr>
          <w:p w14:paraId="1FF0A40D" w14:textId="77777777" w:rsidR="00E5404D" w:rsidRPr="007001F1" w:rsidDel="007D765B" w:rsidRDefault="00E5404D">
            <w:pPr>
              <w:spacing w:after="160" w:line="259" w:lineRule="auto"/>
              <w:rPr>
                <w:del w:id="1177" w:author="Autor"/>
                <w:b/>
                <w:bCs/>
                <w:color w:val="000000"/>
              </w:rPr>
              <w:pPrChange w:id="1178" w:author="Autor">
                <w:pPr>
                  <w:jc w:val="both"/>
                </w:pPr>
              </w:pPrChange>
            </w:pPr>
          </w:p>
        </w:tc>
      </w:tr>
      <w:tr w:rsidR="00F92AC2" w:rsidRPr="007001F1" w:rsidDel="007D765B" w14:paraId="364707FB" w14:textId="77777777" w:rsidTr="00E00970">
        <w:trPr>
          <w:trHeight w:val="20"/>
          <w:del w:id="1179" w:author="Autor"/>
        </w:trPr>
        <w:tc>
          <w:tcPr>
            <w:tcW w:w="582" w:type="dxa"/>
            <w:shd w:val="clear" w:color="auto" w:fill="auto"/>
            <w:noWrap/>
            <w:vAlign w:val="center"/>
            <w:hideMark/>
          </w:tcPr>
          <w:p w14:paraId="3731AFA1" w14:textId="77777777" w:rsidR="00F92AC2" w:rsidRPr="007001F1" w:rsidDel="007D765B" w:rsidRDefault="00881840">
            <w:pPr>
              <w:spacing w:after="160" w:line="259" w:lineRule="auto"/>
              <w:rPr>
                <w:del w:id="1180" w:author="Autor"/>
                <w:color w:val="000000"/>
              </w:rPr>
              <w:pPrChange w:id="1181" w:author="Autor">
                <w:pPr>
                  <w:jc w:val="center"/>
                </w:pPr>
              </w:pPrChange>
            </w:pPr>
            <w:del w:id="1182" w:author="Autor">
              <w:r w:rsidDel="007D765B">
                <w:rPr>
                  <w:color w:val="000000"/>
                  <w:sz w:val="22"/>
                  <w:szCs w:val="22"/>
                </w:rPr>
                <w:delText>1</w:delText>
              </w:r>
              <w:r w:rsidR="00E5404D" w:rsidDel="007D765B">
                <w:rPr>
                  <w:color w:val="000000"/>
                  <w:sz w:val="22"/>
                  <w:szCs w:val="22"/>
                </w:rPr>
                <w:delText>1</w:delText>
              </w:r>
            </w:del>
          </w:p>
        </w:tc>
        <w:tc>
          <w:tcPr>
            <w:tcW w:w="4820" w:type="dxa"/>
            <w:gridSpan w:val="2"/>
            <w:shd w:val="clear" w:color="auto" w:fill="auto"/>
            <w:vAlign w:val="center"/>
            <w:hideMark/>
          </w:tcPr>
          <w:p w14:paraId="082B7D26" w14:textId="77777777" w:rsidR="00F92AC2" w:rsidRPr="007001F1" w:rsidDel="007D765B" w:rsidRDefault="00F92AC2">
            <w:pPr>
              <w:spacing w:after="160" w:line="259" w:lineRule="auto"/>
              <w:rPr>
                <w:del w:id="1183" w:author="Autor"/>
              </w:rPr>
              <w:pPrChange w:id="1184" w:author="Autor">
                <w:pPr>
                  <w:jc w:val="both"/>
                </w:pPr>
              </w:pPrChange>
            </w:pPr>
            <w:del w:id="1185" w:author="Autor">
              <w:r w:rsidRPr="007001F1" w:rsidDel="007D765B">
                <w:rPr>
                  <w:sz w:val="22"/>
                  <w:szCs w:val="22"/>
                </w:rPr>
                <w:delText>Neboli identifikované iné porušenia pravidiel a postupov verejného obstarávania?</w:delText>
              </w:r>
            </w:del>
          </w:p>
        </w:tc>
        <w:tc>
          <w:tcPr>
            <w:tcW w:w="567" w:type="dxa"/>
            <w:shd w:val="clear" w:color="auto" w:fill="auto"/>
            <w:vAlign w:val="center"/>
            <w:hideMark/>
          </w:tcPr>
          <w:p w14:paraId="076CBD20" w14:textId="77777777" w:rsidR="00F92AC2" w:rsidRPr="007001F1" w:rsidDel="007D765B" w:rsidRDefault="00F92AC2">
            <w:pPr>
              <w:spacing w:after="160" w:line="259" w:lineRule="auto"/>
              <w:rPr>
                <w:del w:id="1186" w:author="Autor"/>
                <w:color w:val="000000"/>
              </w:rPr>
              <w:pPrChange w:id="1187" w:author="Autor">
                <w:pPr>
                  <w:jc w:val="both"/>
                </w:pPr>
              </w:pPrChange>
            </w:pPr>
            <w:del w:id="1188" w:author="Autor">
              <w:r w:rsidRPr="007001F1" w:rsidDel="007D765B">
                <w:rPr>
                  <w:color w:val="000000"/>
                  <w:sz w:val="22"/>
                  <w:szCs w:val="22"/>
                </w:rPr>
                <w:delText> </w:delText>
              </w:r>
            </w:del>
          </w:p>
        </w:tc>
        <w:tc>
          <w:tcPr>
            <w:tcW w:w="567" w:type="dxa"/>
            <w:shd w:val="clear" w:color="auto" w:fill="auto"/>
            <w:vAlign w:val="center"/>
            <w:hideMark/>
          </w:tcPr>
          <w:p w14:paraId="71A02F71" w14:textId="77777777" w:rsidR="00F92AC2" w:rsidRPr="007001F1" w:rsidDel="007D765B" w:rsidRDefault="00F92AC2">
            <w:pPr>
              <w:spacing w:after="160" w:line="259" w:lineRule="auto"/>
              <w:rPr>
                <w:del w:id="1189" w:author="Autor"/>
                <w:color w:val="000000"/>
              </w:rPr>
              <w:pPrChange w:id="1190" w:author="Autor">
                <w:pPr>
                  <w:jc w:val="both"/>
                </w:pPr>
              </w:pPrChange>
            </w:pPr>
            <w:del w:id="1191" w:author="Autor">
              <w:r w:rsidRPr="007001F1" w:rsidDel="007D765B">
                <w:rPr>
                  <w:color w:val="000000"/>
                  <w:sz w:val="22"/>
                  <w:szCs w:val="22"/>
                </w:rPr>
                <w:delText> </w:delText>
              </w:r>
            </w:del>
          </w:p>
        </w:tc>
        <w:tc>
          <w:tcPr>
            <w:tcW w:w="709" w:type="dxa"/>
            <w:shd w:val="clear" w:color="auto" w:fill="auto"/>
            <w:vAlign w:val="center"/>
            <w:hideMark/>
          </w:tcPr>
          <w:p w14:paraId="2948F272" w14:textId="77777777" w:rsidR="00F92AC2" w:rsidRPr="007001F1" w:rsidDel="007D765B" w:rsidRDefault="00F92AC2">
            <w:pPr>
              <w:spacing w:after="160" w:line="259" w:lineRule="auto"/>
              <w:rPr>
                <w:del w:id="1192" w:author="Autor"/>
                <w:color w:val="000000"/>
              </w:rPr>
              <w:pPrChange w:id="1193" w:author="Autor">
                <w:pPr>
                  <w:jc w:val="both"/>
                </w:pPr>
              </w:pPrChange>
            </w:pPr>
            <w:del w:id="1194" w:author="Autor">
              <w:r w:rsidRPr="007001F1" w:rsidDel="007D765B">
                <w:rPr>
                  <w:color w:val="000000"/>
                  <w:sz w:val="22"/>
                  <w:szCs w:val="22"/>
                </w:rPr>
                <w:delText> </w:delText>
              </w:r>
            </w:del>
          </w:p>
        </w:tc>
        <w:tc>
          <w:tcPr>
            <w:tcW w:w="1775" w:type="dxa"/>
            <w:shd w:val="clear" w:color="auto" w:fill="auto"/>
            <w:vAlign w:val="center"/>
            <w:hideMark/>
          </w:tcPr>
          <w:p w14:paraId="6E89C492" w14:textId="77777777" w:rsidR="00F92AC2" w:rsidRPr="007001F1" w:rsidDel="007D765B" w:rsidRDefault="00F92AC2">
            <w:pPr>
              <w:spacing w:after="160" w:line="259" w:lineRule="auto"/>
              <w:rPr>
                <w:del w:id="1195" w:author="Autor"/>
                <w:color w:val="000000"/>
              </w:rPr>
              <w:pPrChange w:id="1196" w:author="Autor">
                <w:pPr>
                  <w:jc w:val="both"/>
                </w:pPr>
              </w:pPrChange>
            </w:pPr>
            <w:del w:id="1197" w:author="Autor">
              <w:r w:rsidRPr="007001F1" w:rsidDel="007D765B">
                <w:rPr>
                  <w:color w:val="000000"/>
                  <w:sz w:val="22"/>
                  <w:szCs w:val="22"/>
                </w:rPr>
                <w:delText> </w:delText>
              </w:r>
            </w:del>
          </w:p>
        </w:tc>
      </w:tr>
      <w:tr w:rsidR="00F92AC2" w:rsidRPr="007001F1" w:rsidDel="007D765B" w14:paraId="6D0C75B3" w14:textId="77777777" w:rsidTr="00E00970">
        <w:trPr>
          <w:trHeight w:val="300"/>
          <w:del w:id="1198" w:author="Autor"/>
        </w:trPr>
        <w:tc>
          <w:tcPr>
            <w:tcW w:w="3559" w:type="dxa"/>
            <w:gridSpan w:val="2"/>
            <w:shd w:val="clear" w:color="auto" w:fill="auto"/>
            <w:vAlign w:val="center"/>
            <w:hideMark/>
          </w:tcPr>
          <w:p w14:paraId="5E09F43C" w14:textId="77777777" w:rsidR="00F92AC2" w:rsidRPr="007001F1" w:rsidDel="007D765B" w:rsidRDefault="00F92AC2">
            <w:pPr>
              <w:spacing w:after="160" w:line="259" w:lineRule="auto"/>
              <w:rPr>
                <w:del w:id="1199" w:author="Autor"/>
                <w:b/>
                <w:bCs/>
              </w:rPr>
              <w:pPrChange w:id="1200" w:author="Autor">
                <w:pPr/>
              </w:pPrChange>
            </w:pPr>
            <w:del w:id="1201" w:author="Autor">
              <w:r w:rsidRPr="007001F1" w:rsidDel="007D765B">
                <w:rPr>
                  <w:b/>
                  <w:bCs/>
                  <w:sz w:val="22"/>
                  <w:szCs w:val="22"/>
                </w:rPr>
                <w:delText>Kontrolu vykonal</w:delText>
              </w:r>
              <w:r w:rsidR="00A90B4D" w:rsidDel="007D765B">
                <w:rPr>
                  <w:rStyle w:val="Odkaznapoznmkupodiarou"/>
                  <w:b/>
                  <w:bCs/>
                  <w:sz w:val="22"/>
                  <w:szCs w:val="22"/>
                </w:rPr>
                <w:footnoteReference w:customMarkFollows="1" w:id="19"/>
                <w:delText>2</w:delText>
              </w:r>
              <w:r w:rsidRPr="007001F1" w:rsidDel="007D765B">
                <w:rPr>
                  <w:b/>
                  <w:bCs/>
                  <w:sz w:val="22"/>
                  <w:szCs w:val="22"/>
                </w:rPr>
                <w:delText>:</w:delText>
              </w:r>
            </w:del>
          </w:p>
        </w:tc>
        <w:tc>
          <w:tcPr>
            <w:tcW w:w="5461" w:type="dxa"/>
            <w:gridSpan w:val="5"/>
            <w:shd w:val="clear" w:color="auto" w:fill="auto"/>
            <w:vAlign w:val="center"/>
            <w:hideMark/>
          </w:tcPr>
          <w:p w14:paraId="3EEB89A6" w14:textId="77777777" w:rsidR="00F92AC2" w:rsidRPr="007001F1" w:rsidDel="007D765B" w:rsidRDefault="00F92AC2">
            <w:pPr>
              <w:spacing w:after="160" w:line="259" w:lineRule="auto"/>
              <w:rPr>
                <w:del w:id="1204" w:author="Autor"/>
                <w:color w:val="000000"/>
              </w:rPr>
              <w:pPrChange w:id="1205" w:author="Autor">
                <w:pPr/>
              </w:pPrChange>
            </w:pPr>
            <w:del w:id="1206" w:author="Autor">
              <w:r w:rsidRPr="007001F1" w:rsidDel="007D765B">
                <w:rPr>
                  <w:color w:val="000000"/>
                  <w:sz w:val="22"/>
                  <w:szCs w:val="22"/>
                </w:rPr>
                <w:delText> </w:delText>
              </w:r>
            </w:del>
          </w:p>
        </w:tc>
      </w:tr>
      <w:tr w:rsidR="00F92AC2" w:rsidRPr="007001F1" w:rsidDel="007D765B" w14:paraId="22B025C7" w14:textId="77777777" w:rsidTr="00E00970">
        <w:trPr>
          <w:trHeight w:val="300"/>
          <w:del w:id="1207" w:author="Autor"/>
        </w:trPr>
        <w:tc>
          <w:tcPr>
            <w:tcW w:w="3559" w:type="dxa"/>
            <w:gridSpan w:val="2"/>
            <w:shd w:val="clear" w:color="auto" w:fill="auto"/>
            <w:vAlign w:val="center"/>
            <w:hideMark/>
          </w:tcPr>
          <w:p w14:paraId="120C5069" w14:textId="77777777" w:rsidR="00F92AC2" w:rsidRPr="007001F1" w:rsidDel="007D765B" w:rsidRDefault="00F92AC2">
            <w:pPr>
              <w:spacing w:after="160" w:line="259" w:lineRule="auto"/>
              <w:rPr>
                <w:del w:id="1208" w:author="Autor"/>
                <w:b/>
                <w:bCs/>
              </w:rPr>
              <w:pPrChange w:id="1209" w:author="Autor">
                <w:pPr/>
              </w:pPrChange>
            </w:pPr>
            <w:del w:id="1210" w:author="Autor">
              <w:r w:rsidRPr="007001F1" w:rsidDel="007D765B">
                <w:rPr>
                  <w:b/>
                  <w:bCs/>
                  <w:sz w:val="22"/>
                  <w:szCs w:val="22"/>
                </w:rPr>
                <w:delText>Dátum:</w:delText>
              </w:r>
            </w:del>
          </w:p>
        </w:tc>
        <w:tc>
          <w:tcPr>
            <w:tcW w:w="5461" w:type="dxa"/>
            <w:gridSpan w:val="5"/>
            <w:shd w:val="clear" w:color="auto" w:fill="auto"/>
            <w:vAlign w:val="center"/>
            <w:hideMark/>
          </w:tcPr>
          <w:p w14:paraId="7D7593B3" w14:textId="77777777" w:rsidR="00F92AC2" w:rsidRPr="007001F1" w:rsidDel="007D765B" w:rsidRDefault="00F92AC2">
            <w:pPr>
              <w:spacing w:after="160" w:line="259" w:lineRule="auto"/>
              <w:rPr>
                <w:del w:id="1211" w:author="Autor"/>
                <w:color w:val="000000"/>
              </w:rPr>
              <w:pPrChange w:id="1212" w:author="Autor">
                <w:pPr/>
              </w:pPrChange>
            </w:pPr>
            <w:del w:id="1213" w:author="Autor">
              <w:r w:rsidRPr="007001F1" w:rsidDel="007D765B">
                <w:rPr>
                  <w:color w:val="000000"/>
                  <w:sz w:val="22"/>
                  <w:szCs w:val="22"/>
                </w:rPr>
                <w:delText> </w:delText>
              </w:r>
            </w:del>
          </w:p>
        </w:tc>
      </w:tr>
      <w:tr w:rsidR="00F92AC2" w:rsidRPr="007001F1" w:rsidDel="007D765B" w14:paraId="4BE8C32E" w14:textId="77777777" w:rsidTr="00E00970">
        <w:trPr>
          <w:trHeight w:val="300"/>
          <w:del w:id="1214" w:author="Autor"/>
        </w:trPr>
        <w:tc>
          <w:tcPr>
            <w:tcW w:w="3559" w:type="dxa"/>
            <w:gridSpan w:val="2"/>
            <w:shd w:val="clear" w:color="000000" w:fill="FFFFFF"/>
            <w:vAlign w:val="center"/>
            <w:hideMark/>
          </w:tcPr>
          <w:p w14:paraId="5AA5FE8F" w14:textId="77777777" w:rsidR="00F92AC2" w:rsidRPr="007001F1" w:rsidDel="007D765B" w:rsidRDefault="00F92AC2">
            <w:pPr>
              <w:spacing w:after="160" w:line="259" w:lineRule="auto"/>
              <w:rPr>
                <w:del w:id="1215" w:author="Autor"/>
                <w:b/>
                <w:bCs/>
              </w:rPr>
              <w:pPrChange w:id="1216" w:author="Autor">
                <w:pPr/>
              </w:pPrChange>
            </w:pPr>
            <w:del w:id="1217" w:author="Autor">
              <w:r w:rsidRPr="007001F1" w:rsidDel="007D765B">
                <w:rPr>
                  <w:b/>
                  <w:bCs/>
                  <w:sz w:val="22"/>
                  <w:szCs w:val="22"/>
                </w:rPr>
                <w:delText>Podpis:</w:delText>
              </w:r>
            </w:del>
          </w:p>
        </w:tc>
        <w:tc>
          <w:tcPr>
            <w:tcW w:w="5461" w:type="dxa"/>
            <w:gridSpan w:val="5"/>
            <w:shd w:val="clear" w:color="auto" w:fill="auto"/>
            <w:vAlign w:val="center"/>
            <w:hideMark/>
          </w:tcPr>
          <w:p w14:paraId="2D23A7CA" w14:textId="77777777" w:rsidR="00F92AC2" w:rsidRPr="007001F1" w:rsidDel="007D765B" w:rsidRDefault="00F92AC2">
            <w:pPr>
              <w:spacing w:after="160" w:line="259" w:lineRule="auto"/>
              <w:rPr>
                <w:del w:id="1218" w:author="Autor"/>
                <w:color w:val="000000"/>
              </w:rPr>
              <w:pPrChange w:id="1219" w:author="Autor">
                <w:pPr/>
              </w:pPrChange>
            </w:pPr>
            <w:del w:id="1220" w:author="Autor">
              <w:r w:rsidRPr="007001F1" w:rsidDel="007D765B">
                <w:rPr>
                  <w:color w:val="000000"/>
                  <w:sz w:val="22"/>
                  <w:szCs w:val="22"/>
                </w:rPr>
                <w:delText> </w:delText>
              </w:r>
            </w:del>
          </w:p>
        </w:tc>
      </w:tr>
      <w:tr w:rsidR="00F92AC2" w:rsidRPr="007001F1" w:rsidDel="007D765B" w14:paraId="4C9386E8" w14:textId="77777777" w:rsidTr="00E00970">
        <w:trPr>
          <w:trHeight w:val="300"/>
          <w:del w:id="1221" w:author="Autor"/>
        </w:trPr>
        <w:tc>
          <w:tcPr>
            <w:tcW w:w="9020" w:type="dxa"/>
            <w:gridSpan w:val="7"/>
            <w:shd w:val="clear" w:color="auto" w:fill="auto"/>
            <w:noWrap/>
            <w:vAlign w:val="bottom"/>
            <w:hideMark/>
          </w:tcPr>
          <w:p w14:paraId="3B948A89" w14:textId="77777777" w:rsidR="00F92AC2" w:rsidRPr="007001F1" w:rsidDel="007D765B" w:rsidRDefault="00F92AC2">
            <w:pPr>
              <w:spacing w:after="160" w:line="259" w:lineRule="auto"/>
              <w:rPr>
                <w:del w:id="1222" w:author="Autor"/>
                <w:color w:val="000000"/>
              </w:rPr>
              <w:pPrChange w:id="1223" w:author="Autor">
                <w:pPr>
                  <w:jc w:val="center"/>
                </w:pPr>
              </w:pPrChange>
            </w:pPr>
            <w:del w:id="1224" w:author="Autor">
              <w:r w:rsidRPr="007001F1" w:rsidDel="007D765B">
                <w:rPr>
                  <w:color w:val="000000"/>
                  <w:sz w:val="22"/>
                  <w:szCs w:val="22"/>
                </w:rPr>
                <w:delText> </w:delText>
              </w:r>
            </w:del>
          </w:p>
        </w:tc>
      </w:tr>
      <w:tr w:rsidR="00F92AC2" w:rsidRPr="007001F1" w:rsidDel="007D765B" w14:paraId="6E927691" w14:textId="77777777" w:rsidTr="00E00970">
        <w:trPr>
          <w:trHeight w:val="300"/>
          <w:del w:id="1225" w:author="Autor"/>
        </w:trPr>
        <w:tc>
          <w:tcPr>
            <w:tcW w:w="3559" w:type="dxa"/>
            <w:gridSpan w:val="2"/>
            <w:shd w:val="clear" w:color="000000" w:fill="FFFFFF"/>
            <w:vAlign w:val="center"/>
            <w:hideMark/>
          </w:tcPr>
          <w:p w14:paraId="52AB43A7" w14:textId="77777777" w:rsidR="00F92AC2" w:rsidRPr="007001F1" w:rsidDel="007D765B" w:rsidRDefault="00F92AC2">
            <w:pPr>
              <w:spacing w:after="160" w:line="259" w:lineRule="auto"/>
              <w:rPr>
                <w:del w:id="1226" w:author="Autor"/>
                <w:b/>
                <w:bCs/>
              </w:rPr>
              <w:pPrChange w:id="1227" w:author="Autor">
                <w:pPr/>
              </w:pPrChange>
            </w:pPr>
            <w:del w:id="1228" w:author="Autor">
              <w:r w:rsidRPr="007001F1" w:rsidDel="007D765B">
                <w:rPr>
                  <w:b/>
                  <w:bCs/>
                  <w:sz w:val="22"/>
                  <w:szCs w:val="22"/>
                </w:rPr>
                <w:delText xml:space="preserve">Kontrolu </w:delText>
              </w:r>
              <w:r w:rsidR="00E3352C" w:rsidDel="007D765B">
                <w:rPr>
                  <w:b/>
                  <w:bCs/>
                  <w:sz w:val="22"/>
                  <w:szCs w:val="22"/>
                </w:rPr>
                <w:delText>schválil</w:delText>
              </w:r>
              <w:r w:rsidR="00E3352C" w:rsidRPr="007001F1" w:rsidDel="007D765B">
                <w:rPr>
                  <w:b/>
                  <w:bCs/>
                  <w:sz w:val="22"/>
                  <w:szCs w:val="22"/>
                </w:rPr>
                <w:delText xml:space="preserve"> </w:delText>
              </w:r>
              <w:r w:rsidR="00A90B4D" w:rsidDel="007D765B">
                <w:rPr>
                  <w:rStyle w:val="Odkaznapoznmkupodiarou"/>
                  <w:b/>
                  <w:bCs/>
                  <w:sz w:val="22"/>
                  <w:szCs w:val="22"/>
                </w:rPr>
                <w:footnoteReference w:customMarkFollows="1" w:id="20"/>
                <w:delText>3</w:delText>
              </w:r>
              <w:r w:rsidRPr="007001F1" w:rsidDel="007D765B">
                <w:rPr>
                  <w:b/>
                  <w:bCs/>
                  <w:sz w:val="22"/>
                  <w:szCs w:val="22"/>
                </w:rPr>
                <w:delText>:</w:delText>
              </w:r>
            </w:del>
          </w:p>
        </w:tc>
        <w:tc>
          <w:tcPr>
            <w:tcW w:w="5461" w:type="dxa"/>
            <w:gridSpan w:val="5"/>
            <w:shd w:val="clear" w:color="auto" w:fill="auto"/>
            <w:vAlign w:val="center"/>
            <w:hideMark/>
          </w:tcPr>
          <w:p w14:paraId="0F4F418D" w14:textId="77777777" w:rsidR="00F92AC2" w:rsidRPr="007001F1" w:rsidDel="007D765B" w:rsidRDefault="00F92AC2">
            <w:pPr>
              <w:spacing w:after="160" w:line="259" w:lineRule="auto"/>
              <w:rPr>
                <w:del w:id="1231" w:author="Autor"/>
                <w:color w:val="000000"/>
              </w:rPr>
              <w:pPrChange w:id="1232" w:author="Autor">
                <w:pPr/>
              </w:pPrChange>
            </w:pPr>
            <w:del w:id="1233" w:author="Autor">
              <w:r w:rsidRPr="007001F1" w:rsidDel="007D765B">
                <w:rPr>
                  <w:color w:val="000000"/>
                  <w:sz w:val="22"/>
                  <w:szCs w:val="22"/>
                </w:rPr>
                <w:delText> </w:delText>
              </w:r>
            </w:del>
          </w:p>
        </w:tc>
      </w:tr>
      <w:tr w:rsidR="00F92AC2" w:rsidRPr="007001F1" w:rsidDel="007D765B" w14:paraId="58C98925" w14:textId="77777777" w:rsidTr="00E00970">
        <w:trPr>
          <w:trHeight w:val="300"/>
          <w:del w:id="1234" w:author="Autor"/>
        </w:trPr>
        <w:tc>
          <w:tcPr>
            <w:tcW w:w="3559" w:type="dxa"/>
            <w:gridSpan w:val="2"/>
            <w:shd w:val="clear" w:color="000000" w:fill="FFFFFF"/>
            <w:vAlign w:val="center"/>
            <w:hideMark/>
          </w:tcPr>
          <w:p w14:paraId="03DB894C" w14:textId="77777777" w:rsidR="00F92AC2" w:rsidRPr="007001F1" w:rsidDel="007D765B" w:rsidRDefault="00F92AC2">
            <w:pPr>
              <w:spacing w:after="160" w:line="259" w:lineRule="auto"/>
              <w:rPr>
                <w:del w:id="1235" w:author="Autor"/>
                <w:b/>
                <w:bCs/>
              </w:rPr>
              <w:pPrChange w:id="1236" w:author="Autor">
                <w:pPr/>
              </w:pPrChange>
            </w:pPr>
            <w:del w:id="1237" w:author="Autor">
              <w:r w:rsidRPr="007001F1" w:rsidDel="007D765B">
                <w:rPr>
                  <w:b/>
                  <w:bCs/>
                  <w:sz w:val="22"/>
                  <w:szCs w:val="22"/>
                </w:rPr>
                <w:delText xml:space="preserve">Dátum: </w:delText>
              </w:r>
            </w:del>
          </w:p>
        </w:tc>
        <w:tc>
          <w:tcPr>
            <w:tcW w:w="5461" w:type="dxa"/>
            <w:gridSpan w:val="5"/>
            <w:shd w:val="clear" w:color="auto" w:fill="auto"/>
            <w:vAlign w:val="center"/>
            <w:hideMark/>
          </w:tcPr>
          <w:p w14:paraId="182EDC63" w14:textId="77777777" w:rsidR="00F92AC2" w:rsidRPr="007001F1" w:rsidDel="007D765B" w:rsidRDefault="00F92AC2">
            <w:pPr>
              <w:spacing w:after="160" w:line="259" w:lineRule="auto"/>
              <w:rPr>
                <w:del w:id="1238" w:author="Autor"/>
                <w:color w:val="000000"/>
              </w:rPr>
              <w:pPrChange w:id="1239" w:author="Autor">
                <w:pPr/>
              </w:pPrChange>
            </w:pPr>
            <w:del w:id="1240" w:author="Autor">
              <w:r w:rsidRPr="007001F1" w:rsidDel="007D765B">
                <w:rPr>
                  <w:color w:val="000000"/>
                  <w:sz w:val="22"/>
                  <w:szCs w:val="22"/>
                </w:rPr>
                <w:delText> </w:delText>
              </w:r>
            </w:del>
          </w:p>
        </w:tc>
      </w:tr>
      <w:tr w:rsidR="00F92AC2" w:rsidRPr="007001F1" w:rsidDel="007D765B" w14:paraId="71663422" w14:textId="77777777" w:rsidTr="00E00970">
        <w:trPr>
          <w:trHeight w:val="300"/>
          <w:del w:id="1241" w:author="Autor"/>
        </w:trPr>
        <w:tc>
          <w:tcPr>
            <w:tcW w:w="3559" w:type="dxa"/>
            <w:gridSpan w:val="2"/>
            <w:shd w:val="clear" w:color="000000" w:fill="FFFFFF"/>
            <w:vAlign w:val="center"/>
            <w:hideMark/>
          </w:tcPr>
          <w:p w14:paraId="469F3FB6" w14:textId="77777777" w:rsidR="00F92AC2" w:rsidRPr="007001F1" w:rsidDel="007D765B" w:rsidRDefault="00F92AC2">
            <w:pPr>
              <w:spacing w:after="160" w:line="259" w:lineRule="auto"/>
              <w:rPr>
                <w:del w:id="1242" w:author="Autor"/>
                <w:b/>
                <w:bCs/>
              </w:rPr>
              <w:pPrChange w:id="1243" w:author="Autor">
                <w:pPr/>
              </w:pPrChange>
            </w:pPr>
            <w:del w:id="1244" w:author="Autor">
              <w:r w:rsidRPr="007001F1" w:rsidDel="007D765B">
                <w:rPr>
                  <w:b/>
                  <w:bCs/>
                  <w:sz w:val="22"/>
                  <w:szCs w:val="22"/>
                </w:rPr>
                <w:delText>Podpis:</w:delText>
              </w:r>
            </w:del>
          </w:p>
        </w:tc>
        <w:tc>
          <w:tcPr>
            <w:tcW w:w="5461" w:type="dxa"/>
            <w:gridSpan w:val="5"/>
            <w:shd w:val="clear" w:color="auto" w:fill="auto"/>
            <w:vAlign w:val="center"/>
            <w:hideMark/>
          </w:tcPr>
          <w:p w14:paraId="665BF8D7" w14:textId="77777777" w:rsidR="00F92AC2" w:rsidRPr="007001F1" w:rsidDel="007D765B" w:rsidRDefault="00F92AC2">
            <w:pPr>
              <w:spacing w:after="160" w:line="259" w:lineRule="auto"/>
              <w:rPr>
                <w:del w:id="1245" w:author="Autor"/>
                <w:color w:val="000000"/>
              </w:rPr>
              <w:pPrChange w:id="1246" w:author="Autor">
                <w:pPr/>
              </w:pPrChange>
            </w:pPr>
            <w:del w:id="1247" w:author="Autor">
              <w:r w:rsidRPr="007001F1" w:rsidDel="007D765B">
                <w:rPr>
                  <w:color w:val="000000"/>
                  <w:sz w:val="22"/>
                  <w:szCs w:val="22"/>
                </w:rPr>
                <w:delText> </w:delText>
              </w:r>
            </w:del>
          </w:p>
        </w:tc>
      </w:tr>
    </w:tbl>
    <w:p w14:paraId="78EAE8FF" w14:textId="77777777" w:rsidR="005365A3" w:rsidRPr="007001F1" w:rsidDel="007D765B" w:rsidRDefault="005365A3" w:rsidP="00B60C27">
      <w:pPr>
        <w:spacing w:after="160" w:line="259" w:lineRule="auto"/>
        <w:rPr>
          <w:del w:id="1248" w:author="Autor"/>
        </w:rPr>
      </w:pPr>
      <w:del w:id="1249" w:author="Autor">
        <w:r w:rsidRPr="007001F1" w:rsidDel="007D765B">
          <w:br w:type="page"/>
        </w:r>
      </w:del>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Del="007D765B" w14:paraId="08F778B9" w14:textId="77777777" w:rsidTr="00E00970">
        <w:trPr>
          <w:trHeight w:val="645"/>
          <w:del w:id="1250" w:author="Autor"/>
        </w:trPr>
        <w:tc>
          <w:tcPr>
            <w:tcW w:w="9087" w:type="dxa"/>
            <w:gridSpan w:val="7"/>
            <w:shd w:val="clear" w:color="000000" w:fill="60497A"/>
            <w:vAlign w:val="center"/>
            <w:hideMark/>
          </w:tcPr>
          <w:p w14:paraId="66F96729" w14:textId="77777777" w:rsidR="005365A3" w:rsidRPr="007001F1" w:rsidDel="007D765B" w:rsidRDefault="005365A3">
            <w:pPr>
              <w:spacing w:after="160" w:line="259" w:lineRule="auto"/>
              <w:rPr>
                <w:del w:id="1251" w:author="Autor"/>
                <w:b/>
                <w:bCs/>
                <w:color w:val="FFFFFF"/>
              </w:rPr>
              <w:pPrChange w:id="1252" w:author="Autor">
                <w:pPr>
                  <w:jc w:val="center"/>
                </w:pPr>
              </w:pPrChange>
            </w:pPr>
            <w:del w:id="1253" w:author="Autor">
              <w:r w:rsidRPr="007001F1" w:rsidDel="007D765B">
                <w:rPr>
                  <w:b/>
                  <w:bCs/>
                  <w:color w:val="FFFFFF"/>
                </w:rPr>
                <w:delText>Kontrolný zoznam k finančnej kontrole VO</w:delText>
              </w:r>
              <w:r w:rsidRPr="007001F1" w:rsidDel="007D765B">
                <w:rPr>
                  <w:b/>
                  <w:bCs/>
                  <w:color w:val="FFFFFF"/>
                </w:rPr>
                <w:br/>
              </w:r>
              <w:bookmarkStart w:id="1254" w:name="KZ_11"/>
              <w:r w:rsidRPr="007001F1" w:rsidDel="007D765B">
                <w:rPr>
                  <w:b/>
                  <w:bCs/>
                  <w:color w:val="FFFFFF"/>
                </w:rPr>
                <w:delText xml:space="preserve">Nadlimitná zákazka realizovaná </w:delText>
              </w:r>
              <w:r w:rsidR="003E1F08" w:rsidDel="007D765B">
                <w:rPr>
                  <w:b/>
                  <w:bCs/>
                  <w:color w:val="FFFFFF"/>
                </w:rPr>
                <w:delText>s využitím</w:delText>
              </w:r>
              <w:r w:rsidR="003E1F08" w:rsidRPr="007001F1" w:rsidDel="007D765B">
                <w:rPr>
                  <w:b/>
                  <w:bCs/>
                  <w:color w:val="FFFFFF"/>
                </w:rPr>
                <w:delText xml:space="preserve"> </w:delText>
              </w:r>
              <w:r w:rsidRPr="007001F1" w:rsidDel="007D765B">
                <w:rPr>
                  <w:b/>
                  <w:bCs/>
                  <w:color w:val="FFFFFF"/>
                </w:rPr>
                <w:delText>elektronické</w:delText>
              </w:r>
              <w:r w:rsidR="003E1F08" w:rsidDel="007D765B">
                <w:rPr>
                  <w:b/>
                  <w:bCs/>
                  <w:color w:val="FFFFFF"/>
                </w:rPr>
                <w:delText>ho</w:delText>
              </w:r>
              <w:r w:rsidRPr="007001F1" w:rsidDel="007D765B">
                <w:rPr>
                  <w:b/>
                  <w:bCs/>
                  <w:color w:val="FFFFFF"/>
                </w:rPr>
                <w:delText xml:space="preserve"> trhovisk</w:delText>
              </w:r>
              <w:r w:rsidR="003E1F08" w:rsidDel="007D765B">
                <w:rPr>
                  <w:b/>
                  <w:bCs/>
                  <w:color w:val="FFFFFF"/>
                </w:rPr>
                <w:delText>a</w:delText>
              </w:r>
              <w:r w:rsidRPr="007001F1" w:rsidDel="007D765B">
                <w:rPr>
                  <w:b/>
                  <w:bCs/>
                  <w:color w:val="FFFFFF"/>
                </w:rPr>
                <w:delText xml:space="preserve"> - následná ex</w:delText>
              </w:r>
              <w:r w:rsidR="009411BC" w:rsidDel="007D765B">
                <w:rPr>
                  <w:b/>
                  <w:bCs/>
                  <w:color w:val="FFFFFF"/>
                </w:rPr>
                <w:delText xml:space="preserve"> </w:delText>
              </w:r>
              <w:r w:rsidRPr="007001F1" w:rsidDel="007D765B">
                <w:rPr>
                  <w:b/>
                  <w:bCs/>
                  <w:color w:val="FFFFFF"/>
                </w:rPr>
                <w:delText>post kontrola</w:delText>
              </w:r>
              <w:bookmarkEnd w:id="1254"/>
            </w:del>
          </w:p>
        </w:tc>
      </w:tr>
      <w:tr w:rsidR="005365A3" w:rsidRPr="007001F1" w:rsidDel="007D765B" w14:paraId="3F6D179E" w14:textId="77777777" w:rsidTr="00E00970">
        <w:trPr>
          <w:trHeight w:val="330"/>
          <w:del w:id="1255" w:author="Autor"/>
        </w:trPr>
        <w:tc>
          <w:tcPr>
            <w:tcW w:w="9087" w:type="dxa"/>
            <w:gridSpan w:val="7"/>
            <w:shd w:val="clear" w:color="auto" w:fill="auto"/>
            <w:vAlign w:val="center"/>
            <w:hideMark/>
          </w:tcPr>
          <w:p w14:paraId="18DF091B" w14:textId="77777777" w:rsidR="005365A3" w:rsidRPr="007001F1" w:rsidDel="007D765B" w:rsidRDefault="005365A3">
            <w:pPr>
              <w:spacing w:after="160" w:line="259" w:lineRule="auto"/>
              <w:rPr>
                <w:del w:id="1256" w:author="Autor"/>
                <w:b/>
                <w:bCs/>
                <w:color w:val="000000"/>
              </w:rPr>
              <w:pPrChange w:id="1257" w:author="Autor">
                <w:pPr>
                  <w:jc w:val="center"/>
                </w:pPr>
              </w:pPrChange>
            </w:pPr>
            <w:del w:id="1258" w:author="Autor">
              <w:r w:rsidRPr="007001F1" w:rsidDel="007D765B">
                <w:rPr>
                  <w:b/>
                  <w:bCs/>
                  <w:color w:val="000000"/>
                  <w:sz w:val="22"/>
                  <w:szCs w:val="22"/>
                </w:rPr>
                <w:delText>Identifikácia programu</w:delText>
              </w:r>
            </w:del>
          </w:p>
        </w:tc>
      </w:tr>
      <w:tr w:rsidR="005365A3" w:rsidRPr="007001F1" w:rsidDel="007D765B" w14:paraId="05BB2D58" w14:textId="77777777" w:rsidTr="00E00970">
        <w:trPr>
          <w:trHeight w:val="300"/>
          <w:del w:id="1259" w:author="Autor"/>
        </w:trPr>
        <w:tc>
          <w:tcPr>
            <w:tcW w:w="3559" w:type="dxa"/>
            <w:gridSpan w:val="2"/>
            <w:shd w:val="clear" w:color="auto" w:fill="auto"/>
            <w:vAlign w:val="center"/>
            <w:hideMark/>
          </w:tcPr>
          <w:p w14:paraId="572FD4D3" w14:textId="77777777" w:rsidR="005365A3" w:rsidRPr="007001F1" w:rsidDel="007D765B" w:rsidRDefault="005365A3">
            <w:pPr>
              <w:spacing w:after="160" w:line="259" w:lineRule="auto"/>
              <w:rPr>
                <w:del w:id="1260" w:author="Autor"/>
                <w:color w:val="000000"/>
              </w:rPr>
              <w:pPrChange w:id="1261" w:author="Autor">
                <w:pPr/>
              </w:pPrChange>
            </w:pPr>
            <w:del w:id="1262" w:author="Autor">
              <w:r w:rsidRPr="007001F1" w:rsidDel="007D765B">
                <w:rPr>
                  <w:color w:val="000000"/>
                  <w:sz w:val="22"/>
                  <w:szCs w:val="22"/>
                </w:rPr>
                <w:delText>Názov programu</w:delText>
              </w:r>
            </w:del>
          </w:p>
        </w:tc>
        <w:tc>
          <w:tcPr>
            <w:tcW w:w="5528" w:type="dxa"/>
            <w:gridSpan w:val="5"/>
            <w:shd w:val="clear" w:color="auto" w:fill="auto"/>
            <w:vAlign w:val="center"/>
            <w:hideMark/>
          </w:tcPr>
          <w:p w14:paraId="610486FB" w14:textId="77777777" w:rsidR="005365A3" w:rsidRPr="007001F1" w:rsidDel="007D765B" w:rsidRDefault="005365A3">
            <w:pPr>
              <w:spacing w:after="160" w:line="259" w:lineRule="auto"/>
              <w:rPr>
                <w:del w:id="1263" w:author="Autor"/>
                <w:color w:val="000000"/>
              </w:rPr>
              <w:pPrChange w:id="1264" w:author="Autor">
                <w:pPr/>
              </w:pPrChange>
            </w:pPr>
            <w:del w:id="1265" w:author="Autor">
              <w:r w:rsidRPr="007001F1" w:rsidDel="007D765B">
                <w:rPr>
                  <w:color w:val="000000"/>
                  <w:sz w:val="22"/>
                  <w:szCs w:val="22"/>
                </w:rPr>
                <w:delText> </w:delText>
              </w:r>
            </w:del>
          </w:p>
        </w:tc>
      </w:tr>
      <w:tr w:rsidR="005365A3" w:rsidRPr="007001F1" w:rsidDel="007D765B" w14:paraId="61CA6B39" w14:textId="77777777" w:rsidTr="00E00970">
        <w:trPr>
          <w:trHeight w:val="660"/>
          <w:del w:id="1266" w:author="Autor"/>
        </w:trPr>
        <w:tc>
          <w:tcPr>
            <w:tcW w:w="3559" w:type="dxa"/>
            <w:gridSpan w:val="2"/>
            <w:shd w:val="clear" w:color="auto" w:fill="auto"/>
            <w:vAlign w:val="center"/>
            <w:hideMark/>
          </w:tcPr>
          <w:p w14:paraId="78C73A7E" w14:textId="77777777" w:rsidR="005365A3" w:rsidRPr="007001F1" w:rsidDel="007D765B" w:rsidRDefault="005365A3">
            <w:pPr>
              <w:spacing w:after="160" w:line="259" w:lineRule="auto"/>
              <w:rPr>
                <w:del w:id="1267" w:author="Autor"/>
                <w:color w:val="000000"/>
              </w:rPr>
              <w:pPrChange w:id="1268" w:author="Autor">
                <w:pPr/>
              </w:pPrChange>
            </w:pPr>
            <w:del w:id="1269" w:author="Autor">
              <w:r w:rsidRPr="007001F1" w:rsidDel="007D765B">
                <w:rPr>
                  <w:color w:val="000000"/>
                  <w:sz w:val="22"/>
                  <w:szCs w:val="22"/>
                </w:rPr>
                <w:delText xml:space="preserve">Názov </w:delText>
              </w:r>
              <w:r w:rsidR="00322CCF" w:rsidDel="007D765B">
                <w:rPr>
                  <w:color w:val="000000"/>
                  <w:sz w:val="22"/>
                  <w:szCs w:val="22"/>
                </w:rPr>
                <w:delText>prioritnej osi</w:delText>
              </w:r>
            </w:del>
          </w:p>
        </w:tc>
        <w:tc>
          <w:tcPr>
            <w:tcW w:w="5528" w:type="dxa"/>
            <w:gridSpan w:val="5"/>
            <w:shd w:val="clear" w:color="auto" w:fill="auto"/>
            <w:vAlign w:val="center"/>
            <w:hideMark/>
          </w:tcPr>
          <w:p w14:paraId="0E1BF674" w14:textId="77777777" w:rsidR="005365A3" w:rsidRPr="007001F1" w:rsidDel="007D765B" w:rsidRDefault="005365A3">
            <w:pPr>
              <w:spacing w:after="160" w:line="259" w:lineRule="auto"/>
              <w:rPr>
                <w:del w:id="1270" w:author="Autor"/>
                <w:color w:val="000000"/>
              </w:rPr>
              <w:pPrChange w:id="1271" w:author="Autor">
                <w:pPr/>
              </w:pPrChange>
            </w:pPr>
            <w:del w:id="1272" w:author="Autor">
              <w:r w:rsidRPr="007001F1" w:rsidDel="007D765B">
                <w:rPr>
                  <w:color w:val="000000"/>
                  <w:sz w:val="22"/>
                  <w:szCs w:val="22"/>
                </w:rPr>
                <w:delText> </w:delText>
              </w:r>
            </w:del>
          </w:p>
        </w:tc>
      </w:tr>
      <w:tr w:rsidR="005365A3" w:rsidRPr="007001F1" w:rsidDel="007D765B" w14:paraId="2F38A62D" w14:textId="77777777" w:rsidTr="00E00970">
        <w:trPr>
          <w:trHeight w:val="330"/>
          <w:del w:id="1273" w:author="Autor"/>
        </w:trPr>
        <w:tc>
          <w:tcPr>
            <w:tcW w:w="9087" w:type="dxa"/>
            <w:gridSpan w:val="7"/>
            <w:shd w:val="clear" w:color="auto" w:fill="auto"/>
            <w:vAlign w:val="center"/>
            <w:hideMark/>
          </w:tcPr>
          <w:p w14:paraId="2D80548E" w14:textId="77777777" w:rsidR="005365A3" w:rsidRPr="007001F1" w:rsidDel="007D765B" w:rsidRDefault="005365A3">
            <w:pPr>
              <w:spacing w:after="160" w:line="259" w:lineRule="auto"/>
              <w:rPr>
                <w:del w:id="1274" w:author="Autor"/>
                <w:b/>
                <w:bCs/>
                <w:color w:val="000000"/>
              </w:rPr>
              <w:pPrChange w:id="1275" w:author="Autor">
                <w:pPr>
                  <w:jc w:val="center"/>
                </w:pPr>
              </w:pPrChange>
            </w:pPr>
            <w:del w:id="1276" w:author="Autor">
              <w:r w:rsidRPr="007001F1" w:rsidDel="007D765B">
                <w:rPr>
                  <w:b/>
                  <w:bCs/>
                  <w:color w:val="000000"/>
                  <w:sz w:val="22"/>
                  <w:szCs w:val="22"/>
                </w:rPr>
                <w:delText>Identifikácia projektu a prijímateľa</w:delText>
              </w:r>
            </w:del>
          </w:p>
        </w:tc>
      </w:tr>
      <w:tr w:rsidR="005365A3" w:rsidRPr="007001F1" w:rsidDel="007D765B" w14:paraId="1957C0C2" w14:textId="77777777" w:rsidTr="00E00970">
        <w:trPr>
          <w:trHeight w:val="330"/>
          <w:del w:id="1277" w:author="Autor"/>
        </w:trPr>
        <w:tc>
          <w:tcPr>
            <w:tcW w:w="3559" w:type="dxa"/>
            <w:gridSpan w:val="2"/>
            <w:shd w:val="clear" w:color="auto" w:fill="auto"/>
            <w:vAlign w:val="center"/>
            <w:hideMark/>
          </w:tcPr>
          <w:p w14:paraId="2B4BD6FA" w14:textId="77777777" w:rsidR="005365A3" w:rsidRPr="007001F1" w:rsidDel="007D765B" w:rsidRDefault="005365A3">
            <w:pPr>
              <w:spacing w:after="160" w:line="259" w:lineRule="auto"/>
              <w:rPr>
                <w:del w:id="1278" w:author="Autor"/>
                <w:color w:val="000000"/>
              </w:rPr>
              <w:pPrChange w:id="1279" w:author="Autor">
                <w:pPr/>
              </w:pPrChange>
            </w:pPr>
            <w:del w:id="1280" w:author="Autor">
              <w:r w:rsidRPr="007001F1" w:rsidDel="007D765B">
                <w:rPr>
                  <w:color w:val="000000"/>
                  <w:sz w:val="22"/>
                  <w:szCs w:val="22"/>
                </w:rPr>
                <w:delText xml:space="preserve">Kód projektu v </w:delText>
              </w:r>
              <w:r w:rsidR="00556640" w:rsidRPr="007001F1" w:rsidDel="007D765B">
                <w:rPr>
                  <w:color w:val="000000"/>
                  <w:sz w:val="22"/>
                  <w:szCs w:val="22"/>
                </w:rPr>
                <w:delText>ITMS2014+</w:delText>
              </w:r>
            </w:del>
          </w:p>
        </w:tc>
        <w:tc>
          <w:tcPr>
            <w:tcW w:w="5528" w:type="dxa"/>
            <w:gridSpan w:val="5"/>
            <w:shd w:val="clear" w:color="auto" w:fill="auto"/>
            <w:vAlign w:val="center"/>
            <w:hideMark/>
          </w:tcPr>
          <w:p w14:paraId="17830B5E" w14:textId="77777777" w:rsidR="005365A3" w:rsidRPr="007001F1" w:rsidDel="007D765B" w:rsidRDefault="005365A3">
            <w:pPr>
              <w:spacing w:after="160" w:line="259" w:lineRule="auto"/>
              <w:rPr>
                <w:del w:id="1281" w:author="Autor"/>
                <w:color w:val="000000"/>
              </w:rPr>
              <w:pPrChange w:id="1282" w:author="Autor">
                <w:pPr/>
              </w:pPrChange>
            </w:pPr>
            <w:del w:id="1283" w:author="Autor">
              <w:r w:rsidRPr="007001F1" w:rsidDel="007D765B">
                <w:rPr>
                  <w:color w:val="000000"/>
                  <w:sz w:val="22"/>
                  <w:szCs w:val="22"/>
                </w:rPr>
                <w:delText> </w:delText>
              </w:r>
            </w:del>
          </w:p>
        </w:tc>
      </w:tr>
      <w:tr w:rsidR="005365A3" w:rsidRPr="007001F1" w:rsidDel="007D765B" w14:paraId="6B34416F" w14:textId="77777777" w:rsidTr="00E00970">
        <w:trPr>
          <w:trHeight w:val="300"/>
          <w:del w:id="1284" w:author="Autor"/>
        </w:trPr>
        <w:tc>
          <w:tcPr>
            <w:tcW w:w="3559" w:type="dxa"/>
            <w:gridSpan w:val="2"/>
            <w:shd w:val="clear" w:color="auto" w:fill="auto"/>
            <w:vAlign w:val="center"/>
            <w:hideMark/>
          </w:tcPr>
          <w:p w14:paraId="568AA160" w14:textId="77777777" w:rsidR="005365A3" w:rsidRPr="007001F1" w:rsidDel="007D765B" w:rsidRDefault="005365A3">
            <w:pPr>
              <w:spacing w:after="160" w:line="259" w:lineRule="auto"/>
              <w:rPr>
                <w:del w:id="1285" w:author="Autor"/>
                <w:color w:val="000000"/>
              </w:rPr>
              <w:pPrChange w:id="1286" w:author="Autor">
                <w:pPr/>
              </w:pPrChange>
            </w:pPr>
            <w:del w:id="1287" w:author="Autor">
              <w:r w:rsidRPr="007001F1" w:rsidDel="007D765B">
                <w:rPr>
                  <w:color w:val="000000"/>
                  <w:sz w:val="22"/>
                  <w:szCs w:val="22"/>
                </w:rPr>
                <w:delText>Názov projektu</w:delText>
              </w:r>
            </w:del>
          </w:p>
        </w:tc>
        <w:tc>
          <w:tcPr>
            <w:tcW w:w="5528" w:type="dxa"/>
            <w:gridSpan w:val="5"/>
            <w:shd w:val="clear" w:color="auto" w:fill="auto"/>
            <w:vAlign w:val="center"/>
            <w:hideMark/>
          </w:tcPr>
          <w:p w14:paraId="1F5DC3FB" w14:textId="77777777" w:rsidR="005365A3" w:rsidRPr="007001F1" w:rsidDel="007D765B" w:rsidRDefault="005365A3">
            <w:pPr>
              <w:spacing w:after="160" w:line="259" w:lineRule="auto"/>
              <w:rPr>
                <w:del w:id="1288" w:author="Autor"/>
                <w:color w:val="000000"/>
              </w:rPr>
              <w:pPrChange w:id="1289" w:author="Autor">
                <w:pPr/>
              </w:pPrChange>
            </w:pPr>
            <w:del w:id="1290" w:author="Autor">
              <w:r w:rsidRPr="007001F1" w:rsidDel="007D765B">
                <w:rPr>
                  <w:color w:val="000000"/>
                  <w:sz w:val="22"/>
                  <w:szCs w:val="22"/>
                </w:rPr>
                <w:delText> </w:delText>
              </w:r>
            </w:del>
          </w:p>
        </w:tc>
      </w:tr>
      <w:tr w:rsidR="005365A3" w:rsidRPr="007001F1" w:rsidDel="007D765B" w14:paraId="380A8F65" w14:textId="77777777" w:rsidTr="00E00970">
        <w:trPr>
          <w:trHeight w:val="300"/>
          <w:del w:id="1291" w:author="Autor"/>
        </w:trPr>
        <w:tc>
          <w:tcPr>
            <w:tcW w:w="3559" w:type="dxa"/>
            <w:gridSpan w:val="2"/>
            <w:shd w:val="clear" w:color="auto" w:fill="auto"/>
            <w:vAlign w:val="center"/>
            <w:hideMark/>
          </w:tcPr>
          <w:p w14:paraId="4EBF2394" w14:textId="77777777" w:rsidR="005365A3" w:rsidRPr="007001F1" w:rsidDel="007D765B" w:rsidRDefault="005365A3">
            <w:pPr>
              <w:spacing w:after="160" w:line="259" w:lineRule="auto"/>
              <w:rPr>
                <w:del w:id="1292" w:author="Autor"/>
                <w:color w:val="000000"/>
              </w:rPr>
              <w:pPrChange w:id="1293" w:author="Autor">
                <w:pPr/>
              </w:pPrChange>
            </w:pPr>
            <w:del w:id="1294" w:author="Autor">
              <w:r w:rsidRPr="007001F1" w:rsidDel="007D765B">
                <w:rPr>
                  <w:color w:val="000000"/>
                  <w:sz w:val="22"/>
                  <w:szCs w:val="22"/>
                </w:rPr>
                <w:delText>Názov/Meno a adresa sídla prijímateľa</w:delText>
              </w:r>
            </w:del>
          </w:p>
        </w:tc>
        <w:tc>
          <w:tcPr>
            <w:tcW w:w="5528" w:type="dxa"/>
            <w:gridSpan w:val="5"/>
            <w:shd w:val="clear" w:color="auto" w:fill="auto"/>
            <w:vAlign w:val="center"/>
            <w:hideMark/>
          </w:tcPr>
          <w:p w14:paraId="15C4C01B" w14:textId="77777777" w:rsidR="005365A3" w:rsidRPr="007001F1" w:rsidDel="007D765B" w:rsidRDefault="005365A3">
            <w:pPr>
              <w:spacing w:after="160" w:line="259" w:lineRule="auto"/>
              <w:rPr>
                <w:del w:id="1295" w:author="Autor"/>
                <w:color w:val="000000"/>
              </w:rPr>
              <w:pPrChange w:id="1296" w:author="Autor">
                <w:pPr/>
              </w:pPrChange>
            </w:pPr>
            <w:del w:id="1297" w:author="Autor">
              <w:r w:rsidRPr="007001F1" w:rsidDel="007D765B">
                <w:rPr>
                  <w:color w:val="000000"/>
                  <w:sz w:val="22"/>
                  <w:szCs w:val="22"/>
                </w:rPr>
                <w:delText> </w:delText>
              </w:r>
            </w:del>
          </w:p>
        </w:tc>
      </w:tr>
      <w:tr w:rsidR="005365A3" w:rsidRPr="007001F1" w:rsidDel="007D765B" w14:paraId="3C151B9F" w14:textId="77777777" w:rsidTr="00E00970">
        <w:trPr>
          <w:trHeight w:val="300"/>
          <w:del w:id="1298" w:author="Autor"/>
        </w:trPr>
        <w:tc>
          <w:tcPr>
            <w:tcW w:w="3559" w:type="dxa"/>
            <w:gridSpan w:val="2"/>
            <w:shd w:val="clear" w:color="auto" w:fill="auto"/>
            <w:vAlign w:val="center"/>
            <w:hideMark/>
          </w:tcPr>
          <w:p w14:paraId="082BE964" w14:textId="77777777" w:rsidR="005365A3" w:rsidRPr="007001F1" w:rsidDel="007D765B" w:rsidRDefault="005365A3">
            <w:pPr>
              <w:spacing w:after="160" w:line="259" w:lineRule="auto"/>
              <w:rPr>
                <w:del w:id="1299" w:author="Autor"/>
                <w:color w:val="000000"/>
              </w:rPr>
              <w:pPrChange w:id="1300" w:author="Autor">
                <w:pPr/>
              </w:pPrChange>
            </w:pPr>
            <w:del w:id="1301" w:author="Autor">
              <w:r w:rsidRPr="007001F1" w:rsidDel="007D765B">
                <w:rPr>
                  <w:color w:val="000000"/>
                  <w:sz w:val="22"/>
                  <w:szCs w:val="22"/>
                </w:rPr>
                <w:delText>Druh verejného obstarávateľa / obstarávateľa podľa ZVO</w:delText>
              </w:r>
            </w:del>
          </w:p>
        </w:tc>
        <w:tc>
          <w:tcPr>
            <w:tcW w:w="5528" w:type="dxa"/>
            <w:gridSpan w:val="5"/>
            <w:shd w:val="clear" w:color="auto" w:fill="auto"/>
            <w:vAlign w:val="center"/>
            <w:hideMark/>
          </w:tcPr>
          <w:p w14:paraId="17A550B0" w14:textId="77777777" w:rsidR="005365A3" w:rsidRPr="007001F1" w:rsidDel="007D765B" w:rsidRDefault="005365A3">
            <w:pPr>
              <w:spacing w:after="160" w:line="259" w:lineRule="auto"/>
              <w:rPr>
                <w:del w:id="1302" w:author="Autor"/>
                <w:color w:val="000000"/>
              </w:rPr>
              <w:pPrChange w:id="1303" w:author="Autor">
                <w:pPr/>
              </w:pPrChange>
            </w:pPr>
            <w:del w:id="1304" w:author="Autor">
              <w:r w:rsidRPr="007001F1" w:rsidDel="007D765B">
                <w:rPr>
                  <w:color w:val="000000"/>
                  <w:sz w:val="22"/>
                  <w:szCs w:val="22"/>
                </w:rPr>
                <w:delText> </w:delText>
              </w:r>
            </w:del>
          </w:p>
        </w:tc>
      </w:tr>
      <w:tr w:rsidR="005365A3" w:rsidRPr="007001F1" w:rsidDel="007D765B" w14:paraId="4F0D9879" w14:textId="77777777" w:rsidTr="00E00970">
        <w:trPr>
          <w:trHeight w:val="330"/>
          <w:del w:id="1305" w:author="Autor"/>
        </w:trPr>
        <w:tc>
          <w:tcPr>
            <w:tcW w:w="9087" w:type="dxa"/>
            <w:gridSpan w:val="7"/>
            <w:shd w:val="clear" w:color="auto" w:fill="auto"/>
            <w:vAlign w:val="center"/>
            <w:hideMark/>
          </w:tcPr>
          <w:p w14:paraId="10D178A2" w14:textId="77777777" w:rsidR="005365A3" w:rsidRPr="007001F1" w:rsidDel="007D765B" w:rsidRDefault="005365A3">
            <w:pPr>
              <w:spacing w:after="160" w:line="259" w:lineRule="auto"/>
              <w:rPr>
                <w:del w:id="1306" w:author="Autor"/>
                <w:b/>
                <w:bCs/>
                <w:color w:val="000000"/>
              </w:rPr>
              <w:pPrChange w:id="1307" w:author="Autor">
                <w:pPr>
                  <w:jc w:val="center"/>
                </w:pPr>
              </w:pPrChange>
            </w:pPr>
            <w:del w:id="1308" w:author="Autor">
              <w:r w:rsidRPr="007001F1" w:rsidDel="007D765B">
                <w:rPr>
                  <w:b/>
                  <w:bCs/>
                  <w:color w:val="000000"/>
                  <w:sz w:val="22"/>
                  <w:szCs w:val="22"/>
                </w:rPr>
                <w:delText>Identifikácia zákazky</w:delText>
              </w:r>
            </w:del>
          </w:p>
        </w:tc>
      </w:tr>
      <w:tr w:rsidR="005365A3" w:rsidRPr="007001F1" w:rsidDel="007D765B" w14:paraId="157067DF" w14:textId="77777777" w:rsidTr="00E00970">
        <w:trPr>
          <w:trHeight w:val="300"/>
          <w:del w:id="1309" w:author="Autor"/>
        </w:trPr>
        <w:tc>
          <w:tcPr>
            <w:tcW w:w="3559" w:type="dxa"/>
            <w:gridSpan w:val="2"/>
            <w:shd w:val="clear" w:color="auto" w:fill="auto"/>
            <w:vAlign w:val="center"/>
            <w:hideMark/>
          </w:tcPr>
          <w:p w14:paraId="579F2795" w14:textId="77777777" w:rsidR="005365A3" w:rsidRPr="007001F1" w:rsidDel="007D765B" w:rsidRDefault="005365A3">
            <w:pPr>
              <w:spacing w:after="160" w:line="259" w:lineRule="auto"/>
              <w:rPr>
                <w:del w:id="1310" w:author="Autor"/>
                <w:color w:val="000000"/>
              </w:rPr>
              <w:pPrChange w:id="1311" w:author="Autor">
                <w:pPr/>
              </w:pPrChange>
            </w:pPr>
            <w:del w:id="1312" w:author="Autor">
              <w:r w:rsidRPr="007001F1" w:rsidDel="007D765B">
                <w:rPr>
                  <w:color w:val="000000"/>
                  <w:sz w:val="22"/>
                  <w:szCs w:val="22"/>
                </w:rPr>
                <w:delText>Druh zákazky podľa predpokladanej hodnoty zákazky</w:delText>
              </w:r>
            </w:del>
          </w:p>
        </w:tc>
        <w:tc>
          <w:tcPr>
            <w:tcW w:w="5528" w:type="dxa"/>
            <w:gridSpan w:val="5"/>
            <w:shd w:val="clear" w:color="auto" w:fill="auto"/>
            <w:vAlign w:val="center"/>
            <w:hideMark/>
          </w:tcPr>
          <w:p w14:paraId="0FBE5FDD" w14:textId="77777777" w:rsidR="005365A3" w:rsidRPr="007001F1" w:rsidDel="007D765B" w:rsidRDefault="005365A3">
            <w:pPr>
              <w:spacing w:after="160" w:line="259" w:lineRule="auto"/>
              <w:rPr>
                <w:del w:id="1313" w:author="Autor"/>
                <w:color w:val="000000"/>
              </w:rPr>
              <w:pPrChange w:id="1314" w:author="Autor">
                <w:pPr/>
              </w:pPrChange>
            </w:pPr>
            <w:del w:id="1315" w:author="Autor">
              <w:r w:rsidRPr="007001F1" w:rsidDel="007D765B">
                <w:rPr>
                  <w:color w:val="000000"/>
                  <w:sz w:val="22"/>
                  <w:szCs w:val="22"/>
                </w:rPr>
                <w:delText>Nadlimitná zákazka</w:delText>
              </w:r>
            </w:del>
          </w:p>
        </w:tc>
      </w:tr>
      <w:tr w:rsidR="005365A3" w:rsidRPr="007001F1" w:rsidDel="007D765B" w14:paraId="4D541F1D" w14:textId="77777777" w:rsidTr="00E00970">
        <w:trPr>
          <w:trHeight w:val="300"/>
          <w:del w:id="1316" w:author="Autor"/>
        </w:trPr>
        <w:tc>
          <w:tcPr>
            <w:tcW w:w="3559" w:type="dxa"/>
            <w:gridSpan w:val="2"/>
            <w:shd w:val="clear" w:color="auto" w:fill="auto"/>
            <w:vAlign w:val="center"/>
            <w:hideMark/>
          </w:tcPr>
          <w:p w14:paraId="144D8D89" w14:textId="77777777" w:rsidR="005365A3" w:rsidRPr="007001F1" w:rsidDel="007D765B" w:rsidRDefault="005365A3">
            <w:pPr>
              <w:spacing w:after="160" w:line="259" w:lineRule="auto"/>
              <w:rPr>
                <w:del w:id="1317" w:author="Autor"/>
                <w:color w:val="000000"/>
              </w:rPr>
              <w:pPrChange w:id="1318" w:author="Autor">
                <w:pPr/>
              </w:pPrChange>
            </w:pPr>
            <w:del w:id="1319" w:author="Autor">
              <w:r w:rsidRPr="007001F1" w:rsidDel="007D765B">
                <w:rPr>
                  <w:color w:val="000000"/>
                  <w:sz w:val="22"/>
                  <w:szCs w:val="22"/>
                </w:rPr>
                <w:delText>Druh zákazky podľa postupu</w:delText>
              </w:r>
            </w:del>
          </w:p>
        </w:tc>
        <w:tc>
          <w:tcPr>
            <w:tcW w:w="5528" w:type="dxa"/>
            <w:gridSpan w:val="5"/>
            <w:shd w:val="clear" w:color="auto" w:fill="auto"/>
            <w:vAlign w:val="center"/>
            <w:hideMark/>
          </w:tcPr>
          <w:p w14:paraId="7E3B8B18" w14:textId="77777777" w:rsidR="005365A3" w:rsidRPr="007001F1" w:rsidDel="007D765B" w:rsidRDefault="005365A3">
            <w:pPr>
              <w:spacing w:after="160" w:line="259" w:lineRule="auto"/>
              <w:rPr>
                <w:del w:id="1320" w:author="Autor"/>
                <w:color w:val="000000"/>
              </w:rPr>
              <w:pPrChange w:id="1321" w:author="Autor">
                <w:pPr/>
              </w:pPrChange>
            </w:pPr>
            <w:del w:id="1322" w:author="Autor">
              <w:r w:rsidRPr="007001F1" w:rsidDel="007D765B">
                <w:rPr>
                  <w:color w:val="000000"/>
                  <w:sz w:val="22"/>
                  <w:szCs w:val="22"/>
                </w:rPr>
                <w:delText>Nadlimitná verejná súťaž s využitím elektronického trhoviska</w:delText>
              </w:r>
            </w:del>
          </w:p>
        </w:tc>
      </w:tr>
      <w:tr w:rsidR="005365A3" w:rsidRPr="007001F1" w:rsidDel="007D765B" w14:paraId="7DEA9090" w14:textId="77777777" w:rsidTr="00E00970">
        <w:trPr>
          <w:trHeight w:val="300"/>
          <w:del w:id="1323" w:author="Autor"/>
        </w:trPr>
        <w:tc>
          <w:tcPr>
            <w:tcW w:w="3559" w:type="dxa"/>
            <w:gridSpan w:val="2"/>
            <w:shd w:val="clear" w:color="auto" w:fill="auto"/>
            <w:vAlign w:val="center"/>
            <w:hideMark/>
          </w:tcPr>
          <w:p w14:paraId="2F3A7E11" w14:textId="77777777" w:rsidR="005365A3" w:rsidRPr="007001F1" w:rsidDel="007D765B" w:rsidRDefault="005365A3">
            <w:pPr>
              <w:spacing w:after="160" w:line="259" w:lineRule="auto"/>
              <w:rPr>
                <w:del w:id="1324" w:author="Autor"/>
                <w:color w:val="000000"/>
              </w:rPr>
              <w:pPrChange w:id="1325" w:author="Autor">
                <w:pPr/>
              </w:pPrChange>
            </w:pPr>
            <w:del w:id="1326" w:author="Autor">
              <w:r w:rsidRPr="007001F1" w:rsidDel="007D765B">
                <w:rPr>
                  <w:color w:val="000000"/>
                  <w:sz w:val="22"/>
                  <w:szCs w:val="22"/>
                </w:rPr>
                <w:delText>Druh zákazky podľa predmetu obstarania</w:delText>
              </w:r>
            </w:del>
          </w:p>
        </w:tc>
        <w:tc>
          <w:tcPr>
            <w:tcW w:w="5528" w:type="dxa"/>
            <w:gridSpan w:val="5"/>
            <w:shd w:val="clear" w:color="auto" w:fill="auto"/>
            <w:vAlign w:val="center"/>
            <w:hideMark/>
          </w:tcPr>
          <w:p w14:paraId="7203268B" w14:textId="77777777" w:rsidR="005365A3" w:rsidRPr="007001F1" w:rsidDel="007D765B" w:rsidRDefault="005365A3">
            <w:pPr>
              <w:spacing w:after="160" w:line="259" w:lineRule="auto"/>
              <w:rPr>
                <w:del w:id="1327" w:author="Autor"/>
                <w:color w:val="000000"/>
              </w:rPr>
              <w:pPrChange w:id="1328" w:author="Autor">
                <w:pPr/>
              </w:pPrChange>
            </w:pPr>
          </w:p>
        </w:tc>
      </w:tr>
      <w:tr w:rsidR="003E1F08" w:rsidRPr="007001F1" w:rsidDel="007D765B" w14:paraId="688CB9C9" w14:textId="77777777" w:rsidTr="00E00970">
        <w:trPr>
          <w:trHeight w:val="300"/>
          <w:del w:id="1329" w:author="Autor"/>
        </w:trPr>
        <w:tc>
          <w:tcPr>
            <w:tcW w:w="3559" w:type="dxa"/>
            <w:gridSpan w:val="2"/>
            <w:shd w:val="clear" w:color="auto" w:fill="auto"/>
            <w:vAlign w:val="center"/>
          </w:tcPr>
          <w:p w14:paraId="2AB8DE13" w14:textId="77777777" w:rsidR="003E1F08" w:rsidRPr="007001F1" w:rsidDel="007D765B" w:rsidRDefault="003E1F08">
            <w:pPr>
              <w:spacing w:after="160" w:line="259" w:lineRule="auto"/>
              <w:rPr>
                <w:del w:id="1330" w:author="Autor"/>
                <w:color w:val="000000"/>
                <w:sz w:val="22"/>
                <w:szCs w:val="22"/>
              </w:rPr>
              <w:pPrChange w:id="1331" w:author="Autor">
                <w:pPr/>
              </w:pPrChange>
            </w:pPr>
            <w:del w:id="1332" w:author="Autor">
              <w:r w:rsidRPr="007001F1" w:rsidDel="007D765B">
                <w:rPr>
                  <w:color w:val="000000"/>
                  <w:sz w:val="22"/>
                  <w:szCs w:val="22"/>
                </w:rPr>
                <w:delText>Identifikátor zákazky v EKS</w:delText>
              </w:r>
            </w:del>
          </w:p>
        </w:tc>
        <w:tc>
          <w:tcPr>
            <w:tcW w:w="5528" w:type="dxa"/>
            <w:gridSpan w:val="5"/>
            <w:shd w:val="clear" w:color="auto" w:fill="auto"/>
            <w:vAlign w:val="center"/>
          </w:tcPr>
          <w:p w14:paraId="112C38D3" w14:textId="77777777" w:rsidR="003E1F08" w:rsidRPr="007001F1" w:rsidDel="007D765B" w:rsidRDefault="003E1F08">
            <w:pPr>
              <w:spacing w:after="160" w:line="259" w:lineRule="auto"/>
              <w:rPr>
                <w:del w:id="1333" w:author="Autor"/>
                <w:color w:val="000000"/>
              </w:rPr>
              <w:pPrChange w:id="1334" w:author="Autor">
                <w:pPr/>
              </w:pPrChange>
            </w:pPr>
          </w:p>
        </w:tc>
      </w:tr>
      <w:tr w:rsidR="004D0B9F" w:rsidRPr="007001F1" w:rsidDel="007D765B" w14:paraId="3C56D0C6" w14:textId="77777777" w:rsidTr="00E00970">
        <w:trPr>
          <w:trHeight w:val="300"/>
          <w:del w:id="1335" w:author="Autor"/>
        </w:trPr>
        <w:tc>
          <w:tcPr>
            <w:tcW w:w="3559" w:type="dxa"/>
            <w:gridSpan w:val="2"/>
            <w:shd w:val="clear" w:color="auto" w:fill="auto"/>
            <w:vAlign w:val="center"/>
          </w:tcPr>
          <w:p w14:paraId="79C04AA1" w14:textId="77777777" w:rsidR="004D0B9F" w:rsidRPr="007001F1" w:rsidDel="007D765B" w:rsidRDefault="004D0B9F">
            <w:pPr>
              <w:spacing w:after="160" w:line="259" w:lineRule="auto"/>
              <w:rPr>
                <w:del w:id="1336" w:author="Autor"/>
                <w:color w:val="000000"/>
              </w:rPr>
              <w:pPrChange w:id="1337" w:author="Autor">
                <w:pPr/>
              </w:pPrChange>
            </w:pPr>
            <w:del w:id="1338" w:author="Autor">
              <w:r w:rsidRPr="007001F1" w:rsidDel="007D765B">
                <w:rPr>
                  <w:color w:val="000000"/>
                  <w:sz w:val="22"/>
                  <w:szCs w:val="22"/>
                </w:rPr>
                <w:delText>Identifikátor zákazky v ITMS2014+</w:delText>
              </w:r>
            </w:del>
          </w:p>
        </w:tc>
        <w:tc>
          <w:tcPr>
            <w:tcW w:w="5528" w:type="dxa"/>
            <w:gridSpan w:val="5"/>
            <w:shd w:val="clear" w:color="auto" w:fill="auto"/>
            <w:vAlign w:val="center"/>
          </w:tcPr>
          <w:p w14:paraId="60FBF0EE" w14:textId="77777777" w:rsidR="004D0B9F" w:rsidRPr="007001F1" w:rsidDel="007D765B" w:rsidRDefault="004D0B9F">
            <w:pPr>
              <w:spacing w:after="160" w:line="259" w:lineRule="auto"/>
              <w:rPr>
                <w:del w:id="1339" w:author="Autor"/>
                <w:color w:val="000000"/>
              </w:rPr>
              <w:pPrChange w:id="1340" w:author="Autor">
                <w:pPr/>
              </w:pPrChange>
            </w:pPr>
          </w:p>
        </w:tc>
      </w:tr>
      <w:tr w:rsidR="005365A3" w:rsidRPr="007001F1" w:rsidDel="007D765B" w14:paraId="5D78F627" w14:textId="77777777" w:rsidTr="00E00970">
        <w:trPr>
          <w:trHeight w:val="300"/>
          <w:del w:id="1341" w:author="Autor"/>
        </w:trPr>
        <w:tc>
          <w:tcPr>
            <w:tcW w:w="3559" w:type="dxa"/>
            <w:gridSpan w:val="2"/>
            <w:shd w:val="clear" w:color="auto" w:fill="auto"/>
            <w:vAlign w:val="center"/>
            <w:hideMark/>
          </w:tcPr>
          <w:p w14:paraId="69940E80" w14:textId="77777777" w:rsidR="005365A3" w:rsidRPr="007001F1" w:rsidDel="007D765B" w:rsidRDefault="005365A3">
            <w:pPr>
              <w:spacing w:after="160" w:line="259" w:lineRule="auto"/>
              <w:rPr>
                <w:del w:id="1342" w:author="Autor"/>
                <w:color w:val="000000"/>
              </w:rPr>
              <w:pPrChange w:id="1343" w:author="Autor">
                <w:pPr/>
              </w:pPrChange>
            </w:pPr>
            <w:del w:id="1344" w:author="Autor">
              <w:r w:rsidRPr="007001F1" w:rsidDel="007D765B">
                <w:rPr>
                  <w:color w:val="000000"/>
                  <w:sz w:val="22"/>
                  <w:szCs w:val="22"/>
                </w:rPr>
                <w:delText>Typ kontroly</w:delText>
              </w:r>
            </w:del>
          </w:p>
        </w:tc>
        <w:tc>
          <w:tcPr>
            <w:tcW w:w="5528" w:type="dxa"/>
            <w:gridSpan w:val="5"/>
            <w:shd w:val="clear" w:color="auto" w:fill="auto"/>
            <w:vAlign w:val="center"/>
            <w:hideMark/>
          </w:tcPr>
          <w:p w14:paraId="6FFD24C8" w14:textId="77777777" w:rsidR="005365A3" w:rsidRPr="007001F1" w:rsidDel="007D765B" w:rsidRDefault="005365A3">
            <w:pPr>
              <w:spacing w:after="160" w:line="259" w:lineRule="auto"/>
              <w:rPr>
                <w:del w:id="1345" w:author="Autor"/>
                <w:color w:val="000000"/>
              </w:rPr>
              <w:pPrChange w:id="1346" w:author="Autor">
                <w:pPr/>
              </w:pPrChange>
            </w:pPr>
            <w:del w:id="1347" w:author="Autor">
              <w:r w:rsidRPr="007001F1" w:rsidDel="007D765B">
                <w:rPr>
                  <w:color w:val="000000"/>
                  <w:sz w:val="22"/>
                  <w:szCs w:val="22"/>
                </w:rPr>
                <w:delText>Následná ex</w:delText>
              </w:r>
              <w:r w:rsidR="009411BC" w:rsidDel="007D765B">
                <w:rPr>
                  <w:color w:val="000000"/>
                  <w:sz w:val="22"/>
                  <w:szCs w:val="22"/>
                </w:rPr>
                <w:delText xml:space="preserve"> </w:delText>
              </w:r>
              <w:r w:rsidRPr="007001F1" w:rsidDel="007D765B">
                <w:rPr>
                  <w:color w:val="000000"/>
                  <w:sz w:val="22"/>
                  <w:szCs w:val="22"/>
                </w:rPr>
                <w:delText>post kontrola</w:delText>
              </w:r>
            </w:del>
          </w:p>
        </w:tc>
      </w:tr>
      <w:tr w:rsidR="005365A3" w:rsidRPr="007001F1" w:rsidDel="007D765B" w14:paraId="3D976E76" w14:textId="77777777" w:rsidTr="00E00970">
        <w:trPr>
          <w:trHeight w:val="300"/>
          <w:del w:id="1348" w:author="Autor"/>
        </w:trPr>
        <w:tc>
          <w:tcPr>
            <w:tcW w:w="3559" w:type="dxa"/>
            <w:gridSpan w:val="2"/>
            <w:shd w:val="clear" w:color="auto" w:fill="auto"/>
            <w:vAlign w:val="center"/>
            <w:hideMark/>
          </w:tcPr>
          <w:p w14:paraId="04882CC9" w14:textId="77777777" w:rsidR="005365A3" w:rsidRPr="007001F1" w:rsidDel="007D765B" w:rsidRDefault="005365A3">
            <w:pPr>
              <w:spacing w:after="160" w:line="259" w:lineRule="auto"/>
              <w:rPr>
                <w:del w:id="1349" w:author="Autor"/>
                <w:color w:val="000000"/>
              </w:rPr>
              <w:pPrChange w:id="1350" w:author="Autor">
                <w:pPr/>
              </w:pPrChange>
            </w:pPr>
            <w:del w:id="1351" w:author="Autor">
              <w:r w:rsidRPr="007001F1" w:rsidDel="007D765B">
                <w:rPr>
                  <w:color w:val="000000"/>
                  <w:sz w:val="22"/>
                  <w:szCs w:val="22"/>
                </w:rPr>
                <w:delText>Názov zákazky</w:delText>
              </w:r>
            </w:del>
          </w:p>
        </w:tc>
        <w:tc>
          <w:tcPr>
            <w:tcW w:w="5528" w:type="dxa"/>
            <w:gridSpan w:val="5"/>
            <w:shd w:val="clear" w:color="auto" w:fill="auto"/>
            <w:vAlign w:val="center"/>
            <w:hideMark/>
          </w:tcPr>
          <w:p w14:paraId="772ABCBC" w14:textId="77777777" w:rsidR="005365A3" w:rsidRPr="007001F1" w:rsidDel="007D765B" w:rsidRDefault="005365A3">
            <w:pPr>
              <w:spacing w:after="160" w:line="259" w:lineRule="auto"/>
              <w:rPr>
                <w:del w:id="1352" w:author="Autor"/>
                <w:color w:val="000000"/>
              </w:rPr>
              <w:pPrChange w:id="1353" w:author="Autor">
                <w:pPr/>
              </w:pPrChange>
            </w:pPr>
            <w:del w:id="1354" w:author="Autor">
              <w:r w:rsidRPr="007001F1" w:rsidDel="007D765B">
                <w:rPr>
                  <w:color w:val="000000"/>
                  <w:sz w:val="22"/>
                  <w:szCs w:val="22"/>
                </w:rPr>
                <w:delText> </w:delText>
              </w:r>
            </w:del>
          </w:p>
        </w:tc>
      </w:tr>
      <w:tr w:rsidR="005365A3" w:rsidRPr="007001F1" w:rsidDel="007D765B" w14:paraId="661B04D1" w14:textId="77777777" w:rsidTr="00E00970">
        <w:trPr>
          <w:trHeight w:val="300"/>
          <w:del w:id="1355" w:author="Autor"/>
        </w:trPr>
        <w:tc>
          <w:tcPr>
            <w:tcW w:w="3559" w:type="dxa"/>
            <w:gridSpan w:val="2"/>
            <w:shd w:val="clear" w:color="auto" w:fill="auto"/>
            <w:vAlign w:val="center"/>
            <w:hideMark/>
          </w:tcPr>
          <w:p w14:paraId="75756993" w14:textId="77777777" w:rsidR="005365A3" w:rsidRPr="007001F1" w:rsidDel="007D765B" w:rsidRDefault="005365A3">
            <w:pPr>
              <w:spacing w:after="160" w:line="259" w:lineRule="auto"/>
              <w:rPr>
                <w:del w:id="1356" w:author="Autor"/>
                <w:color w:val="000000"/>
              </w:rPr>
              <w:pPrChange w:id="1357" w:author="Autor">
                <w:pPr/>
              </w:pPrChange>
            </w:pPr>
            <w:del w:id="1358" w:author="Autor">
              <w:r w:rsidRPr="007001F1" w:rsidDel="007D765B">
                <w:rPr>
                  <w:color w:val="000000"/>
                  <w:sz w:val="22"/>
                  <w:szCs w:val="22"/>
                </w:rPr>
                <w:delText>Číslo oznámenia vo vestníku VO</w:delText>
              </w:r>
            </w:del>
          </w:p>
        </w:tc>
        <w:tc>
          <w:tcPr>
            <w:tcW w:w="5528" w:type="dxa"/>
            <w:gridSpan w:val="5"/>
            <w:shd w:val="clear" w:color="auto" w:fill="auto"/>
            <w:vAlign w:val="center"/>
            <w:hideMark/>
          </w:tcPr>
          <w:p w14:paraId="34601BE6" w14:textId="77777777" w:rsidR="005365A3" w:rsidRPr="007001F1" w:rsidDel="007D765B" w:rsidRDefault="005365A3">
            <w:pPr>
              <w:spacing w:after="160" w:line="259" w:lineRule="auto"/>
              <w:rPr>
                <w:del w:id="1359" w:author="Autor"/>
                <w:color w:val="000000"/>
              </w:rPr>
              <w:pPrChange w:id="1360" w:author="Autor">
                <w:pPr/>
              </w:pPrChange>
            </w:pPr>
            <w:del w:id="1361" w:author="Autor">
              <w:r w:rsidRPr="007001F1" w:rsidDel="007D765B">
                <w:rPr>
                  <w:color w:val="000000"/>
                  <w:sz w:val="22"/>
                  <w:szCs w:val="22"/>
                </w:rPr>
                <w:delText> </w:delText>
              </w:r>
            </w:del>
          </w:p>
        </w:tc>
      </w:tr>
      <w:tr w:rsidR="005365A3" w:rsidRPr="007001F1" w:rsidDel="007D765B" w14:paraId="378F7AF5" w14:textId="77777777" w:rsidTr="00E00970">
        <w:trPr>
          <w:trHeight w:val="300"/>
          <w:del w:id="1362" w:author="Autor"/>
        </w:trPr>
        <w:tc>
          <w:tcPr>
            <w:tcW w:w="3559" w:type="dxa"/>
            <w:gridSpan w:val="2"/>
            <w:shd w:val="clear" w:color="auto" w:fill="auto"/>
            <w:vAlign w:val="center"/>
            <w:hideMark/>
          </w:tcPr>
          <w:p w14:paraId="3594C3F5" w14:textId="77777777" w:rsidR="005365A3" w:rsidRPr="007001F1" w:rsidDel="007D765B" w:rsidRDefault="005365A3">
            <w:pPr>
              <w:spacing w:after="160" w:line="259" w:lineRule="auto"/>
              <w:rPr>
                <w:del w:id="1363" w:author="Autor"/>
                <w:color w:val="000000"/>
              </w:rPr>
              <w:pPrChange w:id="1364" w:author="Autor">
                <w:pPr/>
              </w:pPrChange>
            </w:pPr>
            <w:del w:id="1365" w:author="Autor">
              <w:r w:rsidRPr="007001F1" w:rsidDel="007D765B">
                <w:rPr>
                  <w:color w:val="000000"/>
                  <w:sz w:val="22"/>
                  <w:szCs w:val="22"/>
                </w:rPr>
                <w:delText>Názov dodávateľa</w:delText>
              </w:r>
            </w:del>
          </w:p>
        </w:tc>
        <w:tc>
          <w:tcPr>
            <w:tcW w:w="5528" w:type="dxa"/>
            <w:gridSpan w:val="5"/>
            <w:shd w:val="clear" w:color="auto" w:fill="auto"/>
            <w:vAlign w:val="center"/>
            <w:hideMark/>
          </w:tcPr>
          <w:p w14:paraId="272E556A" w14:textId="77777777" w:rsidR="005365A3" w:rsidRPr="007001F1" w:rsidDel="007D765B" w:rsidRDefault="005365A3">
            <w:pPr>
              <w:spacing w:after="160" w:line="259" w:lineRule="auto"/>
              <w:rPr>
                <w:del w:id="1366" w:author="Autor"/>
                <w:color w:val="000000"/>
              </w:rPr>
              <w:pPrChange w:id="1367" w:author="Autor">
                <w:pPr/>
              </w:pPrChange>
            </w:pPr>
            <w:del w:id="1368" w:author="Autor">
              <w:r w:rsidRPr="007001F1" w:rsidDel="007D765B">
                <w:rPr>
                  <w:color w:val="000000"/>
                  <w:sz w:val="22"/>
                  <w:szCs w:val="22"/>
                </w:rPr>
                <w:delText> </w:delText>
              </w:r>
            </w:del>
          </w:p>
        </w:tc>
      </w:tr>
      <w:tr w:rsidR="005365A3" w:rsidRPr="007001F1" w:rsidDel="007D765B" w14:paraId="11700946" w14:textId="77777777" w:rsidTr="00E00970">
        <w:trPr>
          <w:trHeight w:val="300"/>
          <w:del w:id="1369" w:author="Autor"/>
        </w:trPr>
        <w:tc>
          <w:tcPr>
            <w:tcW w:w="3559" w:type="dxa"/>
            <w:gridSpan w:val="2"/>
            <w:shd w:val="clear" w:color="auto" w:fill="auto"/>
            <w:vAlign w:val="center"/>
            <w:hideMark/>
          </w:tcPr>
          <w:p w14:paraId="166CCC5E" w14:textId="77777777" w:rsidR="005365A3" w:rsidRPr="007001F1" w:rsidDel="007D765B" w:rsidRDefault="005365A3">
            <w:pPr>
              <w:spacing w:after="160" w:line="259" w:lineRule="auto"/>
              <w:rPr>
                <w:del w:id="1370" w:author="Autor"/>
                <w:color w:val="000000"/>
              </w:rPr>
              <w:pPrChange w:id="1371" w:author="Autor">
                <w:pPr/>
              </w:pPrChange>
            </w:pPr>
            <w:del w:id="1372" w:author="Autor">
              <w:r w:rsidRPr="007001F1" w:rsidDel="007D765B">
                <w:rPr>
                  <w:color w:val="000000"/>
                  <w:sz w:val="22"/>
                  <w:szCs w:val="22"/>
                </w:rPr>
                <w:delText>IČO dodávateľa</w:delText>
              </w:r>
            </w:del>
          </w:p>
        </w:tc>
        <w:tc>
          <w:tcPr>
            <w:tcW w:w="5528" w:type="dxa"/>
            <w:gridSpan w:val="5"/>
            <w:shd w:val="clear" w:color="auto" w:fill="auto"/>
            <w:vAlign w:val="center"/>
            <w:hideMark/>
          </w:tcPr>
          <w:p w14:paraId="66E8F0F0" w14:textId="77777777" w:rsidR="005365A3" w:rsidRPr="007001F1" w:rsidDel="007D765B" w:rsidRDefault="005365A3">
            <w:pPr>
              <w:spacing w:after="160" w:line="259" w:lineRule="auto"/>
              <w:rPr>
                <w:del w:id="1373" w:author="Autor"/>
                <w:color w:val="000000"/>
              </w:rPr>
              <w:pPrChange w:id="1374" w:author="Autor">
                <w:pPr/>
              </w:pPrChange>
            </w:pPr>
            <w:del w:id="1375" w:author="Autor">
              <w:r w:rsidRPr="007001F1" w:rsidDel="007D765B">
                <w:rPr>
                  <w:color w:val="000000"/>
                  <w:sz w:val="22"/>
                  <w:szCs w:val="22"/>
                </w:rPr>
                <w:delText> </w:delText>
              </w:r>
            </w:del>
          </w:p>
        </w:tc>
      </w:tr>
      <w:tr w:rsidR="005365A3" w:rsidRPr="007001F1" w:rsidDel="007D765B" w14:paraId="45BA2F0B" w14:textId="77777777" w:rsidTr="00E00970">
        <w:trPr>
          <w:trHeight w:val="300"/>
          <w:del w:id="1376" w:author="Autor"/>
        </w:trPr>
        <w:tc>
          <w:tcPr>
            <w:tcW w:w="3559" w:type="dxa"/>
            <w:gridSpan w:val="2"/>
            <w:shd w:val="clear" w:color="auto" w:fill="auto"/>
            <w:vAlign w:val="center"/>
            <w:hideMark/>
          </w:tcPr>
          <w:p w14:paraId="12206CFE" w14:textId="77777777" w:rsidR="005365A3" w:rsidRPr="007001F1" w:rsidDel="007D765B" w:rsidRDefault="005365A3">
            <w:pPr>
              <w:spacing w:after="160" w:line="259" w:lineRule="auto"/>
              <w:rPr>
                <w:del w:id="1377" w:author="Autor"/>
                <w:color w:val="000000"/>
              </w:rPr>
              <w:pPrChange w:id="1378" w:author="Autor">
                <w:pPr/>
              </w:pPrChange>
            </w:pPr>
            <w:del w:id="1379" w:author="Autor">
              <w:r w:rsidRPr="007001F1" w:rsidDel="007D765B">
                <w:rPr>
                  <w:color w:val="000000"/>
                  <w:sz w:val="22"/>
                  <w:szCs w:val="22"/>
                </w:rPr>
                <w:delText>Predpokladaná hodnota zákazky</w:delText>
              </w:r>
            </w:del>
          </w:p>
        </w:tc>
        <w:tc>
          <w:tcPr>
            <w:tcW w:w="5528" w:type="dxa"/>
            <w:gridSpan w:val="5"/>
            <w:shd w:val="clear" w:color="auto" w:fill="auto"/>
            <w:vAlign w:val="center"/>
            <w:hideMark/>
          </w:tcPr>
          <w:p w14:paraId="01020659" w14:textId="77777777" w:rsidR="005365A3" w:rsidRPr="007001F1" w:rsidDel="007D765B" w:rsidRDefault="005365A3">
            <w:pPr>
              <w:spacing w:after="160" w:line="259" w:lineRule="auto"/>
              <w:rPr>
                <w:del w:id="1380" w:author="Autor"/>
                <w:color w:val="000000"/>
              </w:rPr>
              <w:pPrChange w:id="1381" w:author="Autor">
                <w:pPr/>
              </w:pPrChange>
            </w:pPr>
            <w:del w:id="1382" w:author="Autor">
              <w:r w:rsidRPr="007001F1" w:rsidDel="007D765B">
                <w:rPr>
                  <w:color w:val="000000"/>
                  <w:sz w:val="22"/>
                  <w:szCs w:val="22"/>
                </w:rPr>
                <w:delText> </w:delText>
              </w:r>
            </w:del>
          </w:p>
        </w:tc>
      </w:tr>
      <w:tr w:rsidR="005365A3" w:rsidRPr="007001F1" w:rsidDel="007D765B" w14:paraId="61DE2F21" w14:textId="77777777" w:rsidTr="00E00970">
        <w:trPr>
          <w:trHeight w:val="300"/>
          <w:del w:id="1383" w:author="Autor"/>
        </w:trPr>
        <w:tc>
          <w:tcPr>
            <w:tcW w:w="3559" w:type="dxa"/>
            <w:gridSpan w:val="2"/>
            <w:shd w:val="clear" w:color="auto" w:fill="auto"/>
            <w:vAlign w:val="center"/>
            <w:hideMark/>
          </w:tcPr>
          <w:p w14:paraId="12AB8102" w14:textId="77777777" w:rsidR="005365A3" w:rsidRPr="007001F1" w:rsidDel="007D765B" w:rsidRDefault="005365A3">
            <w:pPr>
              <w:spacing w:after="160" w:line="259" w:lineRule="auto"/>
              <w:rPr>
                <w:del w:id="1384" w:author="Autor"/>
                <w:color w:val="000000"/>
              </w:rPr>
              <w:pPrChange w:id="1385" w:author="Autor">
                <w:pPr/>
              </w:pPrChange>
            </w:pPr>
            <w:del w:id="1386" w:author="Autor">
              <w:r w:rsidRPr="007001F1" w:rsidDel="007D765B">
                <w:rPr>
                  <w:color w:val="000000"/>
                  <w:sz w:val="22"/>
                  <w:szCs w:val="22"/>
                </w:rPr>
                <w:delText>Hodnota zákazky bez DPH</w:delText>
              </w:r>
            </w:del>
          </w:p>
        </w:tc>
        <w:tc>
          <w:tcPr>
            <w:tcW w:w="5528" w:type="dxa"/>
            <w:gridSpan w:val="5"/>
            <w:shd w:val="clear" w:color="auto" w:fill="auto"/>
            <w:vAlign w:val="center"/>
            <w:hideMark/>
          </w:tcPr>
          <w:p w14:paraId="5880D7A8" w14:textId="77777777" w:rsidR="005365A3" w:rsidRPr="007001F1" w:rsidDel="007D765B" w:rsidRDefault="005365A3">
            <w:pPr>
              <w:spacing w:after="160" w:line="259" w:lineRule="auto"/>
              <w:rPr>
                <w:del w:id="1387" w:author="Autor"/>
                <w:color w:val="000000"/>
              </w:rPr>
              <w:pPrChange w:id="1388" w:author="Autor">
                <w:pPr/>
              </w:pPrChange>
            </w:pPr>
            <w:del w:id="1389" w:author="Autor">
              <w:r w:rsidRPr="007001F1" w:rsidDel="007D765B">
                <w:rPr>
                  <w:color w:val="000000"/>
                  <w:sz w:val="22"/>
                  <w:szCs w:val="22"/>
                </w:rPr>
                <w:delText> </w:delText>
              </w:r>
            </w:del>
          </w:p>
        </w:tc>
      </w:tr>
      <w:tr w:rsidR="005365A3" w:rsidRPr="007001F1" w:rsidDel="007D765B" w14:paraId="708A90D8" w14:textId="77777777" w:rsidTr="00E00970">
        <w:trPr>
          <w:trHeight w:val="300"/>
          <w:del w:id="1390" w:author="Autor"/>
        </w:trPr>
        <w:tc>
          <w:tcPr>
            <w:tcW w:w="3559" w:type="dxa"/>
            <w:gridSpan w:val="2"/>
            <w:shd w:val="clear" w:color="auto" w:fill="auto"/>
            <w:vAlign w:val="center"/>
            <w:hideMark/>
          </w:tcPr>
          <w:p w14:paraId="23C302CC" w14:textId="77777777" w:rsidR="005365A3" w:rsidRPr="007001F1" w:rsidDel="007D765B" w:rsidRDefault="005365A3">
            <w:pPr>
              <w:spacing w:after="160" w:line="259" w:lineRule="auto"/>
              <w:rPr>
                <w:del w:id="1391" w:author="Autor"/>
                <w:color w:val="000000"/>
              </w:rPr>
              <w:pPrChange w:id="1392" w:author="Autor">
                <w:pPr/>
              </w:pPrChange>
            </w:pPr>
            <w:del w:id="1393" w:author="Autor">
              <w:r w:rsidRPr="007001F1" w:rsidDel="007D765B">
                <w:rPr>
                  <w:color w:val="000000"/>
                  <w:sz w:val="22"/>
                  <w:szCs w:val="22"/>
                </w:rPr>
                <w:delText>Hodnota zákazky s DPH</w:delText>
              </w:r>
            </w:del>
          </w:p>
        </w:tc>
        <w:tc>
          <w:tcPr>
            <w:tcW w:w="5528" w:type="dxa"/>
            <w:gridSpan w:val="5"/>
            <w:shd w:val="clear" w:color="auto" w:fill="auto"/>
            <w:vAlign w:val="center"/>
            <w:hideMark/>
          </w:tcPr>
          <w:p w14:paraId="0B4EFE9D" w14:textId="77777777" w:rsidR="005365A3" w:rsidRPr="007001F1" w:rsidDel="007D765B" w:rsidRDefault="005365A3">
            <w:pPr>
              <w:spacing w:after="160" w:line="259" w:lineRule="auto"/>
              <w:rPr>
                <w:del w:id="1394" w:author="Autor"/>
                <w:color w:val="000000"/>
              </w:rPr>
              <w:pPrChange w:id="1395" w:author="Autor">
                <w:pPr/>
              </w:pPrChange>
            </w:pPr>
            <w:del w:id="1396" w:author="Autor">
              <w:r w:rsidRPr="007001F1" w:rsidDel="007D765B">
                <w:rPr>
                  <w:color w:val="000000"/>
                  <w:sz w:val="22"/>
                  <w:szCs w:val="22"/>
                </w:rPr>
                <w:delText> </w:delText>
              </w:r>
            </w:del>
          </w:p>
        </w:tc>
      </w:tr>
      <w:tr w:rsidR="005365A3" w:rsidRPr="007001F1" w:rsidDel="007D765B" w14:paraId="1C3D625D" w14:textId="77777777" w:rsidTr="00E00970">
        <w:trPr>
          <w:trHeight w:val="300"/>
          <w:del w:id="1397" w:author="Autor"/>
        </w:trPr>
        <w:tc>
          <w:tcPr>
            <w:tcW w:w="3559" w:type="dxa"/>
            <w:gridSpan w:val="2"/>
            <w:shd w:val="clear" w:color="auto" w:fill="auto"/>
            <w:vAlign w:val="center"/>
            <w:hideMark/>
          </w:tcPr>
          <w:p w14:paraId="0EE39712" w14:textId="77777777" w:rsidR="005365A3" w:rsidRPr="007001F1" w:rsidDel="007D765B" w:rsidRDefault="005365A3">
            <w:pPr>
              <w:spacing w:after="160" w:line="259" w:lineRule="auto"/>
              <w:rPr>
                <w:del w:id="1398" w:author="Autor"/>
                <w:color w:val="000000"/>
              </w:rPr>
              <w:pPrChange w:id="1399" w:author="Autor">
                <w:pPr/>
              </w:pPrChange>
            </w:pPr>
            <w:del w:id="1400" w:author="Autor">
              <w:r w:rsidRPr="007001F1" w:rsidDel="007D765B">
                <w:rPr>
                  <w:color w:val="000000"/>
                  <w:sz w:val="22"/>
                  <w:szCs w:val="22"/>
                </w:rPr>
                <w:delText>Dátum podpisu zmluvy s dodávateľom</w:delText>
              </w:r>
            </w:del>
          </w:p>
        </w:tc>
        <w:tc>
          <w:tcPr>
            <w:tcW w:w="5528" w:type="dxa"/>
            <w:gridSpan w:val="5"/>
            <w:shd w:val="clear" w:color="auto" w:fill="auto"/>
            <w:vAlign w:val="center"/>
            <w:hideMark/>
          </w:tcPr>
          <w:p w14:paraId="4C2756E5" w14:textId="77777777" w:rsidR="005365A3" w:rsidRPr="007001F1" w:rsidDel="007D765B" w:rsidRDefault="005365A3">
            <w:pPr>
              <w:spacing w:after="160" w:line="259" w:lineRule="auto"/>
              <w:rPr>
                <w:del w:id="1401" w:author="Autor"/>
                <w:color w:val="000000"/>
              </w:rPr>
              <w:pPrChange w:id="1402" w:author="Autor">
                <w:pPr/>
              </w:pPrChange>
            </w:pPr>
            <w:del w:id="1403" w:author="Autor">
              <w:r w:rsidRPr="007001F1" w:rsidDel="007D765B">
                <w:rPr>
                  <w:color w:val="000000"/>
                  <w:sz w:val="22"/>
                  <w:szCs w:val="22"/>
                </w:rPr>
                <w:delText> </w:delText>
              </w:r>
            </w:del>
          </w:p>
        </w:tc>
      </w:tr>
      <w:tr w:rsidR="005365A3" w:rsidRPr="007001F1" w:rsidDel="007D765B" w14:paraId="297EA6B6" w14:textId="77777777" w:rsidTr="00E00970">
        <w:trPr>
          <w:trHeight w:val="300"/>
          <w:del w:id="1404" w:author="Autor"/>
        </w:trPr>
        <w:tc>
          <w:tcPr>
            <w:tcW w:w="3559" w:type="dxa"/>
            <w:gridSpan w:val="2"/>
            <w:shd w:val="clear" w:color="auto" w:fill="auto"/>
            <w:vAlign w:val="center"/>
            <w:hideMark/>
          </w:tcPr>
          <w:p w14:paraId="79F35516" w14:textId="77777777" w:rsidR="005365A3" w:rsidRPr="007001F1" w:rsidDel="007D765B" w:rsidRDefault="005365A3">
            <w:pPr>
              <w:spacing w:after="160" w:line="259" w:lineRule="auto"/>
              <w:rPr>
                <w:del w:id="1405" w:author="Autor"/>
                <w:color w:val="000000"/>
              </w:rPr>
              <w:pPrChange w:id="1406" w:author="Autor">
                <w:pPr/>
              </w:pPrChange>
            </w:pPr>
            <w:del w:id="1407" w:author="Autor">
              <w:r w:rsidRPr="007001F1" w:rsidDel="007D765B">
                <w:rPr>
                  <w:color w:val="000000"/>
                  <w:sz w:val="22"/>
                  <w:szCs w:val="22"/>
                </w:rPr>
                <w:delText>Dátum nadobudnutia účinnosti zmluvy</w:delText>
              </w:r>
            </w:del>
          </w:p>
        </w:tc>
        <w:tc>
          <w:tcPr>
            <w:tcW w:w="5528" w:type="dxa"/>
            <w:gridSpan w:val="5"/>
            <w:shd w:val="clear" w:color="auto" w:fill="auto"/>
            <w:vAlign w:val="center"/>
            <w:hideMark/>
          </w:tcPr>
          <w:p w14:paraId="07141BE4" w14:textId="77777777" w:rsidR="005365A3" w:rsidRPr="007001F1" w:rsidDel="007D765B" w:rsidRDefault="005365A3">
            <w:pPr>
              <w:spacing w:after="160" w:line="259" w:lineRule="auto"/>
              <w:rPr>
                <w:del w:id="1408" w:author="Autor"/>
                <w:color w:val="000000"/>
              </w:rPr>
              <w:pPrChange w:id="1409" w:author="Autor">
                <w:pPr/>
              </w:pPrChange>
            </w:pPr>
            <w:del w:id="1410" w:author="Autor">
              <w:r w:rsidRPr="007001F1" w:rsidDel="007D765B">
                <w:rPr>
                  <w:color w:val="000000"/>
                  <w:sz w:val="22"/>
                  <w:szCs w:val="22"/>
                </w:rPr>
                <w:delText> </w:delText>
              </w:r>
            </w:del>
          </w:p>
        </w:tc>
      </w:tr>
      <w:tr w:rsidR="005365A3" w:rsidRPr="007001F1" w:rsidDel="007D765B" w14:paraId="7A19FC5A" w14:textId="77777777" w:rsidTr="00E00970">
        <w:trPr>
          <w:trHeight w:val="300"/>
          <w:del w:id="1411" w:author="Autor"/>
        </w:trPr>
        <w:tc>
          <w:tcPr>
            <w:tcW w:w="3559" w:type="dxa"/>
            <w:gridSpan w:val="2"/>
            <w:shd w:val="clear" w:color="auto" w:fill="auto"/>
            <w:vAlign w:val="center"/>
            <w:hideMark/>
          </w:tcPr>
          <w:p w14:paraId="7ACE6663" w14:textId="77777777" w:rsidR="005365A3" w:rsidRPr="007001F1" w:rsidDel="007D765B" w:rsidRDefault="005365A3">
            <w:pPr>
              <w:spacing w:after="160" w:line="259" w:lineRule="auto"/>
              <w:rPr>
                <w:del w:id="1412" w:author="Autor"/>
                <w:color w:val="000000"/>
              </w:rPr>
              <w:pPrChange w:id="1413" w:author="Autor">
                <w:pPr/>
              </w:pPrChange>
            </w:pPr>
            <w:del w:id="1414" w:author="Autor">
              <w:r w:rsidRPr="007001F1" w:rsidDel="007D765B">
                <w:rPr>
                  <w:color w:val="000000"/>
                  <w:sz w:val="22"/>
                  <w:szCs w:val="22"/>
                </w:rPr>
                <w:delText>Link na CRZ, prípadne webové sídlo</w:delText>
              </w:r>
            </w:del>
          </w:p>
        </w:tc>
        <w:tc>
          <w:tcPr>
            <w:tcW w:w="5528" w:type="dxa"/>
            <w:gridSpan w:val="5"/>
            <w:shd w:val="clear" w:color="auto" w:fill="auto"/>
            <w:vAlign w:val="center"/>
            <w:hideMark/>
          </w:tcPr>
          <w:p w14:paraId="5B3ACEBD" w14:textId="77777777" w:rsidR="005365A3" w:rsidRPr="007001F1" w:rsidDel="007D765B" w:rsidRDefault="005365A3">
            <w:pPr>
              <w:spacing w:after="160" w:line="259" w:lineRule="auto"/>
              <w:rPr>
                <w:del w:id="1415" w:author="Autor"/>
                <w:color w:val="000000"/>
              </w:rPr>
              <w:pPrChange w:id="1416" w:author="Autor">
                <w:pPr/>
              </w:pPrChange>
            </w:pPr>
            <w:del w:id="1417" w:author="Autor">
              <w:r w:rsidRPr="007001F1" w:rsidDel="007D765B">
                <w:rPr>
                  <w:color w:val="000000"/>
                  <w:sz w:val="22"/>
                  <w:szCs w:val="22"/>
                </w:rPr>
                <w:delText> </w:delText>
              </w:r>
            </w:del>
          </w:p>
        </w:tc>
      </w:tr>
      <w:tr w:rsidR="005365A3" w:rsidRPr="007001F1" w:rsidDel="007D765B" w14:paraId="206B1E9F" w14:textId="77777777" w:rsidTr="00E00970">
        <w:trPr>
          <w:trHeight w:val="315"/>
          <w:del w:id="1418" w:author="Autor"/>
        </w:trPr>
        <w:tc>
          <w:tcPr>
            <w:tcW w:w="582" w:type="dxa"/>
            <w:shd w:val="clear" w:color="000000" w:fill="60497A"/>
            <w:vAlign w:val="center"/>
            <w:hideMark/>
          </w:tcPr>
          <w:p w14:paraId="51F304C7" w14:textId="77777777" w:rsidR="005365A3" w:rsidRPr="007001F1" w:rsidDel="007D765B" w:rsidRDefault="005365A3">
            <w:pPr>
              <w:spacing w:after="160" w:line="259" w:lineRule="auto"/>
              <w:rPr>
                <w:del w:id="1419" w:author="Autor"/>
                <w:b/>
                <w:bCs/>
                <w:color w:val="FFFFFF"/>
              </w:rPr>
              <w:pPrChange w:id="1420" w:author="Autor">
                <w:pPr>
                  <w:jc w:val="center"/>
                </w:pPr>
              </w:pPrChange>
            </w:pPr>
            <w:del w:id="1421" w:author="Autor">
              <w:r w:rsidRPr="007001F1" w:rsidDel="007D765B">
                <w:rPr>
                  <w:b/>
                  <w:bCs/>
                  <w:color w:val="FFFFFF"/>
                  <w:sz w:val="22"/>
                  <w:szCs w:val="22"/>
                </w:rPr>
                <w:delText>P. č.</w:delText>
              </w:r>
            </w:del>
          </w:p>
        </w:tc>
        <w:tc>
          <w:tcPr>
            <w:tcW w:w="4820" w:type="dxa"/>
            <w:gridSpan w:val="2"/>
            <w:shd w:val="clear" w:color="000000" w:fill="60497A"/>
            <w:vAlign w:val="center"/>
            <w:hideMark/>
          </w:tcPr>
          <w:p w14:paraId="730B1856" w14:textId="77777777" w:rsidR="005365A3" w:rsidRPr="007001F1" w:rsidDel="007D765B" w:rsidRDefault="005365A3">
            <w:pPr>
              <w:spacing w:after="160" w:line="259" w:lineRule="auto"/>
              <w:rPr>
                <w:del w:id="1422" w:author="Autor"/>
                <w:b/>
                <w:bCs/>
                <w:color w:val="FFFFFF"/>
              </w:rPr>
              <w:pPrChange w:id="1423" w:author="Autor">
                <w:pPr>
                  <w:jc w:val="center"/>
                </w:pPr>
              </w:pPrChange>
            </w:pPr>
            <w:del w:id="1424" w:author="Autor">
              <w:r w:rsidRPr="007001F1" w:rsidDel="007D765B">
                <w:rPr>
                  <w:b/>
                  <w:bCs/>
                  <w:color w:val="FFFFFF"/>
                  <w:sz w:val="22"/>
                  <w:szCs w:val="22"/>
                </w:rPr>
                <w:delText>Kontrolné otázky</w:delText>
              </w:r>
            </w:del>
          </w:p>
        </w:tc>
        <w:tc>
          <w:tcPr>
            <w:tcW w:w="567" w:type="dxa"/>
            <w:shd w:val="clear" w:color="000000" w:fill="60497A"/>
            <w:vAlign w:val="center"/>
            <w:hideMark/>
          </w:tcPr>
          <w:p w14:paraId="0BB1977A" w14:textId="77777777" w:rsidR="005365A3" w:rsidRPr="007001F1" w:rsidDel="007D765B" w:rsidRDefault="005365A3">
            <w:pPr>
              <w:spacing w:after="160" w:line="259" w:lineRule="auto"/>
              <w:rPr>
                <w:del w:id="1425" w:author="Autor"/>
                <w:b/>
                <w:bCs/>
                <w:color w:val="FFFFFF"/>
              </w:rPr>
              <w:pPrChange w:id="1426" w:author="Autor">
                <w:pPr>
                  <w:jc w:val="center"/>
                </w:pPr>
              </w:pPrChange>
            </w:pPr>
            <w:del w:id="1427" w:author="Autor">
              <w:r w:rsidRPr="007001F1" w:rsidDel="007D765B">
                <w:rPr>
                  <w:b/>
                  <w:bCs/>
                  <w:color w:val="FFFFFF"/>
                  <w:sz w:val="22"/>
                  <w:szCs w:val="22"/>
                </w:rPr>
                <w:delText>áno</w:delText>
              </w:r>
            </w:del>
          </w:p>
        </w:tc>
        <w:tc>
          <w:tcPr>
            <w:tcW w:w="567" w:type="dxa"/>
            <w:shd w:val="clear" w:color="000000" w:fill="60497A"/>
            <w:vAlign w:val="center"/>
            <w:hideMark/>
          </w:tcPr>
          <w:p w14:paraId="370CDD17" w14:textId="77777777" w:rsidR="005365A3" w:rsidRPr="007001F1" w:rsidDel="007D765B" w:rsidRDefault="005365A3">
            <w:pPr>
              <w:spacing w:after="160" w:line="259" w:lineRule="auto"/>
              <w:rPr>
                <w:del w:id="1428" w:author="Autor"/>
                <w:b/>
                <w:bCs/>
                <w:color w:val="FFFFFF"/>
              </w:rPr>
              <w:pPrChange w:id="1429" w:author="Autor">
                <w:pPr>
                  <w:jc w:val="center"/>
                </w:pPr>
              </w:pPrChange>
            </w:pPr>
            <w:del w:id="1430" w:author="Autor">
              <w:r w:rsidRPr="007001F1" w:rsidDel="007D765B">
                <w:rPr>
                  <w:b/>
                  <w:bCs/>
                  <w:color w:val="FFFFFF"/>
                  <w:sz w:val="22"/>
                  <w:szCs w:val="22"/>
                </w:rPr>
                <w:delText>nie</w:delText>
              </w:r>
            </w:del>
          </w:p>
        </w:tc>
        <w:tc>
          <w:tcPr>
            <w:tcW w:w="776" w:type="dxa"/>
            <w:shd w:val="clear" w:color="000000" w:fill="60497A"/>
            <w:vAlign w:val="center"/>
            <w:hideMark/>
          </w:tcPr>
          <w:p w14:paraId="038A96EC" w14:textId="77777777" w:rsidR="005365A3" w:rsidRPr="007001F1" w:rsidDel="007D765B" w:rsidRDefault="005365A3">
            <w:pPr>
              <w:spacing w:after="160" w:line="259" w:lineRule="auto"/>
              <w:rPr>
                <w:del w:id="1431" w:author="Autor"/>
                <w:b/>
                <w:bCs/>
                <w:color w:val="FFFFFF"/>
              </w:rPr>
              <w:pPrChange w:id="1432" w:author="Autor">
                <w:pPr>
                  <w:jc w:val="center"/>
                </w:pPr>
              </w:pPrChange>
            </w:pPr>
            <w:del w:id="1433" w:author="Autor">
              <w:r w:rsidRPr="007001F1" w:rsidDel="007D765B">
                <w:rPr>
                  <w:b/>
                  <w:bCs/>
                  <w:color w:val="FFFFFF"/>
                  <w:sz w:val="22"/>
                  <w:szCs w:val="22"/>
                </w:rPr>
                <w:delText>netýka sa</w:delText>
              </w:r>
            </w:del>
          </w:p>
        </w:tc>
        <w:tc>
          <w:tcPr>
            <w:tcW w:w="1775" w:type="dxa"/>
            <w:shd w:val="clear" w:color="000000" w:fill="60497A"/>
            <w:vAlign w:val="center"/>
            <w:hideMark/>
          </w:tcPr>
          <w:p w14:paraId="76CC8DDC" w14:textId="77777777" w:rsidR="005365A3" w:rsidRPr="007001F1" w:rsidDel="007D765B" w:rsidRDefault="005365A3">
            <w:pPr>
              <w:spacing w:after="160" w:line="259" w:lineRule="auto"/>
              <w:rPr>
                <w:del w:id="1434" w:author="Autor"/>
                <w:b/>
                <w:bCs/>
                <w:color w:val="FFFFFF"/>
              </w:rPr>
              <w:pPrChange w:id="1435" w:author="Autor">
                <w:pPr>
                  <w:jc w:val="center"/>
                </w:pPr>
              </w:pPrChange>
            </w:pPr>
            <w:del w:id="1436" w:author="Autor">
              <w:r w:rsidRPr="007001F1" w:rsidDel="007D765B">
                <w:rPr>
                  <w:b/>
                  <w:bCs/>
                  <w:color w:val="FFFFFF"/>
                  <w:sz w:val="22"/>
                  <w:szCs w:val="22"/>
                </w:rPr>
                <w:delText>Poznámka</w:delText>
              </w:r>
            </w:del>
          </w:p>
        </w:tc>
      </w:tr>
      <w:tr w:rsidR="005365A3" w:rsidRPr="007001F1" w:rsidDel="007D765B" w14:paraId="5AC43D06" w14:textId="77777777" w:rsidTr="00E00970">
        <w:trPr>
          <w:trHeight w:val="20"/>
          <w:del w:id="1437" w:author="Autor"/>
        </w:trPr>
        <w:tc>
          <w:tcPr>
            <w:tcW w:w="582" w:type="dxa"/>
            <w:shd w:val="clear" w:color="auto" w:fill="auto"/>
            <w:noWrap/>
            <w:vAlign w:val="center"/>
            <w:hideMark/>
          </w:tcPr>
          <w:p w14:paraId="48826A3D" w14:textId="77777777" w:rsidR="005365A3" w:rsidRPr="007001F1" w:rsidDel="007D765B" w:rsidRDefault="005365A3">
            <w:pPr>
              <w:spacing w:after="160" w:line="259" w:lineRule="auto"/>
              <w:rPr>
                <w:del w:id="1438" w:author="Autor"/>
                <w:color w:val="000000"/>
              </w:rPr>
              <w:pPrChange w:id="1439" w:author="Autor">
                <w:pPr>
                  <w:jc w:val="center"/>
                </w:pPr>
              </w:pPrChange>
            </w:pPr>
            <w:del w:id="1440" w:author="Autor">
              <w:r w:rsidRPr="007001F1" w:rsidDel="007D765B">
                <w:rPr>
                  <w:color w:val="000000"/>
                  <w:sz w:val="22"/>
                  <w:szCs w:val="22"/>
                </w:rPr>
                <w:delText>1</w:delText>
              </w:r>
            </w:del>
          </w:p>
        </w:tc>
        <w:tc>
          <w:tcPr>
            <w:tcW w:w="4820" w:type="dxa"/>
            <w:gridSpan w:val="2"/>
            <w:shd w:val="clear" w:color="auto" w:fill="auto"/>
            <w:vAlign w:val="center"/>
            <w:hideMark/>
          </w:tcPr>
          <w:p w14:paraId="4E329401" w14:textId="77777777" w:rsidR="005365A3" w:rsidRPr="007001F1" w:rsidDel="007D765B" w:rsidRDefault="0088057F">
            <w:pPr>
              <w:spacing w:after="160" w:line="259" w:lineRule="auto"/>
              <w:rPr>
                <w:del w:id="1441" w:author="Autor"/>
                <w:color w:val="000000"/>
              </w:rPr>
              <w:pPrChange w:id="1442" w:author="Autor">
                <w:pPr>
                  <w:jc w:val="both"/>
                </w:pPr>
              </w:pPrChange>
            </w:pPr>
            <w:del w:id="1443" w:author="Autor">
              <w:r w:rsidRPr="007001F1" w:rsidDel="007D765B">
                <w:rPr>
                  <w:color w:val="000000"/>
                  <w:sz w:val="22"/>
                  <w:szCs w:val="22"/>
                </w:rPr>
                <w:delText xml:space="preserve">Boli pri zadávaní zákazky dodržané princípy v zmysle § 10 ods. 2 ZVO? </w:delText>
              </w:r>
              <w:r w:rsidR="007001F1" w:rsidDel="007D765B">
                <w:rPr>
                  <w:color w:val="000000"/>
                  <w:sz w:val="22"/>
                  <w:szCs w:val="22"/>
                </w:rPr>
                <w:delText>Dodržal verejný obstarávateľ pri zadávaní zákazky princíp hospodárnosti?</w:delText>
              </w:r>
              <w:r w:rsidR="005365A3" w:rsidRPr="007001F1" w:rsidDel="007D765B">
                <w:rPr>
                  <w:color w:val="000000"/>
                  <w:sz w:val="22"/>
                  <w:szCs w:val="22"/>
                </w:rPr>
                <w:delText xml:space="preserve"> </w:delText>
              </w:r>
            </w:del>
          </w:p>
        </w:tc>
        <w:tc>
          <w:tcPr>
            <w:tcW w:w="567" w:type="dxa"/>
            <w:shd w:val="clear" w:color="auto" w:fill="auto"/>
            <w:vAlign w:val="center"/>
            <w:hideMark/>
          </w:tcPr>
          <w:p w14:paraId="0564CF25" w14:textId="77777777" w:rsidR="005365A3" w:rsidRPr="007001F1" w:rsidDel="007D765B" w:rsidRDefault="005365A3">
            <w:pPr>
              <w:spacing w:after="160" w:line="259" w:lineRule="auto"/>
              <w:rPr>
                <w:del w:id="1444" w:author="Autor"/>
                <w:color w:val="000000"/>
              </w:rPr>
              <w:pPrChange w:id="1445" w:author="Autor">
                <w:pPr>
                  <w:jc w:val="center"/>
                </w:pPr>
              </w:pPrChange>
            </w:pPr>
            <w:del w:id="1446" w:author="Autor">
              <w:r w:rsidRPr="007001F1" w:rsidDel="007D765B">
                <w:rPr>
                  <w:color w:val="000000"/>
                  <w:sz w:val="22"/>
                  <w:szCs w:val="22"/>
                </w:rPr>
                <w:delText> </w:delText>
              </w:r>
            </w:del>
          </w:p>
        </w:tc>
        <w:tc>
          <w:tcPr>
            <w:tcW w:w="567" w:type="dxa"/>
            <w:shd w:val="clear" w:color="auto" w:fill="auto"/>
            <w:vAlign w:val="center"/>
            <w:hideMark/>
          </w:tcPr>
          <w:p w14:paraId="076B7DAF" w14:textId="77777777" w:rsidR="005365A3" w:rsidRPr="007001F1" w:rsidDel="007D765B" w:rsidRDefault="005365A3">
            <w:pPr>
              <w:spacing w:after="160" w:line="259" w:lineRule="auto"/>
              <w:rPr>
                <w:del w:id="1447" w:author="Autor"/>
                <w:color w:val="000000"/>
              </w:rPr>
              <w:pPrChange w:id="1448" w:author="Autor">
                <w:pPr>
                  <w:jc w:val="center"/>
                </w:pPr>
              </w:pPrChange>
            </w:pPr>
            <w:del w:id="1449" w:author="Autor">
              <w:r w:rsidRPr="007001F1" w:rsidDel="007D765B">
                <w:rPr>
                  <w:color w:val="000000"/>
                  <w:sz w:val="22"/>
                  <w:szCs w:val="22"/>
                </w:rPr>
                <w:delText> </w:delText>
              </w:r>
            </w:del>
          </w:p>
        </w:tc>
        <w:tc>
          <w:tcPr>
            <w:tcW w:w="776" w:type="dxa"/>
            <w:shd w:val="clear" w:color="auto" w:fill="auto"/>
            <w:vAlign w:val="center"/>
            <w:hideMark/>
          </w:tcPr>
          <w:p w14:paraId="41C161BD" w14:textId="77777777" w:rsidR="005365A3" w:rsidRPr="007001F1" w:rsidDel="007D765B" w:rsidRDefault="005365A3">
            <w:pPr>
              <w:spacing w:after="160" w:line="259" w:lineRule="auto"/>
              <w:rPr>
                <w:del w:id="1450" w:author="Autor"/>
                <w:color w:val="000000"/>
              </w:rPr>
              <w:pPrChange w:id="1451" w:author="Autor">
                <w:pPr>
                  <w:jc w:val="center"/>
                </w:pPr>
              </w:pPrChange>
            </w:pPr>
            <w:del w:id="1452" w:author="Autor">
              <w:r w:rsidRPr="007001F1" w:rsidDel="007D765B">
                <w:rPr>
                  <w:color w:val="000000"/>
                  <w:sz w:val="22"/>
                  <w:szCs w:val="22"/>
                </w:rPr>
                <w:delText> </w:delText>
              </w:r>
            </w:del>
          </w:p>
        </w:tc>
        <w:tc>
          <w:tcPr>
            <w:tcW w:w="1775" w:type="dxa"/>
            <w:shd w:val="clear" w:color="auto" w:fill="auto"/>
            <w:vAlign w:val="center"/>
            <w:hideMark/>
          </w:tcPr>
          <w:p w14:paraId="32CF6E39" w14:textId="77777777" w:rsidR="005365A3" w:rsidRPr="007001F1" w:rsidDel="007D765B" w:rsidRDefault="005365A3">
            <w:pPr>
              <w:spacing w:after="160" w:line="259" w:lineRule="auto"/>
              <w:rPr>
                <w:del w:id="1453" w:author="Autor"/>
                <w:color w:val="000000"/>
              </w:rPr>
              <w:pPrChange w:id="1454" w:author="Autor">
                <w:pPr>
                  <w:jc w:val="center"/>
                </w:pPr>
              </w:pPrChange>
            </w:pPr>
            <w:del w:id="1455" w:author="Autor">
              <w:r w:rsidRPr="007001F1" w:rsidDel="007D765B">
                <w:rPr>
                  <w:color w:val="000000"/>
                  <w:sz w:val="22"/>
                  <w:szCs w:val="22"/>
                </w:rPr>
                <w:delText> </w:delText>
              </w:r>
            </w:del>
          </w:p>
        </w:tc>
      </w:tr>
      <w:tr w:rsidR="005365A3" w:rsidRPr="007001F1" w:rsidDel="007D765B" w14:paraId="0FDCAB31" w14:textId="77777777" w:rsidTr="00E00970">
        <w:trPr>
          <w:trHeight w:val="20"/>
          <w:del w:id="1456" w:author="Autor"/>
        </w:trPr>
        <w:tc>
          <w:tcPr>
            <w:tcW w:w="582" w:type="dxa"/>
            <w:shd w:val="clear" w:color="auto" w:fill="auto"/>
            <w:noWrap/>
            <w:vAlign w:val="center"/>
            <w:hideMark/>
          </w:tcPr>
          <w:p w14:paraId="3565F17D" w14:textId="77777777" w:rsidR="005365A3" w:rsidRPr="007001F1" w:rsidDel="007D765B" w:rsidRDefault="005365A3">
            <w:pPr>
              <w:spacing w:after="160" w:line="259" w:lineRule="auto"/>
              <w:rPr>
                <w:del w:id="1457" w:author="Autor"/>
                <w:color w:val="000000"/>
              </w:rPr>
              <w:pPrChange w:id="1458" w:author="Autor">
                <w:pPr>
                  <w:jc w:val="center"/>
                </w:pPr>
              </w:pPrChange>
            </w:pPr>
            <w:del w:id="1459" w:author="Autor">
              <w:r w:rsidRPr="007001F1" w:rsidDel="007D765B">
                <w:rPr>
                  <w:color w:val="000000"/>
                  <w:sz w:val="22"/>
                  <w:szCs w:val="22"/>
                </w:rPr>
                <w:delText>2</w:delText>
              </w:r>
            </w:del>
          </w:p>
        </w:tc>
        <w:tc>
          <w:tcPr>
            <w:tcW w:w="4820" w:type="dxa"/>
            <w:gridSpan w:val="2"/>
            <w:shd w:val="clear" w:color="auto" w:fill="auto"/>
            <w:vAlign w:val="center"/>
            <w:hideMark/>
          </w:tcPr>
          <w:p w14:paraId="22EE07E0" w14:textId="77777777" w:rsidR="005365A3" w:rsidRPr="007001F1" w:rsidDel="007D765B" w:rsidRDefault="005365A3">
            <w:pPr>
              <w:spacing w:after="160" w:line="259" w:lineRule="auto"/>
              <w:rPr>
                <w:del w:id="1460" w:author="Autor"/>
                <w:color w:val="000000"/>
              </w:rPr>
              <w:pPrChange w:id="1461" w:author="Autor">
                <w:pPr>
                  <w:jc w:val="both"/>
                </w:pPr>
              </w:pPrChange>
            </w:pPr>
            <w:del w:id="1462" w:author="Autor">
              <w:r w:rsidRPr="007001F1" w:rsidDel="007D765B">
                <w:rPr>
                  <w:color w:val="000000"/>
                  <w:sz w:val="22"/>
                  <w:szCs w:val="22"/>
                </w:rPr>
                <w:delText>Bol zamestnanec vykonávajúci kontrolu oboznámený s rizikovými indikátormi</w:delText>
              </w:r>
              <w:r w:rsidR="009411BC" w:rsidDel="007D765B">
                <w:rPr>
                  <w:color w:val="000000"/>
                  <w:sz w:val="22"/>
                  <w:szCs w:val="22"/>
                </w:rPr>
                <w:delText xml:space="preserve"> </w:delText>
              </w:r>
              <w:r w:rsidR="00A128DC" w:rsidRPr="007001F1" w:rsidDel="007D765B">
                <w:rPr>
                  <w:color w:val="000000"/>
                  <w:sz w:val="22"/>
                  <w:szCs w:val="22"/>
                </w:rPr>
                <w:delText>podľa Systému riadenia EŠIF</w:delText>
              </w:r>
              <w:r w:rsidRPr="007001F1" w:rsidDel="007D765B">
                <w:rPr>
                  <w:color w:val="000000"/>
                  <w:sz w:val="22"/>
                  <w:szCs w:val="22"/>
                </w:rPr>
                <w:delText>, v časti kontrola verejného obstarávania - spolupráca s PMÚ a spolupráca s OČTK?</w:delText>
              </w:r>
              <w:r w:rsidR="009411BC" w:rsidDel="007D765B">
                <w:rPr>
                  <w:color w:val="000000"/>
                  <w:sz w:val="22"/>
                  <w:szCs w:val="22"/>
                </w:rPr>
                <w:delText xml:space="preserve"> </w:delText>
              </w:r>
              <w:r w:rsidR="00A71FC1" w:rsidRPr="007001F1" w:rsidDel="007D765B">
                <w:rPr>
                  <w:color w:val="000000"/>
                  <w:sz w:val="22"/>
                  <w:szCs w:val="22"/>
                </w:rPr>
                <w:delText>Neboli identifikované rizikové indikátory, ktoré môžu iniciovať spoluprácu s PMÚ alebo OČTK?</w:delText>
              </w:r>
            </w:del>
          </w:p>
        </w:tc>
        <w:tc>
          <w:tcPr>
            <w:tcW w:w="567" w:type="dxa"/>
            <w:shd w:val="clear" w:color="auto" w:fill="auto"/>
            <w:vAlign w:val="center"/>
            <w:hideMark/>
          </w:tcPr>
          <w:p w14:paraId="20B0F072" w14:textId="77777777" w:rsidR="005365A3" w:rsidRPr="007001F1" w:rsidDel="007D765B" w:rsidRDefault="005365A3">
            <w:pPr>
              <w:spacing w:after="160" w:line="259" w:lineRule="auto"/>
              <w:rPr>
                <w:del w:id="1463" w:author="Autor"/>
                <w:color w:val="000000"/>
              </w:rPr>
              <w:pPrChange w:id="1464" w:author="Autor">
                <w:pPr>
                  <w:jc w:val="center"/>
                </w:pPr>
              </w:pPrChange>
            </w:pPr>
            <w:del w:id="1465" w:author="Autor">
              <w:r w:rsidRPr="007001F1" w:rsidDel="007D765B">
                <w:rPr>
                  <w:color w:val="000000"/>
                  <w:sz w:val="22"/>
                  <w:szCs w:val="22"/>
                </w:rPr>
                <w:delText> </w:delText>
              </w:r>
            </w:del>
          </w:p>
        </w:tc>
        <w:tc>
          <w:tcPr>
            <w:tcW w:w="567" w:type="dxa"/>
            <w:shd w:val="clear" w:color="auto" w:fill="auto"/>
            <w:vAlign w:val="center"/>
            <w:hideMark/>
          </w:tcPr>
          <w:p w14:paraId="3F05179C" w14:textId="77777777" w:rsidR="005365A3" w:rsidRPr="007001F1" w:rsidDel="007D765B" w:rsidRDefault="005365A3">
            <w:pPr>
              <w:spacing w:after="160" w:line="259" w:lineRule="auto"/>
              <w:rPr>
                <w:del w:id="1466" w:author="Autor"/>
                <w:color w:val="000000"/>
              </w:rPr>
              <w:pPrChange w:id="1467" w:author="Autor">
                <w:pPr>
                  <w:jc w:val="center"/>
                </w:pPr>
              </w:pPrChange>
            </w:pPr>
            <w:del w:id="1468" w:author="Autor">
              <w:r w:rsidRPr="007001F1" w:rsidDel="007D765B">
                <w:rPr>
                  <w:color w:val="000000"/>
                  <w:sz w:val="22"/>
                  <w:szCs w:val="22"/>
                </w:rPr>
                <w:delText> </w:delText>
              </w:r>
            </w:del>
          </w:p>
        </w:tc>
        <w:tc>
          <w:tcPr>
            <w:tcW w:w="776" w:type="dxa"/>
            <w:shd w:val="clear" w:color="auto" w:fill="auto"/>
            <w:vAlign w:val="center"/>
            <w:hideMark/>
          </w:tcPr>
          <w:p w14:paraId="41679F7A" w14:textId="77777777" w:rsidR="005365A3" w:rsidRPr="007001F1" w:rsidDel="007D765B" w:rsidRDefault="005365A3">
            <w:pPr>
              <w:spacing w:after="160" w:line="259" w:lineRule="auto"/>
              <w:rPr>
                <w:del w:id="1469" w:author="Autor"/>
                <w:color w:val="000000"/>
              </w:rPr>
              <w:pPrChange w:id="1470" w:author="Autor">
                <w:pPr>
                  <w:jc w:val="center"/>
                </w:pPr>
              </w:pPrChange>
            </w:pPr>
            <w:del w:id="1471" w:author="Autor">
              <w:r w:rsidRPr="007001F1" w:rsidDel="007D765B">
                <w:rPr>
                  <w:color w:val="000000"/>
                  <w:sz w:val="22"/>
                  <w:szCs w:val="22"/>
                </w:rPr>
                <w:delText> </w:delText>
              </w:r>
            </w:del>
          </w:p>
        </w:tc>
        <w:tc>
          <w:tcPr>
            <w:tcW w:w="1775" w:type="dxa"/>
            <w:shd w:val="clear" w:color="auto" w:fill="auto"/>
            <w:vAlign w:val="center"/>
            <w:hideMark/>
          </w:tcPr>
          <w:p w14:paraId="3F5DE310" w14:textId="77777777" w:rsidR="005365A3" w:rsidRPr="007001F1" w:rsidDel="007D765B" w:rsidRDefault="005365A3">
            <w:pPr>
              <w:spacing w:after="160" w:line="259" w:lineRule="auto"/>
              <w:rPr>
                <w:del w:id="1472" w:author="Autor"/>
                <w:color w:val="000000"/>
              </w:rPr>
              <w:pPrChange w:id="1473" w:author="Autor">
                <w:pPr>
                  <w:jc w:val="center"/>
                </w:pPr>
              </w:pPrChange>
            </w:pPr>
            <w:del w:id="1474" w:author="Autor">
              <w:r w:rsidRPr="007001F1" w:rsidDel="007D765B">
                <w:rPr>
                  <w:color w:val="000000"/>
                  <w:sz w:val="22"/>
                  <w:szCs w:val="22"/>
                </w:rPr>
                <w:delText> </w:delText>
              </w:r>
            </w:del>
          </w:p>
        </w:tc>
      </w:tr>
      <w:tr w:rsidR="00E94B70" w:rsidRPr="007001F1" w:rsidDel="007D765B" w14:paraId="56172CA7" w14:textId="77777777" w:rsidTr="00E00970">
        <w:trPr>
          <w:trHeight w:val="505"/>
          <w:del w:id="1475" w:author="Autor"/>
        </w:trPr>
        <w:tc>
          <w:tcPr>
            <w:tcW w:w="582" w:type="dxa"/>
            <w:vMerge w:val="restart"/>
            <w:shd w:val="clear" w:color="auto" w:fill="auto"/>
            <w:noWrap/>
            <w:vAlign w:val="center"/>
            <w:hideMark/>
          </w:tcPr>
          <w:p w14:paraId="1FA02A21" w14:textId="77777777" w:rsidR="00E94B70" w:rsidRPr="007001F1" w:rsidDel="007D765B" w:rsidRDefault="00E94B70">
            <w:pPr>
              <w:spacing w:after="160" w:line="259" w:lineRule="auto"/>
              <w:rPr>
                <w:del w:id="1476" w:author="Autor"/>
                <w:color w:val="000000"/>
              </w:rPr>
              <w:pPrChange w:id="1477" w:author="Autor">
                <w:pPr>
                  <w:jc w:val="center"/>
                </w:pPr>
              </w:pPrChange>
            </w:pPr>
            <w:del w:id="1478" w:author="Autor">
              <w:r w:rsidRPr="007001F1" w:rsidDel="007D765B">
                <w:rPr>
                  <w:color w:val="000000"/>
                  <w:sz w:val="22"/>
                  <w:szCs w:val="22"/>
                </w:rPr>
                <w:delText>3</w:delText>
              </w:r>
            </w:del>
          </w:p>
        </w:tc>
        <w:tc>
          <w:tcPr>
            <w:tcW w:w="4820" w:type="dxa"/>
            <w:gridSpan w:val="2"/>
            <w:shd w:val="clear" w:color="auto" w:fill="auto"/>
            <w:vAlign w:val="center"/>
            <w:hideMark/>
          </w:tcPr>
          <w:p w14:paraId="5E7CF7B9" w14:textId="77777777" w:rsidR="00E94B70" w:rsidRPr="007001F1" w:rsidDel="007D765B" w:rsidRDefault="00E94B70">
            <w:pPr>
              <w:spacing w:after="160" w:line="259" w:lineRule="auto"/>
              <w:rPr>
                <w:del w:id="1479" w:author="Autor"/>
                <w:color w:val="000000"/>
              </w:rPr>
              <w:pPrChange w:id="1480" w:author="Autor">
                <w:pPr>
                  <w:jc w:val="both"/>
                </w:pPr>
              </w:pPrChange>
            </w:pPr>
            <w:del w:id="1481" w:author="Autor">
              <w:r w:rsidRPr="007001F1" w:rsidDel="007D765B">
                <w:rPr>
                  <w:color w:val="000000"/>
                  <w:sz w:val="22"/>
                  <w:szCs w:val="22"/>
                </w:rPr>
                <w:delText>a) Je zmluva uzavretá v súlade so súťažnými podkladmi a ponukou predloženou úspešným uch</w:delText>
              </w:r>
              <w:r w:rsidR="003F3D85" w:rsidRPr="007001F1" w:rsidDel="007D765B">
                <w:rPr>
                  <w:color w:val="000000"/>
                  <w:sz w:val="22"/>
                  <w:szCs w:val="22"/>
                </w:rPr>
                <w:delText>ádzačom?</w:delText>
              </w:r>
            </w:del>
          </w:p>
        </w:tc>
        <w:tc>
          <w:tcPr>
            <w:tcW w:w="567" w:type="dxa"/>
            <w:shd w:val="clear" w:color="auto" w:fill="auto"/>
            <w:vAlign w:val="center"/>
            <w:hideMark/>
          </w:tcPr>
          <w:p w14:paraId="7B3855D6" w14:textId="77777777" w:rsidR="00E94B70" w:rsidRPr="007001F1" w:rsidDel="007D765B" w:rsidRDefault="00E94B70">
            <w:pPr>
              <w:spacing w:after="160" w:line="259" w:lineRule="auto"/>
              <w:rPr>
                <w:del w:id="1482" w:author="Autor"/>
                <w:color w:val="000000"/>
              </w:rPr>
              <w:pPrChange w:id="1483" w:author="Autor">
                <w:pPr>
                  <w:jc w:val="center"/>
                </w:pPr>
              </w:pPrChange>
            </w:pPr>
            <w:del w:id="1484" w:author="Autor">
              <w:r w:rsidRPr="007001F1" w:rsidDel="007D765B">
                <w:rPr>
                  <w:color w:val="000000"/>
                  <w:sz w:val="22"/>
                  <w:szCs w:val="22"/>
                </w:rPr>
                <w:delText> </w:delText>
              </w:r>
            </w:del>
          </w:p>
        </w:tc>
        <w:tc>
          <w:tcPr>
            <w:tcW w:w="567" w:type="dxa"/>
            <w:shd w:val="clear" w:color="auto" w:fill="auto"/>
            <w:vAlign w:val="center"/>
            <w:hideMark/>
          </w:tcPr>
          <w:p w14:paraId="3B41E695" w14:textId="77777777" w:rsidR="00E94B70" w:rsidRPr="007001F1" w:rsidDel="007D765B" w:rsidRDefault="00E94B70">
            <w:pPr>
              <w:spacing w:after="160" w:line="259" w:lineRule="auto"/>
              <w:rPr>
                <w:del w:id="1485" w:author="Autor"/>
                <w:color w:val="000000"/>
              </w:rPr>
              <w:pPrChange w:id="1486" w:author="Autor">
                <w:pPr>
                  <w:jc w:val="center"/>
                </w:pPr>
              </w:pPrChange>
            </w:pPr>
            <w:del w:id="1487" w:author="Autor">
              <w:r w:rsidRPr="007001F1" w:rsidDel="007D765B">
                <w:rPr>
                  <w:color w:val="000000"/>
                  <w:sz w:val="22"/>
                  <w:szCs w:val="22"/>
                </w:rPr>
                <w:delText> </w:delText>
              </w:r>
            </w:del>
          </w:p>
        </w:tc>
        <w:tc>
          <w:tcPr>
            <w:tcW w:w="776" w:type="dxa"/>
            <w:shd w:val="clear" w:color="auto" w:fill="auto"/>
            <w:vAlign w:val="center"/>
            <w:hideMark/>
          </w:tcPr>
          <w:p w14:paraId="6A37B513" w14:textId="77777777" w:rsidR="00E94B70" w:rsidRPr="007001F1" w:rsidDel="007D765B" w:rsidRDefault="00E94B70">
            <w:pPr>
              <w:spacing w:after="160" w:line="259" w:lineRule="auto"/>
              <w:rPr>
                <w:del w:id="1488" w:author="Autor"/>
                <w:color w:val="000000"/>
              </w:rPr>
              <w:pPrChange w:id="1489" w:author="Autor">
                <w:pPr>
                  <w:jc w:val="center"/>
                </w:pPr>
              </w:pPrChange>
            </w:pPr>
            <w:del w:id="1490" w:author="Autor">
              <w:r w:rsidRPr="007001F1" w:rsidDel="007D765B">
                <w:rPr>
                  <w:color w:val="000000"/>
                  <w:sz w:val="22"/>
                  <w:szCs w:val="22"/>
                </w:rPr>
                <w:delText> </w:delText>
              </w:r>
            </w:del>
          </w:p>
        </w:tc>
        <w:tc>
          <w:tcPr>
            <w:tcW w:w="1775" w:type="dxa"/>
            <w:shd w:val="clear" w:color="auto" w:fill="auto"/>
            <w:vAlign w:val="center"/>
            <w:hideMark/>
          </w:tcPr>
          <w:p w14:paraId="762A76A9" w14:textId="77777777" w:rsidR="00E94B70" w:rsidRPr="007001F1" w:rsidDel="007D765B" w:rsidRDefault="00E94B70">
            <w:pPr>
              <w:spacing w:after="160" w:line="259" w:lineRule="auto"/>
              <w:rPr>
                <w:del w:id="1491" w:author="Autor"/>
                <w:color w:val="000000"/>
              </w:rPr>
              <w:pPrChange w:id="1492" w:author="Autor">
                <w:pPr>
                  <w:jc w:val="center"/>
                </w:pPr>
              </w:pPrChange>
            </w:pPr>
            <w:del w:id="1493" w:author="Autor">
              <w:r w:rsidRPr="007001F1" w:rsidDel="007D765B">
                <w:rPr>
                  <w:color w:val="000000"/>
                  <w:sz w:val="22"/>
                  <w:szCs w:val="22"/>
                </w:rPr>
                <w:delText> </w:delText>
              </w:r>
            </w:del>
          </w:p>
        </w:tc>
      </w:tr>
      <w:tr w:rsidR="00E94B70" w:rsidRPr="007001F1" w:rsidDel="007D765B" w14:paraId="00AFA131" w14:textId="77777777" w:rsidTr="00E00970">
        <w:trPr>
          <w:trHeight w:val="289"/>
          <w:del w:id="1494" w:author="Autor"/>
        </w:trPr>
        <w:tc>
          <w:tcPr>
            <w:tcW w:w="582" w:type="dxa"/>
            <w:vMerge/>
            <w:shd w:val="clear" w:color="auto" w:fill="auto"/>
            <w:noWrap/>
            <w:vAlign w:val="center"/>
          </w:tcPr>
          <w:p w14:paraId="5218D4DD" w14:textId="77777777" w:rsidR="00E94B70" w:rsidRPr="007001F1" w:rsidDel="007D765B" w:rsidRDefault="00E94B70">
            <w:pPr>
              <w:spacing w:after="160" w:line="259" w:lineRule="auto"/>
              <w:rPr>
                <w:del w:id="1495" w:author="Autor"/>
                <w:color w:val="000000"/>
              </w:rPr>
              <w:pPrChange w:id="1496" w:author="Autor">
                <w:pPr>
                  <w:jc w:val="center"/>
                </w:pPr>
              </w:pPrChange>
            </w:pPr>
          </w:p>
        </w:tc>
        <w:tc>
          <w:tcPr>
            <w:tcW w:w="4820" w:type="dxa"/>
            <w:gridSpan w:val="2"/>
            <w:shd w:val="clear" w:color="auto" w:fill="auto"/>
            <w:vAlign w:val="center"/>
          </w:tcPr>
          <w:p w14:paraId="1DAB0618" w14:textId="77777777" w:rsidR="00E94B70" w:rsidRPr="007001F1" w:rsidDel="007D765B" w:rsidRDefault="00E94B70">
            <w:pPr>
              <w:spacing w:after="160" w:line="259" w:lineRule="auto"/>
              <w:rPr>
                <w:del w:id="1497" w:author="Autor"/>
                <w:color w:val="000000"/>
              </w:rPr>
              <w:pPrChange w:id="1498" w:author="Autor">
                <w:pPr>
                  <w:jc w:val="both"/>
                </w:pPr>
              </w:pPrChange>
            </w:pPr>
            <w:del w:id="1499" w:author="Autor">
              <w:r w:rsidRPr="007001F1" w:rsidDel="007D765B">
                <w:rPr>
                  <w:color w:val="000000"/>
                  <w:sz w:val="22"/>
                  <w:szCs w:val="22"/>
                </w:rPr>
                <w:delText>b) Je zmluva podpísaná oprávnenými osobami?</w:delText>
              </w:r>
            </w:del>
          </w:p>
        </w:tc>
        <w:tc>
          <w:tcPr>
            <w:tcW w:w="567" w:type="dxa"/>
            <w:shd w:val="clear" w:color="auto" w:fill="auto"/>
            <w:vAlign w:val="center"/>
          </w:tcPr>
          <w:p w14:paraId="45157819" w14:textId="77777777" w:rsidR="00E94B70" w:rsidRPr="007001F1" w:rsidDel="007D765B" w:rsidRDefault="00E94B70">
            <w:pPr>
              <w:spacing w:after="160" w:line="259" w:lineRule="auto"/>
              <w:rPr>
                <w:del w:id="1500" w:author="Autor"/>
                <w:color w:val="000000"/>
              </w:rPr>
              <w:pPrChange w:id="1501" w:author="Autor">
                <w:pPr>
                  <w:jc w:val="center"/>
                </w:pPr>
              </w:pPrChange>
            </w:pPr>
          </w:p>
        </w:tc>
        <w:tc>
          <w:tcPr>
            <w:tcW w:w="567" w:type="dxa"/>
            <w:shd w:val="clear" w:color="auto" w:fill="auto"/>
            <w:vAlign w:val="center"/>
          </w:tcPr>
          <w:p w14:paraId="63AD2575" w14:textId="77777777" w:rsidR="00E94B70" w:rsidRPr="007001F1" w:rsidDel="007D765B" w:rsidRDefault="00E94B70">
            <w:pPr>
              <w:spacing w:after="160" w:line="259" w:lineRule="auto"/>
              <w:rPr>
                <w:del w:id="1502" w:author="Autor"/>
                <w:color w:val="000000"/>
              </w:rPr>
              <w:pPrChange w:id="1503" w:author="Autor">
                <w:pPr>
                  <w:jc w:val="center"/>
                </w:pPr>
              </w:pPrChange>
            </w:pPr>
          </w:p>
        </w:tc>
        <w:tc>
          <w:tcPr>
            <w:tcW w:w="776" w:type="dxa"/>
            <w:shd w:val="clear" w:color="auto" w:fill="auto"/>
            <w:vAlign w:val="center"/>
          </w:tcPr>
          <w:p w14:paraId="0482D332" w14:textId="77777777" w:rsidR="00E94B70" w:rsidRPr="007001F1" w:rsidDel="007D765B" w:rsidRDefault="00E94B70">
            <w:pPr>
              <w:spacing w:after="160" w:line="259" w:lineRule="auto"/>
              <w:rPr>
                <w:del w:id="1504" w:author="Autor"/>
                <w:color w:val="000000"/>
              </w:rPr>
              <w:pPrChange w:id="1505" w:author="Autor">
                <w:pPr>
                  <w:jc w:val="center"/>
                </w:pPr>
              </w:pPrChange>
            </w:pPr>
          </w:p>
        </w:tc>
        <w:tc>
          <w:tcPr>
            <w:tcW w:w="1775" w:type="dxa"/>
            <w:shd w:val="clear" w:color="auto" w:fill="auto"/>
            <w:vAlign w:val="center"/>
          </w:tcPr>
          <w:p w14:paraId="29ECE8E7" w14:textId="77777777" w:rsidR="00E94B70" w:rsidRPr="007001F1" w:rsidDel="007D765B" w:rsidRDefault="00E94B70">
            <w:pPr>
              <w:spacing w:after="160" w:line="259" w:lineRule="auto"/>
              <w:rPr>
                <w:del w:id="1506" w:author="Autor"/>
                <w:color w:val="000000"/>
              </w:rPr>
              <w:pPrChange w:id="1507" w:author="Autor">
                <w:pPr>
                  <w:jc w:val="center"/>
                </w:pPr>
              </w:pPrChange>
            </w:pPr>
          </w:p>
        </w:tc>
      </w:tr>
      <w:tr w:rsidR="00E94B70" w:rsidRPr="007001F1" w:rsidDel="007D765B" w14:paraId="79EE93E3" w14:textId="77777777" w:rsidTr="00E00970">
        <w:trPr>
          <w:trHeight w:val="505"/>
          <w:del w:id="1508" w:author="Autor"/>
        </w:trPr>
        <w:tc>
          <w:tcPr>
            <w:tcW w:w="582" w:type="dxa"/>
            <w:vMerge/>
            <w:shd w:val="clear" w:color="auto" w:fill="auto"/>
            <w:noWrap/>
            <w:vAlign w:val="center"/>
          </w:tcPr>
          <w:p w14:paraId="6CC77BE9" w14:textId="77777777" w:rsidR="00E94B70" w:rsidRPr="007001F1" w:rsidDel="007D765B" w:rsidRDefault="00E94B70">
            <w:pPr>
              <w:spacing w:after="160" w:line="259" w:lineRule="auto"/>
              <w:rPr>
                <w:del w:id="1509" w:author="Autor"/>
                <w:color w:val="000000"/>
              </w:rPr>
              <w:pPrChange w:id="1510" w:author="Autor">
                <w:pPr>
                  <w:jc w:val="center"/>
                </w:pPr>
              </w:pPrChange>
            </w:pPr>
          </w:p>
        </w:tc>
        <w:tc>
          <w:tcPr>
            <w:tcW w:w="4820" w:type="dxa"/>
            <w:gridSpan w:val="2"/>
            <w:shd w:val="clear" w:color="auto" w:fill="auto"/>
            <w:vAlign w:val="center"/>
          </w:tcPr>
          <w:p w14:paraId="3BE992CE" w14:textId="77777777" w:rsidR="00E94B70" w:rsidRPr="007001F1" w:rsidDel="007D765B" w:rsidRDefault="00E94B70">
            <w:pPr>
              <w:spacing w:after="160" w:line="259" w:lineRule="auto"/>
              <w:rPr>
                <w:del w:id="1511" w:author="Autor"/>
                <w:color w:val="000000"/>
              </w:rPr>
              <w:pPrChange w:id="1512" w:author="Autor">
                <w:pPr>
                  <w:jc w:val="both"/>
                </w:pPr>
              </w:pPrChange>
            </w:pPr>
            <w:del w:id="1513" w:author="Autor">
              <w:r w:rsidRPr="00F158B1" w:rsidDel="007D765B">
                <w:rPr>
                  <w:color w:val="000000"/>
                  <w:sz w:val="22"/>
                  <w:szCs w:val="22"/>
                </w:rPr>
                <w:delText>c)</w:delText>
              </w:r>
              <w:r w:rsidRPr="007001F1" w:rsidDel="007D765B">
                <w:rPr>
                  <w:color w:val="000000"/>
                  <w:sz w:val="22"/>
                  <w:szCs w:val="22"/>
                </w:rPr>
                <w:delText xml:space="preserve"> Je výsledná zmluva zverejnená v súlade so zákonom o slobodnom prístupe k informáciám?</w:delText>
              </w:r>
            </w:del>
          </w:p>
        </w:tc>
        <w:tc>
          <w:tcPr>
            <w:tcW w:w="567" w:type="dxa"/>
            <w:shd w:val="clear" w:color="auto" w:fill="auto"/>
            <w:vAlign w:val="center"/>
          </w:tcPr>
          <w:p w14:paraId="0AB1C347" w14:textId="77777777" w:rsidR="00E94B70" w:rsidRPr="007001F1" w:rsidDel="007D765B" w:rsidRDefault="00E94B70">
            <w:pPr>
              <w:spacing w:after="160" w:line="259" w:lineRule="auto"/>
              <w:rPr>
                <w:del w:id="1514" w:author="Autor"/>
                <w:color w:val="000000"/>
              </w:rPr>
              <w:pPrChange w:id="1515" w:author="Autor">
                <w:pPr>
                  <w:jc w:val="center"/>
                </w:pPr>
              </w:pPrChange>
            </w:pPr>
          </w:p>
        </w:tc>
        <w:tc>
          <w:tcPr>
            <w:tcW w:w="567" w:type="dxa"/>
            <w:shd w:val="clear" w:color="auto" w:fill="auto"/>
            <w:vAlign w:val="center"/>
          </w:tcPr>
          <w:p w14:paraId="609D377C" w14:textId="77777777" w:rsidR="00E94B70" w:rsidRPr="007001F1" w:rsidDel="007D765B" w:rsidRDefault="00E94B70">
            <w:pPr>
              <w:spacing w:after="160" w:line="259" w:lineRule="auto"/>
              <w:rPr>
                <w:del w:id="1516" w:author="Autor"/>
                <w:color w:val="000000"/>
              </w:rPr>
              <w:pPrChange w:id="1517" w:author="Autor">
                <w:pPr>
                  <w:jc w:val="center"/>
                </w:pPr>
              </w:pPrChange>
            </w:pPr>
          </w:p>
        </w:tc>
        <w:tc>
          <w:tcPr>
            <w:tcW w:w="776" w:type="dxa"/>
            <w:shd w:val="clear" w:color="auto" w:fill="auto"/>
            <w:vAlign w:val="center"/>
          </w:tcPr>
          <w:p w14:paraId="0A666ED6" w14:textId="77777777" w:rsidR="00E94B70" w:rsidRPr="007001F1" w:rsidDel="007D765B" w:rsidRDefault="00E94B70">
            <w:pPr>
              <w:spacing w:after="160" w:line="259" w:lineRule="auto"/>
              <w:rPr>
                <w:del w:id="1518" w:author="Autor"/>
                <w:color w:val="000000"/>
              </w:rPr>
              <w:pPrChange w:id="1519" w:author="Autor">
                <w:pPr>
                  <w:jc w:val="center"/>
                </w:pPr>
              </w:pPrChange>
            </w:pPr>
          </w:p>
        </w:tc>
        <w:tc>
          <w:tcPr>
            <w:tcW w:w="1775" w:type="dxa"/>
            <w:shd w:val="clear" w:color="auto" w:fill="auto"/>
            <w:vAlign w:val="center"/>
          </w:tcPr>
          <w:p w14:paraId="16B6B29B" w14:textId="77777777" w:rsidR="00E94B70" w:rsidRPr="007001F1" w:rsidDel="007D765B" w:rsidRDefault="00E94B70">
            <w:pPr>
              <w:spacing w:after="160" w:line="259" w:lineRule="auto"/>
              <w:rPr>
                <w:del w:id="1520" w:author="Autor"/>
                <w:color w:val="000000"/>
              </w:rPr>
              <w:pPrChange w:id="1521" w:author="Autor">
                <w:pPr>
                  <w:jc w:val="center"/>
                </w:pPr>
              </w:pPrChange>
            </w:pPr>
          </w:p>
        </w:tc>
      </w:tr>
      <w:tr w:rsidR="005365A3" w:rsidRPr="007001F1" w:rsidDel="007D765B" w14:paraId="57561827" w14:textId="77777777" w:rsidTr="00E00970">
        <w:trPr>
          <w:trHeight w:val="20"/>
          <w:del w:id="1522" w:author="Autor"/>
        </w:trPr>
        <w:tc>
          <w:tcPr>
            <w:tcW w:w="582" w:type="dxa"/>
            <w:shd w:val="clear" w:color="auto" w:fill="auto"/>
            <w:noWrap/>
            <w:vAlign w:val="center"/>
            <w:hideMark/>
          </w:tcPr>
          <w:p w14:paraId="50AC526A" w14:textId="77777777" w:rsidR="005365A3" w:rsidRPr="007001F1" w:rsidDel="007D765B" w:rsidRDefault="005365A3">
            <w:pPr>
              <w:spacing w:after="160" w:line="259" w:lineRule="auto"/>
              <w:rPr>
                <w:del w:id="1523" w:author="Autor"/>
                <w:color w:val="000000"/>
              </w:rPr>
              <w:pPrChange w:id="1524" w:author="Autor">
                <w:pPr>
                  <w:jc w:val="center"/>
                </w:pPr>
              </w:pPrChange>
            </w:pPr>
            <w:del w:id="1525" w:author="Autor">
              <w:r w:rsidRPr="007001F1" w:rsidDel="007D765B">
                <w:rPr>
                  <w:color w:val="000000"/>
                  <w:sz w:val="22"/>
                  <w:szCs w:val="22"/>
                </w:rPr>
                <w:delText>4</w:delText>
              </w:r>
            </w:del>
          </w:p>
        </w:tc>
        <w:tc>
          <w:tcPr>
            <w:tcW w:w="4820" w:type="dxa"/>
            <w:gridSpan w:val="2"/>
            <w:shd w:val="clear" w:color="auto" w:fill="auto"/>
            <w:vAlign w:val="center"/>
            <w:hideMark/>
          </w:tcPr>
          <w:p w14:paraId="7DE29C86" w14:textId="77777777" w:rsidR="005365A3" w:rsidRPr="007001F1" w:rsidDel="007D765B" w:rsidRDefault="005365A3">
            <w:pPr>
              <w:spacing w:after="160" w:line="259" w:lineRule="auto"/>
              <w:rPr>
                <w:del w:id="1526" w:author="Autor"/>
                <w:color w:val="000000"/>
              </w:rPr>
              <w:pPrChange w:id="1527" w:author="Autor">
                <w:pPr>
                  <w:jc w:val="both"/>
                </w:pPr>
              </w:pPrChange>
            </w:pPr>
            <w:del w:id="1528" w:author="Autor">
              <w:r w:rsidRPr="007001F1" w:rsidDel="007D765B">
                <w:rPr>
                  <w:color w:val="000000"/>
                  <w:sz w:val="22"/>
                  <w:szCs w:val="22"/>
                </w:rPr>
                <w:delText xml:space="preserve">Je kontrolované verejné obstarávanie v súlade so závermi vykonanej </w:delText>
              </w:r>
              <w:r w:rsidR="00A71FC1" w:rsidRPr="007001F1" w:rsidDel="007D765B">
                <w:rPr>
                  <w:color w:val="000000"/>
                  <w:sz w:val="22"/>
                  <w:szCs w:val="22"/>
                </w:rPr>
                <w:delText>prvej</w:delText>
              </w:r>
              <w:r w:rsidRPr="007001F1" w:rsidDel="007D765B">
                <w:rPr>
                  <w:color w:val="000000"/>
                  <w:sz w:val="22"/>
                  <w:szCs w:val="22"/>
                </w:rPr>
                <w:delText xml:space="preserve"> a </w:delText>
              </w:r>
              <w:r w:rsidR="00A71FC1" w:rsidRPr="007001F1" w:rsidDel="007D765B">
                <w:rPr>
                  <w:color w:val="000000"/>
                  <w:sz w:val="22"/>
                  <w:szCs w:val="22"/>
                </w:rPr>
                <w:delText>druhej</w:delText>
              </w:r>
              <w:r w:rsidRPr="007001F1" w:rsidDel="007D765B">
                <w:rPr>
                  <w:color w:val="000000"/>
                  <w:sz w:val="22"/>
                  <w:szCs w:val="22"/>
                </w:rPr>
                <w:delText xml:space="preserve"> ex</w:delText>
              </w:r>
              <w:r w:rsidR="009411BC" w:rsidDel="007D765B">
                <w:rPr>
                  <w:color w:val="000000"/>
                  <w:sz w:val="22"/>
                  <w:szCs w:val="22"/>
                </w:rPr>
                <w:delText xml:space="preserve"> </w:delText>
              </w:r>
              <w:r w:rsidRPr="007001F1" w:rsidDel="007D765B">
                <w:rPr>
                  <w:color w:val="000000"/>
                  <w:sz w:val="22"/>
                  <w:szCs w:val="22"/>
                </w:rPr>
                <w:delText>ante kontroly a dokumentáciou schválenou v rámci týchto ex</w:delText>
              </w:r>
              <w:r w:rsidR="009411BC" w:rsidDel="007D765B">
                <w:rPr>
                  <w:color w:val="000000"/>
                  <w:sz w:val="22"/>
                  <w:szCs w:val="22"/>
                </w:rPr>
                <w:delText xml:space="preserve"> </w:delText>
              </w:r>
              <w:r w:rsidRPr="007001F1" w:rsidDel="007D765B">
                <w:rPr>
                  <w:color w:val="000000"/>
                  <w:sz w:val="22"/>
                  <w:szCs w:val="22"/>
                </w:rPr>
                <w:delText>ante kontrol?</w:delText>
              </w:r>
            </w:del>
          </w:p>
        </w:tc>
        <w:tc>
          <w:tcPr>
            <w:tcW w:w="567" w:type="dxa"/>
            <w:shd w:val="clear" w:color="auto" w:fill="auto"/>
            <w:vAlign w:val="center"/>
            <w:hideMark/>
          </w:tcPr>
          <w:p w14:paraId="799BAFB8" w14:textId="77777777" w:rsidR="005365A3" w:rsidRPr="007001F1" w:rsidDel="007D765B" w:rsidRDefault="005365A3">
            <w:pPr>
              <w:spacing w:after="160" w:line="259" w:lineRule="auto"/>
              <w:rPr>
                <w:del w:id="1529" w:author="Autor"/>
                <w:color w:val="000000"/>
              </w:rPr>
              <w:pPrChange w:id="1530" w:author="Autor">
                <w:pPr>
                  <w:jc w:val="center"/>
                </w:pPr>
              </w:pPrChange>
            </w:pPr>
            <w:del w:id="1531" w:author="Autor">
              <w:r w:rsidRPr="007001F1" w:rsidDel="007D765B">
                <w:rPr>
                  <w:color w:val="000000"/>
                  <w:sz w:val="22"/>
                  <w:szCs w:val="22"/>
                </w:rPr>
                <w:delText> </w:delText>
              </w:r>
            </w:del>
          </w:p>
        </w:tc>
        <w:tc>
          <w:tcPr>
            <w:tcW w:w="567" w:type="dxa"/>
            <w:shd w:val="clear" w:color="auto" w:fill="auto"/>
            <w:vAlign w:val="center"/>
            <w:hideMark/>
          </w:tcPr>
          <w:p w14:paraId="64B12D89" w14:textId="77777777" w:rsidR="005365A3" w:rsidRPr="007001F1" w:rsidDel="007D765B" w:rsidRDefault="005365A3">
            <w:pPr>
              <w:spacing w:after="160" w:line="259" w:lineRule="auto"/>
              <w:rPr>
                <w:del w:id="1532" w:author="Autor"/>
                <w:color w:val="000000"/>
              </w:rPr>
              <w:pPrChange w:id="1533" w:author="Autor">
                <w:pPr>
                  <w:jc w:val="center"/>
                </w:pPr>
              </w:pPrChange>
            </w:pPr>
            <w:del w:id="1534" w:author="Autor">
              <w:r w:rsidRPr="007001F1" w:rsidDel="007D765B">
                <w:rPr>
                  <w:color w:val="000000"/>
                  <w:sz w:val="22"/>
                  <w:szCs w:val="22"/>
                </w:rPr>
                <w:delText> </w:delText>
              </w:r>
            </w:del>
          </w:p>
        </w:tc>
        <w:tc>
          <w:tcPr>
            <w:tcW w:w="776" w:type="dxa"/>
            <w:shd w:val="clear" w:color="auto" w:fill="auto"/>
            <w:vAlign w:val="center"/>
            <w:hideMark/>
          </w:tcPr>
          <w:p w14:paraId="7C2CDF2C" w14:textId="77777777" w:rsidR="005365A3" w:rsidRPr="007001F1" w:rsidDel="007D765B" w:rsidRDefault="005365A3">
            <w:pPr>
              <w:spacing w:after="160" w:line="259" w:lineRule="auto"/>
              <w:rPr>
                <w:del w:id="1535" w:author="Autor"/>
                <w:color w:val="000000"/>
              </w:rPr>
              <w:pPrChange w:id="1536" w:author="Autor">
                <w:pPr>
                  <w:jc w:val="center"/>
                </w:pPr>
              </w:pPrChange>
            </w:pPr>
            <w:del w:id="1537" w:author="Autor">
              <w:r w:rsidRPr="007001F1" w:rsidDel="007D765B">
                <w:rPr>
                  <w:color w:val="000000"/>
                  <w:sz w:val="22"/>
                  <w:szCs w:val="22"/>
                </w:rPr>
                <w:delText> </w:delText>
              </w:r>
            </w:del>
          </w:p>
        </w:tc>
        <w:tc>
          <w:tcPr>
            <w:tcW w:w="1775" w:type="dxa"/>
            <w:shd w:val="clear" w:color="auto" w:fill="auto"/>
            <w:vAlign w:val="center"/>
            <w:hideMark/>
          </w:tcPr>
          <w:p w14:paraId="607A853B" w14:textId="77777777" w:rsidR="005365A3" w:rsidRPr="007001F1" w:rsidDel="007D765B" w:rsidRDefault="005365A3">
            <w:pPr>
              <w:spacing w:after="160" w:line="259" w:lineRule="auto"/>
              <w:rPr>
                <w:del w:id="1538" w:author="Autor"/>
                <w:color w:val="000000"/>
              </w:rPr>
              <w:pPrChange w:id="1539" w:author="Autor">
                <w:pPr>
                  <w:jc w:val="center"/>
                </w:pPr>
              </w:pPrChange>
            </w:pPr>
            <w:del w:id="1540" w:author="Autor">
              <w:r w:rsidRPr="007001F1" w:rsidDel="007D765B">
                <w:rPr>
                  <w:color w:val="000000"/>
                  <w:sz w:val="22"/>
                  <w:szCs w:val="22"/>
                </w:rPr>
                <w:delText> </w:delText>
              </w:r>
            </w:del>
          </w:p>
        </w:tc>
      </w:tr>
      <w:tr w:rsidR="00BF07D0" w:rsidRPr="007001F1" w:rsidDel="007D765B" w14:paraId="059334B3" w14:textId="77777777" w:rsidTr="00E00970">
        <w:trPr>
          <w:trHeight w:val="382"/>
          <w:del w:id="1541" w:author="Autor"/>
        </w:trPr>
        <w:tc>
          <w:tcPr>
            <w:tcW w:w="582" w:type="dxa"/>
            <w:vMerge w:val="restart"/>
            <w:shd w:val="clear" w:color="auto" w:fill="auto"/>
            <w:noWrap/>
            <w:vAlign w:val="center"/>
          </w:tcPr>
          <w:p w14:paraId="1CE96357" w14:textId="77777777" w:rsidR="00BF07D0" w:rsidRPr="007001F1" w:rsidDel="007D765B" w:rsidRDefault="00F055EF">
            <w:pPr>
              <w:spacing w:after="160" w:line="259" w:lineRule="auto"/>
              <w:rPr>
                <w:del w:id="1542" w:author="Autor"/>
                <w:color w:val="000000"/>
              </w:rPr>
              <w:pPrChange w:id="1543" w:author="Autor">
                <w:pPr>
                  <w:jc w:val="center"/>
                </w:pPr>
              </w:pPrChange>
            </w:pPr>
            <w:del w:id="1544" w:author="Autor">
              <w:r w:rsidDel="007D765B">
                <w:rPr>
                  <w:color w:val="000000"/>
                  <w:sz w:val="22"/>
                  <w:szCs w:val="22"/>
                </w:rPr>
                <w:delText>5</w:delText>
              </w:r>
            </w:del>
          </w:p>
        </w:tc>
        <w:tc>
          <w:tcPr>
            <w:tcW w:w="4820" w:type="dxa"/>
            <w:gridSpan w:val="2"/>
            <w:shd w:val="clear" w:color="auto" w:fill="auto"/>
            <w:vAlign w:val="center"/>
          </w:tcPr>
          <w:p w14:paraId="4094CBE9" w14:textId="77777777" w:rsidR="00BF07D0" w:rsidRPr="007001F1" w:rsidDel="007D765B" w:rsidRDefault="00BF07D0">
            <w:pPr>
              <w:spacing w:after="160" w:line="259" w:lineRule="auto"/>
              <w:rPr>
                <w:del w:id="1545" w:author="Autor"/>
                <w:color w:val="000000"/>
              </w:rPr>
              <w:pPrChange w:id="1546" w:author="Autor">
                <w:pPr>
                  <w:jc w:val="both"/>
                </w:pPr>
              </w:pPrChange>
            </w:pPr>
            <w:del w:id="1547" w:author="Autor">
              <w:r w:rsidRPr="007001F1" w:rsidDel="007D765B">
                <w:rPr>
                  <w:color w:val="000000"/>
                  <w:sz w:val="22"/>
                  <w:szCs w:val="22"/>
                </w:rPr>
                <w:delText>a) Nebol pri zadávaní zákazky identifikovaný konflikt záujmov podľa § 23 ZVO?</w:delText>
              </w:r>
            </w:del>
          </w:p>
        </w:tc>
        <w:tc>
          <w:tcPr>
            <w:tcW w:w="567" w:type="dxa"/>
            <w:shd w:val="clear" w:color="auto" w:fill="auto"/>
            <w:vAlign w:val="center"/>
          </w:tcPr>
          <w:p w14:paraId="275F722D" w14:textId="77777777" w:rsidR="00BF07D0" w:rsidRPr="007001F1" w:rsidDel="007D765B" w:rsidRDefault="00BF07D0">
            <w:pPr>
              <w:spacing w:after="160" w:line="259" w:lineRule="auto"/>
              <w:rPr>
                <w:del w:id="1548" w:author="Autor"/>
                <w:color w:val="000000"/>
              </w:rPr>
              <w:pPrChange w:id="1549" w:author="Autor">
                <w:pPr>
                  <w:jc w:val="center"/>
                </w:pPr>
              </w:pPrChange>
            </w:pPr>
          </w:p>
        </w:tc>
        <w:tc>
          <w:tcPr>
            <w:tcW w:w="567" w:type="dxa"/>
            <w:shd w:val="clear" w:color="auto" w:fill="auto"/>
            <w:vAlign w:val="center"/>
          </w:tcPr>
          <w:p w14:paraId="13ABFB99" w14:textId="77777777" w:rsidR="00BF07D0" w:rsidRPr="007001F1" w:rsidDel="007D765B" w:rsidRDefault="00BF07D0">
            <w:pPr>
              <w:spacing w:after="160" w:line="259" w:lineRule="auto"/>
              <w:rPr>
                <w:del w:id="1550" w:author="Autor"/>
                <w:color w:val="000000"/>
              </w:rPr>
              <w:pPrChange w:id="1551" w:author="Autor">
                <w:pPr>
                  <w:jc w:val="center"/>
                </w:pPr>
              </w:pPrChange>
            </w:pPr>
          </w:p>
        </w:tc>
        <w:tc>
          <w:tcPr>
            <w:tcW w:w="776" w:type="dxa"/>
            <w:shd w:val="clear" w:color="auto" w:fill="auto"/>
            <w:vAlign w:val="center"/>
          </w:tcPr>
          <w:p w14:paraId="47DFC87D" w14:textId="77777777" w:rsidR="00BF07D0" w:rsidRPr="007001F1" w:rsidDel="007D765B" w:rsidRDefault="00BF07D0">
            <w:pPr>
              <w:spacing w:after="160" w:line="259" w:lineRule="auto"/>
              <w:rPr>
                <w:del w:id="1552" w:author="Autor"/>
                <w:color w:val="000000"/>
              </w:rPr>
              <w:pPrChange w:id="1553" w:author="Autor">
                <w:pPr>
                  <w:jc w:val="center"/>
                </w:pPr>
              </w:pPrChange>
            </w:pPr>
          </w:p>
        </w:tc>
        <w:tc>
          <w:tcPr>
            <w:tcW w:w="1775" w:type="dxa"/>
            <w:shd w:val="clear" w:color="auto" w:fill="auto"/>
            <w:vAlign w:val="center"/>
          </w:tcPr>
          <w:p w14:paraId="6F1B4E2E" w14:textId="77777777" w:rsidR="00BF07D0" w:rsidRPr="007001F1" w:rsidDel="007D765B" w:rsidRDefault="00BF07D0">
            <w:pPr>
              <w:spacing w:after="160" w:line="259" w:lineRule="auto"/>
              <w:rPr>
                <w:del w:id="1554" w:author="Autor"/>
                <w:color w:val="000000"/>
              </w:rPr>
              <w:pPrChange w:id="1555" w:author="Autor">
                <w:pPr>
                  <w:jc w:val="center"/>
                </w:pPr>
              </w:pPrChange>
            </w:pPr>
          </w:p>
        </w:tc>
      </w:tr>
      <w:tr w:rsidR="00BF07D0" w:rsidRPr="007001F1" w:rsidDel="007D765B" w14:paraId="40EBAAA7" w14:textId="77777777" w:rsidTr="00E00970">
        <w:trPr>
          <w:trHeight w:val="675"/>
          <w:del w:id="1556" w:author="Autor"/>
        </w:trPr>
        <w:tc>
          <w:tcPr>
            <w:tcW w:w="582" w:type="dxa"/>
            <w:vMerge/>
            <w:shd w:val="clear" w:color="auto" w:fill="auto"/>
            <w:noWrap/>
            <w:vAlign w:val="center"/>
          </w:tcPr>
          <w:p w14:paraId="7B595F69" w14:textId="77777777" w:rsidR="00BF07D0" w:rsidRPr="007001F1" w:rsidDel="007D765B" w:rsidRDefault="00BF07D0">
            <w:pPr>
              <w:spacing w:after="160" w:line="259" w:lineRule="auto"/>
              <w:rPr>
                <w:del w:id="1557" w:author="Autor"/>
                <w:color w:val="000000"/>
              </w:rPr>
              <w:pPrChange w:id="1558" w:author="Autor">
                <w:pPr>
                  <w:jc w:val="center"/>
                </w:pPr>
              </w:pPrChange>
            </w:pPr>
          </w:p>
        </w:tc>
        <w:tc>
          <w:tcPr>
            <w:tcW w:w="4820" w:type="dxa"/>
            <w:gridSpan w:val="2"/>
            <w:shd w:val="clear" w:color="auto" w:fill="auto"/>
            <w:vAlign w:val="center"/>
          </w:tcPr>
          <w:p w14:paraId="2EAE3BAD" w14:textId="77777777" w:rsidR="00BF07D0" w:rsidRPr="007001F1" w:rsidDel="007D765B" w:rsidRDefault="00BF07D0">
            <w:pPr>
              <w:spacing w:after="160" w:line="259" w:lineRule="auto"/>
              <w:rPr>
                <w:del w:id="1559" w:author="Autor"/>
                <w:color w:val="000000"/>
              </w:rPr>
              <w:pPrChange w:id="1560" w:author="Autor">
                <w:pPr>
                  <w:jc w:val="both"/>
                </w:pPr>
              </w:pPrChange>
            </w:pPr>
            <w:del w:id="1561" w:author="Autor">
              <w:r w:rsidRPr="007001F1" w:rsidDel="007D765B">
                <w:rPr>
                  <w:color w:val="000000"/>
                  <w:sz w:val="22"/>
                  <w:szCs w:val="22"/>
                </w:rPr>
                <w:delText>b) Boli v prípade konfliktu záujmov prijaté primerané opatrenia a vykonaná náprav</w:delText>
              </w:r>
              <w:r w:rsidDel="007D765B">
                <w:rPr>
                  <w:color w:val="000000"/>
                  <w:sz w:val="22"/>
                  <w:szCs w:val="22"/>
                </w:rPr>
                <w:delText>a</w:delText>
              </w:r>
              <w:r w:rsidRPr="007001F1" w:rsidDel="007D765B">
                <w:rPr>
                  <w:color w:val="000000"/>
                  <w:sz w:val="22"/>
                  <w:szCs w:val="22"/>
                </w:rPr>
                <w:delText xml:space="preserve"> v zmysle </w:delText>
              </w:r>
              <w:r w:rsidDel="007D765B">
                <w:rPr>
                  <w:color w:val="000000"/>
                  <w:sz w:val="22"/>
                  <w:szCs w:val="22"/>
                </w:rPr>
                <w:delText xml:space="preserve">  </w:delText>
              </w:r>
              <w:r w:rsidRPr="007001F1" w:rsidDel="007D765B">
                <w:rPr>
                  <w:color w:val="000000"/>
                  <w:sz w:val="22"/>
                  <w:szCs w:val="22"/>
                </w:rPr>
                <w:delText>§ 23 ods. 5 ZVO?</w:delText>
              </w:r>
            </w:del>
          </w:p>
        </w:tc>
        <w:tc>
          <w:tcPr>
            <w:tcW w:w="567" w:type="dxa"/>
            <w:shd w:val="clear" w:color="auto" w:fill="auto"/>
            <w:vAlign w:val="center"/>
          </w:tcPr>
          <w:p w14:paraId="6D34317D" w14:textId="77777777" w:rsidR="00BF07D0" w:rsidRPr="007001F1" w:rsidDel="007D765B" w:rsidRDefault="00BF07D0">
            <w:pPr>
              <w:spacing w:after="160" w:line="259" w:lineRule="auto"/>
              <w:rPr>
                <w:del w:id="1562" w:author="Autor"/>
                <w:color w:val="000000"/>
              </w:rPr>
              <w:pPrChange w:id="1563" w:author="Autor">
                <w:pPr>
                  <w:jc w:val="center"/>
                </w:pPr>
              </w:pPrChange>
            </w:pPr>
          </w:p>
        </w:tc>
        <w:tc>
          <w:tcPr>
            <w:tcW w:w="567" w:type="dxa"/>
            <w:shd w:val="clear" w:color="auto" w:fill="auto"/>
            <w:vAlign w:val="center"/>
          </w:tcPr>
          <w:p w14:paraId="065B79DB" w14:textId="77777777" w:rsidR="00BF07D0" w:rsidRPr="007001F1" w:rsidDel="007D765B" w:rsidRDefault="00BF07D0">
            <w:pPr>
              <w:spacing w:after="160" w:line="259" w:lineRule="auto"/>
              <w:rPr>
                <w:del w:id="1564" w:author="Autor"/>
                <w:color w:val="000000"/>
              </w:rPr>
              <w:pPrChange w:id="1565" w:author="Autor">
                <w:pPr>
                  <w:jc w:val="center"/>
                </w:pPr>
              </w:pPrChange>
            </w:pPr>
          </w:p>
        </w:tc>
        <w:tc>
          <w:tcPr>
            <w:tcW w:w="776" w:type="dxa"/>
            <w:shd w:val="clear" w:color="auto" w:fill="auto"/>
            <w:vAlign w:val="center"/>
          </w:tcPr>
          <w:p w14:paraId="7E5E7A55" w14:textId="77777777" w:rsidR="00BF07D0" w:rsidRPr="007001F1" w:rsidDel="007D765B" w:rsidRDefault="00BF07D0">
            <w:pPr>
              <w:spacing w:after="160" w:line="259" w:lineRule="auto"/>
              <w:rPr>
                <w:del w:id="1566" w:author="Autor"/>
                <w:color w:val="000000"/>
              </w:rPr>
              <w:pPrChange w:id="1567" w:author="Autor">
                <w:pPr>
                  <w:jc w:val="center"/>
                </w:pPr>
              </w:pPrChange>
            </w:pPr>
          </w:p>
        </w:tc>
        <w:tc>
          <w:tcPr>
            <w:tcW w:w="1775" w:type="dxa"/>
            <w:shd w:val="clear" w:color="auto" w:fill="auto"/>
            <w:vAlign w:val="center"/>
          </w:tcPr>
          <w:p w14:paraId="0987FC6D" w14:textId="77777777" w:rsidR="00BF07D0" w:rsidRPr="007001F1" w:rsidDel="007D765B" w:rsidRDefault="00BF07D0">
            <w:pPr>
              <w:spacing w:after="160" w:line="259" w:lineRule="auto"/>
              <w:rPr>
                <w:del w:id="1568" w:author="Autor"/>
                <w:color w:val="000000"/>
              </w:rPr>
              <w:pPrChange w:id="1569" w:author="Autor">
                <w:pPr>
                  <w:jc w:val="center"/>
                </w:pPr>
              </w:pPrChange>
            </w:pPr>
          </w:p>
        </w:tc>
      </w:tr>
      <w:tr w:rsidR="00BF07D0" w:rsidRPr="007001F1" w:rsidDel="007D765B" w14:paraId="6666CED1" w14:textId="77777777" w:rsidTr="00E00970">
        <w:trPr>
          <w:trHeight w:val="675"/>
          <w:del w:id="1570" w:author="Autor"/>
        </w:trPr>
        <w:tc>
          <w:tcPr>
            <w:tcW w:w="582" w:type="dxa"/>
            <w:vMerge/>
            <w:shd w:val="clear" w:color="auto" w:fill="auto"/>
            <w:noWrap/>
            <w:vAlign w:val="center"/>
          </w:tcPr>
          <w:p w14:paraId="2BFEA654" w14:textId="77777777" w:rsidR="00BF07D0" w:rsidRPr="007001F1" w:rsidDel="007D765B" w:rsidRDefault="00BF07D0">
            <w:pPr>
              <w:spacing w:after="160" w:line="259" w:lineRule="auto"/>
              <w:rPr>
                <w:del w:id="1571" w:author="Autor"/>
                <w:color w:val="000000"/>
              </w:rPr>
              <w:pPrChange w:id="1572" w:author="Autor">
                <w:pPr>
                  <w:jc w:val="center"/>
                </w:pPr>
              </w:pPrChange>
            </w:pPr>
          </w:p>
        </w:tc>
        <w:tc>
          <w:tcPr>
            <w:tcW w:w="4820" w:type="dxa"/>
            <w:gridSpan w:val="2"/>
            <w:shd w:val="clear" w:color="auto" w:fill="auto"/>
            <w:vAlign w:val="center"/>
          </w:tcPr>
          <w:p w14:paraId="633FC04D" w14:textId="77777777" w:rsidR="00BF07D0" w:rsidRPr="007001F1" w:rsidDel="007D765B" w:rsidRDefault="00BF07D0">
            <w:pPr>
              <w:spacing w:after="160" w:line="259" w:lineRule="auto"/>
              <w:rPr>
                <w:del w:id="1573" w:author="Autor"/>
                <w:color w:val="000000"/>
              </w:rPr>
              <w:pPrChange w:id="1574" w:author="Autor">
                <w:pPr>
                  <w:jc w:val="both"/>
                </w:pPr>
              </w:pPrChange>
            </w:pPr>
            <w:del w:id="1575" w:author="Autor">
              <w:r w:rsidRPr="007001F1" w:rsidDel="007D765B">
                <w:rPr>
                  <w:color w:val="000000"/>
                  <w:sz w:val="22"/>
                  <w:szCs w:val="22"/>
                </w:rPr>
                <w:delText xml:space="preserve">c) Bol uchádzač alebo záujemca vylúčený podľa </w:delText>
              </w:r>
              <w:r w:rsidDel="007D765B">
                <w:rPr>
                  <w:color w:val="000000"/>
                  <w:sz w:val="22"/>
                  <w:szCs w:val="22"/>
                </w:rPr>
                <w:delText xml:space="preserve">        </w:delText>
              </w:r>
              <w:r w:rsidRPr="007001F1" w:rsidDel="007D765B">
                <w:rPr>
                  <w:color w:val="000000"/>
                  <w:sz w:val="22"/>
                  <w:szCs w:val="22"/>
                </w:rPr>
                <w:delText>§ 40 ods. 6 písm. f), ak konflikt záujmov nebolo možné odstrániť inými účinnými opatreniami?</w:delText>
              </w:r>
            </w:del>
          </w:p>
        </w:tc>
        <w:tc>
          <w:tcPr>
            <w:tcW w:w="567" w:type="dxa"/>
            <w:shd w:val="clear" w:color="auto" w:fill="auto"/>
            <w:vAlign w:val="center"/>
          </w:tcPr>
          <w:p w14:paraId="1FC1375F" w14:textId="77777777" w:rsidR="00BF07D0" w:rsidRPr="007001F1" w:rsidDel="007D765B" w:rsidRDefault="00BF07D0">
            <w:pPr>
              <w:spacing w:after="160" w:line="259" w:lineRule="auto"/>
              <w:rPr>
                <w:del w:id="1576" w:author="Autor"/>
                <w:color w:val="000000"/>
              </w:rPr>
              <w:pPrChange w:id="1577" w:author="Autor">
                <w:pPr>
                  <w:jc w:val="center"/>
                </w:pPr>
              </w:pPrChange>
            </w:pPr>
          </w:p>
        </w:tc>
        <w:tc>
          <w:tcPr>
            <w:tcW w:w="567" w:type="dxa"/>
            <w:shd w:val="clear" w:color="auto" w:fill="auto"/>
            <w:vAlign w:val="center"/>
          </w:tcPr>
          <w:p w14:paraId="5275F27B" w14:textId="77777777" w:rsidR="00BF07D0" w:rsidRPr="007001F1" w:rsidDel="007D765B" w:rsidRDefault="00BF07D0">
            <w:pPr>
              <w:spacing w:after="160" w:line="259" w:lineRule="auto"/>
              <w:rPr>
                <w:del w:id="1578" w:author="Autor"/>
                <w:color w:val="000000"/>
              </w:rPr>
              <w:pPrChange w:id="1579" w:author="Autor">
                <w:pPr>
                  <w:jc w:val="center"/>
                </w:pPr>
              </w:pPrChange>
            </w:pPr>
          </w:p>
        </w:tc>
        <w:tc>
          <w:tcPr>
            <w:tcW w:w="776" w:type="dxa"/>
            <w:shd w:val="clear" w:color="auto" w:fill="auto"/>
            <w:vAlign w:val="center"/>
          </w:tcPr>
          <w:p w14:paraId="11E430A7" w14:textId="77777777" w:rsidR="00BF07D0" w:rsidRPr="007001F1" w:rsidDel="007D765B" w:rsidRDefault="00BF07D0">
            <w:pPr>
              <w:spacing w:after="160" w:line="259" w:lineRule="auto"/>
              <w:rPr>
                <w:del w:id="1580" w:author="Autor"/>
                <w:color w:val="000000"/>
              </w:rPr>
              <w:pPrChange w:id="1581" w:author="Autor">
                <w:pPr>
                  <w:jc w:val="center"/>
                </w:pPr>
              </w:pPrChange>
            </w:pPr>
          </w:p>
        </w:tc>
        <w:tc>
          <w:tcPr>
            <w:tcW w:w="1775" w:type="dxa"/>
            <w:shd w:val="clear" w:color="auto" w:fill="auto"/>
            <w:vAlign w:val="center"/>
          </w:tcPr>
          <w:p w14:paraId="7A2B3395" w14:textId="77777777" w:rsidR="00BF07D0" w:rsidRPr="007001F1" w:rsidDel="007D765B" w:rsidRDefault="00BF07D0">
            <w:pPr>
              <w:spacing w:after="160" w:line="259" w:lineRule="auto"/>
              <w:rPr>
                <w:del w:id="1582" w:author="Autor"/>
                <w:color w:val="000000"/>
              </w:rPr>
              <w:pPrChange w:id="1583" w:author="Autor">
                <w:pPr>
                  <w:jc w:val="center"/>
                </w:pPr>
              </w:pPrChange>
            </w:pPr>
          </w:p>
        </w:tc>
      </w:tr>
      <w:tr w:rsidR="00827195" w:rsidRPr="007001F1" w:rsidDel="007D765B" w14:paraId="4E559838" w14:textId="77777777" w:rsidTr="00E00970">
        <w:trPr>
          <w:trHeight w:val="675"/>
          <w:del w:id="1584" w:author="Autor"/>
        </w:trPr>
        <w:tc>
          <w:tcPr>
            <w:tcW w:w="582" w:type="dxa"/>
            <w:vMerge w:val="restart"/>
            <w:shd w:val="clear" w:color="auto" w:fill="auto"/>
            <w:noWrap/>
            <w:vAlign w:val="center"/>
          </w:tcPr>
          <w:p w14:paraId="11191327" w14:textId="77777777" w:rsidR="00827195" w:rsidRPr="007001F1" w:rsidDel="007D765B" w:rsidRDefault="00F055EF">
            <w:pPr>
              <w:spacing w:after="160" w:line="259" w:lineRule="auto"/>
              <w:rPr>
                <w:del w:id="1585" w:author="Autor"/>
                <w:color w:val="000000"/>
              </w:rPr>
              <w:pPrChange w:id="1586" w:author="Autor">
                <w:pPr>
                  <w:jc w:val="center"/>
                </w:pPr>
              </w:pPrChange>
            </w:pPr>
            <w:del w:id="1587" w:author="Autor">
              <w:r w:rsidDel="007D765B">
                <w:rPr>
                  <w:color w:val="000000"/>
                </w:rPr>
                <w:delText>6</w:delText>
              </w:r>
            </w:del>
          </w:p>
        </w:tc>
        <w:tc>
          <w:tcPr>
            <w:tcW w:w="4820" w:type="dxa"/>
            <w:gridSpan w:val="2"/>
            <w:shd w:val="clear" w:color="auto" w:fill="auto"/>
            <w:vAlign w:val="center"/>
          </w:tcPr>
          <w:p w14:paraId="0A006FE0" w14:textId="77777777" w:rsidR="00827195" w:rsidRPr="007001F1" w:rsidDel="007D765B" w:rsidRDefault="00827195">
            <w:pPr>
              <w:spacing w:after="160" w:line="259" w:lineRule="auto"/>
              <w:rPr>
                <w:del w:id="1588" w:author="Autor"/>
                <w:color w:val="000000"/>
                <w:sz w:val="22"/>
                <w:szCs w:val="22"/>
              </w:rPr>
              <w:pPrChange w:id="1589" w:author="Autor">
                <w:pPr>
                  <w:jc w:val="both"/>
                </w:pPr>
              </w:pPrChange>
            </w:pPr>
            <w:del w:id="1590" w:author="Autor">
              <w:r w:rsidRPr="007001F1" w:rsidDel="007D765B">
                <w:rPr>
                  <w:sz w:val="22"/>
                  <w:szCs w:val="22"/>
                </w:rPr>
                <w:delText>a) Je úspešný uchádzač zapísaný v registri partnerov verejného sektora</w:delText>
              </w:r>
              <w:r w:rsidDel="007D765B">
                <w:rPr>
                  <w:sz w:val="22"/>
                  <w:szCs w:val="22"/>
                </w:rPr>
                <w:delText xml:space="preserve"> (ak sú naplnené podmienky povinnosti zápisu do registra partnerov verejného sektora podľa zákona č. 315/2016 Z. z. </w:delText>
              </w:r>
              <w:r w:rsidRPr="003D0B90" w:rsidDel="007D765B">
                <w:rPr>
                  <w:sz w:val="22"/>
                  <w:szCs w:val="22"/>
                </w:rPr>
                <w:delText>o registri partnerov verejného sektora a o zmene a doplnení niektorých zákonov</w:delText>
              </w:r>
              <w:r w:rsidDel="007D765B">
                <w:rPr>
                  <w:sz w:val="22"/>
                  <w:szCs w:val="22"/>
                </w:rPr>
                <w:delText>) (ak relevantné)</w:delText>
              </w:r>
              <w:r w:rsidRPr="007001F1" w:rsidDel="007D765B">
                <w:rPr>
                  <w:sz w:val="22"/>
                  <w:szCs w:val="22"/>
                </w:rPr>
                <w:delText>?</w:delText>
              </w:r>
            </w:del>
          </w:p>
        </w:tc>
        <w:tc>
          <w:tcPr>
            <w:tcW w:w="567" w:type="dxa"/>
            <w:shd w:val="clear" w:color="auto" w:fill="auto"/>
            <w:vAlign w:val="center"/>
          </w:tcPr>
          <w:p w14:paraId="4DD09A66" w14:textId="77777777" w:rsidR="00827195" w:rsidRPr="007001F1" w:rsidDel="007D765B" w:rsidRDefault="00827195">
            <w:pPr>
              <w:spacing w:after="160" w:line="259" w:lineRule="auto"/>
              <w:rPr>
                <w:del w:id="1591" w:author="Autor"/>
                <w:color w:val="000000"/>
              </w:rPr>
              <w:pPrChange w:id="1592" w:author="Autor">
                <w:pPr>
                  <w:jc w:val="center"/>
                </w:pPr>
              </w:pPrChange>
            </w:pPr>
          </w:p>
        </w:tc>
        <w:tc>
          <w:tcPr>
            <w:tcW w:w="567" w:type="dxa"/>
            <w:shd w:val="clear" w:color="auto" w:fill="auto"/>
            <w:vAlign w:val="center"/>
          </w:tcPr>
          <w:p w14:paraId="56C01378" w14:textId="77777777" w:rsidR="00827195" w:rsidRPr="007001F1" w:rsidDel="007D765B" w:rsidRDefault="00827195">
            <w:pPr>
              <w:spacing w:after="160" w:line="259" w:lineRule="auto"/>
              <w:rPr>
                <w:del w:id="1593" w:author="Autor"/>
                <w:color w:val="000000"/>
              </w:rPr>
              <w:pPrChange w:id="1594" w:author="Autor">
                <w:pPr>
                  <w:jc w:val="center"/>
                </w:pPr>
              </w:pPrChange>
            </w:pPr>
          </w:p>
        </w:tc>
        <w:tc>
          <w:tcPr>
            <w:tcW w:w="776" w:type="dxa"/>
            <w:shd w:val="clear" w:color="auto" w:fill="auto"/>
            <w:vAlign w:val="center"/>
          </w:tcPr>
          <w:p w14:paraId="21B7C953" w14:textId="77777777" w:rsidR="00827195" w:rsidRPr="007001F1" w:rsidDel="007D765B" w:rsidRDefault="00827195">
            <w:pPr>
              <w:spacing w:after="160" w:line="259" w:lineRule="auto"/>
              <w:rPr>
                <w:del w:id="1595" w:author="Autor"/>
                <w:color w:val="000000"/>
              </w:rPr>
              <w:pPrChange w:id="1596" w:author="Autor">
                <w:pPr>
                  <w:jc w:val="center"/>
                </w:pPr>
              </w:pPrChange>
            </w:pPr>
          </w:p>
        </w:tc>
        <w:tc>
          <w:tcPr>
            <w:tcW w:w="1775" w:type="dxa"/>
            <w:shd w:val="clear" w:color="auto" w:fill="auto"/>
            <w:vAlign w:val="center"/>
          </w:tcPr>
          <w:p w14:paraId="22B329C1" w14:textId="77777777" w:rsidR="00827195" w:rsidRPr="007001F1" w:rsidDel="007D765B" w:rsidRDefault="00827195">
            <w:pPr>
              <w:spacing w:after="160" w:line="259" w:lineRule="auto"/>
              <w:rPr>
                <w:del w:id="1597" w:author="Autor"/>
                <w:color w:val="000000"/>
              </w:rPr>
              <w:pPrChange w:id="1598" w:author="Autor">
                <w:pPr>
                  <w:jc w:val="center"/>
                </w:pPr>
              </w:pPrChange>
            </w:pPr>
          </w:p>
        </w:tc>
      </w:tr>
      <w:tr w:rsidR="00827195" w:rsidRPr="007001F1" w:rsidDel="007D765B" w14:paraId="7769A0A5" w14:textId="77777777" w:rsidTr="00E00970">
        <w:trPr>
          <w:trHeight w:val="675"/>
          <w:del w:id="1599" w:author="Autor"/>
        </w:trPr>
        <w:tc>
          <w:tcPr>
            <w:tcW w:w="582" w:type="dxa"/>
            <w:vMerge/>
            <w:shd w:val="clear" w:color="auto" w:fill="auto"/>
            <w:noWrap/>
            <w:vAlign w:val="center"/>
          </w:tcPr>
          <w:p w14:paraId="44BD84A5" w14:textId="77777777" w:rsidR="00827195" w:rsidRPr="007001F1" w:rsidDel="007D765B" w:rsidRDefault="00827195">
            <w:pPr>
              <w:spacing w:after="160" w:line="259" w:lineRule="auto"/>
              <w:rPr>
                <w:del w:id="1600" w:author="Autor"/>
                <w:color w:val="000000"/>
              </w:rPr>
              <w:pPrChange w:id="1601" w:author="Autor">
                <w:pPr>
                  <w:jc w:val="center"/>
                </w:pPr>
              </w:pPrChange>
            </w:pPr>
          </w:p>
        </w:tc>
        <w:tc>
          <w:tcPr>
            <w:tcW w:w="4820" w:type="dxa"/>
            <w:gridSpan w:val="2"/>
            <w:shd w:val="clear" w:color="auto" w:fill="auto"/>
            <w:vAlign w:val="center"/>
          </w:tcPr>
          <w:p w14:paraId="359681CA" w14:textId="77777777" w:rsidR="00827195" w:rsidRPr="007001F1" w:rsidDel="007D765B" w:rsidRDefault="00827195">
            <w:pPr>
              <w:spacing w:after="160" w:line="259" w:lineRule="auto"/>
              <w:rPr>
                <w:del w:id="1602" w:author="Autor"/>
                <w:color w:val="000000"/>
                <w:sz w:val="22"/>
                <w:szCs w:val="22"/>
              </w:rPr>
              <w:pPrChange w:id="1603" w:author="Autor">
                <w:pPr>
                  <w:jc w:val="both"/>
                </w:pPr>
              </w:pPrChange>
            </w:pPr>
            <w:del w:id="1604" w:author="Autor">
              <w:r w:rsidRPr="007001F1" w:rsidDel="007D765B">
                <w:rPr>
                  <w:sz w:val="22"/>
                  <w:szCs w:val="22"/>
                </w:rPr>
                <w:delText>b) Sú subdodávatelia úspešného uchádzača, ktorí majú povinnosť zapisovať sa do registra partnerov verejného sektora, zapísaní v registri partnerov verejného sektora</w:delText>
              </w:r>
              <w:r w:rsidDel="007D765B">
                <w:rPr>
                  <w:sz w:val="22"/>
                  <w:szCs w:val="22"/>
                </w:rPr>
                <w:delText xml:space="preserve"> (ak relevantné)</w:delText>
              </w:r>
              <w:r w:rsidRPr="007001F1" w:rsidDel="007D765B">
                <w:rPr>
                  <w:sz w:val="22"/>
                  <w:szCs w:val="22"/>
                </w:rPr>
                <w:delText xml:space="preserve">?          </w:delText>
              </w:r>
            </w:del>
          </w:p>
        </w:tc>
        <w:tc>
          <w:tcPr>
            <w:tcW w:w="567" w:type="dxa"/>
            <w:shd w:val="clear" w:color="auto" w:fill="auto"/>
            <w:vAlign w:val="center"/>
          </w:tcPr>
          <w:p w14:paraId="69FDDFAC" w14:textId="77777777" w:rsidR="00827195" w:rsidRPr="007001F1" w:rsidDel="007D765B" w:rsidRDefault="00827195">
            <w:pPr>
              <w:spacing w:after="160" w:line="259" w:lineRule="auto"/>
              <w:rPr>
                <w:del w:id="1605" w:author="Autor"/>
                <w:color w:val="000000"/>
              </w:rPr>
              <w:pPrChange w:id="1606" w:author="Autor">
                <w:pPr>
                  <w:jc w:val="center"/>
                </w:pPr>
              </w:pPrChange>
            </w:pPr>
          </w:p>
        </w:tc>
        <w:tc>
          <w:tcPr>
            <w:tcW w:w="567" w:type="dxa"/>
            <w:shd w:val="clear" w:color="auto" w:fill="auto"/>
            <w:vAlign w:val="center"/>
          </w:tcPr>
          <w:p w14:paraId="4B7AB9A7" w14:textId="77777777" w:rsidR="00827195" w:rsidRPr="007001F1" w:rsidDel="007D765B" w:rsidRDefault="00827195">
            <w:pPr>
              <w:spacing w:after="160" w:line="259" w:lineRule="auto"/>
              <w:rPr>
                <w:del w:id="1607" w:author="Autor"/>
                <w:color w:val="000000"/>
              </w:rPr>
              <w:pPrChange w:id="1608" w:author="Autor">
                <w:pPr>
                  <w:jc w:val="center"/>
                </w:pPr>
              </w:pPrChange>
            </w:pPr>
          </w:p>
        </w:tc>
        <w:tc>
          <w:tcPr>
            <w:tcW w:w="776" w:type="dxa"/>
            <w:shd w:val="clear" w:color="auto" w:fill="auto"/>
            <w:vAlign w:val="center"/>
          </w:tcPr>
          <w:p w14:paraId="3E311249" w14:textId="77777777" w:rsidR="00827195" w:rsidRPr="007001F1" w:rsidDel="007D765B" w:rsidRDefault="00827195">
            <w:pPr>
              <w:spacing w:after="160" w:line="259" w:lineRule="auto"/>
              <w:rPr>
                <w:del w:id="1609" w:author="Autor"/>
                <w:color w:val="000000"/>
              </w:rPr>
              <w:pPrChange w:id="1610" w:author="Autor">
                <w:pPr>
                  <w:jc w:val="center"/>
                </w:pPr>
              </w:pPrChange>
            </w:pPr>
          </w:p>
        </w:tc>
        <w:tc>
          <w:tcPr>
            <w:tcW w:w="1775" w:type="dxa"/>
            <w:shd w:val="clear" w:color="auto" w:fill="auto"/>
            <w:vAlign w:val="center"/>
          </w:tcPr>
          <w:p w14:paraId="7B975375" w14:textId="77777777" w:rsidR="00827195" w:rsidRPr="007001F1" w:rsidDel="007D765B" w:rsidRDefault="00827195">
            <w:pPr>
              <w:spacing w:after="160" w:line="259" w:lineRule="auto"/>
              <w:rPr>
                <w:del w:id="1611" w:author="Autor"/>
                <w:color w:val="000000"/>
              </w:rPr>
              <w:pPrChange w:id="1612" w:author="Autor">
                <w:pPr>
                  <w:jc w:val="center"/>
                </w:pPr>
              </w:pPrChange>
            </w:pPr>
          </w:p>
        </w:tc>
      </w:tr>
      <w:tr w:rsidR="00386476" w:rsidRPr="007001F1" w:rsidDel="007D765B" w14:paraId="69956FEC" w14:textId="77777777" w:rsidTr="00E00970">
        <w:trPr>
          <w:trHeight w:val="675"/>
          <w:del w:id="1613" w:author="Autor"/>
        </w:trPr>
        <w:tc>
          <w:tcPr>
            <w:tcW w:w="582" w:type="dxa"/>
            <w:shd w:val="clear" w:color="auto" w:fill="auto"/>
            <w:noWrap/>
            <w:vAlign w:val="center"/>
          </w:tcPr>
          <w:p w14:paraId="2A44BE92" w14:textId="77777777" w:rsidR="00386476" w:rsidRPr="007001F1" w:rsidDel="007D765B" w:rsidRDefault="00F055EF">
            <w:pPr>
              <w:spacing w:after="160" w:line="259" w:lineRule="auto"/>
              <w:rPr>
                <w:del w:id="1614" w:author="Autor"/>
                <w:color w:val="000000"/>
              </w:rPr>
              <w:pPrChange w:id="1615" w:author="Autor">
                <w:pPr>
                  <w:jc w:val="center"/>
                </w:pPr>
              </w:pPrChange>
            </w:pPr>
            <w:del w:id="1616" w:author="Autor">
              <w:r w:rsidDel="007D765B">
                <w:rPr>
                  <w:color w:val="000000"/>
                </w:rPr>
                <w:delText>7</w:delText>
              </w:r>
            </w:del>
          </w:p>
        </w:tc>
        <w:tc>
          <w:tcPr>
            <w:tcW w:w="4820" w:type="dxa"/>
            <w:gridSpan w:val="2"/>
            <w:shd w:val="clear" w:color="auto" w:fill="auto"/>
            <w:vAlign w:val="center"/>
          </w:tcPr>
          <w:p w14:paraId="2A4FBEC8" w14:textId="77777777" w:rsidR="00386476" w:rsidRPr="007001F1" w:rsidDel="007D765B" w:rsidRDefault="00386476">
            <w:pPr>
              <w:spacing w:after="160" w:line="259" w:lineRule="auto"/>
              <w:rPr>
                <w:del w:id="1617" w:author="Autor"/>
                <w:sz w:val="22"/>
                <w:szCs w:val="22"/>
              </w:rPr>
              <w:pPrChange w:id="1618" w:author="Autor">
                <w:pPr>
                  <w:jc w:val="both"/>
                </w:pPr>
              </w:pPrChange>
            </w:pPr>
            <w:del w:id="1619" w:author="Autor">
              <w:r w:rsidDel="007D765B">
                <w:rPr>
                  <w:sz w:val="22"/>
                  <w:szCs w:val="22"/>
                </w:rPr>
                <w:delText>Poskytol úspešný uchádzač verejnému obstarávateľovi súčinnosť v rámci preukazovania osobitných podmienok plnenia zmluvy podľa § 42 ods. 12?</w:delText>
              </w:r>
            </w:del>
          </w:p>
        </w:tc>
        <w:tc>
          <w:tcPr>
            <w:tcW w:w="567" w:type="dxa"/>
            <w:shd w:val="clear" w:color="auto" w:fill="auto"/>
            <w:vAlign w:val="center"/>
          </w:tcPr>
          <w:p w14:paraId="5056CD08" w14:textId="77777777" w:rsidR="00386476" w:rsidRPr="007001F1" w:rsidDel="007D765B" w:rsidRDefault="00386476">
            <w:pPr>
              <w:spacing w:after="160" w:line="259" w:lineRule="auto"/>
              <w:rPr>
                <w:del w:id="1620" w:author="Autor"/>
                <w:color w:val="000000"/>
              </w:rPr>
              <w:pPrChange w:id="1621" w:author="Autor">
                <w:pPr>
                  <w:jc w:val="center"/>
                </w:pPr>
              </w:pPrChange>
            </w:pPr>
          </w:p>
        </w:tc>
        <w:tc>
          <w:tcPr>
            <w:tcW w:w="567" w:type="dxa"/>
            <w:shd w:val="clear" w:color="auto" w:fill="auto"/>
            <w:vAlign w:val="center"/>
          </w:tcPr>
          <w:p w14:paraId="2D048599" w14:textId="77777777" w:rsidR="00386476" w:rsidRPr="007001F1" w:rsidDel="007D765B" w:rsidRDefault="00386476">
            <w:pPr>
              <w:spacing w:after="160" w:line="259" w:lineRule="auto"/>
              <w:rPr>
                <w:del w:id="1622" w:author="Autor"/>
                <w:color w:val="000000"/>
              </w:rPr>
              <w:pPrChange w:id="1623" w:author="Autor">
                <w:pPr>
                  <w:jc w:val="center"/>
                </w:pPr>
              </w:pPrChange>
            </w:pPr>
          </w:p>
        </w:tc>
        <w:tc>
          <w:tcPr>
            <w:tcW w:w="776" w:type="dxa"/>
            <w:shd w:val="clear" w:color="auto" w:fill="auto"/>
            <w:vAlign w:val="center"/>
          </w:tcPr>
          <w:p w14:paraId="21860252" w14:textId="77777777" w:rsidR="00386476" w:rsidRPr="007001F1" w:rsidDel="007D765B" w:rsidRDefault="00386476">
            <w:pPr>
              <w:spacing w:after="160" w:line="259" w:lineRule="auto"/>
              <w:rPr>
                <w:del w:id="1624" w:author="Autor"/>
                <w:color w:val="000000"/>
              </w:rPr>
              <w:pPrChange w:id="1625" w:author="Autor">
                <w:pPr>
                  <w:jc w:val="center"/>
                </w:pPr>
              </w:pPrChange>
            </w:pPr>
          </w:p>
        </w:tc>
        <w:tc>
          <w:tcPr>
            <w:tcW w:w="1775" w:type="dxa"/>
            <w:shd w:val="clear" w:color="auto" w:fill="auto"/>
            <w:vAlign w:val="center"/>
          </w:tcPr>
          <w:p w14:paraId="2D13BF0F" w14:textId="77777777" w:rsidR="00386476" w:rsidRPr="007001F1" w:rsidDel="007D765B" w:rsidRDefault="00386476">
            <w:pPr>
              <w:spacing w:after="160" w:line="259" w:lineRule="auto"/>
              <w:rPr>
                <w:del w:id="1626" w:author="Autor"/>
                <w:color w:val="000000"/>
              </w:rPr>
              <w:pPrChange w:id="1627" w:author="Autor">
                <w:pPr>
                  <w:jc w:val="center"/>
                </w:pPr>
              </w:pPrChange>
            </w:pPr>
          </w:p>
        </w:tc>
      </w:tr>
      <w:tr w:rsidR="00827195" w:rsidRPr="007001F1" w:rsidDel="007D765B" w14:paraId="1F009519" w14:textId="77777777" w:rsidTr="00E00970">
        <w:trPr>
          <w:trHeight w:val="20"/>
          <w:del w:id="1628" w:author="Autor"/>
        </w:trPr>
        <w:tc>
          <w:tcPr>
            <w:tcW w:w="582" w:type="dxa"/>
            <w:shd w:val="clear" w:color="auto" w:fill="auto"/>
            <w:noWrap/>
            <w:vAlign w:val="center"/>
            <w:hideMark/>
          </w:tcPr>
          <w:p w14:paraId="24F3A9E5" w14:textId="77777777" w:rsidR="00827195" w:rsidRPr="007001F1" w:rsidDel="007D765B" w:rsidRDefault="00F055EF">
            <w:pPr>
              <w:spacing w:after="160" w:line="259" w:lineRule="auto"/>
              <w:rPr>
                <w:del w:id="1629" w:author="Autor"/>
                <w:color w:val="000000"/>
              </w:rPr>
              <w:pPrChange w:id="1630" w:author="Autor">
                <w:pPr>
                  <w:jc w:val="center"/>
                </w:pPr>
              </w:pPrChange>
            </w:pPr>
            <w:del w:id="1631" w:author="Autor">
              <w:r w:rsidDel="007D765B">
                <w:rPr>
                  <w:color w:val="000000"/>
                  <w:sz w:val="22"/>
                  <w:szCs w:val="22"/>
                </w:rPr>
                <w:delText>8</w:delText>
              </w:r>
            </w:del>
          </w:p>
        </w:tc>
        <w:tc>
          <w:tcPr>
            <w:tcW w:w="4820" w:type="dxa"/>
            <w:gridSpan w:val="2"/>
            <w:shd w:val="clear" w:color="auto" w:fill="auto"/>
            <w:vAlign w:val="center"/>
            <w:hideMark/>
          </w:tcPr>
          <w:p w14:paraId="32C98504" w14:textId="77777777" w:rsidR="00827195" w:rsidRPr="007001F1" w:rsidDel="007D765B" w:rsidRDefault="00827195">
            <w:pPr>
              <w:spacing w:after="160" w:line="259" w:lineRule="auto"/>
              <w:rPr>
                <w:del w:id="1632" w:author="Autor"/>
                <w:color w:val="000000"/>
              </w:rPr>
              <w:pPrChange w:id="1633" w:author="Autor">
                <w:pPr>
                  <w:jc w:val="both"/>
                </w:pPr>
              </w:pPrChange>
            </w:pPr>
            <w:del w:id="1634" w:author="Autor">
              <w:r w:rsidRPr="007001F1" w:rsidDel="007D765B">
                <w:rPr>
                  <w:color w:val="000000"/>
                  <w:sz w:val="22"/>
                  <w:szCs w:val="22"/>
                </w:rPr>
                <w:delText>Neboli identifikované iné porušenia pravidiel a postupov verejného obstarávania</w:delText>
              </w:r>
              <w:r w:rsidR="00E00970" w:rsidDel="007D765B">
                <w:rPr>
                  <w:color w:val="000000"/>
                  <w:sz w:val="22"/>
                  <w:szCs w:val="22"/>
                </w:rPr>
                <w:delText xml:space="preserve"> </w:delText>
              </w:r>
              <w:r w:rsidR="00E00970" w:rsidRPr="003E1143" w:rsidDel="007D765B">
                <w:rPr>
                  <w:sz w:val="22"/>
                  <w:szCs w:val="22"/>
                </w:rPr>
                <w:delText xml:space="preserve">(napr. nesplnenie </w:delText>
              </w:r>
              <w:r w:rsidR="00E00970" w:rsidRPr="003E1143" w:rsidDel="007D765B">
                <w:rPr>
                  <w:sz w:val="22"/>
                  <w:szCs w:val="22"/>
                  <w:u w:val="single"/>
                </w:rPr>
                <w:delText>postkontraktačných  </w:delText>
              </w:r>
              <w:r w:rsidR="00E00970" w:rsidRPr="003E1143" w:rsidDel="007D765B">
                <w:rPr>
                  <w:color w:val="1F497D"/>
                  <w:sz w:val="22"/>
                  <w:szCs w:val="22"/>
                  <w:u w:val="single"/>
                </w:rPr>
                <w:delText xml:space="preserve">oznamovacích </w:delText>
              </w:r>
              <w:r w:rsidR="00E00970" w:rsidRPr="003E1143" w:rsidDel="007D765B">
                <w:rPr>
                  <w:sz w:val="22"/>
                  <w:szCs w:val="22"/>
                  <w:u w:val="single"/>
                </w:rPr>
                <w:delText>povinnost</w:delText>
              </w:r>
              <w:r w:rsidR="00E00970" w:rsidRPr="003E1143" w:rsidDel="007D765B">
                <w:rPr>
                  <w:color w:val="1F497D"/>
                  <w:sz w:val="22"/>
                  <w:szCs w:val="22"/>
                  <w:u w:val="single"/>
                </w:rPr>
                <w:delText>í</w:delText>
              </w:r>
              <w:r w:rsidR="00E00970" w:rsidRPr="003E1143" w:rsidDel="007D765B">
                <w:rPr>
                  <w:sz w:val="22"/>
                  <w:szCs w:val="22"/>
                  <w:u w:val="single"/>
                </w:rPr>
                <w:delText xml:space="preserve"> verejného obstarávateľa voči ÚVO resp. profilu verejného obstarávateľa)</w:delText>
              </w:r>
              <w:r w:rsidRPr="00094119" w:rsidDel="007D765B">
                <w:rPr>
                  <w:color w:val="000000"/>
                  <w:sz w:val="22"/>
                  <w:szCs w:val="22"/>
                </w:rPr>
                <w:delText>?</w:delText>
              </w:r>
            </w:del>
          </w:p>
        </w:tc>
        <w:tc>
          <w:tcPr>
            <w:tcW w:w="567" w:type="dxa"/>
            <w:shd w:val="clear" w:color="auto" w:fill="auto"/>
            <w:vAlign w:val="center"/>
            <w:hideMark/>
          </w:tcPr>
          <w:p w14:paraId="7800C796" w14:textId="77777777" w:rsidR="00827195" w:rsidRPr="007001F1" w:rsidDel="007D765B" w:rsidRDefault="00827195">
            <w:pPr>
              <w:spacing w:after="160" w:line="259" w:lineRule="auto"/>
              <w:rPr>
                <w:del w:id="1635" w:author="Autor"/>
                <w:color w:val="000000"/>
              </w:rPr>
              <w:pPrChange w:id="1636" w:author="Autor">
                <w:pPr>
                  <w:jc w:val="center"/>
                </w:pPr>
              </w:pPrChange>
            </w:pPr>
            <w:del w:id="1637" w:author="Autor">
              <w:r w:rsidRPr="007001F1" w:rsidDel="007D765B">
                <w:rPr>
                  <w:color w:val="000000"/>
                  <w:sz w:val="22"/>
                  <w:szCs w:val="22"/>
                </w:rPr>
                <w:delText> </w:delText>
              </w:r>
            </w:del>
          </w:p>
        </w:tc>
        <w:tc>
          <w:tcPr>
            <w:tcW w:w="567" w:type="dxa"/>
            <w:shd w:val="clear" w:color="auto" w:fill="auto"/>
            <w:vAlign w:val="center"/>
            <w:hideMark/>
          </w:tcPr>
          <w:p w14:paraId="50F5BD3A" w14:textId="77777777" w:rsidR="00827195" w:rsidRPr="007001F1" w:rsidDel="007D765B" w:rsidRDefault="00827195">
            <w:pPr>
              <w:spacing w:after="160" w:line="259" w:lineRule="auto"/>
              <w:rPr>
                <w:del w:id="1638" w:author="Autor"/>
                <w:color w:val="000000"/>
              </w:rPr>
              <w:pPrChange w:id="1639" w:author="Autor">
                <w:pPr>
                  <w:jc w:val="center"/>
                </w:pPr>
              </w:pPrChange>
            </w:pPr>
            <w:del w:id="1640" w:author="Autor">
              <w:r w:rsidRPr="007001F1" w:rsidDel="007D765B">
                <w:rPr>
                  <w:color w:val="000000"/>
                  <w:sz w:val="22"/>
                  <w:szCs w:val="22"/>
                </w:rPr>
                <w:delText> </w:delText>
              </w:r>
            </w:del>
          </w:p>
        </w:tc>
        <w:tc>
          <w:tcPr>
            <w:tcW w:w="776" w:type="dxa"/>
            <w:shd w:val="clear" w:color="auto" w:fill="auto"/>
            <w:vAlign w:val="center"/>
            <w:hideMark/>
          </w:tcPr>
          <w:p w14:paraId="7E693E19" w14:textId="77777777" w:rsidR="00827195" w:rsidRPr="007001F1" w:rsidDel="007D765B" w:rsidRDefault="00827195">
            <w:pPr>
              <w:spacing w:after="160" w:line="259" w:lineRule="auto"/>
              <w:rPr>
                <w:del w:id="1641" w:author="Autor"/>
                <w:color w:val="000000"/>
              </w:rPr>
              <w:pPrChange w:id="1642" w:author="Autor">
                <w:pPr>
                  <w:jc w:val="center"/>
                </w:pPr>
              </w:pPrChange>
            </w:pPr>
            <w:del w:id="1643" w:author="Autor">
              <w:r w:rsidRPr="007001F1" w:rsidDel="007D765B">
                <w:rPr>
                  <w:color w:val="000000"/>
                  <w:sz w:val="22"/>
                  <w:szCs w:val="22"/>
                </w:rPr>
                <w:delText> </w:delText>
              </w:r>
            </w:del>
          </w:p>
        </w:tc>
        <w:tc>
          <w:tcPr>
            <w:tcW w:w="1775" w:type="dxa"/>
            <w:shd w:val="clear" w:color="auto" w:fill="auto"/>
            <w:vAlign w:val="center"/>
            <w:hideMark/>
          </w:tcPr>
          <w:p w14:paraId="268031BB" w14:textId="77777777" w:rsidR="00827195" w:rsidRPr="007001F1" w:rsidDel="007D765B" w:rsidRDefault="00827195">
            <w:pPr>
              <w:spacing w:after="160" w:line="259" w:lineRule="auto"/>
              <w:rPr>
                <w:del w:id="1644" w:author="Autor"/>
                <w:color w:val="000000"/>
              </w:rPr>
              <w:pPrChange w:id="1645" w:author="Autor">
                <w:pPr>
                  <w:jc w:val="center"/>
                </w:pPr>
              </w:pPrChange>
            </w:pPr>
            <w:del w:id="1646" w:author="Autor">
              <w:r w:rsidRPr="007001F1" w:rsidDel="007D765B">
                <w:rPr>
                  <w:color w:val="000000"/>
                  <w:sz w:val="22"/>
                  <w:szCs w:val="22"/>
                </w:rPr>
                <w:delText> </w:delText>
              </w:r>
            </w:del>
          </w:p>
        </w:tc>
      </w:tr>
      <w:tr w:rsidR="00827195" w:rsidRPr="007001F1" w:rsidDel="007D765B" w14:paraId="152A4B79" w14:textId="77777777" w:rsidTr="00E00970">
        <w:trPr>
          <w:trHeight w:val="300"/>
          <w:del w:id="1647" w:author="Autor"/>
        </w:trPr>
        <w:tc>
          <w:tcPr>
            <w:tcW w:w="3559" w:type="dxa"/>
            <w:gridSpan w:val="2"/>
            <w:shd w:val="clear" w:color="auto" w:fill="auto"/>
            <w:vAlign w:val="center"/>
            <w:hideMark/>
          </w:tcPr>
          <w:p w14:paraId="7464A277" w14:textId="77777777" w:rsidR="00827195" w:rsidRPr="007001F1" w:rsidDel="007D765B" w:rsidRDefault="00827195">
            <w:pPr>
              <w:spacing w:after="160" w:line="259" w:lineRule="auto"/>
              <w:rPr>
                <w:del w:id="1648" w:author="Autor"/>
                <w:b/>
                <w:bCs/>
              </w:rPr>
              <w:pPrChange w:id="1649" w:author="Autor">
                <w:pPr/>
              </w:pPrChange>
            </w:pPr>
            <w:del w:id="1650" w:author="Autor">
              <w:r w:rsidRPr="007001F1" w:rsidDel="007D765B">
                <w:rPr>
                  <w:b/>
                  <w:bCs/>
                  <w:sz w:val="22"/>
                  <w:szCs w:val="22"/>
                </w:rPr>
                <w:delText>Kontrolu vykonal</w:delText>
              </w:r>
              <w:r w:rsidDel="007D765B">
                <w:rPr>
                  <w:rStyle w:val="Odkaznapoznmkupodiarou"/>
                  <w:b/>
                  <w:bCs/>
                  <w:sz w:val="22"/>
                  <w:szCs w:val="22"/>
                </w:rPr>
                <w:footnoteReference w:customMarkFollows="1" w:id="21"/>
                <w:delText>2</w:delText>
              </w:r>
              <w:r w:rsidRPr="007001F1" w:rsidDel="007D765B">
                <w:rPr>
                  <w:b/>
                  <w:bCs/>
                  <w:sz w:val="22"/>
                  <w:szCs w:val="22"/>
                </w:rPr>
                <w:delText>:</w:delText>
              </w:r>
            </w:del>
          </w:p>
        </w:tc>
        <w:tc>
          <w:tcPr>
            <w:tcW w:w="5528" w:type="dxa"/>
            <w:gridSpan w:val="5"/>
            <w:shd w:val="clear" w:color="auto" w:fill="auto"/>
            <w:vAlign w:val="center"/>
            <w:hideMark/>
          </w:tcPr>
          <w:p w14:paraId="53B9ACE2" w14:textId="77777777" w:rsidR="00827195" w:rsidRPr="007001F1" w:rsidDel="007D765B" w:rsidRDefault="00827195">
            <w:pPr>
              <w:spacing w:after="160" w:line="259" w:lineRule="auto"/>
              <w:rPr>
                <w:del w:id="1653" w:author="Autor"/>
                <w:color w:val="000000"/>
              </w:rPr>
              <w:pPrChange w:id="1654" w:author="Autor">
                <w:pPr/>
              </w:pPrChange>
            </w:pPr>
            <w:del w:id="1655" w:author="Autor">
              <w:r w:rsidRPr="007001F1" w:rsidDel="007D765B">
                <w:rPr>
                  <w:color w:val="000000"/>
                  <w:sz w:val="22"/>
                  <w:szCs w:val="22"/>
                </w:rPr>
                <w:delText> </w:delText>
              </w:r>
            </w:del>
          </w:p>
        </w:tc>
      </w:tr>
      <w:tr w:rsidR="00827195" w:rsidRPr="007001F1" w:rsidDel="007D765B" w14:paraId="5FD1E6F9" w14:textId="77777777" w:rsidTr="00E00970">
        <w:trPr>
          <w:trHeight w:val="300"/>
          <w:del w:id="1656" w:author="Autor"/>
        </w:trPr>
        <w:tc>
          <w:tcPr>
            <w:tcW w:w="3559" w:type="dxa"/>
            <w:gridSpan w:val="2"/>
            <w:shd w:val="clear" w:color="auto" w:fill="auto"/>
            <w:vAlign w:val="center"/>
            <w:hideMark/>
          </w:tcPr>
          <w:p w14:paraId="129E0D9E" w14:textId="77777777" w:rsidR="00827195" w:rsidRPr="007001F1" w:rsidDel="007D765B" w:rsidRDefault="00827195">
            <w:pPr>
              <w:spacing w:after="160" w:line="259" w:lineRule="auto"/>
              <w:rPr>
                <w:del w:id="1657" w:author="Autor"/>
                <w:b/>
                <w:bCs/>
              </w:rPr>
              <w:pPrChange w:id="1658" w:author="Autor">
                <w:pPr/>
              </w:pPrChange>
            </w:pPr>
            <w:del w:id="1659" w:author="Autor">
              <w:r w:rsidRPr="007001F1" w:rsidDel="007D765B">
                <w:rPr>
                  <w:b/>
                  <w:bCs/>
                  <w:sz w:val="22"/>
                  <w:szCs w:val="22"/>
                </w:rPr>
                <w:delText>Dátum:</w:delText>
              </w:r>
            </w:del>
          </w:p>
        </w:tc>
        <w:tc>
          <w:tcPr>
            <w:tcW w:w="5528" w:type="dxa"/>
            <w:gridSpan w:val="5"/>
            <w:shd w:val="clear" w:color="auto" w:fill="auto"/>
            <w:vAlign w:val="center"/>
            <w:hideMark/>
          </w:tcPr>
          <w:p w14:paraId="547D23C4" w14:textId="77777777" w:rsidR="00827195" w:rsidRPr="007001F1" w:rsidDel="007D765B" w:rsidRDefault="00827195">
            <w:pPr>
              <w:spacing w:after="160" w:line="259" w:lineRule="auto"/>
              <w:rPr>
                <w:del w:id="1660" w:author="Autor"/>
                <w:color w:val="000000"/>
              </w:rPr>
              <w:pPrChange w:id="1661" w:author="Autor">
                <w:pPr/>
              </w:pPrChange>
            </w:pPr>
            <w:del w:id="1662" w:author="Autor">
              <w:r w:rsidRPr="007001F1" w:rsidDel="007D765B">
                <w:rPr>
                  <w:color w:val="000000"/>
                  <w:sz w:val="22"/>
                  <w:szCs w:val="22"/>
                </w:rPr>
                <w:delText> </w:delText>
              </w:r>
            </w:del>
          </w:p>
        </w:tc>
      </w:tr>
      <w:tr w:rsidR="00827195" w:rsidRPr="007001F1" w:rsidDel="007D765B" w14:paraId="06CE9B49" w14:textId="77777777" w:rsidTr="00E00970">
        <w:trPr>
          <w:trHeight w:val="300"/>
          <w:del w:id="1663" w:author="Autor"/>
        </w:trPr>
        <w:tc>
          <w:tcPr>
            <w:tcW w:w="3559" w:type="dxa"/>
            <w:gridSpan w:val="2"/>
            <w:shd w:val="clear" w:color="000000" w:fill="FFFFFF"/>
            <w:vAlign w:val="center"/>
            <w:hideMark/>
          </w:tcPr>
          <w:p w14:paraId="1296D752" w14:textId="77777777" w:rsidR="00827195" w:rsidRPr="007001F1" w:rsidDel="007D765B" w:rsidRDefault="00827195">
            <w:pPr>
              <w:spacing w:after="160" w:line="259" w:lineRule="auto"/>
              <w:rPr>
                <w:del w:id="1664" w:author="Autor"/>
                <w:b/>
                <w:bCs/>
              </w:rPr>
              <w:pPrChange w:id="1665" w:author="Autor">
                <w:pPr/>
              </w:pPrChange>
            </w:pPr>
            <w:del w:id="1666" w:author="Autor">
              <w:r w:rsidRPr="007001F1" w:rsidDel="007D765B">
                <w:rPr>
                  <w:b/>
                  <w:bCs/>
                  <w:sz w:val="22"/>
                  <w:szCs w:val="22"/>
                </w:rPr>
                <w:delText>Podpis:</w:delText>
              </w:r>
            </w:del>
          </w:p>
        </w:tc>
        <w:tc>
          <w:tcPr>
            <w:tcW w:w="5528" w:type="dxa"/>
            <w:gridSpan w:val="5"/>
            <w:shd w:val="clear" w:color="auto" w:fill="auto"/>
            <w:vAlign w:val="center"/>
            <w:hideMark/>
          </w:tcPr>
          <w:p w14:paraId="3FCF17BE" w14:textId="77777777" w:rsidR="00827195" w:rsidRPr="007001F1" w:rsidDel="007D765B" w:rsidRDefault="00827195">
            <w:pPr>
              <w:spacing w:after="160" w:line="259" w:lineRule="auto"/>
              <w:rPr>
                <w:del w:id="1667" w:author="Autor"/>
                <w:color w:val="000000"/>
              </w:rPr>
              <w:pPrChange w:id="1668" w:author="Autor">
                <w:pPr/>
              </w:pPrChange>
            </w:pPr>
            <w:del w:id="1669" w:author="Autor">
              <w:r w:rsidRPr="007001F1" w:rsidDel="007D765B">
                <w:rPr>
                  <w:color w:val="000000"/>
                  <w:sz w:val="22"/>
                  <w:szCs w:val="22"/>
                </w:rPr>
                <w:delText> </w:delText>
              </w:r>
            </w:del>
          </w:p>
        </w:tc>
      </w:tr>
      <w:tr w:rsidR="00827195" w:rsidRPr="007001F1" w:rsidDel="007D765B" w14:paraId="7923A381" w14:textId="77777777" w:rsidTr="00E00970">
        <w:trPr>
          <w:trHeight w:val="300"/>
          <w:del w:id="1670" w:author="Autor"/>
        </w:trPr>
        <w:tc>
          <w:tcPr>
            <w:tcW w:w="9087" w:type="dxa"/>
            <w:gridSpan w:val="7"/>
            <w:shd w:val="clear" w:color="auto" w:fill="auto"/>
            <w:noWrap/>
            <w:vAlign w:val="bottom"/>
            <w:hideMark/>
          </w:tcPr>
          <w:p w14:paraId="3F27E908" w14:textId="77777777" w:rsidR="00827195" w:rsidRPr="007001F1" w:rsidDel="007D765B" w:rsidRDefault="00827195">
            <w:pPr>
              <w:spacing w:after="160" w:line="259" w:lineRule="auto"/>
              <w:rPr>
                <w:del w:id="1671" w:author="Autor"/>
                <w:color w:val="000000"/>
              </w:rPr>
              <w:pPrChange w:id="1672" w:author="Autor">
                <w:pPr>
                  <w:jc w:val="center"/>
                </w:pPr>
              </w:pPrChange>
            </w:pPr>
            <w:del w:id="1673" w:author="Autor">
              <w:r w:rsidRPr="007001F1" w:rsidDel="007D765B">
                <w:rPr>
                  <w:color w:val="000000"/>
                  <w:sz w:val="22"/>
                  <w:szCs w:val="22"/>
                </w:rPr>
                <w:delText> </w:delText>
              </w:r>
            </w:del>
          </w:p>
        </w:tc>
      </w:tr>
      <w:tr w:rsidR="00827195" w:rsidRPr="007001F1" w:rsidDel="007D765B" w14:paraId="188665CF" w14:textId="77777777" w:rsidTr="00E00970">
        <w:trPr>
          <w:trHeight w:val="300"/>
          <w:del w:id="1674" w:author="Autor"/>
        </w:trPr>
        <w:tc>
          <w:tcPr>
            <w:tcW w:w="3559" w:type="dxa"/>
            <w:gridSpan w:val="2"/>
            <w:shd w:val="clear" w:color="000000" w:fill="FFFFFF"/>
            <w:vAlign w:val="center"/>
            <w:hideMark/>
          </w:tcPr>
          <w:p w14:paraId="674496A1" w14:textId="77777777" w:rsidR="00827195" w:rsidRPr="007001F1" w:rsidDel="007D765B" w:rsidRDefault="00827195">
            <w:pPr>
              <w:spacing w:after="160" w:line="259" w:lineRule="auto"/>
              <w:rPr>
                <w:del w:id="1675" w:author="Autor"/>
                <w:b/>
                <w:bCs/>
              </w:rPr>
              <w:pPrChange w:id="1676" w:author="Autor">
                <w:pPr/>
              </w:pPrChange>
            </w:pPr>
            <w:del w:id="1677" w:author="Autor">
              <w:r w:rsidRPr="007001F1" w:rsidDel="007D765B">
                <w:rPr>
                  <w:b/>
                  <w:bCs/>
                  <w:sz w:val="22"/>
                  <w:szCs w:val="22"/>
                </w:rPr>
                <w:delText xml:space="preserve">Kontrolu </w:delText>
              </w:r>
              <w:r w:rsidR="00E3352C" w:rsidDel="007D765B">
                <w:rPr>
                  <w:b/>
                  <w:bCs/>
                  <w:sz w:val="22"/>
                  <w:szCs w:val="22"/>
                </w:rPr>
                <w:delText>schválil</w:delText>
              </w:r>
              <w:r w:rsidR="00E3352C" w:rsidRPr="007001F1" w:rsidDel="007D765B">
                <w:rPr>
                  <w:b/>
                  <w:bCs/>
                  <w:sz w:val="22"/>
                  <w:szCs w:val="22"/>
                </w:rPr>
                <w:delText xml:space="preserve"> </w:delText>
              </w:r>
              <w:r w:rsidDel="007D765B">
                <w:rPr>
                  <w:rStyle w:val="Odkaznapoznmkupodiarou"/>
                  <w:b/>
                  <w:bCs/>
                  <w:sz w:val="22"/>
                  <w:szCs w:val="22"/>
                </w:rPr>
                <w:footnoteReference w:customMarkFollows="1" w:id="22"/>
                <w:delText>3</w:delText>
              </w:r>
              <w:r w:rsidRPr="007001F1" w:rsidDel="007D765B">
                <w:rPr>
                  <w:b/>
                  <w:bCs/>
                  <w:sz w:val="22"/>
                  <w:szCs w:val="22"/>
                </w:rPr>
                <w:delText>:</w:delText>
              </w:r>
            </w:del>
          </w:p>
        </w:tc>
        <w:tc>
          <w:tcPr>
            <w:tcW w:w="5528" w:type="dxa"/>
            <w:gridSpan w:val="5"/>
            <w:shd w:val="clear" w:color="auto" w:fill="auto"/>
            <w:vAlign w:val="center"/>
            <w:hideMark/>
          </w:tcPr>
          <w:p w14:paraId="4D53879D" w14:textId="77777777" w:rsidR="00827195" w:rsidRPr="007001F1" w:rsidDel="007D765B" w:rsidRDefault="00827195">
            <w:pPr>
              <w:spacing w:after="160" w:line="259" w:lineRule="auto"/>
              <w:rPr>
                <w:del w:id="1680" w:author="Autor"/>
                <w:color w:val="000000"/>
              </w:rPr>
              <w:pPrChange w:id="1681" w:author="Autor">
                <w:pPr/>
              </w:pPrChange>
            </w:pPr>
            <w:del w:id="1682" w:author="Autor">
              <w:r w:rsidRPr="007001F1" w:rsidDel="007D765B">
                <w:rPr>
                  <w:color w:val="000000"/>
                  <w:sz w:val="22"/>
                  <w:szCs w:val="22"/>
                </w:rPr>
                <w:delText> </w:delText>
              </w:r>
            </w:del>
          </w:p>
        </w:tc>
      </w:tr>
      <w:tr w:rsidR="00827195" w:rsidRPr="007001F1" w:rsidDel="007D765B" w14:paraId="338EF68D" w14:textId="77777777" w:rsidTr="00E00970">
        <w:trPr>
          <w:trHeight w:val="300"/>
          <w:del w:id="1683" w:author="Autor"/>
        </w:trPr>
        <w:tc>
          <w:tcPr>
            <w:tcW w:w="3559" w:type="dxa"/>
            <w:gridSpan w:val="2"/>
            <w:shd w:val="clear" w:color="000000" w:fill="FFFFFF"/>
            <w:vAlign w:val="center"/>
            <w:hideMark/>
          </w:tcPr>
          <w:p w14:paraId="76FC6C85" w14:textId="77777777" w:rsidR="00827195" w:rsidRPr="007001F1" w:rsidDel="007D765B" w:rsidRDefault="00827195">
            <w:pPr>
              <w:spacing w:after="160" w:line="259" w:lineRule="auto"/>
              <w:rPr>
                <w:del w:id="1684" w:author="Autor"/>
                <w:b/>
                <w:bCs/>
              </w:rPr>
              <w:pPrChange w:id="1685" w:author="Autor">
                <w:pPr/>
              </w:pPrChange>
            </w:pPr>
            <w:del w:id="1686" w:author="Autor">
              <w:r w:rsidRPr="007001F1" w:rsidDel="007D765B">
                <w:rPr>
                  <w:b/>
                  <w:bCs/>
                  <w:sz w:val="22"/>
                  <w:szCs w:val="22"/>
                </w:rPr>
                <w:delText xml:space="preserve">Dátum: </w:delText>
              </w:r>
            </w:del>
          </w:p>
        </w:tc>
        <w:tc>
          <w:tcPr>
            <w:tcW w:w="5528" w:type="dxa"/>
            <w:gridSpan w:val="5"/>
            <w:shd w:val="clear" w:color="auto" w:fill="auto"/>
            <w:vAlign w:val="center"/>
            <w:hideMark/>
          </w:tcPr>
          <w:p w14:paraId="4CDC1E9B" w14:textId="77777777" w:rsidR="00827195" w:rsidRPr="007001F1" w:rsidDel="007D765B" w:rsidRDefault="00827195">
            <w:pPr>
              <w:spacing w:after="160" w:line="259" w:lineRule="auto"/>
              <w:rPr>
                <w:del w:id="1687" w:author="Autor"/>
                <w:color w:val="000000"/>
              </w:rPr>
              <w:pPrChange w:id="1688" w:author="Autor">
                <w:pPr/>
              </w:pPrChange>
            </w:pPr>
            <w:del w:id="1689" w:author="Autor">
              <w:r w:rsidRPr="007001F1" w:rsidDel="007D765B">
                <w:rPr>
                  <w:color w:val="000000"/>
                  <w:sz w:val="22"/>
                  <w:szCs w:val="22"/>
                </w:rPr>
                <w:delText> </w:delText>
              </w:r>
            </w:del>
          </w:p>
        </w:tc>
      </w:tr>
      <w:tr w:rsidR="00827195" w:rsidRPr="007001F1" w:rsidDel="007D765B" w14:paraId="6268C49C" w14:textId="77777777" w:rsidTr="00E00970">
        <w:trPr>
          <w:trHeight w:val="300"/>
          <w:del w:id="1690" w:author="Autor"/>
        </w:trPr>
        <w:tc>
          <w:tcPr>
            <w:tcW w:w="3559" w:type="dxa"/>
            <w:gridSpan w:val="2"/>
            <w:shd w:val="clear" w:color="000000" w:fill="FFFFFF"/>
            <w:vAlign w:val="center"/>
            <w:hideMark/>
          </w:tcPr>
          <w:p w14:paraId="0E955BB0" w14:textId="77777777" w:rsidR="00827195" w:rsidRPr="007001F1" w:rsidDel="007D765B" w:rsidRDefault="00827195">
            <w:pPr>
              <w:spacing w:after="160" w:line="259" w:lineRule="auto"/>
              <w:rPr>
                <w:del w:id="1691" w:author="Autor"/>
                <w:b/>
                <w:bCs/>
              </w:rPr>
              <w:pPrChange w:id="1692" w:author="Autor">
                <w:pPr/>
              </w:pPrChange>
            </w:pPr>
            <w:del w:id="1693" w:author="Autor">
              <w:r w:rsidRPr="007001F1" w:rsidDel="007D765B">
                <w:rPr>
                  <w:b/>
                  <w:bCs/>
                  <w:sz w:val="22"/>
                  <w:szCs w:val="22"/>
                </w:rPr>
                <w:delText>Podpis:</w:delText>
              </w:r>
            </w:del>
          </w:p>
        </w:tc>
        <w:tc>
          <w:tcPr>
            <w:tcW w:w="5528" w:type="dxa"/>
            <w:gridSpan w:val="5"/>
            <w:shd w:val="clear" w:color="auto" w:fill="auto"/>
            <w:vAlign w:val="center"/>
            <w:hideMark/>
          </w:tcPr>
          <w:p w14:paraId="12EB27F6" w14:textId="77777777" w:rsidR="00827195" w:rsidRPr="007001F1" w:rsidDel="007D765B" w:rsidRDefault="00827195">
            <w:pPr>
              <w:spacing w:after="160" w:line="259" w:lineRule="auto"/>
              <w:rPr>
                <w:del w:id="1694" w:author="Autor"/>
                <w:color w:val="000000"/>
              </w:rPr>
              <w:pPrChange w:id="1695" w:author="Autor">
                <w:pPr/>
              </w:pPrChange>
            </w:pPr>
            <w:del w:id="1696" w:author="Autor">
              <w:r w:rsidRPr="007001F1" w:rsidDel="007D765B">
                <w:rPr>
                  <w:color w:val="000000"/>
                  <w:sz w:val="22"/>
                  <w:szCs w:val="22"/>
                </w:rPr>
                <w:delText> </w:delText>
              </w:r>
            </w:del>
          </w:p>
        </w:tc>
      </w:tr>
    </w:tbl>
    <w:p w14:paraId="684B7002" w14:textId="77777777" w:rsidR="008F29BE" w:rsidRPr="007001F1" w:rsidDel="007D765B" w:rsidRDefault="008F29BE" w:rsidP="00B60C27">
      <w:pPr>
        <w:spacing w:after="160" w:line="259" w:lineRule="auto"/>
        <w:rPr>
          <w:del w:id="1697"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Del="007D765B" w14:paraId="09E24E8C" w14:textId="77777777" w:rsidTr="00C64D79">
        <w:trPr>
          <w:trHeight w:val="645"/>
          <w:del w:id="1698" w:author="Autor"/>
        </w:trPr>
        <w:tc>
          <w:tcPr>
            <w:tcW w:w="9087" w:type="dxa"/>
            <w:gridSpan w:val="7"/>
            <w:shd w:val="clear" w:color="000000" w:fill="60497A"/>
            <w:vAlign w:val="center"/>
            <w:hideMark/>
          </w:tcPr>
          <w:p w14:paraId="3114E6AD" w14:textId="77777777" w:rsidR="008F29BE" w:rsidRPr="007001F1" w:rsidDel="007D765B" w:rsidRDefault="008F29BE">
            <w:pPr>
              <w:spacing w:after="160" w:line="259" w:lineRule="auto"/>
              <w:rPr>
                <w:del w:id="1699" w:author="Autor"/>
                <w:b/>
                <w:bCs/>
                <w:color w:val="FFFFFF"/>
              </w:rPr>
              <w:pPrChange w:id="1700" w:author="Autor">
                <w:pPr>
                  <w:jc w:val="center"/>
                </w:pPr>
              </w:pPrChange>
            </w:pPr>
            <w:del w:id="1701" w:author="Autor">
              <w:r w:rsidRPr="007001F1" w:rsidDel="007D765B">
                <w:rPr>
                  <w:b/>
                  <w:bCs/>
                  <w:color w:val="FFFFFF"/>
                </w:rPr>
                <w:delText>Kontrolný zoznam k finančnej kontrole VO</w:delText>
              </w:r>
              <w:r w:rsidRPr="007001F1" w:rsidDel="007D765B">
                <w:rPr>
                  <w:b/>
                  <w:bCs/>
                  <w:color w:val="FFFFFF"/>
                </w:rPr>
                <w:br/>
              </w:r>
              <w:bookmarkStart w:id="1702" w:name="KZ_12"/>
              <w:r w:rsidRPr="007001F1" w:rsidDel="007D765B">
                <w:rPr>
                  <w:b/>
                  <w:bCs/>
                  <w:color w:val="FFFFFF"/>
                </w:rPr>
                <w:delText xml:space="preserve">Nadlimitná zákazka realizovaná </w:delText>
              </w:r>
              <w:r w:rsidR="003E1F08" w:rsidDel="007D765B">
                <w:rPr>
                  <w:b/>
                  <w:bCs/>
                  <w:color w:val="FFFFFF"/>
                </w:rPr>
                <w:delText>s využitím</w:delText>
              </w:r>
              <w:r w:rsidR="003E1F08" w:rsidRPr="007001F1" w:rsidDel="007D765B">
                <w:rPr>
                  <w:b/>
                  <w:bCs/>
                  <w:color w:val="FFFFFF"/>
                </w:rPr>
                <w:delText xml:space="preserve"> </w:delText>
              </w:r>
              <w:r w:rsidRPr="007001F1" w:rsidDel="007D765B">
                <w:rPr>
                  <w:b/>
                  <w:bCs/>
                  <w:color w:val="FFFFFF"/>
                </w:rPr>
                <w:delText>elektronické</w:delText>
              </w:r>
              <w:r w:rsidR="003E1F08" w:rsidDel="007D765B">
                <w:rPr>
                  <w:b/>
                  <w:bCs/>
                  <w:color w:val="FFFFFF"/>
                </w:rPr>
                <w:delText>ho</w:delText>
              </w:r>
              <w:r w:rsidRPr="007001F1" w:rsidDel="007D765B">
                <w:rPr>
                  <w:b/>
                  <w:bCs/>
                  <w:color w:val="FFFFFF"/>
                </w:rPr>
                <w:delText xml:space="preserve"> trhovisk</w:delText>
              </w:r>
              <w:r w:rsidR="003E1F08" w:rsidDel="007D765B">
                <w:rPr>
                  <w:b/>
                  <w:bCs/>
                  <w:color w:val="FFFFFF"/>
                </w:rPr>
                <w:delText>a</w:delText>
              </w:r>
              <w:r w:rsidRPr="007001F1" w:rsidDel="007D765B">
                <w:rPr>
                  <w:b/>
                  <w:bCs/>
                  <w:color w:val="FFFFFF"/>
                </w:rPr>
                <w:delText xml:space="preserve"> - štandardná ex</w:delText>
              </w:r>
              <w:r w:rsidR="009411BC" w:rsidDel="007D765B">
                <w:rPr>
                  <w:b/>
                  <w:bCs/>
                  <w:color w:val="FFFFFF"/>
                </w:rPr>
                <w:delText xml:space="preserve"> </w:delText>
              </w:r>
              <w:r w:rsidRPr="007001F1" w:rsidDel="007D765B">
                <w:rPr>
                  <w:b/>
                  <w:bCs/>
                  <w:color w:val="FFFFFF"/>
                </w:rPr>
                <w:delText>post kontrola</w:delText>
              </w:r>
              <w:bookmarkEnd w:id="1702"/>
            </w:del>
          </w:p>
        </w:tc>
      </w:tr>
      <w:tr w:rsidR="008F29BE" w:rsidRPr="007001F1" w:rsidDel="007D765B" w14:paraId="7DD11006" w14:textId="77777777" w:rsidTr="00C64D79">
        <w:trPr>
          <w:trHeight w:val="330"/>
          <w:del w:id="1703" w:author="Autor"/>
        </w:trPr>
        <w:tc>
          <w:tcPr>
            <w:tcW w:w="9087" w:type="dxa"/>
            <w:gridSpan w:val="7"/>
            <w:shd w:val="clear" w:color="auto" w:fill="auto"/>
            <w:vAlign w:val="center"/>
            <w:hideMark/>
          </w:tcPr>
          <w:p w14:paraId="49EC0037" w14:textId="77777777" w:rsidR="008F29BE" w:rsidRPr="007001F1" w:rsidDel="007D765B" w:rsidRDefault="008F29BE">
            <w:pPr>
              <w:spacing w:after="160" w:line="259" w:lineRule="auto"/>
              <w:rPr>
                <w:del w:id="1704" w:author="Autor"/>
                <w:b/>
                <w:bCs/>
                <w:color w:val="000000"/>
              </w:rPr>
              <w:pPrChange w:id="1705" w:author="Autor">
                <w:pPr>
                  <w:jc w:val="center"/>
                </w:pPr>
              </w:pPrChange>
            </w:pPr>
            <w:del w:id="1706" w:author="Autor">
              <w:r w:rsidRPr="007001F1" w:rsidDel="007D765B">
                <w:rPr>
                  <w:b/>
                  <w:bCs/>
                  <w:color w:val="000000"/>
                  <w:sz w:val="22"/>
                  <w:szCs w:val="22"/>
                </w:rPr>
                <w:delText>Identifikácia programu</w:delText>
              </w:r>
            </w:del>
          </w:p>
        </w:tc>
      </w:tr>
      <w:tr w:rsidR="008F29BE" w:rsidRPr="007001F1" w:rsidDel="007D765B" w14:paraId="48F9ED5B" w14:textId="77777777" w:rsidTr="00C64D79">
        <w:trPr>
          <w:trHeight w:val="300"/>
          <w:del w:id="1707" w:author="Autor"/>
        </w:trPr>
        <w:tc>
          <w:tcPr>
            <w:tcW w:w="3559" w:type="dxa"/>
            <w:gridSpan w:val="2"/>
            <w:shd w:val="clear" w:color="auto" w:fill="auto"/>
            <w:vAlign w:val="center"/>
            <w:hideMark/>
          </w:tcPr>
          <w:p w14:paraId="5860B269" w14:textId="77777777" w:rsidR="008F29BE" w:rsidRPr="007001F1" w:rsidDel="007D765B" w:rsidRDefault="008F29BE">
            <w:pPr>
              <w:spacing w:after="160" w:line="259" w:lineRule="auto"/>
              <w:rPr>
                <w:del w:id="1708" w:author="Autor"/>
                <w:color w:val="000000"/>
              </w:rPr>
              <w:pPrChange w:id="1709" w:author="Autor">
                <w:pPr/>
              </w:pPrChange>
            </w:pPr>
            <w:del w:id="1710" w:author="Autor">
              <w:r w:rsidRPr="007001F1" w:rsidDel="007D765B">
                <w:rPr>
                  <w:color w:val="000000"/>
                  <w:sz w:val="22"/>
                  <w:szCs w:val="22"/>
                </w:rPr>
                <w:delText>Názov programu</w:delText>
              </w:r>
            </w:del>
          </w:p>
        </w:tc>
        <w:tc>
          <w:tcPr>
            <w:tcW w:w="5528" w:type="dxa"/>
            <w:gridSpan w:val="5"/>
            <w:shd w:val="clear" w:color="auto" w:fill="auto"/>
            <w:vAlign w:val="center"/>
            <w:hideMark/>
          </w:tcPr>
          <w:p w14:paraId="10A94648" w14:textId="77777777" w:rsidR="008F29BE" w:rsidRPr="007001F1" w:rsidDel="007D765B" w:rsidRDefault="008F29BE">
            <w:pPr>
              <w:spacing w:after="160" w:line="259" w:lineRule="auto"/>
              <w:rPr>
                <w:del w:id="1711" w:author="Autor"/>
                <w:color w:val="000000"/>
              </w:rPr>
              <w:pPrChange w:id="1712" w:author="Autor">
                <w:pPr/>
              </w:pPrChange>
            </w:pPr>
            <w:del w:id="1713" w:author="Autor">
              <w:r w:rsidRPr="007001F1" w:rsidDel="007D765B">
                <w:rPr>
                  <w:color w:val="000000"/>
                  <w:sz w:val="22"/>
                  <w:szCs w:val="22"/>
                </w:rPr>
                <w:delText> </w:delText>
              </w:r>
            </w:del>
          </w:p>
        </w:tc>
      </w:tr>
      <w:tr w:rsidR="008F29BE" w:rsidRPr="007001F1" w:rsidDel="007D765B" w14:paraId="1D869A6E" w14:textId="77777777" w:rsidTr="00C64D79">
        <w:trPr>
          <w:trHeight w:val="660"/>
          <w:del w:id="1714" w:author="Autor"/>
        </w:trPr>
        <w:tc>
          <w:tcPr>
            <w:tcW w:w="3559" w:type="dxa"/>
            <w:gridSpan w:val="2"/>
            <w:shd w:val="clear" w:color="auto" w:fill="auto"/>
            <w:vAlign w:val="center"/>
            <w:hideMark/>
          </w:tcPr>
          <w:p w14:paraId="3713948D" w14:textId="77777777" w:rsidR="008F29BE" w:rsidRPr="007001F1" w:rsidDel="007D765B" w:rsidRDefault="008F29BE">
            <w:pPr>
              <w:spacing w:after="160" w:line="259" w:lineRule="auto"/>
              <w:rPr>
                <w:del w:id="1715" w:author="Autor"/>
                <w:color w:val="000000"/>
              </w:rPr>
              <w:pPrChange w:id="1716" w:author="Autor">
                <w:pPr/>
              </w:pPrChange>
            </w:pPr>
            <w:del w:id="1717" w:author="Autor">
              <w:r w:rsidRPr="007001F1" w:rsidDel="007D765B">
                <w:rPr>
                  <w:color w:val="000000"/>
                  <w:sz w:val="22"/>
                  <w:szCs w:val="22"/>
                </w:rPr>
                <w:delText xml:space="preserve">Názov </w:delText>
              </w:r>
              <w:r w:rsidR="00322CCF" w:rsidDel="007D765B">
                <w:rPr>
                  <w:color w:val="000000"/>
                  <w:sz w:val="22"/>
                  <w:szCs w:val="22"/>
                </w:rPr>
                <w:delText>prioritnej osi</w:delText>
              </w:r>
            </w:del>
          </w:p>
        </w:tc>
        <w:tc>
          <w:tcPr>
            <w:tcW w:w="5528" w:type="dxa"/>
            <w:gridSpan w:val="5"/>
            <w:shd w:val="clear" w:color="auto" w:fill="auto"/>
            <w:vAlign w:val="center"/>
            <w:hideMark/>
          </w:tcPr>
          <w:p w14:paraId="0536AC8F" w14:textId="77777777" w:rsidR="008F29BE" w:rsidRPr="007001F1" w:rsidDel="007D765B" w:rsidRDefault="008F29BE">
            <w:pPr>
              <w:spacing w:after="160" w:line="259" w:lineRule="auto"/>
              <w:rPr>
                <w:del w:id="1718" w:author="Autor"/>
                <w:color w:val="000000"/>
              </w:rPr>
              <w:pPrChange w:id="1719" w:author="Autor">
                <w:pPr/>
              </w:pPrChange>
            </w:pPr>
            <w:del w:id="1720" w:author="Autor">
              <w:r w:rsidRPr="007001F1" w:rsidDel="007D765B">
                <w:rPr>
                  <w:color w:val="000000"/>
                  <w:sz w:val="22"/>
                  <w:szCs w:val="22"/>
                </w:rPr>
                <w:delText> </w:delText>
              </w:r>
            </w:del>
          </w:p>
        </w:tc>
      </w:tr>
      <w:tr w:rsidR="008F29BE" w:rsidRPr="007001F1" w:rsidDel="007D765B" w14:paraId="411214D4" w14:textId="77777777" w:rsidTr="00C64D79">
        <w:trPr>
          <w:trHeight w:val="330"/>
          <w:del w:id="1721" w:author="Autor"/>
        </w:trPr>
        <w:tc>
          <w:tcPr>
            <w:tcW w:w="9087" w:type="dxa"/>
            <w:gridSpan w:val="7"/>
            <w:shd w:val="clear" w:color="auto" w:fill="auto"/>
            <w:vAlign w:val="center"/>
            <w:hideMark/>
          </w:tcPr>
          <w:p w14:paraId="4FDF3571" w14:textId="77777777" w:rsidR="008F29BE" w:rsidRPr="007001F1" w:rsidDel="007D765B" w:rsidRDefault="008F29BE">
            <w:pPr>
              <w:spacing w:after="160" w:line="259" w:lineRule="auto"/>
              <w:rPr>
                <w:del w:id="1722" w:author="Autor"/>
                <w:b/>
                <w:bCs/>
                <w:color w:val="000000"/>
              </w:rPr>
              <w:pPrChange w:id="1723" w:author="Autor">
                <w:pPr>
                  <w:jc w:val="center"/>
                </w:pPr>
              </w:pPrChange>
            </w:pPr>
            <w:del w:id="1724" w:author="Autor">
              <w:r w:rsidRPr="007001F1" w:rsidDel="007D765B">
                <w:rPr>
                  <w:b/>
                  <w:bCs/>
                  <w:color w:val="000000"/>
                  <w:sz w:val="22"/>
                  <w:szCs w:val="22"/>
                </w:rPr>
                <w:delText>Identifikácia projektu a prijímateľa</w:delText>
              </w:r>
            </w:del>
          </w:p>
        </w:tc>
      </w:tr>
      <w:tr w:rsidR="008F29BE" w:rsidRPr="007001F1" w:rsidDel="007D765B" w14:paraId="6BB34ABB" w14:textId="77777777" w:rsidTr="00C64D79">
        <w:trPr>
          <w:trHeight w:val="330"/>
          <w:del w:id="1725" w:author="Autor"/>
        </w:trPr>
        <w:tc>
          <w:tcPr>
            <w:tcW w:w="3559" w:type="dxa"/>
            <w:gridSpan w:val="2"/>
            <w:shd w:val="clear" w:color="auto" w:fill="auto"/>
            <w:vAlign w:val="center"/>
            <w:hideMark/>
          </w:tcPr>
          <w:p w14:paraId="6DB5EE9E" w14:textId="77777777" w:rsidR="008F29BE" w:rsidRPr="007001F1" w:rsidDel="007D765B" w:rsidRDefault="008F29BE">
            <w:pPr>
              <w:spacing w:after="160" w:line="259" w:lineRule="auto"/>
              <w:rPr>
                <w:del w:id="1726" w:author="Autor"/>
                <w:color w:val="000000"/>
              </w:rPr>
              <w:pPrChange w:id="1727" w:author="Autor">
                <w:pPr/>
              </w:pPrChange>
            </w:pPr>
            <w:del w:id="1728" w:author="Autor">
              <w:r w:rsidRPr="007001F1" w:rsidDel="007D765B">
                <w:rPr>
                  <w:color w:val="000000"/>
                  <w:sz w:val="22"/>
                  <w:szCs w:val="22"/>
                </w:rPr>
                <w:delText xml:space="preserve">Kód projektu v </w:delText>
              </w:r>
              <w:r w:rsidR="00556640" w:rsidRPr="007001F1" w:rsidDel="007D765B">
                <w:rPr>
                  <w:color w:val="000000"/>
                  <w:sz w:val="22"/>
                  <w:szCs w:val="22"/>
                </w:rPr>
                <w:delText>ITMS2014+</w:delText>
              </w:r>
            </w:del>
          </w:p>
        </w:tc>
        <w:tc>
          <w:tcPr>
            <w:tcW w:w="5528" w:type="dxa"/>
            <w:gridSpan w:val="5"/>
            <w:shd w:val="clear" w:color="auto" w:fill="auto"/>
            <w:vAlign w:val="center"/>
            <w:hideMark/>
          </w:tcPr>
          <w:p w14:paraId="779008EC" w14:textId="77777777" w:rsidR="008F29BE" w:rsidRPr="007001F1" w:rsidDel="007D765B" w:rsidRDefault="008F29BE">
            <w:pPr>
              <w:spacing w:after="160" w:line="259" w:lineRule="auto"/>
              <w:rPr>
                <w:del w:id="1729" w:author="Autor"/>
                <w:color w:val="000000"/>
              </w:rPr>
              <w:pPrChange w:id="1730" w:author="Autor">
                <w:pPr/>
              </w:pPrChange>
            </w:pPr>
            <w:del w:id="1731" w:author="Autor">
              <w:r w:rsidRPr="007001F1" w:rsidDel="007D765B">
                <w:rPr>
                  <w:color w:val="000000"/>
                  <w:sz w:val="22"/>
                  <w:szCs w:val="22"/>
                </w:rPr>
                <w:delText> </w:delText>
              </w:r>
            </w:del>
          </w:p>
        </w:tc>
      </w:tr>
      <w:tr w:rsidR="008F29BE" w:rsidRPr="007001F1" w:rsidDel="007D765B" w14:paraId="257E7007" w14:textId="77777777" w:rsidTr="00C64D79">
        <w:trPr>
          <w:trHeight w:val="300"/>
          <w:del w:id="1732" w:author="Autor"/>
        </w:trPr>
        <w:tc>
          <w:tcPr>
            <w:tcW w:w="3559" w:type="dxa"/>
            <w:gridSpan w:val="2"/>
            <w:shd w:val="clear" w:color="auto" w:fill="auto"/>
            <w:vAlign w:val="center"/>
            <w:hideMark/>
          </w:tcPr>
          <w:p w14:paraId="5846D1A8" w14:textId="77777777" w:rsidR="008F29BE" w:rsidRPr="007001F1" w:rsidDel="007D765B" w:rsidRDefault="008F29BE">
            <w:pPr>
              <w:spacing w:after="160" w:line="259" w:lineRule="auto"/>
              <w:rPr>
                <w:del w:id="1733" w:author="Autor"/>
                <w:color w:val="000000"/>
              </w:rPr>
              <w:pPrChange w:id="1734" w:author="Autor">
                <w:pPr/>
              </w:pPrChange>
            </w:pPr>
            <w:del w:id="1735" w:author="Autor">
              <w:r w:rsidRPr="007001F1" w:rsidDel="007D765B">
                <w:rPr>
                  <w:color w:val="000000"/>
                  <w:sz w:val="22"/>
                  <w:szCs w:val="22"/>
                </w:rPr>
                <w:delText>Názov projektu</w:delText>
              </w:r>
            </w:del>
          </w:p>
        </w:tc>
        <w:tc>
          <w:tcPr>
            <w:tcW w:w="5528" w:type="dxa"/>
            <w:gridSpan w:val="5"/>
            <w:shd w:val="clear" w:color="auto" w:fill="auto"/>
            <w:vAlign w:val="center"/>
            <w:hideMark/>
          </w:tcPr>
          <w:p w14:paraId="2FE5FF43" w14:textId="77777777" w:rsidR="008F29BE" w:rsidRPr="007001F1" w:rsidDel="007D765B" w:rsidRDefault="008F29BE">
            <w:pPr>
              <w:spacing w:after="160" w:line="259" w:lineRule="auto"/>
              <w:rPr>
                <w:del w:id="1736" w:author="Autor"/>
                <w:color w:val="000000"/>
              </w:rPr>
              <w:pPrChange w:id="1737" w:author="Autor">
                <w:pPr/>
              </w:pPrChange>
            </w:pPr>
            <w:del w:id="1738" w:author="Autor">
              <w:r w:rsidRPr="007001F1" w:rsidDel="007D765B">
                <w:rPr>
                  <w:color w:val="000000"/>
                  <w:sz w:val="22"/>
                  <w:szCs w:val="22"/>
                </w:rPr>
                <w:delText> </w:delText>
              </w:r>
            </w:del>
          </w:p>
        </w:tc>
      </w:tr>
      <w:tr w:rsidR="008F29BE" w:rsidRPr="007001F1" w:rsidDel="007D765B" w14:paraId="030F00D9" w14:textId="77777777" w:rsidTr="00C64D79">
        <w:trPr>
          <w:trHeight w:val="300"/>
          <w:del w:id="1739" w:author="Autor"/>
        </w:trPr>
        <w:tc>
          <w:tcPr>
            <w:tcW w:w="3559" w:type="dxa"/>
            <w:gridSpan w:val="2"/>
            <w:shd w:val="clear" w:color="auto" w:fill="auto"/>
            <w:vAlign w:val="center"/>
            <w:hideMark/>
          </w:tcPr>
          <w:p w14:paraId="7E9C8957" w14:textId="77777777" w:rsidR="008F29BE" w:rsidRPr="007001F1" w:rsidDel="007D765B" w:rsidRDefault="008F29BE">
            <w:pPr>
              <w:spacing w:after="160" w:line="259" w:lineRule="auto"/>
              <w:rPr>
                <w:del w:id="1740" w:author="Autor"/>
                <w:color w:val="000000"/>
              </w:rPr>
              <w:pPrChange w:id="1741" w:author="Autor">
                <w:pPr/>
              </w:pPrChange>
            </w:pPr>
            <w:del w:id="1742" w:author="Autor">
              <w:r w:rsidRPr="007001F1" w:rsidDel="007D765B">
                <w:rPr>
                  <w:color w:val="000000"/>
                  <w:sz w:val="22"/>
                  <w:szCs w:val="22"/>
                </w:rPr>
                <w:delText>Názov/Meno a adresa sídla prijímateľa</w:delText>
              </w:r>
            </w:del>
          </w:p>
        </w:tc>
        <w:tc>
          <w:tcPr>
            <w:tcW w:w="5528" w:type="dxa"/>
            <w:gridSpan w:val="5"/>
            <w:shd w:val="clear" w:color="auto" w:fill="auto"/>
            <w:vAlign w:val="center"/>
            <w:hideMark/>
          </w:tcPr>
          <w:p w14:paraId="564DD5C6" w14:textId="77777777" w:rsidR="008F29BE" w:rsidRPr="007001F1" w:rsidDel="007D765B" w:rsidRDefault="008F29BE">
            <w:pPr>
              <w:spacing w:after="160" w:line="259" w:lineRule="auto"/>
              <w:rPr>
                <w:del w:id="1743" w:author="Autor"/>
                <w:color w:val="000000"/>
              </w:rPr>
              <w:pPrChange w:id="1744" w:author="Autor">
                <w:pPr/>
              </w:pPrChange>
            </w:pPr>
            <w:del w:id="1745" w:author="Autor">
              <w:r w:rsidRPr="007001F1" w:rsidDel="007D765B">
                <w:rPr>
                  <w:color w:val="000000"/>
                  <w:sz w:val="22"/>
                  <w:szCs w:val="22"/>
                </w:rPr>
                <w:delText> </w:delText>
              </w:r>
            </w:del>
          </w:p>
        </w:tc>
      </w:tr>
      <w:tr w:rsidR="008F29BE" w:rsidRPr="007001F1" w:rsidDel="007D765B" w14:paraId="75DDC303" w14:textId="77777777" w:rsidTr="00C64D79">
        <w:trPr>
          <w:trHeight w:val="300"/>
          <w:del w:id="1746" w:author="Autor"/>
        </w:trPr>
        <w:tc>
          <w:tcPr>
            <w:tcW w:w="3559" w:type="dxa"/>
            <w:gridSpan w:val="2"/>
            <w:shd w:val="clear" w:color="auto" w:fill="auto"/>
            <w:vAlign w:val="center"/>
            <w:hideMark/>
          </w:tcPr>
          <w:p w14:paraId="71A0383B" w14:textId="77777777" w:rsidR="008F29BE" w:rsidRPr="007001F1" w:rsidDel="007D765B" w:rsidRDefault="008F29BE">
            <w:pPr>
              <w:spacing w:after="160" w:line="259" w:lineRule="auto"/>
              <w:rPr>
                <w:del w:id="1747" w:author="Autor"/>
                <w:color w:val="000000"/>
              </w:rPr>
              <w:pPrChange w:id="1748" w:author="Autor">
                <w:pPr/>
              </w:pPrChange>
            </w:pPr>
            <w:del w:id="1749" w:author="Autor">
              <w:r w:rsidRPr="007001F1" w:rsidDel="007D765B">
                <w:rPr>
                  <w:color w:val="000000"/>
                  <w:sz w:val="22"/>
                  <w:szCs w:val="22"/>
                </w:rPr>
                <w:delText>Druh verejného obstarávateľa / obstarávateľa podľa ZVO</w:delText>
              </w:r>
            </w:del>
          </w:p>
        </w:tc>
        <w:tc>
          <w:tcPr>
            <w:tcW w:w="5528" w:type="dxa"/>
            <w:gridSpan w:val="5"/>
            <w:shd w:val="clear" w:color="auto" w:fill="auto"/>
            <w:vAlign w:val="center"/>
            <w:hideMark/>
          </w:tcPr>
          <w:p w14:paraId="2A9A2081" w14:textId="77777777" w:rsidR="008F29BE" w:rsidRPr="007001F1" w:rsidDel="007D765B" w:rsidRDefault="008F29BE">
            <w:pPr>
              <w:spacing w:after="160" w:line="259" w:lineRule="auto"/>
              <w:rPr>
                <w:del w:id="1750" w:author="Autor"/>
                <w:color w:val="000000"/>
              </w:rPr>
              <w:pPrChange w:id="1751" w:author="Autor">
                <w:pPr/>
              </w:pPrChange>
            </w:pPr>
            <w:del w:id="1752" w:author="Autor">
              <w:r w:rsidRPr="007001F1" w:rsidDel="007D765B">
                <w:rPr>
                  <w:color w:val="000000"/>
                  <w:sz w:val="22"/>
                  <w:szCs w:val="22"/>
                </w:rPr>
                <w:delText> </w:delText>
              </w:r>
            </w:del>
          </w:p>
        </w:tc>
      </w:tr>
      <w:tr w:rsidR="008F29BE" w:rsidRPr="007001F1" w:rsidDel="007D765B" w14:paraId="2BFA3569" w14:textId="77777777" w:rsidTr="00C64D79">
        <w:trPr>
          <w:trHeight w:val="330"/>
          <w:del w:id="1753" w:author="Autor"/>
        </w:trPr>
        <w:tc>
          <w:tcPr>
            <w:tcW w:w="9087" w:type="dxa"/>
            <w:gridSpan w:val="7"/>
            <w:shd w:val="clear" w:color="auto" w:fill="auto"/>
            <w:vAlign w:val="center"/>
            <w:hideMark/>
          </w:tcPr>
          <w:p w14:paraId="578F353C" w14:textId="77777777" w:rsidR="008F29BE" w:rsidRPr="007001F1" w:rsidDel="007D765B" w:rsidRDefault="008F29BE">
            <w:pPr>
              <w:spacing w:after="160" w:line="259" w:lineRule="auto"/>
              <w:rPr>
                <w:del w:id="1754" w:author="Autor"/>
                <w:b/>
                <w:bCs/>
                <w:color w:val="000000"/>
              </w:rPr>
              <w:pPrChange w:id="1755" w:author="Autor">
                <w:pPr>
                  <w:jc w:val="center"/>
                </w:pPr>
              </w:pPrChange>
            </w:pPr>
            <w:del w:id="1756" w:author="Autor">
              <w:r w:rsidRPr="007001F1" w:rsidDel="007D765B">
                <w:rPr>
                  <w:b/>
                  <w:bCs/>
                  <w:color w:val="000000"/>
                  <w:sz w:val="22"/>
                  <w:szCs w:val="22"/>
                </w:rPr>
                <w:delText>Identifikácia zákazky</w:delText>
              </w:r>
            </w:del>
          </w:p>
        </w:tc>
      </w:tr>
      <w:tr w:rsidR="008F29BE" w:rsidRPr="007001F1" w:rsidDel="007D765B" w14:paraId="7A205CA5" w14:textId="77777777" w:rsidTr="00C64D79">
        <w:trPr>
          <w:trHeight w:val="300"/>
          <w:del w:id="1757" w:author="Autor"/>
        </w:trPr>
        <w:tc>
          <w:tcPr>
            <w:tcW w:w="3559" w:type="dxa"/>
            <w:gridSpan w:val="2"/>
            <w:shd w:val="clear" w:color="auto" w:fill="auto"/>
            <w:vAlign w:val="center"/>
            <w:hideMark/>
          </w:tcPr>
          <w:p w14:paraId="38DFC53A" w14:textId="77777777" w:rsidR="008F29BE" w:rsidRPr="007001F1" w:rsidDel="007D765B" w:rsidRDefault="008F29BE">
            <w:pPr>
              <w:spacing w:after="160" w:line="259" w:lineRule="auto"/>
              <w:rPr>
                <w:del w:id="1758" w:author="Autor"/>
                <w:color w:val="000000"/>
              </w:rPr>
              <w:pPrChange w:id="1759" w:author="Autor">
                <w:pPr/>
              </w:pPrChange>
            </w:pPr>
            <w:del w:id="1760" w:author="Autor">
              <w:r w:rsidRPr="007001F1" w:rsidDel="007D765B">
                <w:rPr>
                  <w:color w:val="000000"/>
                  <w:sz w:val="22"/>
                  <w:szCs w:val="22"/>
                </w:rPr>
                <w:delText>Druh zákazky podľa predpokladanej hodnoty zákazky</w:delText>
              </w:r>
            </w:del>
          </w:p>
        </w:tc>
        <w:tc>
          <w:tcPr>
            <w:tcW w:w="5528" w:type="dxa"/>
            <w:gridSpan w:val="5"/>
            <w:shd w:val="clear" w:color="auto" w:fill="auto"/>
            <w:vAlign w:val="center"/>
            <w:hideMark/>
          </w:tcPr>
          <w:p w14:paraId="7B9E11DE" w14:textId="77777777" w:rsidR="008F29BE" w:rsidRPr="007001F1" w:rsidDel="007D765B" w:rsidRDefault="008F29BE">
            <w:pPr>
              <w:spacing w:after="160" w:line="259" w:lineRule="auto"/>
              <w:rPr>
                <w:del w:id="1761" w:author="Autor"/>
                <w:color w:val="000000"/>
              </w:rPr>
              <w:pPrChange w:id="1762" w:author="Autor">
                <w:pPr/>
              </w:pPrChange>
            </w:pPr>
            <w:del w:id="1763" w:author="Autor">
              <w:r w:rsidRPr="007001F1" w:rsidDel="007D765B">
                <w:rPr>
                  <w:color w:val="000000"/>
                  <w:sz w:val="22"/>
                  <w:szCs w:val="22"/>
                </w:rPr>
                <w:delText>Nadlimitná zákazka</w:delText>
              </w:r>
            </w:del>
          </w:p>
        </w:tc>
      </w:tr>
      <w:tr w:rsidR="008F29BE" w:rsidRPr="007001F1" w:rsidDel="007D765B" w14:paraId="7B15FB58" w14:textId="77777777" w:rsidTr="00C64D79">
        <w:trPr>
          <w:trHeight w:val="300"/>
          <w:del w:id="1764" w:author="Autor"/>
        </w:trPr>
        <w:tc>
          <w:tcPr>
            <w:tcW w:w="3559" w:type="dxa"/>
            <w:gridSpan w:val="2"/>
            <w:shd w:val="clear" w:color="auto" w:fill="auto"/>
            <w:vAlign w:val="center"/>
            <w:hideMark/>
          </w:tcPr>
          <w:p w14:paraId="468F0E77" w14:textId="77777777" w:rsidR="008F29BE" w:rsidRPr="007001F1" w:rsidDel="007D765B" w:rsidRDefault="008F29BE">
            <w:pPr>
              <w:spacing w:after="160" w:line="259" w:lineRule="auto"/>
              <w:rPr>
                <w:del w:id="1765" w:author="Autor"/>
                <w:color w:val="000000"/>
              </w:rPr>
              <w:pPrChange w:id="1766" w:author="Autor">
                <w:pPr/>
              </w:pPrChange>
            </w:pPr>
            <w:del w:id="1767" w:author="Autor">
              <w:r w:rsidRPr="007001F1" w:rsidDel="007D765B">
                <w:rPr>
                  <w:color w:val="000000"/>
                  <w:sz w:val="22"/>
                  <w:szCs w:val="22"/>
                </w:rPr>
                <w:delText>Druh zákazky podľa postupu</w:delText>
              </w:r>
            </w:del>
          </w:p>
        </w:tc>
        <w:tc>
          <w:tcPr>
            <w:tcW w:w="5528" w:type="dxa"/>
            <w:gridSpan w:val="5"/>
            <w:shd w:val="clear" w:color="auto" w:fill="auto"/>
            <w:vAlign w:val="center"/>
            <w:hideMark/>
          </w:tcPr>
          <w:p w14:paraId="792AD40D" w14:textId="77777777" w:rsidR="008F29BE" w:rsidRPr="007001F1" w:rsidDel="007D765B" w:rsidRDefault="008F29BE">
            <w:pPr>
              <w:spacing w:after="160" w:line="259" w:lineRule="auto"/>
              <w:rPr>
                <w:del w:id="1768" w:author="Autor"/>
                <w:color w:val="000000"/>
              </w:rPr>
              <w:pPrChange w:id="1769" w:author="Autor">
                <w:pPr/>
              </w:pPrChange>
            </w:pPr>
            <w:del w:id="1770" w:author="Autor">
              <w:r w:rsidRPr="007001F1" w:rsidDel="007D765B">
                <w:rPr>
                  <w:color w:val="000000"/>
                  <w:sz w:val="22"/>
                  <w:szCs w:val="22"/>
                </w:rPr>
                <w:delText>Nadlimitná verejná súťaž s využitím elektronického trhoviska</w:delText>
              </w:r>
            </w:del>
          </w:p>
        </w:tc>
      </w:tr>
      <w:tr w:rsidR="008F29BE" w:rsidRPr="007001F1" w:rsidDel="007D765B" w14:paraId="270165D9" w14:textId="77777777" w:rsidTr="00C64D79">
        <w:trPr>
          <w:trHeight w:val="300"/>
          <w:del w:id="1771" w:author="Autor"/>
        </w:trPr>
        <w:tc>
          <w:tcPr>
            <w:tcW w:w="3559" w:type="dxa"/>
            <w:gridSpan w:val="2"/>
            <w:shd w:val="clear" w:color="auto" w:fill="auto"/>
            <w:vAlign w:val="center"/>
            <w:hideMark/>
          </w:tcPr>
          <w:p w14:paraId="15584C4B" w14:textId="77777777" w:rsidR="008F29BE" w:rsidRPr="007001F1" w:rsidDel="007D765B" w:rsidRDefault="008F29BE">
            <w:pPr>
              <w:spacing w:after="160" w:line="259" w:lineRule="auto"/>
              <w:rPr>
                <w:del w:id="1772" w:author="Autor"/>
                <w:color w:val="000000"/>
              </w:rPr>
              <w:pPrChange w:id="1773" w:author="Autor">
                <w:pPr/>
              </w:pPrChange>
            </w:pPr>
            <w:del w:id="1774" w:author="Autor">
              <w:r w:rsidRPr="007001F1" w:rsidDel="007D765B">
                <w:rPr>
                  <w:color w:val="000000"/>
                  <w:sz w:val="22"/>
                  <w:szCs w:val="22"/>
                </w:rPr>
                <w:delText>Druh zákazky podľa predmetu obstarania</w:delText>
              </w:r>
            </w:del>
          </w:p>
        </w:tc>
        <w:tc>
          <w:tcPr>
            <w:tcW w:w="5528" w:type="dxa"/>
            <w:gridSpan w:val="5"/>
            <w:shd w:val="clear" w:color="auto" w:fill="auto"/>
            <w:vAlign w:val="center"/>
            <w:hideMark/>
          </w:tcPr>
          <w:p w14:paraId="77738D51" w14:textId="77777777" w:rsidR="008F29BE" w:rsidRPr="007001F1" w:rsidDel="007D765B" w:rsidRDefault="008F29BE">
            <w:pPr>
              <w:spacing w:after="160" w:line="259" w:lineRule="auto"/>
              <w:rPr>
                <w:del w:id="1775" w:author="Autor"/>
                <w:color w:val="000000"/>
              </w:rPr>
              <w:pPrChange w:id="1776" w:author="Autor">
                <w:pPr/>
              </w:pPrChange>
            </w:pPr>
          </w:p>
        </w:tc>
      </w:tr>
      <w:tr w:rsidR="003E1F08" w:rsidRPr="007001F1" w:rsidDel="007D765B" w14:paraId="007C2F9F" w14:textId="77777777" w:rsidTr="00C64D79">
        <w:trPr>
          <w:trHeight w:val="300"/>
          <w:del w:id="1777" w:author="Autor"/>
        </w:trPr>
        <w:tc>
          <w:tcPr>
            <w:tcW w:w="3559" w:type="dxa"/>
            <w:gridSpan w:val="2"/>
            <w:shd w:val="clear" w:color="auto" w:fill="auto"/>
            <w:vAlign w:val="center"/>
          </w:tcPr>
          <w:p w14:paraId="7BACEE66" w14:textId="77777777" w:rsidR="003E1F08" w:rsidRPr="007001F1" w:rsidDel="007D765B" w:rsidRDefault="003E1F08">
            <w:pPr>
              <w:spacing w:after="160" w:line="259" w:lineRule="auto"/>
              <w:rPr>
                <w:del w:id="1778" w:author="Autor"/>
                <w:color w:val="000000"/>
                <w:sz w:val="22"/>
                <w:szCs w:val="22"/>
              </w:rPr>
              <w:pPrChange w:id="1779" w:author="Autor">
                <w:pPr/>
              </w:pPrChange>
            </w:pPr>
            <w:del w:id="1780" w:author="Autor">
              <w:r w:rsidRPr="007001F1" w:rsidDel="007D765B">
                <w:rPr>
                  <w:color w:val="000000"/>
                  <w:sz w:val="22"/>
                  <w:szCs w:val="22"/>
                </w:rPr>
                <w:delText>Identifikátor zákazky v EKS</w:delText>
              </w:r>
            </w:del>
          </w:p>
        </w:tc>
        <w:tc>
          <w:tcPr>
            <w:tcW w:w="5528" w:type="dxa"/>
            <w:gridSpan w:val="5"/>
            <w:shd w:val="clear" w:color="auto" w:fill="auto"/>
            <w:vAlign w:val="center"/>
          </w:tcPr>
          <w:p w14:paraId="3442C494" w14:textId="77777777" w:rsidR="003E1F08" w:rsidRPr="007001F1" w:rsidDel="007D765B" w:rsidRDefault="003E1F08">
            <w:pPr>
              <w:spacing w:after="160" w:line="259" w:lineRule="auto"/>
              <w:rPr>
                <w:del w:id="1781" w:author="Autor"/>
                <w:color w:val="000000"/>
              </w:rPr>
              <w:pPrChange w:id="1782" w:author="Autor">
                <w:pPr/>
              </w:pPrChange>
            </w:pPr>
          </w:p>
        </w:tc>
      </w:tr>
      <w:tr w:rsidR="004D0B9F" w:rsidRPr="007001F1" w:rsidDel="007D765B" w14:paraId="3C3A68A6" w14:textId="77777777" w:rsidTr="00C64D79">
        <w:trPr>
          <w:trHeight w:val="300"/>
          <w:del w:id="1783" w:author="Autor"/>
        </w:trPr>
        <w:tc>
          <w:tcPr>
            <w:tcW w:w="3559" w:type="dxa"/>
            <w:gridSpan w:val="2"/>
            <w:shd w:val="clear" w:color="auto" w:fill="auto"/>
            <w:vAlign w:val="center"/>
          </w:tcPr>
          <w:p w14:paraId="373B8FAC" w14:textId="77777777" w:rsidR="004D0B9F" w:rsidRPr="007001F1" w:rsidDel="007D765B" w:rsidRDefault="004D0B9F">
            <w:pPr>
              <w:spacing w:after="160" w:line="259" w:lineRule="auto"/>
              <w:rPr>
                <w:del w:id="1784" w:author="Autor"/>
                <w:color w:val="000000"/>
              </w:rPr>
              <w:pPrChange w:id="1785" w:author="Autor">
                <w:pPr/>
              </w:pPrChange>
            </w:pPr>
            <w:del w:id="1786" w:author="Autor">
              <w:r w:rsidRPr="007001F1" w:rsidDel="007D765B">
                <w:rPr>
                  <w:color w:val="000000"/>
                  <w:sz w:val="22"/>
                  <w:szCs w:val="22"/>
                </w:rPr>
                <w:delText>Identifikátor zákazky v ITMS2014+</w:delText>
              </w:r>
            </w:del>
          </w:p>
        </w:tc>
        <w:tc>
          <w:tcPr>
            <w:tcW w:w="5528" w:type="dxa"/>
            <w:gridSpan w:val="5"/>
            <w:shd w:val="clear" w:color="auto" w:fill="auto"/>
            <w:vAlign w:val="center"/>
          </w:tcPr>
          <w:p w14:paraId="03039A12" w14:textId="77777777" w:rsidR="004D0B9F" w:rsidRPr="007001F1" w:rsidDel="007D765B" w:rsidRDefault="004D0B9F">
            <w:pPr>
              <w:spacing w:after="160" w:line="259" w:lineRule="auto"/>
              <w:rPr>
                <w:del w:id="1787" w:author="Autor"/>
                <w:color w:val="000000"/>
              </w:rPr>
              <w:pPrChange w:id="1788" w:author="Autor">
                <w:pPr/>
              </w:pPrChange>
            </w:pPr>
          </w:p>
        </w:tc>
      </w:tr>
      <w:tr w:rsidR="008F29BE" w:rsidRPr="007001F1" w:rsidDel="007D765B" w14:paraId="330018FE" w14:textId="77777777" w:rsidTr="00C64D79">
        <w:trPr>
          <w:trHeight w:val="300"/>
          <w:del w:id="1789" w:author="Autor"/>
        </w:trPr>
        <w:tc>
          <w:tcPr>
            <w:tcW w:w="3559" w:type="dxa"/>
            <w:gridSpan w:val="2"/>
            <w:shd w:val="clear" w:color="auto" w:fill="auto"/>
            <w:vAlign w:val="center"/>
            <w:hideMark/>
          </w:tcPr>
          <w:p w14:paraId="27CD866B" w14:textId="77777777" w:rsidR="008F29BE" w:rsidRPr="007001F1" w:rsidDel="007D765B" w:rsidRDefault="008F29BE">
            <w:pPr>
              <w:spacing w:after="160" w:line="259" w:lineRule="auto"/>
              <w:rPr>
                <w:del w:id="1790" w:author="Autor"/>
                <w:color w:val="000000"/>
              </w:rPr>
              <w:pPrChange w:id="1791" w:author="Autor">
                <w:pPr/>
              </w:pPrChange>
            </w:pPr>
            <w:del w:id="1792" w:author="Autor">
              <w:r w:rsidRPr="007001F1" w:rsidDel="007D765B">
                <w:rPr>
                  <w:color w:val="000000"/>
                  <w:sz w:val="22"/>
                  <w:szCs w:val="22"/>
                </w:rPr>
                <w:delText>Typ kontroly</w:delText>
              </w:r>
            </w:del>
          </w:p>
        </w:tc>
        <w:tc>
          <w:tcPr>
            <w:tcW w:w="5528" w:type="dxa"/>
            <w:gridSpan w:val="5"/>
            <w:shd w:val="clear" w:color="auto" w:fill="auto"/>
            <w:vAlign w:val="center"/>
            <w:hideMark/>
          </w:tcPr>
          <w:p w14:paraId="12AA86BF" w14:textId="77777777" w:rsidR="008F29BE" w:rsidRPr="007001F1" w:rsidDel="007D765B" w:rsidRDefault="008F29BE">
            <w:pPr>
              <w:spacing w:after="160" w:line="259" w:lineRule="auto"/>
              <w:rPr>
                <w:del w:id="1793" w:author="Autor"/>
                <w:color w:val="000000"/>
              </w:rPr>
              <w:pPrChange w:id="1794" w:author="Autor">
                <w:pPr/>
              </w:pPrChange>
            </w:pPr>
            <w:del w:id="1795" w:author="Autor">
              <w:r w:rsidRPr="007001F1" w:rsidDel="007D765B">
                <w:rPr>
                  <w:color w:val="000000"/>
                  <w:sz w:val="22"/>
                  <w:szCs w:val="22"/>
                </w:rPr>
                <w:delText>Štandardná ex</w:delText>
              </w:r>
              <w:r w:rsidR="009411BC" w:rsidDel="007D765B">
                <w:rPr>
                  <w:color w:val="000000"/>
                  <w:sz w:val="22"/>
                  <w:szCs w:val="22"/>
                </w:rPr>
                <w:delText xml:space="preserve"> </w:delText>
              </w:r>
              <w:r w:rsidRPr="007001F1" w:rsidDel="007D765B">
                <w:rPr>
                  <w:color w:val="000000"/>
                  <w:sz w:val="22"/>
                  <w:szCs w:val="22"/>
                </w:rPr>
                <w:delText>post kontrola</w:delText>
              </w:r>
            </w:del>
          </w:p>
        </w:tc>
      </w:tr>
      <w:tr w:rsidR="008F29BE" w:rsidRPr="007001F1" w:rsidDel="007D765B" w14:paraId="0DFDC936" w14:textId="77777777" w:rsidTr="00C64D79">
        <w:trPr>
          <w:trHeight w:val="300"/>
          <w:del w:id="1796" w:author="Autor"/>
        </w:trPr>
        <w:tc>
          <w:tcPr>
            <w:tcW w:w="3559" w:type="dxa"/>
            <w:gridSpan w:val="2"/>
            <w:shd w:val="clear" w:color="auto" w:fill="auto"/>
            <w:vAlign w:val="center"/>
            <w:hideMark/>
          </w:tcPr>
          <w:p w14:paraId="25CB8651" w14:textId="77777777" w:rsidR="008F29BE" w:rsidRPr="007001F1" w:rsidDel="007D765B" w:rsidRDefault="008F29BE">
            <w:pPr>
              <w:spacing w:after="160" w:line="259" w:lineRule="auto"/>
              <w:rPr>
                <w:del w:id="1797" w:author="Autor"/>
                <w:color w:val="000000"/>
              </w:rPr>
              <w:pPrChange w:id="1798" w:author="Autor">
                <w:pPr/>
              </w:pPrChange>
            </w:pPr>
            <w:del w:id="1799" w:author="Autor">
              <w:r w:rsidRPr="007001F1" w:rsidDel="007D765B">
                <w:rPr>
                  <w:color w:val="000000"/>
                  <w:sz w:val="22"/>
                  <w:szCs w:val="22"/>
                </w:rPr>
                <w:delText>Názov zákazky</w:delText>
              </w:r>
            </w:del>
          </w:p>
        </w:tc>
        <w:tc>
          <w:tcPr>
            <w:tcW w:w="5528" w:type="dxa"/>
            <w:gridSpan w:val="5"/>
            <w:shd w:val="clear" w:color="auto" w:fill="auto"/>
            <w:vAlign w:val="center"/>
            <w:hideMark/>
          </w:tcPr>
          <w:p w14:paraId="0BEC9431" w14:textId="77777777" w:rsidR="008F29BE" w:rsidRPr="007001F1" w:rsidDel="007D765B" w:rsidRDefault="008F29BE">
            <w:pPr>
              <w:spacing w:after="160" w:line="259" w:lineRule="auto"/>
              <w:rPr>
                <w:del w:id="1800" w:author="Autor"/>
                <w:color w:val="000000"/>
              </w:rPr>
              <w:pPrChange w:id="1801" w:author="Autor">
                <w:pPr/>
              </w:pPrChange>
            </w:pPr>
            <w:del w:id="1802" w:author="Autor">
              <w:r w:rsidRPr="007001F1" w:rsidDel="007D765B">
                <w:rPr>
                  <w:color w:val="000000"/>
                  <w:sz w:val="22"/>
                  <w:szCs w:val="22"/>
                </w:rPr>
                <w:delText> </w:delText>
              </w:r>
            </w:del>
          </w:p>
        </w:tc>
      </w:tr>
      <w:tr w:rsidR="008F29BE" w:rsidRPr="007001F1" w:rsidDel="007D765B" w14:paraId="06715F91" w14:textId="77777777" w:rsidTr="00C64D79">
        <w:trPr>
          <w:trHeight w:val="300"/>
          <w:del w:id="1803" w:author="Autor"/>
        </w:trPr>
        <w:tc>
          <w:tcPr>
            <w:tcW w:w="3559" w:type="dxa"/>
            <w:gridSpan w:val="2"/>
            <w:shd w:val="clear" w:color="auto" w:fill="auto"/>
            <w:vAlign w:val="center"/>
            <w:hideMark/>
          </w:tcPr>
          <w:p w14:paraId="5C1CD2F0" w14:textId="77777777" w:rsidR="008F29BE" w:rsidRPr="007001F1" w:rsidDel="007D765B" w:rsidRDefault="008F29BE">
            <w:pPr>
              <w:spacing w:after="160" w:line="259" w:lineRule="auto"/>
              <w:rPr>
                <w:del w:id="1804" w:author="Autor"/>
                <w:color w:val="000000"/>
              </w:rPr>
              <w:pPrChange w:id="1805" w:author="Autor">
                <w:pPr/>
              </w:pPrChange>
            </w:pPr>
            <w:del w:id="1806" w:author="Autor">
              <w:r w:rsidRPr="007001F1" w:rsidDel="007D765B">
                <w:rPr>
                  <w:color w:val="000000"/>
                  <w:sz w:val="22"/>
                  <w:szCs w:val="22"/>
                </w:rPr>
                <w:delText>Číslo oznámenia vo vestníku VO</w:delText>
              </w:r>
            </w:del>
          </w:p>
        </w:tc>
        <w:tc>
          <w:tcPr>
            <w:tcW w:w="5528" w:type="dxa"/>
            <w:gridSpan w:val="5"/>
            <w:shd w:val="clear" w:color="auto" w:fill="auto"/>
            <w:vAlign w:val="center"/>
            <w:hideMark/>
          </w:tcPr>
          <w:p w14:paraId="58D5357A" w14:textId="77777777" w:rsidR="008F29BE" w:rsidRPr="007001F1" w:rsidDel="007D765B" w:rsidRDefault="008F29BE">
            <w:pPr>
              <w:spacing w:after="160" w:line="259" w:lineRule="auto"/>
              <w:rPr>
                <w:del w:id="1807" w:author="Autor"/>
                <w:color w:val="000000"/>
              </w:rPr>
              <w:pPrChange w:id="1808" w:author="Autor">
                <w:pPr/>
              </w:pPrChange>
            </w:pPr>
            <w:del w:id="1809" w:author="Autor">
              <w:r w:rsidRPr="007001F1" w:rsidDel="007D765B">
                <w:rPr>
                  <w:color w:val="000000"/>
                  <w:sz w:val="22"/>
                  <w:szCs w:val="22"/>
                </w:rPr>
                <w:delText> </w:delText>
              </w:r>
            </w:del>
          </w:p>
        </w:tc>
      </w:tr>
      <w:tr w:rsidR="008F29BE" w:rsidRPr="007001F1" w:rsidDel="007D765B" w14:paraId="145829AC" w14:textId="77777777" w:rsidTr="00C64D79">
        <w:trPr>
          <w:trHeight w:val="300"/>
          <w:del w:id="1810" w:author="Autor"/>
        </w:trPr>
        <w:tc>
          <w:tcPr>
            <w:tcW w:w="3559" w:type="dxa"/>
            <w:gridSpan w:val="2"/>
            <w:shd w:val="clear" w:color="auto" w:fill="auto"/>
            <w:vAlign w:val="center"/>
            <w:hideMark/>
          </w:tcPr>
          <w:p w14:paraId="466BF3C6" w14:textId="77777777" w:rsidR="008F29BE" w:rsidRPr="007001F1" w:rsidDel="007D765B" w:rsidRDefault="008F29BE">
            <w:pPr>
              <w:spacing w:after="160" w:line="259" w:lineRule="auto"/>
              <w:rPr>
                <w:del w:id="1811" w:author="Autor"/>
                <w:color w:val="000000"/>
              </w:rPr>
              <w:pPrChange w:id="1812" w:author="Autor">
                <w:pPr/>
              </w:pPrChange>
            </w:pPr>
            <w:del w:id="1813" w:author="Autor">
              <w:r w:rsidRPr="007001F1" w:rsidDel="007D765B">
                <w:rPr>
                  <w:color w:val="000000"/>
                  <w:sz w:val="22"/>
                  <w:szCs w:val="22"/>
                </w:rPr>
                <w:delText>Názov dodávateľa</w:delText>
              </w:r>
            </w:del>
          </w:p>
        </w:tc>
        <w:tc>
          <w:tcPr>
            <w:tcW w:w="5528" w:type="dxa"/>
            <w:gridSpan w:val="5"/>
            <w:shd w:val="clear" w:color="auto" w:fill="auto"/>
            <w:vAlign w:val="center"/>
            <w:hideMark/>
          </w:tcPr>
          <w:p w14:paraId="3673D250" w14:textId="77777777" w:rsidR="008F29BE" w:rsidRPr="007001F1" w:rsidDel="007D765B" w:rsidRDefault="008F29BE">
            <w:pPr>
              <w:spacing w:after="160" w:line="259" w:lineRule="auto"/>
              <w:rPr>
                <w:del w:id="1814" w:author="Autor"/>
                <w:color w:val="000000"/>
              </w:rPr>
              <w:pPrChange w:id="1815" w:author="Autor">
                <w:pPr/>
              </w:pPrChange>
            </w:pPr>
            <w:del w:id="1816" w:author="Autor">
              <w:r w:rsidRPr="007001F1" w:rsidDel="007D765B">
                <w:rPr>
                  <w:color w:val="000000"/>
                  <w:sz w:val="22"/>
                  <w:szCs w:val="22"/>
                </w:rPr>
                <w:delText> </w:delText>
              </w:r>
            </w:del>
          </w:p>
        </w:tc>
      </w:tr>
      <w:tr w:rsidR="008F29BE" w:rsidRPr="007001F1" w:rsidDel="007D765B" w14:paraId="09DFFFD7" w14:textId="77777777" w:rsidTr="00C64D79">
        <w:trPr>
          <w:trHeight w:val="300"/>
          <w:del w:id="1817" w:author="Autor"/>
        </w:trPr>
        <w:tc>
          <w:tcPr>
            <w:tcW w:w="3559" w:type="dxa"/>
            <w:gridSpan w:val="2"/>
            <w:shd w:val="clear" w:color="auto" w:fill="auto"/>
            <w:vAlign w:val="center"/>
            <w:hideMark/>
          </w:tcPr>
          <w:p w14:paraId="15436076" w14:textId="77777777" w:rsidR="008F29BE" w:rsidRPr="007001F1" w:rsidDel="007D765B" w:rsidRDefault="008F29BE">
            <w:pPr>
              <w:spacing w:after="160" w:line="259" w:lineRule="auto"/>
              <w:rPr>
                <w:del w:id="1818" w:author="Autor"/>
                <w:color w:val="000000"/>
              </w:rPr>
              <w:pPrChange w:id="1819" w:author="Autor">
                <w:pPr/>
              </w:pPrChange>
            </w:pPr>
            <w:del w:id="1820" w:author="Autor">
              <w:r w:rsidRPr="007001F1" w:rsidDel="007D765B">
                <w:rPr>
                  <w:color w:val="000000"/>
                  <w:sz w:val="22"/>
                  <w:szCs w:val="22"/>
                </w:rPr>
                <w:delText>IČO dodávateľa</w:delText>
              </w:r>
            </w:del>
          </w:p>
        </w:tc>
        <w:tc>
          <w:tcPr>
            <w:tcW w:w="5528" w:type="dxa"/>
            <w:gridSpan w:val="5"/>
            <w:shd w:val="clear" w:color="auto" w:fill="auto"/>
            <w:vAlign w:val="center"/>
            <w:hideMark/>
          </w:tcPr>
          <w:p w14:paraId="54D85274" w14:textId="77777777" w:rsidR="008F29BE" w:rsidRPr="007001F1" w:rsidDel="007D765B" w:rsidRDefault="008F29BE">
            <w:pPr>
              <w:spacing w:after="160" w:line="259" w:lineRule="auto"/>
              <w:rPr>
                <w:del w:id="1821" w:author="Autor"/>
                <w:color w:val="000000"/>
              </w:rPr>
              <w:pPrChange w:id="1822" w:author="Autor">
                <w:pPr/>
              </w:pPrChange>
            </w:pPr>
            <w:del w:id="1823" w:author="Autor">
              <w:r w:rsidRPr="007001F1" w:rsidDel="007D765B">
                <w:rPr>
                  <w:color w:val="000000"/>
                  <w:sz w:val="22"/>
                  <w:szCs w:val="22"/>
                </w:rPr>
                <w:delText> </w:delText>
              </w:r>
            </w:del>
          </w:p>
        </w:tc>
      </w:tr>
      <w:tr w:rsidR="008F29BE" w:rsidRPr="007001F1" w:rsidDel="007D765B" w14:paraId="2FA8C0F4" w14:textId="77777777" w:rsidTr="00C64D79">
        <w:trPr>
          <w:trHeight w:val="300"/>
          <w:del w:id="1824" w:author="Autor"/>
        </w:trPr>
        <w:tc>
          <w:tcPr>
            <w:tcW w:w="3559" w:type="dxa"/>
            <w:gridSpan w:val="2"/>
            <w:shd w:val="clear" w:color="auto" w:fill="auto"/>
            <w:vAlign w:val="center"/>
            <w:hideMark/>
          </w:tcPr>
          <w:p w14:paraId="71668A75" w14:textId="77777777" w:rsidR="008F29BE" w:rsidRPr="007001F1" w:rsidDel="007D765B" w:rsidRDefault="008F29BE">
            <w:pPr>
              <w:spacing w:after="160" w:line="259" w:lineRule="auto"/>
              <w:rPr>
                <w:del w:id="1825" w:author="Autor"/>
                <w:color w:val="000000"/>
              </w:rPr>
              <w:pPrChange w:id="1826" w:author="Autor">
                <w:pPr/>
              </w:pPrChange>
            </w:pPr>
            <w:del w:id="1827" w:author="Autor">
              <w:r w:rsidRPr="007001F1" w:rsidDel="007D765B">
                <w:rPr>
                  <w:color w:val="000000"/>
                  <w:sz w:val="22"/>
                  <w:szCs w:val="22"/>
                </w:rPr>
                <w:delText>Predpokladaná hodnota zákazky</w:delText>
              </w:r>
            </w:del>
          </w:p>
        </w:tc>
        <w:tc>
          <w:tcPr>
            <w:tcW w:w="5528" w:type="dxa"/>
            <w:gridSpan w:val="5"/>
            <w:shd w:val="clear" w:color="auto" w:fill="auto"/>
            <w:vAlign w:val="center"/>
            <w:hideMark/>
          </w:tcPr>
          <w:p w14:paraId="05DAA2EB" w14:textId="77777777" w:rsidR="008F29BE" w:rsidRPr="007001F1" w:rsidDel="007D765B" w:rsidRDefault="008F29BE">
            <w:pPr>
              <w:spacing w:after="160" w:line="259" w:lineRule="auto"/>
              <w:rPr>
                <w:del w:id="1828" w:author="Autor"/>
                <w:color w:val="000000"/>
              </w:rPr>
              <w:pPrChange w:id="1829" w:author="Autor">
                <w:pPr/>
              </w:pPrChange>
            </w:pPr>
            <w:del w:id="1830" w:author="Autor">
              <w:r w:rsidRPr="007001F1" w:rsidDel="007D765B">
                <w:rPr>
                  <w:color w:val="000000"/>
                  <w:sz w:val="22"/>
                  <w:szCs w:val="22"/>
                </w:rPr>
                <w:delText> </w:delText>
              </w:r>
            </w:del>
          </w:p>
        </w:tc>
      </w:tr>
      <w:tr w:rsidR="008F29BE" w:rsidRPr="007001F1" w:rsidDel="007D765B" w14:paraId="5D9D515E" w14:textId="77777777" w:rsidTr="00C64D79">
        <w:trPr>
          <w:trHeight w:val="300"/>
          <w:del w:id="1831" w:author="Autor"/>
        </w:trPr>
        <w:tc>
          <w:tcPr>
            <w:tcW w:w="3559" w:type="dxa"/>
            <w:gridSpan w:val="2"/>
            <w:shd w:val="clear" w:color="auto" w:fill="auto"/>
            <w:vAlign w:val="center"/>
            <w:hideMark/>
          </w:tcPr>
          <w:p w14:paraId="77FF113A" w14:textId="77777777" w:rsidR="008F29BE" w:rsidRPr="007001F1" w:rsidDel="007D765B" w:rsidRDefault="008F29BE">
            <w:pPr>
              <w:spacing w:after="160" w:line="259" w:lineRule="auto"/>
              <w:rPr>
                <w:del w:id="1832" w:author="Autor"/>
                <w:color w:val="000000"/>
              </w:rPr>
              <w:pPrChange w:id="1833" w:author="Autor">
                <w:pPr/>
              </w:pPrChange>
            </w:pPr>
            <w:del w:id="1834" w:author="Autor">
              <w:r w:rsidRPr="007001F1" w:rsidDel="007D765B">
                <w:rPr>
                  <w:color w:val="000000"/>
                  <w:sz w:val="22"/>
                  <w:szCs w:val="22"/>
                </w:rPr>
                <w:delText>Hodnota zákazky bez DPH</w:delText>
              </w:r>
            </w:del>
          </w:p>
        </w:tc>
        <w:tc>
          <w:tcPr>
            <w:tcW w:w="5528" w:type="dxa"/>
            <w:gridSpan w:val="5"/>
            <w:shd w:val="clear" w:color="auto" w:fill="auto"/>
            <w:vAlign w:val="center"/>
            <w:hideMark/>
          </w:tcPr>
          <w:p w14:paraId="0F44CDF1" w14:textId="77777777" w:rsidR="008F29BE" w:rsidRPr="007001F1" w:rsidDel="007D765B" w:rsidRDefault="008F29BE">
            <w:pPr>
              <w:spacing w:after="160" w:line="259" w:lineRule="auto"/>
              <w:rPr>
                <w:del w:id="1835" w:author="Autor"/>
                <w:color w:val="000000"/>
              </w:rPr>
              <w:pPrChange w:id="1836" w:author="Autor">
                <w:pPr/>
              </w:pPrChange>
            </w:pPr>
            <w:del w:id="1837" w:author="Autor">
              <w:r w:rsidRPr="007001F1" w:rsidDel="007D765B">
                <w:rPr>
                  <w:color w:val="000000"/>
                  <w:sz w:val="22"/>
                  <w:szCs w:val="22"/>
                </w:rPr>
                <w:delText> </w:delText>
              </w:r>
            </w:del>
          </w:p>
        </w:tc>
      </w:tr>
      <w:tr w:rsidR="008F29BE" w:rsidRPr="007001F1" w:rsidDel="007D765B" w14:paraId="2710D9AF" w14:textId="77777777" w:rsidTr="00C64D79">
        <w:trPr>
          <w:trHeight w:val="300"/>
          <w:del w:id="1838" w:author="Autor"/>
        </w:trPr>
        <w:tc>
          <w:tcPr>
            <w:tcW w:w="3559" w:type="dxa"/>
            <w:gridSpan w:val="2"/>
            <w:shd w:val="clear" w:color="auto" w:fill="auto"/>
            <w:vAlign w:val="center"/>
            <w:hideMark/>
          </w:tcPr>
          <w:p w14:paraId="7747738A" w14:textId="77777777" w:rsidR="008F29BE" w:rsidRPr="007001F1" w:rsidDel="007D765B" w:rsidRDefault="008F29BE">
            <w:pPr>
              <w:spacing w:after="160" w:line="259" w:lineRule="auto"/>
              <w:rPr>
                <w:del w:id="1839" w:author="Autor"/>
                <w:color w:val="000000"/>
              </w:rPr>
              <w:pPrChange w:id="1840" w:author="Autor">
                <w:pPr/>
              </w:pPrChange>
            </w:pPr>
            <w:del w:id="1841" w:author="Autor">
              <w:r w:rsidRPr="007001F1" w:rsidDel="007D765B">
                <w:rPr>
                  <w:color w:val="000000"/>
                  <w:sz w:val="22"/>
                  <w:szCs w:val="22"/>
                </w:rPr>
                <w:delText>Hodnota zákazky s DPH</w:delText>
              </w:r>
            </w:del>
          </w:p>
        </w:tc>
        <w:tc>
          <w:tcPr>
            <w:tcW w:w="5528" w:type="dxa"/>
            <w:gridSpan w:val="5"/>
            <w:shd w:val="clear" w:color="auto" w:fill="auto"/>
            <w:vAlign w:val="center"/>
            <w:hideMark/>
          </w:tcPr>
          <w:p w14:paraId="0B2860A9" w14:textId="77777777" w:rsidR="008F29BE" w:rsidRPr="007001F1" w:rsidDel="007D765B" w:rsidRDefault="008F29BE">
            <w:pPr>
              <w:spacing w:after="160" w:line="259" w:lineRule="auto"/>
              <w:rPr>
                <w:del w:id="1842" w:author="Autor"/>
                <w:color w:val="000000"/>
              </w:rPr>
              <w:pPrChange w:id="1843" w:author="Autor">
                <w:pPr/>
              </w:pPrChange>
            </w:pPr>
            <w:del w:id="1844" w:author="Autor">
              <w:r w:rsidRPr="007001F1" w:rsidDel="007D765B">
                <w:rPr>
                  <w:color w:val="000000"/>
                  <w:sz w:val="22"/>
                  <w:szCs w:val="22"/>
                </w:rPr>
                <w:delText> </w:delText>
              </w:r>
            </w:del>
          </w:p>
        </w:tc>
      </w:tr>
      <w:tr w:rsidR="008F29BE" w:rsidRPr="007001F1" w:rsidDel="007D765B" w14:paraId="4735D245" w14:textId="77777777" w:rsidTr="00C64D79">
        <w:trPr>
          <w:trHeight w:val="300"/>
          <w:del w:id="1845" w:author="Autor"/>
        </w:trPr>
        <w:tc>
          <w:tcPr>
            <w:tcW w:w="3559" w:type="dxa"/>
            <w:gridSpan w:val="2"/>
            <w:shd w:val="clear" w:color="auto" w:fill="auto"/>
            <w:vAlign w:val="center"/>
            <w:hideMark/>
          </w:tcPr>
          <w:p w14:paraId="4C7BE172" w14:textId="77777777" w:rsidR="008F29BE" w:rsidRPr="007001F1" w:rsidDel="007D765B" w:rsidRDefault="008F29BE">
            <w:pPr>
              <w:spacing w:after="160" w:line="259" w:lineRule="auto"/>
              <w:rPr>
                <w:del w:id="1846" w:author="Autor"/>
                <w:color w:val="000000"/>
              </w:rPr>
              <w:pPrChange w:id="1847" w:author="Autor">
                <w:pPr/>
              </w:pPrChange>
            </w:pPr>
            <w:del w:id="1848" w:author="Autor">
              <w:r w:rsidRPr="007001F1" w:rsidDel="007D765B">
                <w:rPr>
                  <w:color w:val="000000"/>
                  <w:sz w:val="22"/>
                  <w:szCs w:val="22"/>
                </w:rPr>
                <w:delText>Dátum podpisu zmluvy s dodávateľom</w:delText>
              </w:r>
            </w:del>
          </w:p>
        </w:tc>
        <w:tc>
          <w:tcPr>
            <w:tcW w:w="5528" w:type="dxa"/>
            <w:gridSpan w:val="5"/>
            <w:shd w:val="clear" w:color="auto" w:fill="auto"/>
            <w:vAlign w:val="center"/>
            <w:hideMark/>
          </w:tcPr>
          <w:p w14:paraId="4784A835" w14:textId="77777777" w:rsidR="008F29BE" w:rsidRPr="007001F1" w:rsidDel="007D765B" w:rsidRDefault="008F29BE">
            <w:pPr>
              <w:spacing w:after="160" w:line="259" w:lineRule="auto"/>
              <w:rPr>
                <w:del w:id="1849" w:author="Autor"/>
                <w:color w:val="000000"/>
              </w:rPr>
              <w:pPrChange w:id="1850" w:author="Autor">
                <w:pPr/>
              </w:pPrChange>
            </w:pPr>
            <w:del w:id="1851" w:author="Autor">
              <w:r w:rsidRPr="007001F1" w:rsidDel="007D765B">
                <w:rPr>
                  <w:color w:val="000000"/>
                  <w:sz w:val="22"/>
                  <w:szCs w:val="22"/>
                </w:rPr>
                <w:delText> </w:delText>
              </w:r>
            </w:del>
          </w:p>
        </w:tc>
      </w:tr>
      <w:tr w:rsidR="008F29BE" w:rsidRPr="007001F1" w:rsidDel="007D765B" w14:paraId="3FA5A8FD" w14:textId="77777777" w:rsidTr="00C64D79">
        <w:trPr>
          <w:trHeight w:val="300"/>
          <w:del w:id="1852" w:author="Autor"/>
        </w:trPr>
        <w:tc>
          <w:tcPr>
            <w:tcW w:w="3559" w:type="dxa"/>
            <w:gridSpan w:val="2"/>
            <w:shd w:val="clear" w:color="auto" w:fill="auto"/>
            <w:vAlign w:val="center"/>
            <w:hideMark/>
          </w:tcPr>
          <w:p w14:paraId="76D072CF" w14:textId="77777777" w:rsidR="008F29BE" w:rsidRPr="007001F1" w:rsidDel="007D765B" w:rsidRDefault="008F29BE">
            <w:pPr>
              <w:spacing w:after="160" w:line="259" w:lineRule="auto"/>
              <w:rPr>
                <w:del w:id="1853" w:author="Autor"/>
                <w:color w:val="000000"/>
              </w:rPr>
              <w:pPrChange w:id="1854" w:author="Autor">
                <w:pPr/>
              </w:pPrChange>
            </w:pPr>
            <w:del w:id="1855" w:author="Autor">
              <w:r w:rsidRPr="007001F1" w:rsidDel="007D765B">
                <w:rPr>
                  <w:color w:val="000000"/>
                  <w:sz w:val="22"/>
                  <w:szCs w:val="22"/>
                </w:rPr>
                <w:delText>Dátum nadobudnutia účinnosti zmluvy</w:delText>
              </w:r>
            </w:del>
          </w:p>
        </w:tc>
        <w:tc>
          <w:tcPr>
            <w:tcW w:w="5528" w:type="dxa"/>
            <w:gridSpan w:val="5"/>
            <w:shd w:val="clear" w:color="auto" w:fill="auto"/>
            <w:vAlign w:val="center"/>
            <w:hideMark/>
          </w:tcPr>
          <w:p w14:paraId="35D175EC" w14:textId="77777777" w:rsidR="008F29BE" w:rsidRPr="007001F1" w:rsidDel="007D765B" w:rsidRDefault="008F29BE">
            <w:pPr>
              <w:spacing w:after="160" w:line="259" w:lineRule="auto"/>
              <w:rPr>
                <w:del w:id="1856" w:author="Autor"/>
                <w:color w:val="000000"/>
              </w:rPr>
              <w:pPrChange w:id="1857" w:author="Autor">
                <w:pPr/>
              </w:pPrChange>
            </w:pPr>
            <w:del w:id="1858" w:author="Autor">
              <w:r w:rsidRPr="007001F1" w:rsidDel="007D765B">
                <w:rPr>
                  <w:color w:val="000000"/>
                  <w:sz w:val="22"/>
                  <w:szCs w:val="22"/>
                </w:rPr>
                <w:delText> </w:delText>
              </w:r>
            </w:del>
          </w:p>
        </w:tc>
      </w:tr>
      <w:tr w:rsidR="008F29BE" w:rsidRPr="007001F1" w:rsidDel="007D765B" w14:paraId="63C4844B" w14:textId="77777777" w:rsidTr="00C64D79">
        <w:trPr>
          <w:trHeight w:val="300"/>
          <w:del w:id="1859" w:author="Autor"/>
        </w:trPr>
        <w:tc>
          <w:tcPr>
            <w:tcW w:w="3559" w:type="dxa"/>
            <w:gridSpan w:val="2"/>
            <w:shd w:val="clear" w:color="auto" w:fill="auto"/>
            <w:vAlign w:val="center"/>
            <w:hideMark/>
          </w:tcPr>
          <w:p w14:paraId="5150CBF9" w14:textId="77777777" w:rsidR="008F29BE" w:rsidRPr="007001F1" w:rsidDel="007D765B" w:rsidRDefault="008F29BE">
            <w:pPr>
              <w:spacing w:after="160" w:line="259" w:lineRule="auto"/>
              <w:rPr>
                <w:del w:id="1860" w:author="Autor"/>
                <w:color w:val="000000"/>
              </w:rPr>
              <w:pPrChange w:id="1861" w:author="Autor">
                <w:pPr/>
              </w:pPrChange>
            </w:pPr>
            <w:del w:id="1862" w:author="Autor">
              <w:r w:rsidRPr="007001F1" w:rsidDel="007D765B">
                <w:rPr>
                  <w:color w:val="000000"/>
                  <w:sz w:val="22"/>
                  <w:szCs w:val="22"/>
                </w:rPr>
                <w:delText>Link na CRZ, prípadne webové sídlo</w:delText>
              </w:r>
            </w:del>
          </w:p>
        </w:tc>
        <w:tc>
          <w:tcPr>
            <w:tcW w:w="5528" w:type="dxa"/>
            <w:gridSpan w:val="5"/>
            <w:shd w:val="clear" w:color="auto" w:fill="auto"/>
            <w:vAlign w:val="center"/>
            <w:hideMark/>
          </w:tcPr>
          <w:p w14:paraId="23ADF609" w14:textId="77777777" w:rsidR="008F29BE" w:rsidRPr="007001F1" w:rsidDel="007D765B" w:rsidRDefault="008F29BE">
            <w:pPr>
              <w:spacing w:after="160" w:line="259" w:lineRule="auto"/>
              <w:rPr>
                <w:del w:id="1863" w:author="Autor"/>
                <w:color w:val="000000"/>
              </w:rPr>
              <w:pPrChange w:id="1864" w:author="Autor">
                <w:pPr/>
              </w:pPrChange>
            </w:pPr>
            <w:del w:id="1865" w:author="Autor">
              <w:r w:rsidRPr="007001F1" w:rsidDel="007D765B">
                <w:rPr>
                  <w:color w:val="000000"/>
                  <w:sz w:val="22"/>
                  <w:szCs w:val="22"/>
                </w:rPr>
                <w:delText> </w:delText>
              </w:r>
            </w:del>
          </w:p>
        </w:tc>
      </w:tr>
      <w:tr w:rsidR="008F29BE" w:rsidRPr="007001F1" w:rsidDel="007D765B" w14:paraId="1BAB8722" w14:textId="77777777" w:rsidTr="00C64D79">
        <w:trPr>
          <w:trHeight w:val="315"/>
          <w:del w:id="1866" w:author="Autor"/>
        </w:trPr>
        <w:tc>
          <w:tcPr>
            <w:tcW w:w="582" w:type="dxa"/>
            <w:shd w:val="clear" w:color="000000" w:fill="60497A"/>
            <w:vAlign w:val="center"/>
            <w:hideMark/>
          </w:tcPr>
          <w:p w14:paraId="051426F6" w14:textId="77777777" w:rsidR="008F29BE" w:rsidRPr="007001F1" w:rsidDel="007D765B" w:rsidRDefault="008F29BE">
            <w:pPr>
              <w:spacing w:after="160" w:line="259" w:lineRule="auto"/>
              <w:rPr>
                <w:del w:id="1867" w:author="Autor"/>
                <w:b/>
                <w:bCs/>
                <w:color w:val="FFFFFF"/>
              </w:rPr>
              <w:pPrChange w:id="1868" w:author="Autor">
                <w:pPr>
                  <w:jc w:val="center"/>
                </w:pPr>
              </w:pPrChange>
            </w:pPr>
            <w:del w:id="1869" w:author="Autor">
              <w:r w:rsidRPr="007001F1" w:rsidDel="007D765B">
                <w:rPr>
                  <w:b/>
                  <w:bCs/>
                  <w:color w:val="FFFFFF"/>
                  <w:sz w:val="22"/>
                  <w:szCs w:val="22"/>
                </w:rPr>
                <w:delText>P. č.</w:delText>
              </w:r>
            </w:del>
          </w:p>
        </w:tc>
        <w:tc>
          <w:tcPr>
            <w:tcW w:w="4820" w:type="dxa"/>
            <w:gridSpan w:val="2"/>
            <w:shd w:val="clear" w:color="000000" w:fill="60497A"/>
            <w:vAlign w:val="center"/>
            <w:hideMark/>
          </w:tcPr>
          <w:p w14:paraId="71276C8D" w14:textId="77777777" w:rsidR="008F29BE" w:rsidRPr="007001F1" w:rsidDel="007D765B" w:rsidRDefault="008F29BE">
            <w:pPr>
              <w:spacing w:after="160" w:line="259" w:lineRule="auto"/>
              <w:rPr>
                <w:del w:id="1870" w:author="Autor"/>
                <w:b/>
                <w:bCs/>
                <w:color w:val="FFFFFF"/>
              </w:rPr>
              <w:pPrChange w:id="1871" w:author="Autor">
                <w:pPr>
                  <w:jc w:val="center"/>
                </w:pPr>
              </w:pPrChange>
            </w:pPr>
            <w:del w:id="1872" w:author="Autor">
              <w:r w:rsidRPr="007001F1" w:rsidDel="007D765B">
                <w:rPr>
                  <w:b/>
                  <w:bCs/>
                  <w:color w:val="FFFFFF"/>
                  <w:sz w:val="22"/>
                  <w:szCs w:val="22"/>
                </w:rPr>
                <w:delText>Kontrolné otázky</w:delText>
              </w:r>
            </w:del>
          </w:p>
        </w:tc>
        <w:tc>
          <w:tcPr>
            <w:tcW w:w="567" w:type="dxa"/>
            <w:shd w:val="clear" w:color="000000" w:fill="60497A"/>
            <w:vAlign w:val="center"/>
            <w:hideMark/>
          </w:tcPr>
          <w:p w14:paraId="107C5E7A" w14:textId="77777777" w:rsidR="008F29BE" w:rsidRPr="007001F1" w:rsidDel="007D765B" w:rsidRDefault="008F29BE">
            <w:pPr>
              <w:spacing w:after="160" w:line="259" w:lineRule="auto"/>
              <w:rPr>
                <w:del w:id="1873" w:author="Autor"/>
                <w:b/>
                <w:bCs/>
                <w:color w:val="FFFFFF"/>
              </w:rPr>
              <w:pPrChange w:id="1874" w:author="Autor">
                <w:pPr>
                  <w:jc w:val="center"/>
                </w:pPr>
              </w:pPrChange>
            </w:pPr>
            <w:del w:id="1875" w:author="Autor">
              <w:r w:rsidRPr="007001F1" w:rsidDel="007D765B">
                <w:rPr>
                  <w:b/>
                  <w:bCs/>
                  <w:color w:val="FFFFFF"/>
                  <w:sz w:val="22"/>
                  <w:szCs w:val="22"/>
                </w:rPr>
                <w:delText>áno</w:delText>
              </w:r>
            </w:del>
          </w:p>
        </w:tc>
        <w:tc>
          <w:tcPr>
            <w:tcW w:w="567" w:type="dxa"/>
            <w:shd w:val="clear" w:color="000000" w:fill="60497A"/>
            <w:vAlign w:val="center"/>
            <w:hideMark/>
          </w:tcPr>
          <w:p w14:paraId="0E412E8A" w14:textId="77777777" w:rsidR="008F29BE" w:rsidRPr="007001F1" w:rsidDel="007D765B" w:rsidRDefault="008F29BE">
            <w:pPr>
              <w:spacing w:after="160" w:line="259" w:lineRule="auto"/>
              <w:rPr>
                <w:del w:id="1876" w:author="Autor"/>
                <w:b/>
                <w:bCs/>
                <w:color w:val="FFFFFF"/>
              </w:rPr>
              <w:pPrChange w:id="1877" w:author="Autor">
                <w:pPr>
                  <w:jc w:val="center"/>
                </w:pPr>
              </w:pPrChange>
            </w:pPr>
            <w:del w:id="1878" w:author="Autor">
              <w:r w:rsidRPr="007001F1" w:rsidDel="007D765B">
                <w:rPr>
                  <w:b/>
                  <w:bCs/>
                  <w:color w:val="FFFFFF"/>
                  <w:sz w:val="22"/>
                  <w:szCs w:val="22"/>
                </w:rPr>
                <w:delText>nie</w:delText>
              </w:r>
            </w:del>
          </w:p>
        </w:tc>
        <w:tc>
          <w:tcPr>
            <w:tcW w:w="776" w:type="dxa"/>
            <w:shd w:val="clear" w:color="000000" w:fill="60497A"/>
            <w:vAlign w:val="center"/>
            <w:hideMark/>
          </w:tcPr>
          <w:p w14:paraId="75A30ACB" w14:textId="77777777" w:rsidR="008F29BE" w:rsidRPr="007001F1" w:rsidDel="007D765B" w:rsidRDefault="008F29BE">
            <w:pPr>
              <w:spacing w:after="160" w:line="259" w:lineRule="auto"/>
              <w:rPr>
                <w:del w:id="1879" w:author="Autor"/>
                <w:b/>
                <w:bCs/>
                <w:color w:val="FFFFFF"/>
              </w:rPr>
              <w:pPrChange w:id="1880" w:author="Autor">
                <w:pPr>
                  <w:jc w:val="center"/>
                </w:pPr>
              </w:pPrChange>
            </w:pPr>
            <w:del w:id="1881" w:author="Autor">
              <w:r w:rsidRPr="007001F1" w:rsidDel="007D765B">
                <w:rPr>
                  <w:b/>
                  <w:bCs/>
                  <w:color w:val="FFFFFF"/>
                  <w:sz w:val="22"/>
                  <w:szCs w:val="22"/>
                </w:rPr>
                <w:delText>netýka sa</w:delText>
              </w:r>
            </w:del>
          </w:p>
        </w:tc>
        <w:tc>
          <w:tcPr>
            <w:tcW w:w="1775" w:type="dxa"/>
            <w:shd w:val="clear" w:color="000000" w:fill="60497A"/>
            <w:vAlign w:val="center"/>
            <w:hideMark/>
          </w:tcPr>
          <w:p w14:paraId="0AE20376" w14:textId="77777777" w:rsidR="008F29BE" w:rsidRPr="007001F1" w:rsidDel="007D765B" w:rsidRDefault="008F29BE">
            <w:pPr>
              <w:spacing w:after="160" w:line="259" w:lineRule="auto"/>
              <w:rPr>
                <w:del w:id="1882" w:author="Autor"/>
                <w:b/>
                <w:bCs/>
                <w:color w:val="FFFFFF"/>
              </w:rPr>
              <w:pPrChange w:id="1883" w:author="Autor">
                <w:pPr>
                  <w:jc w:val="center"/>
                </w:pPr>
              </w:pPrChange>
            </w:pPr>
            <w:del w:id="1884" w:author="Autor">
              <w:r w:rsidRPr="007001F1" w:rsidDel="007D765B">
                <w:rPr>
                  <w:b/>
                  <w:bCs/>
                  <w:color w:val="FFFFFF"/>
                  <w:sz w:val="22"/>
                  <w:szCs w:val="22"/>
                </w:rPr>
                <w:delText>Poznámka</w:delText>
              </w:r>
            </w:del>
          </w:p>
        </w:tc>
      </w:tr>
      <w:tr w:rsidR="009C7ADB" w:rsidRPr="007001F1" w:rsidDel="007D765B" w14:paraId="40B7937A" w14:textId="77777777" w:rsidTr="00C64D79">
        <w:trPr>
          <w:trHeight w:val="20"/>
          <w:del w:id="1885" w:author="Autor"/>
        </w:trPr>
        <w:tc>
          <w:tcPr>
            <w:tcW w:w="582" w:type="dxa"/>
            <w:vMerge w:val="restart"/>
            <w:shd w:val="clear" w:color="auto" w:fill="auto"/>
            <w:noWrap/>
            <w:vAlign w:val="center"/>
            <w:hideMark/>
          </w:tcPr>
          <w:p w14:paraId="1E6BDED9" w14:textId="77777777" w:rsidR="009C7ADB" w:rsidRPr="007001F1" w:rsidDel="007D765B" w:rsidRDefault="009C7ADB">
            <w:pPr>
              <w:spacing w:after="160" w:line="259" w:lineRule="auto"/>
              <w:rPr>
                <w:del w:id="1886" w:author="Autor"/>
                <w:color w:val="000000"/>
              </w:rPr>
              <w:pPrChange w:id="1887" w:author="Autor">
                <w:pPr>
                  <w:jc w:val="center"/>
                </w:pPr>
              </w:pPrChange>
            </w:pPr>
            <w:del w:id="1888" w:author="Autor">
              <w:r w:rsidRPr="007001F1" w:rsidDel="007D765B">
                <w:rPr>
                  <w:color w:val="000000"/>
                  <w:sz w:val="22"/>
                  <w:szCs w:val="22"/>
                </w:rPr>
                <w:delText>1</w:delText>
              </w:r>
            </w:del>
          </w:p>
        </w:tc>
        <w:tc>
          <w:tcPr>
            <w:tcW w:w="4820" w:type="dxa"/>
            <w:gridSpan w:val="2"/>
            <w:shd w:val="clear" w:color="auto" w:fill="auto"/>
            <w:vAlign w:val="center"/>
            <w:hideMark/>
          </w:tcPr>
          <w:p w14:paraId="2B50E6DA" w14:textId="77777777" w:rsidR="009C7ADB" w:rsidRPr="007001F1" w:rsidDel="007D765B" w:rsidRDefault="009C7ADB">
            <w:pPr>
              <w:spacing w:after="160" w:line="259" w:lineRule="auto"/>
              <w:rPr>
                <w:del w:id="1889" w:author="Autor"/>
                <w:color w:val="000000"/>
              </w:rPr>
              <w:pPrChange w:id="1890" w:author="Autor">
                <w:pPr>
                  <w:jc w:val="both"/>
                </w:pPr>
              </w:pPrChange>
            </w:pPr>
            <w:del w:id="1891" w:author="Autor">
              <w:r w:rsidDel="007D765B">
                <w:rPr>
                  <w:color w:val="000000"/>
                  <w:sz w:val="22"/>
                  <w:szCs w:val="22"/>
                </w:rPr>
                <w:delText xml:space="preserve">a) </w:delText>
              </w:r>
              <w:r w:rsidRPr="007001F1" w:rsidDel="007D765B">
                <w:rPr>
                  <w:color w:val="000000"/>
                  <w:sz w:val="22"/>
                  <w:szCs w:val="22"/>
                </w:rPr>
                <w:delText>Bola zákazka zadávaná v súlade s § 66 ods. 8 ZVO?</w:delText>
              </w:r>
            </w:del>
          </w:p>
        </w:tc>
        <w:tc>
          <w:tcPr>
            <w:tcW w:w="567" w:type="dxa"/>
            <w:shd w:val="clear" w:color="auto" w:fill="auto"/>
            <w:hideMark/>
          </w:tcPr>
          <w:p w14:paraId="59B4FFA0" w14:textId="77777777" w:rsidR="009C7ADB" w:rsidRPr="007001F1" w:rsidDel="007D765B" w:rsidRDefault="009C7ADB">
            <w:pPr>
              <w:spacing w:after="160" w:line="259" w:lineRule="auto"/>
              <w:rPr>
                <w:del w:id="1892" w:author="Autor"/>
                <w:b/>
                <w:bCs/>
                <w:color w:val="000000"/>
              </w:rPr>
              <w:pPrChange w:id="1893" w:author="Autor">
                <w:pPr>
                  <w:jc w:val="both"/>
                </w:pPr>
              </w:pPrChange>
            </w:pPr>
            <w:del w:id="1894" w:author="Autor">
              <w:r w:rsidRPr="007001F1" w:rsidDel="007D765B">
                <w:rPr>
                  <w:b/>
                  <w:bCs/>
                  <w:color w:val="000000"/>
                  <w:sz w:val="22"/>
                  <w:szCs w:val="22"/>
                </w:rPr>
                <w:delText> </w:delText>
              </w:r>
            </w:del>
          </w:p>
        </w:tc>
        <w:tc>
          <w:tcPr>
            <w:tcW w:w="567" w:type="dxa"/>
            <w:shd w:val="clear" w:color="auto" w:fill="auto"/>
            <w:hideMark/>
          </w:tcPr>
          <w:p w14:paraId="0FBF9371" w14:textId="77777777" w:rsidR="009C7ADB" w:rsidRPr="007001F1" w:rsidDel="007D765B" w:rsidRDefault="009C7ADB">
            <w:pPr>
              <w:spacing w:after="160" w:line="259" w:lineRule="auto"/>
              <w:rPr>
                <w:del w:id="1895" w:author="Autor"/>
                <w:b/>
                <w:bCs/>
                <w:color w:val="000000"/>
              </w:rPr>
              <w:pPrChange w:id="1896" w:author="Autor">
                <w:pPr>
                  <w:jc w:val="both"/>
                </w:pPr>
              </w:pPrChange>
            </w:pPr>
            <w:del w:id="1897" w:author="Autor">
              <w:r w:rsidRPr="007001F1" w:rsidDel="007D765B">
                <w:rPr>
                  <w:b/>
                  <w:bCs/>
                  <w:color w:val="000000"/>
                  <w:sz w:val="22"/>
                  <w:szCs w:val="22"/>
                </w:rPr>
                <w:delText> </w:delText>
              </w:r>
            </w:del>
          </w:p>
        </w:tc>
        <w:tc>
          <w:tcPr>
            <w:tcW w:w="776" w:type="dxa"/>
            <w:shd w:val="clear" w:color="auto" w:fill="auto"/>
            <w:hideMark/>
          </w:tcPr>
          <w:p w14:paraId="43880242" w14:textId="77777777" w:rsidR="009C7ADB" w:rsidRPr="007001F1" w:rsidDel="007D765B" w:rsidRDefault="009C7ADB">
            <w:pPr>
              <w:spacing w:after="160" w:line="259" w:lineRule="auto"/>
              <w:rPr>
                <w:del w:id="1898" w:author="Autor"/>
                <w:b/>
                <w:bCs/>
                <w:color w:val="000000"/>
              </w:rPr>
              <w:pPrChange w:id="1899" w:author="Autor">
                <w:pPr>
                  <w:jc w:val="both"/>
                </w:pPr>
              </w:pPrChange>
            </w:pPr>
            <w:del w:id="1900" w:author="Autor">
              <w:r w:rsidRPr="007001F1" w:rsidDel="007D765B">
                <w:rPr>
                  <w:b/>
                  <w:bCs/>
                  <w:color w:val="000000"/>
                  <w:sz w:val="22"/>
                  <w:szCs w:val="22"/>
                </w:rPr>
                <w:delText> </w:delText>
              </w:r>
            </w:del>
          </w:p>
        </w:tc>
        <w:tc>
          <w:tcPr>
            <w:tcW w:w="1775" w:type="dxa"/>
            <w:shd w:val="clear" w:color="auto" w:fill="auto"/>
            <w:hideMark/>
          </w:tcPr>
          <w:p w14:paraId="53CB7E42" w14:textId="77777777" w:rsidR="009C7ADB" w:rsidRPr="007001F1" w:rsidDel="007D765B" w:rsidRDefault="009C7ADB">
            <w:pPr>
              <w:spacing w:after="160" w:line="259" w:lineRule="auto"/>
              <w:rPr>
                <w:del w:id="1901" w:author="Autor"/>
                <w:b/>
                <w:bCs/>
                <w:color w:val="000000"/>
              </w:rPr>
              <w:pPrChange w:id="1902" w:author="Autor">
                <w:pPr>
                  <w:jc w:val="both"/>
                </w:pPr>
              </w:pPrChange>
            </w:pPr>
            <w:del w:id="1903" w:author="Autor">
              <w:r w:rsidRPr="007001F1" w:rsidDel="007D765B">
                <w:rPr>
                  <w:b/>
                  <w:bCs/>
                  <w:color w:val="000000"/>
                  <w:sz w:val="22"/>
                  <w:szCs w:val="22"/>
                </w:rPr>
                <w:delText> </w:delText>
              </w:r>
            </w:del>
          </w:p>
        </w:tc>
      </w:tr>
      <w:tr w:rsidR="009C7ADB" w:rsidRPr="007001F1" w:rsidDel="007D765B" w14:paraId="73F7A97A" w14:textId="77777777" w:rsidTr="00C64D79">
        <w:trPr>
          <w:trHeight w:val="20"/>
          <w:del w:id="1904" w:author="Autor"/>
        </w:trPr>
        <w:tc>
          <w:tcPr>
            <w:tcW w:w="582" w:type="dxa"/>
            <w:vMerge/>
            <w:shd w:val="clear" w:color="auto" w:fill="auto"/>
            <w:noWrap/>
            <w:vAlign w:val="center"/>
          </w:tcPr>
          <w:p w14:paraId="5DA17F91" w14:textId="77777777" w:rsidR="009C7ADB" w:rsidRPr="007001F1" w:rsidDel="007D765B" w:rsidRDefault="009C7ADB">
            <w:pPr>
              <w:spacing w:after="160" w:line="259" w:lineRule="auto"/>
              <w:rPr>
                <w:del w:id="1905" w:author="Autor"/>
                <w:color w:val="000000"/>
                <w:sz w:val="22"/>
                <w:szCs w:val="22"/>
              </w:rPr>
              <w:pPrChange w:id="1906" w:author="Autor">
                <w:pPr>
                  <w:jc w:val="center"/>
                </w:pPr>
              </w:pPrChange>
            </w:pPr>
          </w:p>
        </w:tc>
        <w:tc>
          <w:tcPr>
            <w:tcW w:w="4820" w:type="dxa"/>
            <w:gridSpan w:val="2"/>
            <w:shd w:val="clear" w:color="auto" w:fill="auto"/>
            <w:vAlign w:val="center"/>
          </w:tcPr>
          <w:p w14:paraId="17A7CC1F" w14:textId="77777777" w:rsidR="009C7ADB" w:rsidRPr="007001F1" w:rsidDel="007D765B" w:rsidRDefault="009C7ADB">
            <w:pPr>
              <w:spacing w:after="160" w:line="259" w:lineRule="auto"/>
              <w:rPr>
                <w:del w:id="1907" w:author="Autor"/>
                <w:color w:val="000000"/>
                <w:sz w:val="22"/>
                <w:szCs w:val="22"/>
              </w:rPr>
              <w:pPrChange w:id="1908" w:author="Autor">
                <w:pPr>
                  <w:jc w:val="both"/>
                </w:pPr>
              </w:pPrChange>
            </w:pPr>
            <w:del w:id="1909" w:author="Autor">
              <w:r w:rsidDel="007D765B">
                <w:rPr>
                  <w:color w:val="000000"/>
                  <w:sz w:val="22"/>
                  <w:szCs w:val="22"/>
                </w:rPr>
                <w:delText>b) V prípade, že verejný obstarávateľ využil prípravné trhové konzultácie, postupoval podľa § 25 ZVO?</w:delText>
              </w:r>
            </w:del>
          </w:p>
        </w:tc>
        <w:tc>
          <w:tcPr>
            <w:tcW w:w="567" w:type="dxa"/>
            <w:shd w:val="clear" w:color="auto" w:fill="auto"/>
          </w:tcPr>
          <w:p w14:paraId="1B4E9110" w14:textId="77777777" w:rsidR="009C7ADB" w:rsidRPr="007001F1" w:rsidDel="007D765B" w:rsidRDefault="009C7ADB">
            <w:pPr>
              <w:spacing w:after="160" w:line="259" w:lineRule="auto"/>
              <w:rPr>
                <w:del w:id="1910" w:author="Autor"/>
                <w:b/>
                <w:bCs/>
                <w:color w:val="000000"/>
                <w:sz w:val="22"/>
                <w:szCs w:val="22"/>
              </w:rPr>
              <w:pPrChange w:id="1911" w:author="Autor">
                <w:pPr>
                  <w:jc w:val="both"/>
                </w:pPr>
              </w:pPrChange>
            </w:pPr>
          </w:p>
        </w:tc>
        <w:tc>
          <w:tcPr>
            <w:tcW w:w="567" w:type="dxa"/>
            <w:shd w:val="clear" w:color="auto" w:fill="auto"/>
          </w:tcPr>
          <w:p w14:paraId="301FD773" w14:textId="77777777" w:rsidR="009C7ADB" w:rsidRPr="007001F1" w:rsidDel="007D765B" w:rsidRDefault="009C7ADB">
            <w:pPr>
              <w:spacing w:after="160" w:line="259" w:lineRule="auto"/>
              <w:rPr>
                <w:del w:id="1912" w:author="Autor"/>
                <w:b/>
                <w:bCs/>
                <w:color w:val="000000"/>
                <w:sz w:val="22"/>
                <w:szCs w:val="22"/>
              </w:rPr>
              <w:pPrChange w:id="1913" w:author="Autor">
                <w:pPr>
                  <w:jc w:val="both"/>
                </w:pPr>
              </w:pPrChange>
            </w:pPr>
          </w:p>
        </w:tc>
        <w:tc>
          <w:tcPr>
            <w:tcW w:w="776" w:type="dxa"/>
            <w:shd w:val="clear" w:color="auto" w:fill="auto"/>
          </w:tcPr>
          <w:p w14:paraId="509918F0" w14:textId="77777777" w:rsidR="009C7ADB" w:rsidRPr="007001F1" w:rsidDel="007D765B" w:rsidRDefault="009C7ADB">
            <w:pPr>
              <w:spacing w:after="160" w:line="259" w:lineRule="auto"/>
              <w:rPr>
                <w:del w:id="1914" w:author="Autor"/>
                <w:b/>
                <w:bCs/>
                <w:color w:val="000000"/>
                <w:sz w:val="22"/>
                <w:szCs w:val="22"/>
              </w:rPr>
              <w:pPrChange w:id="1915" w:author="Autor">
                <w:pPr>
                  <w:jc w:val="both"/>
                </w:pPr>
              </w:pPrChange>
            </w:pPr>
          </w:p>
        </w:tc>
        <w:tc>
          <w:tcPr>
            <w:tcW w:w="1775" w:type="dxa"/>
            <w:shd w:val="clear" w:color="auto" w:fill="auto"/>
          </w:tcPr>
          <w:p w14:paraId="1C5E97F1" w14:textId="77777777" w:rsidR="009C7ADB" w:rsidRPr="007001F1" w:rsidDel="007D765B" w:rsidRDefault="009C7ADB">
            <w:pPr>
              <w:spacing w:after="160" w:line="259" w:lineRule="auto"/>
              <w:rPr>
                <w:del w:id="1916" w:author="Autor"/>
                <w:b/>
                <w:bCs/>
                <w:color w:val="000000"/>
                <w:sz w:val="22"/>
                <w:szCs w:val="22"/>
              </w:rPr>
              <w:pPrChange w:id="1917" w:author="Autor">
                <w:pPr>
                  <w:jc w:val="both"/>
                </w:pPr>
              </w:pPrChange>
            </w:pPr>
          </w:p>
        </w:tc>
      </w:tr>
      <w:tr w:rsidR="00BD0EAF" w:rsidRPr="007001F1" w:rsidDel="007D765B" w14:paraId="7C6352F6" w14:textId="77777777" w:rsidTr="00C64D79">
        <w:trPr>
          <w:trHeight w:val="20"/>
          <w:del w:id="1918" w:author="Autor"/>
        </w:trPr>
        <w:tc>
          <w:tcPr>
            <w:tcW w:w="582" w:type="dxa"/>
            <w:shd w:val="clear" w:color="auto" w:fill="auto"/>
            <w:noWrap/>
            <w:vAlign w:val="center"/>
            <w:hideMark/>
          </w:tcPr>
          <w:p w14:paraId="7F2D9E9C" w14:textId="77777777" w:rsidR="00BD0EAF" w:rsidRPr="007001F1" w:rsidDel="007D765B" w:rsidRDefault="00C769FE">
            <w:pPr>
              <w:spacing w:after="160" w:line="259" w:lineRule="auto"/>
              <w:rPr>
                <w:del w:id="1919" w:author="Autor"/>
                <w:color w:val="000000"/>
              </w:rPr>
              <w:pPrChange w:id="1920" w:author="Autor">
                <w:pPr>
                  <w:jc w:val="center"/>
                </w:pPr>
              </w:pPrChange>
            </w:pPr>
            <w:del w:id="1921" w:author="Autor">
              <w:r w:rsidRPr="007001F1" w:rsidDel="007D765B">
                <w:rPr>
                  <w:color w:val="000000"/>
                  <w:sz w:val="22"/>
                  <w:szCs w:val="22"/>
                </w:rPr>
                <w:delText>2</w:delText>
              </w:r>
            </w:del>
          </w:p>
        </w:tc>
        <w:tc>
          <w:tcPr>
            <w:tcW w:w="4820" w:type="dxa"/>
            <w:gridSpan w:val="2"/>
            <w:shd w:val="clear" w:color="auto" w:fill="auto"/>
            <w:vAlign w:val="center"/>
            <w:hideMark/>
          </w:tcPr>
          <w:p w14:paraId="142AB917" w14:textId="77777777" w:rsidR="00BD0EAF" w:rsidRPr="007001F1" w:rsidDel="007D765B" w:rsidRDefault="00BD0EAF">
            <w:pPr>
              <w:spacing w:after="160" w:line="259" w:lineRule="auto"/>
              <w:rPr>
                <w:del w:id="1922" w:author="Autor"/>
                <w:color w:val="000000"/>
              </w:rPr>
              <w:pPrChange w:id="1923" w:author="Autor">
                <w:pPr>
                  <w:jc w:val="both"/>
                </w:pPr>
              </w:pPrChange>
            </w:pPr>
            <w:del w:id="1924" w:author="Autor">
              <w:r w:rsidRPr="007001F1" w:rsidDel="007D765B">
                <w:rPr>
                  <w:color w:val="000000"/>
                  <w:sz w:val="22"/>
                  <w:szCs w:val="22"/>
                </w:rPr>
                <w:delText>S ohľadom na predmet zákazky a definíciu bežnej dostupnosti na trhu bol pre obstarávanie zvolený správny postup?</w:delText>
              </w:r>
            </w:del>
          </w:p>
        </w:tc>
        <w:tc>
          <w:tcPr>
            <w:tcW w:w="567" w:type="dxa"/>
            <w:shd w:val="clear" w:color="auto" w:fill="auto"/>
            <w:vAlign w:val="center"/>
            <w:hideMark/>
          </w:tcPr>
          <w:p w14:paraId="460B68EB" w14:textId="77777777" w:rsidR="00BD0EAF" w:rsidRPr="007001F1" w:rsidDel="007D765B" w:rsidRDefault="00BD0EAF">
            <w:pPr>
              <w:spacing w:after="160" w:line="259" w:lineRule="auto"/>
              <w:rPr>
                <w:del w:id="1925" w:author="Autor"/>
                <w:b/>
                <w:bCs/>
                <w:color w:val="000000"/>
              </w:rPr>
              <w:pPrChange w:id="1926" w:author="Autor">
                <w:pPr>
                  <w:jc w:val="center"/>
                </w:pPr>
              </w:pPrChange>
            </w:pPr>
            <w:del w:id="1927" w:author="Autor">
              <w:r w:rsidRPr="007001F1" w:rsidDel="007D765B">
                <w:rPr>
                  <w:b/>
                  <w:bCs/>
                  <w:color w:val="000000"/>
                  <w:sz w:val="22"/>
                  <w:szCs w:val="22"/>
                </w:rPr>
                <w:delText> </w:delText>
              </w:r>
            </w:del>
          </w:p>
        </w:tc>
        <w:tc>
          <w:tcPr>
            <w:tcW w:w="567" w:type="dxa"/>
            <w:shd w:val="clear" w:color="auto" w:fill="auto"/>
            <w:vAlign w:val="center"/>
            <w:hideMark/>
          </w:tcPr>
          <w:p w14:paraId="3EC4D6BD" w14:textId="77777777" w:rsidR="00BD0EAF" w:rsidRPr="007001F1" w:rsidDel="007D765B" w:rsidRDefault="00BD0EAF">
            <w:pPr>
              <w:spacing w:after="160" w:line="259" w:lineRule="auto"/>
              <w:rPr>
                <w:del w:id="1928" w:author="Autor"/>
                <w:b/>
                <w:bCs/>
                <w:color w:val="000000"/>
              </w:rPr>
              <w:pPrChange w:id="1929" w:author="Autor">
                <w:pPr>
                  <w:jc w:val="center"/>
                </w:pPr>
              </w:pPrChange>
            </w:pPr>
            <w:del w:id="1930" w:author="Autor">
              <w:r w:rsidRPr="007001F1" w:rsidDel="007D765B">
                <w:rPr>
                  <w:b/>
                  <w:bCs/>
                  <w:color w:val="000000"/>
                  <w:sz w:val="22"/>
                  <w:szCs w:val="22"/>
                </w:rPr>
                <w:delText> </w:delText>
              </w:r>
            </w:del>
          </w:p>
        </w:tc>
        <w:tc>
          <w:tcPr>
            <w:tcW w:w="776" w:type="dxa"/>
            <w:shd w:val="clear" w:color="auto" w:fill="auto"/>
            <w:vAlign w:val="center"/>
            <w:hideMark/>
          </w:tcPr>
          <w:p w14:paraId="206EE28F" w14:textId="77777777" w:rsidR="00BD0EAF" w:rsidRPr="007001F1" w:rsidDel="007D765B" w:rsidRDefault="00BD0EAF">
            <w:pPr>
              <w:spacing w:after="160" w:line="259" w:lineRule="auto"/>
              <w:rPr>
                <w:del w:id="1931" w:author="Autor"/>
                <w:b/>
                <w:bCs/>
                <w:color w:val="000000"/>
              </w:rPr>
              <w:pPrChange w:id="1932" w:author="Autor">
                <w:pPr>
                  <w:jc w:val="center"/>
                </w:pPr>
              </w:pPrChange>
            </w:pPr>
            <w:del w:id="1933" w:author="Autor">
              <w:r w:rsidRPr="007001F1" w:rsidDel="007D765B">
                <w:rPr>
                  <w:b/>
                  <w:bCs/>
                  <w:color w:val="000000"/>
                  <w:sz w:val="22"/>
                  <w:szCs w:val="22"/>
                </w:rPr>
                <w:delText> </w:delText>
              </w:r>
            </w:del>
          </w:p>
        </w:tc>
        <w:tc>
          <w:tcPr>
            <w:tcW w:w="1775" w:type="dxa"/>
            <w:shd w:val="clear" w:color="auto" w:fill="auto"/>
            <w:vAlign w:val="center"/>
            <w:hideMark/>
          </w:tcPr>
          <w:p w14:paraId="58F64FE1" w14:textId="77777777" w:rsidR="00BD0EAF" w:rsidRPr="007001F1" w:rsidDel="007D765B" w:rsidRDefault="00BD0EAF">
            <w:pPr>
              <w:spacing w:after="160" w:line="259" w:lineRule="auto"/>
              <w:rPr>
                <w:del w:id="1934" w:author="Autor"/>
                <w:b/>
                <w:bCs/>
                <w:color w:val="000000"/>
              </w:rPr>
              <w:pPrChange w:id="1935" w:author="Autor">
                <w:pPr>
                  <w:jc w:val="center"/>
                </w:pPr>
              </w:pPrChange>
            </w:pPr>
            <w:del w:id="1936" w:author="Autor">
              <w:r w:rsidRPr="007001F1" w:rsidDel="007D765B">
                <w:rPr>
                  <w:b/>
                  <w:bCs/>
                  <w:color w:val="000000"/>
                  <w:sz w:val="22"/>
                  <w:szCs w:val="22"/>
                </w:rPr>
                <w:delText> </w:delText>
              </w:r>
            </w:del>
          </w:p>
        </w:tc>
      </w:tr>
      <w:tr w:rsidR="002E3A48" w:rsidRPr="007001F1" w:rsidDel="007D765B" w14:paraId="0ACCB0AC" w14:textId="77777777" w:rsidTr="00C64D79">
        <w:trPr>
          <w:trHeight w:val="157"/>
          <w:del w:id="1937" w:author="Autor"/>
        </w:trPr>
        <w:tc>
          <w:tcPr>
            <w:tcW w:w="582" w:type="dxa"/>
            <w:vMerge w:val="restart"/>
            <w:shd w:val="clear" w:color="auto" w:fill="auto"/>
            <w:noWrap/>
            <w:vAlign w:val="center"/>
            <w:hideMark/>
          </w:tcPr>
          <w:p w14:paraId="09729A9C" w14:textId="77777777" w:rsidR="002E3A48" w:rsidRPr="007001F1" w:rsidDel="007D765B" w:rsidRDefault="002E3A48">
            <w:pPr>
              <w:spacing w:after="160" w:line="259" w:lineRule="auto"/>
              <w:rPr>
                <w:del w:id="1938" w:author="Autor"/>
                <w:color w:val="000000"/>
              </w:rPr>
              <w:pPrChange w:id="1939" w:author="Autor">
                <w:pPr>
                  <w:jc w:val="center"/>
                </w:pPr>
              </w:pPrChange>
            </w:pPr>
            <w:del w:id="1940" w:author="Autor">
              <w:r w:rsidRPr="007001F1" w:rsidDel="007D765B">
                <w:rPr>
                  <w:color w:val="000000"/>
                  <w:sz w:val="22"/>
                  <w:szCs w:val="22"/>
                </w:rPr>
                <w:delText>3</w:delText>
              </w:r>
            </w:del>
          </w:p>
        </w:tc>
        <w:tc>
          <w:tcPr>
            <w:tcW w:w="4820" w:type="dxa"/>
            <w:gridSpan w:val="2"/>
            <w:shd w:val="clear" w:color="auto" w:fill="auto"/>
            <w:vAlign w:val="center"/>
            <w:hideMark/>
          </w:tcPr>
          <w:p w14:paraId="0CA2143D" w14:textId="77777777" w:rsidR="002E3A48" w:rsidRPr="007001F1" w:rsidDel="007D765B" w:rsidRDefault="002E3A48">
            <w:pPr>
              <w:spacing w:after="160" w:line="259" w:lineRule="auto"/>
              <w:rPr>
                <w:del w:id="1941" w:author="Autor"/>
                <w:color w:val="000000"/>
              </w:rPr>
              <w:pPrChange w:id="1942" w:author="Autor">
                <w:pPr>
                  <w:jc w:val="both"/>
                </w:pPr>
              </w:pPrChange>
            </w:pPr>
            <w:del w:id="1943" w:author="Autor">
              <w:r w:rsidRPr="007001F1" w:rsidDel="007D765B">
                <w:rPr>
                  <w:color w:val="000000"/>
                  <w:sz w:val="22"/>
                  <w:szCs w:val="22"/>
                </w:rPr>
                <w:delText>a) Bola</w:delText>
              </w:r>
              <w:r w:rsidR="003F3D85" w:rsidRPr="007001F1" w:rsidDel="007D765B">
                <w:rPr>
                  <w:color w:val="000000"/>
                  <w:sz w:val="22"/>
                  <w:szCs w:val="22"/>
                </w:rPr>
                <w:delText xml:space="preserve"> PHZ určená ako cena bez DPH?</w:delText>
              </w:r>
            </w:del>
          </w:p>
        </w:tc>
        <w:tc>
          <w:tcPr>
            <w:tcW w:w="567" w:type="dxa"/>
            <w:shd w:val="clear" w:color="auto" w:fill="auto"/>
            <w:vAlign w:val="center"/>
            <w:hideMark/>
          </w:tcPr>
          <w:p w14:paraId="40EF192A" w14:textId="77777777" w:rsidR="002E3A48" w:rsidRPr="007001F1" w:rsidDel="007D765B" w:rsidRDefault="002E3A48">
            <w:pPr>
              <w:spacing w:after="160" w:line="259" w:lineRule="auto"/>
              <w:rPr>
                <w:del w:id="1944" w:author="Autor"/>
                <w:b/>
                <w:bCs/>
                <w:color w:val="000000"/>
              </w:rPr>
              <w:pPrChange w:id="1945" w:author="Autor">
                <w:pPr>
                  <w:jc w:val="center"/>
                </w:pPr>
              </w:pPrChange>
            </w:pPr>
            <w:del w:id="1946" w:author="Autor">
              <w:r w:rsidRPr="007001F1" w:rsidDel="007D765B">
                <w:rPr>
                  <w:b/>
                  <w:bCs/>
                  <w:color w:val="000000"/>
                  <w:sz w:val="22"/>
                  <w:szCs w:val="22"/>
                </w:rPr>
                <w:delText> </w:delText>
              </w:r>
            </w:del>
          </w:p>
        </w:tc>
        <w:tc>
          <w:tcPr>
            <w:tcW w:w="567" w:type="dxa"/>
            <w:shd w:val="clear" w:color="auto" w:fill="auto"/>
            <w:vAlign w:val="center"/>
            <w:hideMark/>
          </w:tcPr>
          <w:p w14:paraId="2FA53228" w14:textId="77777777" w:rsidR="002E3A48" w:rsidRPr="007001F1" w:rsidDel="007D765B" w:rsidRDefault="002E3A48">
            <w:pPr>
              <w:spacing w:after="160" w:line="259" w:lineRule="auto"/>
              <w:rPr>
                <w:del w:id="1947" w:author="Autor"/>
                <w:b/>
                <w:bCs/>
                <w:color w:val="000000"/>
              </w:rPr>
              <w:pPrChange w:id="1948" w:author="Autor">
                <w:pPr>
                  <w:jc w:val="center"/>
                </w:pPr>
              </w:pPrChange>
            </w:pPr>
            <w:del w:id="1949" w:author="Autor">
              <w:r w:rsidRPr="007001F1" w:rsidDel="007D765B">
                <w:rPr>
                  <w:b/>
                  <w:bCs/>
                  <w:color w:val="000000"/>
                  <w:sz w:val="22"/>
                  <w:szCs w:val="22"/>
                </w:rPr>
                <w:delText> </w:delText>
              </w:r>
            </w:del>
          </w:p>
        </w:tc>
        <w:tc>
          <w:tcPr>
            <w:tcW w:w="776" w:type="dxa"/>
            <w:shd w:val="clear" w:color="auto" w:fill="auto"/>
            <w:vAlign w:val="center"/>
            <w:hideMark/>
          </w:tcPr>
          <w:p w14:paraId="6F81F076" w14:textId="77777777" w:rsidR="002E3A48" w:rsidRPr="007001F1" w:rsidDel="007D765B" w:rsidRDefault="002E3A48">
            <w:pPr>
              <w:spacing w:after="160" w:line="259" w:lineRule="auto"/>
              <w:rPr>
                <w:del w:id="1950" w:author="Autor"/>
                <w:b/>
                <w:bCs/>
                <w:color w:val="000000"/>
              </w:rPr>
              <w:pPrChange w:id="1951" w:author="Autor">
                <w:pPr>
                  <w:jc w:val="center"/>
                </w:pPr>
              </w:pPrChange>
            </w:pPr>
            <w:del w:id="1952" w:author="Autor">
              <w:r w:rsidRPr="007001F1" w:rsidDel="007D765B">
                <w:rPr>
                  <w:b/>
                  <w:bCs/>
                  <w:color w:val="000000"/>
                  <w:sz w:val="22"/>
                  <w:szCs w:val="22"/>
                </w:rPr>
                <w:delText> </w:delText>
              </w:r>
            </w:del>
          </w:p>
        </w:tc>
        <w:tc>
          <w:tcPr>
            <w:tcW w:w="1775" w:type="dxa"/>
            <w:shd w:val="clear" w:color="auto" w:fill="auto"/>
            <w:vAlign w:val="center"/>
            <w:hideMark/>
          </w:tcPr>
          <w:p w14:paraId="66F2C717" w14:textId="77777777" w:rsidR="002E3A48" w:rsidRPr="007001F1" w:rsidDel="007D765B" w:rsidRDefault="002E3A48">
            <w:pPr>
              <w:spacing w:after="160" w:line="259" w:lineRule="auto"/>
              <w:rPr>
                <w:del w:id="1953" w:author="Autor"/>
                <w:b/>
                <w:bCs/>
                <w:color w:val="000000"/>
              </w:rPr>
              <w:pPrChange w:id="1954" w:author="Autor">
                <w:pPr>
                  <w:jc w:val="center"/>
                </w:pPr>
              </w:pPrChange>
            </w:pPr>
            <w:del w:id="1955" w:author="Autor">
              <w:r w:rsidRPr="007001F1" w:rsidDel="007D765B">
                <w:rPr>
                  <w:b/>
                  <w:bCs/>
                  <w:color w:val="000000"/>
                  <w:sz w:val="22"/>
                  <w:szCs w:val="22"/>
                </w:rPr>
                <w:delText> </w:delText>
              </w:r>
            </w:del>
          </w:p>
        </w:tc>
      </w:tr>
      <w:tr w:rsidR="002E3A48" w:rsidRPr="007001F1" w:rsidDel="007D765B" w14:paraId="2B32AC5D" w14:textId="77777777" w:rsidTr="00C64D79">
        <w:trPr>
          <w:trHeight w:val="831"/>
          <w:del w:id="1956" w:author="Autor"/>
        </w:trPr>
        <w:tc>
          <w:tcPr>
            <w:tcW w:w="582" w:type="dxa"/>
            <w:vMerge/>
            <w:shd w:val="clear" w:color="auto" w:fill="auto"/>
            <w:noWrap/>
            <w:vAlign w:val="center"/>
          </w:tcPr>
          <w:p w14:paraId="69A27EDD" w14:textId="77777777" w:rsidR="002E3A48" w:rsidRPr="007001F1" w:rsidDel="007D765B" w:rsidRDefault="002E3A48">
            <w:pPr>
              <w:spacing w:after="160" w:line="259" w:lineRule="auto"/>
              <w:rPr>
                <w:del w:id="1957" w:author="Autor"/>
                <w:color w:val="000000"/>
              </w:rPr>
              <w:pPrChange w:id="1958" w:author="Autor">
                <w:pPr>
                  <w:jc w:val="center"/>
                </w:pPr>
              </w:pPrChange>
            </w:pPr>
          </w:p>
        </w:tc>
        <w:tc>
          <w:tcPr>
            <w:tcW w:w="4820" w:type="dxa"/>
            <w:gridSpan w:val="2"/>
            <w:shd w:val="clear" w:color="auto" w:fill="auto"/>
            <w:vAlign w:val="center"/>
          </w:tcPr>
          <w:p w14:paraId="19E9CFF6" w14:textId="77777777" w:rsidR="002E3A48" w:rsidRPr="007001F1" w:rsidDel="007D765B" w:rsidRDefault="002E3A48">
            <w:pPr>
              <w:spacing w:after="160" w:line="259" w:lineRule="auto"/>
              <w:rPr>
                <w:del w:id="1959" w:author="Autor"/>
                <w:color w:val="000000"/>
              </w:rPr>
              <w:pPrChange w:id="1960" w:author="Autor">
                <w:pPr>
                  <w:jc w:val="both"/>
                </w:pPr>
              </w:pPrChange>
            </w:pPr>
            <w:del w:id="1961" w:author="Autor">
              <w:r w:rsidRPr="007001F1" w:rsidDel="007D765B">
                <w:rPr>
                  <w:color w:val="000000"/>
                  <w:sz w:val="22"/>
                  <w:szCs w:val="22"/>
                </w:rPr>
                <w:delText>b) Bola určená PHZ podľa podmienok platných v čase odoslania oznámenia o vyhlásení verejného obstarávania</w:delText>
              </w:r>
              <w:r w:rsidR="00EF1106" w:rsidDel="007D765B">
                <w:rPr>
                  <w:color w:val="000000"/>
                  <w:sz w:val="22"/>
                  <w:szCs w:val="22"/>
                </w:rPr>
                <w:delText>, pričom verejný obstarávateľ postupoval v súlade s ustanoveniami Systému riadenia EŠIF upravujúcimi určenie PHZ</w:delText>
              </w:r>
              <w:r w:rsidRPr="007001F1" w:rsidDel="007D765B">
                <w:rPr>
                  <w:color w:val="000000"/>
                  <w:sz w:val="22"/>
                  <w:szCs w:val="22"/>
                </w:rPr>
                <w:delText>?</w:delText>
              </w:r>
            </w:del>
          </w:p>
        </w:tc>
        <w:tc>
          <w:tcPr>
            <w:tcW w:w="567" w:type="dxa"/>
            <w:shd w:val="clear" w:color="auto" w:fill="auto"/>
            <w:vAlign w:val="center"/>
          </w:tcPr>
          <w:p w14:paraId="39DBC485" w14:textId="77777777" w:rsidR="002E3A48" w:rsidRPr="007001F1" w:rsidDel="007D765B" w:rsidRDefault="002E3A48">
            <w:pPr>
              <w:spacing w:after="160" w:line="259" w:lineRule="auto"/>
              <w:rPr>
                <w:del w:id="1962" w:author="Autor"/>
                <w:b/>
                <w:bCs/>
                <w:color w:val="000000"/>
              </w:rPr>
              <w:pPrChange w:id="1963" w:author="Autor">
                <w:pPr>
                  <w:jc w:val="center"/>
                </w:pPr>
              </w:pPrChange>
            </w:pPr>
          </w:p>
        </w:tc>
        <w:tc>
          <w:tcPr>
            <w:tcW w:w="567" w:type="dxa"/>
            <w:shd w:val="clear" w:color="auto" w:fill="auto"/>
            <w:vAlign w:val="center"/>
          </w:tcPr>
          <w:p w14:paraId="3F0EE5FA" w14:textId="77777777" w:rsidR="002E3A48" w:rsidRPr="007001F1" w:rsidDel="007D765B" w:rsidRDefault="002E3A48">
            <w:pPr>
              <w:spacing w:after="160" w:line="259" w:lineRule="auto"/>
              <w:rPr>
                <w:del w:id="1964" w:author="Autor"/>
                <w:b/>
                <w:bCs/>
                <w:color w:val="000000"/>
              </w:rPr>
              <w:pPrChange w:id="1965" w:author="Autor">
                <w:pPr>
                  <w:jc w:val="center"/>
                </w:pPr>
              </w:pPrChange>
            </w:pPr>
          </w:p>
        </w:tc>
        <w:tc>
          <w:tcPr>
            <w:tcW w:w="776" w:type="dxa"/>
            <w:shd w:val="clear" w:color="auto" w:fill="auto"/>
            <w:vAlign w:val="center"/>
          </w:tcPr>
          <w:p w14:paraId="3999827C" w14:textId="77777777" w:rsidR="002E3A48" w:rsidRPr="007001F1" w:rsidDel="007D765B" w:rsidRDefault="002E3A48">
            <w:pPr>
              <w:spacing w:after="160" w:line="259" w:lineRule="auto"/>
              <w:rPr>
                <w:del w:id="1966" w:author="Autor"/>
                <w:b/>
                <w:bCs/>
                <w:color w:val="000000"/>
              </w:rPr>
              <w:pPrChange w:id="1967" w:author="Autor">
                <w:pPr>
                  <w:jc w:val="center"/>
                </w:pPr>
              </w:pPrChange>
            </w:pPr>
          </w:p>
        </w:tc>
        <w:tc>
          <w:tcPr>
            <w:tcW w:w="1775" w:type="dxa"/>
            <w:shd w:val="clear" w:color="auto" w:fill="auto"/>
            <w:vAlign w:val="center"/>
          </w:tcPr>
          <w:p w14:paraId="512FA0A5" w14:textId="77777777" w:rsidR="002E3A48" w:rsidRPr="007001F1" w:rsidDel="007D765B" w:rsidRDefault="002E3A48">
            <w:pPr>
              <w:spacing w:after="160" w:line="259" w:lineRule="auto"/>
              <w:rPr>
                <w:del w:id="1968" w:author="Autor"/>
                <w:b/>
                <w:bCs/>
                <w:color w:val="000000"/>
              </w:rPr>
              <w:pPrChange w:id="1969" w:author="Autor">
                <w:pPr>
                  <w:jc w:val="center"/>
                </w:pPr>
              </w:pPrChange>
            </w:pPr>
          </w:p>
        </w:tc>
      </w:tr>
      <w:tr w:rsidR="002E3A48" w:rsidRPr="007001F1" w:rsidDel="007D765B" w14:paraId="6F83C56C" w14:textId="77777777" w:rsidTr="00C64D79">
        <w:trPr>
          <w:trHeight w:val="831"/>
          <w:del w:id="1970" w:author="Autor"/>
        </w:trPr>
        <w:tc>
          <w:tcPr>
            <w:tcW w:w="582" w:type="dxa"/>
            <w:vMerge/>
            <w:shd w:val="clear" w:color="auto" w:fill="auto"/>
            <w:noWrap/>
            <w:vAlign w:val="center"/>
          </w:tcPr>
          <w:p w14:paraId="520B3E21" w14:textId="77777777" w:rsidR="002E3A48" w:rsidRPr="007001F1" w:rsidDel="007D765B" w:rsidRDefault="002E3A48">
            <w:pPr>
              <w:spacing w:after="160" w:line="259" w:lineRule="auto"/>
              <w:rPr>
                <w:del w:id="1971" w:author="Autor"/>
                <w:color w:val="000000"/>
              </w:rPr>
              <w:pPrChange w:id="1972" w:author="Autor">
                <w:pPr>
                  <w:jc w:val="center"/>
                </w:pPr>
              </w:pPrChange>
            </w:pPr>
          </w:p>
        </w:tc>
        <w:tc>
          <w:tcPr>
            <w:tcW w:w="4820" w:type="dxa"/>
            <w:gridSpan w:val="2"/>
            <w:shd w:val="clear" w:color="auto" w:fill="auto"/>
            <w:vAlign w:val="center"/>
          </w:tcPr>
          <w:p w14:paraId="145B69BB" w14:textId="77777777" w:rsidR="002E3A48" w:rsidRPr="007001F1" w:rsidDel="007D765B" w:rsidRDefault="002E3A48">
            <w:pPr>
              <w:spacing w:after="160" w:line="259" w:lineRule="auto"/>
              <w:rPr>
                <w:del w:id="1973" w:author="Autor"/>
                <w:color w:val="000000"/>
              </w:rPr>
              <w:pPrChange w:id="1974" w:author="Autor">
                <w:pPr>
                  <w:jc w:val="both"/>
                </w:pPr>
              </w:pPrChange>
            </w:pPr>
            <w:del w:id="1975" w:author="Autor">
              <w:r w:rsidRPr="007001F1" w:rsidDel="007D765B">
                <w:rPr>
                  <w:color w:val="000000"/>
                  <w:sz w:val="22"/>
                  <w:szCs w:val="22"/>
                </w:rPr>
                <w:delText xml:space="preserve">c) Bola PHZ určená tak, že zahŕňa PHZ </w:delText>
              </w:r>
              <w:r w:rsidR="00442C37" w:rsidDel="007D765B">
                <w:rPr>
                  <w:color w:val="000000"/>
                  <w:sz w:val="22"/>
                  <w:szCs w:val="22"/>
                </w:rPr>
                <w:delText xml:space="preserve">pre </w:delText>
              </w:r>
              <w:r w:rsidRPr="007001F1" w:rsidDel="007D765B">
                <w:rPr>
                  <w:color w:val="000000"/>
                  <w:sz w:val="22"/>
                  <w:szCs w:val="22"/>
                </w:rPr>
                <w:delText>všetky časti zákazky, vrátane opakovaných plnení, odmien a opcií?</w:delText>
              </w:r>
            </w:del>
          </w:p>
        </w:tc>
        <w:tc>
          <w:tcPr>
            <w:tcW w:w="567" w:type="dxa"/>
            <w:shd w:val="clear" w:color="auto" w:fill="auto"/>
            <w:vAlign w:val="center"/>
          </w:tcPr>
          <w:p w14:paraId="11F3FA70" w14:textId="77777777" w:rsidR="002E3A48" w:rsidRPr="007001F1" w:rsidDel="007D765B" w:rsidRDefault="002E3A48">
            <w:pPr>
              <w:spacing w:after="160" w:line="259" w:lineRule="auto"/>
              <w:rPr>
                <w:del w:id="1976" w:author="Autor"/>
                <w:b/>
                <w:bCs/>
                <w:color w:val="000000"/>
              </w:rPr>
              <w:pPrChange w:id="1977" w:author="Autor">
                <w:pPr>
                  <w:jc w:val="center"/>
                </w:pPr>
              </w:pPrChange>
            </w:pPr>
          </w:p>
        </w:tc>
        <w:tc>
          <w:tcPr>
            <w:tcW w:w="567" w:type="dxa"/>
            <w:shd w:val="clear" w:color="auto" w:fill="auto"/>
            <w:vAlign w:val="center"/>
          </w:tcPr>
          <w:p w14:paraId="57DB4373" w14:textId="77777777" w:rsidR="002E3A48" w:rsidRPr="007001F1" w:rsidDel="007D765B" w:rsidRDefault="002E3A48">
            <w:pPr>
              <w:spacing w:after="160" w:line="259" w:lineRule="auto"/>
              <w:rPr>
                <w:del w:id="1978" w:author="Autor"/>
                <w:b/>
                <w:bCs/>
                <w:color w:val="000000"/>
              </w:rPr>
              <w:pPrChange w:id="1979" w:author="Autor">
                <w:pPr>
                  <w:jc w:val="center"/>
                </w:pPr>
              </w:pPrChange>
            </w:pPr>
          </w:p>
        </w:tc>
        <w:tc>
          <w:tcPr>
            <w:tcW w:w="776" w:type="dxa"/>
            <w:shd w:val="clear" w:color="auto" w:fill="auto"/>
            <w:vAlign w:val="center"/>
          </w:tcPr>
          <w:p w14:paraId="11B7656D" w14:textId="77777777" w:rsidR="002E3A48" w:rsidRPr="007001F1" w:rsidDel="007D765B" w:rsidRDefault="002E3A48">
            <w:pPr>
              <w:spacing w:after="160" w:line="259" w:lineRule="auto"/>
              <w:rPr>
                <w:del w:id="1980" w:author="Autor"/>
                <w:b/>
                <w:bCs/>
                <w:color w:val="000000"/>
              </w:rPr>
              <w:pPrChange w:id="1981" w:author="Autor">
                <w:pPr>
                  <w:jc w:val="center"/>
                </w:pPr>
              </w:pPrChange>
            </w:pPr>
          </w:p>
        </w:tc>
        <w:tc>
          <w:tcPr>
            <w:tcW w:w="1775" w:type="dxa"/>
            <w:shd w:val="clear" w:color="auto" w:fill="auto"/>
            <w:vAlign w:val="center"/>
          </w:tcPr>
          <w:p w14:paraId="43BAC77C" w14:textId="77777777" w:rsidR="002E3A48" w:rsidRPr="007001F1" w:rsidDel="007D765B" w:rsidRDefault="002E3A48">
            <w:pPr>
              <w:spacing w:after="160" w:line="259" w:lineRule="auto"/>
              <w:rPr>
                <w:del w:id="1982" w:author="Autor"/>
                <w:b/>
                <w:bCs/>
                <w:color w:val="000000"/>
              </w:rPr>
              <w:pPrChange w:id="1983" w:author="Autor">
                <w:pPr>
                  <w:jc w:val="center"/>
                </w:pPr>
              </w:pPrChange>
            </w:pPr>
          </w:p>
        </w:tc>
      </w:tr>
      <w:tr w:rsidR="002E3A48" w:rsidRPr="007001F1" w:rsidDel="007D765B" w14:paraId="1A098030" w14:textId="77777777" w:rsidTr="00C64D79">
        <w:trPr>
          <w:trHeight w:val="831"/>
          <w:del w:id="1984" w:author="Autor"/>
        </w:trPr>
        <w:tc>
          <w:tcPr>
            <w:tcW w:w="582" w:type="dxa"/>
            <w:vMerge/>
            <w:shd w:val="clear" w:color="auto" w:fill="auto"/>
            <w:noWrap/>
            <w:vAlign w:val="center"/>
          </w:tcPr>
          <w:p w14:paraId="2D39B739" w14:textId="77777777" w:rsidR="002E3A48" w:rsidRPr="007001F1" w:rsidDel="007D765B" w:rsidRDefault="002E3A48">
            <w:pPr>
              <w:spacing w:after="160" w:line="259" w:lineRule="auto"/>
              <w:rPr>
                <w:del w:id="1985" w:author="Autor"/>
                <w:color w:val="000000"/>
              </w:rPr>
              <w:pPrChange w:id="1986" w:author="Autor">
                <w:pPr>
                  <w:jc w:val="center"/>
                </w:pPr>
              </w:pPrChange>
            </w:pPr>
          </w:p>
        </w:tc>
        <w:tc>
          <w:tcPr>
            <w:tcW w:w="4820" w:type="dxa"/>
            <w:gridSpan w:val="2"/>
            <w:shd w:val="clear" w:color="auto" w:fill="auto"/>
            <w:vAlign w:val="center"/>
          </w:tcPr>
          <w:p w14:paraId="1A36CA45" w14:textId="77777777" w:rsidR="002E3A48" w:rsidRPr="007001F1" w:rsidDel="007D765B" w:rsidRDefault="002E3A48">
            <w:pPr>
              <w:spacing w:after="160" w:line="259" w:lineRule="auto"/>
              <w:rPr>
                <w:del w:id="1987" w:author="Autor"/>
                <w:color w:val="000000"/>
              </w:rPr>
              <w:pPrChange w:id="1988" w:author="Autor">
                <w:pPr>
                  <w:jc w:val="both"/>
                </w:pPr>
              </w:pPrChange>
            </w:pPr>
            <w:del w:id="1989" w:author="Autor">
              <w:r w:rsidRPr="007001F1" w:rsidDel="007D765B">
                <w:rPr>
                  <w:color w:val="000000"/>
                  <w:sz w:val="22"/>
                  <w:szCs w:val="22"/>
                </w:rPr>
                <w:delText>d) Bola PHZ určená na základe údajov a informácií o zákazkách na rovnaký alebo porovnateľný predmet zákazky?</w:delText>
              </w:r>
            </w:del>
          </w:p>
        </w:tc>
        <w:tc>
          <w:tcPr>
            <w:tcW w:w="567" w:type="dxa"/>
            <w:shd w:val="clear" w:color="auto" w:fill="auto"/>
            <w:vAlign w:val="center"/>
          </w:tcPr>
          <w:p w14:paraId="42FA7443" w14:textId="77777777" w:rsidR="002E3A48" w:rsidRPr="007001F1" w:rsidDel="007D765B" w:rsidRDefault="002E3A48">
            <w:pPr>
              <w:spacing w:after="160" w:line="259" w:lineRule="auto"/>
              <w:rPr>
                <w:del w:id="1990" w:author="Autor"/>
                <w:b/>
                <w:bCs/>
                <w:color w:val="000000"/>
              </w:rPr>
              <w:pPrChange w:id="1991" w:author="Autor">
                <w:pPr>
                  <w:jc w:val="center"/>
                </w:pPr>
              </w:pPrChange>
            </w:pPr>
          </w:p>
        </w:tc>
        <w:tc>
          <w:tcPr>
            <w:tcW w:w="567" w:type="dxa"/>
            <w:shd w:val="clear" w:color="auto" w:fill="auto"/>
            <w:vAlign w:val="center"/>
          </w:tcPr>
          <w:p w14:paraId="1D4AF4DA" w14:textId="77777777" w:rsidR="002E3A48" w:rsidRPr="007001F1" w:rsidDel="007D765B" w:rsidRDefault="002E3A48">
            <w:pPr>
              <w:spacing w:after="160" w:line="259" w:lineRule="auto"/>
              <w:rPr>
                <w:del w:id="1992" w:author="Autor"/>
                <w:b/>
                <w:bCs/>
                <w:color w:val="000000"/>
              </w:rPr>
              <w:pPrChange w:id="1993" w:author="Autor">
                <w:pPr>
                  <w:jc w:val="center"/>
                </w:pPr>
              </w:pPrChange>
            </w:pPr>
          </w:p>
        </w:tc>
        <w:tc>
          <w:tcPr>
            <w:tcW w:w="776" w:type="dxa"/>
            <w:shd w:val="clear" w:color="auto" w:fill="auto"/>
            <w:vAlign w:val="center"/>
          </w:tcPr>
          <w:p w14:paraId="5F9FFFBF" w14:textId="77777777" w:rsidR="002E3A48" w:rsidRPr="007001F1" w:rsidDel="007D765B" w:rsidRDefault="002E3A48">
            <w:pPr>
              <w:spacing w:after="160" w:line="259" w:lineRule="auto"/>
              <w:rPr>
                <w:del w:id="1994" w:author="Autor"/>
                <w:b/>
                <w:bCs/>
                <w:color w:val="000000"/>
              </w:rPr>
              <w:pPrChange w:id="1995" w:author="Autor">
                <w:pPr>
                  <w:jc w:val="center"/>
                </w:pPr>
              </w:pPrChange>
            </w:pPr>
          </w:p>
        </w:tc>
        <w:tc>
          <w:tcPr>
            <w:tcW w:w="1775" w:type="dxa"/>
            <w:shd w:val="clear" w:color="auto" w:fill="auto"/>
            <w:vAlign w:val="center"/>
          </w:tcPr>
          <w:p w14:paraId="18233734" w14:textId="77777777" w:rsidR="002E3A48" w:rsidRPr="007001F1" w:rsidDel="007D765B" w:rsidRDefault="002E3A48">
            <w:pPr>
              <w:spacing w:after="160" w:line="259" w:lineRule="auto"/>
              <w:rPr>
                <w:del w:id="1996" w:author="Autor"/>
                <w:b/>
                <w:bCs/>
                <w:color w:val="000000"/>
              </w:rPr>
              <w:pPrChange w:id="1997" w:author="Autor">
                <w:pPr>
                  <w:jc w:val="center"/>
                </w:pPr>
              </w:pPrChange>
            </w:pPr>
          </w:p>
        </w:tc>
      </w:tr>
      <w:tr w:rsidR="002E3A48" w:rsidRPr="007001F1" w:rsidDel="007D765B" w14:paraId="54BD9C1E" w14:textId="77777777" w:rsidTr="00C64D79">
        <w:trPr>
          <w:trHeight w:val="831"/>
          <w:del w:id="1998" w:author="Autor"/>
        </w:trPr>
        <w:tc>
          <w:tcPr>
            <w:tcW w:w="582" w:type="dxa"/>
            <w:vMerge/>
            <w:shd w:val="clear" w:color="auto" w:fill="auto"/>
            <w:noWrap/>
            <w:vAlign w:val="center"/>
          </w:tcPr>
          <w:p w14:paraId="7987710C" w14:textId="77777777" w:rsidR="002E3A48" w:rsidRPr="007001F1" w:rsidDel="007D765B" w:rsidRDefault="002E3A48">
            <w:pPr>
              <w:spacing w:after="160" w:line="259" w:lineRule="auto"/>
              <w:rPr>
                <w:del w:id="1999" w:author="Autor"/>
                <w:color w:val="000000"/>
              </w:rPr>
              <w:pPrChange w:id="2000" w:author="Autor">
                <w:pPr>
                  <w:jc w:val="center"/>
                </w:pPr>
              </w:pPrChange>
            </w:pPr>
          </w:p>
        </w:tc>
        <w:tc>
          <w:tcPr>
            <w:tcW w:w="4820" w:type="dxa"/>
            <w:gridSpan w:val="2"/>
            <w:shd w:val="clear" w:color="auto" w:fill="auto"/>
            <w:vAlign w:val="center"/>
          </w:tcPr>
          <w:p w14:paraId="5C08E1BA" w14:textId="77777777" w:rsidR="002E3A48" w:rsidRPr="007001F1" w:rsidDel="007D765B" w:rsidRDefault="002E3A48">
            <w:pPr>
              <w:spacing w:after="160" w:line="259" w:lineRule="auto"/>
              <w:rPr>
                <w:del w:id="2001" w:author="Autor"/>
                <w:color w:val="000000"/>
              </w:rPr>
              <w:pPrChange w:id="2002" w:author="Autor">
                <w:pPr>
                  <w:jc w:val="both"/>
                </w:pPr>
              </w:pPrChange>
            </w:pPr>
            <w:del w:id="2003" w:author="Autor">
              <w:r w:rsidRPr="007001F1" w:rsidDel="007D765B">
                <w:rPr>
                  <w:color w:val="000000"/>
                  <w:sz w:val="22"/>
                  <w:szCs w:val="22"/>
                </w:rPr>
                <w:delTex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delText>
              </w:r>
            </w:del>
          </w:p>
        </w:tc>
        <w:tc>
          <w:tcPr>
            <w:tcW w:w="567" w:type="dxa"/>
            <w:shd w:val="clear" w:color="auto" w:fill="auto"/>
            <w:vAlign w:val="center"/>
          </w:tcPr>
          <w:p w14:paraId="5BC88CE3" w14:textId="77777777" w:rsidR="002E3A48" w:rsidRPr="007001F1" w:rsidDel="007D765B" w:rsidRDefault="002E3A48">
            <w:pPr>
              <w:spacing w:after="160" w:line="259" w:lineRule="auto"/>
              <w:rPr>
                <w:del w:id="2004" w:author="Autor"/>
                <w:b/>
                <w:bCs/>
                <w:color w:val="000000"/>
              </w:rPr>
              <w:pPrChange w:id="2005" w:author="Autor">
                <w:pPr>
                  <w:jc w:val="center"/>
                </w:pPr>
              </w:pPrChange>
            </w:pPr>
          </w:p>
        </w:tc>
        <w:tc>
          <w:tcPr>
            <w:tcW w:w="567" w:type="dxa"/>
            <w:shd w:val="clear" w:color="auto" w:fill="auto"/>
            <w:vAlign w:val="center"/>
          </w:tcPr>
          <w:p w14:paraId="37D1C505" w14:textId="77777777" w:rsidR="002E3A48" w:rsidRPr="007001F1" w:rsidDel="007D765B" w:rsidRDefault="002E3A48">
            <w:pPr>
              <w:spacing w:after="160" w:line="259" w:lineRule="auto"/>
              <w:rPr>
                <w:del w:id="2006" w:author="Autor"/>
                <w:b/>
                <w:bCs/>
                <w:color w:val="000000"/>
              </w:rPr>
              <w:pPrChange w:id="2007" w:author="Autor">
                <w:pPr>
                  <w:jc w:val="center"/>
                </w:pPr>
              </w:pPrChange>
            </w:pPr>
          </w:p>
        </w:tc>
        <w:tc>
          <w:tcPr>
            <w:tcW w:w="776" w:type="dxa"/>
            <w:shd w:val="clear" w:color="auto" w:fill="auto"/>
            <w:vAlign w:val="center"/>
          </w:tcPr>
          <w:p w14:paraId="05802185" w14:textId="77777777" w:rsidR="002E3A48" w:rsidRPr="007001F1" w:rsidDel="007D765B" w:rsidRDefault="002E3A48">
            <w:pPr>
              <w:spacing w:after="160" w:line="259" w:lineRule="auto"/>
              <w:rPr>
                <w:del w:id="2008" w:author="Autor"/>
                <w:b/>
                <w:bCs/>
                <w:color w:val="000000"/>
              </w:rPr>
              <w:pPrChange w:id="2009" w:author="Autor">
                <w:pPr>
                  <w:jc w:val="center"/>
                </w:pPr>
              </w:pPrChange>
            </w:pPr>
          </w:p>
        </w:tc>
        <w:tc>
          <w:tcPr>
            <w:tcW w:w="1775" w:type="dxa"/>
            <w:shd w:val="clear" w:color="auto" w:fill="auto"/>
            <w:vAlign w:val="center"/>
          </w:tcPr>
          <w:p w14:paraId="1F92907C" w14:textId="77777777" w:rsidR="002E3A48" w:rsidRPr="007001F1" w:rsidDel="007D765B" w:rsidRDefault="002E3A48">
            <w:pPr>
              <w:spacing w:after="160" w:line="259" w:lineRule="auto"/>
              <w:rPr>
                <w:del w:id="2010" w:author="Autor"/>
                <w:b/>
                <w:bCs/>
                <w:color w:val="000000"/>
              </w:rPr>
              <w:pPrChange w:id="2011" w:author="Autor">
                <w:pPr>
                  <w:jc w:val="center"/>
                </w:pPr>
              </w:pPrChange>
            </w:pPr>
          </w:p>
        </w:tc>
      </w:tr>
      <w:tr w:rsidR="002E3A48" w:rsidRPr="007001F1" w:rsidDel="007D765B" w14:paraId="1B7F76B6" w14:textId="77777777" w:rsidTr="00C64D79">
        <w:trPr>
          <w:trHeight w:val="497"/>
          <w:del w:id="2012" w:author="Autor"/>
        </w:trPr>
        <w:tc>
          <w:tcPr>
            <w:tcW w:w="582" w:type="dxa"/>
            <w:vMerge/>
            <w:shd w:val="clear" w:color="auto" w:fill="auto"/>
            <w:noWrap/>
            <w:vAlign w:val="center"/>
          </w:tcPr>
          <w:p w14:paraId="091B1826" w14:textId="77777777" w:rsidR="002E3A48" w:rsidRPr="007001F1" w:rsidDel="007D765B" w:rsidRDefault="002E3A48">
            <w:pPr>
              <w:spacing w:after="160" w:line="259" w:lineRule="auto"/>
              <w:rPr>
                <w:del w:id="2013" w:author="Autor"/>
                <w:color w:val="000000"/>
              </w:rPr>
              <w:pPrChange w:id="2014" w:author="Autor">
                <w:pPr>
                  <w:jc w:val="center"/>
                </w:pPr>
              </w:pPrChange>
            </w:pPr>
          </w:p>
        </w:tc>
        <w:tc>
          <w:tcPr>
            <w:tcW w:w="4820" w:type="dxa"/>
            <w:gridSpan w:val="2"/>
            <w:shd w:val="clear" w:color="auto" w:fill="auto"/>
            <w:vAlign w:val="center"/>
          </w:tcPr>
          <w:p w14:paraId="6F7A16D6" w14:textId="77777777" w:rsidR="002E3A48" w:rsidRPr="007001F1" w:rsidDel="007D765B" w:rsidRDefault="002E3A48">
            <w:pPr>
              <w:spacing w:after="160" w:line="259" w:lineRule="auto"/>
              <w:rPr>
                <w:del w:id="2015" w:author="Autor"/>
                <w:color w:val="000000"/>
              </w:rPr>
              <w:pPrChange w:id="2016" w:author="Autor">
                <w:pPr>
                  <w:jc w:val="both"/>
                </w:pPr>
              </w:pPrChange>
            </w:pPr>
            <w:del w:id="2017" w:author="Autor">
              <w:r w:rsidRPr="007001F1" w:rsidDel="007D765B">
                <w:rPr>
                  <w:color w:val="000000"/>
                  <w:sz w:val="22"/>
                  <w:szCs w:val="22"/>
                </w:rPr>
                <w:delText>f) Uviedol verejný obstarávateľ PHZ v oznámení v zmysle § 6 ods. 17 ZVO?</w:delText>
              </w:r>
            </w:del>
          </w:p>
        </w:tc>
        <w:tc>
          <w:tcPr>
            <w:tcW w:w="567" w:type="dxa"/>
            <w:shd w:val="clear" w:color="auto" w:fill="auto"/>
            <w:vAlign w:val="center"/>
          </w:tcPr>
          <w:p w14:paraId="39CAEFF3" w14:textId="77777777" w:rsidR="002E3A48" w:rsidRPr="007001F1" w:rsidDel="007D765B" w:rsidRDefault="002E3A48">
            <w:pPr>
              <w:spacing w:after="160" w:line="259" w:lineRule="auto"/>
              <w:rPr>
                <w:del w:id="2018" w:author="Autor"/>
                <w:b/>
                <w:bCs/>
                <w:color w:val="000000"/>
              </w:rPr>
              <w:pPrChange w:id="2019" w:author="Autor">
                <w:pPr>
                  <w:jc w:val="center"/>
                </w:pPr>
              </w:pPrChange>
            </w:pPr>
          </w:p>
        </w:tc>
        <w:tc>
          <w:tcPr>
            <w:tcW w:w="567" w:type="dxa"/>
            <w:shd w:val="clear" w:color="auto" w:fill="auto"/>
            <w:vAlign w:val="center"/>
          </w:tcPr>
          <w:p w14:paraId="39641FCF" w14:textId="77777777" w:rsidR="002E3A48" w:rsidRPr="007001F1" w:rsidDel="007D765B" w:rsidRDefault="002E3A48">
            <w:pPr>
              <w:spacing w:after="160" w:line="259" w:lineRule="auto"/>
              <w:rPr>
                <w:del w:id="2020" w:author="Autor"/>
                <w:b/>
                <w:bCs/>
                <w:color w:val="000000"/>
              </w:rPr>
              <w:pPrChange w:id="2021" w:author="Autor">
                <w:pPr>
                  <w:jc w:val="center"/>
                </w:pPr>
              </w:pPrChange>
            </w:pPr>
          </w:p>
        </w:tc>
        <w:tc>
          <w:tcPr>
            <w:tcW w:w="776" w:type="dxa"/>
            <w:shd w:val="clear" w:color="auto" w:fill="auto"/>
            <w:vAlign w:val="center"/>
          </w:tcPr>
          <w:p w14:paraId="51251C91" w14:textId="77777777" w:rsidR="002E3A48" w:rsidRPr="007001F1" w:rsidDel="007D765B" w:rsidRDefault="002E3A48">
            <w:pPr>
              <w:spacing w:after="160" w:line="259" w:lineRule="auto"/>
              <w:rPr>
                <w:del w:id="2022" w:author="Autor"/>
                <w:b/>
                <w:bCs/>
                <w:color w:val="000000"/>
              </w:rPr>
              <w:pPrChange w:id="2023" w:author="Autor">
                <w:pPr>
                  <w:jc w:val="center"/>
                </w:pPr>
              </w:pPrChange>
            </w:pPr>
          </w:p>
        </w:tc>
        <w:tc>
          <w:tcPr>
            <w:tcW w:w="1775" w:type="dxa"/>
            <w:shd w:val="clear" w:color="auto" w:fill="auto"/>
            <w:vAlign w:val="center"/>
          </w:tcPr>
          <w:p w14:paraId="17C5D4C0" w14:textId="77777777" w:rsidR="002E3A48" w:rsidRPr="007001F1" w:rsidDel="007D765B" w:rsidRDefault="002E3A48">
            <w:pPr>
              <w:spacing w:after="160" w:line="259" w:lineRule="auto"/>
              <w:rPr>
                <w:del w:id="2024" w:author="Autor"/>
                <w:b/>
                <w:bCs/>
                <w:color w:val="000000"/>
              </w:rPr>
              <w:pPrChange w:id="2025" w:author="Autor">
                <w:pPr>
                  <w:jc w:val="center"/>
                </w:pPr>
              </w:pPrChange>
            </w:pPr>
          </w:p>
        </w:tc>
      </w:tr>
      <w:tr w:rsidR="002E3A48" w:rsidRPr="007001F1" w:rsidDel="007D765B" w14:paraId="57B694DA" w14:textId="77777777" w:rsidTr="00C64D79">
        <w:trPr>
          <w:trHeight w:val="406"/>
          <w:del w:id="2026" w:author="Autor"/>
        </w:trPr>
        <w:tc>
          <w:tcPr>
            <w:tcW w:w="582" w:type="dxa"/>
            <w:vMerge/>
            <w:shd w:val="clear" w:color="auto" w:fill="auto"/>
            <w:noWrap/>
            <w:vAlign w:val="center"/>
          </w:tcPr>
          <w:p w14:paraId="03F9D6FF" w14:textId="77777777" w:rsidR="002E3A48" w:rsidRPr="007001F1" w:rsidDel="007D765B" w:rsidRDefault="002E3A48">
            <w:pPr>
              <w:spacing w:after="160" w:line="259" w:lineRule="auto"/>
              <w:rPr>
                <w:del w:id="2027" w:author="Autor"/>
                <w:color w:val="000000"/>
              </w:rPr>
              <w:pPrChange w:id="2028" w:author="Autor">
                <w:pPr>
                  <w:jc w:val="center"/>
                </w:pPr>
              </w:pPrChange>
            </w:pPr>
          </w:p>
        </w:tc>
        <w:tc>
          <w:tcPr>
            <w:tcW w:w="4820" w:type="dxa"/>
            <w:gridSpan w:val="2"/>
            <w:shd w:val="clear" w:color="auto" w:fill="auto"/>
            <w:vAlign w:val="center"/>
          </w:tcPr>
          <w:p w14:paraId="22B9B4ED" w14:textId="77777777" w:rsidR="002E3A48" w:rsidRPr="007001F1" w:rsidDel="007D765B" w:rsidRDefault="002E3A48">
            <w:pPr>
              <w:spacing w:after="160" w:line="259" w:lineRule="auto"/>
              <w:rPr>
                <w:del w:id="2029" w:author="Autor"/>
                <w:color w:val="000000"/>
              </w:rPr>
              <w:pPrChange w:id="2030" w:author="Autor">
                <w:pPr>
                  <w:jc w:val="both"/>
                </w:pPr>
              </w:pPrChange>
            </w:pPr>
            <w:del w:id="2031" w:author="Autor">
              <w:r w:rsidRPr="007001F1" w:rsidDel="007D765B">
                <w:rPr>
                  <w:sz w:val="22"/>
                  <w:szCs w:val="22"/>
                </w:rPr>
                <w:delText>g)Stanovil verejný obstarávateľ PHZ v zmysle  ostatných ustanovení § 6 ZVO</w:delText>
              </w:r>
              <w:r w:rsidR="0005214C" w:rsidDel="007D765B">
                <w:rPr>
                  <w:color w:val="000000"/>
                  <w:sz w:val="22"/>
                  <w:szCs w:val="22"/>
                </w:rPr>
                <w:delText xml:space="preserve"> </w:delText>
              </w:r>
              <w:r w:rsidR="00EF1106" w:rsidDel="007D765B">
                <w:rPr>
                  <w:color w:val="000000"/>
                  <w:sz w:val="22"/>
                  <w:szCs w:val="22"/>
                </w:rPr>
                <w:delText>a</w:delText>
              </w:r>
              <w:r w:rsidR="0005214C" w:rsidDel="007D765B">
                <w:rPr>
                  <w:color w:val="000000"/>
                  <w:sz w:val="22"/>
                  <w:szCs w:val="22"/>
                </w:rPr>
                <w:delText xml:space="preserve"> v súlade s ustanoveniami Systému riadenia EŠIF</w:delText>
              </w:r>
              <w:r w:rsidRPr="007001F1" w:rsidDel="007D765B">
                <w:rPr>
                  <w:sz w:val="22"/>
                  <w:szCs w:val="22"/>
                </w:rPr>
                <w:delText>?</w:delText>
              </w:r>
            </w:del>
          </w:p>
        </w:tc>
        <w:tc>
          <w:tcPr>
            <w:tcW w:w="567" w:type="dxa"/>
            <w:shd w:val="clear" w:color="auto" w:fill="auto"/>
            <w:vAlign w:val="center"/>
          </w:tcPr>
          <w:p w14:paraId="495EBC18" w14:textId="77777777" w:rsidR="002E3A48" w:rsidRPr="007001F1" w:rsidDel="007D765B" w:rsidRDefault="002E3A48">
            <w:pPr>
              <w:spacing w:after="160" w:line="259" w:lineRule="auto"/>
              <w:rPr>
                <w:del w:id="2032" w:author="Autor"/>
                <w:b/>
                <w:bCs/>
                <w:color w:val="000000"/>
              </w:rPr>
              <w:pPrChange w:id="2033" w:author="Autor">
                <w:pPr>
                  <w:jc w:val="center"/>
                </w:pPr>
              </w:pPrChange>
            </w:pPr>
          </w:p>
        </w:tc>
        <w:tc>
          <w:tcPr>
            <w:tcW w:w="567" w:type="dxa"/>
            <w:shd w:val="clear" w:color="auto" w:fill="auto"/>
            <w:vAlign w:val="center"/>
          </w:tcPr>
          <w:p w14:paraId="5262AFF2" w14:textId="77777777" w:rsidR="002E3A48" w:rsidRPr="007001F1" w:rsidDel="007D765B" w:rsidRDefault="002E3A48">
            <w:pPr>
              <w:spacing w:after="160" w:line="259" w:lineRule="auto"/>
              <w:rPr>
                <w:del w:id="2034" w:author="Autor"/>
                <w:b/>
                <w:bCs/>
                <w:color w:val="000000"/>
              </w:rPr>
              <w:pPrChange w:id="2035" w:author="Autor">
                <w:pPr>
                  <w:jc w:val="center"/>
                </w:pPr>
              </w:pPrChange>
            </w:pPr>
          </w:p>
        </w:tc>
        <w:tc>
          <w:tcPr>
            <w:tcW w:w="776" w:type="dxa"/>
            <w:shd w:val="clear" w:color="auto" w:fill="auto"/>
            <w:vAlign w:val="center"/>
          </w:tcPr>
          <w:p w14:paraId="2F04BED7" w14:textId="77777777" w:rsidR="002E3A48" w:rsidRPr="007001F1" w:rsidDel="007D765B" w:rsidRDefault="002E3A48">
            <w:pPr>
              <w:spacing w:after="160" w:line="259" w:lineRule="auto"/>
              <w:rPr>
                <w:del w:id="2036" w:author="Autor"/>
                <w:b/>
                <w:bCs/>
                <w:color w:val="000000"/>
              </w:rPr>
              <w:pPrChange w:id="2037" w:author="Autor">
                <w:pPr>
                  <w:jc w:val="center"/>
                </w:pPr>
              </w:pPrChange>
            </w:pPr>
          </w:p>
        </w:tc>
        <w:tc>
          <w:tcPr>
            <w:tcW w:w="1775" w:type="dxa"/>
            <w:shd w:val="clear" w:color="auto" w:fill="auto"/>
            <w:vAlign w:val="center"/>
          </w:tcPr>
          <w:p w14:paraId="641A1578" w14:textId="77777777" w:rsidR="002E3A48" w:rsidRPr="007001F1" w:rsidDel="007D765B" w:rsidRDefault="002E3A48">
            <w:pPr>
              <w:spacing w:after="160" w:line="259" w:lineRule="auto"/>
              <w:rPr>
                <w:del w:id="2038" w:author="Autor"/>
                <w:b/>
                <w:bCs/>
                <w:color w:val="000000"/>
              </w:rPr>
              <w:pPrChange w:id="2039" w:author="Autor">
                <w:pPr>
                  <w:jc w:val="center"/>
                </w:pPr>
              </w:pPrChange>
            </w:pPr>
          </w:p>
        </w:tc>
      </w:tr>
      <w:tr w:rsidR="00BD0EAF" w:rsidRPr="007001F1" w:rsidDel="007D765B" w14:paraId="63D0644A" w14:textId="77777777" w:rsidTr="00C64D79">
        <w:trPr>
          <w:trHeight w:val="20"/>
          <w:del w:id="2040" w:author="Autor"/>
        </w:trPr>
        <w:tc>
          <w:tcPr>
            <w:tcW w:w="582" w:type="dxa"/>
            <w:shd w:val="clear" w:color="auto" w:fill="auto"/>
            <w:noWrap/>
            <w:vAlign w:val="center"/>
            <w:hideMark/>
          </w:tcPr>
          <w:p w14:paraId="12795D7E" w14:textId="77777777" w:rsidR="00BD0EAF" w:rsidRPr="007001F1" w:rsidDel="007D765B" w:rsidRDefault="00C769FE">
            <w:pPr>
              <w:spacing w:after="160" w:line="259" w:lineRule="auto"/>
              <w:rPr>
                <w:del w:id="2041" w:author="Autor"/>
                <w:color w:val="000000"/>
              </w:rPr>
              <w:pPrChange w:id="2042" w:author="Autor">
                <w:pPr>
                  <w:jc w:val="center"/>
                </w:pPr>
              </w:pPrChange>
            </w:pPr>
            <w:del w:id="2043" w:author="Autor">
              <w:r w:rsidRPr="007001F1" w:rsidDel="007D765B">
                <w:rPr>
                  <w:color w:val="000000"/>
                  <w:sz w:val="22"/>
                  <w:szCs w:val="22"/>
                </w:rPr>
                <w:delText>4</w:delText>
              </w:r>
            </w:del>
          </w:p>
        </w:tc>
        <w:tc>
          <w:tcPr>
            <w:tcW w:w="4820" w:type="dxa"/>
            <w:gridSpan w:val="2"/>
            <w:shd w:val="clear" w:color="auto" w:fill="auto"/>
            <w:vAlign w:val="center"/>
            <w:hideMark/>
          </w:tcPr>
          <w:p w14:paraId="55046CA2" w14:textId="77777777" w:rsidR="00BD0EAF" w:rsidRPr="007001F1" w:rsidDel="007D765B" w:rsidRDefault="00BD0EAF">
            <w:pPr>
              <w:spacing w:after="160" w:line="259" w:lineRule="auto"/>
              <w:rPr>
                <w:del w:id="2044" w:author="Autor"/>
                <w:color w:val="000000"/>
              </w:rPr>
              <w:pPrChange w:id="2045" w:author="Autor">
                <w:pPr>
                  <w:jc w:val="both"/>
                </w:pPr>
              </w:pPrChange>
            </w:pPr>
            <w:del w:id="2046" w:author="Autor">
              <w:r w:rsidRPr="007001F1" w:rsidDel="007D765B">
                <w:rPr>
                  <w:color w:val="000000"/>
                  <w:sz w:val="22"/>
                  <w:szCs w:val="22"/>
                </w:rPr>
                <w:delText>Definícia predmetu zákazky umožňuje čo najširšiu hospodársku súťaž a je v súlade s princípmi verejného obstarávania?</w:delText>
              </w:r>
            </w:del>
          </w:p>
        </w:tc>
        <w:tc>
          <w:tcPr>
            <w:tcW w:w="567" w:type="dxa"/>
            <w:shd w:val="clear" w:color="auto" w:fill="auto"/>
            <w:vAlign w:val="center"/>
            <w:hideMark/>
          </w:tcPr>
          <w:p w14:paraId="25C87618" w14:textId="77777777" w:rsidR="00BD0EAF" w:rsidRPr="007001F1" w:rsidDel="007D765B" w:rsidRDefault="00BD0EAF">
            <w:pPr>
              <w:spacing w:after="160" w:line="259" w:lineRule="auto"/>
              <w:rPr>
                <w:del w:id="2047" w:author="Autor"/>
                <w:b/>
                <w:bCs/>
                <w:color w:val="000000"/>
              </w:rPr>
              <w:pPrChange w:id="2048" w:author="Autor">
                <w:pPr>
                  <w:jc w:val="center"/>
                </w:pPr>
              </w:pPrChange>
            </w:pPr>
            <w:del w:id="2049" w:author="Autor">
              <w:r w:rsidRPr="007001F1" w:rsidDel="007D765B">
                <w:rPr>
                  <w:b/>
                  <w:bCs/>
                  <w:color w:val="000000"/>
                  <w:sz w:val="22"/>
                  <w:szCs w:val="22"/>
                </w:rPr>
                <w:delText> </w:delText>
              </w:r>
            </w:del>
          </w:p>
        </w:tc>
        <w:tc>
          <w:tcPr>
            <w:tcW w:w="567" w:type="dxa"/>
            <w:shd w:val="clear" w:color="auto" w:fill="auto"/>
            <w:vAlign w:val="center"/>
            <w:hideMark/>
          </w:tcPr>
          <w:p w14:paraId="16673822" w14:textId="77777777" w:rsidR="00BD0EAF" w:rsidRPr="007001F1" w:rsidDel="007D765B" w:rsidRDefault="00BD0EAF">
            <w:pPr>
              <w:spacing w:after="160" w:line="259" w:lineRule="auto"/>
              <w:rPr>
                <w:del w:id="2050" w:author="Autor"/>
                <w:b/>
                <w:bCs/>
                <w:color w:val="000000"/>
              </w:rPr>
              <w:pPrChange w:id="2051" w:author="Autor">
                <w:pPr>
                  <w:jc w:val="center"/>
                </w:pPr>
              </w:pPrChange>
            </w:pPr>
            <w:del w:id="2052" w:author="Autor">
              <w:r w:rsidRPr="007001F1" w:rsidDel="007D765B">
                <w:rPr>
                  <w:b/>
                  <w:bCs/>
                  <w:color w:val="000000"/>
                  <w:sz w:val="22"/>
                  <w:szCs w:val="22"/>
                </w:rPr>
                <w:delText> </w:delText>
              </w:r>
            </w:del>
          </w:p>
        </w:tc>
        <w:tc>
          <w:tcPr>
            <w:tcW w:w="776" w:type="dxa"/>
            <w:shd w:val="clear" w:color="auto" w:fill="auto"/>
            <w:vAlign w:val="center"/>
            <w:hideMark/>
          </w:tcPr>
          <w:p w14:paraId="10E139C9" w14:textId="77777777" w:rsidR="00BD0EAF" w:rsidRPr="007001F1" w:rsidDel="007D765B" w:rsidRDefault="00BD0EAF">
            <w:pPr>
              <w:spacing w:after="160" w:line="259" w:lineRule="auto"/>
              <w:rPr>
                <w:del w:id="2053" w:author="Autor"/>
                <w:b/>
                <w:bCs/>
                <w:color w:val="000000"/>
              </w:rPr>
              <w:pPrChange w:id="2054" w:author="Autor">
                <w:pPr>
                  <w:jc w:val="center"/>
                </w:pPr>
              </w:pPrChange>
            </w:pPr>
            <w:del w:id="2055" w:author="Autor">
              <w:r w:rsidRPr="007001F1" w:rsidDel="007D765B">
                <w:rPr>
                  <w:b/>
                  <w:bCs/>
                  <w:color w:val="000000"/>
                  <w:sz w:val="22"/>
                  <w:szCs w:val="22"/>
                </w:rPr>
                <w:delText> </w:delText>
              </w:r>
            </w:del>
          </w:p>
        </w:tc>
        <w:tc>
          <w:tcPr>
            <w:tcW w:w="1775" w:type="dxa"/>
            <w:shd w:val="clear" w:color="auto" w:fill="auto"/>
            <w:vAlign w:val="center"/>
            <w:hideMark/>
          </w:tcPr>
          <w:p w14:paraId="2B7287CC" w14:textId="77777777" w:rsidR="00BD0EAF" w:rsidRPr="007001F1" w:rsidDel="007D765B" w:rsidRDefault="00BD0EAF">
            <w:pPr>
              <w:spacing w:after="160" w:line="259" w:lineRule="auto"/>
              <w:rPr>
                <w:del w:id="2056" w:author="Autor"/>
                <w:b/>
                <w:bCs/>
                <w:color w:val="000000"/>
              </w:rPr>
              <w:pPrChange w:id="2057" w:author="Autor">
                <w:pPr>
                  <w:jc w:val="center"/>
                </w:pPr>
              </w:pPrChange>
            </w:pPr>
            <w:del w:id="2058" w:author="Autor">
              <w:r w:rsidRPr="007001F1" w:rsidDel="007D765B">
                <w:rPr>
                  <w:b/>
                  <w:bCs/>
                  <w:color w:val="000000"/>
                  <w:sz w:val="22"/>
                  <w:szCs w:val="22"/>
                </w:rPr>
                <w:delText> </w:delText>
              </w:r>
            </w:del>
          </w:p>
        </w:tc>
      </w:tr>
      <w:tr w:rsidR="002E3A48" w:rsidRPr="007001F1" w:rsidDel="007D765B" w14:paraId="40FFBA7D" w14:textId="77777777" w:rsidTr="00C64D79">
        <w:trPr>
          <w:trHeight w:val="503"/>
          <w:del w:id="2059" w:author="Autor"/>
        </w:trPr>
        <w:tc>
          <w:tcPr>
            <w:tcW w:w="582" w:type="dxa"/>
            <w:vMerge w:val="restart"/>
            <w:shd w:val="clear" w:color="auto" w:fill="auto"/>
            <w:noWrap/>
            <w:vAlign w:val="center"/>
            <w:hideMark/>
          </w:tcPr>
          <w:p w14:paraId="4CA45A27" w14:textId="77777777" w:rsidR="002E3A48" w:rsidRPr="007001F1" w:rsidDel="007D765B" w:rsidRDefault="002E3A48">
            <w:pPr>
              <w:spacing w:after="160" w:line="259" w:lineRule="auto"/>
              <w:rPr>
                <w:del w:id="2060" w:author="Autor"/>
                <w:color w:val="000000"/>
              </w:rPr>
              <w:pPrChange w:id="2061" w:author="Autor">
                <w:pPr>
                  <w:jc w:val="center"/>
                </w:pPr>
              </w:pPrChange>
            </w:pPr>
            <w:del w:id="2062" w:author="Autor">
              <w:r w:rsidRPr="007001F1" w:rsidDel="007D765B">
                <w:rPr>
                  <w:color w:val="000000"/>
                  <w:sz w:val="22"/>
                  <w:szCs w:val="22"/>
                </w:rPr>
                <w:delText>5</w:delText>
              </w:r>
            </w:del>
          </w:p>
        </w:tc>
        <w:tc>
          <w:tcPr>
            <w:tcW w:w="4820" w:type="dxa"/>
            <w:gridSpan w:val="2"/>
            <w:shd w:val="clear" w:color="auto" w:fill="auto"/>
            <w:vAlign w:val="center"/>
            <w:hideMark/>
          </w:tcPr>
          <w:p w14:paraId="582359E4" w14:textId="77777777" w:rsidR="002E3A48" w:rsidRPr="007001F1" w:rsidDel="007D765B" w:rsidRDefault="002E3A48">
            <w:pPr>
              <w:spacing w:after="160" w:line="259" w:lineRule="auto"/>
              <w:rPr>
                <w:del w:id="2063" w:author="Autor"/>
                <w:color w:val="000000"/>
              </w:rPr>
              <w:pPrChange w:id="2064" w:author="Autor">
                <w:pPr>
                  <w:jc w:val="both"/>
                </w:pPr>
              </w:pPrChange>
            </w:pPr>
            <w:del w:id="2065" w:author="Autor">
              <w:r w:rsidRPr="007001F1" w:rsidDel="007D765B">
                <w:rPr>
                  <w:color w:val="000000"/>
                  <w:sz w:val="22"/>
                  <w:szCs w:val="22"/>
                </w:rPr>
                <w:delText>a) Vzhľadom na predmet zákazky bol zvolený správny vzor vš</w:delText>
              </w:r>
              <w:r w:rsidR="003F3D85" w:rsidRPr="007001F1" w:rsidDel="007D765B">
                <w:rPr>
                  <w:color w:val="000000"/>
                  <w:sz w:val="22"/>
                  <w:szCs w:val="22"/>
                </w:rPr>
                <w:delText>eobecných  zmluvných podmienok?</w:delText>
              </w:r>
            </w:del>
          </w:p>
        </w:tc>
        <w:tc>
          <w:tcPr>
            <w:tcW w:w="567" w:type="dxa"/>
            <w:shd w:val="clear" w:color="auto" w:fill="auto"/>
            <w:vAlign w:val="center"/>
            <w:hideMark/>
          </w:tcPr>
          <w:p w14:paraId="5F3C63DB" w14:textId="77777777" w:rsidR="002E3A48" w:rsidRPr="007001F1" w:rsidDel="007D765B" w:rsidRDefault="002E3A48">
            <w:pPr>
              <w:spacing w:after="160" w:line="259" w:lineRule="auto"/>
              <w:rPr>
                <w:del w:id="2066" w:author="Autor"/>
                <w:b/>
                <w:bCs/>
                <w:color w:val="000000"/>
              </w:rPr>
              <w:pPrChange w:id="2067" w:author="Autor">
                <w:pPr>
                  <w:jc w:val="center"/>
                </w:pPr>
              </w:pPrChange>
            </w:pPr>
            <w:del w:id="2068" w:author="Autor">
              <w:r w:rsidRPr="007001F1" w:rsidDel="007D765B">
                <w:rPr>
                  <w:b/>
                  <w:bCs/>
                  <w:color w:val="000000"/>
                  <w:sz w:val="22"/>
                  <w:szCs w:val="22"/>
                </w:rPr>
                <w:delText> </w:delText>
              </w:r>
            </w:del>
          </w:p>
        </w:tc>
        <w:tc>
          <w:tcPr>
            <w:tcW w:w="567" w:type="dxa"/>
            <w:shd w:val="clear" w:color="auto" w:fill="auto"/>
            <w:vAlign w:val="center"/>
            <w:hideMark/>
          </w:tcPr>
          <w:p w14:paraId="2ACFB535" w14:textId="77777777" w:rsidR="002E3A48" w:rsidRPr="007001F1" w:rsidDel="007D765B" w:rsidRDefault="002E3A48">
            <w:pPr>
              <w:spacing w:after="160" w:line="259" w:lineRule="auto"/>
              <w:rPr>
                <w:del w:id="2069" w:author="Autor"/>
                <w:b/>
                <w:bCs/>
                <w:color w:val="000000"/>
              </w:rPr>
              <w:pPrChange w:id="2070" w:author="Autor">
                <w:pPr>
                  <w:jc w:val="center"/>
                </w:pPr>
              </w:pPrChange>
            </w:pPr>
            <w:del w:id="2071" w:author="Autor">
              <w:r w:rsidRPr="007001F1" w:rsidDel="007D765B">
                <w:rPr>
                  <w:b/>
                  <w:bCs/>
                  <w:color w:val="000000"/>
                  <w:sz w:val="22"/>
                  <w:szCs w:val="22"/>
                </w:rPr>
                <w:delText> </w:delText>
              </w:r>
            </w:del>
          </w:p>
        </w:tc>
        <w:tc>
          <w:tcPr>
            <w:tcW w:w="776" w:type="dxa"/>
            <w:shd w:val="clear" w:color="auto" w:fill="auto"/>
            <w:vAlign w:val="center"/>
            <w:hideMark/>
          </w:tcPr>
          <w:p w14:paraId="7D677443" w14:textId="77777777" w:rsidR="002E3A48" w:rsidRPr="007001F1" w:rsidDel="007D765B" w:rsidRDefault="002E3A48">
            <w:pPr>
              <w:spacing w:after="160" w:line="259" w:lineRule="auto"/>
              <w:rPr>
                <w:del w:id="2072" w:author="Autor"/>
                <w:b/>
                <w:bCs/>
                <w:color w:val="000000"/>
              </w:rPr>
              <w:pPrChange w:id="2073" w:author="Autor">
                <w:pPr>
                  <w:jc w:val="center"/>
                </w:pPr>
              </w:pPrChange>
            </w:pPr>
            <w:del w:id="2074" w:author="Autor">
              <w:r w:rsidRPr="007001F1" w:rsidDel="007D765B">
                <w:rPr>
                  <w:b/>
                  <w:bCs/>
                  <w:color w:val="000000"/>
                  <w:sz w:val="22"/>
                  <w:szCs w:val="22"/>
                </w:rPr>
                <w:delText> </w:delText>
              </w:r>
            </w:del>
          </w:p>
        </w:tc>
        <w:tc>
          <w:tcPr>
            <w:tcW w:w="1775" w:type="dxa"/>
            <w:shd w:val="clear" w:color="auto" w:fill="auto"/>
            <w:vAlign w:val="center"/>
            <w:hideMark/>
          </w:tcPr>
          <w:p w14:paraId="04E42F85" w14:textId="77777777" w:rsidR="002E3A48" w:rsidRPr="007001F1" w:rsidDel="007D765B" w:rsidRDefault="002E3A48">
            <w:pPr>
              <w:spacing w:after="160" w:line="259" w:lineRule="auto"/>
              <w:rPr>
                <w:del w:id="2075" w:author="Autor"/>
                <w:b/>
                <w:bCs/>
                <w:color w:val="000000"/>
              </w:rPr>
              <w:pPrChange w:id="2076" w:author="Autor">
                <w:pPr>
                  <w:jc w:val="center"/>
                </w:pPr>
              </w:pPrChange>
            </w:pPr>
            <w:del w:id="2077" w:author="Autor">
              <w:r w:rsidRPr="007001F1" w:rsidDel="007D765B">
                <w:rPr>
                  <w:b/>
                  <w:bCs/>
                  <w:color w:val="000000"/>
                  <w:sz w:val="22"/>
                  <w:szCs w:val="22"/>
                </w:rPr>
                <w:delText> </w:delText>
              </w:r>
            </w:del>
          </w:p>
        </w:tc>
      </w:tr>
      <w:tr w:rsidR="002E3A48" w:rsidRPr="007001F1" w:rsidDel="007D765B" w14:paraId="48DBFD37" w14:textId="77777777" w:rsidTr="00C64D79">
        <w:trPr>
          <w:trHeight w:val="502"/>
          <w:del w:id="2078" w:author="Autor"/>
        </w:trPr>
        <w:tc>
          <w:tcPr>
            <w:tcW w:w="582" w:type="dxa"/>
            <w:vMerge/>
            <w:shd w:val="clear" w:color="auto" w:fill="auto"/>
            <w:noWrap/>
            <w:vAlign w:val="center"/>
          </w:tcPr>
          <w:p w14:paraId="2DA21797" w14:textId="77777777" w:rsidR="002E3A48" w:rsidRPr="007001F1" w:rsidDel="007D765B" w:rsidRDefault="002E3A48">
            <w:pPr>
              <w:spacing w:after="160" w:line="259" w:lineRule="auto"/>
              <w:rPr>
                <w:del w:id="2079" w:author="Autor"/>
                <w:color w:val="000000"/>
              </w:rPr>
              <w:pPrChange w:id="2080" w:author="Autor">
                <w:pPr>
                  <w:jc w:val="center"/>
                </w:pPr>
              </w:pPrChange>
            </w:pPr>
          </w:p>
        </w:tc>
        <w:tc>
          <w:tcPr>
            <w:tcW w:w="4820" w:type="dxa"/>
            <w:gridSpan w:val="2"/>
            <w:shd w:val="clear" w:color="auto" w:fill="auto"/>
            <w:vAlign w:val="center"/>
          </w:tcPr>
          <w:p w14:paraId="3E6FCEF4" w14:textId="77777777" w:rsidR="002E3A48" w:rsidRPr="007001F1" w:rsidDel="007D765B" w:rsidRDefault="002E3A48">
            <w:pPr>
              <w:spacing w:after="160" w:line="259" w:lineRule="auto"/>
              <w:rPr>
                <w:del w:id="2081" w:author="Autor"/>
                <w:color w:val="000000"/>
              </w:rPr>
              <w:pPrChange w:id="2082" w:author="Autor">
                <w:pPr>
                  <w:jc w:val="both"/>
                </w:pPr>
              </w:pPrChange>
            </w:pPr>
            <w:del w:id="2083" w:author="Autor">
              <w:r w:rsidRPr="007001F1" w:rsidDel="007D765B">
                <w:rPr>
                  <w:color w:val="000000"/>
                  <w:sz w:val="22"/>
                  <w:szCs w:val="22"/>
                </w:rPr>
                <w:delText>b) Využili sa všeobecné zmluvné podmienky určené pre zákazky spolufinancované zo zdrojov EÚ?</w:delText>
              </w:r>
            </w:del>
          </w:p>
        </w:tc>
        <w:tc>
          <w:tcPr>
            <w:tcW w:w="567" w:type="dxa"/>
            <w:shd w:val="clear" w:color="auto" w:fill="auto"/>
            <w:vAlign w:val="center"/>
          </w:tcPr>
          <w:p w14:paraId="62632AF9" w14:textId="77777777" w:rsidR="002E3A48" w:rsidRPr="007001F1" w:rsidDel="007D765B" w:rsidRDefault="002E3A48">
            <w:pPr>
              <w:spacing w:after="160" w:line="259" w:lineRule="auto"/>
              <w:rPr>
                <w:del w:id="2084" w:author="Autor"/>
                <w:b/>
                <w:bCs/>
                <w:color w:val="000000"/>
              </w:rPr>
              <w:pPrChange w:id="2085" w:author="Autor">
                <w:pPr>
                  <w:jc w:val="center"/>
                </w:pPr>
              </w:pPrChange>
            </w:pPr>
          </w:p>
        </w:tc>
        <w:tc>
          <w:tcPr>
            <w:tcW w:w="567" w:type="dxa"/>
            <w:shd w:val="clear" w:color="auto" w:fill="auto"/>
            <w:vAlign w:val="center"/>
          </w:tcPr>
          <w:p w14:paraId="1174857A" w14:textId="77777777" w:rsidR="002E3A48" w:rsidRPr="007001F1" w:rsidDel="007D765B" w:rsidRDefault="002E3A48">
            <w:pPr>
              <w:spacing w:after="160" w:line="259" w:lineRule="auto"/>
              <w:rPr>
                <w:del w:id="2086" w:author="Autor"/>
                <w:b/>
                <w:bCs/>
                <w:color w:val="000000"/>
              </w:rPr>
              <w:pPrChange w:id="2087" w:author="Autor">
                <w:pPr>
                  <w:jc w:val="center"/>
                </w:pPr>
              </w:pPrChange>
            </w:pPr>
          </w:p>
        </w:tc>
        <w:tc>
          <w:tcPr>
            <w:tcW w:w="776" w:type="dxa"/>
            <w:shd w:val="clear" w:color="auto" w:fill="auto"/>
            <w:vAlign w:val="center"/>
          </w:tcPr>
          <w:p w14:paraId="3E3145D4" w14:textId="77777777" w:rsidR="002E3A48" w:rsidRPr="007001F1" w:rsidDel="007D765B" w:rsidRDefault="002E3A48">
            <w:pPr>
              <w:spacing w:after="160" w:line="259" w:lineRule="auto"/>
              <w:rPr>
                <w:del w:id="2088" w:author="Autor"/>
                <w:b/>
                <w:bCs/>
                <w:color w:val="000000"/>
              </w:rPr>
              <w:pPrChange w:id="2089" w:author="Autor">
                <w:pPr>
                  <w:jc w:val="center"/>
                </w:pPr>
              </w:pPrChange>
            </w:pPr>
          </w:p>
        </w:tc>
        <w:tc>
          <w:tcPr>
            <w:tcW w:w="1775" w:type="dxa"/>
            <w:shd w:val="clear" w:color="auto" w:fill="auto"/>
            <w:vAlign w:val="center"/>
          </w:tcPr>
          <w:p w14:paraId="0350ABD0" w14:textId="77777777" w:rsidR="002E3A48" w:rsidRPr="007001F1" w:rsidDel="007D765B" w:rsidRDefault="002E3A48">
            <w:pPr>
              <w:spacing w:after="160" w:line="259" w:lineRule="auto"/>
              <w:rPr>
                <w:del w:id="2090" w:author="Autor"/>
                <w:b/>
                <w:bCs/>
                <w:color w:val="000000"/>
              </w:rPr>
              <w:pPrChange w:id="2091" w:author="Autor">
                <w:pPr>
                  <w:jc w:val="center"/>
                </w:pPr>
              </w:pPrChange>
            </w:pPr>
          </w:p>
        </w:tc>
      </w:tr>
      <w:tr w:rsidR="00BD0EAF" w:rsidRPr="007001F1" w:rsidDel="007D765B" w14:paraId="6F56E86C" w14:textId="77777777" w:rsidTr="00C64D79">
        <w:trPr>
          <w:trHeight w:val="20"/>
          <w:del w:id="2092" w:author="Autor"/>
        </w:trPr>
        <w:tc>
          <w:tcPr>
            <w:tcW w:w="582" w:type="dxa"/>
            <w:shd w:val="clear" w:color="auto" w:fill="auto"/>
            <w:noWrap/>
            <w:vAlign w:val="center"/>
            <w:hideMark/>
          </w:tcPr>
          <w:p w14:paraId="3A8DF8BB" w14:textId="77777777" w:rsidR="00BD0EAF" w:rsidRPr="007001F1" w:rsidDel="007D765B" w:rsidRDefault="00C769FE">
            <w:pPr>
              <w:spacing w:after="160" w:line="259" w:lineRule="auto"/>
              <w:rPr>
                <w:del w:id="2093" w:author="Autor"/>
                <w:color w:val="000000"/>
              </w:rPr>
              <w:pPrChange w:id="2094" w:author="Autor">
                <w:pPr>
                  <w:jc w:val="center"/>
                </w:pPr>
              </w:pPrChange>
            </w:pPr>
            <w:del w:id="2095" w:author="Autor">
              <w:r w:rsidRPr="007001F1" w:rsidDel="007D765B">
                <w:rPr>
                  <w:color w:val="000000"/>
                  <w:sz w:val="22"/>
                  <w:szCs w:val="22"/>
                </w:rPr>
                <w:delText>6</w:delText>
              </w:r>
            </w:del>
          </w:p>
        </w:tc>
        <w:tc>
          <w:tcPr>
            <w:tcW w:w="4820" w:type="dxa"/>
            <w:gridSpan w:val="2"/>
            <w:shd w:val="clear" w:color="auto" w:fill="auto"/>
            <w:vAlign w:val="center"/>
            <w:hideMark/>
          </w:tcPr>
          <w:p w14:paraId="738BEEEE" w14:textId="77777777" w:rsidR="00BD0EAF" w:rsidRPr="007001F1" w:rsidDel="007D765B" w:rsidRDefault="00BD0EAF">
            <w:pPr>
              <w:spacing w:after="160" w:line="259" w:lineRule="auto"/>
              <w:rPr>
                <w:del w:id="2096" w:author="Autor"/>
                <w:color w:val="000000"/>
              </w:rPr>
              <w:pPrChange w:id="2097" w:author="Autor">
                <w:pPr>
                  <w:jc w:val="both"/>
                </w:pPr>
              </w:pPrChange>
            </w:pPr>
            <w:del w:id="2098" w:author="Autor">
              <w:r w:rsidRPr="007001F1" w:rsidDel="007D765B">
                <w:rPr>
                  <w:color w:val="000000"/>
                  <w:sz w:val="22"/>
                  <w:szCs w:val="22"/>
                </w:rPr>
                <w:delText>Objednávkové atribúty, zmluvné špecifikácie a podmienky súťaže, ktoré boli doplnené sú v súlade s princípmi verejného obstarávania a podporujú čestnú hospodársku súťaž?</w:delText>
              </w:r>
            </w:del>
          </w:p>
        </w:tc>
        <w:tc>
          <w:tcPr>
            <w:tcW w:w="567" w:type="dxa"/>
            <w:shd w:val="clear" w:color="auto" w:fill="auto"/>
            <w:vAlign w:val="center"/>
            <w:hideMark/>
          </w:tcPr>
          <w:p w14:paraId="5A5A07DC" w14:textId="77777777" w:rsidR="00BD0EAF" w:rsidRPr="007001F1" w:rsidDel="007D765B" w:rsidRDefault="00BD0EAF">
            <w:pPr>
              <w:spacing w:after="160" w:line="259" w:lineRule="auto"/>
              <w:rPr>
                <w:del w:id="2099" w:author="Autor"/>
                <w:b/>
                <w:bCs/>
                <w:color w:val="000000"/>
              </w:rPr>
              <w:pPrChange w:id="2100" w:author="Autor">
                <w:pPr>
                  <w:jc w:val="center"/>
                </w:pPr>
              </w:pPrChange>
            </w:pPr>
            <w:del w:id="2101" w:author="Autor">
              <w:r w:rsidRPr="007001F1" w:rsidDel="007D765B">
                <w:rPr>
                  <w:b/>
                  <w:bCs/>
                  <w:color w:val="000000"/>
                  <w:sz w:val="22"/>
                  <w:szCs w:val="22"/>
                </w:rPr>
                <w:delText> </w:delText>
              </w:r>
            </w:del>
          </w:p>
        </w:tc>
        <w:tc>
          <w:tcPr>
            <w:tcW w:w="567" w:type="dxa"/>
            <w:shd w:val="clear" w:color="auto" w:fill="auto"/>
            <w:vAlign w:val="center"/>
            <w:hideMark/>
          </w:tcPr>
          <w:p w14:paraId="4AEC763C" w14:textId="77777777" w:rsidR="00BD0EAF" w:rsidRPr="007001F1" w:rsidDel="007D765B" w:rsidRDefault="00BD0EAF">
            <w:pPr>
              <w:spacing w:after="160" w:line="259" w:lineRule="auto"/>
              <w:rPr>
                <w:del w:id="2102" w:author="Autor"/>
                <w:b/>
                <w:bCs/>
                <w:color w:val="000000"/>
              </w:rPr>
              <w:pPrChange w:id="2103" w:author="Autor">
                <w:pPr>
                  <w:jc w:val="center"/>
                </w:pPr>
              </w:pPrChange>
            </w:pPr>
            <w:del w:id="2104" w:author="Autor">
              <w:r w:rsidRPr="007001F1" w:rsidDel="007D765B">
                <w:rPr>
                  <w:b/>
                  <w:bCs/>
                  <w:color w:val="000000"/>
                  <w:sz w:val="22"/>
                  <w:szCs w:val="22"/>
                </w:rPr>
                <w:delText> </w:delText>
              </w:r>
            </w:del>
          </w:p>
        </w:tc>
        <w:tc>
          <w:tcPr>
            <w:tcW w:w="776" w:type="dxa"/>
            <w:shd w:val="clear" w:color="auto" w:fill="auto"/>
            <w:vAlign w:val="center"/>
            <w:hideMark/>
          </w:tcPr>
          <w:p w14:paraId="6C80CA8A" w14:textId="77777777" w:rsidR="00BD0EAF" w:rsidRPr="007001F1" w:rsidDel="007D765B" w:rsidRDefault="00BD0EAF">
            <w:pPr>
              <w:spacing w:after="160" w:line="259" w:lineRule="auto"/>
              <w:rPr>
                <w:del w:id="2105" w:author="Autor"/>
                <w:b/>
                <w:bCs/>
                <w:color w:val="000000"/>
              </w:rPr>
              <w:pPrChange w:id="2106" w:author="Autor">
                <w:pPr>
                  <w:jc w:val="center"/>
                </w:pPr>
              </w:pPrChange>
            </w:pPr>
            <w:del w:id="2107" w:author="Autor">
              <w:r w:rsidRPr="007001F1" w:rsidDel="007D765B">
                <w:rPr>
                  <w:b/>
                  <w:bCs/>
                  <w:color w:val="000000"/>
                  <w:sz w:val="22"/>
                  <w:szCs w:val="22"/>
                </w:rPr>
                <w:delText> </w:delText>
              </w:r>
            </w:del>
          </w:p>
        </w:tc>
        <w:tc>
          <w:tcPr>
            <w:tcW w:w="1775" w:type="dxa"/>
            <w:shd w:val="clear" w:color="auto" w:fill="auto"/>
            <w:vAlign w:val="center"/>
            <w:hideMark/>
          </w:tcPr>
          <w:p w14:paraId="23E6FBCF" w14:textId="77777777" w:rsidR="00BD0EAF" w:rsidRPr="007001F1" w:rsidDel="007D765B" w:rsidRDefault="00BD0EAF">
            <w:pPr>
              <w:spacing w:after="160" w:line="259" w:lineRule="auto"/>
              <w:rPr>
                <w:del w:id="2108" w:author="Autor"/>
                <w:b/>
                <w:bCs/>
                <w:color w:val="000000"/>
              </w:rPr>
              <w:pPrChange w:id="2109" w:author="Autor">
                <w:pPr>
                  <w:jc w:val="center"/>
                </w:pPr>
              </w:pPrChange>
            </w:pPr>
            <w:del w:id="2110" w:author="Autor">
              <w:r w:rsidRPr="007001F1" w:rsidDel="007D765B">
                <w:rPr>
                  <w:b/>
                  <w:bCs/>
                  <w:color w:val="000000"/>
                  <w:sz w:val="22"/>
                  <w:szCs w:val="22"/>
                </w:rPr>
                <w:delText> </w:delText>
              </w:r>
            </w:del>
          </w:p>
        </w:tc>
      </w:tr>
      <w:tr w:rsidR="002E3A48" w:rsidRPr="007001F1" w:rsidDel="007D765B" w14:paraId="51997A66" w14:textId="77777777" w:rsidTr="00C64D79">
        <w:trPr>
          <w:trHeight w:val="758"/>
          <w:del w:id="2111" w:author="Autor"/>
        </w:trPr>
        <w:tc>
          <w:tcPr>
            <w:tcW w:w="582" w:type="dxa"/>
            <w:vMerge w:val="restart"/>
            <w:shd w:val="clear" w:color="auto" w:fill="auto"/>
            <w:noWrap/>
            <w:vAlign w:val="center"/>
          </w:tcPr>
          <w:p w14:paraId="741F6839" w14:textId="77777777" w:rsidR="002E3A48" w:rsidRPr="007001F1" w:rsidDel="007D765B" w:rsidRDefault="002E3A48">
            <w:pPr>
              <w:spacing w:after="160" w:line="259" w:lineRule="auto"/>
              <w:rPr>
                <w:del w:id="2112" w:author="Autor"/>
                <w:color w:val="000000"/>
              </w:rPr>
              <w:pPrChange w:id="2113" w:author="Autor">
                <w:pPr>
                  <w:jc w:val="center"/>
                </w:pPr>
              </w:pPrChange>
            </w:pPr>
            <w:del w:id="2114" w:author="Autor">
              <w:r w:rsidRPr="007001F1" w:rsidDel="007D765B">
                <w:rPr>
                  <w:color w:val="000000"/>
                  <w:sz w:val="22"/>
                  <w:szCs w:val="22"/>
                </w:rPr>
                <w:delText>7</w:delText>
              </w:r>
            </w:del>
          </w:p>
        </w:tc>
        <w:tc>
          <w:tcPr>
            <w:tcW w:w="4820" w:type="dxa"/>
            <w:gridSpan w:val="2"/>
            <w:shd w:val="clear" w:color="auto" w:fill="auto"/>
            <w:vAlign w:val="center"/>
          </w:tcPr>
          <w:p w14:paraId="73EE4F9C" w14:textId="77777777" w:rsidR="002E3A48" w:rsidRPr="007001F1" w:rsidDel="007D765B" w:rsidRDefault="002E3A48">
            <w:pPr>
              <w:spacing w:after="160" w:line="259" w:lineRule="auto"/>
              <w:rPr>
                <w:del w:id="2115" w:author="Autor"/>
              </w:rPr>
              <w:pPrChange w:id="2116" w:author="Autor">
                <w:pPr>
                  <w:jc w:val="both"/>
                </w:pPr>
              </w:pPrChange>
            </w:pPr>
            <w:del w:id="2117" w:author="Autor">
              <w:r w:rsidRPr="007001F1" w:rsidDel="007D765B">
                <w:rPr>
                  <w:sz w:val="22"/>
                  <w:szCs w:val="22"/>
                </w:rPr>
                <w:delText xml:space="preserve">a) V prípade, ak rozdelil verejný obstarávateľ zákazku na samostatné časti, dodržal všetky ustanovenia §28 ZVO? </w:delText>
              </w:r>
            </w:del>
          </w:p>
        </w:tc>
        <w:tc>
          <w:tcPr>
            <w:tcW w:w="567" w:type="dxa"/>
            <w:shd w:val="clear" w:color="auto" w:fill="auto"/>
            <w:vAlign w:val="center"/>
          </w:tcPr>
          <w:p w14:paraId="18710C16" w14:textId="77777777" w:rsidR="002E3A48" w:rsidRPr="007001F1" w:rsidDel="007D765B" w:rsidRDefault="002E3A48">
            <w:pPr>
              <w:spacing w:after="160" w:line="259" w:lineRule="auto"/>
              <w:rPr>
                <w:del w:id="2118" w:author="Autor"/>
                <w:b/>
                <w:bCs/>
                <w:color w:val="000000"/>
              </w:rPr>
              <w:pPrChange w:id="2119" w:author="Autor">
                <w:pPr>
                  <w:jc w:val="center"/>
                </w:pPr>
              </w:pPrChange>
            </w:pPr>
          </w:p>
        </w:tc>
        <w:tc>
          <w:tcPr>
            <w:tcW w:w="567" w:type="dxa"/>
            <w:shd w:val="clear" w:color="auto" w:fill="auto"/>
            <w:vAlign w:val="center"/>
          </w:tcPr>
          <w:p w14:paraId="43E95792" w14:textId="77777777" w:rsidR="002E3A48" w:rsidRPr="007001F1" w:rsidDel="007D765B" w:rsidRDefault="002E3A48">
            <w:pPr>
              <w:spacing w:after="160" w:line="259" w:lineRule="auto"/>
              <w:rPr>
                <w:del w:id="2120" w:author="Autor"/>
                <w:b/>
                <w:bCs/>
                <w:color w:val="000000"/>
              </w:rPr>
              <w:pPrChange w:id="2121" w:author="Autor">
                <w:pPr>
                  <w:jc w:val="center"/>
                </w:pPr>
              </w:pPrChange>
            </w:pPr>
          </w:p>
        </w:tc>
        <w:tc>
          <w:tcPr>
            <w:tcW w:w="776" w:type="dxa"/>
            <w:shd w:val="clear" w:color="auto" w:fill="auto"/>
            <w:vAlign w:val="center"/>
          </w:tcPr>
          <w:p w14:paraId="69D162FD" w14:textId="77777777" w:rsidR="002E3A48" w:rsidRPr="007001F1" w:rsidDel="007D765B" w:rsidRDefault="002E3A48">
            <w:pPr>
              <w:spacing w:after="160" w:line="259" w:lineRule="auto"/>
              <w:rPr>
                <w:del w:id="2122" w:author="Autor"/>
                <w:b/>
                <w:bCs/>
                <w:color w:val="000000"/>
              </w:rPr>
              <w:pPrChange w:id="2123" w:author="Autor">
                <w:pPr>
                  <w:jc w:val="center"/>
                </w:pPr>
              </w:pPrChange>
            </w:pPr>
          </w:p>
        </w:tc>
        <w:tc>
          <w:tcPr>
            <w:tcW w:w="1775" w:type="dxa"/>
            <w:shd w:val="clear" w:color="auto" w:fill="auto"/>
            <w:vAlign w:val="center"/>
          </w:tcPr>
          <w:p w14:paraId="20CF73C8" w14:textId="77777777" w:rsidR="002E3A48" w:rsidRPr="007001F1" w:rsidDel="007D765B" w:rsidRDefault="002E3A48">
            <w:pPr>
              <w:spacing w:after="160" w:line="259" w:lineRule="auto"/>
              <w:rPr>
                <w:del w:id="2124" w:author="Autor"/>
                <w:b/>
                <w:bCs/>
                <w:color w:val="000000"/>
              </w:rPr>
              <w:pPrChange w:id="2125" w:author="Autor">
                <w:pPr>
                  <w:jc w:val="center"/>
                </w:pPr>
              </w:pPrChange>
            </w:pPr>
          </w:p>
        </w:tc>
      </w:tr>
      <w:tr w:rsidR="002E3A48" w:rsidRPr="007001F1" w:rsidDel="007D765B" w14:paraId="59FEA2E2" w14:textId="77777777" w:rsidTr="00C64D79">
        <w:trPr>
          <w:trHeight w:val="757"/>
          <w:del w:id="2126" w:author="Autor"/>
        </w:trPr>
        <w:tc>
          <w:tcPr>
            <w:tcW w:w="582" w:type="dxa"/>
            <w:vMerge/>
            <w:shd w:val="clear" w:color="auto" w:fill="auto"/>
            <w:noWrap/>
            <w:vAlign w:val="center"/>
          </w:tcPr>
          <w:p w14:paraId="07F9847C" w14:textId="77777777" w:rsidR="002E3A48" w:rsidRPr="007001F1" w:rsidDel="007D765B" w:rsidRDefault="002E3A48">
            <w:pPr>
              <w:spacing w:after="160" w:line="259" w:lineRule="auto"/>
              <w:rPr>
                <w:del w:id="2127" w:author="Autor"/>
                <w:color w:val="000000"/>
              </w:rPr>
              <w:pPrChange w:id="2128" w:author="Autor">
                <w:pPr>
                  <w:jc w:val="center"/>
                </w:pPr>
              </w:pPrChange>
            </w:pPr>
          </w:p>
        </w:tc>
        <w:tc>
          <w:tcPr>
            <w:tcW w:w="4820" w:type="dxa"/>
            <w:gridSpan w:val="2"/>
            <w:shd w:val="clear" w:color="auto" w:fill="auto"/>
            <w:vAlign w:val="center"/>
          </w:tcPr>
          <w:p w14:paraId="0A5C2BF8" w14:textId="77777777" w:rsidR="002E3A48" w:rsidRPr="007001F1" w:rsidDel="007D765B" w:rsidRDefault="002E3A48">
            <w:pPr>
              <w:spacing w:after="160" w:line="259" w:lineRule="auto"/>
              <w:rPr>
                <w:del w:id="2129" w:author="Autor"/>
              </w:rPr>
              <w:pPrChange w:id="2130" w:author="Autor">
                <w:pPr>
                  <w:jc w:val="both"/>
                </w:pPr>
              </w:pPrChange>
            </w:pPr>
            <w:del w:id="2131" w:author="Autor">
              <w:r w:rsidRPr="007001F1" w:rsidDel="007D765B">
                <w:rPr>
                  <w:sz w:val="22"/>
                  <w:szCs w:val="22"/>
                </w:rPr>
                <w:delText xml:space="preserve">b) V prípade, ak verejný obstarávateľ nerozdelil zákazku na časti, uviedol v oznámení o vyhlásení verejného obstarávania </w:delText>
              </w:r>
              <w:r w:rsidR="007F62A7" w:rsidDel="007D765B">
                <w:rPr>
                  <w:color w:val="000000"/>
                  <w:sz w:val="22"/>
                  <w:szCs w:val="22"/>
                </w:rPr>
                <w:delText xml:space="preserve">alebo v správe o zákazke </w:delText>
              </w:r>
              <w:r w:rsidRPr="007001F1" w:rsidDel="007D765B">
                <w:rPr>
                  <w:sz w:val="22"/>
                  <w:szCs w:val="22"/>
                </w:rPr>
                <w:delText>odôvodnenie?</w:delText>
              </w:r>
            </w:del>
          </w:p>
        </w:tc>
        <w:tc>
          <w:tcPr>
            <w:tcW w:w="567" w:type="dxa"/>
            <w:shd w:val="clear" w:color="auto" w:fill="auto"/>
            <w:vAlign w:val="center"/>
          </w:tcPr>
          <w:p w14:paraId="0D0F6EF0" w14:textId="77777777" w:rsidR="002E3A48" w:rsidRPr="007001F1" w:rsidDel="007D765B" w:rsidRDefault="002E3A48">
            <w:pPr>
              <w:spacing w:after="160" w:line="259" w:lineRule="auto"/>
              <w:rPr>
                <w:del w:id="2132" w:author="Autor"/>
                <w:b/>
                <w:bCs/>
                <w:color w:val="000000"/>
              </w:rPr>
              <w:pPrChange w:id="2133" w:author="Autor">
                <w:pPr>
                  <w:jc w:val="center"/>
                </w:pPr>
              </w:pPrChange>
            </w:pPr>
          </w:p>
        </w:tc>
        <w:tc>
          <w:tcPr>
            <w:tcW w:w="567" w:type="dxa"/>
            <w:shd w:val="clear" w:color="auto" w:fill="auto"/>
            <w:vAlign w:val="center"/>
          </w:tcPr>
          <w:p w14:paraId="241F9640" w14:textId="77777777" w:rsidR="002E3A48" w:rsidRPr="007001F1" w:rsidDel="007D765B" w:rsidRDefault="002E3A48">
            <w:pPr>
              <w:spacing w:after="160" w:line="259" w:lineRule="auto"/>
              <w:rPr>
                <w:del w:id="2134" w:author="Autor"/>
                <w:b/>
                <w:bCs/>
                <w:color w:val="000000"/>
              </w:rPr>
              <w:pPrChange w:id="2135" w:author="Autor">
                <w:pPr>
                  <w:jc w:val="center"/>
                </w:pPr>
              </w:pPrChange>
            </w:pPr>
          </w:p>
        </w:tc>
        <w:tc>
          <w:tcPr>
            <w:tcW w:w="776" w:type="dxa"/>
            <w:shd w:val="clear" w:color="auto" w:fill="auto"/>
            <w:vAlign w:val="center"/>
          </w:tcPr>
          <w:p w14:paraId="6AD3DD67" w14:textId="77777777" w:rsidR="002E3A48" w:rsidRPr="007001F1" w:rsidDel="007D765B" w:rsidRDefault="002E3A48">
            <w:pPr>
              <w:spacing w:after="160" w:line="259" w:lineRule="auto"/>
              <w:rPr>
                <w:del w:id="2136" w:author="Autor"/>
                <w:b/>
                <w:bCs/>
                <w:color w:val="000000"/>
              </w:rPr>
              <w:pPrChange w:id="2137" w:author="Autor">
                <w:pPr>
                  <w:jc w:val="center"/>
                </w:pPr>
              </w:pPrChange>
            </w:pPr>
          </w:p>
        </w:tc>
        <w:tc>
          <w:tcPr>
            <w:tcW w:w="1775" w:type="dxa"/>
            <w:shd w:val="clear" w:color="auto" w:fill="auto"/>
            <w:vAlign w:val="center"/>
          </w:tcPr>
          <w:p w14:paraId="5CE1B58C" w14:textId="77777777" w:rsidR="002E3A48" w:rsidRPr="007001F1" w:rsidDel="007D765B" w:rsidRDefault="002E3A48">
            <w:pPr>
              <w:spacing w:after="160" w:line="259" w:lineRule="auto"/>
              <w:rPr>
                <w:del w:id="2138" w:author="Autor"/>
                <w:b/>
                <w:bCs/>
                <w:color w:val="000000"/>
              </w:rPr>
              <w:pPrChange w:id="2139" w:author="Autor">
                <w:pPr>
                  <w:jc w:val="center"/>
                </w:pPr>
              </w:pPrChange>
            </w:pPr>
          </w:p>
        </w:tc>
      </w:tr>
      <w:tr w:rsidR="008F29BE" w:rsidRPr="007001F1" w:rsidDel="007D765B" w14:paraId="6B51544B" w14:textId="77777777" w:rsidTr="00C64D79">
        <w:trPr>
          <w:trHeight w:val="20"/>
          <w:del w:id="2140" w:author="Autor"/>
        </w:trPr>
        <w:tc>
          <w:tcPr>
            <w:tcW w:w="582" w:type="dxa"/>
            <w:shd w:val="clear" w:color="auto" w:fill="auto"/>
            <w:noWrap/>
            <w:vAlign w:val="center"/>
            <w:hideMark/>
          </w:tcPr>
          <w:p w14:paraId="18BBAEF1" w14:textId="77777777" w:rsidR="008F29BE" w:rsidRPr="007001F1" w:rsidDel="007D765B" w:rsidRDefault="00936525">
            <w:pPr>
              <w:spacing w:after="160" w:line="259" w:lineRule="auto"/>
              <w:rPr>
                <w:del w:id="2141" w:author="Autor"/>
                <w:color w:val="000000"/>
              </w:rPr>
              <w:pPrChange w:id="2142" w:author="Autor">
                <w:pPr>
                  <w:jc w:val="center"/>
                </w:pPr>
              </w:pPrChange>
            </w:pPr>
            <w:del w:id="2143" w:author="Autor">
              <w:r w:rsidDel="007D765B">
                <w:rPr>
                  <w:color w:val="000000"/>
                  <w:sz w:val="22"/>
                  <w:szCs w:val="22"/>
                </w:rPr>
                <w:delText>8</w:delText>
              </w:r>
            </w:del>
          </w:p>
        </w:tc>
        <w:tc>
          <w:tcPr>
            <w:tcW w:w="4820" w:type="dxa"/>
            <w:gridSpan w:val="2"/>
            <w:shd w:val="clear" w:color="auto" w:fill="auto"/>
            <w:vAlign w:val="center"/>
            <w:hideMark/>
          </w:tcPr>
          <w:p w14:paraId="73330A2C" w14:textId="77777777" w:rsidR="008F29BE" w:rsidRPr="007001F1" w:rsidDel="007D765B" w:rsidRDefault="0088057F">
            <w:pPr>
              <w:spacing w:after="160" w:line="259" w:lineRule="auto"/>
              <w:rPr>
                <w:del w:id="2144" w:author="Autor"/>
                <w:color w:val="000000"/>
              </w:rPr>
              <w:pPrChange w:id="2145" w:author="Autor">
                <w:pPr>
                  <w:jc w:val="both"/>
                </w:pPr>
              </w:pPrChange>
            </w:pPr>
            <w:del w:id="2146" w:author="Autor">
              <w:r w:rsidRPr="007001F1" w:rsidDel="007D765B">
                <w:rPr>
                  <w:color w:val="000000"/>
                  <w:sz w:val="22"/>
                  <w:szCs w:val="22"/>
                </w:rPr>
                <w:delText xml:space="preserve">Boli pri zadávaní zákazky dodržané princípy v zmysle § 10 ods. 2 ZVO? </w:delText>
              </w:r>
              <w:r w:rsidR="007001F1" w:rsidDel="007D765B">
                <w:rPr>
                  <w:color w:val="000000"/>
                  <w:sz w:val="22"/>
                  <w:szCs w:val="22"/>
                </w:rPr>
                <w:delText>Dodržal verejný obstarávateľ pri zadávaní zákazky princíp hospodárnosti?</w:delText>
              </w:r>
            </w:del>
          </w:p>
        </w:tc>
        <w:tc>
          <w:tcPr>
            <w:tcW w:w="567" w:type="dxa"/>
            <w:shd w:val="clear" w:color="auto" w:fill="auto"/>
            <w:hideMark/>
          </w:tcPr>
          <w:p w14:paraId="081A23C9" w14:textId="77777777" w:rsidR="008F29BE" w:rsidRPr="007001F1" w:rsidDel="007D765B" w:rsidRDefault="008F29BE">
            <w:pPr>
              <w:spacing w:after="160" w:line="259" w:lineRule="auto"/>
              <w:rPr>
                <w:del w:id="2147" w:author="Autor"/>
                <w:b/>
                <w:bCs/>
                <w:color w:val="000000"/>
              </w:rPr>
              <w:pPrChange w:id="2148" w:author="Autor">
                <w:pPr>
                  <w:jc w:val="both"/>
                </w:pPr>
              </w:pPrChange>
            </w:pPr>
            <w:del w:id="2149" w:author="Autor">
              <w:r w:rsidRPr="007001F1" w:rsidDel="007D765B">
                <w:rPr>
                  <w:b/>
                  <w:bCs/>
                  <w:color w:val="000000"/>
                  <w:sz w:val="22"/>
                  <w:szCs w:val="22"/>
                </w:rPr>
                <w:delText> </w:delText>
              </w:r>
            </w:del>
          </w:p>
        </w:tc>
        <w:tc>
          <w:tcPr>
            <w:tcW w:w="567" w:type="dxa"/>
            <w:shd w:val="clear" w:color="auto" w:fill="auto"/>
            <w:hideMark/>
          </w:tcPr>
          <w:p w14:paraId="6DDB9BC6" w14:textId="77777777" w:rsidR="008F29BE" w:rsidRPr="007001F1" w:rsidDel="007D765B" w:rsidRDefault="008F29BE">
            <w:pPr>
              <w:spacing w:after="160" w:line="259" w:lineRule="auto"/>
              <w:rPr>
                <w:del w:id="2150" w:author="Autor"/>
                <w:b/>
                <w:bCs/>
                <w:color w:val="000000"/>
              </w:rPr>
              <w:pPrChange w:id="2151" w:author="Autor">
                <w:pPr>
                  <w:jc w:val="both"/>
                </w:pPr>
              </w:pPrChange>
            </w:pPr>
            <w:del w:id="2152" w:author="Autor">
              <w:r w:rsidRPr="007001F1" w:rsidDel="007D765B">
                <w:rPr>
                  <w:b/>
                  <w:bCs/>
                  <w:color w:val="000000"/>
                  <w:sz w:val="22"/>
                  <w:szCs w:val="22"/>
                </w:rPr>
                <w:delText> </w:delText>
              </w:r>
            </w:del>
          </w:p>
        </w:tc>
        <w:tc>
          <w:tcPr>
            <w:tcW w:w="776" w:type="dxa"/>
            <w:shd w:val="clear" w:color="auto" w:fill="auto"/>
            <w:hideMark/>
          </w:tcPr>
          <w:p w14:paraId="1CF3FF41" w14:textId="77777777" w:rsidR="008F29BE" w:rsidRPr="007001F1" w:rsidDel="007D765B" w:rsidRDefault="008F29BE">
            <w:pPr>
              <w:spacing w:after="160" w:line="259" w:lineRule="auto"/>
              <w:rPr>
                <w:del w:id="2153" w:author="Autor"/>
                <w:b/>
                <w:bCs/>
                <w:color w:val="000000"/>
              </w:rPr>
              <w:pPrChange w:id="2154" w:author="Autor">
                <w:pPr>
                  <w:jc w:val="both"/>
                </w:pPr>
              </w:pPrChange>
            </w:pPr>
            <w:del w:id="2155" w:author="Autor">
              <w:r w:rsidRPr="007001F1" w:rsidDel="007D765B">
                <w:rPr>
                  <w:b/>
                  <w:bCs/>
                  <w:color w:val="000000"/>
                  <w:sz w:val="22"/>
                  <w:szCs w:val="22"/>
                </w:rPr>
                <w:delText> </w:delText>
              </w:r>
            </w:del>
          </w:p>
        </w:tc>
        <w:tc>
          <w:tcPr>
            <w:tcW w:w="1775" w:type="dxa"/>
            <w:shd w:val="clear" w:color="auto" w:fill="auto"/>
            <w:hideMark/>
          </w:tcPr>
          <w:p w14:paraId="5794320F" w14:textId="77777777" w:rsidR="008F29BE" w:rsidRPr="007001F1" w:rsidDel="007D765B" w:rsidRDefault="008F29BE">
            <w:pPr>
              <w:spacing w:after="160" w:line="259" w:lineRule="auto"/>
              <w:rPr>
                <w:del w:id="2156" w:author="Autor"/>
                <w:b/>
                <w:bCs/>
                <w:color w:val="000000"/>
              </w:rPr>
              <w:pPrChange w:id="2157" w:author="Autor">
                <w:pPr>
                  <w:jc w:val="both"/>
                </w:pPr>
              </w:pPrChange>
            </w:pPr>
            <w:del w:id="2158" w:author="Autor">
              <w:r w:rsidRPr="007001F1" w:rsidDel="007D765B">
                <w:rPr>
                  <w:b/>
                  <w:bCs/>
                  <w:color w:val="000000"/>
                  <w:sz w:val="22"/>
                  <w:szCs w:val="22"/>
                </w:rPr>
                <w:delText> </w:delText>
              </w:r>
            </w:del>
          </w:p>
        </w:tc>
      </w:tr>
      <w:tr w:rsidR="008F29BE" w:rsidRPr="007001F1" w:rsidDel="007D765B" w14:paraId="11AB20EE" w14:textId="77777777" w:rsidTr="00C64D79">
        <w:trPr>
          <w:trHeight w:val="20"/>
          <w:del w:id="2159" w:author="Autor"/>
        </w:trPr>
        <w:tc>
          <w:tcPr>
            <w:tcW w:w="582" w:type="dxa"/>
            <w:shd w:val="clear" w:color="auto" w:fill="auto"/>
            <w:noWrap/>
            <w:vAlign w:val="center"/>
            <w:hideMark/>
          </w:tcPr>
          <w:p w14:paraId="2A1BC233" w14:textId="77777777" w:rsidR="008F29BE" w:rsidRPr="007001F1" w:rsidDel="007D765B" w:rsidRDefault="00936525">
            <w:pPr>
              <w:spacing w:after="160" w:line="259" w:lineRule="auto"/>
              <w:rPr>
                <w:del w:id="2160" w:author="Autor"/>
                <w:color w:val="000000"/>
              </w:rPr>
              <w:pPrChange w:id="2161" w:author="Autor">
                <w:pPr>
                  <w:jc w:val="center"/>
                </w:pPr>
              </w:pPrChange>
            </w:pPr>
            <w:del w:id="2162" w:author="Autor">
              <w:r w:rsidDel="007D765B">
                <w:rPr>
                  <w:color w:val="000000"/>
                  <w:sz w:val="22"/>
                  <w:szCs w:val="22"/>
                </w:rPr>
                <w:delText>9</w:delText>
              </w:r>
            </w:del>
          </w:p>
        </w:tc>
        <w:tc>
          <w:tcPr>
            <w:tcW w:w="4820" w:type="dxa"/>
            <w:gridSpan w:val="2"/>
            <w:shd w:val="clear" w:color="auto" w:fill="auto"/>
            <w:vAlign w:val="center"/>
            <w:hideMark/>
          </w:tcPr>
          <w:p w14:paraId="05F5E93C" w14:textId="77777777" w:rsidR="008F29BE" w:rsidRPr="007001F1" w:rsidDel="007D765B" w:rsidRDefault="008F29BE">
            <w:pPr>
              <w:spacing w:after="160" w:line="259" w:lineRule="auto"/>
              <w:rPr>
                <w:del w:id="2163" w:author="Autor"/>
                <w:color w:val="000000"/>
              </w:rPr>
              <w:pPrChange w:id="2164" w:author="Autor">
                <w:pPr>
                  <w:jc w:val="both"/>
                </w:pPr>
              </w:pPrChange>
            </w:pPr>
            <w:del w:id="2165" w:author="Autor">
              <w:r w:rsidRPr="007001F1" w:rsidDel="007D765B">
                <w:rPr>
                  <w:color w:val="000000"/>
                  <w:sz w:val="22"/>
                  <w:szCs w:val="22"/>
                </w:rPr>
                <w:delText>Bol zamestnanec vykonávajúci kontrolu oboznámený s rizikovými indikátormi</w:delText>
              </w:r>
              <w:r w:rsidR="00EF1106" w:rsidDel="007D765B">
                <w:rPr>
                  <w:color w:val="000000"/>
                  <w:sz w:val="22"/>
                  <w:szCs w:val="22"/>
                </w:rPr>
                <w:delText xml:space="preserve"> </w:delText>
              </w:r>
              <w:r w:rsidR="00A128DC" w:rsidRPr="007001F1" w:rsidDel="007D765B">
                <w:rPr>
                  <w:color w:val="000000"/>
                  <w:sz w:val="22"/>
                  <w:szCs w:val="22"/>
                </w:rPr>
                <w:delText>podľa Systému riadenia EŠIF</w:delText>
              </w:r>
              <w:r w:rsidRPr="007001F1" w:rsidDel="007D765B">
                <w:rPr>
                  <w:color w:val="000000"/>
                  <w:sz w:val="22"/>
                  <w:szCs w:val="22"/>
                </w:rPr>
                <w:delText>, v časti kontrola verejného obstarávania - spolupráca s PMÚ a spolupráca s OČTK?</w:delText>
              </w:r>
              <w:r w:rsidR="00EF1106" w:rsidDel="007D765B">
                <w:rPr>
                  <w:color w:val="000000"/>
                  <w:sz w:val="22"/>
                  <w:szCs w:val="22"/>
                </w:rPr>
                <w:delText xml:space="preserve"> </w:delText>
              </w:r>
              <w:r w:rsidR="00A71FC1" w:rsidRPr="007001F1" w:rsidDel="007D765B">
                <w:rPr>
                  <w:color w:val="000000"/>
                  <w:sz w:val="22"/>
                  <w:szCs w:val="22"/>
                </w:rPr>
                <w:delText>Neboli identifikované rizikové indikátory, ktoré môžu iniciovať spoluprácu s PMÚ alebo OČTK?</w:delText>
              </w:r>
            </w:del>
          </w:p>
        </w:tc>
        <w:tc>
          <w:tcPr>
            <w:tcW w:w="567" w:type="dxa"/>
            <w:shd w:val="clear" w:color="auto" w:fill="auto"/>
            <w:hideMark/>
          </w:tcPr>
          <w:p w14:paraId="460159F2" w14:textId="77777777" w:rsidR="008F29BE" w:rsidRPr="007001F1" w:rsidDel="007D765B" w:rsidRDefault="008F29BE">
            <w:pPr>
              <w:spacing w:after="160" w:line="259" w:lineRule="auto"/>
              <w:rPr>
                <w:del w:id="2166" w:author="Autor"/>
                <w:b/>
                <w:bCs/>
                <w:color w:val="000000"/>
              </w:rPr>
              <w:pPrChange w:id="2167" w:author="Autor">
                <w:pPr>
                  <w:jc w:val="both"/>
                </w:pPr>
              </w:pPrChange>
            </w:pPr>
            <w:del w:id="2168" w:author="Autor">
              <w:r w:rsidRPr="007001F1" w:rsidDel="007D765B">
                <w:rPr>
                  <w:b/>
                  <w:bCs/>
                  <w:color w:val="000000"/>
                  <w:sz w:val="22"/>
                  <w:szCs w:val="22"/>
                </w:rPr>
                <w:delText> </w:delText>
              </w:r>
            </w:del>
          </w:p>
        </w:tc>
        <w:tc>
          <w:tcPr>
            <w:tcW w:w="567" w:type="dxa"/>
            <w:shd w:val="clear" w:color="auto" w:fill="auto"/>
            <w:hideMark/>
          </w:tcPr>
          <w:p w14:paraId="3CE466C4" w14:textId="77777777" w:rsidR="008F29BE" w:rsidRPr="007001F1" w:rsidDel="007D765B" w:rsidRDefault="008F29BE">
            <w:pPr>
              <w:spacing w:after="160" w:line="259" w:lineRule="auto"/>
              <w:rPr>
                <w:del w:id="2169" w:author="Autor"/>
                <w:b/>
                <w:bCs/>
                <w:color w:val="000000"/>
              </w:rPr>
              <w:pPrChange w:id="2170" w:author="Autor">
                <w:pPr>
                  <w:jc w:val="both"/>
                </w:pPr>
              </w:pPrChange>
            </w:pPr>
            <w:del w:id="2171" w:author="Autor">
              <w:r w:rsidRPr="007001F1" w:rsidDel="007D765B">
                <w:rPr>
                  <w:b/>
                  <w:bCs/>
                  <w:color w:val="000000"/>
                  <w:sz w:val="22"/>
                  <w:szCs w:val="22"/>
                </w:rPr>
                <w:delText> </w:delText>
              </w:r>
            </w:del>
          </w:p>
        </w:tc>
        <w:tc>
          <w:tcPr>
            <w:tcW w:w="776" w:type="dxa"/>
            <w:shd w:val="clear" w:color="auto" w:fill="auto"/>
            <w:hideMark/>
          </w:tcPr>
          <w:p w14:paraId="21473C7B" w14:textId="77777777" w:rsidR="008F29BE" w:rsidRPr="007001F1" w:rsidDel="007D765B" w:rsidRDefault="008F29BE">
            <w:pPr>
              <w:spacing w:after="160" w:line="259" w:lineRule="auto"/>
              <w:rPr>
                <w:del w:id="2172" w:author="Autor"/>
                <w:b/>
                <w:bCs/>
                <w:color w:val="000000"/>
              </w:rPr>
              <w:pPrChange w:id="2173" w:author="Autor">
                <w:pPr>
                  <w:jc w:val="both"/>
                </w:pPr>
              </w:pPrChange>
            </w:pPr>
            <w:del w:id="2174" w:author="Autor">
              <w:r w:rsidRPr="007001F1" w:rsidDel="007D765B">
                <w:rPr>
                  <w:b/>
                  <w:bCs/>
                  <w:color w:val="000000"/>
                  <w:sz w:val="22"/>
                  <w:szCs w:val="22"/>
                </w:rPr>
                <w:delText> </w:delText>
              </w:r>
            </w:del>
          </w:p>
        </w:tc>
        <w:tc>
          <w:tcPr>
            <w:tcW w:w="1775" w:type="dxa"/>
            <w:shd w:val="clear" w:color="auto" w:fill="auto"/>
            <w:hideMark/>
          </w:tcPr>
          <w:p w14:paraId="44E7F4E7" w14:textId="77777777" w:rsidR="008F29BE" w:rsidRPr="007001F1" w:rsidDel="007D765B" w:rsidRDefault="008F29BE">
            <w:pPr>
              <w:spacing w:after="160" w:line="259" w:lineRule="auto"/>
              <w:rPr>
                <w:del w:id="2175" w:author="Autor"/>
                <w:b/>
                <w:bCs/>
                <w:color w:val="000000"/>
              </w:rPr>
              <w:pPrChange w:id="2176" w:author="Autor">
                <w:pPr>
                  <w:jc w:val="both"/>
                </w:pPr>
              </w:pPrChange>
            </w:pPr>
            <w:del w:id="2177" w:author="Autor">
              <w:r w:rsidRPr="007001F1" w:rsidDel="007D765B">
                <w:rPr>
                  <w:b/>
                  <w:bCs/>
                  <w:color w:val="000000"/>
                  <w:sz w:val="22"/>
                  <w:szCs w:val="22"/>
                </w:rPr>
                <w:delText> </w:delText>
              </w:r>
            </w:del>
          </w:p>
        </w:tc>
      </w:tr>
      <w:tr w:rsidR="003C30B7" w:rsidRPr="007001F1" w:rsidDel="007D765B" w14:paraId="56059CC0" w14:textId="77777777" w:rsidTr="00C64D79">
        <w:trPr>
          <w:trHeight w:val="374"/>
          <w:del w:id="2178" w:author="Autor"/>
        </w:trPr>
        <w:tc>
          <w:tcPr>
            <w:tcW w:w="582" w:type="dxa"/>
            <w:vMerge w:val="restart"/>
            <w:shd w:val="clear" w:color="auto" w:fill="auto"/>
            <w:noWrap/>
            <w:vAlign w:val="center"/>
            <w:hideMark/>
          </w:tcPr>
          <w:p w14:paraId="6D1B0A39" w14:textId="77777777" w:rsidR="003C30B7" w:rsidRPr="007001F1" w:rsidDel="007D765B" w:rsidRDefault="003C30B7">
            <w:pPr>
              <w:spacing w:after="160" w:line="259" w:lineRule="auto"/>
              <w:rPr>
                <w:del w:id="2179" w:author="Autor"/>
                <w:color w:val="000000"/>
              </w:rPr>
              <w:pPrChange w:id="2180" w:author="Autor">
                <w:pPr>
                  <w:jc w:val="center"/>
                </w:pPr>
              </w:pPrChange>
            </w:pPr>
            <w:del w:id="2181" w:author="Autor">
              <w:r w:rsidRPr="007001F1" w:rsidDel="007D765B">
                <w:rPr>
                  <w:color w:val="000000"/>
                  <w:sz w:val="22"/>
                  <w:szCs w:val="22"/>
                </w:rPr>
                <w:delText>1</w:delText>
              </w:r>
              <w:r w:rsidDel="007D765B">
                <w:rPr>
                  <w:color w:val="000000"/>
                  <w:sz w:val="22"/>
                  <w:szCs w:val="22"/>
                </w:rPr>
                <w:delText>0</w:delText>
              </w:r>
            </w:del>
          </w:p>
        </w:tc>
        <w:tc>
          <w:tcPr>
            <w:tcW w:w="4820" w:type="dxa"/>
            <w:gridSpan w:val="2"/>
            <w:shd w:val="clear" w:color="auto" w:fill="auto"/>
            <w:vAlign w:val="center"/>
            <w:hideMark/>
          </w:tcPr>
          <w:p w14:paraId="41641CA6" w14:textId="77777777" w:rsidR="003C30B7" w:rsidRPr="007001F1" w:rsidDel="007D765B" w:rsidRDefault="003C30B7">
            <w:pPr>
              <w:spacing w:after="160" w:line="259" w:lineRule="auto"/>
              <w:rPr>
                <w:del w:id="2182" w:author="Autor"/>
              </w:rPr>
              <w:pPrChange w:id="2183" w:author="Autor">
                <w:pPr>
                  <w:jc w:val="both"/>
                </w:pPr>
              </w:pPrChange>
            </w:pPr>
            <w:del w:id="2184" w:author="Autor">
              <w:r w:rsidRPr="007001F1" w:rsidDel="007D765B">
                <w:rPr>
                  <w:sz w:val="22"/>
                  <w:szCs w:val="22"/>
                </w:rPr>
                <w:delText>a) Nebol pri zadávaní zákazky identifikovaný konflikt záujmov podľa § 23 ZVO?</w:delText>
              </w:r>
            </w:del>
          </w:p>
        </w:tc>
        <w:tc>
          <w:tcPr>
            <w:tcW w:w="567" w:type="dxa"/>
            <w:shd w:val="clear" w:color="auto" w:fill="auto"/>
            <w:hideMark/>
          </w:tcPr>
          <w:p w14:paraId="38ABF488" w14:textId="77777777" w:rsidR="003C30B7" w:rsidRPr="007001F1" w:rsidDel="007D765B" w:rsidRDefault="003C30B7">
            <w:pPr>
              <w:spacing w:after="160" w:line="259" w:lineRule="auto"/>
              <w:rPr>
                <w:del w:id="2185" w:author="Autor"/>
                <w:b/>
                <w:bCs/>
                <w:color w:val="000000"/>
              </w:rPr>
              <w:pPrChange w:id="2186" w:author="Autor">
                <w:pPr>
                  <w:jc w:val="both"/>
                </w:pPr>
              </w:pPrChange>
            </w:pPr>
            <w:del w:id="2187" w:author="Autor">
              <w:r w:rsidRPr="007001F1" w:rsidDel="007D765B">
                <w:rPr>
                  <w:b/>
                  <w:bCs/>
                  <w:color w:val="000000"/>
                  <w:sz w:val="22"/>
                  <w:szCs w:val="22"/>
                </w:rPr>
                <w:delText> </w:delText>
              </w:r>
            </w:del>
          </w:p>
        </w:tc>
        <w:tc>
          <w:tcPr>
            <w:tcW w:w="567" w:type="dxa"/>
            <w:shd w:val="clear" w:color="auto" w:fill="auto"/>
            <w:hideMark/>
          </w:tcPr>
          <w:p w14:paraId="37D0D249" w14:textId="77777777" w:rsidR="003C30B7" w:rsidRPr="007001F1" w:rsidDel="007D765B" w:rsidRDefault="003C30B7">
            <w:pPr>
              <w:spacing w:after="160" w:line="259" w:lineRule="auto"/>
              <w:rPr>
                <w:del w:id="2188" w:author="Autor"/>
                <w:b/>
                <w:bCs/>
                <w:color w:val="000000"/>
              </w:rPr>
              <w:pPrChange w:id="2189" w:author="Autor">
                <w:pPr>
                  <w:jc w:val="both"/>
                </w:pPr>
              </w:pPrChange>
            </w:pPr>
            <w:del w:id="2190" w:author="Autor">
              <w:r w:rsidRPr="007001F1" w:rsidDel="007D765B">
                <w:rPr>
                  <w:b/>
                  <w:bCs/>
                  <w:color w:val="000000"/>
                  <w:sz w:val="22"/>
                  <w:szCs w:val="22"/>
                </w:rPr>
                <w:delText> </w:delText>
              </w:r>
            </w:del>
          </w:p>
        </w:tc>
        <w:tc>
          <w:tcPr>
            <w:tcW w:w="776" w:type="dxa"/>
            <w:shd w:val="clear" w:color="auto" w:fill="auto"/>
            <w:hideMark/>
          </w:tcPr>
          <w:p w14:paraId="611FFBEE" w14:textId="77777777" w:rsidR="003C30B7" w:rsidRPr="007001F1" w:rsidDel="007D765B" w:rsidRDefault="003C30B7">
            <w:pPr>
              <w:spacing w:after="160" w:line="259" w:lineRule="auto"/>
              <w:rPr>
                <w:del w:id="2191" w:author="Autor"/>
                <w:b/>
                <w:bCs/>
                <w:color w:val="000000"/>
              </w:rPr>
              <w:pPrChange w:id="2192" w:author="Autor">
                <w:pPr>
                  <w:jc w:val="both"/>
                </w:pPr>
              </w:pPrChange>
            </w:pPr>
            <w:del w:id="2193" w:author="Autor">
              <w:r w:rsidRPr="007001F1" w:rsidDel="007D765B">
                <w:rPr>
                  <w:b/>
                  <w:bCs/>
                  <w:color w:val="000000"/>
                  <w:sz w:val="22"/>
                  <w:szCs w:val="22"/>
                </w:rPr>
                <w:delText> </w:delText>
              </w:r>
            </w:del>
          </w:p>
        </w:tc>
        <w:tc>
          <w:tcPr>
            <w:tcW w:w="1775" w:type="dxa"/>
            <w:shd w:val="clear" w:color="auto" w:fill="auto"/>
            <w:hideMark/>
          </w:tcPr>
          <w:p w14:paraId="2310C942" w14:textId="77777777" w:rsidR="003C30B7" w:rsidRPr="007001F1" w:rsidDel="007D765B" w:rsidRDefault="003C30B7">
            <w:pPr>
              <w:spacing w:after="160" w:line="259" w:lineRule="auto"/>
              <w:rPr>
                <w:del w:id="2194" w:author="Autor"/>
                <w:b/>
                <w:bCs/>
                <w:color w:val="000000"/>
              </w:rPr>
              <w:pPrChange w:id="2195" w:author="Autor">
                <w:pPr>
                  <w:jc w:val="both"/>
                </w:pPr>
              </w:pPrChange>
            </w:pPr>
            <w:del w:id="2196" w:author="Autor">
              <w:r w:rsidRPr="007001F1" w:rsidDel="007D765B">
                <w:rPr>
                  <w:b/>
                  <w:bCs/>
                  <w:color w:val="000000"/>
                  <w:sz w:val="22"/>
                  <w:szCs w:val="22"/>
                </w:rPr>
                <w:delText> </w:delText>
              </w:r>
            </w:del>
          </w:p>
        </w:tc>
      </w:tr>
      <w:tr w:rsidR="003C30B7" w:rsidRPr="007001F1" w:rsidDel="007D765B" w14:paraId="1DEC829E" w14:textId="77777777" w:rsidTr="00C64D79">
        <w:trPr>
          <w:trHeight w:val="760"/>
          <w:del w:id="2197" w:author="Autor"/>
        </w:trPr>
        <w:tc>
          <w:tcPr>
            <w:tcW w:w="582" w:type="dxa"/>
            <w:vMerge/>
            <w:shd w:val="clear" w:color="auto" w:fill="auto"/>
            <w:noWrap/>
            <w:vAlign w:val="center"/>
          </w:tcPr>
          <w:p w14:paraId="305B5F4C" w14:textId="77777777" w:rsidR="003C30B7" w:rsidRPr="007001F1" w:rsidDel="007D765B" w:rsidRDefault="003C30B7">
            <w:pPr>
              <w:spacing w:after="160" w:line="259" w:lineRule="auto"/>
              <w:rPr>
                <w:del w:id="2198" w:author="Autor"/>
                <w:color w:val="000000"/>
              </w:rPr>
              <w:pPrChange w:id="2199" w:author="Autor">
                <w:pPr>
                  <w:jc w:val="center"/>
                </w:pPr>
              </w:pPrChange>
            </w:pPr>
          </w:p>
        </w:tc>
        <w:tc>
          <w:tcPr>
            <w:tcW w:w="4820" w:type="dxa"/>
            <w:gridSpan w:val="2"/>
            <w:shd w:val="clear" w:color="auto" w:fill="auto"/>
            <w:vAlign w:val="center"/>
          </w:tcPr>
          <w:p w14:paraId="3C63AF84" w14:textId="77777777" w:rsidR="003C30B7" w:rsidRPr="007001F1" w:rsidDel="007D765B" w:rsidRDefault="003C30B7">
            <w:pPr>
              <w:spacing w:after="160" w:line="259" w:lineRule="auto"/>
              <w:rPr>
                <w:del w:id="2200" w:author="Autor"/>
              </w:rPr>
              <w:pPrChange w:id="2201" w:author="Autor">
                <w:pPr>
                  <w:jc w:val="both"/>
                </w:pPr>
              </w:pPrChange>
            </w:pPr>
            <w:del w:id="2202" w:author="Autor">
              <w:r w:rsidRPr="007001F1" w:rsidDel="007D765B">
                <w:rPr>
                  <w:sz w:val="22"/>
                  <w:szCs w:val="22"/>
                </w:rPr>
                <w:delText>b) Boli v prípade konfliktu záujmov prijaté primerané opatrenia a vykonaná náprav</w:delText>
              </w:r>
              <w:r w:rsidDel="007D765B">
                <w:rPr>
                  <w:sz w:val="22"/>
                  <w:szCs w:val="22"/>
                </w:rPr>
                <w:delText>a</w:delText>
              </w:r>
              <w:r w:rsidRPr="007001F1" w:rsidDel="007D765B">
                <w:rPr>
                  <w:sz w:val="22"/>
                  <w:szCs w:val="22"/>
                </w:rPr>
                <w:delText xml:space="preserve"> v zmysle           § 23 ods. 5 ZVO?</w:delText>
              </w:r>
            </w:del>
          </w:p>
        </w:tc>
        <w:tc>
          <w:tcPr>
            <w:tcW w:w="567" w:type="dxa"/>
            <w:shd w:val="clear" w:color="auto" w:fill="auto"/>
          </w:tcPr>
          <w:p w14:paraId="57512AAD" w14:textId="77777777" w:rsidR="003C30B7" w:rsidRPr="007001F1" w:rsidDel="007D765B" w:rsidRDefault="003C30B7">
            <w:pPr>
              <w:spacing w:after="160" w:line="259" w:lineRule="auto"/>
              <w:rPr>
                <w:del w:id="2203" w:author="Autor"/>
                <w:b/>
                <w:bCs/>
                <w:color w:val="000000"/>
              </w:rPr>
              <w:pPrChange w:id="2204" w:author="Autor">
                <w:pPr>
                  <w:jc w:val="both"/>
                </w:pPr>
              </w:pPrChange>
            </w:pPr>
          </w:p>
        </w:tc>
        <w:tc>
          <w:tcPr>
            <w:tcW w:w="567" w:type="dxa"/>
            <w:shd w:val="clear" w:color="auto" w:fill="auto"/>
          </w:tcPr>
          <w:p w14:paraId="5FDF12E0" w14:textId="77777777" w:rsidR="003C30B7" w:rsidRPr="007001F1" w:rsidDel="007D765B" w:rsidRDefault="003C30B7">
            <w:pPr>
              <w:spacing w:after="160" w:line="259" w:lineRule="auto"/>
              <w:rPr>
                <w:del w:id="2205" w:author="Autor"/>
                <w:b/>
                <w:bCs/>
                <w:color w:val="000000"/>
              </w:rPr>
              <w:pPrChange w:id="2206" w:author="Autor">
                <w:pPr>
                  <w:jc w:val="both"/>
                </w:pPr>
              </w:pPrChange>
            </w:pPr>
          </w:p>
        </w:tc>
        <w:tc>
          <w:tcPr>
            <w:tcW w:w="776" w:type="dxa"/>
            <w:shd w:val="clear" w:color="auto" w:fill="auto"/>
          </w:tcPr>
          <w:p w14:paraId="0BE40806" w14:textId="77777777" w:rsidR="003C30B7" w:rsidRPr="007001F1" w:rsidDel="007D765B" w:rsidRDefault="003C30B7">
            <w:pPr>
              <w:spacing w:after="160" w:line="259" w:lineRule="auto"/>
              <w:rPr>
                <w:del w:id="2207" w:author="Autor"/>
                <w:b/>
                <w:bCs/>
                <w:color w:val="000000"/>
              </w:rPr>
              <w:pPrChange w:id="2208" w:author="Autor">
                <w:pPr>
                  <w:jc w:val="both"/>
                </w:pPr>
              </w:pPrChange>
            </w:pPr>
          </w:p>
        </w:tc>
        <w:tc>
          <w:tcPr>
            <w:tcW w:w="1775" w:type="dxa"/>
            <w:shd w:val="clear" w:color="auto" w:fill="auto"/>
          </w:tcPr>
          <w:p w14:paraId="46149031" w14:textId="77777777" w:rsidR="003C30B7" w:rsidRPr="007001F1" w:rsidDel="007D765B" w:rsidRDefault="003C30B7">
            <w:pPr>
              <w:spacing w:after="160" w:line="259" w:lineRule="auto"/>
              <w:rPr>
                <w:del w:id="2209" w:author="Autor"/>
                <w:b/>
                <w:bCs/>
                <w:color w:val="000000"/>
              </w:rPr>
              <w:pPrChange w:id="2210" w:author="Autor">
                <w:pPr>
                  <w:jc w:val="both"/>
                </w:pPr>
              </w:pPrChange>
            </w:pPr>
          </w:p>
        </w:tc>
      </w:tr>
      <w:tr w:rsidR="003C30B7" w:rsidRPr="007001F1" w:rsidDel="007D765B" w14:paraId="33708410" w14:textId="77777777" w:rsidTr="00C64D79">
        <w:trPr>
          <w:trHeight w:val="724"/>
          <w:del w:id="2211" w:author="Autor"/>
        </w:trPr>
        <w:tc>
          <w:tcPr>
            <w:tcW w:w="582" w:type="dxa"/>
            <w:vMerge/>
            <w:shd w:val="clear" w:color="auto" w:fill="auto"/>
            <w:noWrap/>
            <w:vAlign w:val="center"/>
          </w:tcPr>
          <w:p w14:paraId="155BA092" w14:textId="77777777" w:rsidR="003C30B7" w:rsidRPr="007001F1" w:rsidDel="007D765B" w:rsidRDefault="003C30B7">
            <w:pPr>
              <w:spacing w:after="160" w:line="259" w:lineRule="auto"/>
              <w:rPr>
                <w:del w:id="2212" w:author="Autor"/>
                <w:color w:val="000000"/>
              </w:rPr>
              <w:pPrChange w:id="2213" w:author="Autor">
                <w:pPr>
                  <w:jc w:val="center"/>
                </w:pPr>
              </w:pPrChange>
            </w:pPr>
          </w:p>
        </w:tc>
        <w:tc>
          <w:tcPr>
            <w:tcW w:w="4820" w:type="dxa"/>
            <w:gridSpan w:val="2"/>
            <w:shd w:val="clear" w:color="auto" w:fill="auto"/>
            <w:vAlign w:val="center"/>
          </w:tcPr>
          <w:p w14:paraId="772BCB37" w14:textId="77777777" w:rsidR="003C30B7" w:rsidRPr="007001F1" w:rsidDel="007D765B" w:rsidRDefault="003C30B7">
            <w:pPr>
              <w:spacing w:after="160" w:line="259" w:lineRule="auto"/>
              <w:rPr>
                <w:del w:id="2214" w:author="Autor"/>
              </w:rPr>
              <w:pPrChange w:id="2215" w:author="Autor">
                <w:pPr>
                  <w:jc w:val="both"/>
                </w:pPr>
              </w:pPrChange>
            </w:pPr>
            <w:del w:id="2216" w:author="Autor">
              <w:r w:rsidRPr="007001F1" w:rsidDel="007D765B">
                <w:rPr>
                  <w:sz w:val="22"/>
                  <w:szCs w:val="22"/>
                </w:rPr>
                <w:delText>c) Bol uchádzač alebo záujemca vylúčený podľa § 40 ods. 6 písm.</w:delText>
              </w:r>
              <w:r w:rsidDel="007D765B">
                <w:rPr>
                  <w:sz w:val="22"/>
                  <w:szCs w:val="22"/>
                </w:rPr>
                <w:delText xml:space="preserve"> </w:delText>
              </w:r>
              <w:r w:rsidRPr="007001F1" w:rsidDel="007D765B">
                <w:rPr>
                  <w:sz w:val="22"/>
                  <w:szCs w:val="22"/>
                </w:rPr>
                <w:delText>f), ak konflikt záujmov nebolo možné odstrániť inými účinnými opatreniami?</w:delText>
              </w:r>
            </w:del>
          </w:p>
        </w:tc>
        <w:tc>
          <w:tcPr>
            <w:tcW w:w="567" w:type="dxa"/>
            <w:shd w:val="clear" w:color="auto" w:fill="auto"/>
          </w:tcPr>
          <w:p w14:paraId="661FF670" w14:textId="77777777" w:rsidR="003C30B7" w:rsidRPr="007001F1" w:rsidDel="007D765B" w:rsidRDefault="003C30B7">
            <w:pPr>
              <w:spacing w:after="160" w:line="259" w:lineRule="auto"/>
              <w:rPr>
                <w:del w:id="2217" w:author="Autor"/>
                <w:b/>
                <w:bCs/>
                <w:color w:val="000000"/>
              </w:rPr>
              <w:pPrChange w:id="2218" w:author="Autor">
                <w:pPr>
                  <w:jc w:val="both"/>
                </w:pPr>
              </w:pPrChange>
            </w:pPr>
          </w:p>
        </w:tc>
        <w:tc>
          <w:tcPr>
            <w:tcW w:w="567" w:type="dxa"/>
            <w:shd w:val="clear" w:color="auto" w:fill="auto"/>
          </w:tcPr>
          <w:p w14:paraId="733E1175" w14:textId="77777777" w:rsidR="003C30B7" w:rsidRPr="007001F1" w:rsidDel="007D765B" w:rsidRDefault="003C30B7">
            <w:pPr>
              <w:spacing w:after="160" w:line="259" w:lineRule="auto"/>
              <w:rPr>
                <w:del w:id="2219" w:author="Autor"/>
                <w:b/>
                <w:bCs/>
                <w:color w:val="000000"/>
              </w:rPr>
              <w:pPrChange w:id="2220" w:author="Autor">
                <w:pPr>
                  <w:jc w:val="both"/>
                </w:pPr>
              </w:pPrChange>
            </w:pPr>
          </w:p>
        </w:tc>
        <w:tc>
          <w:tcPr>
            <w:tcW w:w="776" w:type="dxa"/>
            <w:shd w:val="clear" w:color="auto" w:fill="auto"/>
          </w:tcPr>
          <w:p w14:paraId="2F30AF7D" w14:textId="77777777" w:rsidR="003C30B7" w:rsidRPr="007001F1" w:rsidDel="007D765B" w:rsidRDefault="003C30B7">
            <w:pPr>
              <w:spacing w:after="160" w:line="259" w:lineRule="auto"/>
              <w:rPr>
                <w:del w:id="2221" w:author="Autor"/>
                <w:b/>
                <w:bCs/>
                <w:color w:val="000000"/>
              </w:rPr>
              <w:pPrChange w:id="2222" w:author="Autor">
                <w:pPr>
                  <w:jc w:val="both"/>
                </w:pPr>
              </w:pPrChange>
            </w:pPr>
          </w:p>
        </w:tc>
        <w:tc>
          <w:tcPr>
            <w:tcW w:w="1775" w:type="dxa"/>
            <w:shd w:val="clear" w:color="auto" w:fill="auto"/>
          </w:tcPr>
          <w:p w14:paraId="79C91D28" w14:textId="77777777" w:rsidR="003C30B7" w:rsidRPr="007001F1" w:rsidDel="007D765B" w:rsidRDefault="003C30B7">
            <w:pPr>
              <w:spacing w:after="160" w:line="259" w:lineRule="auto"/>
              <w:rPr>
                <w:del w:id="2223" w:author="Autor"/>
                <w:b/>
                <w:bCs/>
                <w:color w:val="000000"/>
              </w:rPr>
              <w:pPrChange w:id="2224" w:author="Autor">
                <w:pPr>
                  <w:jc w:val="both"/>
                </w:pPr>
              </w:pPrChange>
            </w:pPr>
          </w:p>
        </w:tc>
      </w:tr>
      <w:tr w:rsidR="005D7C9D" w:rsidRPr="007001F1" w:rsidDel="007D765B" w14:paraId="6B7969A4" w14:textId="77777777" w:rsidTr="00C64D79">
        <w:trPr>
          <w:trHeight w:val="1140"/>
          <w:del w:id="2225" w:author="Autor"/>
        </w:trPr>
        <w:tc>
          <w:tcPr>
            <w:tcW w:w="582" w:type="dxa"/>
            <w:vMerge w:val="restart"/>
            <w:shd w:val="clear" w:color="auto" w:fill="auto"/>
            <w:noWrap/>
            <w:vAlign w:val="center"/>
            <w:hideMark/>
          </w:tcPr>
          <w:p w14:paraId="7E872F74" w14:textId="77777777" w:rsidR="005D7C9D" w:rsidRPr="007001F1" w:rsidDel="007D765B" w:rsidRDefault="005D7C9D">
            <w:pPr>
              <w:spacing w:after="160" w:line="259" w:lineRule="auto"/>
              <w:rPr>
                <w:del w:id="2226" w:author="Autor"/>
                <w:color w:val="000000"/>
              </w:rPr>
              <w:pPrChange w:id="2227" w:author="Autor">
                <w:pPr>
                  <w:jc w:val="center"/>
                </w:pPr>
              </w:pPrChange>
            </w:pPr>
            <w:del w:id="2228" w:author="Autor">
              <w:r w:rsidRPr="007001F1" w:rsidDel="007D765B">
                <w:rPr>
                  <w:color w:val="000000"/>
                  <w:sz w:val="22"/>
                  <w:szCs w:val="22"/>
                </w:rPr>
                <w:delText>1</w:delText>
              </w:r>
              <w:r w:rsidR="00936525" w:rsidDel="007D765B">
                <w:rPr>
                  <w:color w:val="000000"/>
                  <w:sz w:val="22"/>
                  <w:szCs w:val="22"/>
                </w:rPr>
                <w:delText>1</w:delText>
              </w:r>
            </w:del>
          </w:p>
        </w:tc>
        <w:tc>
          <w:tcPr>
            <w:tcW w:w="4820" w:type="dxa"/>
            <w:gridSpan w:val="2"/>
            <w:shd w:val="clear" w:color="auto" w:fill="auto"/>
            <w:vAlign w:val="center"/>
            <w:hideMark/>
          </w:tcPr>
          <w:p w14:paraId="23346696" w14:textId="77777777" w:rsidR="005D7C9D" w:rsidRPr="007001F1" w:rsidDel="007D765B" w:rsidRDefault="005D7C9D">
            <w:pPr>
              <w:spacing w:after="160" w:line="259" w:lineRule="auto"/>
              <w:rPr>
                <w:del w:id="2229" w:author="Autor"/>
              </w:rPr>
              <w:pPrChange w:id="2230" w:author="Autor">
                <w:pPr>
                  <w:jc w:val="both"/>
                </w:pPr>
              </w:pPrChange>
            </w:pPr>
            <w:del w:id="2231" w:author="Autor">
              <w:r w:rsidRPr="007001F1" w:rsidDel="007D765B">
                <w:rPr>
                  <w:sz w:val="22"/>
                  <w:szCs w:val="22"/>
                </w:rPr>
                <w:delText>a) Je verejné obstarávanie  z pohľadu kontroly predmetu obstarávania, návrhu zmluvných podmienok a iných údajov vo vecnom súlade so schválenou žiadosťou o poskytnutie NFP a</w:delText>
              </w:r>
              <w:r w:rsidR="003F3D85" w:rsidRPr="007001F1" w:rsidDel="007D765B">
                <w:rPr>
                  <w:sz w:val="22"/>
                  <w:szCs w:val="22"/>
                </w:rPr>
                <w:delText xml:space="preserve"> účinnou Zmluvou o NFP? </w:delText>
              </w:r>
            </w:del>
          </w:p>
        </w:tc>
        <w:tc>
          <w:tcPr>
            <w:tcW w:w="567" w:type="dxa"/>
            <w:shd w:val="clear" w:color="auto" w:fill="auto"/>
            <w:hideMark/>
          </w:tcPr>
          <w:p w14:paraId="2C503C45" w14:textId="77777777" w:rsidR="005D7C9D" w:rsidRPr="007001F1" w:rsidDel="007D765B" w:rsidRDefault="005D7C9D">
            <w:pPr>
              <w:spacing w:after="160" w:line="259" w:lineRule="auto"/>
              <w:rPr>
                <w:del w:id="2232" w:author="Autor"/>
                <w:b/>
                <w:bCs/>
                <w:color w:val="000000"/>
              </w:rPr>
              <w:pPrChange w:id="2233" w:author="Autor">
                <w:pPr>
                  <w:jc w:val="both"/>
                </w:pPr>
              </w:pPrChange>
            </w:pPr>
            <w:del w:id="2234" w:author="Autor">
              <w:r w:rsidRPr="007001F1" w:rsidDel="007D765B">
                <w:rPr>
                  <w:b/>
                  <w:bCs/>
                  <w:color w:val="000000"/>
                  <w:sz w:val="22"/>
                  <w:szCs w:val="22"/>
                </w:rPr>
                <w:delText> </w:delText>
              </w:r>
            </w:del>
          </w:p>
        </w:tc>
        <w:tc>
          <w:tcPr>
            <w:tcW w:w="567" w:type="dxa"/>
            <w:shd w:val="clear" w:color="auto" w:fill="auto"/>
            <w:hideMark/>
          </w:tcPr>
          <w:p w14:paraId="1D24EA40" w14:textId="77777777" w:rsidR="005D7C9D" w:rsidRPr="007001F1" w:rsidDel="007D765B" w:rsidRDefault="005D7C9D">
            <w:pPr>
              <w:spacing w:after="160" w:line="259" w:lineRule="auto"/>
              <w:rPr>
                <w:del w:id="2235" w:author="Autor"/>
                <w:b/>
                <w:bCs/>
                <w:color w:val="000000"/>
              </w:rPr>
              <w:pPrChange w:id="2236" w:author="Autor">
                <w:pPr>
                  <w:jc w:val="both"/>
                </w:pPr>
              </w:pPrChange>
            </w:pPr>
            <w:del w:id="2237" w:author="Autor">
              <w:r w:rsidRPr="007001F1" w:rsidDel="007D765B">
                <w:rPr>
                  <w:b/>
                  <w:bCs/>
                  <w:color w:val="000000"/>
                  <w:sz w:val="22"/>
                  <w:szCs w:val="22"/>
                </w:rPr>
                <w:delText> </w:delText>
              </w:r>
            </w:del>
          </w:p>
        </w:tc>
        <w:tc>
          <w:tcPr>
            <w:tcW w:w="776" w:type="dxa"/>
            <w:shd w:val="clear" w:color="auto" w:fill="auto"/>
            <w:hideMark/>
          </w:tcPr>
          <w:p w14:paraId="2C3B6228" w14:textId="77777777" w:rsidR="005D7C9D" w:rsidRPr="007001F1" w:rsidDel="007D765B" w:rsidRDefault="005D7C9D">
            <w:pPr>
              <w:spacing w:after="160" w:line="259" w:lineRule="auto"/>
              <w:rPr>
                <w:del w:id="2238" w:author="Autor"/>
                <w:b/>
                <w:bCs/>
                <w:color w:val="000000"/>
              </w:rPr>
              <w:pPrChange w:id="2239" w:author="Autor">
                <w:pPr>
                  <w:jc w:val="both"/>
                </w:pPr>
              </w:pPrChange>
            </w:pPr>
            <w:del w:id="2240" w:author="Autor">
              <w:r w:rsidRPr="007001F1" w:rsidDel="007D765B">
                <w:rPr>
                  <w:b/>
                  <w:bCs/>
                  <w:color w:val="000000"/>
                  <w:sz w:val="22"/>
                  <w:szCs w:val="22"/>
                </w:rPr>
                <w:delText> </w:delText>
              </w:r>
            </w:del>
          </w:p>
        </w:tc>
        <w:tc>
          <w:tcPr>
            <w:tcW w:w="1775" w:type="dxa"/>
            <w:shd w:val="clear" w:color="auto" w:fill="auto"/>
            <w:hideMark/>
          </w:tcPr>
          <w:p w14:paraId="7D316840" w14:textId="77777777" w:rsidR="005D7C9D" w:rsidRPr="007001F1" w:rsidDel="007D765B" w:rsidRDefault="005D7C9D">
            <w:pPr>
              <w:spacing w:after="160" w:line="259" w:lineRule="auto"/>
              <w:rPr>
                <w:del w:id="2241" w:author="Autor"/>
                <w:b/>
                <w:bCs/>
                <w:color w:val="000000"/>
              </w:rPr>
              <w:pPrChange w:id="2242" w:author="Autor">
                <w:pPr>
                  <w:jc w:val="both"/>
                </w:pPr>
              </w:pPrChange>
            </w:pPr>
            <w:del w:id="2243" w:author="Autor">
              <w:r w:rsidRPr="007001F1" w:rsidDel="007D765B">
                <w:rPr>
                  <w:b/>
                  <w:bCs/>
                  <w:color w:val="000000"/>
                  <w:sz w:val="22"/>
                  <w:szCs w:val="22"/>
                </w:rPr>
                <w:delText> </w:delText>
              </w:r>
            </w:del>
          </w:p>
        </w:tc>
      </w:tr>
      <w:tr w:rsidR="005D7C9D" w:rsidRPr="007001F1" w:rsidDel="007D765B" w14:paraId="1128AE87" w14:textId="77777777" w:rsidTr="00C64D79">
        <w:trPr>
          <w:trHeight w:val="795"/>
          <w:del w:id="2244" w:author="Autor"/>
        </w:trPr>
        <w:tc>
          <w:tcPr>
            <w:tcW w:w="582" w:type="dxa"/>
            <w:vMerge/>
            <w:shd w:val="clear" w:color="auto" w:fill="auto"/>
            <w:noWrap/>
            <w:vAlign w:val="center"/>
          </w:tcPr>
          <w:p w14:paraId="2BD6A54D" w14:textId="77777777" w:rsidR="005D7C9D" w:rsidRPr="007001F1" w:rsidDel="007D765B" w:rsidRDefault="005D7C9D">
            <w:pPr>
              <w:spacing w:after="160" w:line="259" w:lineRule="auto"/>
              <w:rPr>
                <w:del w:id="2245" w:author="Autor"/>
                <w:color w:val="000000"/>
              </w:rPr>
              <w:pPrChange w:id="2246" w:author="Autor">
                <w:pPr>
                  <w:jc w:val="center"/>
                </w:pPr>
              </w:pPrChange>
            </w:pPr>
          </w:p>
        </w:tc>
        <w:tc>
          <w:tcPr>
            <w:tcW w:w="4820" w:type="dxa"/>
            <w:gridSpan w:val="2"/>
            <w:shd w:val="clear" w:color="auto" w:fill="auto"/>
            <w:vAlign w:val="center"/>
          </w:tcPr>
          <w:p w14:paraId="64904407" w14:textId="77777777" w:rsidR="005D7C9D" w:rsidRPr="007001F1" w:rsidDel="007D765B" w:rsidRDefault="005D7C9D">
            <w:pPr>
              <w:spacing w:after="160" w:line="259" w:lineRule="auto"/>
              <w:rPr>
                <w:del w:id="2247" w:author="Autor"/>
              </w:rPr>
              <w:pPrChange w:id="2248" w:author="Autor">
                <w:pPr>
                  <w:jc w:val="both"/>
                </w:pPr>
              </w:pPrChange>
            </w:pPr>
            <w:del w:id="2249" w:author="Autor">
              <w:r w:rsidRPr="007001F1" w:rsidDel="007D765B">
                <w:rPr>
                  <w:sz w:val="22"/>
                  <w:szCs w:val="22"/>
                </w:rPr>
                <w:delText>b) Je kontrolované verejné obstarávanie v súlade so závermi vykonanej exante kontroly a dokumentáciou schválenou v rámci tejto exante kontroly?</w:delText>
              </w:r>
            </w:del>
          </w:p>
        </w:tc>
        <w:tc>
          <w:tcPr>
            <w:tcW w:w="567" w:type="dxa"/>
            <w:shd w:val="clear" w:color="auto" w:fill="auto"/>
          </w:tcPr>
          <w:p w14:paraId="0D8E9E35" w14:textId="77777777" w:rsidR="005D7C9D" w:rsidRPr="007001F1" w:rsidDel="007D765B" w:rsidRDefault="005D7C9D">
            <w:pPr>
              <w:spacing w:after="160" w:line="259" w:lineRule="auto"/>
              <w:rPr>
                <w:del w:id="2250" w:author="Autor"/>
                <w:b/>
                <w:bCs/>
                <w:color w:val="000000"/>
              </w:rPr>
              <w:pPrChange w:id="2251" w:author="Autor">
                <w:pPr>
                  <w:jc w:val="both"/>
                </w:pPr>
              </w:pPrChange>
            </w:pPr>
          </w:p>
        </w:tc>
        <w:tc>
          <w:tcPr>
            <w:tcW w:w="567" w:type="dxa"/>
            <w:shd w:val="clear" w:color="auto" w:fill="auto"/>
          </w:tcPr>
          <w:p w14:paraId="33580CAE" w14:textId="77777777" w:rsidR="005D7C9D" w:rsidRPr="007001F1" w:rsidDel="007D765B" w:rsidRDefault="005D7C9D">
            <w:pPr>
              <w:spacing w:after="160" w:line="259" w:lineRule="auto"/>
              <w:rPr>
                <w:del w:id="2252" w:author="Autor"/>
                <w:b/>
                <w:bCs/>
                <w:color w:val="000000"/>
              </w:rPr>
              <w:pPrChange w:id="2253" w:author="Autor">
                <w:pPr>
                  <w:jc w:val="both"/>
                </w:pPr>
              </w:pPrChange>
            </w:pPr>
          </w:p>
        </w:tc>
        <w:tc>
          <w:tcPr>
            <w:tcW w:w="776" w:type="dxa"/>
            <w:shd w:val="clear" w:color="auto" w:fill="auto"/>
          </w:tcPr>
          <w:p w14:paraId="53EB363E" w14:textId="77777777" w:rsidR="005D7C9D" w:rsidRPr="007001F1" w:rsidDel="007D765B" w:rsidRDefault="005D7C9D">
            <w:pPr>
              <w:spacing w:after="160" w:line="259" w:lineRule="auto"/>
              <w:rPr>
                <w:del w:id="2254" w:author="Autor"/>
                <w:b/>
                <w:bCs/>
                <w:color w:val="000000"/>
              </w:rPr>
              <w:pPrChange w:id="2255" w:author="Autor">
                <w:pPr>
                  <w:jc w:val="both"/>
                </w:pPr>
              </w:pPrChange>
            </w:pPr>
          </w:p>
        </w:tc>
        <w:tc>
          <w:tcPr>
            <w:tcW w:w="1775" w:type="dxa"/>
            <w:shd w:val="clear" w:color="auto" w:fill="auto"/>
          </w:tcPr>
          <w:p w14:paraId="018CC9DC" w14:textId="77777777" w:rsidR="005D7C9D" w:rsidRPr="007001F1" w:rsidDel="007D765B" w:rsidRDefault="005D7C9D">
            <w:pPr>
              <w:spacing w:after="160" w:line="259" w:lineRule="auto"/>
              <w:rPr>
                <w:del w:id="2256" w:author="Autor"/>
                <w:b/>
                <w:bCs/>
                <w:color w:val="000000"/>
              </w:rPr>
              <w:pPrChange w:id="2257" w:author="Autor">
                <w:pPr>
                  <w:jc w:val="both"/>
                </w:pPr>
              </w:pPrChange>
            </w:pPr>
          </w:p>
        </w:tc>
      </w:tr>
      <w:tr w:rsidR="006A6C49" w:rsidRPr="007001F1" w:rsidDel="007D765B" w14:paraId="6B2EEF26" w14:textId="77777777" w:rsidTr="00C64D79">
        <w:trPr>
          <w:trHeight w:val="363"/>
          <w:del w:id="2258" w:author="Autor"/>
        </w:trPr>
        <w:tc>
          <w:tcPr>
            <w:tcW w:w="582" w:type="dxa"/>
            <w:vMerge w:val="restart"/>
            <w:shd w:val="clear" w:color="auto" w:fill="auto"/>
            <w:noWrap/>
            <w:vAlign w:val="center"/>
          </w:tcPr>
          <w:p w14:paraId="60BC2DF6" w14:textId="77777777" w:rsidR="006A6C49" w:rsidRPr="007001F1" w:rsidDel="007D765B" w:rsidRDefault="006A6C49">
            <w:pPr>
              <w:spacing w:after="160" w:line="259" w:lineRule="auto"/>
              <w:rPr>
                <w:del w:id="2259" w:author="Autor"/>
                <w:color w:val="000000"/>
              </w:rPr>
              <w:pPrChange w:id="2260" w:author="Autor">
                <w:pPr>
                  <w:jc w:val="center"/>
                </w:pPr>
              </w:pPrChange>
            </w:pPr>
            <w:del w:id="2261" w:author="Autor">
              <w:r w:rsidRPr="007001F1" w:rsidDel="007D765B">
                <w:rPr>
                  <w:color w:val="000000"/>
                  <w:sz w:val="22"/>
                  <w:szCs w:val="22"/>
                </w:rPr>
                <w:delText>1</w:delText>
              </w:r>
              <w:r w:rsidR="00936525" w:rsidDel="007D765B">
                <w:rPr>
                  <w:color w:val="000000"/>
                  <w:sz w:val="22"/>
                  <w:szCs w:val="22"/>
                </w:rPr>
                <w:delText>2</w:delText>
              </w:r>
            </w:del>
          </w:p>
        </w:tc>
        <w:tc>
          <w:tcPr>
            <w:tcW w:w="4820" w:type="dxa"/>
            <w:gridSpan w:val="2"/>
            <w:shd w:val="clear" w:color="auto" w:fill="auto"/>
            <w:vAlign w:val="center"/>
          </w:tcPr>
          <w:p w14:paraId="2E3C0F32" w14:textId="77777777" w:rsidR="006A6C49" w:rsidRPr="007001F1" w:rsidDel="007D765B" w:rsidRDefault="006A6C49">
            <w:pPr>
              <w:spacing w:after="160" w:line="259" w:lineRule="auto"/>
              <w:rPr>
                <w:del w:id="2262" w:author="Autor"/>
              </w:rPr>
              <w:pPrChange w:id="2263" w:author="Autor">
                <w:pPr>
                  <w:jc w:val="both"/>
                </w:pPr>
              </w:pPrChange>
            </w:pPr>
            <w:del w:id="2264" w:author="Autor">
              <w:r w:rsidRPr="007001F1" w:rsidDel="007D765B">
                <w:rPr>
                  <w:color w:val="000000"/>
                  <w:sz w:val="22"/>
                  <w:szCs w:val="22"/>
                </w:rPr>
                <w:delText>a) Využila elektronická aukcia elektronické zariadenia certifikované podľa § 151</w:delText>
              </w:r>
              <w:r w:rsidR="003F3D85" w:rsidRPr="007001F1" w:rsidDel="007D765B">
                <w:rPr>
                  <w:color w:val="000000"/>
                  <w:sz w:val="22"/>
                  <w:szCs w:val="22"/>
                </w:rPr>
                <w:delText xml:space="preserve"> ZVO?</w:delText>
              </w:r>
            </w:del>
          </w:p>
        </w:tc>
        <w:tc>
          <w:tcPr>
            <w:tcW w:w="567" w:type="dxa"/>
            <w:shd w:val="clear" w:color="auto" w:fill="auto"/>
          </w:tcPr>
          <w:p w14:paraId="511FC4A2" w14:textId="77777777" w:rsidR="006A6C49" w:rsidRPr="007001F1" w:rsidDel="007D765B" w:rsidRDefault="006A6C49">
            <w:pPr>
              <w:spacing w:after="160" w:line="259" w:lineRule="auto"/>
              <w:rPr>
                <w:del w:id="2265" w:author="Autor"/>
                <w:b/>
                <w:bCs/>
                <w:color w:val="000000"/>
              </w:rPr>
              <w:pPrChange w:id="2266" w:author="Autor">
                <w:pPr>
                  <w:jc w:val="both"/>
                </w:pPr>
              </w:pPrChange>
            </w:pPr>
          </w:p>
        </w:tc>
        <w:tc>
          <w:tcPr>
            <w:tcW w:w="567" w:type="dxa"/>
            <w:shd w:val="clear" w:color="auto" w:fill="auto"/>
          </w:tcPr>
          <w:p w14:paraId="4AC76207" w14:textId="77777777" w:rsidR="006A6C49" w:rsidRPr="007001F1" w:rsidDel="007D765B" w:rsidRDefault="006A6C49">
            <w:pPr>
              <w:spacing w:after="160" w:line="259" w:lineRule="auto"/>
              <w:rPr>
                <w:del w:id="2267" w:author="Autor"/>
                <w:b/>
                <w:bCs/>
                <w:color w:val="000000"/>
              </w:rPr>
              <w:pPrChange w:id="2268" w:author="Autor">
                <w:pPr>
                  <w:jc w:val="both"/>
                </w:pPr>
              </w:pPrChange>
            </w:pPr>
          </w:p>
        </w:tc>
        <w:tc>
          <w:tcPr>
            <w:tcW w:w="776" w:type="dxa"/>
            <w:shd w:val="clear" w:color="auto" w:fill="auto"/>
          </w:tcPr>
          <w:p w14:paraId="5E0884F3" w14:textId="77777777" w:rsidR="006A6C49" w:rsidRPr="007001F1" w:rsidDel="007D765B" w:rsidRDefault="006A6C49">
            <w:pPr>
              <w:spacing w:after="160" w:line="259" w:lineRule="auto"/>
              <w:rPr>
                <w:del w:id="2269" w:author="Autor"/>
                <w:b/>
                <w:bCs/>
                <w:color w:val="000000"/>
              </w:rPr>
              <w:pPrChange w:id="2270" w:author="Autor">
                <w:pPr>
                  <w:jc w:val="both"/>
                </w:pPr>
              </w:pPrChange>
            </w:pPr>
          </w:p>
        </w:tc>
        <w:tc>
          <w:tcPr>
            <w:tcW w:w="1775" w:type="dxa"/>
            <w:shd w:val="clear" w:color="auto" w:fill="auto"/>
          </w:tcPr>
          <w:p w14:paraId="07E15963" w14:textId="77777777" w:rsidR="006A6C49" w:rsidRPr="007001F1" w:rsidDel="007D765B" w:rsidRDefault="006A6C49">
            <w:pPr>
              <w:spacing w:after="160" w:line="259" w:lineRule="auto"/>
              <w:rPr>
                <w:del w:id="2271" w:author="Autor"/>
                <w:b/>
                <w:bCs/>
                <w:color w:val="000000"/>
              </w:rPr>
              <w:pPrChange w:id="2272" w:author="Autor">
                <w:pPr>
                  <w:jc w:val="both"/>
                </w:pPr>
              </w:pPrChange>
            </w:pPr>
          </w:p>
        </w:tc>
      </w:tr>
      <w:tr w:rsidR="006A6C49" w:rsidRPr="007001F1" w:rsidDel="007D765B" w14:paraId="0C7F5EB0" w14:textId="77777777" w:rsidTr="00C64D79">
        <w:trPr>
          <w:trHeight w:val="1076"/>
          <w:del w:id="2273" w:author="Autor"/>
        </w:trPr>
        <w:tc>
          <w:tcPr>
            <w:tcW w:w="582" w:type="dxa"/>
            <w:vMerge/>
            <w:shd w:val="clear" w:color="auto" w:fill="auto"/>
            <w:noWrap/>
            <w:vAlign w:val="center"/>
          </w:tcPr>
          <w:p w14:paraId="029969E3" w14:textId="77777777" w:rsidR="006A6C49" w:rsidRPr="007001F1" w:rsidDel="007D765B" w:rsidRDefault="006A6C49">
            <w:pPr>
              <w:spacing w:after="160" w:line="259" w:lineRule="auto"/>
              <w:rPr>
                <w:del w:id="2274" w:author="Autor"/>
                <w:color w:val="000000"/>
              </w:rPr>
              <w:pPrChange w:id="2275" w:author="Autor">
                <w:pPr>
                  <w:jc w:val="center"/>
                </w:pPr>
              </w:pPrChange>
            </w:pPr>
          </w:p>
        </w:tc>
        <w:tc>
          <w:tcPr>
            <w:tcW w:w="4820" w:type="dxa"/>
            <w:gridSpan w:val="2"/>
            <w:shd w:val="clear" w:color="auto" w:fill="auto"/>
            <w:vAlign w:val="center"/>
          </w:tcPr>
          <w:p w14:paraId="527FDE4A" w14:textId="77777777" w:rsidR="006A6C49" w:rsidRPr="007001F1" w:rsidDel="007D765B" w:rsidRDefault="006A6C49">
            <w:pPr>
              <w:spacing w:after="160" w:line="259" w:lineRule="auto"/>
              <w:rPr>
                <w:del w:id="2276" w:author="Autor"/>
                <w:color w:val="000000"/>
                <w:highlight w:val="yellow"/>
              </w:rPr>
              <w:pPrChange w:id="2277" w:author="Autor">
                <w:pPr>
                  <w:jc w:val="both"/>
                </w:pPr>
              </w:pPrChange>
            </w:pPr>
            <w:del w:id="2278" w:author="Autor">
              <w:r w:rsidRPr="007001F1" w:rsidDel="007D765B">
                <w:rPr>
                  <w:color w:val="000000"/>
                  <w:sz w:val="22"/>
                  <w:szCs w:val="22"/>
                </w:rPr>
                <w:delText>b) Vyzval verejný obstarávateľ elektronickými prostriedkami na účasť v EA súčasne všetkých uchádzačov, ktorých ponuky spĺňajú určené podmienky, pričom výzva obsahovala minimálne zákonné náležitosti?</w:delText>
              </w:r>
            </w:del>
          </w:p>
        </w:tc>
        <w:tc>
          <w:tcPr>
            <w:tcW w:w="567" w:type="dxa"/>
            <w:shd w:val="clear" w:color="auto" w:fill="auto"/>
          </w:tcPr>
          <w:p w14:paraId="0E7F98E7" w14:textId="77777777" w:rsidR="006A6C49" w:rsidRPr="007001F1" w:rsidDel="007D765B" w:rsidRDefault="006A6C49">
            <w:pPr>
              <w:spacing w:after="160" w:line="259" w:lineRule="auto"/>
              <w:rPr>
                <w:del w:id="2279" w:author="Autor"/>
                <w:b/>
                <w:bCs/>
                <w:color w:val="000000"/>
              </w:rPr>
              <w:pPrChange w:id="2280" w:author="Autor">
                <w:pPr>
                  <w:jc w:val="both"/>
                </w:pPr>
              </w:pPrChange>
            </w:pPr>
          </w:p>
        </w:tc>
        <w:tc>
          <w:tcPr>
            <w:tcW w:w="567" w:type="dxa"/>
            <w:shd w:val="clear" w:color="auto" w:fill="auto"/>
          </w:tcPr>
          <w:p w14:paraId="50197C21" w14:textId="77777777" w:rsidR="006A6C49" w:rsidRPr="007001F1" w:rsidDel="007D765B" w:rsidRDefault="006A6C49">
            <w:pPr>
              <w:spacing w:after="160" w:line="259" w:lineRule="auto"/>
              <w:rPr>
                <w:del w:id="2281" w:author="Autor"/>
                <w:b/>
                <w:bCs/>
                <w:color w:val="000000"/>
              </w:rPr>
              <w:pPrChange w:id="2282" w:author="Autor">
                <w:pPr>
                  <w:jc w:val="both"/>
                </w:pPr>
              </w:pPrChange>
            </w:pPr>
          </w:p>
        </w:tc>
        <w:tc>
          <w:tcPr>
            <w:tcW w:w="776" w:type="dxa"/>
            <w:shd w:val="clear" w:color="auto" w:fill="auto"/>
          </w:tcPr>
          <w:p w14:paraId="7CBBF040" w14:textId="77777777" w:rsidR="006A6C49" w:rsidRPr="007001F1" w:rsidDel="007D765B" w:rsidRDefault="006A6C49">
            <w:pPr>
              <w:spacing w:after="160" w:line="259" w:lineRule="auto"/>
              <w:rPr>
                <w:del w:id="2283" w:author="Autor"/>
                <w:b/>
                <w:bCs/>
                <w:color w:val="000000"/>
              </w:rPr>
              <w:pPrChange w:id="2284" w:author="Autor">
                <w:pPr>
                  <w:jc w:val="both"/>
                </w:pPr>
              </w:pPrChange>
            </w:pPr>
          </w:p>
        </w:tc>
        <w:tc>
          <w:tcPr>
            <w:tcW w:w="1775" w:type="dxa"/>
            <w:shd w:val="clear" w:color="auto" w:fill="auto"/>
          </w:tcPr>
          <w:p w14:paraId="50FCC787" w14:textId="77777777" w:rsidR="006A6C49" w:rsidRPr="007001F1" w:rsidDel="007D765B" w:rsidRDefault="006A6C49">
            <w:pPr>
              <w:spacing w:after="160" w:line="259" w:lineRule="auto"/>
              <w:rPr>
                <w:del w:id="2285" w:author="Autor"/>
                <w:b/>
                <w:bCs/>
                <w:color w:val="000000"/>
              </w:rPr>
              <w:pPrChange w:id="2286" w:author="Autor">
                <w:pPr>
                  <w:jc w:val="both"/>
                </w:pPr>
              </w:pPrChange>
            </w:pPr>
          </w:p>
        </w:tc>
      </w:tr>
      <w:tr w:rsidR="006A6C49" w:rsidRPr="007001F1" w:rsidDel="007D765B" w14:paraId="2471727A" w14:textId="77777777" w:rsidTr="00C64D79">
        <w:trPr>
          <w:trHeight w:val="540"/>
          <w:del w:id="2287" w:author="Autor"/>
        </w:trPr>
        <w:tc>
          <w:tcPr>
            <w:tcW w:w="582" w:type="dxa"/>
            <w:vMerge/>
            <w:shd w:val="clear" w:color="auto" w:fill="auto"/>
            <w:noWrap/>
            <w:vAlign w:val="center"/>
          </w:tcPr>
          <w:p w14:paraId="0D6034D9" w14:textId="77777777" w:rsidR="006A6C49" w:rsidRPr="007001F1" w:rsidDel="007D765B" w:rsidRDefault="006A6C49">
            <w:pPr>
              <w:spacing w:after="160" w:line="259" w:lineRule="auto"/>
              <w:rPr>
                <w:del w:id="2288" w:author="Autor"/>
                <w:color w:val="000000"/>
              </w:rPr>
              <w:pPrChange w:id="2289" w:author="Autor">
                <w:pPr>
                  <w:jc w:val="center"/>
                </w:pPr>
              </w:pPrChange>
            </w:pPr>
          </w:p>
        </w:tc>
        <w:tc>
          <w:tcPr>
            <w:tcW w:w="4820" w:type="dxa"/>
            <w:gridSpan w:val="2"/>
            <w:shd w:val="clear" w:color="auto" w:fill="auto"/>
            <w:vAlign w:val="center"/>
          </w:tcPr>
          <w:p w14:paraId="3ED81112" w14:textId="77777777" w:rsidR="006A6C49" w:rsidRPr="007001F1" w:rsidDel="007D765B" w:rsidRDefault="003F1367">
            <w:pPr>
              <w:spacing w:after="160" w:line="259" w:lineRule="auto"/>
              <w:rPr>
                <w:del w:id="2290" w:author="Autor"/>
                <w:color w:val="000000"/>
              </w:rPr>
              <w:pPrChange w:id="2291" w:author="Autor">
                <w:pPr>
                  <w:jc w:val="both"/>
                </w:pPr>
              </w:pPrChange>
            </w:pPr>
            <w:del w:id="2292" w:author="Autor">
              <w:r w:rsidDel="007D765B">
                <w:rPr>
                  <w:color w:val="000000"/>
                  <w:sz w:val="22"/>
                  <w:szCs w:val="22"/>
                </w:rPr>
                <w:delText>c</w:delText>
              </w:r>
              <w:r w:rsidR="006A6C49" w:rsidRPr="007001F1" w:rsidDel="007D765B">
                <w:rPr>
                  <w:color w:val="000000"/>
                  <w:sz w:val="22"/>
                  <w:szCs w:val="22"/>
                </w:rPr>
                <w:delText>) Oznamoval verejný obstarávateľ počas každej etapy EA bezodkladne  všetkým uchádzačom dostatočné informácie, ktoré im umožňujú zistiť v každom okamihu ich relatívne umiestnenie?</w:delText>
              </w:r>
            </w:del>
          </w:p>
        </w:tc>
        <w:tc>
          <w:tcPr>
            <w:tcW w:w="567" w:type="dxa"/>
            <w:shd w:val="clear" w:color="auto" w:fill="auto"/>
          </w:tcPr>
          <w:p w14:paraId="0213A7C6" w14:textId="77777777" w:rsidR="006A6C49" w:rsidRPr="007001F1" w:rsidDel="007D765B" w:rsidRDefault="006A6C49">
            <w:pPr>
              <w:spacing w:after="160" w:line="259" w:lineRule="auto"/>
              <w:rPr>
                <w:del w:id="2293" w:author="Autor"/>
                <w:b/>
                <w:bCs/>
                <w:color w:val="000000"/>
              </w:rPr>
              <w:pPrChange w:id="2294" w:author="Autor">
                <w:pPr>
                  <w:jc w:val="both"/>
                </w:pPr>
              </w:pPrChange>
            </w:pPr>
          </w:p>
        </w:tc>
        <w:tc>
          <w:tcPr>
            <w:tcW w:w="567" w:type="dxa"/>
            <w:shd w:val="clear" w:color="auto" w:fill="auto"/>
          </w:tcPr>
          <w:p w14:paraId="47180E4D" w14:textId="77777777" w:rsidR="006A6C49" w:rsidRPr="007001F1" w:rsidDel="007D765B" w:rsidRDefault="006A6C49">
            <w:pPr>
              <w:spacing w:after="160" w:line="259" w:lineRule="auto"/>
              <w:rPr>
                <w:del w:id="2295" w:author="Autor"/>
                <w:b/>
                <w:bCs/>
                <w:color w:val="000000"/>
              </w:rPr>
              <w:pPrChange w:id="2296" w:author="Autor">
                <w:pPr>
                  <w:jc w:val="both"/>
                </w:pPr>
              </w:pPrChange>
            </w:pPr>
          </w:p>
        </w:tc>
        <w:tc>
          <w:tcPr>
            <w:tcW w:w="776" w:type="dxa"/>
            <w:shd w:val="clear" w:color="auto" w:fill="auto"/>
          </w:tcPr>
          <w:p w14:paraId="00E982BC" w14:textId="77777777" w:rsidR="006A6C49" w:rsidRPr="007001F1" w:rsidDel="007D765B" w:rsidRDefault="006A6C49">
            <w:pPr>
              <w:spacing w:after="160" w:line="259" w:lineRule="auto"/>
              <w:rPr>
                <w:del w:id="2297" w:author="Autor"/>
                <w:b/>
                <w:bCs/>
                <w:color w:val="000000"/>
              </w:rPr>
              <w:pPrChange w:id="2298" w:author="Autor">
                <w:pPr>
                  <w:jc w:val="both"/>
                </w:pPr>
              </w:pPrChange>
            </w:pPr>
          </w:p>
        </w:tc>
        <w:tc>
          <w:tcPr>
            <w:tcW w:w="1775" w:type="dxa"/>
            <w:shd w:val="clear" w:color="auto" w:fill="auto"/>
          </w:tcPr>
          <w:p w14:paraId="194919DA" w14:textId="77777777" w:rsidR="006A6C49" w:rsidRPr="007001F1" w:rsidDel="007D765B" w:rsidRDefault="006A6C49">
            <w:pPr>
              <w:spacing w:after="160" w:line="259" w:lineRule="auto"/>
              <w:rPr>
                <w:del w:id="2299" w:author="Autor"/>
                <w:b/>
                <w:bCs/>
                <w:color w:val="000000"/>
              </w:rPr>
              <w:pPrChange w:id="2300" w:author="Autor">
                <w:pPr>
                  <w:jc w:val="both"/>
                </w:pPr>
              </w:pPrChange>
            </w:pPr>
          </w:p>
        </w:tc>
      </w:tr>
      <w:tr w:rsidR="006A6C49" w:rsidRPr="007001F1" w:rsidDel="007D765B" w14:paraId="07D3B973" w14:textId="77777777" w:rsidTr="00C64D79">
        <w:trPr>
          <w:trHeight w:val="540"/>
          <w:del w:id="2301" w:author="Autor"/>
        </w:trPr>
        <w:tc>
          <w:tcPr>
            <w:tcW w:w="582" w:type="dxa"/>
            <w:vMerge/>
            <w:shd w:val="clear" w:color="auto" w:fill="auto"/>
            <w:noWrap/>
            <w:vAlign w:val="center"/>
          </w:tcPr>
          <w:p w14:paraId="2F416CBA" w14:textId="77777777" w:rsidR="006A6C49" w:rsidRPr="007001F1" w:rsidDel="007D765B" w:rsidRDefault="006A6C49">
            <w:pPr>
              <w:spacing w:after="160" w:line="259" w:lineRule="auto"/>
              <w:rPr>
                <w:del w:id="2302" w:author="Autor"/>
                <w:color w:val="000000"/>
              </w:rPr>
              <w:pPrChange w:id="2303" w:author="Autor">
                <w:pPr>
                  <w:jc w:val="center"/>
                </w:pPr>
              </w:pPrChange>
            </w:pPr>
          </w:p>
        </w:tc>
        <w:tc>
          <w:tcPr>
            <w:tcW w:w="4820" w:type="dxa"/>
            <w:gridSpan w:val="2"/>
            <w:shd w:val="clear" w:color="auto" w:fill="auto"/>
            <w:vAlign w:val="center"/>
          </w:tcPr>
          <w:p w14:paraId="7BF4F8D1" w14:textId="77777777" w:rsidR="006A6C49" w:rsidRPr="007001F1" w:rsidDel="007D765B" w:rsidRDefault="00242F65">
            <w:pPr>
              <w:spacing w:after="160" w:line="259" w:lineRule="auto"/>
              <w:rPr>
                <w:del w:id="2304" w:author="Autor"/>
                <w:color w:val="000000"/>
              </w:rPr>
              <w:pPrChange w:id="2305" w:author="Autor">
                <w:pPr>
                  <w:jc w:val="both"/>
                </w:pPr>
              </w:pPrChange>
            </w:pPr>
            <w:del w:id="2306" w:author="Autor">
              <w:r w:rsidDel="007D765B">
                <w:rPr>
                  <w:color w:val="000000"/>
                  <w:sz w:val="22"/>
                  <w:szCs w:val="22"/>
                </w:rPr>
                <w:delText>d</w:delText>
              </w:r>
              <w:r w:rsidR="006A6C49" w:rsidRPr="007001F1" w:rsidDel="007D765B">
                <w:rPr>
                  <w:color w:val="000000"/>
                  <w:sz w:val="22"/>
                  <w:szCs w:val="22"/>
                </w:rPr>
                <w:delText>)Bola použitá elektronická aukcia v súlade s ostatnými ustanoveniami § 54  ZVO</w:delText>
              </w:r>
            </w:del>
          </w:p>
        </w:tc>
        <w:tc>
          <w:tcPr>
            <w:tcW w:w="567" w:type="dxa"/>
            <w:shd w:val="clear" w:color="auto" w:fill="auto"/>
          </w:tcPr>
          <w:p w14:paraId="7FFA58EE" w14:textId="77777777" w:rsidR="006A6C49" w:rsidRPr="007001F1" w:rsidDel="007D765B" w:rsidRDefault="006A6C49">
            <w:pPr>
              <w:spacing w:after="160" w:line="259" w:lineRule="auto"/>
              <w:rPr>
                <w:del w:id="2307" w:author="Autor"/>
                <w:b/>
                <w:bCs/>
                <w:color w:val="000000"/>
              </w:rPr>
              <w:pPrChange w:id="2308" w:author="Autor">
                <w:pPr>
                  <w:jc w:val="both"/>
                </w:pPr>
              </w:pPrChange>
            </w:pPr>
          </w:p>
        </w:tc>
        <w:tc>
          <w:tcPr>
            <w:tcW w:w="567" w:type="dxa"/>
            <w:shd w:val="clear" w:color="auto" w:fill="auto"/>
          </w:tcPr>
          <w:p w14:paraId="42329361" w14:textId="77777777" w:rsidR="006A6C49" w:rsidRPr="007001F1" w:rsidDel="007D765B" w:rsidRDefault="006A6C49">
            <w:pPr>
              <w:spacing w:after="160" w:line="259" w:lineRule="auto"/>
              <w:rPr>
                <w:del w:id="2309" w:author="Autor"/>
                <w:b/>
                <w:bCs/>
                <w:color w:val="000000"/>
              </w:rPr>
              <w:pPrChange w:id="2310" w:author="Autor">
                <w:pPr>
                  <w:jc w:val="both"/>
                </w:pPr>
              </w:pPrChange>
            </w:pPr>
          </w:p>
        </w:tc>
        <w:tc>
          <w:tcPr>
            <w:tcW w:w="776" w:type="dxa"/>
            <w:shd w:val="clear" w:color="auto" w:fill="auto"/>
          </w:tcPr>
          <w:p w14:paraId="294CBFE4" w14:textId="77777777" w:rsidR="006A6C49" w:rsidRPr="007001F1" w:rsidDel="007D765B" w:rsidRDefault="006A6C49">
            <w:pPr>
              <w:spacing w:after="160" w:line="259" w:lineRule="auto"/>
              <w:rPr>
                <w:del w:id="2311" w:author="Autor"/>
                <w:b/>
                <w:bCs/>
                <w:color w:val="000000"/>
              </w:rPr>
              <w:pPrChange w:id="2312" w:author="Autor">
                <w:pPr>
                  <w:jc w:val="both"/>
                </w:pPr>
              </w:pPrChange>
            </w:pPr>
          </w:p>
        </w:tc>
        <w:tc>
          <w:tcPr>
            <w:tcW w:w="1775" w:type="dxa"/>
            <w:shd w:val="clear" w:color="auto" w:fill="auto"/>
          </w:tcPr>
          <w:p w14:paraId="006A4488" w14:textId="77777777" w:rsidR="006A6C49" w:rsidRPr="007001F1" w:rsidDel="007D765B" w:rsidRDefault="006A6C49">
            <w:pPr>
              <w:spacing w:after="160" w:line="259" w:lineRule="auto"/>
              <w:rPr>
                <w:del w:id="2313" w:author="Autor"/>
                <w:b/>
                <w:bCs/>
                <w:color w:val="000000"/>
              </w:rPr>
              <w:pPrChange w:id="2314" w:author="Autor">
                <w:pPr>
                  <w:jc w:val="both"/>
                </w:pPr>
              </w:pPrChange>
            </w:pPr>
          </w:p>
        </w:tc>
      </w:tr>
      <w:tr w:rsidR="00E5404D" w:rsidRPr="007001F1" w:rsidDel="007D765B" w14:paraId="7098337F" w14:textId="77777777" w:rsidTr="00C64D79">
        <w:trPr>
          <w:trHeight w:val="540"/>
          <w:del w:id="2315" w:author="Autor"/>
        </w:trPr>
        <w:tc>
          <w:tcPr>
            <w:tcW w:w="582" w:type="dxa"/>
            <w:shd w:val="clear" w:color="auto" w:fill="auto"/>
            <w:noWrap/>
            <w:vAlign w:val="center"/>
          </w:tcPr>
          <w:p w14:paraId="607E326A" w14:textId="77777777" w:rsidR="00E5404D" w:rsidRPr="007001F1" w:rsidDel="007D765B" w:rsidRDefault="00E5404D">
            <w:pPr>
              <w:spacing w:after="160" w:line="259" w:lineRule="auto"/>
              <w:rPr>
                <w:del w:id="2316" w:author="Autor"/>
                <w:color w:val="000000"/>
              </w:rPr>
              <w:pPrChange w:id="2317" w:author="Autor">
                <w:pPr>
                  <w:jc w:val="center"/>
                </w:pPr>
              </w:pPrChange>
            </w:pPr>
            <w:del w:id="2318" w:author="Autor">
              <w:r w:rsidRPr="00F158B1" w:rsidDel="007D765B">
                <w:rPr>
                  <w:color w:val="000000"/>
                  <w:sz w:val="22"/>
                  <w:szCs w:val="22"/>
                </w:rPr>
                <w:delText>13</w:delText>
              </w:r>
            </w:del>
          </w:p>
        </w:tc>
        <w:tc>
          <w:tcPr>
            <w:tcW w:w="4820" w:type="dxa"/>
            <w:gridSpan w:val="2"/>
            <w:shd w:val="clear" w:color="auto" w:fill="auto"/>
            <w:vAlign w:val="center"/>
          </w:tcPr>
          <w:p w14:paraId="6460F658" w14:textId="77777777" w:rsidR="00E5404D" w:rsidDel="007D765B" w:rsidRDefault="00E5404D">
            <w:pPr>
              <w:spacing w:after="160" w:line="259" w:lineRule="auto"/>
              <w:rPr>
                <w:del w:id="2319" w:author="Autor"/>
                <w:color w:val="000000"/>
              </w:rPr>
              <w:pPrChange w:id="2320" w:author="Autor">
                <w:pPr>
                  <w:jc w:val="both"/>
                </w:pPr>
              </w:pPrChange>
            </w:pPr>
            <w:del w:id="2321" w:author="Autor">
              <w:r w:rsidRPr="00E5404D" w:rsidDel="007D765B">
                <w:rPr>
                  <w:sz w:val="22"/>
                  <w:szCs w:val="22"/>
                </w:rPr>
                <w:delText>Ak bola predložená len jedna ponuka a verejný obstarávateľ  nezrušil použitý postup zadávania zákazky, zverejnil v profile odôvodnenie, prečo použitý postup nezrušil?</w:delText>
              </w:r>
            </w:del>
          </w:p>
        </w:tc>
        <w:tc>
          <w:tcPr>
            <w:tcW w:w="567" w:type="dxa"/>
            <w:shd w:val="clear" w:color="auto" w:fill="auto"/>
          </w:tcPr>
          <w:p w14:paraId="76D76A6D" w14:textId="77777777" w:rsidR="00E5404D" w:rsidRPr="007001F1" w:rsidDel="007D765B" w:rsidRDefault="00E5404D">
            <w:pPr>
              <w:spacing w:after="160" w:line="259" w:lineRule="auto"/>
              <w:rPr>
                <w:del w:id="2322" w:author="Autor"/>
                <w:b/>
                <w:bCs/>
                <w:color w:val="000000"/>
              </w:rPr>
              <w:pPrChange w:id="2323" w:author="Autor">
                <w:pPr>
                  <w:jc w:val="both"/>
                </w:pPr>
              </w:pPrChange>
            </w:pPr>
          </w:p>
        </w:tc>
        <w:tc>
          <w:tcPr>
            <w:tcW w:w="567" w:type="dxa"/>
            <w:shd w:val="clear" w:color="auto" w:fill="auto"/>
          </w:tcPr>
          <w:p w14:paraId="411ADD58" w14:textId="77777777" w:rsidR="00E5404D" w:rsidRPr="007001F1" w:rsidDel="007D765B" w:rsidRDefault="00E5404D">
            <w:pPr>
              <w:spacing w:after="160" w:line="259" w:lineRule="auto"/>
              <w:rPr>
                <w:del w:id="2324" w:author="Autor"/>
                <w:b/>
                <w:bCs/>
                <w:color w:val="000000"/>
              </w:rPr>
              <w:pPrChange w:id="2325" w:author="Autor">
                <w:pPr>
                  <w:jc w:val="both"/>
                </w:pPr>
              </w:pPrChange>
            </w:pPr>
          </w:p>
        </w:tc>
        <w:tc>
          <w:tcPr>
            <w:tcW w:w="776" w:type="dxa"/>
            <w:shd w:val="clear" w:color="auto" w:fill="auto"/>
          </w:tcPr>
          <w:p w14:paraId="3EAA5BA6" w14:textId="77777777" w:rsidR="00E5404D" w:rsidRPr="007001F1" w:rsidDel="007D765B" w:rsidRDefault="00E5404D">
            <w:pPr>
              <w:spacing w:after="160" w:line="259" w:lineRule="auto"/>
              <w:rPr>
                <w:del w:id="2326" w:author="Autor"/>
                <w:b/>
                <w:bCs/>
                <w:color w:val="000000"/>
              </w:rPr>
              <w:pPrChange w:id="2327" w:author="Autor">
                <w:pPr>
                  <w:jc w:val="both"/>
                </w:pPr>
              </w:pPrChange>
            </w:pPr>
          </w:p>
        </w:tc>
        <w:tc>
          <w:tcPr>
            <w:tcW w:w="1775" w:type="dxa"/>
            <w:shd w:val="clear" w:color="auto" w:fill="auto"/>
          </w:tcPr>
          <w:p w14:paraId="288AD19D" w14:textId="77777777" w:rsidR="00E5404D" w:rsidRPr="007001F1" w:rsidDel="007D765B" w:rsidRDefault="00E5404D">
            <w:pPr>
              <w:spacing w:after="160" w:line="259" w:lineRule="auto"/>
              <w:rPr>
                <w:del w:id="2328" w:author="Autor"/>
                <w:b/>
                <w:bCs/>
                <w:color w:val="000000"/>
              </w:rPr>
              <w:pPrChange w:id="2329" w:author="Autor">
                <w:pPr>
                  <w:jc w:val="both"/>
                </w:pPr>
              </w:pPrChange>
            </w:pPr>
          </w:p>
        </w:tc>
      </w:tr>
      <w:tr w:rsidR="005D7C9D" w:rsidRPr="007001F1" w:rsidDel="007D765B" w14:paraId="41B571A9" w14:textId="77777777" w:rsidTr="00C64D79">
        <w:trPr>
          <w:trHeight w:val="470"/>
          <w:del w:id="2330" w:author="Autor"/>
        </w:trPr>
        <w:tc>
          <w:tcPr>
            <w:tcW w:w="582" w:type="dxa"/>
            <w:vMerge w:val="restart"/>
            <w:shd w:val="clear" w:color="auto" w:fill="auto"/>
            <w:noWrap/>
            <w:vAlign w:val="center"/>
          </w:tcPr>
          <w:p w14:paraId="19FC8992" w14:textId="77777777" w:rsidR="005D7C9D" w:rsidRPr="007001F1" w:rsidDel="007D765B" w:rsidRDefault="005D7C9D">
            <w:pPr>
              <w:spacing w:after="160" w:line="259" w:lineRule="auto"/>
              <w:rPr>
                <w:del w:id="2331" w:author="Autor"/>
                <w:color w:val="000000"/>
              </w:rPr>
              <w:pPrChange w:id="2332" w:author="Autor">
                <w:pPr>
                  <w:jc w:val="center"/>
                </w:pPr>
              </w:pPrChange>
            </w:pPr>
            <w:del w:id="2333" w:author="Autor">
              <w:r w:rsidRPr="007001F1" w:rsidDel="007D765B">
                <w:rPr>
                  <w:color w:val="000000"/>
                  <w:sz w:val="22"/>
                  <w:szCs w:val="22"/>
                </w:rPr>
                <w:delText>1</w:delText>
              </w:r>
              <w:r w:rsidR="00322CCF" w:rsidDel="007D765B">
                <w:rPr>
                  <w:color w:val="000000"/>
                  <w:sz w:val="22"/>
                  <w:szCs w:val="22"/>
                </w:rPr>
                <w:delText>4</w:delText>
              </w:r>
            </w:del>
          </w:p>
        </w:tc>
        <w:tc>
          <w:tcPr>
            <w:tcW w:w="4820" w:type="dxa"/>
            <w:gridSpan w:val="2"/>
            <w:shd w:val="clear" w:color="auto" w:fill="auto"/>
            <w:vAlign w:val="center"/>
          </w:tcPr>
          <w:p w14:paraId="08367864" w14:textId="77777777" w:rsidR="005D7C9D" w:rsidRPr="007001F1" w:rsidDel="007D765B" w:rsidRDefault="005D7C9D">
            <w:pPr>
              <w:spacing w:after="160" w:line="259" w:lineRule="auto"/>
              <w:rPr>
                <w:del w:id="2334" w:author="Autor"/>
              </w:rPr>
              <w:pPrChange w:id="2335" w:author="Autor">
                <w:pPr>
                  <w:jc w:val="both"/>
                </w:pPr>
              </w:pPrChange>
            </w:pPr>
            <w:del w:id="2336" w:author="Autor">
              <w:r w:rsidRPr="007001F1" w:rsidDel="007D765B">
                <w:rPr>
                  <w:sz w:val="22"/>
                  <w:szCs w:val="22"/>
                </w:rPr>
                <w:delText>a) Je úspešný uchádzač zapísaný v regist</w:delText>
              </w:r>
              <w:r w:rsidR="003F3D85" w:rsidRPr="007001F1" w:rsidDel="007D765B">
                <w:rPr>
                  <w:sz w:val="22"/>
                  <w:szCs w:val="22"/>
                </w:rPr>
                <w:delText>ri partnerov verejného sektora?</w:delText>
              </w:r>
            </w:del>
          </w:p>
        </w:tc>
        <w:tc>
          <w:tcPr>
            <w:tcW w:w="567" w:type="dxa"/>
            <w:shd w:val="clear" w:color="auto" w:fill="auto"/>
          </w:tcPr>
          <w:p w14:paraId="2CB53958" w14:textId="77777777" w:rsidR="005D7C9D" w:rsidRPr="007001F1" w:rsidDel="007D765B" w:rsidRDefault="005D7C9D">
            <w:pPr>
              <w:spacing w:after="160" w:line="259" w:lineRule="auto"/>
              <w:rPr>
                <w:del w:id="2337" w:author="Autor"/>
                <w:b/>
                <w:bCs/>
                <w:color w:val="000000"/>
              </w:rPr>
              <w:pPrChange w:id="2338" w:author="Autor">
                <w:pPr>
                  <w:jc w:val="both"/>
                </w:pPr>
              </w:pPrChange>
            </w:pPr>
          </w:p>
        </w:tc>
        <w:tc>
          <w:tcPr>
            <w:tcW w:w="567" w:type="dxa"/>
            <w:shd w:val="clear" w:color="auto" w:fill="auto"/>
          </w:tcPr>
          <w:p w14:paraId="3F65B478" w14:textId="77777777" w:rsidR="005D7C9D" w:rsidRPr="007001F1" w:rsidDel="007D765B" w:rsidRDefault="005D7C9D">
            <w:pPr>
              <w:spacing w:after="160" w:line="259" w:lineRule="auto"/>
              <w:rPr>
                <w:del w:id="2339" w:author="Autor"/>
                <w:b/>
                <w:bCs/>
                <w:color w:val="000000"/>
              </w:rPr>
              <w:pPrChange w:id="2340" w:author="Autor">
                <w:pPr>
                  <w:jc w:val="both"/>
                </w:pPr>
              </w:pPrChange>
            </w:pPr>
          </w:p>
        </w:tc>
        <w:tc>
          <w:tcPr>
            <w:tcW w:w="776" w:type="dxa"/>
            <w:shd w:val="clear" w:color="auto" w:fill="auto"/>
          </w:tcPr>
          <w:p w14:paraId="3BC92EB8" w14:textId="77777777" w:rsidR="005D7C9D" w:rsidRPr="007001F1" w:rsidDel="007D765B" w:rsidRDefault="005D7C9D">
            <w:pPr>
              <w:spacing w:after="160" w:line="259" w:lineRule="auto"/>
              <w:rPr>
                <w:del w:id="2341" w:author="Autor"/>
                <w:b/>
                <w:bCs/>
                <w:color w:val="000000"/>
              </w:rPr>
              <w:pPrChange w:id="2342" w:author="Autor">
                <w:pPr>
                  <w:jc w:val="both"/>
                </w:pPr>
              </w:pPrChange>
            </w:pPr>
          </w:p>
        </w:tc>
        <w:tc>
          <w:tcPr>
            <w:tcW w:w="1775" w:type="dxa"/>
            <w:shd w:val="clear" w:color="auto" w:fill="auto"/>
          </w:tcPr>
          <w:p w14:paraId="30121B7E" w14:textId="77777777" w:rsidR="005D7C9D" w:rsidRPr="007001F1" w:rsidDel="007D765B" w:rsidRDefault="005D7C9D">
            <w:pPr>
              <w:spacing w:after="160" w:line="259" w:lineRule="auto"/>
              <w:rPr>
                <w:del w:id="2343" w:author="Autor"/>
                <w:b/>
                <w:bCs/>
                <w:color w:val="000000"/>
              </w:rPr>
              <w:pPrChange w:id="2344" w:author="Autor">
                <w:pPr>
                  <w:jc w:val="both"/>
                </w:pPr>
              </w:pPrChange>
            </w:pPr>
          </w:p>
        </w:tc>
      </w:tr>
      <w:tr w:rsidR="005D7C9D" w:rsidRPr="007001F1" w:rsidDel="007D765B" w14:paraId="1703602C" w14:textId="77777777" w:rsidTr="00C64D79">
        <w:trPr>
          <w:trHeight w:val="845"/>
          <w:del w:id="2345" w:author="Autor"/>
        </w:trPr>
        <w:tc>
          <w:tcPr>
            <w:tcW w:w="582" w:type="dxa"/>
            <w:vMerge/>
            <w:shd w:val="clear" w:color="auto" w:fill="auto"/>
            <w:noWrap/>
            <w:vAlign w:val="center"/>
          </w:tcPr>
          <w:p w14:paraId="68D645C5" w14:textId="77777777" w:rsidR="005D7C9D" w:rsidRPr="007001F1" w:rsidDel="007D765B" w:rsidRDefault="005D7C9D">
            <w:pPr>
              <w:spacing w:after="160" w:line="259" w:lineRule="auto"/>
              <w:rPr>
                <w:del w:id="2346" w:author="Autor"/>
                <w:color w:val="000000"/>
              </w:rPr>
              <w:pPrChange w:id="2347" w:author="Autor">
                <w:pPr>
                  <w:jc w:val="center"/>
                </w:pPr>
              </w:pPrChange>
            </w:pPr>
          </w:p>
        </w:tc>
        <w:tc>
          <w:tcPr>
            <w:tcW w:w="4820" w:type="dxa"/>
            <w:gridSpan w:val="2"/>
            <w:shd w:val="clear" w:color="auto" w:fill="auto"/>
            <w:vAlign w:val="center"/>
          </w:tcPr>
          <w:p w14:paraId="7F3F8D8D" w14:textId="77777777" w:rsidR="005D7C9D" w:rsidRPr="007001F1" w:rsidDel="007D765B" w:rsidRDefault="005D7C9D">
            <w:pPr>
              <w:spacing w:after="160" w:line="259" w:lineRule="auto"/>
              <w:rPr>
                <w:del w:id="2348" w:author="Autor"/>
              </w:rPr>
              <w:pPrChange w:id="2349" w:author="Autor">
                <w:pPr>
                  <w:jc w:val="both"/>
                </w:pPr>
              </w:pPrChange>
            </w:pPr>
            <w:del w:id="2350" w:author="Autor">
              <w:r w:rsidRPr="007001F1" w:rsidDel="007D765B">
                <w:rPr>
                  <w:sz w:val="22"/>
                  <w:szCs w:val="22"/>
                </w:rPr>
                <w:delText>b) Sú subdodávatelia úspešného uchádzača, ktorí majú povinnosť zapisovať sa do registra partnerov verejného sektora, zapísaní v registri partnerov verejného sektora</w:delText>
              </w:r>
              <w:r w:rsidR="008B2F6E" w:rsidDel="007D765B">
                <w:rPr>
                  <w:sz w:val="22"/>
                  <w:szCs w:val="22"/>
                </w:rPr>
                <w:delText xml:space="preserve"> (ak relevantné)</w:delText>
              </w:r>
              <w:r w:rsidRPr="007001F1" w:rsidDel="007D765B">
                <w:rPr>
                  <w:sz w:val="22"/>
                  <w:szCs w:val="22"/>
                </w:rPr>
                <w:delText xml:space="preserve">?          </w:delText>
              </w:r>
            </w:del>
          </w:p>
        </w:tc>
        <w:tc>
          <w:tcPr>
            <w:tcW w:w="567" w:type="dxa"/>
            <w:shd w:val="clear" w:color="auto" w:fill="auto"/>
          </w:tcPr>
          <w:p w14:paraId="44264525" w14:textId="77777777" w:rsidR="005D7C9D" w:rsidRPr="007001F1" w:rsidDel="007D765B" w:rsidRDefault="005D7C9D">
            <w:pPr>
              <w:spacing w:after="160" w:line="259" w:lineRule="auto"/>
              <w:rPr>
                <w:del w:id="2351" w:author="Autor"/>
                <w:b/>
                <w:bCs/>
                <w:color w:val="000000"/>
              </w:rPr>
              <w:pPrChange w:id="2352" w:author="Autor">
                <w:pPr>
                  <w:jc w:val="both"/>
                </w:pPr>
              </w:pPrChange>
            </w:pPr>
          </w:p>
        </w:tc>
        <w:tc>
          <w:tcPr>
            <w:tcW w:w="567" w:type="dxa"/>
            <w:shd w:val="clear" w:color="auto" w:fill="auto"/>
          </w:tcPr>
          <w:p w14:paraId="0B377E14" w14:textId="77777777" w:rsidR="005D7C9D" w:rsidRPr="007001F1" w:rsidDel="007D765B" w:rsidRDefault="005D7C9D">
            <w:pPr>
              <w:spacing w:after="160" w:line="259" w:lineRule="auto"/>
              <w:rPr>
                <w:del w:id="2353" w:author="Autor"/>
                <w:b/>
                <w:bCs/>
                <w:color w:val="000000"/>
              </w:rPr>
              <w:pPrChange w:id="2354" w:author="Autor">
                <w:pPr>
                  <w:jc w:val="both"/>
                </w:pPr>
              </w:pPrChange>
            </w:pPr>
          </w:p>
        </w:tc>
        <w:tc>
          <w:tcPr>
            <w:tcW w:w="776" w:type="dxa"/>
            <w:shd w:val="clear" w:color="auto" w:fill="auto"/>
          </w:tcPr>
          <w:p w14:paraId="6AEC6C60" w14:textId="77777777" w:rsidR="005D7C9D" w:rsidRPr="007001F1" w:rsidDel="007D765B" w:rsidRDefault="005D7C9D">
            <w:pPr>
              <w:spacing w:after="160" w:line="259" w:lineRule="auto"/>
              <w:rPr>
                <w:del w:id="2355" w:author="Autor"/>
                <w:b/>
                <w:bCs/>
                <w:color w:val="000000"/>
              </w:rPr>
              <w:pPrChange w:id="2356" w:author="Autor">
                <w:pPr>
                  <w:jc w:val="both"/>
                </w:pPr>
              </w:pPrChange>
            </w:pPr>
          </w:p>
        </w:tc>
        <w:tc>
          <w:tcPr>
            <w:tcW w:w="1775" w:type="dxa"/>
            <w:shd w:val="clear" w:color="auto" w:fill="auto"/>
          </w:tcPr>
          <w:p w14:paraId="0B06980A" w14:textId="77777777" w:rsidR="005D7C9D" w:rsidRPr="007001F1" w:rsidDel="007D765B" w:rsidRDefault="005D7C9D">
            <w:pPr>
              <w:spacing w:after="160" w:line="259" w:lineRule="auto"/>
              <w:rPr>
                <w:del w:id="2357" w:author="Autor"/>
                <w:b/>
                <w:bCs/>
                <w:color w:val="000000"/>
              </w:rPr>
              <w:pPrChange w:id="2358" w:author="Autor">
                <w:pPr>
                  <w:jc w:val="both"/>
                </w:pPr>
              </w:pPrChange>
            </w:pPr>
          </w:p>
        </w:tc>
      </w:tr>
      <w:tr w:rsidR="008F29BE" w:rsidRPr="007001F1" w:rsidDel="007D765B" w14:paraId="10422381" w14:textId="77777777" w:rsidTr="00C64D79">
        <w:trPr>
          <w:trHeight w:val="20"/>
          <w:del w:id="2359" w:author="Autor"/>
        </w:trPr>
        <w:tc>
          <w:tcPr>
            <w:tcW w:w="582" w:type="dxa"/>
            <w:shd w:val="clear" w:color="auto" w:fill="auto"/>
            <w:noWrap/>
            <w:vAlign w:val="center"/>
            <w:hideMark/>
          </w:tcPr>
          <w:p w14:paraId="778D35B9" w14:textId="77777777" w:rsidR="008F29BE" w:rsidRPr="007001F1" w:rsidDel="007D765B" w:rsidRDefault="00C769FE">
            <w:pPr>
              <w:spacing w:after="160" w:line="259" w:lineRule="auto"/>
              <w:rPr>
                <w:del w:id="2360" w:author="Autor"/>
                <w:color w:val="000000"/>
              </w:rPr>
              <w:pPrChange w:id="2361" w:author="Autor">
                <w:pPr>
                  <w:jc w:val="center"/>
                </w:pPr>
              </w:pPrChange>
            </w:pPr>
            <w:del w:id="2362" w:author="Autor">
              <w:r w:rsidRPr="007001F1" w:rsidDel="007D765B">
                <w:rPr>
                  <w:color w:val="000000"/>
                  <w:sz w:val="22"/>
                  <w:szCs w:val="22"/>
                </w:rPr>
                <w:delText>1</w:delText>
              </w:r>
              <w:r w:rsidR="00322CCF" w:rsidDel="007D765B">
                <w:rPr>
                  <w:color w:val="000000"/>
                  <w:sz w:val="22"/>
                  <w:szCs w:val="22"/>
                </w:rPr>
                <w:delText>5</w:delText>
              </w:r>
            </w:del>
          </w:p>
        </w:tc>
        <w:tc>
          <w:tcPr>
            <w:tcW w:w="4820" w:type="dxa"/>
            <w:gridSpan w:val="2"/>
            <w:shd w:val="clear" w:color="auto" w:fill="auto"/>
            <w:vAlign w:val="center"/>
            <w:hideMark/>
          </w:tcPr>
          <w:p w14:paraId="7F52EDD1" w14:textId="77777777" w:rsidR="008F29BE" w:rsidRPr="007001F1" w:rsidDel="007D765B" w:rsidRDefault="008F29BE">
            <w:pPr>
              <w:spacing w:after="160" w:line="259" w:lineRule="auto"/>
              <w:rPr>
                <w:del w:id="2363" w:author="Autor"/>
              </w:rPr>
              <w:pPrChange w:id="2364" w:author="Autor">
                <w:pPr>
                  <w:jc w:val="both"/>
                </w:pPr>
              </w:pPrChange>
            </w:pPr>
            <w:del w:id="2365" w:author="Autor">
              <w:r w:rsidRPr="003E1143" w:rsidDel="007D765B">
                <w:rPr>
                  <w:sz w:val="22"/>
                  <w:szCs w:val="22"/>
                  <w:highlight w:val="yellow"/>
                </w:rPr>
                <w:delText>Neboli identifikované iné porušenia pravidiel a postupov verejného obstarávania</w:delText>
              </w:r>
              <w:r w:rsidR="00C64D79" w:rsidRPr="003E1143" w:rsidDel="007D765B">
                <w:rPr>
                  <w:sz w:val="22"/>
                  <w:szCs w:val="22"/>
                  <w:highlight w:val="yellow"/>
                </w:rPr>
                <w:delText xml:space="preserve"> (napr. nesplnenie </w:delText>
              </w:r>
              <w:r w:rsidR="00C64D79" w:rsidRPr="003E1143" w:rsidDel="007D765B">
                <w:rPr>
                  <w:sz w:val="22"/>
                  <w:szCs w:val="22"/>
                  <w:highlight w:val="yellow"/>
                  <w:u w:val="single"/>
                </w:rPr>
                <w:delText>postkontraktačných  </w:delText>
              </w:r>
              <w:r w:rsidR="00C64D79" w:rsidRPr="003E1143" w:rsidDel="007D765B">
                <w:rPr>
                  <w:color w:val="1F497D"/>
                  <w:sz w:val="22"/>
                  <w:szCs w:val="22"/>
                  <w:highlight w:val="yellow"/>
                  <w:u w:val="single"/>
                </w:rPr>
                <w:delText xml:space="preserve">oznamovacích </w:delText>
              </w:r>
              <w:r w:rsidR="00C64D79" w:rsidRPr="003E1143" w:rsidDel="007D765B">
                <w:rPr>
                  <w:sz w:val="22"/>
                  <w:szCs w:val="22"/>
                  <w:highlight w:val="yellow"/>
                  <w:u w:val="single"/>
                </w:rPr>
                <w:delText>povinnost</w:delText>
              </w:r>
              <w:r w:rsidR="00C64D79" w:rsidRPr="003E1143" w:rsidDel="007D765B">
                <w:rPr>
                  <w:color w:val="1F497D"/>
                  <w:sz w:val="22"/>
                  <w:szCs w:val="22"/>
                  <w:highlight w:val="yellow"/>
                  <w:u w:val="single"/>
                </w:rPr>
                <w:delText>í</w:delText>
              </w:r>
              <w:r w:rsidR="00C64D79" w:rsidRPr="003E1143" w:rsidDel="007D765B">
                <w:rPr>
                  <w:sz w:val="22"/>
                  <w:szCs w:val="22"/>
                  <w:highlight w:val="yellow"/>
                  <w:u w:val="single"/>
                </w:rPr>
                <w:delText xml:space="preserve"> verejného obstarávateľa voči ÚVO resp. profilu verejného obstarávateľa)</w:delText>
              </w:r>
              <w:r w:rsidRPr="003E1143" w:rsidDel="007D765B">
                <w:rPr>
                  <w:sz w:val="22"/>
                  <w:szCs w:val="22"/>
                  <w:highlight w:val="yellow"/>
                </w:rPr>
                <w:delText>?</w:delText>
              </w:r>
            </w:del>
          </w:p>
        </w:tc>
        <w:tc>
          <w:tcPr>
            <w:tcW w:w="567" w:type="dxa"/>
            <w:shd w:val="clear" w:color="auto" w:fill="auto"/>
            <w:hideMark/>
          </w:tcPr>
          <w:p w14:paraId="2B7A759F" w14:textId="77777777" w:rsidR="008F29BE" w:rsidRPr="007001F1" w:rsidDel="007D765B" w:rsidRDefault="008F29BE">
            <w:pPr>
              <w:spacing w:after="160" w:line="259" w:lineRule="auto"/>
              <w:rPr>
                <w:del w:id="2366" w:author="Autor"/>
                <w:b/>
                <w:bCs/>
                <w:color w:val="000000"/>
              </w:rPr>
              <w:pPrChange w:id="2367" w:author="Autor">
                <w:pPr>
                  <w:jc w:val="both"/>
                </w:pPr>
              </w:pPrChange>
            </w:pPr>
            <w:del w:id="2368" w:author="Autor">
              <w:r w:rsidRPr="007001F1" w:rsidDel="007D765B">
                <w:rPr>
                  <w:b/>
                  <w:bCs/>
                  <w:color w:val="000000"/>
                  <w:sz w:val="22"/>
                  <w:szCs w:val="22"/>
                </w:rPr>
                <w:delText> </w:delText>
              </w:r>
            </w:del>
          </w:p>
        </w:tc>
        <w:tc>
          <w:tcPr>
            <w:tcW w:w="567" w:type="dxa"/>
            <w:shd w:val="clear" w:color="auto" w:fill="auto"/>
            <w:hideMark/>
          </w:tcPr>
          <w:p w14:paraId="13FF10A2" w14:textId="77777777" w:rsidR="008F29BE" w:rsidRPr="007001F1" w:rsidDel="007D765B" w:rsidRDefault="008F29BE">
            <w:pPr>
              <w:spacing w:after="160" w:line="259" w:lineRule="auto"/>
              <w:rPr>
                <w:del w:id="2369" w:author="Autor"/>
                <w:b/>
                <w:bCs/>
                <w:color w:val="000000"/>
              </w:rPr>
              <w:pPrChange w:id="2370" w:author="Autor">
                <w:pPr>
                  <w:jc w:val="both"/>
                </w:pPr>
              </w:pPrChange>
            </w:pPr>
            <w:del w:id="2371" w:author="Autor">
              <w:r w:rsidRPr="007001F1" w:rsidDel="007D765B">
                <w:rPr>
                  <w:b/>
                  <w:bCs/>
                  <w:color w:val="000000"/>
                  <w:sz w:val="22"/>
                  <w:szCs w:val="22"/>
                </w:rPr>
                <w:delText> </w:delText>
              </w:r>
            </w:del>
          </w:p>
        </w:tc>
        <w:tc>
          <w:tcPr>
            <w:tcW w:w="776" w:type="dxa"/>
            <w:shd w:val="clear" w:color="auto" w:fill="auto"/>
            <w:hideMark/>
          </w:tcPr>
          <w:p w14:paraId="3B2DCF59" w14:textId="77777777" w:rsidR="008F29BE" w:rsidRPr="007001F1" w:rsidDel="007D765B" w:rsidRDefault="008F29BE">
            <w:pPr>
              <w:spacing w:after="160" w:line="259" w:lineRule="auto"/>
              <w:rPr>
                <w:del w:id="2372" w:author="Autor"/>
                <w:b/>
                <w:bCs/>
                <w:color w:val="000000"/>
              </w:rPr>
              <w:pPrChange w:id="2373" w:author="Autor">
                <w:pPr>
                  <w:jc w:val="both"/>
                </w:pPr>
              </w:pPrChange>
            </w:pPr>
            <w:del w:id="2374" w:author="Autor">
              <w:r w:rsidRPr="007001F1" w:rsidDel="007D765B">
                <w:rPr>
                  <w:b/>
                  <w:bCs/>
                  <w:color w:val="000000"/>
                  <w:sz w:val="22"/>
                  <w:szCs w:val="22"/>
                </w:rPr>
                <w:delText> </w:delText>
              </w:r>
            </w:del>
          </w:p>
        </w:tc>
        <w:tc>
          <w:tcPr>
            <w:tcW w:w="1775" w:type="dxa"/>
            <w:shd w:val="clear" w:color="auto" w:fill="auto"/>
            <w:hideMark/>
          </w:tcPr>
          <w:p w14:paraId="67786185" w14:textId="77777777" w:rsidR="008F29BE" w:rsidRPr="007001F1" w:rsidDel="007D765B" w:rsidRDefault="008F29BE">
            <w:pPr>
              <w:spacing w:after="160" w:line="259" w:lineRule="auto"/>
              <w:rPr>
                <w:del w:id="2375" w:author="Autor"/>
                <w:b/>
                <w:bCs/>
                <w:color w:val="000000"/>
              </w:rPr>
              <w:pPrChange w:id="2376" w:author="Autor">
                <w:pPr>
                  <w:jc w:val="both"/>
                </w:pPr>
              </w:pPrChange>
            </w:pPr>
            <w:del w:id="2377" w:author="Autor">
              <w:r w:rsidRPr="007001F1" w:rsidDel="007D765B">
                <w:rPr>
                  <w:b/>
                  <w:bCs/>
                  <w:color w:val="000000"/>
                  <w:sz w:val="22"/>
                  <w:szCs w:val="22"/>
                </w:rPr>
                <w:delText> </w:delText>
              </w:r>
            </w:del>
          </w:p>
        </w:tc>
      </w:tr>
      <w:tr w:rsidR="005D7C9D" w:rsidRPr="007001F1" w:rsidDel="007D765B" w14:paraId="4E0AD3BF" w14:textId="77777777" w:rsidTr="00C64D79">
        <w:trPr>
          <w:trHeight w:val="505"/>
          <w:del w:id="2378" w:author="Autor"/>
        </w:trPr>
        <w:tc>
          <w:tcPr>
            <w:tcW w:w="582" w:type="dxa"/>
            <w:vMerge w:val="restart"/>
            <w:shd w:val="clear" w:color="auto" w:fill="auto"/>
            <w:noWrap/>
            <w:vAlign w:val="center"/>
            <w:hideMark/>
          </w:tcPr>
          <w:p w14:paraId="5458CCD3" w14:textId="77777777" w:rsidR="005D7C9D" w:rsidRPr="007001F1" w:rsidDel="007D765B" w:rsidRDefault="005D7C9D">
            <w:pPr>
              <w:spacing w:after="160" w:line="259" w:lineRule="auto"/>
              <w:rPr>
                <w:del w:id="2379" w:author="Autor"/>
                <w:color w:val="000000"/>
              </w:rPr>
              <w:pPrChange w:id="2380" w:author="Autor">
                <w:pPr>
                  <w:jc w:val="center"/>
                </w:pPr>
              </w:pPrChange>
            </w:pPr>
            <w:del w:id="2381" w:author="Autor">
              <w:r w:rsidRPr="007001F1" w:rsidDel="007D765B">
                <w:rPr>
                  <w:color w:val="000000"/>
                  <w:sz w:val="22"/>
                  <w:szCs w:val="22"/>
                </w:rPr>
                <w:delText>1</w:delText>
              </w:r>
              <w:r w:rsidR="00322CCF" w:rsidDel="007D765B">
                <w:rPr>
                  <w:color w:val="000000"/>
                  <w:sz w:val="22"/>
                  <w:szCs w:val="22"/>
                </w:rPr>
                <w:delText>6</w:delText>
              </w:r>
            </w:del>
          </w:p>
        </w:tc>
        <w:tc>
          <w:tcPr>
            <w:tcW w:w="4820" w:type="dxa"/>
            <w:gridSpan w:val="2"/>
            <w:shd w:val="clear" w:color="auto" w:fill="auto"/>
            <w:vAlign w:val="center"/>
            <w:hideMark/>
          </w:tcPr>
          <w:p w14:paraId="6DB6A6FF" w14:textId="77777777" w:rsidR="005D7C9D" w:rsidRPr="007001F1" w:rsidDel="007D765B" w:rsidRDefault="005D7C9D">
            <w:pPr>
              <w:spacing w:after="160" w:line="259" w:lineRule="auto"/>
              <w:rPr>
                <w:del w:id="2382" w:author="Autor"/>
                <w:color w:val="000000"/>
              </w:rPr>
              <w:pPrChange w:id="2383" w:author="Autor">
                <w:pPr>
                  <w:jc w:val="both"/>
                </w:pPr>
              </w:pPrChange>
            </w:pPr>
            <w:del w:id="2384" w:author="Autor">
              <w:r w:rsidRPr="007001F1" w:rsidDel="007D765B">
                <w:rPr>
                  <w:color w:val="000000"/>
                  <w:sz w:val="22"/>
                  <w:szCs w:val="22"/>
                </w:rPr>
                <w:delText>a) Je zmluva uzavretá v súlade so súťažnými podkladmi a ponukou pr</w:delText>
              </w:r>
              <w:r w:rsidR="003F3D85" w:rsidRPr="007001F1" w:rsidDel="007D765B">
                <w:rPr>
                  <w:color w:val="000000"/>
                  <w:sz w:val="22"/>
                  <w:szCs w:val="22"/>
                </w:rPr>
                <w:delText>edloženou úspešným uchádzačom?</w:delText>
              </w:r>
            </w:del>
          </w:p>
        </w:tc>
        <w:tc>
          <w:tcPr>
            <w:tcW w:w="567" w:type="dxa"/>
            <w:shd w:val="clear" w:color="auto" w:fill="auto"/>
            <w:hideMark/>
          </w:tcPr>
          <w:p w14:paraId="13317781" w14:textId="77777777" w:rsidR="005D7C9D" w:rsidRPr="007001F1" w:rsidDel="007D765B" w:rsidRDefault="005D7C9D">
            <w:pPr>
              <w:spacing w:after="160" w:line="259" w:lineRule="auto"/>
              <w:rPr>
                <w:del w:id="2385" w:author="Autor"/>
                <w:b/>
                <w:bCs/>
                <w:color w:val="000000"/>
              </w:rPr>
              <w:pPrChange w:id="2386" w:author="Autor">
                <w:pPr>
                  <w:jc w:val="both"/>
                </w:pPr>
              </w:pPrChange>
            </w:pPr>
            <w:del w:id="2387" w:author="Autor">
              <w:r w:rsidRPr="007001F1" w:rsidDel="007D765B">
                <w:rPr>
                  <w:b/>
                  <w:bCs/>
                  <w:color w:val="000000"/>
                  <w:sz w:val="22"/>
                  <w:szCs w:val="22"/>
                </w:rPr>
                <w:delText> </w:delText>
              </w:r>
            </w:del>
          </w:p>
        </w:tc>
        <w:tc>
          <w:tcPr>
            <w:tcW w:w="567" w:type="dxa"/>
            <w:shd w:val="clear" w:color="auto" w:fill="auto"/>
            <w:hideMark/>
          </w:tcPr>
          <w:p w14:paraId="6BC254DF" w14:textId="77777777" w:rsidR="005D7C9D" w:rsidRPr="007001F1" w:rsidDel="007D765B" w:rsidRDefault="005D7C9D">
            <w:pPr>
              <w:spacing w:after="160" w:line="259" w:lineRule="auto"/>
              <w:rPr>
                <w:del w:id="2388" w:author="Autor"/>
                <w:b/>
                <w:bCs/>
                <w:color w:val="000000"/>
              </w:rPr>
              <w:pPrChange w:id="2389" w:author="Autor">
                <w:pPr>
                  <w:jc w:val="both"/>
                </w:pPr>
              </w:pPrChange>
            </w:pPr>
            <w:del w:id="2390" w:author="Autor">
              <w:r w:rsidRPr="007001F1" w:rsidDel="007D765B">
                <w:rPr>
                  <w:b/>
                  <w:bCs/>
                  <w:color w:val="000000"/>
                  <w:sz w:val="22"/>
                  <w:szCs w:val="22"/>
                </w:rPr>
                <w:delText> </w:delText>
              </w:r>
            </w:del>
          </w:p>
        </w:tc>
        <w:tc>
          <w:tcPr>
            <w:tcW w:w="776" w:type="dxa"/>
            <w:shd w:val="clear" w:color="auto" w:fill="auto"/>
            <w:hideMark/>
          </w:tcPr>
          <w:p w14:paraId="193ED405" w14:textId="77777777" w:rsidR="005D7C9D" w:rsidRPr="007001F1" w:rsidDel="007D765B" w:rsidRDefault="005D7C9D">
            <w:pPr>
              <w:spacing w:after="160" w:line="259" w:lineRule="auto"/>
              <w:rPr>
                <w:del w:id="2391" w:author="Autor"/>
                <w:b/>
                <w:bCs/>
                <w:color w:val="000000"/>
              </w:rPr>
              <w:pPrChange w:id="2392" w:author="Autor">
                <w:pPr>
                  <w:jc w:val="both"/>
                </w:pPr>
              </w:pPrChange>
            </w:pPr>
            <w:del w:id="2393" w:author="Autor">
              <w:r w:rsidRPr="007001F1" w:rsidDel="007D765B">
                <w:rPr>
                  <w:b/>
                  <w:bCs/>
                  <w:color w:val="000000"/>
                  <w:sz w:val="22"/>
                  <w:szCs w:val="22"/>
                </w:rPr>
                <w:delText> </w:delText>
              </w:r>
            </w:del>
          </w:p>
        </w:tc>
        <w:tc>
          <w:tcPr>
            <w:tcW w:w="1775" w:type="dxa"/>
            <w:shd w:val="clear" w:color="auto" w:fill="auto"/>
            <w:hideMark/>
          </w:tcPr>
          <w:p w14:paraId="1A58719A" w14:textId="77777777" w:rsidR="005D7C9D" w:rsidRPr="007001F1" w:rsidDel="007D765B" w:rsidRDefault="005D7C9D">
            <w:pPr>
              <w:spacing w:after="160" w:line="259" w:lineRule="auto"/>
              <w:rPr>
                <w:del w:id="2394" w:author="Autor"/>
                <w:b/>
                <w:bCs/>
                <w:color w:val="000000"/>
              </w:rPr>
              <w:pPrChange w:id="2395" w:author="Autor">
                <w:pPr>
                  <w:jc w:val="both"/>
                </w:pPr>
              </w:pPrChange>
            </w:pPr>
            <w:del w:id="2396" w:author="Autor">
              <w:r w:rsidRPr="007001F1" w:rsidDel="007D765B">
                <w:rPr>
                  <w:b/>
                  <w:bCs/>
                  <w:color w:val="000000"/>
                  <w:sz w:val="22"/>
                  <w:szCs w:val="22"/>
                </w:rPr>
                <w:delText> </w:delText>
              </w:r>
            </w:del>
          </w:p>
        </w:tc>
      </w:tr>
      <w:tr w:rsidR="005D7C9D" w:rsidRPr="007001F1" w:rsidDel="007D765B" w14:paraId="76D3D9F4" w14:textId="77777777" w:rsidTr="00C64D79">
        <w:trPr>
          <w:trHeight w:val="142"/>
          <w:del w:id="2397" w:author="Autor"/>
        </w:trPr>
        <w:tc>
          <w:tcPr>
            <w:tcW w:w="582" w:type="dxa"/>
            <w:vMerge/>
            <w:shd w:val="clear" w:color="auto" w:fill="auto"/>
            <w:noWrap/>
            <w:vAlign w:val="center"/>
          </w:tcPr>
          <w:p w14:paraId="106A2613" w14:textId="77777777" w:rsidR="005D7C9D" w:rsidRPr="007001F1" w:rsidDel="007D765B" w:rsidRDefault="005D7C9D">
            <w:pPr>
              <w:spacing w:after="160" w:line="259" w:lineRule="auto"/>
              <w:rPr>
                <w:del w:id="2398" w:author="Autor"/>
                <w:color w:val="000000"/>
              </w:rPr>
              <w:pPrChange w:id="2399" w:author="Autor">
                <w:pPr>
                  <w:jc w:val="center"/>
                </w:pPr>
              </w:pPrChange>
            </w:pPr>
          </w:p>
        </w:tc>
        <w:tc>
          <w:tcPr>
            <w:tcW w:w="4820" w:type="dxa"/>
            <w:gridSpan w:val="2"/>
            <w:shd w:val="clear" w:color="auto" w:fill="auto"/>
            <w:vAlign w:val="center"/>
          </w:tcPr>
          <w:p w14:paraId="534358A7" w14:textId="77777777" w:rsidR="005D7C9D" w:rsidRPr="007001F1" w:rsidDel="007D765B" w:rsidRDefault="005D7C9D">
            <w:pPr>
              <w:spacing w:after="160" w:line="259" w:lineRule="auto"/>
              <w:rPr>
                <w:del w:id="2400" w:author="Autor"/>
                <w:color w:val="000000"/>
              </w:rPr>
              <w:pPrChange w:id="2401" w:author="Autor">
                <w:pPr>
                  <w:jc w:val="both"/>
                </w:pPr>
              </w:pPrChange>
            </w:pPr>
            <w:del w:id="2402" w:author="Autor">
              <w:r w:rsidRPr="007001F1" w:rsidDel="007D765B">
                <w:rPr>
                  <w:color w:val="000000"/>
                  <w:sz w:val="22"/>
                  <w:szCs w:val="22"/>
                </w:rPr>
                <w:delText>b) Je zmluva podpísaná oprávnenými osobami?</w:delText>
              </w:r>
            </w:del>
          </w:p>
        </w:tc>
        <w:tc>
          <w:tcPr>
            <w:tcW w:w="567" w:type="dxa"/>
            <w:shd w:val="clear" w:color="auto" w:fill="auto"/>
          </w:tcPr>
          <w:p w14:paraId="59ACEFE2" w14:textId="77777777" w:rsidR="005D7C9D" w:rsidRPr="007001F1" w:rsidDel="007D765B" w:rsidRDefault="005D7C9D">
            <w:pPr>
              <w:spacing w:after="160" w:line="259" w:lineRule="auto"/>
              <w:rPr>
                <w:del w:id="2403" w:author="Autor"/>
                <w:b/>
                <w:bCs/>
                <w:color w:val="000000"/>
              </w:rPr>
              <w:pPrChange w:id="2404" w:author="Autor">
                <w:pPr>
                  <w:jc w:val="both"/>
                </w:pPr>
              </w:pPrChange>
            </w:pPr>
          </w:p>
        </w:tc>
        <w:tc>
          <w:tcPr>
            <w:tcW w:w="567" w:type="dxa"/>
            <w:shd w:val="clear" w:color="auto" w:fill="auto"/>
          </w:tcPr>
          <w:p w14:paraId="5A7B9C8C" w14:textId="77777777" w:rsidR="005D7C9D" w:rsidRPr="007001F1" w:rsidDel="007D765B" w:rsidRDefault="005D7C9D">
            <w:pPr>
              <w:spacing w:after="160" w:line="259" w:lineRule="auto"/>
              <w:rPr>
                <w:del w:id="2405" w:author="Autor"/>
                <w:b/>
                <w:bCs/>
                <w:color w:val="000000"/>
              </w:rPr>
              <w:pPrChange w:id="2406" w:author="Autor">
                <w:pPr>
                  <w:jc w:val="both"/>
                </w:pPr>
              </w:pPrChange>
            </w:pPr>
          </w:p>
        </w:tc>
        <w:tc>
          <w:tcPr>
            <w:tcW w:w="776" w:type="dxa"/>
            <w:shd w:val="clear" w:color="auto" w:fill="auto"/>
          </w:tcPr>
          <w:p w14:paraId="533192D5" w14:textId="77777777" w:rsidR="005D7C9D" w:rsidRPr="007001F1" w:rsidDel="007D765B" w:rsidRDefault="005D7C9D">
            <w:pPr>
              <w:spacing w:after="160" w:line="259" w:lineRule="auto"/>
              <w:rPr>
                <w:del w:id="2407" w:author="Autor"/>
                <w:b/>
                <w:bCs/>
                <w:color w:val="000000"/>
              </w:rPr>
              <w:pPrChange w:id="2408" w:author="Autor">
                <w:pPr>
                  <w:jc w:val="both"/>
                </w:pPr>
              </w:pPrChange>
            </w:pPr>
          </w:p>
        </w:tc>
        <w:tc>
          <w:tcPr>
            <w:tcW w:w="1775" w:type="dxa"/>
            <w:shd w:val="clear" w:color="auto" w:fill="auto"/>
          </w:tcPr>
          <w:p w14:paraId="2FDAC567" w14:textId="77777777" w:rsidR="005D7C9D" w:rsidRPr="007001F1" w:rsidDel="007D765B" w:rsidRDefault="005D7C9D">
            <w:pPr>
              <w:spacing w:after="160" w:line="259" w:lineRule="auto"/>
              <w:rPr>
                <w:del w:id="2409" w:author="Autor"/>
                <w:b/>
                <w:bCs/>
                <w:color w:val="000000"/>
              </w:rPr>
              <w:pPrChange w:id="2410" w:author="Autor">
                <w:pPr>
                  <w:jc w:val="both"/>
                </w:pPr>
              </w:pPrChange>
            </w:pPr>
          </w:p>
        </w:tc>
      </w:tr>
      <w:tr w:rsidR="005D7C9D" w:rsidRPr="007001F1" w:rsidDel="007D765B" w14:paraId="17D1E56C" w14:textId="77777777" w:rsidTr="00C64D79">
        <w:trPr>
          <w:trHeight w:val="505"/>
          <w:del w:id="2411" w:author="Autor"/>
        </w:trPr>
        <w:tc>
          <w:tcPr>
            <w:tcW w:w="582" w:type="dxa"/>
            <w:vMerge/>
            <w:shd w:val="clear" w:color="auto" w:fill="auto"/>
            <w:noWrap/>
            <w:vAlign w:val="center"/>
          </w:tcPr>
          <w:p w14:paraId="385D682B" w14:textId="77777777" w:rsidR="005D7C9D" w:rsidRPr="007001F1" w:rsidDel="007D765B" w:rsidRDefault="005D7C9D">
            <w:pPr>
              <w:spacing w:after="160" w:line="259" w:lineRule="auto"/>
              <w:rPr>
                <w:del w:id="2412" w:author="Autor"/>
                <w:color w:val="000000"/>
              </w:rPr>
              <w:pPrChange w:id="2413" w:author="Autor">
                <w:pPr>
                  <w:jc w:val="center"/>
                </w:pPr>
              </w:pPrChange>
            </w:pPr>
          </w:p>
        </w:tc>
        <w:tc>
          <w:tcPr>
            <w:tcW w:w="4820" w:type="dxa"/>
            <w:gridSpan w:val="2"/>
            <w:shd w:val="clear" w:color="auto" w:fill="auto"/>
            <w:vAlign w:val="center"/>
          </w:tcPr>
          <w:p w14:paraId="7271FD47" w14:textId="77777777" w:rsidR="005D7C9D" w:rsidRPr="007001F1" w:rsidDel="007D765B" w:rsidRDefault="005D7C9D">
            <w:pPr>
              <w:spacing w:after="160" w:line="259" w:lineRule="auto"/>
              <w:rPr>
                <w:del w:id="2414" w:author="Autor"/>
                <w:color w:val="000000"/>
              </w:rPr>
              <w:pPrChange w:id="2415" w:author="Autor">
                <w:pPr>
                  <w:jc w:val="both"/>
                </w:pPr>
              </w:pPrChange>
            </w:pPr>
            <w:del w:id="2416" w:author="Autor">
              <w:r w:rsidRPr="00F158B1" w:rsidDel="007D765B">
                <w:rPr>
                  <w:color w:val="000000"/>
                  <w:sz w:val="22"/>
                  <w:szCs w:val="22"/>
                </w:rPr>
                <w:delText>c)</w:delText>
              </w:r>
              <w:r w:rsidRPr="007001F1" w:rsidDel="007D765B">
                <w:rPr>
                  <w:color w:val="000000"/>
                  <w:sz w:val="22"/>
                  <w:szCs w:val="22"/>
                </w:rPr>
                <w:delText xml:space="preserve"> Je výsledná zmluva zverejnená v súlade so zákonom o slobodnom prístupe k informáciám?</w:delText>
              </w:r>
            </w:del>
          </w:p>
        </w:tc>
        <w:tc>
          <w:tcPr>
            <w:tcW w:w="567" w:type="dxa"/>
            <w:shd w:val="clear" w:color="auto" w:fill="auto"/>
          </w:tcPr>
          <w:p w14:paraId="1A0E8DD2" w14:textId="77777777" w:rsidR="005D7C9D" w:rsidRPr="007001F1" w:rsidDel="007D765B" w:rsidRDefault="005D7C9D">
            <w:pPr>
              <w:spacing w:after="160" w:line="259" w:lineRule="auto"/>
              <w:rPr>
                <w:del w:id="2417" w:author="Autor"/>
                <w:b/>
                <w:bCs/>
                <w:color w:val="000000"/>
              </w:rPr>
              <w:pPrChange w:id="2418" w:author="Autor">
                <w:pPr>
                  <w:jc w:val="both"/>
                </w:pPr>
              </w:pPrChange>
            </w:pPr>
          </w:p>
        </w:tc>
        <w:tc>
          <w:tcPr>
            <w:tcW w:w="567" w:type="dxa"/>
            <w:shd w:val="clear" w:color="auto" w:fill="auto"/>
          </w:tcPr>
          <w:p w14:paraId="3B638309" w14:textId="77777777" w:rsidR="005D7C9D" w:rsidRPr="007001F1" w:rsidDel="007D765B" w:rsidRDefault="005D7C9D">
            <w:pPr>
              <w:spacing w:after="160" w:line="259" w:lineRule="auto"/>
              <w:rPr>
                <w:del w:id="2419" w:author="Autor"/>
                <w:b/>
                <w:bCs/>
                <w:color w:val="000000"/>
              </w:rPr>
              <w:pPrChange w:id="2420" w:author="Autor">
                <w:pPr>
                  <w:jc w:val="both"/>
                </w:pPr>
              </w:pPrChange>
            </w:pPr>
          </w:p>
        </w:tc>
        <w:tc>
          <w:tcPr>
            <w:tcW w:w="776" w:type="dxa"/>
            <w:shd w:val="clear" w:color="auto" w:fill="auto"/>
          </w:tcPr>
          <w:p w14:paraId="73A6D0A0" w14:textId="77777777" w:rsidR="005D7C9D" w:rsidRPr="007001F1" w:rsidDel="007D765B" w:rsidRDefault="005D7C9D">
            <w:pPr>
              <w:spacing w:after="160" w:line="259" w:lineRule="auto"/>
              <w:rPr>
                <w:del w:id="2421" w:author="Autor"/>
                <w:b/>
                <w:bCs/>
                <w:color w:val="000000"/>
              </w:rPr>
              <w:pPrChange w:id="2422" w:author="Autor">
                <w:pPr>
                  <w:jc w:val="both"/>
                </w:pPr>
              </w:pPrChange>
            </w:pPr>
          </w:p>
        </w:tc>
        <w:tc>
          <w:tcPr>
            <w:tcW w:w="1775" w:type="dxa"/>
            <w:shd w:val="clear" w:color="auto" w:fill="auto"/>
          </w:tcPr>
          <w:p w14:paraId="619E7A97" w14:textId="77777777" w:rsidR="005D7C9D" w:rsidRPr="007001F1" w:rsidDel="007D765B" w:rsidRDefault="005D7C9D">
            <w:pPr>
              <w:spacing w:after="160" w:line="259" w:lineRule="auto"/>
              <w:rPr>
                <w:del w:id="2423" w:author="Autor"/>
                <w:b/>
                <w:bCs/>
                <w:color w:val="000000"/>
              </w:rPr>
              <w:pPrChange w:id="2424" w:author="Autor">
                <w:pPr>
                  <w:jc w:val="both"/>
                </w:pPr>
              </w:pPrChange>
            </w:pPr>
          </w:p>
        </w:tc>
      </w:tr>
      <w:tr w:rsidR="007702DD" w:rsidRPr="007001F1" w:rsidDel="007D765B" w14:paraId="2985CEA2" w14:textId="77777777" w:rsidTr="00C64D79">
        <w:trPr>
          <w:trHeight w:val="505"/>
          <w:del w:id="2425" w:author="Autor"/>
        </w:trPr>
        <w:tc>
          <w:tcPr>
            <w:tcW w:w="582" w:type="dxa"/>
            <w:shd w:val="clear" w:color="auto" w:fill="auto"/>
            <w:noWrap/>
            <w:vAlign w:val="center"/>
          </w:tcPr>
          <w:p w14:paraId="6A5B2FA8" w14:textId="77777777" w:rsidR="007702DD" w:rsidRPr="007001F1" w:rsidDel="007D765B" w:rsidRDefault="007702DD">
            <w:pPr>
              <w:spacing w:after="160" w:line="259" w:lineRule="auto"/>
              <w:rPr>
                <w:del w:id="2426" w:author="Autor"/>
                <w:color w:val="000000"/>
              </w:rPr>
              <w:pPrChange w:id="2427" w:author="Autor">
                <w:pPr>
                  <w:jc w:val="center"/>
                </w:pPr>
              </w:pPrChange>
            </w:pPr>
            <w:del w:id="2428" w:author="Autor">
              <w:r w:rsidDel="007D765B">
                <w:rPr>
                  <w:color w:val="000000"/>
                </w:rPr>
                <w:delText>17</w:delText>
              </w:r>
            </w:del>
          </w:p>
        </w:tc>
        <w:tc>
          <w:tcPr>
            <w:tcW w:w="4820" w:type="dxa"/>
            <w:gridSpan w:val="2"/>
            <w:shd w:val="clear" w:color="auto" w:fill="auto"/>
            <w:vAlign w:val="center"/>
          </w:tcPr>
          <w:p w14:paraId="47402E8D" w14:textId="77777777" w:rsidR="007702DD" w:rsidRPr="007001F1" w:rsidDel="007D765B" w:rsidRDefault="007702DD">
            <w:pPr>
              <w:spacing w:after="160" w:line="259" w:lineRule="auto"/>
              <w:rPr>
                <w:del w:id="2429" w:author="Autor"/>
                <w:color w:val="000000"/>
                <w:sz w:val="22"/>
                <w:szCs w:val="22"/>
              </w:rPr>
              <w:pPrChange w:id="2430" w:author="Autor">
                <w:pPr>
                  <w:jc w:val="both"/>
                </w:pPr>
              </w:pPrChange>
            </w:pPr>
            <w:del w:id="2431" w:author="Autor">
              <w:r w:rsidDel="007D765B">
                <w:rPr>
                  <w:sz w:val="22"/>
                  <w:szCs w:val="22"/>
                </w:rPr>
                <w:delText>Poskytol úspešný uchádzač verejnému obstarávateľovi súčinnosť v rámci preukazovania osobitných podmienok plnenia zmluvy podľa § 42 ods. 12?</w:delText>
              </w:r>
            </w:del>
          </w:p>
        </w:tc>
        <w:tc>
          <w:tcPr>
            <w:tcW w:w="567" w:type="dxa"/>
            <w:shd w:val="clear" w:color="auto" w:fill="auto"/>
          </w:tcPr>
          <w:p w14:paraId="0446ADFE" w14:textId="77777777" w:rsidR="007702DD" w:rsidRPr="007001F1" w:rsidDel="007D765B" w:rsidRDefault="007702DD">
            <w:pPr>
              <w:spacing w:after="160" w:line="259" w:lineRule="auto"/>
              <w:rPr>
                <w:del w:id="2432" w:author="Autor"/>
                <w:b/>
                <w:bCs/>
                <w:color w:val="000000"/>
              </w:rPr>
              <w:pPrChange w:id="2433" w:author="Autor">
                <w:pPr>
                  <w:jc w:val="both"/>
                </w:pPr>
              </w:pPrChange>
            </w:pPr>
          </w:p>
        </w:tc>
        <w:tc>
          <w:tcPr>
            <w:tcW w:w="567" w:type="dxa"/>
            <w:shd w:val="clear" w:color="auto" w:fill="auto"/>
          </w:tcPr>
          <w:p w14:paraId="268DA9CA" w14:textId="77777777" w:rsidR="007702DD" w:rsidRPr="007001F1" w:rsidDel="007D765B" w:rsidRDefault="007702DD">
            <w:pPr>
              <w:spacing w:after="160" w:line="259" w:lineRule="auto"/>
              <w:rPr>
                <w:del w:id="2434" w:author="Autor"/>
                <w:b/>
                <w:bCs/>
                <w:color w:val="000000"/>
              </w:rPr>
              <w:pPrChange w:id="2435" w:author="Autor">
                <w:pPr>
                  <w:jc w:val="both"/>
                </w:pPr>
              </w:pPrChange>
            </w:pPr>
          </w:p>
        </w:tc>
        <w:tc>
          <w:tcPr>
            <w:tcW w:w="776" w:type="dxa"/>
            <w:shd w:val="clear" w:color="auto" w:fill="auto"/>
          </w:tcPr>
          <w:p w14:paraId="23B76CEC" w14:textId="77777777" w:rsidR="007702DD" w:rsidRPr="007001F1" w:rsidDel="007D765B" w:rsidRDefault="007702DD">
            <w:pPr>
              <w:spacing w:after="160" w:line="259" w:lineRule="auto"/>
              <w:rPr>
                <w:del w:id="2436" w:author="Autor"/>
                <w:b/>
                <w:bCs/>
                <w:color w:val="000000"/>
              </w:rPr>
              <w:pPrChange w:id="2437" w:author="Autor">
                <w:pPr>
                  <w:jc w:val="both"/>
                </w:pPr>
              </w:pPrChange>
            </w:pPr>
          </w:p>
        </w:tc>
        <w:tc>
          <w:tcPr>
            <w:tcW w:w="1775" w:type="dxa"/>
            <w:shd w:val="clear" w:color="auto" w:fill="auto"/>
          </w:tcPr>
          <w:p w14:paraId="4EDA5899" w14:textId="77777777" w:rsidR="007702DD" w:rsidRPr="007001F1" w:rsidDel="007D765B" w:rsidRDefault="007702DD">
            <w:pPr>
              <w:spacing w:after="160" w:line="259" w:lineRule="auto"/>
              <w:rPr>
                <w:del w:id="2438" w:author="Autor"/>
                <w:b/>
                <w:bCs/>
                <w:color w:val="000000"/>
              </w:rPr>
              <w:pPrChange w:id="2439" w:author="Autor">
                <w:pPr>
                  <w:jc w:val="both"/>
                </w:pPr>
              </w:pPrChange>
            </w:pPr>
          </w:p>
        </w:tc>
      </w:tr>
      <w:tr w:rsidR="008F29BE" w:rsidRPr="007001F1" w:rsidDel="007D765B" w14:paraId="774089FE" w14:textId="77777777" w:rsidTr="00C64D79">
        <w:trPr>
          <w:trHeight w:val="300"/>
          <w:del w:id="2440" w:author="Autor"/>
        </w:trPr>
        <w:tc>
          <w:tcPr>
            <w:tcW w:w="3559" w:type="dxa"/>
            <w:gridSpan w:val="2"/>
            <w:shd w:val="clear" w:color="auto" w:fill="auto"/>
            <w:vAlign w:val="center"/>
            <w:hideMark/>
          </w:tcPr>
          <w:p w14:paraId="0D54E9A8" w14:textId="77777777" w:rsidR="008F29BE" w:rsidDel="007D765B" w:rsidRDefault="008F29BE">
            <w:pPr>
              <w:spacing w:after="160" w:line="259" w:lineRule="auto"/>
              <w:rPr>
                <w:del w:id="2441" w:author="Autor"/>
                <w:rStyle w:val="Odkaznapoznmkupodiarou"/>
                <w:b/>
                <w:bCs/>
                <w:sz w:val="20"/>
                <w:szCs w:val="20"/>
              </w:rPr>
              <w:pPrChange w:id="2442" w:author="Autor">
                <w:pPr/>
              </w:pPrChange>
            </w:pPr>
            <w:del w:id="2443" w:author="Autor">
              <w:r w:rsidRPr="007001F1" w:rsidDel="007D765B">
                <w:rPr>
                  <w:b/>
                  <w:bCs/>
                  <w:sz w:val="22"/>
                  <w:szCs w:val="22"/>
                </w:rPr>
                <w:delText>Kontrolu vykonal</w:delText>
              </w:r>
              <w:r w:rsidR="00A90B4D" w:rsidDel="007D765B">
                <w:rPr>
                  <w:rStyle w:val="Odkaznapoznmkupodiarou"/>
                  <w:b/>
                  <w:bCs/>
                  <w:sz w:val="22"/>
                  <w:szCs w:val="22"/>
                </w:rPr>
                <w:footnoteReference w:customMarkFollows="1" w:id="23"/>
                <w:delText>2</w:delText>
              </w:r>
              <w:r w:rsidRPr="007001F1" w:rsidDel="007D765B">
                <w:rPr>
                  <w:b/>
                  <w:bCs/>
                  <w:sz w:val="22"/>
                  <w:szCs w:val="22"/>
                </w:rPr>
                <w:delText>:</w:delText>
              </w:r>
            </w:del>
          </w:p>
          <w:p w14:paraId="0D948C7B" w14:textId="77777777" w:rsidR="00A90B4D" w:rsidDel="007D765B" w:rsidRDefault="00A90B4D">
            <w:pPr>
              <w:spacing w:after="160" w:line="259" w:lineRule="auto"/>
              <w:rPr>
                <w:del w:id="2447" w:author="Autor"/>
                <w:b/>
                <w:bCs/>
                <w:sz w:val="20"/>
                <w:szCs w:val="20"/>
              </w:rPr>
              <w:pPrChange w:id="2448" w:author="Autor">
                <w:pPr/>
              </w:pPrChange>
            </w:pPr>
          </w:p>
          <w:p w14:paraId="16DDF1E0" w14:textId="77777777" w:rsidR="00A90B4D" w:rsidRPr="007001F1" w:rsidDel="007D765B" w:rsidRDefault="00A90B4D">
            <w:pPr>
              <w:spacing w:after="160" w:line="259" w:lineRule="auto"/>
              <w:rPr>
                <w:del w:id="2449" w:author="Autor"/>
                <w:b/>
                <w:bCs/>
              </w:rPr>
              <w:pPrChange w:id="2450" w:author="Autor">
                <w:pPr/>
              </w:pPrChange>
            </w:pPr>
          </w:p>
        </w:tc>
        <w:tc>
          <w:tcPr>
            <w:tcW w:w="5528" w:type="dxa"/>
            <w:gridSpan w:val="5"/>
            <w:shd w:val="clear" w:color="auto" w:fill="auto"/>
            <w:vAlign w:val="center"/>
            <w:hideMark/>
          </w:tcPr>
          <w:p w14:paraId="5B94D1C6" w14:textId="77777777" w:rsidR="008F29BE" w:rsidRPr="007001F1" w:rsidDel="007D765B" w:rsidRDefault="008F29BE">
            <w:pPr>
              <w:spacing w:after="160" w:line="259" w:lineRule="auto"/>
              <w:rPr>
                <w:del w:id="2451" w:author="Autor"/>
                <w:color w:val="000000"/>
              </w:rPr>
              <w:pPrChange w:id="2452" w:author="Autor">
                <w:pPr/>
              </w:pPrChange>
            </w:pPr>
            <w:del w:id="2453" w:author="Autor">
              <w:r w:rsidRPr="007001F1" w:rsidDel="007D765B">
                <w:rPr>
                  <w:color w:val="000000"/>
                  <w:sz w:val="22"/>
                  <w:szCs w:val="22"/>
                </w:rPr>
                <w:delText> </w:delText>
              </w:r>
            </w:del>
          </w:p>
        </w:tc>
      </w:tr>
      <w:tr w:rsidR="008F29BE" w:rsidRPr="007001F1" w:rsidDel="007D765B" w14:paraId="56E1804F" w14:textId="77777777" w:rsidTr="00C64D79">
        <w:trPr>
          <w:trHeight w:val="300"/>
          <w:del w:id="2454" w:author="Autor"/>
        </w:trPr>
        <w:tc>
          <w:tcPr>
            <w:tcW w:w="3559" w:type="dxa"/>
            <w:gridSpan w:val="2"/>
            <w:shd w:val="clear" w:color="auto" w:fill="auto"/>
            <w:vAlign w:val="center"/>
            <w:hideMark/>
          </w:tcPr>
          <w:p w14:paraId="01FAD927" w14:textId="77777777" w:rsidR="008F29BE" w:rsidRPr="007001F1" w:rsidDel="007D765B" w:rsidRDefault="008F29BE">
            <w:pPr>
              <w:spacing w:after="160" w:line="259" w:lineRule="auto"/>
              <w:rPr>
                <w:del w:id="2455" w:author="Autor"/>
                <w:b/>
                <w:bCs/>
              </w:rPr>
              <w:pPrChange w:id="2456" w:author="Autor">
                <w:pPr/>
              </w:pPrChange>
            </w:pPr>
            <w:del w:id="2457" w:author="Autor">
              <w:r w:rsidRPr="007001F1" w:rsidDel="007D765B">
                <w:rPr>
                  <w:b/>
                  <w:bCs/>
                  <w:sz w:val="22"/>
                  <w:szCs w:val="22"/>
                </w:rPr>
                <w:delText>Dátum:</w:delText>
              </w:r>
            </w:del>
          </w:p>
        </w:tc>
        <w:tc>
          <w:tcPr>
            <w:tcW w:w="5528" w:type="dxa"/>
            <w:gridSpan w:val="5"/>
            <w:shd w:val="clear" w:color="auto" w:fill="auto"/>
            <w:vAlign w:val="center"/>
            <w:hideMark/>
          </w:tcPr>
          <w:p w14:paraId="0F6954A9" w14:textId="77777777" w:rsidR="008F29BE" w:rsidRPr="007001F1" w:rsidDel="007D765B" w:rsidRDefault="008F29BE">
            <w:pPr>
              <w:spacing w:after="160" w:line="259" w:lineRule="auto"/>
              <w:rPr>
                <w:del w:id="2458" w:author="Autor"/>
                <w:color w:val="000000"/>
              </w:rPr>
              <w:pPrChange w:id="2459" w:author="Autor">
                <w:pPr/>
              </w:pPrChange>
            </w:pPr>
            <w:del w:id="2460" w:author="Autor">
              <w:r w:rsidRPr="007001F1" w:rsidDel="007D765B">
                <w:rPr>
                  <w:color w:val="000000"/>
                  <w:sz w:val="22"/>
                  <w:szCs w:val="22"/>
                </w:rPr>
                <w:delText> </w:delText>
              </w:r>
            </w:del>
          </w:p>
        </w:tc>
      </w:tr>
      <w:tr w:rsidR="008F29BE" w:rsidRPr="007001F1" w:rsidDel="007D765B" w14:paraId="1448F9CD" w14:textId="77777777" w:rsidTr="00C64D79">
        <w:trPr>
          <w:trHeight w:val="300"/>
          <w:del w:id="2461" w:author="Autor"/>
        </w:trPr>
        <w:tc>
          <w:tcPr>
            <w:tcW w:w="3559" w:type="dxa"/>
            <w:gridSpan w:val="2"/>
            <w:shd w:val="clear" w:color="000000" w:fill="FFFFFF"/>
            <w:vAlign w:val="center"/>
            <w:hideMark/>
          </w:tcPr>
          <w:p w14:paraId="240427EC" w14:textId="77777777" w:rsidR="008F29BE" w:rsidRPr="007001F1" w:rsidDel="007D765B" w:rsidRDefault="008F29BE">
            <w:pPr>
              <w:spacing w:after="160" w:line="259" w:lineRule="auto"/>
              <w:rPr>
                <w:del w:id="2462" w:author="Autor"/>
                <w:b/>
                <w:bCs/>
              </w:rPr>
              <w:pPrChange w:id="2463" w:author="Autor">
                <w:pPr/>
              </w:pPrChange>
            </w:pPr>
            <w:del w:id="2464" w:author="Autor">
              <w:r w:rsidRPr="007001F1" w:rsidDel="007D765B">
                <w:rPr>
                  <w:b/>
                  <w:bCs/>
                  <w:sz w:val="22"/>
                  <w:szCs w:val="22"/>
                </w:rPr>
                <w:delText>Podpis:</w:delText>
              </w:r>
            </w:del>
          </w:p>
        </w:tc>
        <w:tc>
          <w:tcPr>
            <w:tcW w:w="5528" w:type="dxa"/>
            <w:gridSpan w:val="5"/>
            <w:shd w:val="clear" w:color="auto" w:fill="auto"/>
            <w:vAlign w:val="center"/>
            <w:hideMark/>
          </w:tcPr>
          <w:p w14:paraId="4E7C5EAD" w14:textId="77777777" w:rsidR="008F29BE" w:rsidRPr="007001F1" w:rsidDel="007D765B" w:rsidRDefault="008F29BE">
            <w:pPr>
              <w:spacing w:after="160" w:line="259" w:lineRule="auto"/>
              <w:rPr>
                <w:del w:id="2465" w:author="Autor"/>
                <w:color w:val="000000"/>
              </w:rPr>
              <w:pPrChange w:id="2466" w:author="Autor">
                <w:pPr/>
              </w:pPrChange>
            </w:pPr>
            <w:del w:id="2467" w:author="Autor">
              <w:r w:rsidRPr="007001F1" w:rsidDel="007D765B">
                <w:rPr>
                  <w:color w:val="000000"/>
                  <w:sz w:val="22"/>
                  <w:szCs w:val="22"/>
                </w:rPr>
                <w:delText> </w:delText>
              </w:r>
            </w:del>
          </w:p>
        </w:tc>
      </w:tr>
      <w:tr w:rsidR="008F29BE" w:rsidRPr="007001F1" w:rsidDel="007D765B" w14:paraId="0346B5EE" w14:textId="77777777" w:rsidTr="00C64D79">
        <w:trPr>
          <w:trHeight w:val="300"/>
          <w:del w:id="2468" w:author="Autor"/>
        </w:trPr>
        <w:tc>
          <w:tcPr>
            <w:tcW w:w="9087" w:type="dxa"/>
            <w:gridSpan w:val="7"/>
            <w:shd w:val="clear" w:color="auto" w:fill="auto"/>
            <w:noWrap/>
            <w:vAlign w:val="bottom"/>
            <w:hideMark/>
          </w:tcPr>
          <w:p w14:paraId="4EA3F6FA" w14:textId="77777777" w:rsidR="008F29BE" w:rsidRPr="007001F1" w:rsidDel="007D765B" w:rsidRDefault="008F29BE">
            <w:pPr>
              <w:spacing w:after="160" w:line="259" w:lineRule="auto"/>
              <w:rPr>
                <w:del w:id="2469" w:author="Autor"/>
                <w:color w:val="000000"/>
              </w:rPr>
              <w:pPrChange w:id="2470" w:author="Autor">
                <w:pPr>
                  <w:jc w:val="center"/>
                </w:pPr>
              </w:pPrChange>
            </w:pPr>
            <w:del w:id="2471" w:author="Autor">
              <w:r w:rsidRPr="007001F1" w:rsidDel="007D765B">
                <w:rPr>
                  <w:color w:val="000000"/>
                  <w:sz w:val="22"/>
                  <w:szCs w:val="22"/>
                </w:rPr>
                <w:delText> </w:delText>
              </w:r>
            </w:del>
          </w:p>
        </w:tc>
      </w:tr>
      <w:tr w:rsidR="008F29BE" w:rsidRPr="007001F1" w:rsidDel="007D765B" w14:paraId="40382793" w14:textId="77777777" w:rsidTr="00C64D79">
        <w:trPr>
          <w:trHeight w:val="300"/>
          <w:del w:id="2472" w:author="Autor"/>
        </w:trPr>
        <w:tc>
          <w:tcPr>
            <w:tcW w:w="3559" w:type="dxa"/>
            <w:gridSpan w:val="2"/>
            <w:shd w:val="clear" w:color="000000" w:fill="FFFFFF"/>
            <w:vAlign w:val="center"/>
            <w:hideMark/>
          </w:tcPr>
          <w:p w14:paraId="4ABE2E85" w14:textId="77777777" w:rsidR="008F29BE" w:rsidRPr="007001F1" w:rsidDel="007D765B" w:rsidRDefault="008F29BE">
            <w:pPr>
              <w:spacing w:after="160" w:line="259" w:lineRule="auto"/>
              <w:rPr>
                <w:del w:id="2473" w:author="Autor"/>
                <w:b/>
                <w:bCs/>
              </w:rPr>
              <w:pPrChange w:id="2474" w:author="Autor">
                <w:pPr/>
              </w:pPrChange>
            </w:pPr>
            <w:del w:id="2475" w:author="Autor">
              <w:r w:rsidRPr="007001F1" w:rsidDel="007D765B">
                <w:rPr>
                  <w:b/>
                  <w:bCs/>
                  <w:sz w:val="22"/>
                  <w:szCs w:val="22"/>
                </w:rPr>
                <w:delText xml:space="preserve">Kontrolu </w:delText>
              </w:r>
              <w:r w:rsidR="00E3352C" w:rsidDel="007D765B">
                <w:rPr>
                  <w:b/>
                  <w:bCs/>
                  <w:sz w:val="22"/>
                  <w:szCs w:val="22"/>
                </w:rPr>
                <w:delText>schválil</w:delText>
              </w:r>
              <w:r w:rsidR="00E3352C" w:rsidRPr="007001F1" w:rsidDel="007D765B">
                <w:rPr>
                  <w:b/>
                  <w:bCs/>
                  <w:sz w:val="22"/>
                  <w:szCs w:val="22"/>
                </w:rPr>
                <w:delText xml:space="preserve"> </w:delText>
              </w:r>
              <w:r w:rsidR="00A90B4D" w:rsidDel="007D765B">
                <w:rPr>
                  <w:rStyle w:val="Odkaznapoznmkupodiarou"/>
                  <w:b/>
                  <w:bCs/>
                  <w:sz w:val="22"/>
                  <w:szCs w:val="22"/>
                </w:rPr>
                <w:footnoteReference w:customMarkFollows="1" w:id="24"/>
                <w:delText>3</w:delText>
              </w:r>
              <w:r w:rsidRPr="007001F1" w:rsidDel="007D765B">
                <w:rPr>
                  <w:b/>
                  <w:bCs/>
                  <w:sz w:val="22"/>
                  <w:szCs w:val="22"/>
                </w:rPr>
                <w:delText>:</w:delText>
              </w:r>
            </w:del>
          </w:p>
        </w:tc>
        <w:tc>
          <w:tcPr>
            <w:tcW w:w="5528" w:type="dxa"/>
            <w:gridSpan w:val="5"/>
            <w:shd w:val="clear" w:color="auto" w:fill="auto"/>
            <w:vAlign w:val="center"/>
            <w:hideMark/>
          </w:tcPr>
          <w:p w14:paraId="7D0B93F5" w14:textId="77777777" w:rsidR="008F29BE" w:rsidRPr="007001F1" w:rsidDel="007D765B" w:rsidRDefault="008F29BE">
            <w:pPr>
              <w:spacing w:after="160" w:line="259" w:lineRule="auto"/>
              <w:rPr>
                <w:del w:id="2478" w:author="Autor"/>
                <w:color w:val="000000"/>
              </w:rPr>
              <w:pPrChange w:id="2479" w:author="Autor">
                <w:pPr/>
              </w:pPrChange>
            </w:pPr>
            <w:del w:id="2480" w:author="Autor">
              <w:r w:rsidRPr="007001F1" w:rsidDel="007D765B">
                <w:rPr>
                  <w:color w:val="000000"/>
                  <w:sz w:val="22"/>
                  <w:szCs w:val="22"/>
                </w:rPr>
                <w:delText> </w:delText>
              </w:r>
            </w:del>
          </w:p>
        </w:tc>
      </w:tr>
      <w:tr w:rsidR="008F29BE" w:rsidRPr="007001F1" w:rsidDel="007D765B" w14:paraId="6CD163FB" w14:textId="77777777" w:rsidTr="00C64D79">
        <w:trPr>
          <w:trHeight w:val="300"/>
          <w:del w:id="2481" w:author="Autor"/>
        </w:trPr>
        <w:tc>
          <w:tcPr>
            <w:tcW w:w="3559" w:type="dxa"/>
            <w:gridSpan w:val="2"/>
            <w:shd w:val="clear" w:color="000000" w:fill="FFFFFF"/>
            <w:vAlign w:val="center"/>
            <w:hideMark/>
          </w:tcPr>
          <w:p w14:paraId="4552F8C3" w14:textId="77777777" w:rsidR="008F29BE" w:rsidRPr="007001F1" w:rsidDel="007D765B" w:rsidRDefault="008F29BE">
            <w:pPr>
              <w:spacing w:after="160" w:line="259" w:lineRule="auto"/>
              <w:rPr>
                <w:del w:id="2482" w:author="Autor"/>
                <w:b/>
                <w:bCs/>
              </w:rPr>
              <w:pPrChange w:id="2483" w:author="Autor">
                <w:pPr/>
              </w:pPrChange>
            </w:pPr>
            <w:del w:id="2484" w:author="Autor">
              <w:r w:rsidRPr="007001F1" w:rsidDel="007D765B">
                <w:rPr>
                  <w:b/>
                  <w:bCs/>
                  <w:sz w:val="22"/>
                  <w:szCs w:val="22"/>
                </w:rPr>
                <w:delText xml:space="preserve">Dátum: </w:delText>
              </w:r>
            </w:del>
          </w:p>
        </w:tc>
        <w:tc>
          <w:tcPr>
            <w:tcW w:w="5528" w:type="dxa"/>
            <w:gridSpan w:val="5"/>
            <w:shd w:val="clear" w:color="auto" w:fill="auto"/>
            <w:vAlign w:val="center"/>
            <w:hideMark/>
          </w:tcPr>
          <w:p w14:paraId="1B1E19D3" w14:textId="77777777" w:rsidR="008F29BE" w:rsidRPr="007001F1" w:rsidDel="007D765B" w:rsidRDefault="008F29BE">
            <w:pPr>
              <w:spacing w:after="160" w:line="259" w:lineRule="auto"/>
              <w:rPr>
                <w:del w:id="2485" w:author="Autor"/>
                <w:color w:val="000000"/>
              </w:rPr>
              <w:pPrChange w:id="2486" w:author="Autor">
                <w:pPr/>
              </w:pPrChange>
            </w:pPr>
            <w:del w:id="2487" w:author="Autor">
              <w:r w:rsidRPr="007001F1" w:rsidDel="007D765B">
                <w:rPr>
                  <w:color w:val="000000"/>
                  <w:sz w:val="22"/>
                  <w:szCs w:val="22"/>
                </w:rPr>
                <w:delText> </w:delText>
              </w:r>
            </w:del>
          </w:p>
        </w:tc>
      </w:tr>
      <w:tr w:rsidR="008F29BE" w:rsidRPr="007001F1" w:rsidDel="007D765B" w14:paraId="1083DEBB" w14:textId="77777777" w:rsidTr="00C64D79">
        <w:trPr>
          <w:trHeight w:val="300"/>
          <w:del w:id="2488" w:author="Autor"/>
        </w:trPr>
        <w:tc>
          <w:tcPr>
            <w:tcW w:w="3559" w:type="dxa"/>
            <w:gridSpan w:val="2"/>
            <w:shd w:val="clear" w:color="000000" w:fill="FFFFFF"/>
            <w:vAlign w:val="center"/>
            <w:hideMark/>
          </w:tcPr>
          <w:p w14:paraId="37F57418" w14:textId="77777777" w:rsidR="008F29BE" w:rsidRPr="007001F1" w:rsidDel="007D765B" w:rsidRDefault="008F29BE">
            <w:pPr>
              <w:spacing w:after="160" w:line="259" w:lineRule="auto"/>
              <w:rPr>
                <w:del w:id="2489" w:author="Autor"/>
                <w:b/>
                <w:bCs/>
              </w:rPr>
              <w:pPrChange w:id="2490" w:author="Autor">
                <w:pPr/>
              </w:pPrChange>
            </w:pPr>
            <w:del w:id="2491" w:author="Autor">
              <w:r w:rsidRPr="007001F1" w:rsidDel="007D765B">
                <w:rPr>
                  <w:b/>
                  <w:bCs/>
                  <w:sz w:val="22"/>
                  <w:szCs w:val="22"/>
                </w:rPr>
                <w:delText>Podpis:</w:delText>
              </w:r>
            </w:del>
          </w:p>
        </w:tc>
        <w:tc>
          <w:tcPr>
            <w:tcW w:w="5528" w:type="dxa"/>
            <w:gridSpan w:val="5"/>
            <w:shd w:val="clear" w:color="auto" w:fill="auto"/>
            <w:vAlign w:val="center"/>
            <w:hideMark/>
          </w:tcPr>
          <w:p w14:paraId="5E738360" w14:textId="77777777" w:rsidR="008F29BE" w:rsidRPr="007001F1" w:rsidDel="007D765B" w:rsidRDefault="008F29BE">
            <w:pPr>
              <w:spacing w:after="160" w:line="259" w:lineRule="auto"/>
              <w:rPr>
                <w:del w:id="2492" w:author="Autor"/>
                <w:color w:val="000000"/>
              </w:rPr>
              <w:pPrChange w:id="2493" w:author="Autor">
                <w:pPr/>
              </w:pPrChange>
            </w:pPr>
            <w:del w:id="2494" w:author="Autor">
              <w:r w:rsidRPr="007001F1" w:rsidDel="007D765B">
                <w:rPr>
                  <w:color w:val="000000"/>
                  <w:sz w:val="22"/>
                  <w:szCs w:val="22"/>
                </w:rPr>
                <w:delText> </w:delText>
              </w:r>
            </w:del>
          </w:p>
        </w:tc>
      </w:tr>
    </w:tbl>
    <w:p w14:paraId="2E047225" w14:textId="77777777" w:rsidR="00901910" w:rsidRPr="007001F1" w:rsidRDefault="00901910">
      <w:pPr>
        <w:spacing w:after="160" w:line="259" w:lineRule="auto"/>
        <w:pPrChange w:id="2495" w:author="Autor">
          <w:pPr/>
        </w:pPrChange>
      </w:pPr>
    </w:p>
    <w:p w14:paraId="7B9BB07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6EDE736A" w14:textId="77777777" w:rsidTr="00010677">
        <w:trPr>
          <w:trHeight w:val="645"/>
        </w:trPr>
        <w:tc>
          <w:tcPr>
            <w:tcW w:w="9087" w:type="dxa"/>
            <w:gridSpan w:val="7"/>
            <w:shd w:val="clear" w:color="000000" w:fill="60497A"/>
            <w:vAlign w:val="center"/>
            <w:hideMark/>
          </w:tcPr>
          <w:p w14:paraId="1ECE63FC" w14:textId="7777777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2496"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2496"/>
          </w:p>
        </w:tc>
      </w:tr>
      <w:tr w:rsidR="00901910" w:rsidRPr="007001F1" w14:paraId="51FB25DD" w14:textId="77777777" w:rsidTr="00010677">
        <w:trPr>
          <w:trHeight w:val="330"/>
        </w:trPr>
        <w:tc>
          <w:tcPr>
            <w:tcW w:w="9087" w:type="dxa"/>
            <w:gridSpan w:val="7"/>
            <w:shd w:val="clear" w:color="auto" w:fill="auto"/>
            <w:vAlign w:val="center"/>
            <w:hideMark/>
          </w:tcPr>
          <w:p w14:paraId="66FEA48A"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0B83AA3B" w14:textId="77777777" w:rsidTr="00010677">
        <w:trPr>
          <w:trHeight w:val="300"/>
        </w:trPr>
        <w:tc>
          <w:tcPr>
            <w:tcW w:w="3559" w:type="dxa"/>
            <w:gridSpan w:val="2"/>
            <w:shd w:val="clear" w:color="auto" w:fill="auto"/>
            <w:vAlign w:val="center"/>
            <w:hideMark/>
          </w:tcPr>
          <w:p w14:paraId="2AE8600F"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2FB9F1F2" w14:textId="77777777" w:rsidR="00901910" w:rsidRPr="007001F1" w:rsidRDefault="00901910" w:rsidP="00901910">
            <w:pPr>
              <w:rPr>
                <w:color w:val="000000"/>
              </w:rPr>
            </w:pPr>
            <w:r w:rsidRPr="007001F1">
              <w:rPr>
                <w:color w:val="000000"/>
                <w:sz w:val="22"/>
                <w:szCs w:val="22"/>
              </w:rPr>
              <w:t> </w:t>
            </w:r>
          </w:p>
        </w:tc>
      </w:tr>
      <w:tr w:rsidR="00901910" w:rsidRPr="007001F1" w14:paraId="1F2327F4" w14:textId="77777777" w:rsidTr="00010677">
        <w:trPr>
          <w:trHeight w:val="660"/>
        </w:trPr>
        <w:tc>
          <w:tcPr>
            <w:tcW w:w="3559" w:type="dxa"/>
            <w:gridSpan w:val="2"/>
            <w:shd w:val="clear" w:color="auto" w:fill="auto"/>
            <w:vAlign w:val="center"/>
            <w:hideMark/>
          </w:tcPr>
          <w:p w14:paraId="552660B0"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C58362D" w14:textId="77777777" w:rsidR="00901910" w:rsidRPr="007001F1" w:rsidRDefault="00901910" w:rsidP="00901910">
            <w:pPr>
              <w:rPr>
                <w:color w:val="000000"/>
              </w:rPr>
            </w:pPr>
            <w:r w:rsidRPr="007001F1">
              <w:rPr>
                <w:color w:val="000000"/>
                <w:sz w:val="22"/>
                <w:szCs w:val="22"/>
              </w:rPr>
              <w:t> </w:t>
            </w:r>
          </w:p>
        </w:tc>
      </w:tr>
      <w:tr w:rsidR="00901910" w:rsidRPr="007001F1" w14:paraId="4D08F156" w14:textId="77777777" w:rsidTr="00010677">
        <w:trPr>
          <w:trHeight w:val="330"/>
        </w:trPr>
        <w:tc>
          <w:tcPr>
            <w:tcW w:w="9087" w:type="dxa"/>
            <w:gridSpan w:val="7"/>
            <w:shd w:val="clear" w:color="auto" w:fill="auto"/>
            <w:vAlign w:val="center"/>
            <w:hideMark/>
          </w:tcPr>
          <w:p w14:paraId="22C079AF"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557AB74B" w14:textId="77777777" w:rsidTr="00010677">
        <w:trPr>
          <w:trHeight w:val="330"/>
        </w:trPr>
        <w:tc>
          <w:tcPr>
            <w:tcW w:w="3559" w:type="dxa"/>
            <w:gridSpan w:val="2"/>
            <w:shd w:val="clear" w:color="auto" w:fill="auto"/>
            <w:vAlign w:val="center"/>
            <w:hideMark/>
          </w:tcPr>
          <w:p w14:paraId="6B1F4402"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98103C7" w14:textId="77777777" w:rsidR="00901910" w:rsidRPr="007001F1" w:rsidRDefault="00901910" w:rsidP="00901910">
            <w:pPr>
              <w:rPr>
                <w:color w:val="000000"/>
              </w:rPr>
            </w:pPr>
            <w:r w:rsidRPr="007001F1">
              <w:rPr>
                <w:color w:val="000000"/>
                <w:sz w:val="22"/>
                <w:szCs w:val="22"/>
              </w:rPr>
              <w:t> </w:t>
            </w:r>
          </w:p>
        </w:tc>
      </w:tr>
      <w:tr w:rsidR="00901910" w:rsidRPr="007001F1" w14:paraId="4DF21B3A" w14:textId="77777777" w:rsidTr="00010677">
        <w:trPr>
          <w:trHeight w:val="300"/>
        </w:trPr>
        <w:tc>
          <w:tcPr>
            <w:tcW w:w="3559" w:type="dxa"/>
            <w:gridSpan w:val="2"/>
            <w:shd w:val="clear" w:color="auto" w:fill="auto"/>
            <w:vAlign w:val="center"/>
            <w:hideMark/>
          </w:tcPr>
          <w:p w14:paraId="5FD69575"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463081D8" w14:textId="77777777" w:rsidR="00901910" w:rsidRPr="007001F1" w:rsidRDefault="00901910" w:rsidP="00901910">
            <w:pPr>
              <w:rPr>
                <w:color w:val="000000"/>
              </w:rPr>
            </w:pPr>
            <w:r w:rsidRPr="007001F1">
              <w:rPr>
                <w:color w:val="000000"/>
                <w:sz w:val="22"/>
                <w:szCs w:val="22"/>
              </w:rPr>
              <w:t> </w:t>
            </w:r>
          </w:p>
        </w:tc>
      </w:tr>
      <w:tr w:rsidR="00901910" w:rsidRPr="007001F1" w14:paraId="45371E29" w14:textId="77777777" w:rsidTr="00010677">
        <w:trPr>
          <w:trHeight w:val="300"/>
        </w:trPr>
        <w:tc>
          <w:tcPr>
            <w:tcW w:w="3559" w:type="dxa"/>
            <w:gridSpan w:val="2"/>
            <w:shd w:val="clear" w:color="auto" w:fill="auto"/>
            <w:vAlign w:val="center"/>
            <w:hideMark/>
          </w:tcPr>
          <w:p w14:paraId="5C0B5F27"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4E4844" w14:textId="77777777" w:rsidR="00901910" w:rsidRPr="007001F1" w:rsidRDefault="00901910" w:rsidP="00901910">
            <w:pPr>
              <w:rPr>
                <w:color w:val="000000"/>
              </w:rPr>
            </w:pPr>
            <w:r w:rsidRPr="007001F1">
              <w:rPr>
                <w:color w:val="000000"/>
                <w:sz w:val="22"/>
                <w:szCs w:val="22"/>
              </w:rPr>
              <w:t> </w:t>
            </w:r>
          </w:p>
        </w:tc>
      </w:tr>
      <w:tr w:rsidR="00901910" w:rsidRPr="007001F1" w14:paraId="7B39993C" w14:textId="77777777" w:rsidTr="00010677">
        <w:trPr>
          <w:trHeight w:val="300"/>
        </w:trPr>
        <w:tc>
          <w:tcPr>
            <w:tcW w:w="3559" w:type="dxa"/>
            <w:gridSpan w:val="2"/>
            <w:shd w:val="clear" w:color="auto" w:fill="auto"/>
            <w:vAlign w:val="center"/>
            <w:hideMark/>
          </w:tcPr>
          <w:p w14:paraId="6E8CF358"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6058C0" w14:textId="77777777" w:rsidR="00901910" w:rsidRPr="007001F1" w:rsidRDefault="00901910" w:rsidP="00901910">
            <w:pPr>
              <w:rPr>
                <w:color w:val="000000"/>
              </w:rPr>
            </w:pPr>
            <w:r w:rsidRPr="007001F1">
              <w:rPr>
                <w:color w:val="000000"/>
                <w:sz w:val="22"/>
                <w:szCs w:val="22"/>
              </w:rPr>
              <w:t> </w:t>
            </w:r>
          </w:p>
        </w:tc>
      </w:tr>
      <w:tr w:rsidR="00901910" w:rsidRPr="007001F1" w14:paraId="21AD2707" w14:textId="77777777" w:rsidTr="00010677">
        <w:trPr>
          <w:trHeight w:val="330"/>
        </w:trPr>
        <w:tc>
          <w:tcPr>
            <w:tcW w:w="9087" w:type="dxa"/>
            <w:gridSpan w:val="7"/>
            <w:shd w:val="clear" w:color="auto" w:fill="auto"/>
            <w:vAlign w:val="center"/>
            <w:hideMark/>
          </w:tcPr>
          <w:p w14:paraId="6BB88AAE"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43B259A1" w14:textId="77777777" w:rsidTr="00010677">
        <w:trPr>
          <w:trHeight w:val="300"/>
        </w:trPr>
        <w:tc>
          <w:tcPr>
            <w:tcW w:w="3559" w:type="dxa"/>
            <w:gridSpan w:val="2"/>
            <w:shd w:val="clear" w:color="auto" w:fill="auto"/>
            <w:vAlign w:val="center"/>
            <w:hideMark/>
          </w:tcPr>
          <w:p w14:paraId="0ABF0E17"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E8C33F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620B84D9" w14:textId="77777777" w:rsidTr="00010677">
        <w:trPr>
          <w:trHeight w:val="300"/>
        </w:trPr>
        <w:tc>
          <w:tcPr>
            <w:tcW w:w="3559" w:type="dxa"/>
            <w:gridSpan w:val="2"/>
            <w:shd w:val="clear" w:color="auto" w:fill="auto"/>
            <w:vAlign w:val="center"/>
            <w:hideMark/>
          </w:tcPr>
          <w:p w14:paraId="2C255998"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FEAE979" w14:textId="77777777" w:rsidR="00901910" w:rsidRPr="007001F1" w:rsidRDefault="00901910" w:rsidP="00901910">
            <w:pPr>
              <w:rPr>
                <w:color w:val="000000"/>
              </w:rPr>
            </w:pPr>
            <w:r w:rsidRPr="007001F1">
              <w:rPr>
                <w:color w:val="000000"/>
                <w:sz w:val="22"/>
                <w:szCs w:val="22"/>
              </w:rPr>
              <w:t>Užšia súťaž</w:t>
            </w:r>
          </w:p>
        </w:tc>
      </w:tr>
      <w:tr w:rsidR="00901910" w:rsidRPr="007001F1" w14:paraId="1FF9E3F4" w14:textId="77777777" w:rsidTr="00010677">
        <w:trPr>
          <w:trHeight w:val="300"/>
        </w:trPr>
        <w:tc>
          <w:tcPr>
            <w:tcW w:w="3559" w:type="dxa"/>
            <w:gridSpan w:val="2"/>
            <w:shd w:val="clear" w:color="auto" w:fill="auto"/>
            <w:vAlign w:val="center"/>
            <w:hideMark/>
          </w:tcPr>
          <w:p w14:paraId="6EF45404"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E481FD4" w14:textId="77777777" w:rsidR="00901910" w:rsidRPr="007001F1" w:rsidRDefault="00901910" w:rsidP="00901910">
            <w:pPr>
              <w:rPr>
                <w:color w:val="000000"/>
              </w:rPr>
            </w:pPr>
          </w:p>
        </w:tc>
      </w:tr>
      <w:tr w:rsidR="004D0B9F" w:rsidRPr="007001F1" w14:paraId="765B828D" w14:textId="77777777" w:rsidTr="00010677">
        <w:trPr>
          <w:trHeight w:val="300"/>
        </w:trPr>
        <w:tc>
          <w:tcPr>
            <w:tcW w:w="3559" w:type="dxa"/>
            <w:gridSpan w:val="2"/>
            <w:shd w:val="clear" w:color="auto" w:fill="auto"/>
            <w:vAlign w:val="center"/>
          </w:tcPr>
          <w:p w14:paraId="50AADC9C"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5DE25C3" w14:textId="77777777" w:rsidR="004D0B9F" w:rsidRPr="007001F1" w:rsidRDefault="004D0B9F" w:rsidP="00901910">
            <w:pPr>
              <w:rPr>
                <w:color w:val="000000"/>
              </w:rPr>
            </w:pPr>
          </w:p>
        </w:tc>
      </w:tr>
      <w:tr w:rsidR="00901910" w:rsidRPr="007001F1" w14:paraId="23CAEAD4" w14:textId="77777777" w:rsidTr="00010677">
        <w:trPr>
          <w:trHeight w:val="300"/>
        </w:trPr>
        <w:tc>
          <w:tcPr>
            <w:tcW w:w="3559" w:type="dxa"/>
            <w:gridSpan w:val="2"/>
            <w:shd w:val="clear" w:color="auto" w:fill="auto"/>
            <w:vAlign w:val="center"/>
            <w:hideMark/>
          </w:tcPr>
          <w:p w14:paraId="2FAC5DD3"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2983236" w14:textId="77777777"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14:paraId="7B025195" w14:textId="77777777" w:rsidTr="00010677">
        <w:trPr>
          <w:trHeight w:val="300"/>
        </w:trPr>
        <w:tc>
          <w:tcPr>
            <w:tcW w:w="3559" w:type="dxa"/>
            <w:gridSpan w:val="2"/>
            <w:shd w:val="clear" w:color="auto" w:fill="auto"/>
            <w:vAlign w:val="center"/>
            <w:hideMark/>
          </w:tcPr>
          <w:p w14:paraId="3A9F9D1C"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185B20B4" w14:textId="77777777" w:rsidR="00901910" w:rsidRPr="007001F1" w:rsidRDefault="00901910" w:rsidP="00901910">
            <w:pPr>
              <w:rPr>
                <w:color w:val="000000"/>
              </w:rPr>
            </w:pPr>
            <w:r w:rsidRPr="007001F1">
              <w:rPr>
                <w:color w:val="000000"/>
                <w:sz w:val="22"/>
                <w:szCs w:val="22"/>
              </w:rPr>
              <w:t> </w:t>
            </w:r>
          </w:p>
        </w:tc>
      </w:tr>
      <w:tr w:rsidR="00B0048C" w:rsidRPr="007001F1" w14:paraId="1C0AC895" w14:textId="77777777" w:rsidTr="00010677">
        <w:trPr>
          <w:trHeight w:val="300"/>
        </w:trPr>
        <w:tc>
          <w:tcPr>
            <w:tcW w:w="3559" w:type="dxa"/>
            <w:gridSpan w:val="2"/>
            <w:shd w:val="clear" w:color="auto" w:fill="auto"/>
            <w:vAlign w:val="center"/>
          </w:tcPr>
          <w:p w14:paraId="2300CA2D"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7058DC5D" w14:textId="77777777" w:rsidR="00B0048C" w:rsidRPr="007001F1" w:rsidRDefault="00B0048C" w:rsidP="00901910">
            <w:pPr>
              <w:rPr>
                <w:color w:val="000000"/>
              </w:rPr>
            </w:pPr>
          </w:p>
        </w:tc>
      </w:tr>
      <w:tr w:rsidR="00901910" w:rsidRPr="007001F1" w14:paraId="35930B07" w14:textId="77777777" w:rsidTr="00010677">
        <w:trPr>
          <w:trHeight w:val="300"/>
        </w:trPr>
        <w:tc>
          <w:tcPr>
            <w:tcW w:w="3559" w:type="dxa"/>
            <w:gridSpan w:val="2"/>
            <w:shd w:val="clear" w:color="auto" w:fill="auto"/>
            <w:vAlign w:val="center"/>
            <w:hideMark/>
          </w:tcPr>
          <w:p w14:paraId="64BDCC13"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04AEDD6" w14:textId="77777777" w:rsidR="00901910" w:rsidRPr="007001F1" w:rsidRDefault="00901910" w:rsidP="00901910">
            <w:pPr>
              <w:rPr>
                <w:color w:val="000000"/>
              </w:rPr>
            </w:pPr>
            <w:r w:rsidRPr="007001F1">
              <w:rPr>
                <w:color w:val="000000"/>
                <w:sz w:val="22"/>
                <w:szCs w:val="22"/>
              </w:rPr>
              <w:t> </w:t>
            </w:r>
          </w:p>
        </w:tc>
      </w:tr>
      <w:tr w:rsidR="00901910" w:rsidRPr="007001F1" w14:paraId="7C2DA003" w14:textId="77777777" w:rsidTr="00010677">
        <w:trPr>
          <w:trHeight w:val="315"/>
        </w:trPr>
        <w:tc>
          <w:tcPr>
            <w:tcW w:w="582" w:type="dxa"/>
            <w:shd w:val="clear" w:color="000000" w:fill="60497A"/>
            <w:vAlign w:val="center"/>
            <w:hideMark/>
          </w:tcPr>
          <w:p w14:paraId="651ACEAD"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077B975"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C12ABF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135B59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327518E7"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1491814" w14:textId="77777777" w:rsidR="00901910" w:rsidRPr="007001F1" w:rsidRDefault="00901910" w:rsidP="00901910">
            <w:pPr>
              <w:jc w:val="center"/>
              <w:rPr>
                <w:b/>
                <w:bCs/>
                <w:color w:val="FFFFFF"/>
              </w:rPr>
            </w:pPr>
            <w:r w:rsidRPr="007001F1">
              <w:rPr>
                <w:b/>
                <w:bCs/>
                <w:color w:val="FFFFFF"/>
                <w:sz w:val="22"/>
                <w:szCs w:val="22"/>
              </w:rPr>
              <w:t>Poznámka</w:t>
            </w:r>
          </w:p>
        </w:tc>
      </w:tr>
      <w:tr w:rsidR="005D7C9D" w:rsidRPr="007001F1" w14:paraId="25773FE0" w14:textId="77777777" w:rsidTr="00010677">
        <w:trPr>
          <w:trHeight w:val="236"/>
        </w:trPr>
        <w:tc>
          <w:tcPr>
            <w:tcW w:w="582" w:type="dxa"/>
            <w:vMerge w:val="restart"/>
            <w:shd w:val="clear" w:color="auto" w:fill="auto"/>
            <w:noWrap/>
            <w:vAlign w:val="center"/>
            <w:hideMark/>
          </w:tcPr>
          <w:p w14:paraId="7D6090BE" w14:textId="77777777"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7C9DBA63" w14:textId="77777777"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4A04616C"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251A5702"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7E88BB5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5E881415" w14:textId="77777777" w:rsidR="005D7C9D" w:rsidRPr="007001F1" w:rsidRDefault="005D7C9D" w:rsidP="003F3D85">
            <w:pPr>
              <w:jc w:val="both"/>
              <w:rPr>
                <w:color w:val="000000"/>
              </w:rPr>
            </w:pPr>
            <w:r w:rsidRPr="007001F1">
              <w:rPr>
                <w:color w:val="000000"/>
                <w:sz w:val="22"/>
                <w:szCs w:val="22"/>
              </w:rPr>
              <w:t> </w:t>
            </w:r>
          </w:p>
        </w:tc>
      </w:tr>
      <w:tr w:rsidR="005D7C9D" w:rsidRPr="007001F1" w14:paraId="223B2950" w14:textId="77777777" w:rsidTr="00010677">
        <w:trPr>
          <w:trHeight w:val="831"/>
        </w:trPr>
        <w:tc>
          <w:tcPr>
            <w:tcW w:w="582" w:type="dxa"/>
            <w:vMerge/>
            <w:shd w:val="clear" w:color="auto" w:fill="auto"/>
            <w:noWrap/>
            <w:vAlign w:val="center"/>
          </w:tcPr>
          <w:p w14:paraId="6ADA2A79" w14:textId="77777777" w:rsidR="005D7C9D" w:rsidRPr="007001F1" w:rsidRDefault="005D7C9D" w:rsidP="00901910">
            <w:pPr>
              <w:jc w:val="center"/>
              <w:rPr>
                <w:color w:val="000000"/>
              </w:rPr>
            </w:pPr>
          </w:p>
        </w:tc>
        <w:tc>
          <w:tcPr>
            <w:tcW w:w="4820" w:type="dxa"/>
            <w:gridSpan w:val="2"/>
            <w:shd w:val="clear" w:color="auto" w:fill="auto"/>
            <w:vAlign w:val="center"/>
          </w:tcPr>
          <w:p w14:paraId="4E9C4357" w14:textId="752A543C" w:rsidR="005D7C9D" w:rsidRPr="007001F1" w:rsidDel="005D7C9D" w:rsidRDefault="005D7C9D" w:rsidP="00527812">
            <w:pPr>
              <w:jc w:val="both"/>
              <w:rPr>
                <w:color w:val="000000"/>
              </w:rPr>
            </w:pPr>
            <w:r w:rsidRPr="007001F1">
              <w:rPr>
                <w:color w:val="000000"/>
                <w:sz w:val="22"/>
                <w:szCs w:val="22"/>
              </w:rPr>
              <w:t xml:space="preserve">b) </w:t>
            </w:r>
            <w:del w:id="2497" w:author="Autor">
              <w:r w:rsidRPr="007001F1" w:rsidDel="00527812">
                <w:rPr>
                  <w:color w:val="000000"/>
                  <w:sz w:val="22"/>
                  <w:szCs w:val="22"/>
                </w:rPr>
                <w:delText>Bola určená PHZ podľa podmienok platných v čase odoslania oznámenia o vyhlásení verejného obstarávania</w:delText>
              </w:r>
              <w:r w:rsidR="00980882" w:rsidDel="00527812">
                <w:rPr>
                  <w:color w:val="000000"/>
                  <w:sz w:val="22"/>
                  <w:szCs w:val="22"/>
                </w:rPr>
                <w:delText>, pričom verejný obstarávateľ postupoval v súlade s ustanoveniami Systému riadenia EŠIF upravujúcimi určenie PHZ</w:delText>
              </w:r>
              <w:r w:rsidRPr="007001F1" w:rsidDel="00527812">
                <w:rPr>
                  <w:color w:val="000000"/>
                  <w:sz w:val="22"/>
                  <w:szCs w:val="22"/>
                </w:rPr>
                <w:delText>?</w:delText>
              </w:r>
            </w:del>
            <w:ins w:id="2498" w:author="Autor">
              <w:r w:rsidR="00527812">
                <w:rPr>
                  <w:color w:val="000000"/>
                  <w:sz w:val="22"/>
                  <w:szCs w:val="22"/>
                </w:rPr>
                <w:t xml:space="preserve"> </w:t>
              </w:r>
              <w:r w:rsidR="00527812" w:rsidRPr="007001F1">
                <w:rPr>
                  <w:color w:val="000000"/>
                  <w:sz w:val="22"/>
                  <w:szCs w:val="22"/>
                </w:rPr>
                <w:t xml:space="preserve">Bola PHZ určená </w:t>
              </w:r>
              <w:r w:rsidR="00527812">
                <w:rPr>
                  <w:color w:val="000000"/>
                  <w:sz w:val="22"/>
                  <w:szCs w:val="22"/>
                </w:rPr>
                <w:t xml:space="preserve">v súlade s ustanoveniami Systému riadenia EŠIF upravujúcimi určenie PHZ a Jednotnou príručkou pre </w:t>
              </w:r>
              <w:r w:rsidR="00527812" w:rsidRPr="004C5105">
                <w:rPr>
                  <w:color w:val="000000"/>
                  <w:sz w:val="22"/>
                  <w:szCs w:val="22"/>
                </w:rPr>
                <w:t>žiadateľa/prijímateľa k procesu verejného obstarávania/obstarávania</w:t>
              </w:r>
              <w:r w:rsidR="00527812" w:rsidRPr="007001F1">
                <w:rPr>
                  <w:color w:val="000000"/>
                  <w:sz w:val="22"/>
                  <w:szCs w:val="22"/>
                </w:rPr>
                <w:t>?</w:t>
              </w:r>
            </w:ins>
          </w:p>
        </w:tc>
        <w:tc>
          <w:tcPr>
            <w:tcW w:w="567" w:type="dxa"/>
            <w:shd w:val="clear" w:color="auto" w:fill="auto"/>
            <w:vAlign w:val="center"/>
          </w:tcPr>
          <w:p w14:paraId="5BD04349" w14:textId="77777777" w:rsidR="005D7C9D" w:rsidRPr="007001F1" w:rsidRDefault="005D7C9D" w:rsidP="003F3D85">
            <w:pPr>
              <w:jc w:val="both"/>
              <w:rPr>
                <w:color w:val="000000"/>
              </w:rPr>
            </w:pPr>
          </w:p>
        </w:tc>
        <w:tc>
          <w:tcPr>
            <w:tcW w:w="567" w:type="dxa"/>
            <w:shd w:val="clear" w:color="auto" w:fill="auto"/>
            <w:vAlign w:val="center"/>
          </w:tcPr>
          <w:p w14:paraId="5FB229D3" w14:textId="77777777" w:rsidR="005D7C9D" w:rsidRPr="007001F1" w:rsidRDefault="005D7C9D" w:rsidP="003F3D85">
            <w:pPr>
              <w:jc w:val="both"/>
              <w:rPr>
                <w:color w:val="000000"/>
              </w:rPr>
            </w:pPr>
          </w:p>
        </w:tc>
        <w:tc>
          <w:tcPr>
            <w:tcW w:w="776" w:type="dxa"/>
            <w:shd w:val="clear" w:color="auto" w:fill="auto"/>
            <w:vAlign w:val="center"/>
          </w:tcPr>
          <w:p w14:paraId="50FB697B" w14:textId="77777777" w:rsidR="005D7C9D" w:rsidRPr="007001F1" w:rsidRDefault="005D7C9D" w:rsidP="003F3D85">
            <w:pPr>
              <w:jc w:val="both"/>
              <w:rPr>
                <w:color w:val="000000"/>
              </w:rPr>
            </w:pPr>
          </w:p>
        </w:tc>
        <w:tc>
          <w:tcPr>
            <w:tcW w:w="1775" w:type="dxa"/>
            <w:shd w:val="clear" w:color="auto" w:fill="auto"/>
            <w:vAlign w:val="center"/>
          </w:tcPr>
          <w:p w14:paraId="580A67C1" w14:textId="77777777" w:rsidR="005D7C9D" w:rsidRPr="007001F1" w:rsidRDefault="005D7C9D" w:rsidP="003F3D85">
            <w:pPr>
              <w:jc w:val="both"/>
              <w:rPr>
                <w:color w:val="000000"/>
              </w:rPr>
            </w:pPr>
          </w:p>
        </w:tc>
      </w:tr>
      <w:tr w:rsidR="005D7C9D" w:rsidRPr="007001F1" w14:paraId="12A79745" w14:textId="77777777" w:rsidTr="00010677">
        <w:trPr>
          <w:trHeight w:val="831"/>
        </w:trPr>
        <w:tc>
          <w:tcPr>
            <w:tcW w:w="582" w:type="dxa"/>
            <w:vMerge/>
            <w:shd w:val="clear" w:color="auto" w:fill="auto"/>
            <w:noWrap/>
            <w:vAlign w:val="center"/>
          </w:tcPr>
          <w:p w14:paraId="52AC9F81" w14:textId="77777777" w:rsidR="005D7C9D" w:rsidRPr="007001F1" w:rsidRDefault="005D7C9D" w:rsidP="00901910">
            <w:pPr>
              <w:jc w:val="center"/>
              <w:rPr>
                <w:color w:val="000000"/>
              </w:rPr>
            </w:pPr>
          </w:p>
        </w:tc>
        <w:tc>
          <w:tcPr>
            <w:tcW w:w="4820" w:type="dxa"/>
            <w:gridSpan w:val="2"/>
            <w:shd w:val="clear" w:color="auto" w:fill="auto"/>
            <w:vAlign w:val="center"/>
          </w:tcPr>
          <w:p w14:paraId="436FEF9B" w14:textId="77777777"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47DBAF" w14:textId="77777777" w:rsidR="005D7C9D" w:rsidRPr="007001F1" w:rsidRDefault="005D7C9D" w:rsidP="003F3D85">
            <w:pPr>
              <w:jc w:val="both"/>
              <w:rPr>
                <w:color w:val="000000"/>
              </w:rPr>
            </w:pPr>
          </w:p>
        </w:tc>
        <w:tc>
          <w:tcPr>
            <w:tcW w:w="567" w:type="dxa"/>
            <w:shd w:val="clear" w:color="auto" w:fill="auto"/>
            <w:vAlign w:val="center"/>
          </w:tcPr>
          <w:p w14:paraId="37C3A244" w14:textId="77777777" w:rsidR="005D7C9D" w:rsidRPr="007001F1" w:rsidRDefault="005D7C9D" w:rsidP="003F3D85">
            <w:pPr>
              <w:jc w:val="both"/>
              <w:rPr>
                <w:color w:val="000000"/>
              </w:rPr>
            </w:pPr>
          </w:p>
        </w:tc>
        <w:tc>
          <w:tcPr>
            <w:tcW w:w="776" w:type="dxa"/>
            <w:shd w:val="clear" w:color="auto" w:fill="auto"/>
            <w:vAlign w:val="center"/>
          </w:tcPr>
          <w:p w14:paraId="6734CE70" w14:textId="77777777" w:rsidR="005D7C9D" w:rsidRPr="007001F1" w:rsidRDefault="005D7C9D" w:rsidP="003F3D85">
            <w:pPr>
              <w:jc w:val="both"/>
              <w:rPr>
                <w:color w:val="000000"/>
              </w:rPr>
            </w:pPr>
          </w:p>
        </w:tc>
        <w:tc>
          <w:tcPr>
            <w:tcW w:w="1775" w:type="dxa"/>
            <w:shd w:val="clear" w:color="auto" w:fill="auto"/>
            <w:vAlign w:val="center"/>
          </w:tcPr>
          <w:p w14:paraId="6FE08051" w14:textId="77777777" w:rsidR="005D7C9D" w:rsidRPr="007001F1" w:rsidRDefault="005D7C9D" w:rsidP="003F3D85">
            <w:pPr>
              <w:jc w:val="both"/>
              <w:rPr>
                <w:color w:val="000000"/>
              </w:rPr>
            </w:pPr>
          </w:p>
        </w:tc>
      </w:tr>
      <w:tr w:rsidR="005D7C9D" w:rsidRPr="007001F1" w14:paraId="4BC1347B" w14:textId="77777777" w:rsidTr="00010677">
        <w:trPr>
          <w:trHeight w:val="831"/>
        </w:trPr>
        <w:tc>
          <w:tcPr>
            <w:tcW w:w="582" w:type="dxa"/>
            <w:vMerge/>
            <w:shd w:val="clear" w:color="auto" w:fill="auto"/>
            <w:noWrap/>
            <w:vAlign w:val="center"/>
          </w:tcPr>
          <w:p w14:paraId="4262DEA6" w14:textId="77777777" w:rsidR="005D7C9D" w:rsidRPr="007001F1" w:rsidRDefault="005D7C9D" w:rsidP="00901910">
            <w:pPr>
              <w:jc w:val="center"/>
              <w:rPr>
                <w:color w:val="000000"/>
              </w:rPr>
            </w:pPr>
          </w:p>
        </w:tc>
        <w:tc>
          <w:tcPr>
            <w:tcW w:w="4820" w:type="dxa"/>
            <w:gridSpan w:val="2"/>
            <w:shd w:val="clear" w:color="auto" w:fill="auto"/>
            <w:vAlign w:val="center"/>
          </w:tcPr>
          <w:p w14:paraId="66046310" w14:textId="77777777"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51595812" w14:textId="77777777" w:rsidR="005D7C9D" w:rsidRPr="007001F1" w:rsidRDefault="005D7C9D" w:rsidP="003F3D85">
            <w:pPr>
              <w:jc w:val="both"/>
              <w:rPr>
                <w:color w:val="000000"/>
              </w:rPr>
            </w:pPr>
          </w:p>
        </w:tc>
        <w:tc>
          <w:tcPr>
            <w:tcW w:w="567" w:type="dxa"/>
            <w:shd w:val="clear" w:color="auto" w:fill="auto"/>
            <w:vAlign w:val="center"/>
          </w:tcPr>
          <w:p w14:paraId="6B947CA8" w14:textId="77777777" w:rsidR="005D7C9D" w:rsidRPr="007001F1" w:rsidRDefault="005D7C9D" w:rsidP="003F3D85">
            <w:pPr>
              <w:jc w:val="both"/>
              <w:rPr>
                <w:color w:val="000000"/>
              </w:rPr>
            </w:pPr>
          </w:p>
        </w:tc>
        <w:tc>
          <w:tcPr>
            <w:tcW w:w="776" w:type="dxa"/>
            <w:shd w:val="clear" w:color="auto" w:fill="auto"/>
            <w:vAlign w:val="center"/>
          </w:tcPr>
          <w:p w14:paraId="3A7F3C3B" w14:textId="77777777" w:rsidR="005D7C9D" w:rsidRPr="007001F1" w:rsidRDefault="005D7C9D" w:rsidP="003F3D85">
            <w:pPr>
              <w:jc w:val="both"/>
              <w:rPr>
                <w:color w:val="000000"/>
              </w:rPr>
            </w:pPr>
          </w:p>
        </w:tc>
        <w:tc>
          <w:tcPr>
            <w:tcW w:w="1775" w:type="dxa"/>
            <w:shd w:val="clear" w:color="auto" w:fill="auto"/>
            <w:vAlign w:val="center"/>
          </w:tcPr>
          <w:p w14:paraId="3E367F5F" w14:textId="77777777" w:rsidR="005D7C9D" w:rsidRPr="007001F1" w:rsidRDefault="005D7C9D" w:rsidP="003F3D85">
            <w:pPr>
              <w:jc w:val="both"/>
              <w:rPr>
                <w:color w:val="000000"/>
              </w:rPr>
            </w:pPr>
          </w:p>
        </w:tc>
      </w:tr>
      <w:tr w:rsidR="005D7C9D" w:rsidRPr="007001F1" w14:paraId="160E9392" w14:textId="77777777" w:rsidTr="00010677">
        <w:trPr>
          <w:trHeight w:val="831"/>
        </w:trPr>
        <w:tc>
          <w:tcPr>
            <w:tcW w:w="582" w:type="dxa"/>
            <w:vMerge/>
            <w:shd w:val="clear" w:color="auto" w:fill="auto"/>
            <w:noWrap/>
            <w:vAlign w:val="center"/>
          </w:tcPr>
          <w:p w14:paraId="4E072BC6" w14:textId="77777777" w:rsidR="005D7C9D" w:rsidRPr="007001F1" w:rsidRDefault="005D7C9D" w:rsidP="00901910">
            <w:pPr>
              <w:jc w:val="center"/>
              <w:rPr>
                <w:color w:val="000000"/>
              </w:rPr>
            </w:pPr>
          </w:p>
        </w:tc>
        <w:tc>
          <w:tcPr>
            <w:tcW w:w="4820" w:type="dxa"/>
            <w:gridSpan w:val="2"/>
            <w:shd w:val="clear" w:color="auto" w:fill="auto"/>
            <w:vAlign w:val="center"/>
          </w:tcPr>
          <w:p w14:paraId="042723A6" w14:textId="77777777"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C8F4D2D" w14:textId="77777777" w:rsidR="005D7C9D" w:rsidRPr="007001F1" w:rsidRDefault="005D7C9D" w:rsidP="003F3D85">
            <w:pPr>
              <w:jc w:val="both"/>
              <w:rPr>
                <w:color w:val="000000"/>
              </w:rPr>
            </w:pPr>
          </w:p>
        </w:tc>
        <w:tc>
          <w:tcPr>
            <w:tcW w:w="567" w:type="dxa"/>
            <w:shd w:val="clear" w:color="auto" w:fill="auto"/>
            <w:vAlign w:val="center"/>
          </w:tcPr>
          <w:p w14:paraId="5090A830" w14:textId="77777777" w:rsidR="005D7C9D" w:rsidRPr="007001F1" w:rsidRDefault="005D7C9D" w:rsidP="003F3D85">
            <w:pPr>
              <w:jc w:val="both"/>
              <w:rPr>
                <w:color w:val="000000"/>
              </w:rPr>
            </w:pPr>
          </w:p>
        </w:tc>
        <w:tc>
          <w:tcPr>
            <w:tcW w:w="776" w:type="dxa"/>
            <w:shd w:val="clear" w:color="auto" w:fill="auto"/>
            <w:vAlign w:val="center"/>
          </w:tcPr>
          <w:p w14:paraId="5891288E" w14:textId="77777777" w:rsidR="005D7C9D" w:rsidRPr="007001F1" w:rsidRDefault="005D7C9D" w:rsidP="003F3D85">
            <w:pPr>
              <w:jc w:val="both"/>
              <w:rPr>
                <w:color w:val="000000"/>
              </w:rPr>
            </w:pPr>
          </w:p>
        </w:tc>
        <w:tc>
          <w:tcPr>
            <w:tcW w:w="1775" w:type="dxa"/>
            <w:shd w:val="clear" w:color="auto" w:fill="auto"/>
            <w:vAlign w:val="center"/>
          </w:tcPr>
          <w:p w14:paraId="53CDB7BC" w14:textId="77777777" w:rsidR="005D7C9D" w:rsidRPr="007001F1" w:rsidRDefault="005D7C9D" w:rsidP="003F3D85">
            <w:pPr>
              <w:jc w:val="both"/>
              <w:rPr>
                <w:color w:val="000000"/>
              </w:rPr>
            </w:pPr>
          </w:p>
        </w:tc>
      </w:tr>
      <w:tr w:rsidR="005D7C9D" w:rsidRPr="007001F1" w14:paraId="708ABD5C" w14:textId="77777777" w:rsidTr="00010677">
        <w:trPr>
          <w:trHeight w:val="312"/>
        </w:trPr>
        <w:tc>
          <w:tcPr>
            <w:tcW w:w="582" w:type="dxa"/>
            <w:vMerge/>
            <w:shd w:val="clear" w:color="auto" w:fill="auto"/>
            <w:noWrap/>
            <w:vAlign w:val="center"/>
          </w:tcPr>
          <w:p w14:paraId="48400D93" w14:textId="77777777" w:rsidR="005D7C9D" w:rsidRPr="007001F1" w:rsidRDefault="005D7C9D" w:rsidP="00901910">
            <w:pPr>
              <w:jc w:val="center"/>
              <w:rPr>
                <w:color w:val="000000"/>
              </w:rPr>
            </w:pPr>
          </w:p>
        </w:tc>
        <w:tc>
          <w:tcPr>
            <w:tcW w:w="4820" w:type="dxa"/>
            <w:gridSpan w:val="2"/>
            <w:shd w:val="clear" w:color="auto" w:fill="auto"/>
            <w:vAlign w:val="center"/>
          </w:tcPr>
          <w:p w14:paraId="5C558975" w14:textId="77777777"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58872B2A" w14:textId="77777777" w:rsidR="005D7C9D" w:rsidRPr="007001F1" w:rsidRDefault="005D7C9D" w:rsidP="003F3D85">
            <w:pPr>
              <w:jc w:val="both"/>
              <w:rPr>
                <w:color w:val="000000"/>
              </w:rPr>
            </w:pPr>
          </w:p>
        </w:tc>
        <w:tc>
          <w:tcPr>
            <w:tcW w:w="567" w:type="dxa"/>
            <w:shd w:val="clear" w:color="auto" w:fill="auto"/>
            <w:vAlign w:val="center"/>
          </w:tcPr>
          <w:p w14:paraId="548FC60B" w14:textId="77777777" w:rsidR="005D7C9D" w:rsidRPr="007001F1" w:rsidRDefault="005D7C9D" w:rsidP="003F3D85">
            <w:pPr>
              <w:jc w:val="both"/>
              <w:rPr>
                <w:color w:val="000000"/>
              </w:rPr>
            </w:pPr>
          </w:p>
        </w:tc>
        <w:tc>
          <w:tcPr>
            <w:tcW w:w="776" w:type="dxa"/>
            <w:shd w:val="clear" w:color="auto" w:fill="auto"/>
            <w:vAlign w:val="center"/>
          </w:tcPr>
          <w:p w14:paraId="2AAD8165" w14:textId="77777777" w:rsidR="005D7C9D" w:rsidRPr="007001F1" w:rsidRDefault="005D7C9D" w:rsidP="003F3D85">
            <w:pPr>
              <w:jc w:val="both"/>
              <w:rPr>
                <w:color w:val="000000"/>
              </w:rPr>
            </w:pPr>
          </w:p>
        </w:tc>
        <w:tc>
          <w:tcPr>
            <w:tcW w:w="1775" w:type="dxa"/>
            <w:shd w:val="clear" w:color="auto" w:fill="auto"/>
            <w:vAlign w:val="center"/>
          </w:tcPr>
          <w:p w14:paraId="5D49BAA9" w14:textId="77777777" w:rsidR="005D7C9D" w:rsidRPr="007001F1" w:rsidRDefault="005D7C9D" w:rsidP="003F3D85">
            <w:pPr>
              <w:jc w:val="both"/>
              <w:rPr>
                <w:color w:val="000000"/>
              </w:rPr>
            </w:pPr>
          </w:p>
        </w:tc>
      </w:tr>
      <w:tr w:rsidR="005D7C9D" w:rsidRPr="007001F1" w14:paraId="1433C129" w14:textId="77777777" w:rsidTr="00010677">
        <w:trPr>
          <w:trHeight w:val="441"/>
        </w:trPr>
        <w:tc>
          <w:tcPr>
            <w:tcW w:w="582" w:type="dxa"/>
            <w:vMerge/>
            <w:shd w:val="clear" w:color="auto" w:fill="auto"/>
            <w:noWrap/>
            <w:vAlign w:val="center"/>
          </w:tcPr>
          <w:p w14:paraId="158F55B4" w14:textId="77777777" w:rsidR="005D7C9D" w:rsidRPr="007001F1" w:rsidRDefault="005D7C9D" w:rsidP="00901910">
            <w:pPr>
              <w:jc w:val="center"/>
              <w:rPr>
                <w:color w:val="000000"/>
              </w:rPr>
            </w:pPr>
          </w:p>
        </w:tc>
        <w:tc>
          <w:tcPr>
            <w:tcW w:w="4820" w:type="dxa"/>
            <w:gridSpan w:val="2"/>
            <w:shd w:val="clear" w:color="auto" w:fill="auto"/>
            <w:vAlign w:val="center"/>
          </w:tcPr>
          <w:p w14:paraId="36D7A7CB" w14:textId="77777777"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A4CE294" w14:textId="77777777" w:rsidR="005D7C9D" w:rsidRPr="007001F1" w:rsidRDefault="005D7C9D" w:rsidP="003F3D85">
            <w:pPr>
              <w:jc w:val="both"/>
              <w:rPr>
                <w:color w:val="000000"/>
              </w:rPr>
            </w:pPr>
          </w:p>
        </w:tc>
        <w:tc>
          <w:tcPr>
            <w:tcW w:w="567" w:type="dxa"/>
            <w:shd w:val="clear" w:color="auto" w:fill="auto"/>
            <w:vAlign w:val="center"/>
          </w:tcPr>
          <w:p w14:paraId="429CF459" w14:textId="77777777" w:rsidR="005D7C9D" w:rsidRPr="007001F1" w:rsidRDefault="005D7C9D" w:rsidP="003F3D85">
            <w:pPr>
              <w:jc w:val="both"/>
              <w:rPr>
                <w:color w:val="000000"/>
              </w:rPr>
            </w:pPr>
          </w:p>
        </w:tc>
        <w:tc>
          <w:tcPr>
            <w:tcW w:w="776" w:type="dxa"/>
            <w:shd w:val="clear" w:color="auto" w:fill="auto"/>
            <w:vAlign w:val="center"/>
          </w:tcPr>
          <w:p w14:paraId="1A56D719" w14:textId="77777777" w:rsidR="005D7C9D" w:rsidRPr="007001F1" w:rsidRDefault="005D7C9D" w:rsidP="003F3D85">
            <w:pPr>
              <w:jc w:val="both"/>
              <w:rPr>
                <w:color w:val="000000"/>
              </w:rPr>
            </w:pPr>
          </w:p>
        </w:tc>
        <w:tc>
          <w:tcPr>
            <w:tcW w:w="1775" w:type="dxa"/>
            <w:shd w:val="clear" w:color="auto" w:fill="auto"/>
            <w:vAlign w:val="center"/>
          </w:tcPr>
          <w:p w14:paraId="1086889E" w14:textId="77777777" w:rsidR="005D7C9D" w:rsidRPr="007001F1" w:rsidRDefault="005D7C9D" w:rsidP="003F3D85">
            <w:pPr>
              <w:jc w:val="both"/>
              <w:rPr>
                <w:color w:val="000000"/>
              </w:rPr>
            </w:pPr>
          </w:p>
        </w:tc>
      </w:tr>
      <w:tr w:rsidR="00DC6FC2" w:rsidRPr="007001F1" w14:paraId="19DE34B4" w14:textId="77777777" w:rsidTr="00010677">
        <w:trPr>
          <w:trHeight w:val="20"/>
        </w:trPr>
        <w:tc>
          <w:tcPr>
            <w:tcW w:w="582" w:type="dxa"/>
            <w:vMerge w:val="restart"/>
            <w:shd w:val="clear" w:color="auto" w:fill="auto"/>
            <w:noWrap/>
            <w:vAlign w:val="center"/>
            <w:hideMark/>
          </w:tcPr>
          <w:p w14:paraId="2085F85F" w14:textId="77777777" w:rsidR="00DC6FC2" w:rsidRPr="007001F1" w:rsidRDefault="00DC6FC2" w:rsidP="00901910">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14:paraId="4E960A03" w14:textId="77777777"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6D0AE316" w14:textId="77777777"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14:paraId="55B6C691" w14:textId="77777777"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14:paraId="5FEC8104" w14:textId="77777777"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14:paraId="0F1E5637" w14:textId="77777777" w:rsidR="00DC6FC2" w:rsidRPr="007001F1" w:rsidRDefault="00DC6FC2" w:rsidP="003F3D85">
            <w:pPr>
              <w:jc w:val="both"/>
              <w:rPr>
                <w:color w:val="000000"/>
              </w:rPr>
            </w:pPr>
            <w:r w:rsidRPr="007001F1">
              <w:rPr>
                <w:color w:val="000000"/>
                <w:sz w:val="22"/>
                <w:szCs w:val="22"/>
              </w:rPr>
              <w:t> </w:t>
            </w:r>
          </w:p>
        </w:tc>
      </w:tr>
      <w:tr w:rsidR="00DC6FC2" w:rsidRPr="007001F1" w14:paraId="6AC620C5" w14:textId="77777777" w:rsidTr="00010677">
        <w:trPr>
          <w:trHeight w:val="20"/>
        </w:trPr>
        <w:tc>
          <w:tcPr>
            <w:tcW w:w="582" w:type="dxa"/>
            <w:vMerge/>
            <w:shd w:val="clear" w:color="auto" w:fill="auto"/>
            <w:noWrap/>
            <w:vAlign w:val="center"/>
          </w:tcPr>
          <w:p w14:paraId="7C98A41F" w14:textId="77777777" w:rsidR="00DC6FC2" w:rsidRPr="007001F1" w:rsidRDefault="00DC6FC2" w:rsidP="00901910">
            <w:pPr>
              <w:jc w:val="center"/>
              <w:rPr>
                <w:color w:val="000000"/>
                <w:sz w:val="22"/>
                <w:szCs w:val="22"/>
              </w:rPr>
            </w:pPr>
          </w:p>
        </w:tc>
        <w:tc>
          <w:tcPr>
            <w:tcW w:w="4820" w:type="dxa"/>
            <w:gridSpan w:val="2"/>
            <w:shd w:val="clear" w:color="auto" w:fill="auto"/>
            <w:vAlign w:val="center"/>
          </w:tcPr>
          <w:p w14:paraId="06DD2516" w14:textId="77777777"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6CE47F27" w14:textId="77777777" w:rsidR="00DC6FC2" w:rsidRPr="007001F1" w:rsidRDefault="00DC6FC2" w:rsidP="003F3D85">
            <w:pPr>
              <w:jc w:val="both"/>
              <w:rPr>
                <w:color w:val="000000"/>
                <w:sz w:val="22"/>
                <w:szCs w:val="22"/>
              </w:rPr>
            </w:pPr>
          </w:p>
        </w:tc>
        <w:tc>
          <w:tcPr>
            <w:tcW w:w="567" w:type="dxa"/>
            <w:shd w:val="clear" w:color="auto" w:fill="auto"/>
            <w:vAlign w:val="center"/>
          </w:tcPr>
          <w:p w14:paraId="14EEE3EC" w14:textId="77777777" w:rsidR="00DC6FC2" w:rsidRPr="007001F1" w:rsidRDefault="00DC6FC2" w:rsidP="003F3D85">
            <w:pPr>
              <w:jc w:val="both"/>
              <w:rPr>
                <w:color w:val="000000"/>
                <w:sz w:val="22"/>
                <w:szCs w:val="22"/>
              </w:rPr>
            </w:pPr>
          </w:p>
        </w:tc>
        <w:tc>
          <w:tcPr>
            <w:tcW w:w="776" w:type="dxa"/>
            <w:shd w:val="clear" w:color="auto" w:fill="auto"/>
            <w:vAlign w:val="center"/>
          </w:tcPr>
          <w:p w14:paraId="2BAA85D0" w14:textId="77777777" w:rsidR="00DC6FC2" w:rsidRPr="007001F1" w:rsidRDefault="00DC6FC2" w:rsidP="003F3D85">
            <w:pPr>
              <w:jc w:val="both"/>
              <w:rPr>
                <w:color w:val="000000"/>
                <w:sz w:val="22"/>
                <w:szCs w:val="22"/>
              </w:rPr>
            </w:pPr>
          </w:p>
        </w:tc>
        <w:tc>
          <w:tcPr>
            <w:tcW w:w="1775" w:type="dxa"/>
            <w:shd w:val="clear" w:color="auto" w:fill="auto"/>
            <w:vAlign w:val="center"/>
          </w:tcPr>
          <w:p w14:paraId="47DC556D" w14:textId="77777777" w:rsidR="00DC6FC2" w:rsidRPr="007001F1" w:rsidRDefault="00DC6FC2" w:rsidP="003F3D85">
            <w:pPr>
              <w:jc w:val="both"/>
              <w:rPr>
                <w:color w:val="000000"/>
                <w:sz w:val="22"/>
                <w:szCs w:val="22"/>
              </w:rPr>
            </w:pPr>
          </w:p>
        </w:tc>
      </w:tr>
      <w:tr w:rsidR="00904BAA" w:rsidRPr="007001F1" w14:paraId="4E9B57E7" w14:textId="77777777" w:rsidTr="00010677">
        <w:trPr>
          <w:trHeight w:val="20"/>
        </w:trPr>
        <w:tc>
          <w:tcPr>
            <w:tcW w:w="582" w:type="dxa"/>
            <w:shd w:val="clear" w:color="auto" w:fill="auto"/>
            <w:noWrap/>
            <w:vAlign w:val="center"/>
          </w:tcPr>
          <w:p w14:paraId="4DE40E2A" w14:textId="77777777"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14:paraId="410050FA" w14:textId="77777777"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442F59FE" w14:textId="77777777" w:rsidR="00904BAA" w:rsidRPr="007001F1" w:rsidRDefault="00904BAA" w:rsidP="003F3D85">
            <w:pPr>
              <w:jc w:val="both"/>
              <w:rPr>
                <w:color w:val="000000"/>
              </w:rPr>
            </w:pPr>
          </w:p>
        </w:tc>
        <w:tc>
          <w:tcPr>
            <w:tcW w:w="567" w:type="dxa"/>
            <w:shd w:val="clear" w:color="auto" w:fill="auto"/>
            <w:vAlign w:val="center"/>
          </w:tcPr>
          <w:p w14:paraId="679C3093" w14:textId="77777777" w:rsidR="00904BAA" w:rsidRPr="007001F1" w:rsidRDefault="00904BAA" w:rsidP="003F3D85">
            <w:pPr>
              <w:jc w:val="both"/>
              <w:rPr>
                <w:color w:val="000000"/>
              </w:rPr>
            </w:pPr>
          </w:p>
        </w:tc>
        <w:tc>
          <w:tcPr>
            <w:tcW w:w="776" w:type="dxa"/>
            <w:shd w:val="clear" w:color="auto" w:fill="auto"/>
            <w:vAlign w:val="center"/>
          </w:tcPr>
          <w:p w14:paraId="6E00664B" w14:textId="77777777" w:rsidR="00904BAA" w:rsidRPr="007001F1" w:rsidRDefault="00904BAA" w:rsidP="003F3D85">
            <w:pPr>
              <w:jc w:val="both"/>
              <w:rPr>
                <w:color w:val="000000"/>
              </w:rPr>
            </w:pPr>
          </w:p>
        </w:tc>
        <w:tc>
          <w:tcPr>
            <w:tcW w:w="1775" w:type="dxa"/>
            <w:shd w:val="clear" w:color="auto" w:fill="auto"/>
            <w:vAlign w:val="center"/>
          </w:tcPr>
          <w:p w14:paraId="206144DB" w14:textId="77777777" w:rsidR="00904BAA" w:rsidRPr="007001F1" w:rsidRDefault="00904BAA" w:rsidP="003F3D85">
            <w:pPr>
              <w:jc w:val="both"/>
              <w:rPr>
                <w:color w:val="000000"/>
              </w:rPr>
            </w:pPr>
          </w:p>
        </w:tc>
      </w:tr>
      <w:tr w:rsidR="00901910" w:rsidRPr="007001F1" w14:paraId="75FFEE76" w14:textId="77777777" w:rsidTr="00010677">
        <w:trPr>
          <w:trHeight w:val="20"/>
        </w:trPr>
        <w:tc>
          <w:tcPr>
            <w:tcW w:w="582" w:type="dxa"/>
            <w:shd w:val="clear" w:color="auto" w:fill="auto"/>
            <w:noWrap/>
            <w:vAlign w:val="center"/>
            <w:hideMark/>
          </w:tcPr>
          <w:p w14:paraId="38882AA9" w14:textId="77777777"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14:paraId="5AD964E4" w14:textId="77777777"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1007450"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97B1A12"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2A40BC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5A6529C2" w14:textId="77777777" w:rsidR="00901910" w:rsidRPr="007001F1" w:rsidRDefault="00901910" w:rsidP="003F3D85">
            <w:pPr>
              <w:jc w:val="both"/>
              <w:rPr>
                <w:color w:val="000000"/>
              </w:rPr>
            </w:pPr>
            <w:r w:rsidRPr="007001F1">
              <w:rPr>
                <w:color w:val="000000"/>
                <w:sz w:val="22"/>
                <w:szCs w:val="22"/>
              </w:rPr>
              <w:t> </w:t>
            </w:r>
          </w:p>
        </w:tc>
      </w:tr>
      <w:tr w:rsidR="00901910" w:rsidRPr="007001F1" w14:paraId="78DD3569" w14:textId="77777777" w:rsidTr="00010677">
        <w:trPr>
          <w:trHeight w:val="20"/>
        </w:trPr>
        <w:tc>
          <w:tcPr>
            <w:tcW w:w="582" w:type="dxa"/>
            <w:shd w:val="clear" w:color="auto" w:fill="auto"/>
            <w:noWrap/>
            <w:vAlign w:val="center"/>
            <w:hideMark/>
          </w:tcPr>
          <w:p w14:paraId="766C0FC9" w14:textId="77777777"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14:paraId="2AA69A04"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46F590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EB6552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43EC9DB1"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676A6CCF" w14:textId="77777777" w:rsidR="00901910" w:rsidRPr="007001F1" w:rsidRDefault="00901910" w:rsidP="003F3D85">
            <w:pPr>
              <w:jc w:val="both"/>
              <w:rPr>
                <w:color w:val="000000"/>
              </w:rPr>
            </w:pPr>
            <w:r w:rsidRPr="007001F1">
              <w:rPr>
                <w:color w:val="000000"/>
                <w:sz w:val="22"/>
                <w:szCs w:val="22"/>
              </w:rPr>
              <w:t> </w:t>
            </w:r>
          </w:p>
        </w:tc>
      </w:tr>
      <w:tr w:rsidR="00901910" w:rsidRPr="007001F1" w14:paraId="6B5E6660" w14:textId="77777777" w:rsidTr="00010677">
        <w:trPr>
          <w:trHeight w:val="20"/>
        </w:trPr>
        <w:tc>
          <w:tcPr>
            <w:tcW w:w="582" w:type="dxa"/>
            <w:shd w:val="clear" w:color="auto" w:fill="auto"/>
            <w:noWrap/>
            <w:vAlign w:val="center"/>
            <w:hideMark/>
          </w:tcPr>
          <w:p w14:paraId="5956F2C8" w14:textId="77777777"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14:paraId="77ACC363" w14:textId="77777777"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D099E9"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12AD5DAF"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FEFB47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49EB851C" w14:textId="77777777" w:rsidR="00901910" w:rsidRPr="007001F1" w:rsidRDefault="00901910" w:rsidP="003F3D85">
            <w:pPr>
              <w:jc w:val="both"/>
              <w:rPr>
                <w:color w:val="000000"/>
              </w:rPr>
            </w:pPr>
            <w:r w:rsidRPr="007001F1">
              <w:rPr>
                <w:color w:val="000000"/>
                <w:sz w:val="22"/>
                <w:szCs w:val="22"/>
              </w:rPr>
              <w:t> </w:t>
            </w:r>
          </w:p>
        </w:tc>
      </w:tr>
      <w:tr w:rsidR="00901910" w:rsidRPr="007001F1" w14:paraId="32EF6DF3" w14:textId="77777777" w:rsidTr="00010677">
        <w:trPr>
          <w:trHeight w:val="20"/>
        </w:trPr>
        <w:tc>
          <w:tcPr>
            <w:tcW w:w="582" w:type="dxa"/>
            <w:shd w:val="clear" w:color="auto" w:fill="auto"/>
            <w:noWrap/>
            <w:vAlign w:val="center"/>
            <w:hideMark/>
          </w:tcPr>
          <w:p w14:paraId="1F8A5D99" w14:textId="77777777"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14:paraId="1A357FA4" w14:textId="77777777"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16E6DE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547A0629"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684B404A"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9EE3837" w14:textId="77777777" w:rsidR="00901910" w:rsidRPr="007001F1" w:rsidRDefault="00901910" w:rsidP="003F3D85">
            <w:pPr>
              <w:jc w:val="both"/>
              <w:rPr>
                <w:color w:val="000000"/>
              </w:rPr>
            </w:pPr>
            <w:r w:rsidRPr="007001F1">
              <w:rPr>
                <w:color w:val="000000"/>
                <w:sz w:val="22"/>
                <w:szCs w:val="22"/>
              </w:rPr>
              <w:t> </w:t>
            </w:r>
          </w:p>
        </w:tc>
      </w:tr>
      <w:tr w:rsidR="00901910" w:rsidRPr="007001F1" w14:paraId="2191246D" w14:textId="77777777" w:rsidTr="00010677">
        <w:trPr>
          <w:trHeight w:val="20"/>
        </w:trPr>
        <w:tc>
          <w:tcPr>
            <w:tcW w:w="582" w:type="dxa"/>
            <w:shd w:val="clear" w:color="auto" w:fill="auto"/>
            <w:noWrap/>
            <w:vAlign w:val="center"/>
            <w:hideMark/>
          </w:tcPr>
          <w:p w14:paraId="2659C032" w14:textId="77777777"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14:paraId="5C2F0B7D" w14:textId="77777777"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3D8A5A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79570EEA"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BE429C3"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B22CFF8" w14:textId="77777777" w:rsidR="00901910" w:rsidRPr="007001F1" w:rsidRDefault="00901910" w:rsidP="003F3D85">
            <w:pPr>
              <w:jc w:val="both"/>
              <w:rPr>
                <w:color w:val="000000"/>
              </w:rPr>
            </w:pPr>
            <w:r w:rsidRPr="007001F1">
              <w:rPr>
                <w:color w:val="000000"/>
                <w:sz w:val="22"/>
                <w:szCs w:val="22"/>
              </w:rPr>
              <w:t> </w:t>
            </w:r>
          </w:p>
        </w:tc>
      </w:tr>
      <w:tr w:rsidR="00901910" w:rsidRPr="007001F1" w14:paraId="3D2D9801" w14:textId="77777777" w:rsidTr="00010677">
        <w:trPr>
          <w:trHeight w:val="20"/>
        </w:trPr>
        <w:tc>
          <w:tcPr>
            <w:tcW w:w="582" w:type="dxa"/>
            <w:shd w:val="clear" w:color="auto" w:fill="auto"/>
            <w:noWrap/>
            <w:vAlign w:val="center"/>
            <w:hideMark/>
          </w:tcPr>
          <w:p w14:paraId="582F4070" w14:textId="77777777"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14:paraId="27C7F689" w14:textId="77777777"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49A42F"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D2C84AD"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FEAC660"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CC92F70" w14:textId="77777777" w:rsidR="00901910" w:rsidRPr="007001F1" w:rsidRDefault="00901910" w:rsidP="003F3D85">
            <w:pPr>
              <w:jc w:val="both"/>
              <w:rPr>
                <w:color w:val="000000"/>
              </w:rPr>
            </w:pPr>
            <w:r w:rsidRPr="007001F1">
              <w:rPr>
                <w:color w:val="000000"/>
                <w:sz w:val="22"/>
                <w:szCs w:val="22"/>
              </w:rPr>
              <w:t> </w:t>
            </w:r>
          </w:p>
        </w:tc>
      </w:tr>
      <w:tr w:rsidR="00196220" w:rsidRPr="007001F1" w14:paraId="5CAD372E" w14:textId="77777777" w:rsidTr="00010677">
        <w:trPr>
          <w:trHeight w:val="1268"/>
        </w:trPr>
        <w:tc>
          <w:tcPr>
            <w:tcW w:w="582" w:type="dxa"/>
            <w:vMerge w:val="restart"/>
            <w:shd w:val="clear" w:color="auto" w:fill="auto"/>
            <w:noWrap/>
            <w:vAlign w:val="center"/>
            <w:hideMark/>
          </w:tcPr>
          <w:p w14:paraId="192D40AC" w14:textId="77777777"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14:paraId="7816C5F2" w14:textId="77777777"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1CB4CF59" w14:textId="77777777"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14:paraId="5F835BAD" w14:textId="77777777"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14:paraId="4D60ED97" w14:textId="77777777"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14:paraId="1A87895B" w14:textId="77777777" w:rsidR="00196220" w:rsidRPr="007001F1" w:rsidRDefault="00196220" w:rsidP="003F3D85">
            <w:pPr>
              <w:jc w:val="both"/>
              <w:rPr>
                <w:color w:val="000000"/>
              </w:rPr>
            </w:pPr>
            <w:r w:rsidRPr="007001F1">
              <w:rPr>
                <w:color w:val="000000"/>
                <w:sz w:val="22"/>
                <w:szCs w:val="22"/>
              </w:rPr>
              <w:t> </w:t>
            </w:r>
          </w:p>
        </w:tc>
      </w:tr>
      <w:tr w:rsidR="00196220" w:rsidRPr="007001F1" w14:paraId="53FCA602" w14:textId="77777777" w:rsidTr="00010677">
        <w:trPr>
          <w:trHeight w:val="1267"/>
        </w:trPr>
        <w:tc>
          <w:tcPr>
            <w:tcW w:w="582" w:type="dxa"/>
            <w:vMerge/>
            <w:shd w:val="clear" w:color="auto" w:fill="auto"/>
            <w:noWrap/>
            <w:vAlign w:val="center"/>
          </w:tcPr>
          <w:p w14:paraId="7C2AD8B7" w14:textId="77777777" w:rsidR="00196220" w:rsidRPr="007001F1" w:rsidRDefault="00196220" w:rsidP="00901910">
            <w:pPr>
              <w:jc w:val="center"/>
              <w:rPr>
                <w:color w:val="000000"/>
              </w:rPr>
            </w:pPr>
          </w:p>
        </w:tc>
        <w:tc>
          <w:tcPr>
            <w:tcW w:w="4820" w:type="dxa"/>
            <w:gridSpan w:val="2"/>
            <w:shd w:val="clear" w:color="auto" w:fill="auto"/>
            <w:vAlign w:val="center"/>
          </w:tcPr>
          <w:p w14:paraId="12C8F219" w14:textId="77777777"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1FC683F" w14:textId="77777777" w:rsidR="00196220" w:rsidRPr="007001F1" w:rsidRDefault="00196220" w:rsidP="003F3D85">
            <w:pPr>
              <w:jc w:val="both"/>
              <w:rPr>
                <w:color w:val="000000"/>
              </w:rPr>
            </w:pPr>
          </w:p>
        </w:tc>
        <w:tc>
          <w:tcPr>
            <w:tcW w:w="567" w:type="dxa"/>
            <w:shd w:val="clear" w:color="auto" w:fill="auto"/>
            <w:vAlign w:val="center"/>
          </w:tcPr>
          <w:p w14:paraId="0B381773" w14:textId="77777777" w:rsidR="00196220" w:rsidRPr="007001F1" w:rsidRDefault="00196220" w:rsidP="003F3D85">
            <w:pPr>
              <w:jc w:val="both"/>
              <w:rPr>
                <w:color w:val="000000"/>
              </w:rPr>
            </w:pPr>
          </w:p>
        </w:tc>
        <w:tc>
          <w:tcPr>
            <w:tcW w:w="776" w:type="dxa"/>
            <w:shd w:val="clear" w:color="auto" w:fill="auto"/>
            <w:vAlign w:val="center"/>
          </w:tcPr>
          <w:p w14:paraId="01E85319" w14:textId="77777777" w:rsidR="00196220" w:rsidRPr="007001F1" w:rsidRDefault="00196220" w:rsidP="003F3D85">
            <w:pPr>
              <w:jc w:val="both"/>
              <w:rPr>
                <w:color w:val="000000"/>
              </w:rPr>
            </w:pPr>
          </w:p>
        </w:tc>
        <w:tc>
          <w:tcPr>
            <w:tcW w:w="1775" w:type="dxa"/>
            <w:shd w:val="clear" w:color="auto" w:fill="auto"/>
            <w:vAlign w:val="center"/>
          </w:tcPr>
          <w:p w14:paraId="48C8A206" w14:textId="77777777" w:rsidR="00196220" w:rsidRPr="007001F1" w:rsidRDefault="00196220" w:rsidP="003F3D85">
            <w:pPr>
              <w:jc w:val="both"/>
              <w:rPr>
                <w:color w:val="000000"/>
              </w:rPr>
            </w:pPr>
          </w:p>
        </w:tc>
      </w:tr>
      <w:tr w:rsidR="00196220" w:rsidRPr="007001F1" w14:paraId="045EDDEF" w14:textId="77777777" w:rsidTr="00010677">
        <w:trPr>
          <w:trHeight w:val="1267"/>
        </w:trPr>
        <w:tc>
          <w:tcPr>
            <w:tcW w:w="582" w:type="dxa"/>
            <w:vMerge/>
            <w:shd w:val="clear" w:color="auto" w:fill="auto"/>
            <w:noWrap/>
            <w:vAlign w:val="center"/>
          </w:tcPr>
          <w:p w14:paraId="1E7985CD" w14:textId="77777777" w:rsidR="00196220" w:rsidRPr="007001F1" w:rsidRDefault="00196220" w:rsidP="00901910">
            <w:pPr>
              <w:jc w:val="center"/>
              <w:rPr>
                <w:color w:val="000000"/>
              </w:rPr>
            </w:pPr>
          </w:p>
        </w:tc>
        <w:tc>
          <w:tcPr>
            <w:tcW w:w="4820" w:type="dxa"/>
            <w:gridSpan w:val="2"/>
            <w:shd w:val="clear" w:color="auto" w:fill="auto"/>
            <w:vAlign w:val="center"/>
          </w:tcPr>
          <w:p w14:paraId="370ED29B" w14:textId="77777777"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4EB24293" w14:textId="77777777" w:rsidR="00196220" w:rsidRPr="007001F1" w:rsidRDefault="00196220" w:rsidP="003F3D85">
            <w:pPr>
              <w:jc w:val="both"/>
              <w:rPr>
                <w:color w:val="000000"/>
              </w:rPr>
            </w:pPr>
          </w:p>
        </w:tc>
        <w:tc>
          <w:tcPr>
            <w:tcW w:w="567" w:type="dxa"/>
            <w:shd w:val="clear" w:color="auto" w:fill="auto"/>
            <w:vAlign w:val="center"/>
          </w:tcPr>
          <w:p w14:paraId="27B0D912" w14:textId="77777777" w:rsidR="00196220" w:rsidRPr="007001F1" w:rsidRDefault="00196220" w:rsidP="003F3D85">
            <w:pPr>
              <w:jc w:val="both"/>
              <w:rPr>
                <w:color w:val="000000"/>
              </w:rPr>
            </w:pPr>
          </w:p>
        </w:tc>
        <w:tc>
          <w:tcPr>
            <w:tcW w:w="776" w:type="dxa"/>
            <w:shd w:val="clear" w:color="auto" w:fill="auto"/>
            <w:vAlign w:val="center"/>
          </w:tcPr>
          <w:p w14:paraId="46844EF2" w14:textId="77777777" w:rsidR="00196220" w:rsidRPr="007001F1" w:rsidRDefault="00196220" w:rsidP="003F3D85">
            <w:pPr>
              <w:jc w:val="both"/>
              <w:rPr>
                <w:color w:val="000000"/>
              </w:rPr>
            </w:pPr>
          </w:p>
        </w:tc>
        <w:tc>
          <w:tcPr>
            <w:tcW w:w="1775" w:type="dxa"/>
            <w:shd w:val="clear" w:color="auto" w:fill="auto"/>
            <w:vAlign w:val="center"/>
          </w:tcPr>
          <w:p w14:paraId="5CD577B9" w14:textId="77777777" w:rsidR="00196220" w:rsidRPr="007001F1" w:rsidRDefault="00196220" w:rsidP="003F3D85">
            <w:pPr>
              <w:jc w:val="both"/>
              <w:rPr>
                <w:color w:val="000000"/>
              </w:rPr>
            </w:pPr>
          </w:p>
        </w:tc>
      </w:tr>
      <w:tr w:rsidR="005D7C9D" w:rsidRPr="007001F1" w14:paraId="1247FC17" w14:textId="77777777" w:rsidTr="00010677">
        <w:trPr>
          <w:trHeight w:val="484"/>
        </w:trPr>
        <w:tc>
          <w:tcPr>
            <w:tcW w:w="582" w:type="dxa"/>
            <w:vMerge w:val="restart"/>
            <w:shd w:val="clear" w:color="auto" w:fill="auto"/>
            <w:noWrap/>
            <w:vAlign w:val="center"/>
            <w:hideMark/>
          </w:tcPr>
          <w:p w14:paraId="4674D89D" w14:textId="77777777"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0BA6E11F" w14:textId="77777777"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C170CD3"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B53B4B9"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1548EE4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29EA082A" w14:textId="77777777" w:rsidR="005D7C9D" w:rsidRPr="007001F1" w:rsidRDefault="005D7C9D" w:rsidP="003F3D85">
            <w:pPr>
              <w:jc w:val="both"/>
              <w:rPr>
                <w:color w:val="000000"/>
              </w:rPr>
            </w:pPr>
            <w:r w:rsidRPr="007001F1">
              <w:rPr>
                <w:color w:val="000000"/>
                <w:sz w:val="22"/>
                <w:szCs w:val="22"/>
              </w:rPr>
              <w:t> </w:t>
            </w:r>
          </w:p>
        </w:tc>
      </w:tr>
      <w:tr w:rsidR="005D7C9D" w:rsidRPr="007001F1" w14:paraId="21BF50A7" w14:textId="77777777" w:rsidTr="00010677">
        <w:trPr>
          <w:trHeight w:val="293"/>
        </w:trPr>
        <w:tc>
          <w:tcPr>
            <w:tcW w:w="582" w:type="dxa"/>
            <w:vMerge/>
            <w:shd w:val="clear" w:color="auto" w:fill="auto"/>
            <w:noWrap/>
            <w:vAlign w:val="center"/>
          </w:tcPr>
          <w:p w14:paraId="6E9EC71C" w14:textId="77777777" w:rsidR="005D7C9D" w:rsidRPr="007001F1" w:rsidRDefault="005D7C9D" w:rsidP="00901910">
            <w:pPr>
              <w:jc w:val="center"/>
              <w:rPr>
                <w:color w:val="000000"/>
              </w:rPr>
            </w:pPr>
          </w:p>
        </w:tc>
        <w:tc>
          <w:tcPr>
            <w:tcW w:w="4820" w:type="dxa"/>
            <w:gridSpan w:val="2"/>
            <w:shd w:val="clear" w:color="auto" w:fill="auto"/>
            <w:vAlign w:val="center"/>
          </w:tcPr>
          <w:p w14:paraId="5C496552" w14:textId="77777777"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6C0E737" w14:textId="77777777" w:rsidR="005D7C9D" w:rsidRPr="007001F1" w:rsidRDefault="005D7C9D" w:rsidP="003F3D85">
            <w:pPr>
              <w:jc w:val="both"/>
              <w:rPr>
                <w:color w:val="000000"/>
              </w:rPr>
            </w:pPr>
          </w:p>
        </w:tc>
        <w:tc>
          <w:tcPr>
            <w:tcW w:w="567" w:type="dxa"/>
            <w:shd w:val="clear" w:color="auto" w:fill="auto"/>
            <w:vAlign w:val="center"/>
          </w:tcPr>
          <w:p w14:paraId="3172D617" w14:textId="77777777" w:rsidR="005D7C9D" w:rsidRPr="007001F1" w:rsidRDefault="005D7C9D" w:rsidP="003F3D85">
            <w:pPr>
              <w:jc w:val="both"/>
              <w:rPr>
                <w:color w:val="000000"/>
              </w:rPr>
            </w:pPr>
          </w:p>
        </w:tc>
        <w:tc>
          <w:tcPr>
            <w:tcW w:w="776" w:type="dxa"/>
            <w:shd w:val="clear" w:color="auto" w:fill="auto"/>
            <w:vAlign w:val="center"/>
          </w:tcPr>
          <w:p w14:paraId="1D8BF12C" w14:textId="77777777" w:rsidR="005D7C9D" w:rsidRPr="007001F1" w:rsidRDefault="005D7C9D" w:rsidP="003F3D85">
            <w:pPr>
              <w:jc w:val="both"/>
              <w:rPr>
                <w:color w:val="000000"/>
              </w:rPr>
            </w:pPr>
          </w:p>
        </w:tc>
        <w:tc>
          <w:tcPr>
            <w:tcW w:w="1775" w:type="dxa"/>
            <w:shd w:val="clear" w:color="auto" w:fill="auto"/>
            <w:vAlign w:val="center"/>
          </w:tcPr>
          <w:p w14:paraId="1CAFDD09" w14:textId="77777777" w:rsidR="005D7C9D" w:rsidRPr="007001F1" w:rsidRDefault="005D7C9D" w:rsidP="003F3D85">
            <w:pPr>
              <w:jc w:val="both"/>
              <w:rPr>
                <w:color w:val="000000"/>
              </w:rPr>
            </w:pPr>
          </w:p>
        </w:tc>
      </w:tr>
      <w:tr w:rsidR="005D7C9D" w:rsidRPr="007001F1" w14:paraId="18838194" w14:textId="77777777" w:rsidTr="00010677">
        <w:trPr>
          <w:trHeight w:val="363"/>
        </w:trPr>
        <w:tc>
          <w:tcPr>
            <w:tcW w:w="582" w:type="dxa"/>
            <w:vMerge/>
            <w:shd w:val="clear" w:color="auto" w:fill="auto"/>
            <w:noWrap/>
            <w:vAlign w:val="center"/>
          </w:tcPr>
          <w:p w14:paraId="4385DADA" w14:textId="77777777" w:rsidR="005D7C9D" w:rsidRPr="007001F1" w:rsidRDefault="005D7C9D" w:rsidP="00901910">
            <w:pPr>
              <w:jc w:val="center"/>
              <w:rPr>
                <w:color w:val="000000"/>
              </w:rPr>
            </w:pPr>
          </w:p>
        </w:tc>
        <w:tc>
          <w:tcPr>
            <w:tcW w:w="4820" w:type="dxa"/>
            <w:gridSpan w:val="2"/>
            <w:shd w:val="clear" w:color="auto" w:fill="auto"/>
            <w:vAlign w:val="center"/>
          </w:tcPr>
          <w:p w14:paraId="0129C247" w14:textId="77777777"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3A0ED28B" w14:textId="77777777" w:rsidR="005D7C9D" w:rsidRPr="007001F1" w:rsidRDefault="005D7C9D" w:rsidP="003F3D85">
            <w:pPr>
              <w:jc w:val="both"/>
              <w:rPr>
                <w:color w:val="000000"/>
              </w:rPr>
            </w:pPr>
          </w:p>
        </w:tc>
        <w:tc>
          <w:tcPr>
            <w:tcW w:w="567" w:type="dxa"/>
            <w:shd w:val="clear" w:color="auto" w:fill="auto"/>
            <w:vAlign w:val="center"/>
          </w:tcPr>
          <w:p w14:paraId="65AFF38A" w14:textId="77777777" w:rsidR="005D7C9D" w:rsidRPr="007001F1" w:rsidRDefault="005D7C9D" w:rsidP="003F3D85">
            <w:pPr>
              <w:jc w:val="both"/>
              <w:rPr>
                <w:color w:val="000000"/>
              </w:rPr>
            </w:pPr>
          </w:p>
        </w:tc>
        <w:tc>
          <w:tcPr>
            <w:tcW w:w="776" w:type="dxa"/>
            <w:shd w:val="clear" w:color="auto" w:fill="auto"/>
            <w:vAlign w:val="center"/>
          </w:tcPr>
          <w:p w14:paraId="2A1EE0A8" w14:textId="77777777" w:rsidR="005D7C9D" w:rsidRPr="007001F1" w:rsidRDefault="005D7C9D" w:rsidP="003F3D85">
            <w:pPr>
              <w:jc w:val="both"/>
              <w:rPr>
                <w:color w:val="000000"/>
              </w:rPr>
            </w:pPr>
          </w:p>
        </w:tc>
        <w:tc>
          <w:tcPr>
            <w:tcW w:w="1775" w:type="dxa"/>
            <w:shd w:val="clear" w:color="auto" w:fill="auto"/>
            <w:vAlign w:val="center"/>
          </w:tcPr>
          <w:p w14:paraId="7D9D599B" w14:textId="77777777" w:rsidR="005D7C9D" w:rsidRPr="007001F1" w:rsidRDefault="005D7C9D" w:rsidP="003F3D85">
            <w:pPr>
              <w:jc w:val="both"/>
              <w:rPr>
                <w:color w:val="000000"/>
              </w:rPr>
            </w:pPr>
          </w:p>
        </w:tc>
      </w:tr>
      <w:tr w:rsidR="005D7C9D" w:rsidRPr="007001F1" w14:paraId="24357C9C" w14:textId="77777777" w:rsidTr="00010677">
        <w:trPr>
          <w:trHeight w:val="440"/>
        </w:trPr>
        <w:tc>
          <w:tcPr>
            <w:tcW w:w="582" w:type="dxa"/>
            <w:vMerge w:val="restart"/>
            <w:shd w:val="clear" w:color="auto" w:fill="auto"/>
            <w:noWrap/>
            <w:vAlign w:val="center"/>
            <w:hideMark/>
          </w:tcPr>
          <w:p w14:paraId="080EBE65" w14:textId="77777777" w:rsidR="005D7C9D" w:rsidRPr="007001F1" w:rsidRDefault="005D7C9D" w:rsidP="00901910">
            <w:pPr>
              <w:jc w:val="center"/>
              <w:rPr>
                <w:color w:val="000000"/>
              </w:rPr>
            </w:pPr>
            <w:r w:rsidRPr="007001F1">
              <w:rPr>
                <w:color w:val="000000"/>
                <w:sz w:val="22"/>
                <w:szCs w:val="22"/>
              </w:rPr>
              <w:lastRenderedPageBreak/>
              <w:t>1</w:t>
            </w:r>
            <w:r w:rsidR="00BB0E35">
              <w:rPr>
                <w:color w:val="000000"/>
                <w:sz w:val="22"/>
                <w:szCs w:val="22"/>
              </w:rPr>
              <w:t>2</w:t>
            </w:r>
          </w:p>
        </w:tc>
        <w:tc>
          <w:tcPr>
            <w:tcW w:w="4820" w:type="dxa"/>
            <w:gridSpan w:val="2"/>
            <w:shd w:val="clear" w:color="auto" w:fill="auto"/>
            <w:vAlign w:val="center"/>
            <w:hideMark/>
          </w:tcPr>
          <w:p w14:paraId="38AAE1F0" w14:textId="77777777"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0EAA8557"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ECA0338"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66EA400D"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43A82237" w14:textId="77777777" w:rsidR="005D7C9D" w:rsidRPr="007001F1" w:rsidRDefault="005D7C9D" w:rsidP="003F3D85">
            <w:pPr>
              <w:jc w:val="both"/>
              <w:rPr>
                <w:color w:val="000000"/>
              </w:rPr>
            </w:pPr>
            <w:r w:rsidRPr="007001F1">
              <w:rPr>
                <w:color w:val="000000"/>
                <w:sz w:val="22"/>
                <w:szCs w:val="22"/>
              </w:rPr>
              <w:t> </w:t>
            </w:r>
          </w:p>
        </w:tc>
      </w:tr>
      <w:tr w:rsidR="005D7C9D" w:rsidRPr="007001F1" w14:paraId="14439690" w14:textId="77777777" w:rsidTr="00010677">
        <w:trPr>
          <w:trHeight w:val="757"/>
        </w:trPr>
        <w:tc>
          <w:tcPr>
            <w:tcW w:w="582" w:type="dxa"/>
            <w:vMerge/>
            <w:shd w:val="clear" w:color="auto" w:fill="auto"/>
            <w:noWrap/>
            <w:vAlign w:val="center"/>
          </w:tcPr>
          <w:p w14:paraId="32FA4457" w14:textId="77777777" w:rsidR="005D7C9D" w:rsidRPr="007001F1" w:rsidRDefault="005D7C9D" w:rsidP="00901910">
            <w:pPr>
              <w:jc w:val="center"/>
              <w:rPr>
                <w:color w:val="000000"/>
              </w:rPr>
            </w:pPr>
          </w:p>
        </w:tc>
        <w:tc>
          <w:tcPr>
            <w:tcW w:w="4820" w:type="dxa"/>
            <w:gridSpan w:val="2"/>
            <w:shd w:val="clear" w:color="auto" w:fill="auto"/>
            <w:vAlign w:val="center"/>
          </w:tcPr>
          <w:p w14:paraId="461C8503" w14:textId="77777777"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4F27A1E6" w14:textId="77777777" w:rsidR="005D7C9D" w:rsidRPr="007001F1" w:rsidRDefault="005D7C9D" w:rsidP="003F3D85">
            <w:pPr>
              <w:jc w:val="both"/>
              <w:rPr>
                <w:color w:val="000000"/>
              </w:rPr>
            </w:pPr>
          </w:p>
        </w:tc>
        <w:tc>
          <w:tcPr>
            <w:tcW w:w="567" w:type="dxa"/>
            <w:shd w:val="clear" w:color="auto" w:fill="auto"/>
            <w:vAlign w:val="center"/>
          </w:tcPr>
          <w:p w14:paraId="3E7ADE47" w14:textId="77777777" w:rsidR="005D7C9D" w:rsidRPr="007001F1" w:rsidRDefault="005D7C9D" w:rsidP="003F3D85">
            <w:pPr>
              <w:jc w:val="both"/>
              <w:rPr>
                <w:color w:val="000000"/>
              </w:rPr>
            </w:pPr>
          </w:p>
        </w:tc>
        <w:tc>
          <w:tcPr>
            <w:tcW w:w="776" w:type="dxa"/>
            <w:shd w:val="clear" w:color="auto" w:fill="auto"/>
            <w:vAlign w:val="center"/>
          </w:tcPr>
          <w:p w14:paraId="0AAE2EF3" w14:textId="77777777" w:rsidR="005D7C9D" w:rsidRPr="007001F1" w:rsidRDefault="005D7C9D" w:rsidP="003F3D85">
            <w:pPr>
              <w:jc w:val="both"/>
              <w:rPr>
                <w:color w:val="000000"/>
              </w:rPr>
            </w:pPr>
          </w:p>
        </w:tc>
        <w:tc>
          <w:tcPr>
            <w:tcW w:w="1775" w:type="dxa"/>
            <w:shd w:val="clear" w:color="auto" w:fill="auto"/>
            <w:vAlign w:val="center"/>
          </w:tcPr>
          <w:p w14:paraId="574BDBFE" w14:textId="77777777" w:rsidR="005D7C9D" w:rsidRPr="007001F1" w:rsidRDefault="005D7C9D" w:rsidP="003F3D85">
            <w:pPr>
              <w:jc w:val="both"/>
              <w:rPr>
                <w:color w:val="000000"/>
              </w:rPr>
            </w:pPr>
          </w:p>
        </w:tc>
      </w:tr>
      <w:tr w:rsidR="005D7C9D" w:rsidRPr="007001F1" w14:paraId="51AB354D" w14:textId="77777777" w:rsidTr="00010677">
        <w:trPr>
          <w:trHeight w:val="307"/>
        </w:trPr>
        <w:tc>
          <w:tcPr>
            <w:tcW w:w="582" w:type="dxa"/>
            <w:vMerge/>
            <w:shd w:val="clear" w:color="auto" w:fill="auto"/>
            <w:noWrap/>
            <w:vAlign w:val="center"/>
          </w:tcPr>
          <w:p w14:paraId="7FF3CC61" w14:textId="77777777" w:rsidR="005D7C9D" w:rsidRPr="007001F1" w:rsidRDefault="005D7C9D" w:rsidP="00901910">
            <w:pPr>
              <w:jc w:val="center"/>
              <w:rPr>
                <w:color w:val="000000"/>
              </w:rPr>
            </w:pPr>
          </w:p>
        </w:tc>
        <w:tc>
          <w:tcPr>
            <w:tcW w:w="4820" w:type="dxa"/>
            <w:gridSpan w:val="2"/>
            <w:shd w:val="clear" w:color="auto" w:fill="auto"/>
            <w:vAlign w:val="center"/>
          </w:tcPr>
          <w:p w14:paraId="46F49CAD" w14:textId="77777777"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312B6101" w14:textId="77777777" w:rsidR="005D7C9D" w:rsidRPr="007001F1" w:rsidRDefault="005D7C9D" w:rsidP="003F3D85">
            <w:pPr>
              <w:jc w:val="both"/>
              <w:rPr>
                <w:color w:val="000000"/>
              </w:rPr>
            </w:pPr>
          </w:p>
        </w:tc>
        <w:tc>
          <w:tcPr>
            <w:tcW w:w="567" w:type="dxa"/>
            <w:shd w:val="clear" w:color="auto" w:fill="auto"/>
            <w:vAlign w:val="center"/>
          </w:tcPr>
          <w:p w14:paraId="68353A21" w14:textId="77777777" w:rsidR="005D7C9D" w:rsidRPr="007001F1" w:rsidRDefault="005D7C9D" w:rsidP="003F3D85">
            <w:pPr>
              <w:jc w:val="both"/>
              <w:rPr>
                <w:color w:val="000000"/>
              </w:rPr>
            </w:pPr>
          </w:p>
        </w:tc>
        <w:tc>
          <w:tcPr>
            <w:tcW w:w="776" w:type="dxa"/>
            <w:shd w:val="clear" w:color="auto" w:fill="auto"/>
            <w:vAlign w:val="center"/>
          </w:tcPr>
          <w:p w14:paraId="5D03EADD" w14:textId="77777777" w:rsidR="005D7C9D" w:rsidRPr="007001F1" w:rsidRDefault="005D7C9D" w:rsidP="003F3D85">
            <w:pPr>
              <w:jc w:val="both"/>
              <w:rPr>
                <w:color w:val="000000"/>
              </w:rPr>
            </w:pPr>
          </w:p>
        </w:tc>
        <w:tc>
          <w:tcPr>
            <w:tcW w:w="1775" w:type="dxa"/>
            <w:shd w:val="clear" w:color="auto" w:fill="auto"/>
            <w:vAlign w:val="center"/>
          </w:tcPr>
          <w:p w14:paraId="7A56092E" w14:textId="77777777" w:rsidR="005D7C9D" w:rsidRPr="007001F1" w:rsidRDefault="005D7C9D" w:rsidP="003F3D85">
            <w:pPr>
              <w:jc w:val="both"/>
              <w:rPr>
                <w:color w:val="000000"/>
              </w:rPr>
            </w:pPr>
          </w:p>
        </w:tc>
      </w:tr>
      <w:tr w:rsidR="005D7C9D" w:rsidRPr="007001F1" w14:paraId="5A4D4011" w14:textId="77777777" w:rsidTr="00010677">
        <w:trPr>
          <w:trHeight w:val="757"/>
        </w:trPr>
        <w:tc>
          <w:tcPr>
            <w:tcW w:w="582" w:type="dxa"/>
            <w:vMerge/>
            <w:shd w:val="clear" w:color="auto" w:fill="auto"/>
            <w:noWrap/>
            <w:vAlign w:val="center"/>
          </w:tcPr>
          <w:p w14:paraId="3028B419" w14:textId="77777777" w:rsidR="005D7C9D" w:rsidRPr="007001F1" w:rsidRDefault="005D7C9D" w:rsidP="00901910">
            <w:pPr>
              <w:jc w:val="center"/>
              <w:rPr>
                <w:color w:val="000000"/>
              </w:rPr>
            </w:pPr>
          </w:p>
        </w:tc>
        <w:tc>
          <w:tcPr>
            <w:tcW w:w="4820" w:type="dxa"/>
            <w:gridSpan w:val="2"/>
            <w:shd w:val="clear" w:color="auto" w:fill="auto"/>
            <w:vAlign w:val="center"/>
          </w:tcPr>
          <w:p w14:paraId="2491F6DB" w14:textId="77777777"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0EB7E5E3" w14:textId="77777777" w:rsidR="005D7C9D" w:rsidRPr="007001F1" w:rsidRDefault="005D7C9D" w:rsidP="003F3D85">
            <w:pPr>
              <w:jc w:val="both"/>
              <w:rPr>
                <w:color w:val="000000"/>
              </w:rPr>
            </w:pPr>
          </w:p>
        </w:tc>
        <w:tc>
          <w:tcPr>
            <w:tcW w:w="567" w:type="dxa"/>
            <w:shd w:val="clear" w:color="auto" w:fill="auto"/>
            <w:vAlign w:val="center"/>
          </w:tcPr>
          <w:p w14:paraId="3FFADD07" w14:textId="77777777" w:rsidR="005D7C9D" w:rsidRPr="007001F1" w:rsidRDefault="005D7C9D" w:rsidP="003F3D85">
            <w:pPr>
              <w:jc w:val="both"/>
              <w:rPr>
                <w:color w:val="000000"/>
              </w:rPr>
            </w:pPr>
          </w:p>
        </w:tc>
        <w:tc>
          <w:tcPr>
            <w:tcW w:w="776" w:type="dxa"/>
            <w:shd w:val="clear" w:color="auto" w:fill="auto"/>
            <w:vAlign w:val="center"/>
          </w:tcPr>
          <w:p w14:paraId="15FE2BCA" w14:textId="77777777" w:rsidR="005D7C9D" w:rsidRPr="007001F1" w:rsidRDefault="005D7C9D" w:rsidP="003F3D85">
            <w:pPr>
              <w:jc w:val="both"/>
              <w:rPr>
                <w:color w:val="000000"/>
              </w:rPr>
            </w:pPr>
          </w:p>
        </w:tc>
        <w:tc>
          <w:tcPr>
            <w:tcW w:w="1775" w:type="dxa"/>
            <w:shd w:val="clear" w:color="auto" w:fill="auto"/>
            <w:vAlign w:val="center"/>
          </w:tcPr>
          <w:p w14:paraId="52E29A7B" w14:textId="77777777" w:rsidR="005D7C9D" w:rsidRPr="007001F1" w:rsidRDefault="005D7C9D" w:rsidP="003F3D85">
            <w:pPr>
              <w:jc w:val="both"/>
              <w:rPr>
                <w:color w:val="000000"/>
              </w:rPr>
            </w:pPr>
          </w:p>
        </w:tc>
      </w:tr>
      <w:tr w:rsidR="009E31D3" w:rsidRPr="007001F1" w14:paraId="02DD50B6" w14:textId="77777777" w:rsidTr="00010677">
        <w:trPr>
          <w:trHeight w:val="20"/>
        </w:trPr>
        <w:tc>
          <w:tcPr>
            <w:tcW w:w="582" w:type="dxa"/>
            <w:vMerge w:val="restart"/>
            <w:shd w:val="clear" w:color="auto" w:fill="auto"/>
            <w:noWrap/>
            <w:vAlign w:val="center"/>
            <w:hideMark/>
          </w:tcPr>
          <w:p w14:paraId="609FAEC8" w14:textId="77777777"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690109FE" w14:textId="77777777"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67E93F38" w14:textId="77777777"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14:paraId="7A2B4166" w14:textId="77777777"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14:paraId="6878E222" w14:textId="77777777"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14:paraId="00882AC4" w14:textId="77777777" w:rsidR="009E31D3" w:rsidRPr="007001F1" w:rsidRDefault="009E31D3" w:rsidP="003F3D85">
            <w:pPr>
              <w:jc w:val="both"/>
              <w:rPr>
                <w:color w:val="000000"/>
              </w:rPr>
            </w:pPr>
            <w:r w:rsidRPr="007001F1">
              <w:rPr>
                <w:color w:val="000000"/>
                <w:sz w:val="22"/>
                <w:szCs w:val="22"/>
              </w:rPr>
              <w:t> </w:t>
            </w:r>
          </w:p>
        </w:tc>
      </w:tr>
      <w:tr w:rsidR="009E31D3" w:rsidRPr="007001F1" w14:paraId="0E5DFF9D" w14:textId="77777777" w:rsidTr="00010677">
        <w:trPr>
          <w:trHeight w:val="20"/>
        </w:trPr>
        <w:tc>
          <w:tcPr>
            <w:tcW w:w="582" w:type="dxa"/>
            <w:vMerge/>
            <w:shd w:val="clear" w:color="auto" w:fill="auto"/>
            <w:noWrap/>
            <w:vAlign w:val="center"/>
          </w:tcPr>
          <w:p w14:paraId="7F6E0FBC" w14:textId="77777777" w:rsidR="009E31D3" w:rsidRPr="007001F1" w:rsidRDefault="009E31D3" w:rsidP="00901910">
            <w:pPr>
              <w:jc w:val="center"/>
              <w:rPr>
                <w:color w:val="000000"/>
              </w:rPr>
            </w:pPr>
          </w:p>
        </w:tc>
        <w:tc>
          <w:tcPr>
            <w:tcW w:w="4820" w:type="dxa"/>
            <w:gridSpan w:val="2"/>
            <w:shd w:val="clear" w:color="auto" w:fill="auto"/>
            <w:vAlign w:val="center"/>
          </w:tcPr>
          <w:p w14:paraId="3C5E9EC9" w14:textId="77777777"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14FE5D83" w14:textId="77777777" w:rsidR="009E31D3" w:rsidRPr="007001F1" w:rsidRDefault="009E31D3" w:rsidP="003F3D85">
            <w:pPr>
              <w:jc w:val="both"/>
              <w:rPr>
                <w:color w:val="000000"/>
              </w:rPr>
            </w:pPr>
          </w:p>
        </w:tc>
        <w:tc>
          <w:tcPr>
            <w:tcW w:w="567" w:type="dxa"/>
            <w:shd w:val="clear" w:color="auto" w:fill="auto"/>
            <w:vAlign w:val="center"/>
          </w:tcPr>
          <w:p w14:paraId="7D5631EB" w14:textId="77777777" w:rsidR="009E31D3" w:rsidRPr="007001F1" w:rsidRDefault="009E31D3" w:rsidP="003F3D85">
            <w:pPr>
              <w:jc w:val="both"/>
              <w:rPr>
                <w:color w:val="000000"/>
              </w:rPr>
            </w:pPr>
          </w:p>
        </w:tc>
        <w:tc>
          <w:tcPr>
            <w:tcW w:w="776" w:type="dxa"/>
            <w:shd w:val="clear" w:color="auto" w:fill="auto"/>
            <w:vAlign w:val="center"/>
          </w:tcPr>
          <w:p w14:paraId="6EC60193" w14:textId="77777777" w:rsidR="009E31D3" w:rsidRPr="007001F1" w:rsidRDefault="009E31D3" w:rsidP="003F3D85">
            <w:pPr>
              <w:jc w:val="both"/>
              <w:rPr>
                <w:color w:val="000000"/>
              </w:rPr>
            </w:pPr>
          </w:p>
        </w:tc>
        <w:tc>
          <w:tcPr>
            <w:tcW w:w="1775" w:type="dxa"/>
            <w:shd w:val="clear" w:color="auto" w:fill="auto"/>
            <w:vAlign w:val="center"/>
          </w:tcPr>
          <w:p w14:paraId="3D375253" w14:textId="77777777" w:rsidR="009E31D3" w:rsidRPr="007001F1" w:rsidRDefault="009E31D3" w:rsidP="003F3D85">
            <w:pPr>
              <w:jc w:val="both"/>
              <w:rPr>
                <w:color w:val="000000"/>
              </w:rPr>
            </w:pPr>
          </w:p>
        </w:tc>
      </w:tr>
      <w:tr w:rsidR="00944D0F" w:rsidRPr="007001F1" w14:paraId="6A74C1EB" w14:textId="77777777" w:rsidTr="00010677">
        <w:trPr>
          <w:trHeight w:val="675"/>
        </w:trPr>
        <w:tc>
          <w:tcPr>
            <w:tcW w:w="582" w:type="dxa"/>
            <w:vMerge w:val="restart"/>
            <w:shd w:val="clear" w:color="auto" w:fill="auto"/>
            <w:noWrap/>
            <w:vAlign w:val="center"/>
          </w:tcPr>
          <w:p w14:paraId="4723EC1F" w14:textId="77777777"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4826430B" w14:textId="77777777"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7EE6D868" w14:textId="77777777" w:rsidR="00944D0F" w:rsidRPr="007001F1" w:rsidRDefault="00944D0F" w:rsidP="003F3D85">
            <w:pPr>
              <w:jc w:val="both"/>
              <w:rPr>
                <w:color w:val="000000"/>
              </w:rPr>
            </w:pPr>
          </w:p>
        </w:tc>
        <w:tc>
          <w:tcPr>
            <w:tcW w:w="567" w:type="dxa"/>
            <w:shd w:val="clear" w:color="auto" w:fill="auto"/>
            <w:vAlign w:val="center"/>
          </w:tcPr>
          <w:p w14:paraId="7908FEB2" w14:textId="77777777" w:rsidR="00944D0F" w:rsidRPr="007001F1" w:rsidRDefault="00944D0F" w:rsidP="003F3D85">
            <w:pPr>
              <w:jc w:val="both"/>
              <w:rPr>
                <w:color w:val="000000"/>
              </w:rPr>
            </w:pPr>
          </w:p>
        </w:tc>
        <w:tc>
          <w:tcPr>
            <w:tcW w:w="776" w:type="dxa"/>
            <w:shd w:val="clear" w:color="auto" w:fill="auto"/>
            <w:vAlign w:val="center"/>
          </w:tcPr>
          <w:p w14:paraId="691FE8AD" w14:textId="77777777" w:rsidR="00944D0F" w:rsidRPr="007001F1" w:rsidRDefault="00944D0F" w:rsidP="003F3D85">
            <w:pPr>
              <w:jc w:val="both"/>
              <w:rPr>
                <w:color w:val="000000"/>
              </w:rPr>
            </w:pPr>
          </w:p>
        </w:tc>
        <w:tc>
          <w:tcPr>
            <w:tcW w:w="1775" w:type="dxa"/>
            <w:shd w:val="clear" w:color="auto" w:fill="auto"/>
            <w:vAlign w:val="center"/>
          </w:tcPr>
          <w:p w14:paraId="082E11FD" w14:textId="77777777" w:rsidR="00944D0F" w:rsidRPr="007001F1" w:rsidRDefault="00944D0F" w:rsidP="003F3D85">
            <w:pPr>
              <w:jc w:val="both"/>
              <w:rPr>
                <w:color w:val="000000"/>
              </w:rPr>
            </w:pPr>
          </w:p>
        </w:tc>
      </w:tr>
      <w:tr w:rsidR="00944D0F" w:rsidRPr="007001F1" w14:paraId="0A8E0038" w14:textId="77777777" w:rsidTr="00010677">
        <w:trPr>
          <w:trHeight w:val="675"/>
        </w:trPr>
        <w:tc>
          <w:tcPr>
            <w:tcW w:w="582" w:type="dxa"/>
            <w:vMerge/>
            <w:shd w:val="clear" w:color="auto" w:fill="auto"/>
            <w:noWrap/>
            <w:vAlign w:val="center"/>
          </w:tcPr>
          <w:p w14:paraId="1C403841" w14:textId="77777777" w:rsidR="00944D0F" w:rsidRPr="007001F1" w:rsidRDefault="00944D0F" w:rsidP="00901910">
            <w:pPr>
              <w:jc w:val="center"/>
              <w:rPr>
                <w:color w:val="000000"/>
              </w:rPr>
            </w:pPr>
          </w:p>
        </w:tc>
        <w:tc>
          <w:tcPr>
            <w:tcW w:w="4820" w:type="dxa"/>
            <w:gridSpan w:val="2"/>
            <w:shd w:val="clear" w:color="auto" w:fill="auto"/>
            <w:vAlign w:val="center"/>
          </w:tcPr>
          <w:p w14:paraId="66BACDF5" w14:textId="77777777"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277C209F" w14:textId="77777777" w:rsidR="00944D0F" w:rsidRPr="007001F1" w:rsidRDefault="00944D0F" w:rsidP="003F3D85">
            <w:pPr>
              <w:jc w:val="both"/>
              <w:rPr>
                <w:color w:val="000000"/>
              </w:rPr>
            </w:pPr>
          </w:p>
        </w:tc>
        <w:tc>
          <w:tcPr>
            <w:tcW w:w="567" w:type="dxa"/>
            <w:shd w:val="clear" w:color="auto" w:fill="auto"/>
            <w:vAlign w:val="center"/>
          </w:tcPr>
          <w:p w14:paraId="5FFC4DD3" w14:textId="77777777" w:rsidR="00944D0F" w:rsidRPr="007001F1" w:rsidRDefault="00944D0F" w:rsidP="003F3D85">
            <w:pPr>
              <w:jc w:val="both"/>
              <w:rPr>
                <w:color w:val="000000"/>
              </w:rPr>
            </w:pPr>
          </w:p>
        </w:tc>
        <w:tc>
          <w:tcPr>
            <w:tcW w:w="776" w:type="dxa"/>
            <w:shd w:val="clear" w:color="auto" w:fill="auto"/>
            <w:vAlign w:val="center"/>
          </w:tcPr>
          <w:p w14:paraId="6D427E3A" w14:textId="77777777" w:rsidR="00944D0F" w:rsidRPr="007001F1" w:rsidRDefault="00944D0F" w:rsidP="003F3D85">
            <w:pPr>
              <w:jc w:val="both"/>
              <w:rPr>
                <w:color w:val="000000"/>
              </w:rPr>
            </w:pPr>
          </w:p>
        </w:tc>
        <w:tc>
          <w:tcPr>
            <w:tcW w:w="1775" w:type="dxa"/>
            <w:shd w:val="clear" w:color="auto" w:fill="auto"/>
            <w:vAlign w:val="center"/>
          </w:tcPr>
          <w:p w14:paraId="2AF16A76" w14:textId="77777777" w:rsidR="00944D0F" w:rsidRPr="007001F1" w:rsidRDefault="00944D0F" w:rsidP="003F3D85">
            <w:pPr>
              <w:jc w:val="both"/>
              <w:rPr>
                <w:color w:val="000000"/>
              </w:rPr>
            </w:pPr>
          </w:p>
        </w:tc>
      </w:tr>
      <w:tr w:rsidR="00944D0F" w:rsidRPr="007001F1" w14:paraId="57D817C2" w14:textId="77777777" w:rsidTr="00010677">
        <w:trPr>
          <w:trHeight w:val="1140"/>
        </w:trPr>
        <w:tc>
          <w:tcPr>
            <w:tcW w:w="582" w:type="dxa"/>
            <w:vMerge w:val="restart"/>
            <w:shd w:val="clear" w:color="auto" w:fill="auto"/>
            <w:noWrap/>
            <w:vAlign w:val="center"/>
            <w:hideMark/>
          </w:tcPr>
          <w:p w14:paraId="04AB2589"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34CBAD4C" w14:textId="77777777"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04C3FCC0" w14:textId="77777777"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14:paraId="6DC417CE" w14:textId="77777777"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14:paraId="16D233AC" w14:textId="77777777"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14:paraId="19150E73" w14:textId="77777777" w:rsidR="00944D0F" w:rsidRPr="007001F1" w:rsidRDefault="00944D0F" w:rsidP="003F3D85">
            <w:pPr>
              <w:jc w:val="both"/>
              <w:rPr>
                <w:color w:val="000000"/>
              </w:rPr>
            </w:pPr>
            <w:r w:rsidRPr="007001F1">
              <w:rPr>
                <w:color w:val="000000"/>
                <w:sz w:val="22"/>
                <w:szCs w:val="22"/>
              </w:rPr>
              <w:t> </w:t>
            </w:r>
          </w:p>
        </w:tc>
      </w:tr>
      <w:tr w:rsidR="00944D0F" w:rsidRPr="007001F1" w14:paraId="2DE782BF" w14:textId="77777777" w:rsidTr="00010677">
        <w:trPr>
          <w:trHeight w:val="1140"/>
        </w:trPr>
        <w:tc>
          <w:tcPr>
            <w:tcW w:w="582" w:type="dxa"/>
            <w:vMerge/>
            <w:shd w:val="clear" w:color="auto" w:fill="auto"/>
            <w:noWrap/>
            <w:vAlign w:val="center"/>
          </w:tcPr>
          <w:p w14:paraId="18146058" w14:textId="77777777" w:rsidR="00944D0F" w:rsidRPr="007001F1" w:rsidRDefault="00944D0F" w:rsidP="00901910">
            <w:pPr>
              <w:jc w:val="center"/>
              <w:rPr>
                <w:color w:val="000000"/>
              </w:rPr>
            </w:pPr>
          </w:p>
        </w:tc>
        <w:tc>
          <w:tcPr>
            <w:tcW w:w="4820" w:type="dxa"/>
            <w:gridSpan w:val="2"/>
            <w:shd w:val="clear" w:color="auto" w:fill="auto"/>
            <w:vAlign w:val="center"/>
          </w:tcPr>
          <w:p w14:paraId="60C0D4E7" w14:textId="77777777"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60B47FF4" w14:textId="77777777" w:rsidR="00944D0F" w:rsidRPr="007001F1" w:rsidRDefault="00944D0F" w:rsidP="003F3D85">
            <w:pPr>
              <w:jc w:val="both"/>
              <w:rPr>
                <w:color w:val="000000"/>
              </w:rPr>
            </w:pPr>
          </w:p>
        </w:tc>
        <w:tc>
          <w:tcPr>
            <w:tcW w:w="567" w:type="dxa"/>
            <w:shd w:val="clear" w:color="auto" w:fill="auto"/>
            <w:vAlign w:val="center"/>
          </w:tcPr>
          <w:p w14:paraId="079D8BE9" w14:textId="77777777" w:rsidR="00944D0F" w:rsidRPr="007001F1" w:rsidRDefault="00944D0F" w:rsidP="003F3D85">
            <w:pPr>
              <w:jc w:val="both"/>
              <w:rPr>
                <w:color w:val="000000"/>
              </w:rPr>
            </w:pPr>
          </w:p>
        </w:tc>
        <w:tc>
          <w:tcPr>
            <w:tcW w:w="776" w:type="dxa"/>
            <w:shd w:val="clear" w:color="auto" w:fill="auto"/>
            <w:vAlign w:val="center"/>
          </w:tcPr>
          <w:p w14:paraId="420D1C12" w14:textId="77777777" w:rsidR="00944D0F" w:rsidRPr="007001F1" w:rsidRDefault="00944D0F" w:rsidP="003F3D85">
            <w:pPr>
              <w:jc w:val="both"/>
              <w:rPr>
                <w:color w:val="000000"/>
              </w:rPr>
            </w:pPr>
          </w:p>
        </w:tc>
        <w:tc>
          <w:tcPr>
            <w:tcW w:w="1775" w:type="dxa"/>
            <w:shd w:val="clear" w:color="auto" w:fill="auto"/>
            <w:vAlign w:val="center"/>
          </w:tcPr>
          <w:p w14:paraId="0BFAC1BF" w14:textId="77777777" w:rsidR="00944D0F" w:rsidRPr="007001F1" w:rsidRDefault="00944D0F" w:rsidP="003F3D85">
            <w:pPr>
              <w:jc w:val="both"/>
              <w:rPr>
                <w:color w:val="000000"/>
              </w:rPr>
            </w:pPr>
          </w:p>
        </w:tc>
      </w:tr>
      <w:tr w:rsidR="00901910" w:rsidRPr="007001F1" w14:paraId="405FC628" w14:textId="77777777" w:rsidTr="00010677">
        <w:trPr>
          <w:trHeight w:val="20"/>
        </w:trPr>
        <w:tc>
          <w:tcPr>
            <w:tcW w:w="582" w:type="dxa"/>
            <w:shd w:val="clear" w:color="auto" w:fill="auto"/>
            <w:noWrap/>
            <w:vAlign w:val="center"/>
            <w:hideMark/>
          </w:tcPr>
          <w:p w14:paraId="258FA25E" w14:textId="77777777"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1254C6D8" w14:textId="77777777"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595D060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0BC8E1C"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CA4AD0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48EABC1" w14:textId="77777777" w:rsidR="00901910" w:rsidRPr="007001F1" w:rsidRDefault="00901910" w:rsidP="003F3D85">
            <w:pPr>
              <w:jc w:val="both"/>
              <w:rPr>
                <w:color w:val="000000"/>
              </w:rPr>
            </w:pPr>
            <w:r w:rsidRPr="007001F1">
              <w:rPr>
                <w:color w:val="000000"/>
                <w:sz w:val="22"/>
                <w:szCs w:val="22"/>
              </w:rPr>
              <w:t> </w:t>
            </w:r>
          </w:p>
        </w:tc>
      </w:tr>
      <w:tr w:rsidR="00285B1F" w:rsidRPr="007001F1" w14:paraId="454AA207" w14:textId="77777777" w:rsidTr="00010677">
        <w:trPr>
          <w:trHeight w:val="630"/>
        </w:trPr>
        <w:tc>
          <w:tcPr>
            <w:tcW w:w="582" w:type="dxa"/>
            <w:vMerge w:val="restart"/>
            <w:shd w:val="clear" w:color="auto" w:fill="auto"/>
            <w:noWrap/>
            <w:vAlign w:val="center"/>
          </w:tcPr>
          <w:p w14:paraId="3541CB77" w14:textId="77777777" w:rsidR="00285B1F" w:rsidRPr="007001F1" w:rsidRDefault="00285B1F" w:rsidP="00901910">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38277364" w14:textId="77777777" w:rsidR="00285B1F" w:rsidRPr="007001F1" w:rsidRDefault="00285B1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5C829107" w14:textId="77777777" w:rsidR="00285B1F" w:rsidRPr="007001F1" w:rsidRDefault="00285B1F" w:rsidP="003F3D85">
            <w:pPr>
              <w:jc w:val="both"/>
              <w:rPr>
                <w:color w:val="000000"/>
              </w:rPr>
            </w:pPr>
          </w:p>
        </w:tc>
        <w:tc>
          <w:tcPr>
            <w:tcW w:w="567" w:type="dxa"/>
            <w:shd w:val="clear" w:color="auto" w:fill="auto"/>
            <w:vAlign w:val="center"/>
          </w:tcPr>
          <w:p w14:paraId="1802A13F" w14:textId="77777777" w:rsidR="00285B1F" w:rsidRPr="007001F1" w:rsidRDefault="00285B1F" w:rsidP="003F3D85">
            <w:pPr>
              <w:jc w:val="both"/>
              <w:rPr>
                <w:color w:val="000000"/>
              </w:rPr>
            </w:pPr>
          </w:p>
        </w:tc>
        <w:tc>
          <w:tcPr>
            <w:tcW w:w="776" w:type="dxa"/>
            <w:shd w:val="clear" w:color="auto" w:fill="auto"/>
            <w:vAlign w:val="center"/>
          </w:tcPr>
          <w:p w14:paraId="37F0B059" w14:textId="77777777" w:rsidR="00285B1F" w:rsidRPr="007001F1" w:rsidRDefault="00285B1F" w:rsidP="003F3D85">
            <w:pPr>
              <w:jc w:val="both"/>
              <w:rPr>
                <w:color w:val="000000"/>
              </w:rPr>
            </w:pPr>
          </w:p>
        </w:tc>
        <w:tc>
          <w:tcPr>
            <w:tcW w:w="1775" w:type="dxa"/>
            <w:shd w:val="clear" w:color="auto" w:fill="auto"/>
            <w:vAlign w:val="center"/>
          </w:tcPr>
          <w:p w14:paraId="27AA2498" w14:textId="77777777" w:rsidR="00285B1F" w:rsidRPr="007001F1" w:rsidRDefault="00285B1F" w:rsidP="003F3D85">
            <w:pPr>
              <w:jc w:val="both"/>
              <w:rPr>
                <w:color w:val="000000"/>
              </w:rPr>
            </w:pPr>
          </w:p>
        </w:tc>
      </w:tr>
      <w:tr w:rsidR="00285B1F" w:rsidRPr="007001F1" w14:paraId="0BE3162C" w14:textId="77777777" w:rsidTr="00010677">
        <w:trPr>
          <w:trHeight w:val="630"/>
        </w:trPr>
        <w:tc>
          <w:tcPr>
            <w:tcW w:w="582" w:type="dxa"/>
            <w:vMerge/>
            <w:shd w:val="clear" w:color="auto" w:fill="auto"/>
            <w:noWrap/>
            <w:vAlign w:val="center"/>
          </w:tcPr>
          <w:p w14:paraId="5B36B2F8" w14:textId="77777777" w:rsidR="00285B1F" w:rsidRPr="007001F1" w:rsidRDefault="00285B1F" w:rsidP="00901910">
            <w:pPr>
              <w:jc w:val="center"/>
              <w:rPr>
                <w:color w:val="000000"/>
              </w:rPr>
            </w:pPr>
          </w:p>
        </w:tc>
        <w:tc>
          <w:tcPr>
            <w:tcW w:w="4820" w:type="dxa"/>
            <w:gridSpan w:val="2"/>
            <w:shd w:val="clear" w:color="auto" w:fill="auto"/>
            <w:vAlign w:val="center"/>
          </w:tcPr>
          <w:p w14:paraId="5C7CB86C" w14:textId="77777777" w:rsidR="00285B1F" w:rsidRPr="007001F1" w:rsidRDefault="00285B1F"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7BBE964" w14:textId="77777777" w:rsidR="00285B1F" w:rsidRPr="007001F1" w:rsidRDefault="00285B1F" w:rsidP="003F3D85">
            <w:pPr>
              <w:jc w:val="both"/>
              <w:rPr>
                <w:color w:val="000000"/>
              </w:rPr>
            </w:pPr>
          </w:p>
        </w:tc>
        <w:tc>
          <w:tcPr>
            <w:tcW w:w="567" w:type="dxa"/>
            <w:shd w:val="clear" w:color="auto" w:fill="auto"/>
            <w:vAlign w:val="center"/>
          </w:tcPr>
          <w:p w14:paraId="3EF57938" w14:textId="77777777" w:rsidR="00285B1F" w:rsidRPr="007001F1" w:rsidRDefault="00285B1F" w:rsidP="003F3D85">
            <w:pPr>
              <w:jc w:val="both"/>
              <w:rPr>
                <w:color w:val="000000"/>
              </w:rPr>
            </w:pPr>
          </w:p>
        </w:tc>
        <w:tc>
          <w:tcPr>
            <w:tcW w:w="776" w:type="dxa"/>
            <w:shd w:val="clear" w:color="auto" w:fill="auto"/>
            <w:vAlign w:val="center"/>
          </w:tcPr>
          <w:p w14:paraId="6A3835A7" w14:textId="77777777" w:rsidR="00285B1F" w:rsidRPr="007001F1" w:rsidRDefault="00285B1F" w:rsidP="003F3D85">
            <w:pPr>
              <w:jc w:val="both"/>
              <w:rPr>
                <w:color w:val="000000"/>
              </w:rPr>
            </w:pPr>
          </w:p>
        </w:tc>
        <w:tc>
          <w:tcPr>
            <w:tcW w:w="1775" w:type="dxa"/>
            <w:shd w:val="clear" w:color="auto" w:fill="auto"/>
            <w:vAlign w:val="center"/>
          </w:tcPr>
          <w:p w14:paraId="096F3F7B" w14:textId="77777777" w:rsidR="00285B1F" w:rsidRPr="007001F1" w:rsidRDefault="00285B1F" w:rsidP="003F3D85">
            <w:pPr>
              <w:jc w:val="both"/>
              <w:rPr>
                <w:color w:val="000000"/>
              </w:rPr>
            </w:pPr>
          </w:p>
        </w:tc>
      </w:tr>
      <w:tr w:rsidR="00944D0F" w:rsidRPr="007001F1" w14:paraId="168D9651" w14:textId="77777777" w:rsidTr="00010677">
        <w:trPr>
          <w:trHeight w:val="758"/>
        </w:trPr>
        <w:tc>
          <w:tcPr>
            <w:tcW w:w="582" w:type="dxa"/>
            <w:vMerge w:val="restart"/>
            <w:shd w:val="clear" w:color="auto" w:fill="auto"/>
            <w:noWrap/>
            <w:vAlign w:val="center"/>
          </w:tcPr>
          <w:p w14:paraId="21D64A36"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34E9C43F" w14:textId="77777777"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071A7B6F" w14:textId="77777777" w:rsidR="00944D0F" w:rsidRPr="007001F1" w:rsidRDefault="00944D0F" w:rsidP="003F3D85">
            <w:pPr>
              <w:jc w:val="both"/>
              <w:rPr>
                <w:color w:val="000000"/>
              </w:rPr>
            </w:pPr>
          </w:p>
        </w:tc>
        <w:tc>
          <w:tcPr>
            <w:tcW w:w="567" w:type="dxa"/>
            <w:shd w:val="clear" w:color="auto" w:fill="auto"/>
            <w:vAlign w:val="center"/>
          </w:tcPr>
          <w:p w14:paraId="1DFDFCEF" w14:textId="77777777" w:rsidR="00944D0F" w:rsidRPr="007001F1" w:rsidRDefault="00944D0F" w:rsidP="003F3D85">
            <w:pPr>
              <w:jc w:val="both"/>
              <w:rPr>
                <w:color w:val="000000"/>
              </w:rPr>
            </w:pPr>
          </w:p>
        </w:tc>
        <w:tc>
          <w:tcPr>
            <w:tcW w:w="776" w:type="dxa"/>
            <w:shd w:val="clear" w:color="auto" w:fill="auto"/>
            <w:vAlign w:val="center"/>
          </w:tcPr>
          <w:p w14:paraId="33DD2BBA" w14:textId="77777777" w:rsidR="00944D0F" w:rsidRPr="007001F1" w:rsidRDefault="00944D0F" w:rsidP="003F3D85">
            <w:pPr>
              <w:jc w:val="both"/>
              <w:rPr>
                <w:color w:val="000000"/>
              </w:rPr>
            </w:pPr>
          </w:p>
        </w:tc>
        <w:tc>
          <w:tcPr>
            <w:tcW w:w="1775" w:type="dxa"/>
            <w:shd w:val="clear" w:color="auto" w:fill="auto"/>
            <w:vAlign w:val="center"/>
          </w:tcPr>
          <w:p w14:paraId="46E33C50" w14:textId="77777777" w:rsidR="00944D0F" w:rsidRPr="007001F1" w:rsidRDefault="00944D0F" w:rsidP="003F3D85">
            <w:pPr>
              <w:jc w:val="both"/>
              <w:rPr>
                <w:color w:val="000000"/>
              </w:rPr>
            </w:pPr>
          </w:p>
        </w:tc>
      </w:tr>
      <w:tr w:rsidR="00944D0F" w:rsidRPr="007001F1" w14:paraId="190A5847" w14:textId="77777777" w:rsidTr="00010677">
        <w:trPr>
          <w:trHeight w:val="757"/>
        </w:trPr>
        <w:tc>
          <w:tcPr>
            <w:tcW w:w="582" w:type="dxa"/>
            <w:vMerge/>
            <w:shd w:val="clear" w:color="auto" w:fill="auto"/>
            <w:noWrap/>
            <w:vAlign w:val="center"/>
          </w:tcPr>
          <w:p w14:paraId="50CC5F51" w14:textId="77777777" w:rsidR="00944D0F" w:rsidRPr="007001F1" w:rsidRDefault="00944D0F" w:rsidP="00901910">
            <w:pPr>
              <w:jc w:val="center"/>
              <w:rPr>
                <w:color w:val="000000"/>
              </w:rPr>
            </w:pPr>
          </w:p>
        </w:tc>
        <w:tc>
          <w:tcPr>
            <w:tcW w:w="4820" w:type="dxa"/>
            <w:gridSpan w:val="2"/>
            <w:shd w:val="clear" w:color="auto" w:fill="auto"/>
            <w:vAlign w:val="center"/>
          </w:tcPr>
          <w:p w14:paraId="4B71819D" w14:textId="77777777"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5C86400C" w14:textId="77777777" w:rsidR="00944D0F" w:rsidRPr="007001F1" w:rsidRDefault="00944D0F" w:rsidP="003F3D85">
            <w:pPr>
              <w:jc w:val="both"/>
              <w:rPr>
                <w:color w:val="000000"/>
              </w:rPr>
            </w:pPr>
          </w:p>
        </w:tc>
        <w:tc>
          <w:tcPr>
            <w:tcW w:w="567" w:type="dxa"/>
            <w:shd w:val="clear" w:color="auto" w:fill="auto"/>
            <w:vAlign w:val="center"/>
          </w:tcPr>
          <w:p w14:paraId="2553E84C" w14:textId="77777777" w:rsidR="00944D0F" w:rsidRPr="007001F1" w:rsidRDefault="00944D0F" w:rsidP="003F3D85">
            <w:pPr>
              <w:jc w:val="both"/>
              <w:rPr>
                <w:color w:val="000000"/>
              </w:rPr>
            </w:pPr>
          </w:p>
        </w:tc>
        <w:tc>
          <w:tcPr>
            <w:tcW w:w="776" w:type="dxa"/>
            <w:shd w:val="clear" w:color="auto" w:fill="auto"/>
            <w:vAlign w:val="center"/>
          </w:tcPr>
          <w:p w14:paraId="1F038095" w14:textId="77777777" w:rsidR="00944D0F" w:rsidRPr="007001F1" w:rsidRDefault="00944D0F" w:rsidP="003F3D85">
            <w:pPr>
              <w:jc w:val="both"/>
              <w:rPr>
                <w:color w:val="000000"/>
              </w:rPr>
            </w:pPr>
          </w:p>
        </w:tc>
        <w:tc>
          <w:tcPr>
            <w:tcW w:w="1775" w:type="dxa"/>
            <w:shd w:val="clear" w:color="auto" w:fill="auto"/>
            <w:vAlign w:val="center"/>
          </w:tcPr>
          <w:p w14:paraId="646886DA" w14:textId="77777777" w:rsidR="00944D0F" w:rsidRPr="007001F1" w:rsidRDefault="00944D0F" w:rsidP="003F3D85">
            <w:pPr>
              <w:jc w:val="both"/>
              <w:rPr>
                <w:color w:val="000000"/>
              </w:rPr>
            </w:pPr>
          </w:p>
        </w:tc>
      </w:tr>
      <w:tr w:rsidR="00901910" w:rsidRPr="007001F1" w14:paraId="3C74DAED" w14:textId="77777777" w:rsidTr="00010677">
        <w:trPr>
          <w:trHeight w:val="20"/>
        </w:trPr>
        <w:tc>
          <w:tcPr>
            <w:tcW w:w="582" w:type="dxa"/>
            <w:shd w:val="clear" w:color="auto" w:fill="auto"/>
            <w:noWrap/>
            <w:vAlign w:val="center"/>
            <w:hideMark/>
          </w:tcPr>
          <w:p w14:paraId="3CE951AB" w14:textId="77777777"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14:paraId="5DEED799"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ED1F78D"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812B67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0EDB4D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0A3F60E5" w14:textId="77777777" w:rsidR="00901910" w:rsidRPr="007001F1" w:rsidRDefault="00901910" w:rsidP="003F3D85">
            <w:pPr>
              <w:jc w:val="both"/>
              <w:rPr>
                <w:color w:val="000000"/>
              </w:rPr>
            </w:pPr>
            <w:r w:rsidRPr="007001F1">
              <w:rPr>
                <w:color w:val="000000"/>
                <w:sz w:val="22"/>
                <w:szCs w:val="22"/>
              </w:rPr>
              <w:t> </w:t>
            </w:r>
          </w:p>
        </w:tc>
      </w:tr>
      <w:tr w:rsidR="00901910" w:rsidRPr="007001F1" w14:paraId="274B9095" w14:textId="77777777" w:rsidTr="00010677">
        <w:trPr>
          <w:trHeight w:val="300"/>
        </w:trPr>
        <w:tc>
          <w:tcPr>
            <w:tcW w:w="3559" w:type="dxa"/>
            <w:gridSpan w:val="2"/>
            <w:shd w:val="clear" w:color="auto" w:fill="auto"/>
            <w:vAlign w:val="center"/>
            <w:hideMark/>
          </w:tcPr>
          <w:p w14:paraId="69FF969A" w14:textId="77777777" w:rsidR="00901910" w:rsidRPr="007001F1" w:rsidRDefault="00901910" w:rsidP="00901910">
            <w:pPr>
              <w:rPr>
                <w:b/>
                <w:bCs/>
              </w:rPr>
            </w:pPr>
            <w:r w:rsidRPr="007001F1">
              <w:rPr>
                <w:b/>
                <w:bCs/>
                <w:sz w:val="22"/>
                <w:szCs w:val="22"/>
              </w:rPr>
              <w:lastRenderedPageBreak/>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14:paraId="0D41905A" w14:textId="77777777" w:rsidR="00901910" w:rsidRPr="007001F1" w:rsidRDefault="00901910" w:rsidP="00901910">
            <w:pPr>
              <w:rPr>
                <w:color w:val="000000"/>
              </w:rPr>
            </w:pPr>
            <w:r w:rsidRPr="007001F1">
              <w:rPr>
                <w:color w:val="000000"/>
                <w:sz w:val="22"/>
                <w:szCs w:val="22"/>
              </w:rPr>
              <w:t> </w:t>
            </w:r>
          </w:p>
        </w:tc>
      </w:tr>
      <w:tr w:rsidR="00901910" w:rsidRPr="007001F1" w14:paraId="1D55B8DE" w14:textId="77777777" w:rsidTr="00010677">
        <w:trPr>
          <w:trHeight w:val="300"/>
        </w:trPr>
        <w:tc>
          <w:tcPr>
            <w:tcW w:w="3559" w:type="dxa"/>
            <w:gridSpan w:val="2"/>
            <w:shd w:val="clear" w:color="auto" w:fill="auto"/>
            <w:vAlign w:val="center"/>
            <w:hideMark/>
          </w:tcPr>
          <w:p w14:paraId="18F66D56"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40CD417A" w14:textId="77777777" w:rsidR="00901910" w:rsidRPr="007001F1" w:rsidRDefault="00901910" w:rsidP="00901910">
            <w:pPr>
              <w:rPr>
                <w:color w:val="000000"/>
              </w:rPr>
            </w:pPr>
            <w:r w:rsidRPr="007001F1">
              <w:rPr>
                <w:color w:val="000000"/>
                <w:sz w:val="22"/>
                <w:szCs w:val="22"/>
              </w:rPr>
              <w:t> </w:t>
            </w:r>
          </w:p>
        </w:tc>
      </w:tr>
      <w:tr w:rsidR="00901910" w:rsidRPr="007001F1" w14:paraId="4BF2AE71" w14:textId="77777777" w:rsidTr="00010677">
        <w:trPr>
          <w:trHeight w:val="300"/>
        </w:trPr>
        <w:tc>
          <w:tcPr>
            <w:tcW w:w="3559" w:type="dxa"/>
            <w:gridSpan w:val="2"/>
            <w:shd w:val="clear" w:color="000000" w:fill="FFFFFF"/>
            <w:vAlign w:val="center"/>
            <w:hideMark/>
          </w:tcPr>
          <w:p w14:paraId="7CA1E46D"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69C52A3F" w14:textId="77777777" w:rsidR="00901910" w:rsidRPr="007001F1" w:rsidRDefault="00901910" w:rsidP="00901910">
            <w:pPr>
              <w:rPr>
                <w:color w:val="000000"/>
              </w:rPr>
            </w:pPr>
            <w:r w:rsidRPr="007001F1">
              <w:rPr>
                <w:color w:val="000000"/>
                <w:sz w:val="22"/>
                <w:szCs w:val="22"/>
              </w:rPr>
              <w:t> </w:t>
            </w:r>
          </w:p>
        </w:tc>
      </w:tr>
      <w:tr w:rsidR="00901910" w:rsidRPr="007001F1" w14:paraId="01B67FB7" w14:textId="77777777" w:rsidTr="00010677">
        <w:trPr>
          <w:trHeight w:val="300"/>
        </w:trPr>
        <w:tc>
          <w:tcPr>
            <w:tcW w:w="9087" w:type="dxa"/>
            <w:gridSpan w:val="7"/>
            <w:shd w:val="clear" w:color="auto" w:fill="auto"/>
            <w:noWrap/>
            <w:vAlign w:val="bottom"/>
            <w:hideMark/>
          </w:tcPr>
          <w:p w14:paraId="381B130C" w14:textId="77777777" w:rsidR="00901910" w:rsidRPr="007001F1" w:rsidRDefault="00901910" w:rsidP="00901910">
            <w:pPr>
              <w:jc w:val="center"/>
              <w:rPr>
                <w:color w:val="000000"/>
              </w:rPr>
            </w:pPr>
            <w:r w:rsidRPr="007001F1">
              <w:rPr>
                <w:color w:val="000000"/>
                <w:sz w:val="22"/>
                <w:szCs w:val="22"/>
              </w:rPr>
              <w:t> </w:t>
            </w:r>
          </w:p>
        </w:tc>
      </w:tr>
      <w:tr w:rsidR="00901910" w:rsidRPr="007001F1" w14:paraId="706E8819" w14:textId="77777777" w:rsidTr="00010677">
        <w:trPr>
          <w:trHeight w:val="300"/>
        </w:trPr>
        <w:tc>
          <w:tcPr>
            <w:tcW w:w="3559" w:type="dxa"/>
            <w:gridSpan w:val="2"/>
            <w:shd w:val="clear" w:color="000000" w:fill="FFFFFF"/>
            <w:vAlign w:val="center"/>
            <w:hideMark/>
          </w:tcPr>
          <w:p w14:paraId="514E467A"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14:paraId="42F29C9A" w14:textId="77777777" w:rsidR="00901910" w:rsidRPr="007001F1" w:rsidRDefault="00901910" w:rsidP="00901910">
            <w:pPr>
              <w:rPr>
                <w:color w:val="000000"/>
              </w:rPr>
            </w:pPr>
            <w:r w:rsidRPr="007001F1">
              <w:rPr>
                <w:color w:val="000000"/>
                <w:sz w:val="22"/>
                <w:szCs w:val="22"/>
              </w:rPr>
              <w:t> </w:t>
            </w:r>
          </w:p>
        </w:tc>
      </w:tr>
      <w:tr w:rsidR="00901910" w:rsidRPr="007001F1" w14:paraId="12D2146B" w14:textId="77777777" w:rsidTr="00010677">
        <w:trPr>
          <w:trHeight w:val="300"/>
        </w:trPr>
        <w:tc>
          <w:tcPr>
            <w:tcW w:w="3559" w:type="dxa"/>
            <w:gridSpan w:val="2"/>
            <w:shd w:val="clear" w:color="000000" w:fill="FFFFFF"/>
            <w:vAlign w:val="center"/>
            <w:hideMark/>
          </w:tcPr>
          <w:p w14:paraId="5B682436"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454212A5" w14:textId="77777777" w:rsidR="00901910" w:rsidRPr="007001F1" w:rsidRDefault="00901910" w:rsidP="00901910">
            <w:pPr>
              <w:rPr>
                <w:color w:val="000000"/>
              </w:rPr>
            </w:pPr>
            <w:r w:rsidRPr="007001F1">
              <w:rPr>
                <w:color w:val="000000"/>
                <w:sz w:val="22"/>
                <w:szCs w:val="22"/>
              </w:rPr>
              <w:t> </w:t>
            </w:r>
          </w:p>
        </w:tc>
      </w:tr>
      <w:tr w:rsidR="00901910" w:rsidRPr="007001F1" w14:paraId="2B20E72A" w14:textId="77777777" w:rsidTr="00010677">
        <w:trPr>
          <w:trHeight w:val="300"/>
        </w:trPr>
        <w:tc>
          <w:tcPr>
            <w:tcW w:w="3559" w:type="dxa"/>
            <w:gridSpan w:val="2"/>
            <w:shd w:val="clear" w:color="000000" w:fill="FFFFFF"/>
            <w:vAlign w:val="center"/>
            <w:hideMark/>
          </w:tcPr>
          <w:p w14:paraId="2066037F"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4A0E293" w14:textId="77777777" w:rsidR="00901910" w:rsidRPr="007001F1" w:rsidRDefault="00901910" w:rsidP="00901910">
            <w:pPr>
              <w:rPr>
                <w:color w:val="000000"/>
              </w:rPr>
            </w:pPr>
            <w:r w:rsidRPr="007001F1">
              <w:rPr>
                <w:color w:val="000000"/>
                <w:sz w:val="22"/>
                <w:szCs w:val="22"/>
              </w:rPr>
              <w:t> </w:t>
            </w:r>
          </w:p>
        </w:tc>
      </w:tr>
    </w:tbl>
    <w:p w14:paraId="2850EDDB" w14:textId="77777777" w:rsidR="00901910" w:rsidRPr="007001F1" w:rsidRDefault="00901910"/>
    <w:p w14:paraId="43C1BBD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01B5E76E" w14:textId="77777777" w:rsidTr="002D20F9">
        <w:trPr>
          <w:trHeight w:val="645"/>
        </w:trPr>
        <w:tc>
          <w:tcPr>
            <w:tcW w:w="9087" w:type="dxa"/>
            <w:gridSpan w:val="7"/>
            <w:shd w:val="clear" w:color="000000" w:fill="60497A"/>
            <w:vAlign w:val="center"/>
            <w:hideMark/>
          </w:tcPr>
          <w:p w14:paraId="7A509D77" w14:textId="7777777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2499"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2499"/>
          </w:p>
        </w:tc>
      </w:tr>
      <w:tr w:rsidR="00901910" w:rsidRPr="007001F1" w14:paraId="43ADA7C7" w14:textId="77777777" w:rsidTr="002D20F9">
        <w:trPr>
          <w:trHeight w:val="330"/>
        </w:trPr>
        <w:tc>
          <w:tcPr>
            <w:tcW w:w="9087" w:type="dxa"/>
            <w:gridSpan w:val="7"/>
            <w:shd w:val="clear" w:color="auto" w:fill="auto"/>
            <w:vAlign w:val="center"/>
            <w:hideMark/>
          </w:tcPr>
          <w:p w14:paraId="3A7C0A8D"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1587966B" w14:textId="77777777" w:rsidTr="002D20F9">
        <w:trPr>
          <w:trHeight w:val="300"/>
        </w:trPr>
        <w:tc>
          <w:tcPr>
            <w:tcW w:w="3559" w:type="dxa"/>
            <w:gridSpan w:val="2"/>
            <w:shd w:val="clear" w:color="auto" w:fill="auto"/>
            <w:vAlign w:val="center"/>
            <w:hideMark/>
          </w:tcPr>
          <w:p w14:paraId="780A64FE"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41D14D19" w14:textId="77777777" w:rsidR="00901910" w:rsidRPr="007001F1" w:rsidRDefault="00901910" w:rsidP="00901910">
            <w:pPr>
              <w:rPr>
                <w:color w:val="000000"/>
              </w:rPr>
            </w:pPr>
            <w:r w:rsidRPr="007001F1">
              <w:rPr>
                <w:color w:val="000000"/>
                <w:sz w:val="22"/>
                <w:szCs w:val="22"/>
              </w:rPr>
              <w:t> </w:t>
            </w:r>
          </w:p>
        </w:tc>
      </w:tr>
      <w:tr w:rsidR="00901910" w:rsidRPr="007001F1" w14:paraId="473A4160" w14:textId="77777777" w:rsidTr="002D20F9">
        <w:trPr>
          <w:trHeight w:val="660"/>
        </w:trPr>
        <w:tc>
          <w:tcPr>
            <w:tcW w:w="3559" w:type="dxa"/>
            <w:gridSpan w:val="2"/>
            <w:shd w:val="clear" w:color="auto" w:fill="auto"/>
            <w:vAlign w:val="center"/>
            <w:hideMark/>
          </w:tcPr>
          <w:p w14:paraId="0DA254A6"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7962C9D" w14:textId="77777777" w:rsidR="00901910" w:rsidRPr="007001F1" w:rsidRDefault="00901910" w:rsidP="00901910">
            <w:pPr>
              <w:rPr>
                <w:color w:val="000000"/>
              </w:rPr>
            </w:pPr>
            <w:r w:rsidRPr="007001F1">
              <w:rPr>
                <w:color w:val="000000"/>
                <w:sz w:val="22"/>
                <w:szCs w:val="22"/>
              </w:rPr>
              <w:t> </w:t>
            </w:r>
          </w:p>
        </w:tc>
      </w:tr>
      <w:tr w:rsidR="00901910" w:rsidRPr="007001F1" w14:paraId="6D670ADF" w14:textId="77777777" w:rsidTr="002D20F9">
        <w:trPr>
          <w:trHeight w:val="330"/>
        </w:trPr>
        <w:tc>
          <w:tcPr>
            <w:tcW w:w="9087" w:type="dxa"/>
            <w:gridSpan w:val="7"/>
            <w:shd w:val="clear" w:color="auto" w:fill="auto"/>
            <w:vAlign w:val="center"/>
            <w:hideMark/>
          </w:tcPr>
          <w:p w14:paraId="20EADE83"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60416596" w14:textId="77777777" w:rsidTr="002D20F9">
        <w:trPr>
          <w:trHeight w:val="330"/>
        </w:trPr>
        <w:tc>
          <w:tcPr>
            <w:tcW w:w="3559" w:type="dxa"/>
            <w:gridSpan w:val="2"/>
            <w:shd w:val="clear" w:color="auto" w:fill="auto"/>
            <w:vAlign w:val="center"/>
            <w:hideMark/>
          </w:tcPr>
          <w:p w14:paraId="25191190"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DC3813A" w14:textId="77777777" w:rsidR="00901910" w:rsidRPr="007001F1" w:rsidRDefault="00901910" w:rsidP="00901910">
            <w:pPr>
              <w:rPr>
                <w:color w:val="000000"/>
              </w:rPr>
            </w:pPr>
            <w:r w:rsidRPr="007001F1">
              <w:rPr>
                <w:color w:val="000000"/>
                <w:sz w:val="22"/>
                <w:szCs w:val="22"/>
              </w:rPr>
              <w:t> </w:t>
            </w:r>
          </w:p>
        </w:tc>
      </w:tr>
      <w:tr w:rsidR="00901910" w:rsidRPr="007001F1" w14:paraId="7B6F94DD" w14:textId="77777777" w:rsidTr="002D20F9">
        <w:trPr>
          <w:trHeight w:val="300"/>
        </w:trPr>
        <w:tc>
          <w:tcPr>
            <w:tcW w:w="3559" w:type="dxa"/>
            <w:gridSpan w:val="2"/>
            <w:shd w:val="clear" w:color="auto" w:fill="auto"/>
            <w:vAlign w:val="center"/>
            <w:hideMark/>
          </w:tcPr>
          <w:p w14:paraId="47E30B53"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6C365534" w14:textId="77777777" w:rsidR="00901910" w:rsidRPr="007001F1" w:rsidRDefault="00901910" w:rsidP="00901910">
            <w:pPr>
              <w:rPr>
                <w:color w:val="000000"/>
              </w:rPr>
            </w:pPr>
            <w:r w:rsidRPr="007001F1">
              <w:rPr>
                <w:color w:val="000000"/>
                <w:sz w:val="22"/>
                <w:szCs w:val="22"/>
              </w:rPr>
              <w:t> </w:t>
            </w:r>
          </w:p>
        </w:tc>
      </w:tr>
      <w:tr w:rsidR="00901910" w:rsidRPr="007001F1" w14:paraId="657682F9" w14:textId="77777777" w:rsidTr="002D20F9">
        <w:trPr>
          <w:trHeight w:val="300"/>
        </w:trPr>
        <w:tc>
          <w:tcPr>
            <w:tcW w:w="3559" w:type="dxa"/>
            <w:gridSpan w:val="2"/>
            <w:shd w:val="clear" w:color="auto" w:fill="auto"/>
            <w:vAlign w:val="center"/>
            <w:hideMark/>
          </w:tcPr>
          <w:p w14:paraId="02AECE90"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7370990" w14:textId="77777777" w:rsidR="00901910" w:rsidRPr="007001F1" w:rsidRDefault="00901910" w:rsidP="00901910">
            <w:pPr>
              <w:rPr>
                <w:color w:val="000000"/>
              </w:rPr>
            </w:pPr>
            <w:r w:rsidRPr="007001F1">
              <w:rPr>
                <w:color w:val="000000"/>
                <w:sz w:val="22"/>
                <w:szCs w:val="22"/>
              </w:rPr>
              <w:t> </w:t>
            </w:r>
          </w:p>
        </w:tc>
      </w:tr>
      <w:tr w:rsidR="00901910" w:rsidRPr="007001F1" w14:paraId="7293DC3A" w14:textId="77777777" w:rsidTr="002D20F9">
        <w:trPr>
          <w:trHeight w:val="300"/>
        </w:trPr>
        <w:tc>
          <w:tcPr>
            <w:tcW w:w="3559" w:type="dxa"/>
            <w:gridSpan w:val="2"/>
            <w:shd w:val="clear" w:color="auto" w:fill="auto"/>
            <w:vAlign w:val="center"/>
            <w:hideMark/>
          </w:tcPr>
          <w:p w14:paraId="0E8B7AFE"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7FA2616" w14:textId="77777777" w:rsidR="00901910" w:rsidRPr="007001F1" w:rsidRDefault="00901910" w:rsidP="00901910">
            <w:pPr>
              <w:rPr>
                <w:color w:val="000000"/>
              </w:rPr>
            </w:pPr>
            <w:r w:rsidRPr="007001F1">
              <w:rPr>
                <w:color w:val="000000"/>
                <w:sz w:val="22"/>
                <w:szCs w:val="22"/>
              </w:rPr>
              <w:t> </w:t>
            </w:r>
          </w:p>
        </w:tc>
      </w:tr>
      <w:tr w:rsidR="00901910" w:rsidRPr="007001F1" w14:paraId="6B49F4A0" w14:textId="77777777" w:rsidTr="002D20F9">
        <w:trPr>
          <w:trHeight w:val="330"/>
        </w:trPr>
        <w:tc>
          <w:tcPr>
            <w:tcW w:w="9087" w:type="dxa"/>
            <w:gridSpan w:val="7"/>
            <w:shd w:val="clear" w:color="auto" w:fill="auto"/>
            <w:vAlign w:val="center"/>
            <w:hideMark/>
          </w:tcPr>
          <w:p w14:paraId="2D748CCA"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54A8D99C" w14:textId="77777777" w:rsidTr="002D20F9">
        <w:trPr>
          <w:trHeight w:val="300"/>
        </w:trPr>
        <w:tc>
          <w:tcPr>
            <w:tcW w:w="3559" w:type="dxa"/>
            <w:gridSpan w:val="2"/>
            <w:shd w:val="clear" w:color="auto" w:fill="auto"/>
            <w:vAlign w:val="center"/>
            <w:hideMark/>
          </w:tcPr>
          <w:p w14:paraId="0F3A96C3"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B67B6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70E781F4" w14:textId="77777777" w:rsidTr="002D20F9">
        <w:trPr>
          <w:trHeight w:val="300"/>
        </w:trPr>
        <w:tc>
          <w:tcPr>
            <w:tcW w:w="3559" w:type="dxa"/>
            <w:gridSpan w:val="2"/>
            <w:shd w:val="clear" w:color="auto" w:fill="auto"/>
            <w:vAlign w:val="center"/>
            <w:hideMark/>
          </w:tcPr>
          <w:p w14:paraId="6CB1228A"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2870569" w14:textId="77777777" w:rsidR="00901910" w:rsidRPr="007001F1" w:rsidRDefault="00901910" w:rsidP="00901910">
            <w:pPr>
              <w:rPr>
                <w:color w:val="000000"/>
              </w:rPr>
            </w:pPr>
            <w:r w:rsidRPr="007001F1">
              <w:rPr>
                <w:color w:val="000000"/>
                <w:sz w:val="22"/>
                <w:szCs w:val="22"/>
              </w:rPr>
              <w:t>Užšia súťaž</w:t>
            </w:r>
          </w:p>
        </w:tc>
      </w:tr>
      <w:tr w:rsidR="00901910" w:rsidRPr="007001F1" w14:paraId="2831A756" w14:textId="77777777" w:rsidTr="002D20F9">
        <w:trPr>
          <w:trHeight w:val="300"/>
        </w:trPr>
        <w:tc>
          <w:tcPr>
            <w:tcW w:w="3559" w:type="dxa"/>
            <w:gridSpan w:val="2"/>
            <w:shd w:val="clear" w:color="auto" w:fill="auto"/>
            <w:vAlign w:val="center"/>
            <w:hideMark/>
          </w:tcPr>
          <w:p w14:paraId="7C7174A8"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7955D86" w14:textId="77777777" w:rsidR="00901910" w:rsidRPr="007001F1" w:rsidRDefault="00901910" w:rsidP="00901910">
            <w:pPr>
              <w:rPr>
                <w:color w:val="000000"/>
              </w:rPr>
            </w:pPr>
          </w:p>
        </w:tc>
      </w:tr>
      <w:tr w:rsidR="004D0B9F" w:rsidRPr="007001F1" w14:paraId="2CC10D67" w14:textId="77777777" w:rsidTr="002D20F9">
        <w:trPr>
          <w:trHeight w:val="300"/>
        </w:trPr>
        <w:tc>
          <w:tcPr>
            <w:tcW w:w="3559" w:type="dxa"/>
            <w:gridSpan w:val="2"/>
            <w:shd w:val="clear" w:color="auto" w:fill="auto"/>
            <w:vAlign w:val="center"/>
          </w:tcPr>
          <w:p w14:paraId="13ED56ED"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32C7CEB" w14:textId="77777777" w:rsidR="004D0B9F" w:rsidRPr="007001F1" w:rsidRDefault="004D0B9F" w:rsidP="00901910">
            <w:pPr>
              <w:rPr>
                <w:color w:val="000000"/>
              </w:rPr>
            </w:pPr>
          </w:p>
        </w:tc>
      </w:tr>
      <w:tr w:rsidR="00901910" w:rsidRPr="007001F1" w14:paraId="7860E2DE" w14:textId="77777777" w:rsidTr="002D20F9">
        <w:trPr>
          <w:trHeight w:val="300"/>
        </w:trPr>
        <w:tc>
          <w:tcPr>
            <w:tcW w:w="3559" w:type="dxa"/>
            <w:gridSpan w:val="2"/>
            <w:shd w:val="clear" w:color="auto" w:fill="auto"/>
            <w:vAlign w:val="center"/>
            <w:hideMark/>
          </w:tcPr>
          <w:p w14:paraId="052BED95"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1461359" w14:textId="77777777"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14:paraId="37190E03" w14:textId="77777777" w:rsidTr="002D20F9">
        <w:trPr>
          <w:trHeight w:val="300"/>
        </w:trPr>
        <w:tc>
          <w:tcPr>
            <w:tcW w:w="3559" w:type="dxa"/>
            <w:gridSpan w:val="2"/>
            <w:shd w:val="clear" w:color="auto" w:fill="auto"/>
            <w:vAlign w:val="center"/>
            <w:hideMark/>
          </w:tcPr>
          <w:p w14:paraId="37EC5EED"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02028E48" w14:textId="77777777" w:rsidR="00901910" w:rsidRPr="007001F1" w:rsidRDefault="00901910" w:rsidP="00901910">
            <w:pPr>
              <w:rPr>
                <w:color w:val="000000"/>
              </w:rPr>
            </w:pPr>
            <w:r w:rsidRPr="007001F1">
              <w:rPr>
                <w:color w:val="000000"/>
                <w:sz w:val="22"/>
                <w:szCs w:val="22"/>
              </w:rPr>
              <w:t> </w:t>
            </w:r>
          </w:p>
        </w:tc>
      </w:tr>
      <w:tr w:rsidR="00901910" w:rsidRPr="007001F1" w14:paraId="539E26DA" w14:textId="77777777" w:rsidTr="002D20F9">
        <w:trPr>
          <w:trHeight w:val="300"/>
        </w:trPr>
        <w:tc>
          <w:tcPr>
            <w:tcW w:w="3559" w:type="dxa"/>
            <w:gridSpan w:val="2"/>
            <w:shd w:val="clear" w:color="auto" w:fill="auto"/>
            <w:vAlign w:val="center"/>
            <w:hideMark/>
          </w:tcPr>
          <w:p w14:paraId="573B6939" w14:textId="77777777"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D40A246" w14:textId="77777777" w:rsidR="00901910" w:rsidRPr="007001F1" w:rsidRDefault="00901910" w:rsidP="00901910">
            <w:pPr>
              <w:rPr>
                <w:color w:val="000000"/>
              </w:rPr>
            </w:pPr>
            <w:r w:rsidRPr="007001F1">
              <w:rPr>
                <w:color w:val="000000"/>
                <w:sz w:val="22"/>
                <w:szCs w:val="22"/>
              </w:rPr>
              <w:t> </w:t>
            </w:r>
          </w:p>
        </w:tc>
      </w:tr>
      <w:tr w:rsidR="00901910" w:rsidRPr="007001F1" w14:paraId="1C318DEA" w14:textId="77777777" w:rsidTr="002D20F9">
        <w:trPr>
          <w:trHeight w:val="300"/>
        </w:trPr>
        <w:tc>
          <w:tcPr>
            <w:tcW w:w="3559" w:type="dxa"/>
            <w:gridSpan w:val="2"/>
            <w:shd w:val="clear" w:color="auto" w:fill="auto"/>
            <w:vAlign w:val="center"/>
            <w:hideMark/>
          </w:tcPr>
          <w:p w14:paraId="754567B6" w14:textId="77777777"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02A8AE40" w14:textId="77777777" w:rsidR="00901910" w:rsidRPr="007001F1" w:rsidRDefault="00901910" w:rsidP="00901910">
            <w:pPr>
              <w:rPr>
                <w:color w:val="000000"/>
              </w:rPr>
            </w:pPr>
            <w:r w:rsidRPr="007001F1">
              <w:rPr>
                <w:color w:val="000000"/>
                <w:sz w:val="22"/>
                <w:szCs w:val="22"/>
              </w:rPr>
              <w:t> </w:t>
            </w:r>
          </w:p>
        </w:tc>
      </w:tr>
      <w:tr w:rsidR="00B0048C" w:rsidRPr="007001F1" w14:paraId="28EDAB38" w14:textId="77777777" w:rsidTr="002D20F9">
        <w:trPr>
          <w:trHeight w:val="300"/>
        </w:trPr>
        <w:tc>
          <w:tcPr>
            <w:tcW w:w="3559" w:type="dxa"/>
            <w:gridSpan w:val="2"/>
            <w:shd w:val="clear" w:color="auto" w:fill="auto"/>
            <w:vAlign w:val="center"/>
          </w:tcPr>
          <w:p w14:paraId="341E1A7C"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01EAD4AD" w14:textId="77777777" w:rsidR="00B0048C" w:rsidRPr="007001F1" w:rsidRDefault="00B0048C" w:rsidP="00901910">
            <w:pPr>
              <w:rPr>
                <w:color w:val="000000"/>
              </w:rPr>
            </w:pPr>
          </w:p>
        </w:tc>
      </w:tr>
      <w:tr w:rsidR="00901910" w:rsidRPr="007001F1" w14:paraId="527A942C" w14:textId="77777777" w:rsidTr="002D20F9">
        <w:trPr>
          <w:trHeight w:val="300"/>
        </w:trPr>
        <w:tc>
          <w:tcPr>
            <w:tcW w:w="3559" w:type="dxa"/>
            <w:gridSpan w:val="2"/>
            <w:shd w:val="clear" w:color="auto" w:fill="auto"/>
            <w:vAlign w:val="center"/>
            <w:hideMark/>
          </w:tcPr>
          <w:p w14:paraId="40CE49EE" w14:textId="77777777"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14:paraId="44F6FDFC" w14:textId="77777777" w:rsidR="00901910" w:rsidRPr="007001F1" w:rsidRDefault="00901910" w:rsidP="00901910">
            <w:pPr>
              <w:rPr>
                <w:color w:val="000000"/>
              </w:rPr>
            </w:pPr>
            <w:r w:rsidRPr="007001F1">
              <w:rPr>
                <w:color w:val="000000"/>
                <w:sz w:val="22"/>
                <w:szCs w:val="22"/>
              </w:rPr>
              <w:t> </w:t>
            </w:r>
          </w:p>
        </w:tc>
      </w:tr>
      <w:tr w:rsidR="00901910" w:rsidRPr="007001F1" w14:paraId="7201D8D7" w14:textId="77777777" w:rsidTr="002D20F9">
        <w:trPr>
          <w:trHeight w:val="300"/>
        </w:trPr>
        <w:tc>
          <w:tcPr>
            <w:tcW w:w="3559" w:type="dxa"/>
            <w:gridSpan w:val="2"/>
            <w:shd w:val="clear" w:color="auto" w:fill="auto"/>
            <w:vAlign w:val="center"/>
            <w:hideMark/>
          </w:tcPr>
          <w:p w14:paraId="43933DD7" w14:textId="77777777"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14:paraId="02B8437E" w14:textId="77777777" w:rsidR="00901910" w:rsidRPr="007001F1" w:rsidRDefault="00901910" w:rsidP="00901910">
            <w:pPr>
              <w:rPr>
                <w:color w:val="000000"/>
              </w:rPr>
            </w:pPr>
            <w:r w:rsidRPr="007001F1">
              <w:rPr>
                <w:color w:val="000000"/>
                <w:sz w:val="22"/>
                <w:szCs w:val="22"/>
              </w:rPr>
              <w:t> </w:t>
            </w:r>
          </w:p>
        </w:tc>
      </w:tr>
      <w:tr w:rsidR="00901910" w:rsidRPr="007001F1" w14:paraId="76C62CA1" w14:textId="77777777" w:rsidTr="002D20F9">
        <w:trPr>
          <w:trHeight w:val="300"/>
        </w:trPr>
        <w:tc>
          <w:tcPr>
            <w:tcW w:w="3559" w:type="dxa"/>
            <w:gridSpan w:val="2"/>
            <w:shd w:val="clear" w:color="auto" w:fill="auto"/>
            <w:vAlign w:val="center"/>
            <w:hideMark/>
          </w:tcPr>
          <w:p w14:paraId="4BE8A66B"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7454072" w14:textId="77777777" w:rsidR="00901910" w:rsidRPr="007001F1" w:rsidRDefault="00901910" w:rsidP="00901910">
            <w:pPr>
              <w:rPr>
                <w:color w:val="000000"/>
              </w:rPr>
            </w:pPr>
            <w:r w:rsidRPr="007001F1">
              <w:rPr>
                <w:color w:val="000000"/>
                <w:sz w:val="22"/>
                <w:szCs w:val="22"/>
              </w:rPr>
              <w:t> </w:t>
            </w:r>
          </w:p>
        </w:tc>
      </w:tr>
      <w:tr w:rsidR="00901910" w:rsidRPr="007001F1" w14:paraId="081DD8A6" w14:textId="77777777" w:rsidTr="002D20F9">
        <w:trPr>
          <w:trHeight w:val="300"/>
        </w:trPr>
        <w:tc>
          <w:tcPr>
            <w:tcW w:w="3559" w:type="dxa"/>
            <w:gridSpan w:val="2"/>
            <w:shd w:val="clear" w:color="auto" w:fill="auto"/>
            <w:vAlign w:val="center"/>
            <w:hideMark/>
          </w:tcPr>
          <w:p w14:paraId="2BAB06D0" w14:textId="77777777"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B3129CF" w14:textId="77777777" w:rsidR="00901910" w:rsidRPr="007001F1" w:rsidRDefault="00901910" w:rsidP="00901910">
            <w:pPr>
              <w:rPr>
                <w:color w:val="000000"/>
              </w:rPr>
            </w:pPr>
            <w:r w:rsidRPr="007001F1">
              <w:rPr>
                <w:color w:val="000000"/>
                <w:sz w:val="22"/>
                <w:szCs w:val="22"/>
              </w:rPr>
              <w:t> </w:t>
            </w:r>
          </w:p>
        </w:tc>
      </w:tr>
      <w:tr w:rsidR="00901910" w:rsidRPr="007001F1" w14:paraId="5722078E" w14:textId="77777777" w:rsidTr="002D20F9">
        <w:trPr>
          <w:trHeight w:val="300"/>
        </w:trPr>
        <w:tc>
          <w:tcPr>
            <w:tcW w:w="3559" w:type="dxa"/>
            <w:gridSpan w:val="2"/>
            <w:shd w:val="clear" w:color="auto" w:fill="auto"/>
            <w:vAlign w:val="center"/>
            <w:hideMark/>
          </w:tcPr>
          <w:p w14:paraId="7C0D01BD" w14:textId="77777777"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1A089AA9" w14:textId="77777777" w:rsidR="00901910" w:rsidRPr="007001F1" w:rsidRDefault="00901910" w:rsidP="00901910">
            <w:pPr>
              <w:rPr>
                <w:color w:val="000000"/>
              </w:rPr>
            </w:pPr>
            <w:r w:rsidRPr="007001F1">
              <w:rPr>
                <w:color w:val="000000"/>
                <w:sz w:val="22"/>
                <w:szCs w:val="22"/>
              </w:rPr>
              <w:t> </w:t>
            </w:r>
          </w:p>
        </w:tc>
      </w:tr>
      <w:tr w:rsidR="00901910" w:rsidRPr="007001F1" w14:paraId="1A0C8D5F" w14:textId="77777777" w:rsidTr="002D20F9">
        <w:trPr>
          <w:trHeight w:val="315"/>
        </w:trPr>
        <w:tc>
          <w:tcPr>
            <w:tcW w:w="582" w:type="dxa"/>
            <w:shd w:val="clear" w:color="000000" w:fill="60497A"/>
            <w:vAlign w:val="center"/>
            <w:hideMark/>
          </w:tcPr>
          <w:p w14:paraId="4F88BB56"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B87A989"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E7FB7B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B71A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2F70591E"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417A473" w14:textId="77777777" w:rsidR="00901910" w:rsidRPr="007001F1" w:rsidRDefault="00901910" w:rsidP="00901910">
            <w:pPr>
              <w:jc w:val="center"/>
              <w:rPr>
                <w:b/>
                <w:bCs/>
                <w:color w:val="FFFFFF"/>
              </w:rPr>
            </w:pPr>
            <w:r w:rsidRPr="007001F1">
              <w:rPr>
                <w:b/>
                <w:bCs/>
                <w:color w:val="FFFFFF"/>
                <w:sz w:val="22"/>
                <w:szCs w:val="22"/>
              </w:rPr>
              <w:t>Poznámka</w:t>
            </w:r>
          </w:p>
        </w:tc>
      </w:tr>
      <w:tr w:rsidR="00944D0F" w:rsidRPr="007001F1" w14:paraId="783C315B" w14:textId="77777777" w:rsidTr="002D20F9">
        <w:trPr>
          <w:trHeight w:val="344"/>
        </w:trPr>
        <w:tc>
          <w:tcPr>
            <w:tcW w:w="582" w:type="dxa"/>
            <w:vMerge w:val="restart"/>
            <w:shd w:val="clear" w:color="auto" w:fill="auto"/>
            <w:noWrap/>
            <w:vAlign w:val="center"/>
            <w:hideMark/>
          </w:tcPr>
          <w:p w14:paraId="6E9834D3" w14:textId="77777777"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602F6F26" w14:textId="77777777"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6C7DF3F"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0CCC3095"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0707C8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666FE72" w14:textId="77777777" w:rsidR="00944D0F" w:rsidRPr="007001F1" w:rsidRDefault="00944D0F" w:rsidP="00901910">
            <w:pPr>
              <w:jc w:val="center"/>
              <w:rPr>
                <w:color w:val="000000"/>
              </w:rPr>
            </w:pPr>
            <w:r w:rsidRPr="007001F1">
              <w:rPr>
                <w:color w:val="000000"/>
                <w:sz w:val="22"/>
                <w:szCs w:val="22"/>
              </w:rPr>
              <w:t> </w:t>
            </w:r>
          </w:p>
        </w:tc>
      </w:tr>
      <w:tr w:rsidR="00944D0F" w:rsidRPr="007001F1" w14:paraId="14B36A71" w14:textId="77777777" w:rsidTr="002D20F9">
        <w:trPr>
          <w:trHeight w:val="757"/>
        </w:trPr>
        <w:tc>
          <w:tcPr>
            <w:tcW w:w="582" w:type="dxa"/>
            <w:vMerge/>
            <w:shd w:val="clear" w:color="auto" w:fill="auto"/>
            <w:noWrap/>
            <w:vAlign w:val="center"/>
          </w:tcPr>
          <w:p w14:paraId="383E5703" w14:textId="77777777" w:rsidR="00944D0F" w:rsidRPr="007001F1" w:rsidRDefault="00944D0F" w:rsidP="00901910">
            <w:pPr>
              <w:jc w:val="center"/>
              <w:rPr>
                <w:color w:val="000000"/>
              </w:rPr>
            </w:pPr>
          </w:p>
        </w:tc>
        <w:tc>
          <w:tcPr>
            <w:tcW w:w="4820" w:type="dxa"/>
            <w:gridSpan w:val="2"/>
            <w:shd w:val="clear" w:color="auto" w:fill="auto"/>
            <w:vAlign w:val="center"/>
          </w:tcPr>
          <w:p w14:paraId="4A9CD7BE" w14:textId="77777777"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7E0D8310" w14:textId="77777777" w:rsidR="00944D0F" w:rsidRPr="007001F1" w:rsidRDefault="00944D0F" w:rsidP="00901910">
            <w:pPr>
              <w:jc w:val="center"/>
              <w:rPr>
                <w:color w:val="000000"/>
              </w:rPr>
            </w:pPr>
          </w:p>
        </w:tc>
        <w:tc>
          <w:tcPr>
            <w:tcW w:w="567" w:type="dxa"/>
            <w:shd w:val="clear" w:color="auto" w:fill="auto"/>
            <w:vAlign w:val="center"/>
          </w:tcPr>
          <w:p w14:paraId="676A045B" w14:textId="77777777" w:rsidR="00944D0F" w:rsidRPr="007001F1" w:rsidRDefault="00944D0F" w:rsidP="00901910">
            <w:pPr>
              <w:jc w:val="center"/>
              <w:rPr>
                <w:color w:val="000000"/>
              </w:rPr>
            </w:pPr>
          </w:p>
        </w:tc>
        <w:tc>
          <w:tcPr>
            <w:tcW w:w="776" w:type="dxa"/>
            <w:shd w:val="clear" w:color="auto" w:fill="auto"/>
            <w:vAlign w:val="center"/>
          </w:tcPr>
          <w:p w14:paraId="69360786" w14:textId="77777777" w:rsidR="00944D0F" w:rsidRPr="007001F1" w:rsidRDefault="00944D0F" w:rsidP="00901910">
            <w:pPr>
              <w:jc w:val="center"/>
              <w:rPr>
                <w:color w:val="000000"/>
              </w:rPr>
            </w:pPr>
          </w:p>
        </w:tc>
        <w:tc>
          <w:tcPr>
            <w:tcW w:w="1775" w:type="dxa"/>
            <w:shd w:val="clear" w:color="auto" w:fill="auto"/>
            <w:vAlign w:val="center"/>
          </w:tcPr>
          <w:p w14:paraId="58CB922B" w14:textId="77777777" w:rsidR="00944D0F" w:rsidRPr="007001F1" w:rsidRDefault="00944D0F" w:rsidP="00901910">
            <w:pPr>
              <w:jc w:val="center"/>
              <w:rPr>
                <w:color w:val="000000"/>
              </w:rPr>
            </w:pPr>
          </w:p>
        </w:tc>
      </w:tr>
      <w:tr w:rsidR="00901910" w:rsidRPr="007001F1" w14:paraId="0C712699" w14:textId="77777777" w:rsidTr="002D20F9">
        <w:trPr>
          <w:trHeight w:val="20"/>
        </w:trPr>
        <w:tc>
          <w:tcPr>
            <w:tcW w:w="582" w:type="dxa"/>
            <w:shd w:val="clear" w:color="auto" w:fill="auto"/>
            <w:noWrap/>
            <w:vAlign w:val="center"/>
            <w:hideMark/>
          </w:tcPr>
          <w:p w14:paraId="42073D54" w14:textId="77777777"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14:paraId="2AC895E9" w14:textId="77777777"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C2BCFAD"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CB1D5A"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631E91F"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3C94BE3" w14:textId="77777777" w:rsidR="00901910" w:rsidRPr="007001F1" w:rsidRDefault="00901910" w:rsidP="00901910">
            <w:pPr>
              <w:jc w:val="center"/>
              <w:rPr>
                <w:color w:val="000000"/>
              </w:rPr>
            </w:pPr>
            <w:r w:rsidRPr="007001F1">
              <w:rPr>
                <w:color w:val="000000"/>
                <w:sz w:val="22"/>
                <w:szCs w:val="22"/>
              </w:rPr>
              <w:t> </w:t>
            </w:r>
          </w:p>
        </w:tc>
      </w:tr>
      <w:tr w:rsidR="00901910" w:rsidRPr="007001F1" w14:paraId="5030D829" w14:textId="77777777" w:rsidTr="002D20F9">
        <w:trPr>
          <w:trHeight w:val="20"/>
        </w:trPr>
        <w:tc>
          <w:tcPr>
            <w:tcW w:w="582" w:type="dxa"/>
            <w:shd w:val="clear" w:color="auto" w:fill="auto"/>
            <w:noWrap/>
            <w:vAlign w:val="center"/>
            <w:hideMark/>
          </w:tcPr>
          <w:p w14:paraId="6BE27B0B" w14:textId="77777777"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14:paraId="6A974F6D"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w:t>
            </w:r>
            <w:r w:rsidR="00CB517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14:paraId="49CF014F" w14:textId="77777777"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14:paraId="2571F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15371C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403B55" w14:textId="77777777" w:rsidR="00901910" w:rsidRPr="007001F1" w:rsidRDefault="00901910" w:rsidP="00901910">
            <w:pPr>
              <w:jc w:val="center"/>
              <w:rPr>
                <w:color w:val="000000"/>
              </w:rPr>
            </w:pPr>
            <w:r w:rsidRPr="007001F1">
              <w:rPr>
                <w:color w:val="000000"/>
                <w:sz w:val="22"/>
                <w:szCs w:val="22"/>
              </w:rPr>
              <w:t> </w:t>
            </w:r>
          </w:p>
        </w:tc>
      </w:tr>
      <w:tr w:rsidR="00285B1F" w:rsidRPr="007001F1" w14:paraId="276BE3D4" w14:textId="77777777" w:rsidTr="002D20F9">
        <w:trPr>
          <w:trHeight w:val="444"/>
        </w:trPr>
        <w:tc>
          <w:tcPr>
            <w:tcW w:w="582" w:type="dxa"/>
            <w:vMerge w:val="restart"/>
            <w:shd w:val="clear" w:color="auto" w:fill="auto"/>
            <w:noWrap/>
            <w:vAlign w:val="center"/>
            <w:hideMark/>
          </w:tcPr>
          <w:p w14:paraId="7CE18424" w14:textId="77777777" w:rsidR="00285B1F" w:rsidRPr="007001F1" w:rsidRDefault="00285B1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14:paraId="729764D1" w14:textId="77777777" w:rsidR="00285B1F" w:rsidRPr="007001F1" w:rsidRDefault="00285B1F"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5039CFD" w14:textId="77777777" w:rsidR="00285B1F" w:rsidRPr="007001F1" w:rsidRDefault="00285B1F" w:rsidP="00901910">
            <w:pPr>
              <w:jc w:val="center"/>
              <w:rPr>
                <w:color w:val="000000"/>
              </w:rPr>
            </w:pPr>
            <w:r w:rsidRPr="007001F1">
              <w:rPr>
                <w:color w:val="000000"/>
                <w:sz w:val="22"/>
                <w:szCs w:val="22"/>
              </w:rPr>
              <w:t> </w:t>
            </w:r>
          </w:p>
        </w:tc>
        <w:tc>
          <w:tcPr>
            <w:tcW w:w="567" w:type="dxa"/>
            <w:shd w:val="clear" w:color="auto" w:fill="auto"/>
            <w:vAlign w:val="center"/>
            <w:hideMark/>
          </w:tcPr>
          <w:p w14:paraId="66AA6183" w14:textId="77777777" w:rsidR="00285B1F" w:rsidRPr="007001F1" w:rsidRDefault="00285B1F" w:rsidP="00901910">
            <w:pPr>
              <w:jc w:val="center"/>
              <w:rPr>
                <w:color w:val="000000"/>
              </w:rPr>
            </w:pPr>
            <w:r w:rsidRPr="007001F1">
              <w:rPr>
                <w:color w:val="000000"/>
                <w:sz w:val="22"/>
                <w:szCs w:val="22"/>
              </w:rPr>
              <w:t> </w:t>
            </w:r>
          </w:p>
        </w:tc>
        <w:tc>
          <w:tcPr>
            <w:tcW w:w="776" w:type="dxa"/>
            <w:shd w:val="clear" w:color="auto" w:fill="auto"/>
            <w:vAlign w:val="center"/>
            <w:hideMark/>
          </w:tcPr>
          <w:p w14:paraId="316BC2FF" w14:textId="77777777" w:rsidR="00285B1F" w:rsidRPr="007001F1" w:rsidRDefault="00285B1F" w:rsidP="00901910">
            <w:pPr>
              <w:jc w:val="center"/>
              <w:rPr>
                <w:color w:val="000000"/>
              </w:rPr>
            </w:pPr>
            <w:r w:rsidRPr="007001F1">
              <w:rPr>
                <w:color w:val="000000"/>
                <w:sz w:val="22"/>
                <w:szCs w:val="22"/>
              </w:rPr>
              <w:t> </w:t>
            </w:r>
          </w:p>
        </w:tc>
        <w:tc>
          <w:tcPr>
            <w:tcW w:w="1775" w:type="dxa"/>
            <w:shd w:val="clear" w:color="auto" w:fill="auto"/>
            <w:vAlign w:val="center"/>
            <w:hideMark/>
          </w:tcPr>
          <w:p w14:paraId="0E247367" w14:textId="77777777" w:rsidR="00285B1F" w:rsidRPr="007001F1" w:rsidRDefault="00285B1F" w:rsidP="00901910">
            <w:pPr>
              <w:jc w:val="center"/>
              <w:rPr>
                <w:color w:val="000000"/>
              </w:rPr>
            </w:pPr>
            <w:r w:rsidRPr="007001F1">
              <w:rPr>
                <w:color w:val="000000"/>
                <w:sz w:val="22"/>
                <w:szCs w:val="22"/>
              </w:rPr>
              <w:t> </w:t>
            </w:r>
          </w:p>
        </w:tc>
      </w:tr>
      <w:tr w:rsidR="00285B1F" w:rsidRPr="007001F1" w14:paraId="4282516B" w14:textId="77777777" w:rsidTr="002D20F9">
        <w:trPr>
          <w:trHeight w:val="675"/>
        </w:trPr>
        <w:tc>
          <w:tcPr>
            <w:tcW w:w="582" w:type="dxa"/>
            <w:vMerge/>
            <w:shd w:val="clear" w:color="auto" w:fill="auto"/>
            <w:noWrap/>
            <w:vAlign w:val="center"/>
          </w:tcPr>
          <w:p w14:paraId="710FF256" w14:textId="77777777" w:rsidR="00285B1F" w:rsidRPr="007001F1" w:rsidRDefault="00285B1F" w:rsidP="00901910">
            <w:pPr>
              <w:jc w:val="center"/>
              <w:rPr>
                <w:color w:val="000000"/>
              </w:rPr>
            </w:pPr>
          </w:p>
        </w:tc>
        <w:tc>
          <w:tcPr>
            <w:tcW w:w="4820" w:type="dxa"/>
            <w:gridSpan w:val="2"/>
            <w:shd w:val="clear" w:color="auto" w:fill="auto"/>
            <w:vAlign w:val="center"/>
          </w:tcPr>
          <w:p w14:paraId="0BD0C189" w14:textId="77777777" w:rsidR="00285B1F" w:rsidRPr="007001F1" w:rsidRDefault="00285B1F" w:rsidP="004460C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629D54A6" w14:textId="77777777" w:rsidR="00285B1F" w:rsidRPr="007001F1" w:rsidRDefault="00285B1F" w:rsidP="00901910">
            <w:pPr>
              <w:jc w:val="center"/>
              <w:rPr>
                <w:color w:val="000000"/>
              </w:rPr>
            </w:pPr>
          </w:p>
        </w:tc>
        <w:tc>
          <w:tcPr>
            <w:tcW w:w="567" w:type="dxa"/>
            <w:shd w:val="clear" w:color="auto" w:fill="auto"/>
            <w:vAlign w:val="center"/>
          </w:tcPr>
          <w:p w14:paraId="48C540C4" w14:textId="77777777" w:rsidR="00285B1F" w:rsidRPr="007001F1" w:rsidRDefault="00285B1F" w:rsidP="00901910">
            <w:pPr>
              <w:jc w:val="center"/>
              <w:rPr>
                <w:color w:val="000000"/>
              </w:rPr>
            </w:pPr>
          </w:p>
        </w:tc>
        <w:tc>
          <w:tcPr>
            <w:tcW w:w="776" w:type="dxa"/>
            <w:shd w:val="clear" w:color="auto" w:fill="auto"/>
            <w:vAlign w:val="center"/>
          </w:tcPr>
          <w:p w14:paraId="52527E96" w14:textId="77777777" w:rsidR="00285B1F" w:rsidRPr="007001F1" w:rsidRDefault="00285B1F" w:rsidP="00901910">
            <w:pPr>
              <w:jc w:val="center"/>
              <w:rPr>
                <w:color w:val="000000"/>
              </w:rPr>
            </w:pPr>
          </w:p>
        </w:tc>
        <w:tc>
          <w:tcPr>
            <w:tcW w:w="1775" w:type="dxa"/>
            <w:shd w:val="clear" w:color="auto" w:fill="auto"/>
            <w:vAlign w:val="center"/>
          </w:tcPr>
          <w:p w14:paraId="41CF2319" w14:textId="77777777" w:rsidR="00285B1F" w:rsidRPr="007001F1" w:rsidRDefault="00285B1F" w:rsidP="00901910">
            <w:pPr>
              <w:jc w:val="center"/>
              <w:rPr>
                <w:color w:val="000000"/>
              </w:rPr>
            </w:pPr>
          </w:p>
        </w:tc>
      </w:tr>
      <w:tr w:rsidR="00285B1F" w:rsidRPr="007001F1" w14:paraId="2489D1F8" w14:textId="77777777" w:rsidTr="002D20F9">
        <w:trPr>
          <w:trHeight w:val="675"/>
        </w:trPr>
        <w:tc>
          <w:tcPr>
            <w:tcW w:w="582" w:type="dxa"/>
            <w:vMerge/>
            <w:shd w:val="clear" w:color="auto" w:fill="auto"/>
            <w:noWrap/>
            <w:vAlign w:val="center"/>
          </w:tcPr>
          <w:p w14:paraId="1C7A5FD2" w14:textId="77777777" w:rsidR="00285B1F" w:rsidRPr="007001F1" w:rsidRDefault="00285B1F" w:rsidP="00901910">
            <w:pPr>
              <w:jc w:val="center"/>
              <w:rPr>
                <w:color w:val="000000"/>
              </w:rPr>
            </w:pPr>
          </w:p>
        </w:tc>
        <w:tc>
          <w:tcPr>
            <w:tcW w:w="4820" w:type="dxa"/>
            <w:gridSpan w:val="2"/>
            <w:shd w:val="clear" w:color="auto" w:fill="auto"/>
            <w:vAlign w:val="center"/>
          </w:tcPr>
          <w:p w14:paraId="1DBACEFD" w14:textId="77777777" w:rsidR="00285B1F" w:rsidRPr="007001F1" w:rsidRDefault="00285B1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A36F44" w14:textId="77777777" w:rsidR="00285B1F" w:rsidRPr="007001F1" w:rsidRDefault="00285B1F" w:rsidP="00901910">
            <w:pPr>
              <w:jc w:val="center"/>
              <w:rPr>
                <w:color w:val="000000"/>
              </w:rPr>
            </w:pPr>
          </w:p>
        </w:tc>
        <w:tc>
          <w:tcPr>
            <w:tcW w:w="567" w:type="dxa"/>
            <w:shd w:val="clear" w:color="auto" w:fill="auto"/>
            <w:vAlign w:val="center"/>
          </w:tcPr>
          <w:p w14:paraId="72F055BF" w14:textId="77777777" w:rsidR="00285B1F" w:rsidRPr="007001F1" w:rsidRDefault="00285B1F" w:rsidP="00901910">
            <w:pPr>
              <w:jc w:val="center"/>
              <w:rPr>
                <w:color w:val="000000"/>
              </w:rPr>
            </w:pPr>
          </w:p>
        </w:tc>
        <w:tc>
          <w:tcPr>
            <w:tcW w:w="776" w:type="dxa"/>
            <w:shd w:val="clear" w:color="auto" w:fill="auto"/>
            <w:vAlign w:val="center"/>
          </w:tcPr>
          <w:p w14:paraId="09167C9F" w14:textId="77777777" w:rsidR="00285B1F" w:rsidRPr="007001F1" w:rsidRDefault="00285B1F" w:rsidP="00901910">
            <w:pPr>
              <w:jc w:val="center"/>
              <w:rPr>
                <w:color w:val="000000"/>
              </w:rPr>
            </w:pPr>
          </w:p>
        </w:tc>
        <w:tc>
          <w:tcPr>
            <w:tcW w:w="1775" w:type="dxa"/>
            <w:shd w:val="clear" w:color="auto" w:fill="auto"/>
            <w:vAlign w:val="center"/>
          </w:tcPr>
          <w:p w14:paraId="3EB79988" w14:textId="77777777" w:rsidR="00285B1F" w:rsidRPr="007001F1" w:rsidRDefault="00285B1F" w:rsidP="00901910">
            <w:pPr>
              <w:jc w:val="center"/>
              <w:rPr>
                <w:color w:val="000000"/>
              </w:rPr>
            </w:pPr>
          </w:p>
        </w:tc>
      </w:tr>
      <w:tr w:rsidR="00901910" w:rsidRPr="007001F1" w14:paraId="556A3CCE" w14:textId="77777777" w:rsidTr="002D20F9">
        <w:trPr>
          <w:trHeight w:val="20"/>
        </w:trPr>
        <w:tc>
          <w:tcPr>
            <w:tcW w:w="582" w:type="dxa"/>
            <w:shd w:val="clear" w:color="auto" w:fill="auto"/>
            <w:noWrap/>
            <w:vAlign w:val="center"/>
            <w:hideMark/>
          </w:tcPr>
          <w:p w14:paraId="5648EF95" w14:textId="77777777"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14:paraId="471C14D3" w14:textId="77777777"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1B57B97F"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F74049F"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0E2062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2A13D1F4" w14:textId="77777777" w:rsidR="00901910" w:rsidRPr="007001F1" w:rsidRDefault="00901910" w:rsidP="00901910">
            <w:pPr>
              <w:jc w:val="center"/>
              <w:rPr>
                <w:color w:val="000000"/>
              </w:rPr>
            </w:pPr>
            <w:r w:rsidRPr="007001F1">
              <w:rPr>
                <w:color w:val="000000"/>
                <w:sz w:val="22"/>
                <w:szCs w:val="22"/>
              </w:rPr>
              <w:t> </w:t>
            </w:r>
          </w:p>
        </w:tc>
      </w:tr>
      <w:tr w:rsidR="00901910" w:rsidRPr="007001F1" w14:paraId="3B5BD6DF" w14:textId="77777777" w:rsidTr="002D20F9">
        <w:trPr>
          <w:trHeight w:val="20"/>
        </w:trPr>
        <w:tc>
          <w:tcPr>
            <w:tcW w:w="582" w:type="dxa"/>
            <w:shd w:val="clear" w:color="auto" w:fill="auto"/>
            <w:noWrap/>
            <w:vAlign w:val="center"/>
            <w:hideMark/>
          </w:tcPr>
          <w:p w14:paraId="67AB8965" w14:textId="77777777"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14:paraId="3AC2CA5F" w14:textId="77777777"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14:paraId="5DDA80D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228CB7C1"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B723B3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8554C45" w14:textId="77777777" w:rsidR="00901910" w:rsidRPr="007001F1" w:rsidRDefault="00901910" w:rsidP="00901910">
            <w:pPr>
              <w:jc w:val="center"/>
              <w:rPr>
                <w:color w:val="000000"/>
              </w:rPr>
            </w:pPr>
            <w:r w:rsidRPr="007001F1">
              <w:rPr>
                <w:color w:val="000000"/>
                <w:sz w:val="22"/>
                <w:szCs w:val="22"/>
              </w:rPr>
              <w:t> </w:t>
            </w:r>
          </w:p>
        </w:tc>
      </w:tr>
      <w:tr w:rsidR="00944D0F" w:rsidRPr="007001F1" w14:paraId="2B24BB6A" w14:textId="77777777" w:rsidTr="002D20F9">
        <w:trPr>
          <w:trHeight w:val="1140"/>
        </w:trPr>
        <w:tc>
          <w:tcPr>
            <w:tcW w:w="582" w:type="dxa"/>
            <w:vMerge w:val="restart"/>
            <w:shd w:val="clear" w:color="auto" w:fill="auto"/>
            <w:noWrap/>
            <w:vAlign w:val="center"/>
            <w:hideMark/>
          </w:tcPr>
          <w:p w14:paraId="4D4F00C1" w14:textId="77777777"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14:paraId="6ADCBA7C" w14:textId="77777777"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0EB271A"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4847D441"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06A6AA38"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2DCC956" w14:textId="77777777" w:rsidR="00944D0F" w:rsidRPr="007001F1" w:rsidRDefault="00944D0F" w:rsidP="00901910">
            <w:pPr>
              <w:jc w:val="center"/>
              <w:rPr>
                <w:color w:val="000000"/>
              </w:rPr>
            </w:pPr>
            <w:r w:rsidRPr="007001F1">
              <w:rPr>
                <w:color w:val="000000"/>
                <w:sz w:val="22"/>
                <w:szCs w:val="22"/>
              </w:rPr>
              <w:t> </w:t>
            </w:r>
          </w:p>
        </w:tc>
      </w:tr>
      <w:tr w:rsidR="00944D0F" w:rsidRPr="007001F1" w14:paraId="0AE575FA" w14:textId="77777777" w:rsidTr="002D20F9">
        <w:trPr>
          <w:trHeight w:val="921"/>
        </w:trPr>
        <w:tc>
          <w:tcPr>
            <w:tcW w:w="582" w:type="dxa"/>
            <w:vMerge/>
            <w:shd w:val="clear" w:color="auto" w:fill="auto"/>
            <w:noWrap/>
            <w:vAlign w:val="center"/>
          </w:tcPr>
          <w:p w14:paraId="3B369CD0" w14:textId="77777777" w:rsidR="00944D0F" w:rsidRPr="007001F1" w:rsidRDefault="00944D0F" w:rsidP="00901910">
            <w:pPr>
              <w:jc w:val="center"/>
              <w:rPr>
                <w:color w:val="000000"/>
              </w:rPr>
            </w:pPr>
          </w:p>
        </w:tc>
        <w:tc>
          <w:tcPr>
            <w:tcW w:w="4820" w:type="dxa"/>
            <w:gridSpan w:val="2"/>
            <w:shd w:val="clear" w:color="auto" w:fill="auto"/>
            <w:vAlign w:val="center"/>
          </w:tcPr>
          <w:p w14:paraId="392AA018" w14:textId="77777777"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14:paraId="334C8BF7" w14:textId="77777777" w:rsidR="00944D0F" w:rsidRPr="007001F1" w:rsidRDefault="00944D0F" w:rsidP="00901910">
            <w:pPr>
              <w:jc w:val="center"/>
              <w:rPr>
                <w:color w:val="000000"/>
              </w:rPr>
            </w:pPr>
          </w:p>
        </w:tc>
        <w:tc>
          <w:tcPr>
            <w:tcW w:w="567" w:type="dxa"/>
            <w:shd w:val="clear" w:color="auto" w:fill="auto"/>
            <w:vAlign w:val="center"/>
          </w:tcPr>
          <w:p w14:paraId="1AA25501" w14:textId="77777777" w:rsidR="00944D0F" w:rsidRPr="007001F1" w:rsidRDefault="00944D0F" w:rsidP="00901910">
            <w:pPr>
              <w:jc w:val="center"/>
              <w:rPr>
                <w:color w:val="000000"/>
              </w:rPr>
            </w:pPr>
          </w:p>
        </w:tc>
        <w:tc>
          <w:tcPr>
            <w:tcW w:w="776" w:type="dxa"/>
            <w:shd w:val="clear" w:color="auto" w:fill="auto"/>
            <w:vAlign w:val="center"/>
          </w:tcPr>
          <w:p w14:paraId="60A3CBC5" w14:textId="77777777" w:rsidR="00944D0F" w:rsidRPr="007001F1" w:rsidRDefault="00944D0F" w:rsidP="00901910">
            <w:pPr>
              <w:jc w:val="center"/>
              <w:rPr>
                <w:color w:val="000000"/>
              </w:rPr>
            </w:pPr>
          </w:p>
        </w:tc>
        <w:tc>
          <w:tcPr>
            <w:tcW w:w="1775" w:type="dxa"/>
            <w:shd w:val="clear" w:color="auto" w:fill="auto"/>
            <w:vAlign w:val="center"/>
          </w:tcPr>
          <w:p w14:paraId="06CD3E8E" w14:textId="77777777" w:rsidR="00944D0F" w:rsidRPr="007001F1" w:rsidRDefault="00944D0F" w:rsidP="00901910">
            <w:pPr>
              <w:jc w:val="center"/>
              <w:rPr>
                <w:color w:val="000000"/>
              </w:rPr>
            </w:pPr>
          </w:p>
        </w:tc>
      </w:tr>
      <w:tr w:rsidR="00944D0F" w:rsidRPr="007001F1" w14:paraId="4487BB2D" w14:textId="77777777" w:rsidTr="002D20F9">
        <w:trPr>
          <w:trHeight w:val="751"/>
        </w:trPr>
        <w:tc>
          <w:tcPr>
            <w:tcW w:w="582" w:type="dxa"/>
            <w:shd w:val="clear" w:color="auto" w:fill="auto"/>
            <w:noWrap/>
            <w:vAlign w:val="center"/>
            <w:hideMark/>
          </w:tcPr>
          <w:p w14:paraId="1FEBA7A0" w14:textId="77777777"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14:paraId="2E8A7A9F" w14:textId="77777777"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14:paraId="118EE2E8"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1A39A26"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6C5D82A9"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5A6A8BF2" w14:textId="77777777" w:rsidR="00944D0F" w:rsidRPr="007001F1" w:rsidRDefault="00944D0F" w:rsidP="00901910">
            <w:pPr>
              <w:jc w:val="center"/>
              <w:rPr>
                <w:color w:val="000000"/>
              </w:rPr>
            </w:pPr>
            <w:r w:rsidRPr="007001F1">
              <w:rPr>
                <w:color w:val="000000"/>
                <w:sz w:val="22"/>
                <w:szCs w:val="22"/>
              </w:rPr>
              <w:t> </w:t>
            </w:r>
          </w:p>
        </w:tc>
      </w:tr>
      <w:tr w:rsidR="00901910" w:rsidRPr="007001F1" w14:paraId="26CBD705" w14:textId="77777777" w:rsidTr="002D20F9">
        <w:trPr>
          <w:trHeight w:val="20"/>
        </w:trPr>
        <w:tc>
          <w:tcPr>
            <w:tcW w:w="582" w:type="dxa"/>
            <w:shd w:val="clear" w:color="auto" w:fill="auto"/>
            <w:noWrap/>
            <w:vAlign w:val="center"/>
            <w:hideMark/>
          </w:tcPr>
          <w:p w14:paraId="26247548" w14:textId="77777777"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14:paraId="5FB40D04" w14:textId="77777777"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96445B2"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6D27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461EBB2"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B9BE5CD" w14:textId="77777777" w:rsidR="00901910" w:rsidRPr="007001F1" w:rsidRDefault="00901910" w:rsidP="00901910">
            <w:pPr>
              <w:jc w:val="center"/>
              <w:rPr>
                <w:color w:val="000000"/>
              </w:rPr>
            </w:pPr>
            <w:r w:rsidRPr="007001F1">
              <w:rPr>
                <w:color w:val="000000"/>
                <w:sz w:val="22"/>
                <w:szCs w:val="22"/>
              </w:rPr>
              <w:t> </w:t>
            </w:r>
          </w:p>
        </w:tc>
      </w:tr>
      <w:tr w:rsidR="00944D0F" w:rsidRPr="007001F1" w14:paraId="0272B8CC" w14:textId="77777777" w:rsidTr="002D20F9">
        <w:trPr>
          <w:trHeight w:val="607"/>
        </w:trPr>
        <w:tc>
          <w:tcPr>
            <w:tcW w:w="582" w:type="dxa"/>
            <w:vMerge w:val="restart"/>
            <w:shd w:val="clear" w:color="auto" w:fill="auto"/>
            <w:noWrap/>
            <w:vAlign w:val="center"/>
            <w:hideMark/>
          </w:tcPr>
          <w:p w14:paraId="7504A3DE" w14:textId="77777777"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14:paraId="4E0F7FAC" w14:textId="77777777"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14:paraId="43A1C56C"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01F9534"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46ABC4FB"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6B0A9E6" w14:textId="77777777" w:rsidR="00944D0F" w:rsidRPr="007001F1" w:rsidRDefault="00944D0F" w:rsidP="00901910">
            <w:pPr>
              <w:jc w:val="center"/>
              <w:rPr>
                <w:color w:val="000000"/>
              </w:rPr>
            </w:pPr>
            <w:r w:rsidRPr="007001F1">
              <w:rPr>
                <w:color w:val="000000"/>
                <w:sz w:val="22"/>
                <w:szCs w:val="22"/>
              </w:rPr>
              <w:t> </w:t>
            </w:r>
          </w:p>
        </w:tc>
      </w:tr>
      <w:tr w:rsidR="00944D0F" w:rsidRPr="007001F1" w14:paraId="32764D4C" w14:textId="77777777" w:rsidTr="002D20F9">
        <w:trPr>
          <w:trHeight w:val="885"/>
        </w:trPr>
        <w:tc>
          <w:tcPr>
            <w:tcW w:w="582" w:type="dxa"/>
            <w:vMerge/>
            <w:shd w:val="clear" w:color="auto" w:fill="auto"/>
            <w:noWrap/>
            <w:vAlign w:val="center"/>
          </w:tcPr>
          <w:p w14:paraId="06280E3B" w14:textId="77777777" w:rsidR="00944D0F" w:rsidRPr="007001F1" w:rsidRDefault="00944D0F" w:rsidP="00901910">
            <w:pPr>
              <w:jc w:val="center"/>
              <w:rPr>
                <w:color w:val="000000"/>
              </w:rPr>
            </w:pPr>
          </w:p>
        </w:tc>
        <w:tc>
          <w:tcPr>
            <w:tcW w:w="4820" w:type="dxa"/>
            <w:gridSpan w:val="2"/>
            <w:shd w:val="clear" w:color="auto" w:fill="auto"/>
            <w:vAlign w:val="center"/>
          </w:tcPr>
          <w:p w14:paraId="49B68FAE" w14:textId="77777777"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7BB2D10D" w14:textId="77777777" w:rsidR="00944D0F" w:rsidRPr="007001F1" w:rsidRDefault="00944D0F" w:rsidP="00901910">
            <w:pPr>
              <w:jc w:val="center"/>
              <w:rPr>
                <w:color w:val="000000"/>
              </w:rPr>
            </w:pPr>
          </w:p>
        </w:tc>
        <w:tc>
          <w:tcPr>
            <w:tcW w:w="567" w:type="dxa"/>
            <w:shd w:val="clear" w:color="auto" w:fill="auto"/>
            <w:vAlign w:val="center"/>
          </w:tcPr>
          <w:p w14:paraId="160AE240" w14:textId="77777777" w:rsidR="00944D0F" w:rsidRPr="007001F1" w:rsidRDefault="00944D0F" w:rsidP="00901910">
            <w:pPr>
              <w:jc w:val="center"/>
              <w:rPr>
                <w:color w:val="000000"/>
              </w:rPr>
            </w:pPr>
          </w:p>
        </w:tc>
        <w:tc>
          <w:tcPr>
            <w:tcW w:w="776" w:type="dxa"/>
            <w:shd w:val="clear" w:color="auto" w:fill="auto"/>
            <w:vAlign w:val="center"/>
          </w:tcPr>
          <w:p w14:paraId="3A9674E9" w14:textId="77777777" w:rsidR="00944D0F" w:rsidRPr="007001F1" w:rsidRDefault="00944D0F" w:rsidP="00901910">
            <w:pPr>
              <w:jc w:val="center"/>
              <w:rPr>
                <w:color w:val="000000"/>
              </w:rPr>
            </w:pPr>
          </w:p>
        </w:tc>
        <w:tc>
          <w:tcPr>
            <w:tcW w:w="1775" w:type="dxa"/>
            <w:shd w:val="clear" w:color="auto" w:fill="auto"/>
            <w:vAlign w:val="center"/>
          </w:tcPr>
          <w:p w14:paraId="390FE94F" w14:textId="77777777" w:rsidR="00944D0F" w:rsidRPr="007001F1" w:rsidRDefault="00944D0F" w:rsidP="00901910">
            <w:pPr>
              <w:jc w:val="center"/>
              <w:rPr>
                <w:color w:val="000000"/>
              </w:rPr>
            </w:pPr>
          </w:p>
        </w:tc>
      </w:tr>
      <w:tr w:rsidR="00901910" w:rsidRPr="007001F1" w14:paraId="2A416193" w14:textId="77777777" w:rsidTr="002D20F9">
        <w:trPr>
          <w:trHeight w:val="20"/>
        </w:trPr>
        <w:tc>
          <w:tcPr>
            <w:tcW w:w="582" w:type="dxa"/>
            <w:shd w:val="clear" w:color="auto" w:fill="auto"/>
            <w:noWrap/>
            <w:vAlign w:val="center"/>
            <w:hideMark/>
          </w:tcPr>
          <w:p w14:paraId="7F802F07" w14:textId="77777777"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14:paraId="73991840" w14:textId="77777777"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5344411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7C80FFB7"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DF07D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63BABFA" w14:textId="77777777" w:rsidR="00901910" w:rsidRPr="007001F1" w:rsidRDefault="00901910" w:rsidP="00901910">
            <w:pPr>
              <w:jc w:val="center"/>
              <w:rPr>
                <w:color w:val="000000"/>
              </w:rPr>
            </w:pPr>
            <w:r w:rsidRPr="007001F1">
              <w:rPr>
                <w:color w:val="000000"/>
                <w:sz w:val="22"/>
                <w:szCs w:val="22"/>
              </w:rPr>
              <w:t> </w:t>
            </w:r>
          </w:p>
        </w:tc>
      </w:tr>
      <w:tr w:rsidR="00901910" w:rsidRPr="007001F1" w14:paraId="48C07FBA" w14:textId="77777777" w:rsidTr="002D20F9">
        <w:trPr>
          <w:trHeight w:val="20"/>
        </w:trPr>
        <w:tc>
          <w:tcPr>
            <w:tcW w:w="582" w:type="dxa"/>
            <w:shd w:val="clear" w:color="auto" w:fill="auto"/>
            <w:noWrap/>
            <w:vAlign w:val="center"/>
            <w:hideMark/>
          </w:tcPr>
          <w:p w14:paraId="29491062" w14:textId="77777777"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14:paraId="73063A1E" w14:textId="77777777"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50F08BC8"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72F4D4D"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CB54E0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428022B6" w14:textId="77777777" w:rsidR="00901910" w:rsidRPr="007001F1" w:rsidRDefault="00901910" w:rsidP="00901910">
            <w:pPr>
              <w:jc w:val="center"/>
              <w:rPr>
                <w:color w:val="000000"/>
              </w:rPr>
            </w:pPr>
            <w:r w:rsidRPr="007001F1">
              <w:rPr>
                <w:color w:val="000000"/>
                <w:sz w:val="22"/>
                <w:szCs w:val="22"/>
              </w:rPr>
              <w:t> </w:t>
            </w:r>
          </w:p>
        </w:tc>
      </w:tr>
      <w:tr w:rsidR="00944D0F" w:rsidRPr="007001F1" w14:paraId="21CC4AD7" w14:textId="77777777" w:rsidTr="002D20F9">
        <w:trPr>
          <w:trHeight w:val="366"/>
        </w:trPr>
        <w:tc>
          <w:tcPr>
            <w:tcW w:w="582" w:type="dxa"/>
            <w:vMerge w:val="restart"/>
            <w:shd w:val="clear" w:color="auto" w:fill="auto"/>
            <w:noWrap/>
            <w:vAlign w:val="center"/>
            <w:hideMark/>
          </w:tcPr>
          <w:p w14:paraId="1BF0D3B8" w14:textId="77777777"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14:paraId="00F708D3" w14:textId="77777777"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01A2500"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260A3A22"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164F41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8F60936"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AC3AD4" w14:textId="77777777" w:rsidTr="002D20F9">
        <w:trPr>
          <w:trHeight w:val="416"/>
        </w:trPr>
        <w:tc>
          <w:tcPr>
            <w:tcW w:w="582" w:type="dxa"/>
            <w:vMerge/>
            <w:shd w:val="clear" w:color="auto" w:fill="auto"/>
            <w:noWrap/>
            <w:vAlign w:val="center"/>
          </w:tcPr>
          <w:p w14:paraId="355FD500" w14:textId="77777777" w:rsidR="00944D0F" w:rsidRPr="007001F1" w:rsidRDefault="00944D0F" w:rsidP="00901910">
            <w:pPr>
              <w:jc w:val="center"/>
              <w:rPr>
                <w:color w:val="000000"/>
              </w:rPr>
            </w:pPr>
          </w:p>
        </w:tc>
        <w:tc>
          <w:tcPr>
            <w:tcW w:w="4820" w:type="dxa"/>
            <w:gridSpan w:val="2"/>
            <w:shd w:val="clear" w:color="auto" w:fill="auto"/>
            <w:vAlign w:val="center"/>
          </w:tcPr>
          <w:p w14:paraId="387B3200" w14:textId="77777777"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6939EB09" w14:textId="77777777" w:rsidR="00944D0F" w:rsidRPr="007001F1" w:rsidRDefault="00944D0F" w:rsidP="00901910">
            <w:pPr>
              <w:jc w:val="center"/>
              <w:rPr>
                <w:color w:val="000000"/>
              </w:rPr>
            </w:pPr>
          </w:p>
        </w:tc>
        <w:tc>
          <w:tcPr>
            <w:tcW w:w="567" w:type="dxa"/>
            <w:shd w:val="clear" w:color="auto" w:fill="auto"/>
            <w:vAlign w:val="center"/>
          </w:tcPr>
          <w:p w14:paraId="6DFAAB95" w14:textId="77777777" w:rsidR="00944D0F" w:rsidRPr="007001F1" w:rsidRDefault="00944D0F" w:rsidP="00901910">
            <w:pPr>
              <w:jc w:val="center"/>
              <w:rPr>
                <w:color w:val="000000"/>
              </w:rPr>
            </w:pPr>
          </w:p>
        </w:tc>
        <w:tc>
          <w:tcPr>
            <w:tcW w:w="776" w:type="dxa"/>
            <w:shd w:val="clear" w:color="auto" w:fill="auto"/>
            <w:vAlign w:val="center"/>
          </w:tcPr>
          <w:p w14:paraId="449561DF" w14:textId="77777777" w:rsidR="00944D0F" w:rsidRPr="007001F1" w:rsidRDefault="00944D0F" w:rsidP="00901910">
            <w:pPr>
              <w:jc w:val="center"/>
              <w:rPr>
                <w:color w:val="000000"/>
              </w:rPr>
            </w:pPr>
          </w:p>
        </w:tc>
        <w:tc>
          <w:tcPr>
            <w:tcW w:w="1775" w:type="dxa"/>
            <w:shd w:val="clear" w:color="auto" w:fill="auto"/>
            <w:vAlign w:val="center"/>
          </w:tcPr>
          <w:p w14:paraId="31D893D6" w14:textId="77777777" w:rsidR="00944D0F" w:rsidRPr="007001F1" w:rsidRDefault="00944D0F" w:rsidP="00901910">
            <w:pPr>
              <w:jc w:val="center"/>
              <w:rPr>
                <w:color w:val="000000"/>
              </w:rPr>
            </w:pPr>
          </w:p>
        </w:tc>
      </w:tr>
      <w:tr w:rsidR="00944D0F" w:rsidRPr="007001F1" w14:paraId="56A8ADE0" w14:textId="77777777" w:rsidTr="002D20F9">
        <w:trPr>
          <w:trHeight w:val="324"/>
        </w:trPr>
        <w:tc>
          <w:tcPr>
            <w:tcW w:w="582" w:type="dxa"/>
            <w:vMerge/>
            <w:shd w:val="clear" w:color="auto" w:fill="auto"/>
            <w:noWrap/>
            <w:vAlign w:val="center"/>
          </w:tcPr>
          <w:p w14:paraId="5659B8CC" w14:textId="77777777" w:rsidR="00944D0F" w:rsidRPr="007001F1" w:rsidRDefault="00944D0F" w:rsidP="00901910">
            <w:pPr>
              <w:jc w:val="center"/>
              <w:rPr>
                <w:color w:val="000000"/>
              </w:rPr>
            </w:pPr>
          </w:p>
        </w:tc>
        <w:tc>
          <w:tcPr>
            <w:tcW w:w="4820" w:type="dxa"/>
            <w:gridSpan w:val="2"/>
            <w:shd w:val="clear" w:color="auto" w:fill="auto"/>
            <w:vAlign w:val="center"/>
          </w:tcPr>
          <w:p w14:paraId="4B134586" w14:textId="77777777"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3D5EF03C" w14:textId="77777777" w:rsidR="00944D0F" w:rsidRPr="007001F1" w:rsidRDefault="00944D0F" w:rsidP="00901910">
            <w:pPr>
              <w:jc w:val="center"/>
              <w:rPr>
                <w:color w:val="000000"/>
              </w:rPr>
            </w:pPr>
          </w:p>
        </w:tc>
        <w:tc>
          <w:tcPr>
            <w:tcW w:w="567" w:type="dxa"/>
            <w:shd w:val="clear" w:color="auto" w:fill="auto"/>
            <w:vAlign w:val="center"/>
          </w:tcPr>
          <w:p w14:paraId="7E32FD5E" w14:textId="77777777" w:rsidR="00944D0F" w:rsidRPr="007001F1" w:rsidRDefault="00944D0F" w:rsidP="00901910">
            <w:pPr>
              <w:jc w:val="center"/>
              <w:rPr>
                <w:color w:val="000000"/>
              </w:rPr>
            </w:pPr>
          </w:p>
        </w:tc>
        <w:tc>
          <w:tcPr>
            <w:tcW w:w="776" w:type="dxa"/>
            <w:shd w:val="clear" w:color="auto" w:fill="auto"/>
            <w:vAlign w:val="center"/>
          </w:tcPr>
          <w:p w14:paraId="052EFB9C" w14:textId="77777777" w:rsidR="00944D0F" w:rsidRPr="007001F1" w:rsidRDefault="00944D0F" w:rsidP="00901910">
            <w:pPr>
              <w:jc w:val="center"/>
              <w:rPr>
                <w:color w:val="000000"/>
              </w:rPr>
            </w:pPr>
          </w:p>
        </w:tc>
        <w:tc>
          <w:tcPr>
            <w:tcW w:w="1775" w:type="dxa"/>
            <w:shd w:val="clear" w:color="auto" w:fill="auto"/>
            <w:vAlign w:val="center"/>
          </w:tcPr>
          <w:p w14:paraId="767737E8" w14:textId="77777777" w:rsidR="00944D0F" w:rsidRPr="007001F1" w:rsidRDefault="00944D0F" w:rsidP="00901910">
            <w:pPr>
              <w:jc w:val="center"/>
              <w:rPr>
                <w:color w:val="000000"/>
              </w:rPr>
            </w:pPr>
          </w:p>
        </w:tc>
      </w:tr>
      <w:tr w:rsidR="00944D0F" w:rsidRPr="007001F1" w14:paraId="3B7E4985" w14:textId="77777777" w:rsidTr="002D20F9">
        <w:trPr>
          <w:trHeight w:val="633"/>
        </w:trPr>
        <w:tc>
          <w:tcPr>
            <w:tcW w:w="582" w:type="dxa"/>
            <w:vMerge/>
            <w:shd w:val="clear" w:color="auto" w:fill="auto"/>
            <w:noWrap/>
            <w:vAlign w:val="center"/>
          </w:tcPr>
          <w:p w14:paraId="2023481D" w14:textId="77777777" w:rsidR="00944D0F" w:rsidRPr="007001F1" w:rsidRDefault="00944D0F" w:rsidP="00901910">
            <w:pPr>
              <w:jc w:val="center"/>
              <w:rPr>
                <w:color w:val="000000"/>
              </w:rPr>
            </w:pPr>
          </w:p>
        </w:tc>
        <w:tc>
          <w:tcPr>
            <w:tcW w:w="4820" w:type="dxa"/>
            <w:gridSpan w:val="2"/>
            <w:shd w:val="clear" w:color="auto" w:fill="auto"/>
            <w:vAlign w:val="center"/>
          </w:tcPr>
          <w:p w14:paraId="04923CEE" w14:textId="77777777"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938395E" w14:textId="77777777" w:rsidR="00944D0F" w:rsidRPr="007001F1" w:rsidRDefault="00944D0F" w:rsidP="00901910">
            <w:pPr>
              <w:jc w:val="center"/>
              <w:rPr>
                <w:color w:val="000000"/>
              </w:rPr>
            </w:pPr>
          </w:p>
        </w:tc>
        <w:tc>
          <w:tcPr>
            <w:tcW w:w="567" w:type="dxa"/>
            <w:shd w:val="clear" w:color="auto" w:fill="auto"/>
            <w:vAlign w:val="center"/>
          </w:tcPr>
          <w:p w14:paraId="7CFDD337" w14:textId="77777777" w:rsidR="00944D0F" w:rsidRPr="007001F1" w:rsidRDefault="00944D0F" w:rsidP="00901910">
            <w:pPr>
              <w:jc w:val="center"/>
              <w:rPr>
                <w:color w:val="000000"/>
              </w:rPr>
            </w:pPr>
          </w:p>
        </w:tc>
        <w:tc>
          <w:tcPr>
            <w:tcW w:w="776" w:type="dxa"/>
            <w:shd w:val="clear" w:color="auto" w:fill="auto"/>
            <w:vAlign w:val="center"/>
          </w:tcPr>
          <w:p w14:paraId="309CDFCA" w14:textId="77777777" w:rsidR="00944D0F" w:rsidRPr="007001F1" w:rsidRDefault="00944D0F" w:rsidP="00901910">
            <w:pPr>
              <w:jc w:val="center"/>
              <w:rPr>
                <w:color w:val="000000"/>
              </w:rPr>
            </w:pPr>
          </w:p>
        </w:tc>
        <w:tc>
          <w:tcPr>
            <w:tcW w:w="1775" w:type="dxa"/>
            <w:shd w:val="clear" w:color="auto" w:fill="auto"/>
            <w:vAlign w:val="center"/>
          </w:tcPr>
          <w:p w14:paraId="0D421723" w14:textId="77777777" w:rsidR="00944D0F" w:rsidRPr="007001F1" w:rsidRDefault="00944D0F" w:rsidP="00901910">
            <w:pPr>
              <w:jc w:val="center"/>
              <w:rPr>
                <w:color w:val="000000"/>
              </w:rPr>
            </w:pPr>
          </w:p>
        </w:tc>
      </w:tr>
      <w:tr w:rsidR="00944D0F" w:rsidRPr="007001F1" w14:paraId="252B5BFA" w14:textId="77777777" w:rsidTr="002D20F9">
        <w:trPr>
          <w:trHeight w:val="760"/>
        </w:trPr>
        <w:tc>
          <w:tcPr>
            <w:tcW w:w="582" w:type="dxa"/>
            <w:vMerge w:val="restart"/>
            <w:shd w:val="clear" w:color="auto" w:fill="auto"/>
            <w:noWrap/>
            <w:vAlign w:val="center"/>
            <w:hideMark/>
          </w:tcPr>
          <w:p w14:paraId="76D748CE" w14:textId="77777777"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14:paraId="3C1110B4" w14:textId="77777777"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5BAAB9E"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1556D1A0"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3EB4991A"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31625A34" w14:textId="77777777" w:rsidR="00944D0F" w:rsidRPr="007001F1" w:rsidRDefault="00944D0F" w:rsidP="00901910">
            <w:pPr>
              <w:jc w:val="center"/>
              <w:rPr>
                <w:color w:val="000000"/>
              </w:rPr>
            </w:pPr>
            <w:r w:rsidRPr="007001F1">
              <w:rPr>
                <w:color w:val="000000"/>
                <w:sz w:val="22"/>
                <w:szCs w:val="22"/>
              </w:rPr>
              <w:t> </w:t>
            </w:r>
          </w:p>
        </w:tc>
      </w:tr>
      <w:tr w:rsidR="00944D0F" w:rsidRPr="007001F1" w14:paraId="1D0B485E" w14:textId="77777777" w:rsidTr="002D20F9">
        <w:trPr>
          <w:trHeight w:val="304"/>
        </w:trPr>
        <w:tc>
          <w:tcPr>
            <w:tcW w:w="582" w:type="dxa"/>
            <w:vMerge/>
            <w:shd w:val="clear" w:color="auto" w:fill="auto"/>
            <w:noWrap/>
            <w:vAlign w:val="center"/>
          </w:tcPr>
          <w:p w14:paraId="0B744C8E" w14:textId="77777777" w:rsidR="00944D0F" w:rsidRPr="007001F1" w:rsidRDefault="00944D0F" w:rsidP="00901910">
            <w:pPr>
              <w:jc w:val="center"/>
              <w:rPr>
                <w:color w:val="000000"/>
              </w:rPr>
            </w:pPr>
          </w:p>
        </w:tc>
        <w:tc>
          <w:tcPr>
            <w:tcW w:w="4820" w:type="dxa"/>
            <w:gridSpan w:val="2"/>
            <w:shd w:val="clear" w:color="auto" w:fill="auto"/>
            <w:vAlign w:val="center"/>
          </w:tcPr>
          <w:p w14:paraId="07A9A90C" w14:textId="77777777"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12C6F373" w14:textId="77777777" w:rsidR="00944D0F" w:rsidRPr="007001F1" w:rsidRDefault="00944D0F" w:rsidP="00901910">
            <w:pPr>
              <w:jc w:val="center"/>
              <w:rPr>
                <w:color w:val="000000"/>
              </w:rPr>
            </w:pPr>
          </w:p>
        </w:tc>
        <w:tc>
          <w:tcPr>
            <w:tcW w:w="567" w:type="dxa"/>
            <w:shd w:val="clear" w:color="auto" w:fill="auto"/>
            <w:vAlign w:val="center"/>
          </w:tcPr>
          <w:p w14:paraId="75763E31" w14:textId="77777777" w:rsidR="00944D0F" w:rsidRPr="007001F1" w:rsidRDefault="00944D0F" w:rsidP="00901910">
            <w:pPr>
              <w:jc w:val="center"/>
              <w:rPr>
                <w:color w:val="000000"/>
              </w:rPr>
            </w:pPr>
          </w:p>
        </w:tc>
        <w:tc>
          <w:tcPr>
            <w:tcW w:w="776" w:type="dxa"/>
            <w:shd w:val="clear" w:color="auto" w:fill="auto"/>
            <w:vAlign w:val="center"/>
          </w:tcPr>
          <w:p w14:paraId="543CDF93" w14:textId="77777777" w:rsidR="00944D0F" w:rsidRPr="007001F1" w:rsidRDefault="00944D0F" w:rsidP="00901910">
            <w:pPr>
              <w:jc w:val="center"/>
              <w:rPr>
                <w:color w:val="000000"/>
              </w:rPr>
            </w:pPr>
          </w:p>
        </w:tc>
        <w:tc>
          <w:tcPr>
            <w:tcW w:w="1775" w:type="dxa"/>
            <w:shd w:val="clear" w:color="auto" w:fill="auto"/>
            <w:vAlign w:val="center"/>
          </w:tcPr>
          <w:p w14:paraId="3E59FB52" w14:textId="77777777" w:rsidR="00944D0F" w:rsidRPr="007001F1" w:rsidRDefault="00944D0F" w:rsidP="00901910">
            <w:pPr>
              <w:jc w:val="center"/>
              <w:rPr>
                <w:color w:val="000000"/>
              </w:rPr>
            </w:pPr>
          </w:p>
        </w:tc>
      </w:tr>
      <w:tr w:rsidR="00944D0F" w:rsidRPr="007001F1" w14:paraId="287A1926" w14:textId="77777777" w:rsidTr="002D20F9">
        <w:trPr>
          <w:trHeight w:val="760"/>
        </w:trPr>
        <w:tc>
          <w:tcPr>
            <w:tcW w:w="582" w:type="dxa"/>
            <w:vMerge/>
            <w:shd w:val="clear" w:color="auto" w:fill="auto"/>
            <w:noWrap/>
            <w:vAlign w:val="center"/>
          </w:tcPr>
          <w:p w14:paraId="54E3EDE0" w14:textId="77777777" w:rsidR="00944D0F" w:rsidRPr="007001F1" w:rsidRDefault="00944D0F" w:rsidP="00901910">
            <w:pPr>
              <w:jc w:val="center"/>
              <w:rPr>
                <w:color w:val="000000"/>
              </w:rPr>
            </w:pPr>
          </w:p>
        </w:tc>
        <w:tc>
          <w:tcPr>
            <w:tcW w:w="4820" w:type="dxa"/>
            <w:gridSpan w:val="2"/>
            <w:shd w:val="clear" w:color="auto" w:fill="auto"/>
            <w:vAlign w:val="center"/>
          </w:tcPr>
          <w:p w14:paraId="47299F43" w14:textId="77777777"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CFB4F8" w14:textId="77777777" w:rsidR="00944D0F" w:rsidRPr="007001F1" w:rsidRDefault="00944D0F" w:rsidP="00901910">
            <w:pPr>
              <w:jc w:val="center"/>
              <w:rPr>
                <w:color w:val="000000"/>
              </w:rPr>
            </w:pPr>
          </w:p>
        </w:tc>
        <w:tc>
          <w:tcPr>
            <w:tcW w:w="567" w:type="dxa"/>
            <w:shd w:val="clear" w:color="auto" w:fill="auto"/>
            <w:vAlign w:val="center"/>
          </w:tcPr>
          <w:p w14:paraId="155E4997" w14:textId="77777777" w:rsidR="00944D0F" w:rsidRPr="007001F1" w:rsidRDefault="00944D0F" w:rsidP="00901910">
            <w:pPr>
              <w:jc w:val="center"/>
              <w:rPr>
                <w:color w:val="000000"/>
              </w:rPr>
            </w:pPr>
          </w:p>
        </w:tc>
        <w:tc>
          <w:tcPr>
            <w:tcW w:w="776" w:type="dxa"/>
            <w:shd w:val="clear" w:color="auto" w:fill="auto"/>
            <w:vAlign w:val="center"/>
          </w:tcPr>
          <w:p w14:paraId="5D39E1DF" w14:textId="77777777" w:rsidR="00944D0F" w:rsidRPr="007001F1" w:rsidRDefault="00944D0F" w:rsidP="00901910">
            <w:pPr>
              <w:jc w:val="center"/>
              <w:rPr>
                <w:color w:val="000000"/>
              </w:rPr>
            </w:pPr>
          </w:p>
        </w:tc>
        <w:tc>
          <w:tcPr>
            <w:tcW w:w="1775" w:type="dxa"/>
            <w:shd w:val="clear" w:color="auto" w:fill="auto"/>
            <w:vAlign w:val="center"/>
          </w:tcPr>
          <w:p w14:paraId="109B14D0" w14:textId="77777777" w:rsidR="00944D0F" w:rsidRPr="007001F1" w:rsidRDefault="00944D0F" w:rsidP="00901910">
            <w:pPr>
              <w:jc w:val="center"/>
              <w:rPr>
                <w:color w:val="000000"/>
              </w:rPr>
            </w:pPr>
          </w:p>
        </w:tc>
      </w:tr>
      <w:tr w:rsidR="00944D0F" w:rsidRPr="007001F1" w14:paraId="4E50D0E5" w14:textId="77777777" w:rsidTr="002D20F9">
        <w:trPr>
          <w:trHeight w:val="1140"/>
        </w:trPr>
        <w:tc>
          <w:tcPr>
            <w:tcW w:w="582" w:type="dxa"/>
            <w:vMerge w:val="restart"/>
            <w:shd w:val="clear" w:color="auto" w:fill="auto"/>
            <w:noWrap/>
            <w:vAlign w:val="center"/>
            <w:hideMark/>
          </w:tcPr>
          <w:p w14:paraId="6F239960" w14:textId="77777777"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14:paraId="43BFD828" w14:textId="77777777"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31D4601B"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B77C307"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C81A780"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1503D00A" w14:textId="77777777" w:rsidR="00944D0F" w:rsidRPr="007001F1" w:rsidRDefault="00944D0F" w:rsidP="00901910">
            <w:pPr>
              <w:jc w:val="center"/>
              <w:rPr>
                <w:color w:val="000000"/>
              </w:rPr>
            </w:pPr>
            <w:r w:rsidRPr="007001F1">
              <w:rPr>
                <w:color w:val="000000"/>
                <w:sz w:val="22"/>
                <w:szCs w:val="22"/>
              </w:rPr>
              <w:t> </w:t>
            </w:r>
          </w:p>
        </w:tc>
      </w:tr>
      <w:tr w:rsidR="00944D0F" w:rsidRPr="007001F1" w14:paraId="1E508699" w14:textId="77777777" w:rsidTr="002D20F9">
        <w:trPr>
          <w:trHeight w:val="1140"/>
        </w:trPr>
        <w:tc>
          <w:tcPr>
            <w:tcW w:w="582" w:type="dxa"/>
            <w:vMerge/>
            <w:shd w:val="clear" w:color="auto" w:fill="auto"/>
            <w:noWrap/>
            <w:vAlign w:val="center"/>
          </w:tcPr>
          <w:p w14:paraId="0D6AC30D" w14:textId="77777777" w:rsidR="00944D0F" w:rsidRPr="007001F1" w:rsidRDefault="00944D0F" w:rsidP="00901910">
            <w:pPr>
              <w:jc w:val="center"/>
              <w:rPr>
                <w:color w:val="000000"/>
              </w:rPr>
            </w:pPr>
          </w:p>
        </w:tc>
        <w:tc>
          <w:tcPr>
            <w:tcW w:w="4820" w:type="dxa"/>
            <w:gridSpan w:val="2"/>
            <w:shd w:val="clear" w:color="auto" w:fill="auto"/>
            <w:vAlign w:val="center"/>
          </w:tcPr>
          <w:p w14:paraId="53C985BD" w14:textId="77777777"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751C9074" w14:textId="77777777" w:rsidR="00944D0F" w:rsidRPr="007001F1" w:rsidRDefault="00944D0F" w:rsidP="00901910">
            <w:pPr>
              <w:jc w:val="center"/>
              <w:rPr>
                <w:color w:val="000000"/>
              </w:rPr>
            </w:pPr>
          </w:p>
        </w:tc>
        <w:tc>
          <w:tcPr>
            <w:tcW w:w="567" w:type="dxa"/>
            <w:shd w:val="clear" w:color="auto" w:fill="auto"/>
            <w:vAlign w:val="center"/>
          </w:tcPr>
          <w:p w14:paraId="63DEA873" w14:textId="77777777" w:rsidR="00944D0F" w:rsidRPr="007001F1" w:rsidRDefault="00944D0F" w:rsidP="00901910">
            <w:pPr>
              <w:jc w:val="center"/>
              <w:rPr>
                <w:color w:val="000000"/>
              </w:rPr>
            </w:pPr>
          </w:p>
        </w:tc>
        <w:tc>
          <w:tcPr>
            <w:tcW w:w="776" w:type="dxa"/>
            <w:shd w:val="clear" w:color="auto" w:fill="auto"/>
            <w:vAlign w:val="center"/>
          </w:tcPr>
          <w:p w14:paraId="6FF13CC9" w14:textId="77777777" w:rsidR="00944D0F" w:rsidRPr="007001F1" w:rsidRDefault="00944D0F" w:rsidP="00901910">
            <w:pPr>
              <w:jc w:val="center"/>
              <w:rPr>
                <w:color w:val="000000"/>
              </w:rPr>
            </w:pPr>
          </w:p>
        </w:tc>
        <w:tc>
          <w:tcPr>
            <w:tcW w:w="1775" w:type="dxa"/>
            <w:shd w:val="clear" w:color="auto" w:fill="auto"/>
            <w:vAlign w:val="center"/>
          </w:tcPr>
          <w:p w14:paraId="14B5D246" w14:textId="77777777" w:rsidR="00944D0F" w:rsidRPr="007001F1" w:rsidRDefault="00944D0F" w:rsidP="00901910">
            <w:pPr>
              <w:jc w:val="center"/>
              <w:rPr>
                <w:color w:val="000000"/>
              </w:rPr>
            </w:pPr>
          </w:p>
        </w:tc>
      </w:tr>
      <w:tr w:rsidR="00944D0F" w:rsidRPr="007001F1" w14:paraId="744BA454" w14:textId="77777777" w:rsidTr="002D20F9">
        <w:trPr>
          <w:trHeight w:val="1013"/>
        </w:trPr>
        <w:tc>
          <w:tcPr>
            <w:tcW w:w="582" w:type="dxa"/>
            <w:vMerge w:val="restart"/>
            <w:shd w:val="clear" w:color="auto" w:fill="auto"/>
            <w:noWrap/>
            <w:vAlign w:val="center"/>
            <w:hideMark/>
          </w:tcPr>
          <w:p w14:paraId="124853C8" w14:textId="77777777"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14:paraId="7BC2DBF8" w14:textId="77777777"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D7DC1C2"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5C7F3BAA"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820E345"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0BB80DE"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5370A9" w14:textId="77777777" w:rsidTr="002D20F9">
        <w:trPr>
          <w:trHeight w:val="660"/>
        </w:trPr>
        <w:tc>
          <w:tcPr>
            <w:tcW w:w="582" w:type="dxa"/>
            <w:vMerge/>
            <w:shd w:val="clear" w:color="auto" w:fill="auto"/>
            <w:noWrap/>
            <w:vAlign w:val="center"/>
          </w:tcPr>
          <w:p w14:paraId="14EC28FF" w14:textId="77777777" w:rsidR="00944D0F" w:rsidRPr="007001F1" w:rsidRDefault="00944D0F" w:rsidP="00901910">
            <w:pPr>
              <w:jc w:val="center"/>
              <w:rPr>
                <w:color w:val="000000"/>
              </w:rPr>
            </w:pPr>
          </w:p>
        </w:tc>
        <w:tc>
          <w:tcPr>
            <w:tcW w:w="4820" w:type="dxa"/>
            <w:gridSpan w:val="2"/>
            <w:shd w:val="clear" w:color="auto" w:fill="auto"/>
            <w:vAlign w:val="center"/>
          </w:tcPr>
          <w:p w14:paraId="42ED897D" w14:textId="77777777"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DC06BDC" w14:textId="77777777" w:rsidR="00944D0F" w:rsidRPr="007001F1" w:rsidRDefault="00944D0F" w:rsidP="00901910">
            <w:pPr>
              <w:jc w:val="center"/>
              <w:rPr>
                <w:color w:val="000000"/>
              </w:rPr>
            </w:pPr>
          </w:p>
        </w:tc>
        <w:tc>
          <w:tcPr>
            <w:tcW w:w="567" w:type="dxa"/>
            <w:shd w:val="clear" w:color="auto" w:fill="auto"/>
            <w:vAlign w:val="center"/>
          </w:tcPr>
          <w:p w14:paraId="49F69C88" w14:textId="77777777" w:rsidR="00944D0F" w:rsidRPr="007001F1" w:rsidRDefault="00944D0F" w:rsidP="00901910">
            <w:pPr>
              <w:jc w:val="center"/>
              <w:rPr>
                <w:color w:val="000000"/>
              </w:rPr>
            </w:pPr>
          </w:p>
        </w:tc>
        <w:tc>
          <w:tcPr>
            <w:tcW w:w="776" w:type="dxa"/>
            <w:shd w:val="clear" w:color="auto" w:fill="auto"/>
            <w:vAlign w:val="center"/>
          </w:tcPr>
          <w:p w14:paraId="14DFDD6F" w14:textId="77777777" w:rsidR="00944D0F" w:rsidRPr="007001F1" w:rsidRDefault="00944D0F" w:rsidP="00901910">
            <w:pPr>
              <w:jc w:val="center"/>
              <w:rPr>
                <w:color w:val="000000"/>
              </w:rPr>
            </w:pPr>
          </w:p>
        </w:tc>
        <w:tc>
          <w:tcPr>
            <w:tcW w:w="1775" w:type="dxa"/>
            <w:shd w:val="clear" w:color="auto" w:fill="auto"/>
            <w:vAlign w:val="center"/>
          </w:tcPr>
          <w:p w14:paraId="6B3E9E7F" w14:textId="77777777" w:rsidR="00944D0F" w:rsidRPr="007001F1" w:rsidRDefault="00944D0F" w:rsidP="00901910">
            <w:pPr>
              <w:jc w:val="center"/>
              <w:rPr>
                <w:color w:val="000000"/>
              </w:rPr>
            </w:pPr>
          </w:p>
        </w:tc>
      </w:tr>
      <w:tr w:rsidR="00901910" w:rsidRPr="007001F1" w14:paraId="53648478" w14:textId="77777777" w:rsidTr="002D20F9">
        <w:trPr>
          <w:trHeight w:val="20"/>
        </w:trPr>
        <w:tc>
          <w:tcPr>
            <w:tcW w:w="582" w:type="dxa"/>
            <w:shd w:val="clear" w:color="auto" w:fill="auto"/>
            <w:noWrap/>
            <w:vAlign w:val="center"/>
            <w:hideMark/>
          </w:tcPr>
          <w:p w14:paraId="0815ED6C" w14:textId="77777777"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14:paraId="4C41FC89" w14:textId="77777777"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A81E55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449199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366C86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224958" w14:textId="77777777" w:rsidR="00901910" w:rsidRPr="007001F1" w:rsidRDefault="00901910" w:rsidP="00901910">
            <w:pPr>
              <w:jc w:val="center"/>
              <w:rPr>
                <w:color w:val="000000"/>
              </w:rPr>
            </w:pPr>
            <w:r w:rsidRPr="007001F1">
              <w:rPr>
                <w:color w:val="000000"/>
                <w:sz w:val="22"/>
                <w:szCs w:val="22"/>
              </w:rPr>
              <w:t> </w:t>
            </w:r>
          </w:p>
        </w:tc>
      </w:tr>
      <w:tr w:rsidR="00901910" w:rsidRPr="007001F1" w14:paraId="514E8E00" w14:textId="77777777" w:rsidTr="002D20F9">
        <w:trPr>
          <w:trHeight w:val="20"/>
        </w:trPr>
        <w:tc>
          <w:tcPr>
            <w:tcW w:w="582" w:type="dxa"/>
            <w:shd w:val="clear" w:color="auto" w:fill="auto"/>
            <w:noWrap/>
            <w:vAlign w:val="center"/>
            <w:hideMark/>
          </w:tcPr>
          <w:p w14:paraId="523ABEB8" w14:textId="77777777"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14:paraId="32B36B7E" w14:textId="77777777"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282F81AA"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418E15C6"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2E61D8E"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51089525" w14:textId="77777777" w:rsidR="00901910" w:rsidRPr="007001F1" w:rsidRDefault="00901910" w:rsidP="00901910">
            <w:pPr>
              <w:jc w:val="center"/>
              <w:rPr>
                <w:color w:val="000000"/>
              </w:rPr>
            </w:pPr>
            <w:r w:rsidRPr="007001F1">
              <w:rPr>
                <w:color w:val="000000"/>
                <w:sz w:val="22"/>
                <w:szCs w:val="22"/>
              </w:rPr>
              <w:t> </w:t>
            </w:r>
          </w:p>
        </w:tc>
      </w:tr>
      <w:tr w:rsidR="006A6C49" w:rsidRPr="007001F1" w14:paraId="3A026BE3" w14:textId="77777777" w:rsidTr="002D20F9">
        <w:trPr>
          <w:trHeight w:val="441"/>
        </w:trPr>
        <w:tc>
          <w:tcPr>
            <w:tcW w:w="582" w:type="dxa"/>
            <w:vMerge w:val="restart"/>
            <w:shd w:val="clear" w:color="auto" w:fill="auto"/>
            <w:noWrap/>
            <w:vAlign w:val="center"/>
            <w:hideMark/>
          </w:tcPr>
          <w:p w14:paraId="4DAA7383" w14:textId="77777777"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14:paraId="1F1E3671" w14:textId="77777777"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651B5C53" w14:textId="77777777"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14:paraId="65B1BCBC" w14:textId="77777777"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14:paraId="6EA2574E" w14:textId="77777777"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14:paraId="64FC3176" w14:textId="77777777" w:rsidR="006A6C49" w:rsidRPr="007001F1" w:rsidRDefault="006A6C49" w:rsidP="00901910">
            <w:pPr>
              <w:jc w:val="center"/>
              <w:rPr>
                <w:color w:val="000000"/>
              </w:rPr>
            </w:pPr>
            <w:r w:rsidRPr="007001F1">
              <w:rPr>
                <w:color w:val="000000"/>
                <w:sz w:val="22"/>
                <w:szCs w:val="22"/>
              </w:rPr>
              <w:t> </w:t>
            </w:r>
          </w:p>
        </w:tc>
      </w:tr>
      <w:tr w:rsidR="006A6C49" w:rsidRPr="007001F1" w14:paraId="7634017D" w14:textId="77777777" w:rsidTr="002D20F9">
        <w:trPr>
          <w:trHeight w:val="1140"/>
        </w:trPr>
        <w:tc>
          <w:tcPr>
            <w:tcW w:w="582" w:type="dxa"/>
            <w:vMerge/>
            <w:shd w:val="clear" w:color="auto" w:fill="auto"/>
            <w:noWrap/>
            <w:vAlign w:val="center"/>
          </w:tcPr>
          <w:p w14:paraId="09F1AC26" w14:textId="77777777" w:rsidR="006A6C49" w:rsidRPr="007001F1" w:rsidRDefault="006A6C49" w:rsidP="00901910">
            <w:pPr>
              <w:jc w:val="center"/>
              <w:rPr>
                <w:color w:val="000000"/>
              </w:rPr>
            </w:pPr>
          </w:p>
        </w:tc>
        <w:tc>
          <w:tcPr>
            <w:tcW w:w="4820" w:type="dxa"/>
            <w:gridSpan w:val="2"/>
            <w:shd w:val="clear" w:color="auto" w:fill="auto"/>
            <w:vAlign w:val="center"/>
          </w:tcPr>
          <w:p w14:paraId="1765E8A0" w14:textId="77777777"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3B9A0C28" w14:textId="77777777" w:rsidR="006A6C49" w:rsidRPr="007001F1" w:rsidRDefault="006A6C49" w:rsidP="00901910">
            <w:pPr>
              <w:jc w:val="center"/>
              <w:rPr>
                <w:color w:val="000000"/>
              </w:rPr>
            </w:pPr>
          </w:p>
        </w:tc>
        <w:tc>
          <w:tcPr>
            <w:tcW w:w="567" w:type="dxa"/>
            <w:shd w:val="clear" w:color="auto" w:fill="auto"/>
            <w:vAlign w:val="center"/>
          </w:tcPr>
          <w:p w14:paraId="1FD11FB1" w14:textId="77777777" w:rsidR="006A6C49" w:rsidRPr="007001F1" w:rsidRDefault="006A6C49" w:rsidP="00901910">
            <w:pPr>
              <w:jc w:val="center"/>
              <w:rPr>
                <w:color w:val="000000"/>
              </w:rPr>
            </w:pPr>
          </w:p>
        </w:tc>
        <w:tc>
          <w:tcPr>
            <w:tcW w:w="776" w:type="dxa"/>
            <w:shd w:val="clear" w:color="auto" w:fill="auto"/>
            <w:vAlign w:val="center"/>
          </w:tcPr>
          <w:p w14:paraId="34B995E1" w14:textId="77777777" w:rsidR="006A6C49" w:rsidRPr="007001F1" w:rsidRDefault="006A6C49" w:rsidP="00901910">
            <w:pPr>
              <w:jc w:val="center"/>
              <w:rPr>
                <w:color w:val="000000"/>
              </w:rPr>
            </w:pPr>
          </w:p>
        </w:tc>
        <w:tc>
          <w:tcPr>
            <w:tcW w:w="1775" w:type="dxa"/>
            <w:shd w:val="clear" w:color="auto" w:fill="auto"/>
            <w:vAlign w:val="center"/>
          </w:tcPr>
          <w:p w14:paraId="4EB7A4A4" w14:textId="77777777" w:rsidR="006A6C49" w:rsidRPr="007001F1" w:rsidRDefault="006A6C49" w:rsidP="00901910">
            <w:pPr>
              <w:jc w:val="center"/>
              <w:rPr>
                <w:color w:val="000000"/>
              </w:rPr>
            </w:pPr>
          </w:p>
        </w:tc>
      </w:tr>
      <w:tr w:rsidR="006A6C49" w:rsidRPr="007001F1" w14:paraId="72E389C5" w14:textId="77777777" w:rsidTr="002D20F9">
        <w:trPr>
          <w:trHeight w:val="570"/>
        </w:trPr>
        <w:tc>
          <w:tcPr>
            <w:tcW w:w="582" w:type="dxa"/>
            <w:vMerge/>
            <w:shd w:val="clear" w:color="auto" w:fill="auto"/>
            <w:noWrap/>
            <w:vAlign w:val="center"/>
          </w:tcPr>
          <w:p w14:paraId="442A176A" w14:textId="77777777" w:rsidR="006A6C49" w:rsidRPr="007001F1" w:rsidRDefault="006A6C49" w:rsidP="00901910">
            <w:pPr>
              <w:jc w:val="center"/>
              <w:rPr>
                <w:color w:val="000000"/>
              </w:rPr>
            </w:pPr>
          </w:p>
        </w:tc>
        <w:tc>
          <w:tcPr>
            <w:tcW w:w="4820" w:type="dxa"/>
            <w:gridSpan w:val="2"/>
            <w:shd w:val="clear" w:color="auto" w:fill="auto"/>
            <w:vAlign w:val="center"/>
          </w:tcPr>
          <w:p w14:paraId="1DD112DB" w14:textId="77777777"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8CD0AC3" w14:textId="77777777" w:rsidR="006A6C49" w:rsidRPr="007001F1" w:rsidRDefault="006A6C49" w:rsidP="00901910">
            <w:pPr>
              <w:jc w:val="center"/>
              <w:rPr>
                <w:color w:val="000000"/>
              </w:rPr>
            </w:pPr>
          </w:p>
        </w:tc>
        <w:tc>
          <w:tcPr>
            <w:tcW w:w="567" w:type="dxa"/>
            <w:shd w:val="clear" w:color="auto" w:fill="auto"/>
            <w:vAlign w:val="center"/>
          </w:tcPr>
          <w:p w14:paraId="6D22C54F" w14:textId="77777777" w:rsidR="006A6C49" w:rsidRPr="007001F1" w:rsidRDefault="006A6C49" w:rsidP="00901910">
            <w:pPr>
              <w:jc w:val="center"/>
              <w:rPr>
                <w:color w:val="000000"/>
              </w:rPr>
            </w:pPr>
          </w:p>
        </w:tc>
        <w:tc>
          <w:tcPr>
            <w:tcW w:w="776" w:type="dxa"/>
            <w:shd w:val="clear" w:color="auto" w:fill="auto"/>
            <w:vAlign w:val="center"/>
          </w:tcPr>
          <w:p w14:paraId="69F86C3F" w14:textId="77777777" w:rsidR="006A6C49" w:rsidRPr="007001F1" w:rsidRDefault="006A6C49" w:rsidP="00901910">
            <w:pPr>
              <w:jc w:val="center"/>
              <w:rPr>
                <w:color w:val="000000"/>
              </w:rPr>
            </w:pPr>
          </w:p>
        </w:tc>
        <w:tc>
          <w:tcPr>
            <w:tcW w:w="1775" w:type="dxa"/>
            <w:shd w:val="clear" w:color="auto" w:fill="auto"/>
            <w:vAlign w:val="center"/>
          </w:tcPr>
          <w:p w14:paraId="7A5D9329" w14:textId="77777777" w:rsidR="006A6C49" w:rsidRPr="007001F1" w:rsidRDefault="006A6C49" w:rsidP="00901910">
            <w:pPr>
              <w:jc w:val="center"/>
              <w:rPr>
                <w:color w:val="000000"/>
              </w:rPr>
            </w:pPr>
          </w:p>
        </w:tc>
      </w:tr>
      <w:tr w:rsidR="006A6C49" w:rsidRPr="007001F1" w14:paraId="3DD6CBC0" w14:textId="77777777" w:rsidTr="002D20F9">
        <w:trPr>
          <w:trHeight w:val="570"/>
        </w:trPr>
        <w:tc>
          <w:tcPr>
            <w:tcW w:w="582" w:type="dxa"/>
            <w:vMerge/>
            <w:shd w:val="clear" w:color="auto" w:fill="auto"/>
            <w:noWrap/>
            <w:vAlign w:val="center"/>
          </w:tcPr>
          <w:p w14:paraId="1E2950C4" w14:textId="77777777" w:rsidR="006A6C49" w:rsidRPr="007001F1" w:rsidRDefault="006A6C49" w:rsidP="00901910">
            <w:pPr>
              <w:jc w:val="center"/>
              <w:rPr>
                <w:color w:val="000000"/>
              </w:rPr>
            </w:pPr>
          </w:p>
        </w:tc>
        <w:tc>
          <w:tcPr>
            <w:tcW w:w="4820" w:type="dxa"/>
            <w:gridSpan w:val="2"/>
            <w:shd w:val="clear" w:color="auto" w:fill="auto"/>
            <w:vAlign w:val="center"/>
          </w:tcPr>
          <w:p w14:paraId="320C2EF8" w14:textId="77777777"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14:paraId="1872A9AD" w14:textId="77777777" w:rsidR="006A6C49" w:rsidRPr="007001F1" w:rsidRDefault="006A6C49" w:rsidP="00901910">
            <w:pPr>
              <w:jc w:val="center"/>
              <w:rPr>
                <w:color w:val="000000"/>
              </w:rPr>
            </w:pPr>
          </w:p>
        </w:tc>
        <w:tc>
          <w:tcPr>
            <w:tcW w:w="567" w:type="dxa"/>
            <w:shd w:val="clear" w:color="auto" w:fill="auto"/>
            <w:vAlign w:val="center"/>
          </w:tcPr>
          <w:p w14:paraId="01E41390" w14:textId="77777777" w:rsidR="006A6C49" w:rsidRPr="007001F1" w:rsidRDefault="006A6C49" w:rsidP="00901910">
            <w:pPr>
              <w:jc w:val="center"/>
              <w:rPr>
                <w:color w:val="000000"/>
              </w:rPr>
            </w:pPr>
          </w:p>
        </w:tc>
        <w:tc>
          <w:tcPr>
            <w:tcW w:w="776" w:type="dxa"/>
            <w:shd w:val="clear" w:color="auto" w:fill="auto"/>
            <w:vAlign w:val="center"/>
          </w:tcPr>
          <w:p w14:paraId="25CF3A41" w14:textId="77777777" w:rsidR="006A6C49" w:rsidRPr="007001F1" w:rsidRDefault="006A6C49" w:rsidP="00901910">
            <w:pPr>
              <w:jc w:val="center"/>
              <w:rPr>
                <w:color w:val="000000"/>
              </w:rPr>
            </w:pPr>
          </w:p>
        </w:tc>
        <w:tc>
          <w:tcPr>
            <w:tcW w:w="1775" w:type="dxa"/>
            <w:shd w:val="clear" w:color="auto" w:fill="auto"/>
            <w:vAlign w:val="center"/>
          </w:tcPr>
          <w:p w14:paraId="19FA9946" w14:textId="77777777" w:rsidR="006A6C49" w:rsidRPr="007001F1" w:rsidRDefault="006A6C49" w:rsidP="00901910">
            <w:pPr>
              <w:jc w:val="center"/>
              <w:rPr>
                <w:color w:val="000000"/>
              </w:rPr>
            </w:pPr>
          </w:p>
        </w:tc>
      </w:tr>
      <w:tr w:rsidR="00D16435" w:rsidRPr="007001F1" w14:paraId="350B68AE" w14:textId="77777777" w:rsidTr="002D20F9">
        <w:trPr>
          <w:trHeight w:val="811"/>
        </w:trPr>
        <w:tc>
          <w:tcPr>
            <w:tcW w:w="582" w:type="dxa"/>
            <w:vMerge w:val="restart"/>
            <w:shd w:val="clear" w:color="auto" w:fill="auto"/>
            <w:noWrap/>
            <w:vAlign w:val="center"/>
            <w:hideMark/>
          </w:tcPr>
          <w:p w14:paraId="74535CDD" w14:textId="77777777" w:rsidR="00D16435" w:rsidRPr="007001F1" w:rsidRDefault="00D16435" w:rsidP="00901910">
            <w:pPr>
              <w:jc w:val="center"/>
              <w:rPr>
                <w:color w:val="000000"/>
              </w:rPr>
            </w:pPr>
            <w:r w:rsidRPr="007001F1">
              <w:rPr>
                <w:color w:val="000000"/>
                <w:sz w:val="22"/>
                <w:szCs w:val="22"/>
              </w:rPr>
              <w:t>20</w:t>
            </w:r>
          </w:p>
        </w:tc>
        <w:tc>
          <w:tcPr>
            <w:tcW w:w="4820" w:type="dxa"/>
            <w:gridSpan w:val="2"/>
            <w:shd w:val="clear" w:color="auto" w:fill="auto"/>
            <w:vAlign w:val="center"/>
            <w:hideMark/>
          </w:tcPr>
          <w:p w14:paraId="3D1E7B81" w14:textId="77777777" w:rsidR="00D16435" w:rsidRPr="007001F1" w:rsidRDefault="00D16435" w:rsidP="003F3D85">
            <w:pPr>
              <w:jc w:val="both"/>
              <w:rPr>
                <w:color w:val="000000"/>
              </w:rPr>
            </w:pPr>
            <w:r w:rsidRPr="007001F1">
              <w:rPr>
                <w:color w:val="000000"/>
                <w:sz w:val="22"/>
                <w:szCs w:val="22"/>
              </w:rPr>
              <w:t xml:space="preserve">a) Oznámil verejný obstarávateľ písomne  všetkým uchádzačom, ktorých ponuky sa vyhodnocovali, </w:t>
            </w:r>
            <w:r w:rsidRPr="007001F1">
              <w:rPr>
                <w:color w:val="000000"/>
                <w:sz w:val="22"/>
                <w:szCs w:val="22"/>
              </w:rPr>
              <w:lastRenderedPageBreak/>
              <w:t>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5574C905" w14:textId="77777777" w:rsidR="00D16435" w:rsidRPr="007001F1" w:rsidRDefault="00D16435"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14:paraId="7C50B7C1" w14:textId="77777777"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14:paraId="3FA65961" w14:textId="77777777"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14:paraId="6BBFB83A" w14:textId="77777777" w:rsidR="00D16435" w:rsidRPr="007001F1" w:rsidRDefault="00D16435" w:rsidP="00901910">
            <w:pPr>
              <w:jc w:val="center"/>
              <w:rPr>
                <w:color w:val="000000"/>
              </w:rPr>
            </w:pPr>
            <w:r w:rsidRPr="007001F1">
              <w:rPr>
                <w:color w:val="000000"/>
                <w:sz w:val="22"/>
                <w:szCs w:val="22"/>
              </w:rPr>
              <w:t> </w:t>
            </w:r>
          </w:p>
        </w:tc>
      </w:tr>
      <w:tr w:rsidR="00D16435" w:rsidRPr="007001F1" w14:paraId="109C34C0" w14:textId="77777777" w:rsidTr="002D20F9">
        <w:trPr>
          <w:trHeight w:val="1395"/>
        </w:trPr>
        <w:tc>
          <w:tcPr>
            <w:tcW w:w="582" w:type="dxa"/>
            <w:vMerge/>
            <w:shd w:val="clear" w:color="auto" w:fill="auto"/>
            <w:noWrap/>
            <w:vAlign w:val="center"/>
          </w:tcPr>
          <w:p w14:paraId="11BBAC5D" w14:textId="77777777" w:rsidR="00D16435" w:rsidRPr="007001F1" w:rsidRDefault="00D16435" w:rsidP="00901910">
            <w:pPr>
              <w:jc w:val="center"/>
              <w:rPr>
                <w:color w:val="000000"/>
              </w:rPr>
            </w:pPr>
          </w:p>
        </w:tc>
        <w:tc>
          <w:tcPr>
            <w:tcW w:w="4820" w:type="dxa"/>
            <w:gridSpan w:val="2"/>
            <w:shd w:val="clear" w:color="auto" w:fill="auto"/>
            <w:vAlign w:val="center"/>
          </w:tcPr>
          <w:p w14:paraId="67D01465" w14:textId="77777777"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34AB51C4" w14:textId="77777777" w:rsidR="00D16435" w:rsidRPr="007001F1" w:rsidRDefault="00D16435" w:rsidP="00901910">
            <w:pPr>
              <w:jc w:val="center"/>
              <w:rPr>
                <w:color w:val="000000"/>
              </w:rPr>
            </w:pPr>
          </w:p>
        </w:tc>
        <w:tc>
          <w:tcPr>
            <w:tcW w:w="567" w:type="dxa"/>
            <w:shd w:val="clear" w:color="auto" w:fill="auto"/>
            <w:vAlign w:val="center"/>
          </w:tcPr>
          <w:p w14:paraId="2B6C9556" w14:textId="77777777" w:rsidR="00D16435" w:rsidRPr="007001F1" w:rsidRDefault="00D16435" w:rsidP="00901910">
            <w:pPr>
              <w:jc w:val="center"/>
              <w:rPr>
                <w:color w:val="000000"/>
              </w:rPr>
            </w:pPr>
          </w:p>
        </w:tc>
        <w:tc>
          <w:tcPr>
            <w:tcW w:w="776" w:type="dxa"/>
            <w:shd w:val="clear" w:color="auto" w:fill="auto"/>
            <w:vAlign w:val="center"/>
          </w:tcPr>
          <w:p w14:paraId="7FA9C281" w14:textId="77777777" w:rsidR="00D16435" w:rsidRPr="007001F1" w:rsidRDefault="00D16435" w:rsidP="00901910">
            <w:pPr>
              <w:jc w:val="center"/>
              <w:rPr>
                <w:color w:val="000000"/>
              </w:rPr>
            </w:pPr>
          </w:p>
        </w:tc>
        <w:tc>
          <w:tcPr>
            <w:tcW w:w="1775" w:type="dxa"/>
            <w:shd w:val="clear" w:color="auto" w:fill="auto"/>
            <w:vAlign w:val="center"/>
          </w:tcPr>
          <w:p w14:paraId="2E97CCE5" w14:textId="77777777" w:rsidR="00D16435" w:rsidRPr="007001F1" w:rsidRDefault="00D16435" w:rsidP="00901910">
            <w:pPr>
              <w:jc w:val="center"/>
              <w:rPr>
                <w:color w:val="000000"/>
              </w:rPr>
            </w:pPr>
          </w:p>
        </w:tc>
      </w:tr>
      <w:tr w:rsidR="008F57F1" w:rsidRPr="007001F1" w14:paraId="31BCA7D3" w14:textId="77777777" w:rsidTr="002D20F9">
        <w:trPr>
          <w:trHeight w:val="758"/>
        </w:trPr>
        <w:tc>
          <w:tcPr>
            <w:tcW w:w="582" w:type="dxa"/>
            <w:vMerge w:val="restart"/>
            <w:shd w:val="clear" w:color="auto" w:fill="auto"/>
            <w:noWrap/>
            <w:vAlign w:val="center"/>
          </w:tcPr>
          <w:p w14:paraId="53A06F22" w14:textId="77777777"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14:paraId="4CD44CD5" w14:textId="77777777"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14:paraId="07946D49" w14:textId="77777777" w:rsidR="008F57F1" w:rsidRPr="007001F1" w:rsidRDefault="008F57F1" w:rsidP="00410560">
            <w:pPr>
              <w:jc w:val="center"/>
              <w:rPr>
                <w:color w:val="000000"/>
              </w:rPr>
            </w:pPr>
          </w:p>
        </w:tc>
        <w:tc>
          <w:tcPr>
            <w:tcW w:w="567" w:type="dxa"/>
            <w:shd w:val="clear" w:color="auto" w:fill="auto"/>
            <w:vAlign w:val="center"/>
          </w:tcPr>
          <w:p w14:paraId="64313E31" w14:textId="77777777" w:rsidR="008F57F1" w:rsidRPr="007001F1" w:rsidRDefault="008F57F1" w:rsidP="00410560">
            <w:pPr>
              <w:jc w:val="center"/>
              <w:rPr>
                <w:color w:val="000000"/>
              </w:rPr>
            </w:pPr>
          </w:p>
        </w:tc>
        <w:tc>
          <w:tcPr>
            <w:tcW w:w="776" w:type="dxa"/>
            <w:shd w:val="clear" w:color="auto" w:fill="auto"/>
            <w:vAlign w:val="center"/>
          </w:tcPr>
          <w:p w14:paraId="502BD23D" w14:textId="77777777" w:rsidR="008F57F1" w:rsidRPr="007001F1" w:rsidRDefault="008F57F1" w:rsidP="00410560">
            <w:pPr>
              <w:jc w:val="center"/>
              <w:rPr>
                <w:color w:val="000000"/>
              </w:rPr>
            </w:pPr>
          </w:p>
        </w:tc>
        <w:tc>
          <w:tcPr>
            <w:tcW w:w="1775" w:type="dxa"/>
            <w:shd w:val="clear" w:color="auto" w:fill="auto"/>
            <w:vAlign w:val="center"/>
          </w:tcPr>
          <w:p w14:paraId="3C2D5257" w14:textId="77777777" w:rsidR="008F57F1" w:rsidRPr="007001F1" w:rsidRDefault="008F57F1" w:rsidP="00410560">
            <w:pPr>
              <w:jc w:val="center"/>
              <w:rPr>
                <w:color w:val="000000"/>
              </w:rPr>
            </w:pPr>
          </w:p>
        </w:tc>
      </w:tr>
      <w:tr w:rsidR="008F57F1" w:rsidRPr="007001F1" w14:paraId="560007C5" w14:textId="77777777" w:rsidTr="002D20F9">
        <w:trPr>
          <w:trHeight w:val="757"/>
        </w:trPr>
        <w:tc>
          <w:tcPr>
            <w:tcW w:w="582" w:type="dxa"/>
            <w:vMerge/>
            <w:shd w:val="clear" w:color="auto" w:fill="auto"/>
            <w:noWrap/>
            <w:vAlign w:val="center"/>
          </w:tcPr>
          <w:p w14:paraId="2D7F29C9" w14:textId="77777777" w:rsidR="008F57F1" w:rsidRPr="007001F1" w:rsidRDefault="008F57F1" w:rsidP="00410560">
            <w:pPr>
              <w:jc w:val="center"/>
              <w:rPr>
                <w:color w:val="000000"/>
              </w:rPr>
            </w:pPr>
          </w:p>
        </w:tc>
        <w:tc>
          <w:tcPr>
            <w:tcW w:w="4820" w:type="dxa"/>
            <w:gridSpan w:val="2"/>
            <w:shd w:val="clear" w:color="auto" w:fill="auto"/>
            <w:vAlign w:val="center"/>
          </w:tcPr>
          <w:p w14:paraId="0272DF96" w14:textId="77777777"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0BF82F9F" w14:textId="77777777" w:rsidR="008F57F1" w:rsidRPr="007001F1" w:rsidRDefault="008F57F1" w:rsidP="00410560">
            <w:pPr>
              <w:jc w:val="center"/>
              <w:rPr>
                <w:color w:val="000000"/>
              </w:rPr>
            </w:pPr>
          </w:p>
        </w:tc>
        <w:tc>
          <w:tcPr>
            <w:tcW w:w="567" w:type="dxa"/>
            <w:shd w:val="clear" w:color="auto" w:fill="auto"/>
            <w:vAlign w:val="center"/>
          </w:tcPr>
          <w:p w14:paraId="4B47AE18" w14:textId="77777777" w:rsidR="008F57F1" w:rsidRPr="007001F1" w:rsidRDefault="008F57F1" w:rsidP="00410560">
            <w:pPr>
              <w:jc w:val="center"/>
              <w:rPr>
                <w:color w:val="000000"/>
              </w:rPr>
            </w:pPr>
          </w:p>
        </w:tc>
        <w:tc>
          <w:tcPr>
            <w:tcW w:w="776" w:type="dxa"/>
            <w:shd w:val="clear" w:color="auto" w:fill="auto"/>
            <w:vAlign w:val="center"/>
          </w:tcPr>
          <w:p w14:paraId="17EEBC8F" w14:textId="77777777" w:rsidR="008F57F1" w:rsidRPr="007001F1" w:rsidRDefault="008F57F1" w:rsidP="00410560">
            <w:pPr>
              <w:jc w:val="center"/>
              <w:rPr>
                <w:color w:val="000000"/>
              </w:rPr>
            </w:pPr>
          </w:p>
        </w:tc>
        <w:tc>
          <w:tcPr>
            <w:tcW w:w="1775" w:type="dxa"/>
            <w:shd w:val="clear" w:color="auto" w:fill="auto"/>
            <w:vAlign w:val="center"/>
          </w:tcPr>
          <w:p w14:paraId="3CC46914" w14:textId="77777777" w:rsidR="008F57F1" w:rsidRPr="007001F1" w:rsidRDefault="008F57F1" w:rsidP="00410560">
            <w:pPr>
              <w:jc w:val="center"/>
              <w:rPr>
                <w:color w:val="000000"/>
              </w:rPr>
            </w:pPr>
          </w:p>
        </w:tc>
      </w:tr>
      <w:tr w:rsidR="00D16435" w:rsidRPr="007001F1" w14:paraId="1AC07DB4" w14:textId="77777777" w:rsidTr="002D20F9">
        <w:trPr>
          <w:trHeight w:val="425"/>
        </w:trPr>
        <w:tc>
          <w:tcPr>
            <w:tcW w:w="582" w:type="dxa"/>
            <w:vMerge w:val="restart"/>
            <w:shd w:val="clear" w:color="auto" w:fill="auto"/>
            <w:noWrap/>
            <w:vAlign w:val="center"/>
          </w:tcPr>
          <w:p w14:paraId="5A36F2CC" w14:textId="77777777"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14:paraId="090D5AF9" w14:textId="77777777"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14:paraId="6067B448" w14:textId="77777777" w:rsidR="00D16435" w:rsidRPr="007001F1" w:rsidRDefault="00D16435" w:rsidP="00901910">
            <w:pPr>
              <w:jc w:val="center"/>
              <w:rPr>
                <w:color w:val="000000"/>
              </w:rPr>
            </w:pPr>
          </w:p>
        </w:tc>
        <w:tc>
          <w:tcPr>
            <w:tcW w:w="567" w:type="dxa"/>
            <w:shd w:val="clear" w:color="auto" w:fill="auto"/>
            <w:vAlign w:val="center"/>
          </w:tcPr>
          <w:p w14:paraId="057C2658" w14:textId="77777777" w:rsidR="00D16435" w:rsidRPr="007001F1" w:rsidRDefault="00D16435" w:rsidP="00901910">
            <w:pPr>
              <w:jc w:val="center"/>
              <w:rPr>
                <w:color w:val="000000"/>
              </w:rPr>
            </w:pPr>
          </w:p>
        </w:tc>
        <w:tc>
          <w:tcPr>
            <w:tcW w:w="776" w:type="dxa"/>
            <w:shd w:val="clear" w:color="auto" w:fill="auto"/>
            <w:vAlign w:val="center"/>
          </w:tcPr>
          <w:p w14:paraId="06D7BEEF" w14:textId="77777777" w:rsidR="00D16435" w:rsidRPr="007001F1" w:rsidRDefault="00D16435" w:rsidP="00901910">
            <w:pPr>
              <w:jc w:val="center"/>
              <w:rPr>
                <w:color w:val="000000"/>
              </w:rPr>
            </w:pPr>
          </w:p>
        </w:tc>
        <w:tc>
          <w:tcPr>
            <w:tcW w:w="1775" w:type="dxa"/>
            <w:shd w:val="clear" w:color="auto" w:fill="auto"/>
            <w:vAlign w:val="center"/>
          </w:tcPr>
          <w:p w14:paraId="1DC49CCF" w14:textId="77777777" w:rsidR="00D16435" w:rsidRPr="007001F1" w:rsidRDefault="00D16435" w:rsidP="00901910">
            <w:pPr>
              <w:jc w:val="center"/>
              <w:rPr>
                <w:color w:val="000000"/>
              </w:rPr>
            </w:pPr>
          </w:p>
        </w:tc>
      </w:tr>
      <w:tr w:rsidR="00D16435" w:rsidRPr="007001F1" w14:paraId="64BD6EE9" w14:textId="77777777" w:rsidTr="002D20F9">
        <w:trPr>
          <w:trHeight w:val="845"/>
        </w:trPr>
        <w:tc>
          <w:tcPr>
            <w:tcW w:w="582" w:type="dxa"/>
            <w:vMerge/>
            <w:shd w:val="clear" w:color="auto" w:fill="auto"/>
            <w:noWrap/>
            <w:vAlign w:val="center"/>
          </w:tcPr>
          <w:p w14:paraId="65A32753" w14:textId="77777777" w:rsidR="00D16435" w:rsidRPr="007001F1" w:rsidRDefault="00D16435" w:rsidP="00901910">
            <w:pPr>
              <w:jc w:val="center"/>
              <w:rPr>
                <w:color w:val="000000"/>
              </w:rPr>
            </w:pPr>
          </w:p>
        </w:tc>
        <w:tc>
          <w:tcPr>
            <w:tcW w:w="4820" w:type="dxa"/>
            <w:gridSpan w:val="2"/>
            <w:shd w:val="clear" w:color="auto" w:fill="auto"/>
            <w:vAlign w:val="center"/>
          </w:tcPr>
          <w:p w14:paraId="3F287930" w14:textId="77777777"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0EBDFEB5" w14:textId="77777777" w:rsidR="00D16435" w:rsidRPr="007001F1" w:rsidRDefault="00D16435" w:rsidP="00901910">
            <w:pPr>
              <w:jc w:val="center"/>
              <w:rPr>
                <w:color w:val="000000"/>
              </w:rPr>
            </w:pPr>
          </w:p>
        </w:tc>
        <w:tc>
          <w:tcPr>
            <w:tcW w:w="567" w:type="dxa"/>
            <w:shd w:val="clear" w:color="auto" w:fill="auto"/>
            <w:vAlign w:val="center"/>
          </w:tcPr>
          <w:p w14:paraId="29E1182F" w14:textId="77777777" w:rsidR="00D16435" w:rsidRPr="007001F1" w:rsidRDefault="00D16435" w:rsidP="00901910">
            <w:pPr>
              <w:jc w:val="center"/>
              <w:rPr>
                <w:color w:val="000000"/>
              </w:rPr>
            </w:pPr>
          </w:p>
        </w:tc>
        <w:tc>
          <w:tcPr>
            <w:tcW w:w="776" w:type="dxa"/>
            <w:shd w:val="clear" w:color="auto" w:fill="auto"/>
            <w:vAlign w:val="center"/>
          </w:tcPr>
          <w:p w14:paraId="3B697FEB" w14:textId="77777777" w:rsidR="00D16435" w:rsidRPr="007001F1" w:rsidRDefault="00D16435" w:rsidP="00901910">
            <w:pPr>
              <w:jc w:val="center"/>
              <w:rPr>
                <w:color w:val="000000"/>
              </w:rPr>
            </w:pPr>
          </w:p>
        </w:tc>
        <w:tc>
          <w:tcPr>
            <w:tcW w:w="1775" w:type="dxa"/>
            <w:shd w:val="clear" w:color="auto" w:fill="auto"/>
            <w:vAlign w:val="center"/>
          </w:tcPr>
          <w:p w14:paraId="595D20BA" w14:textId="77777777" w:rsidR="00D16435" w:rsidRPr="007001F1" w:rsidRDefault="00D16435" w:rsidP="00901910">
            <w:pPr>
              <w:jc w:val="center"/>
              <w:rPr>
                <w:color w:val="000000"/>
              </w:rPr>
            </w:pPr>
          </w:p>
        </w:tc>
      </w:tr>
      <w:tr w:rsidR="00901910" w:rsidRPr="007001F1" w14:paraId="3822C6F3" w14:textId="77777777" w:rsidTr="002D20F9">
        <w:trPr>
          <w:trHeight w:val="20"/>
        </w:trPr>
        <w:tc>
          <w:tcPr>
            <w:tcW w:w="582" w:type="dxa"/>
            <w:shd w:val="clear" w:color="auto" w:fill="auto"/>
            <w:noWrap/>
            <w:vAlign w:val="center"/>
            <w:hideMark/>
          </w:tcPr>
          <w:p w14:paraId="5254DDB3" w14:textId="77777777" w:rsidR="00901910" w:rsidRPr="007001F1" w:rsidRDefault="00C769FE" w:rsidP="00901910">
            <w:pPr>
              <w:jc w:val="center"/>
              <w:rPr>
                <w:color w:val="000000"/>
              </w:rPr>
            </w:pPr>
            <w:r w:rsidRPr="00F158B1">
              <w:rPr>
                <w:color w:val="000000"/>
                <w:sz w:val="22"/>
                <w:szCs w:val="22"/>
              </w:rPr>
              <w:t>2</w:t>
            </w:r>
            <w:r w:rsidR="008F57F1" w:rsidRPr="00F158B1">
              <w:rPr>
                <w:color w:val="000000"/>
                <w:sz w:val="22"/>
                <w:szCs w:val="22"/>
              </w:rPr>
              <w:t>3</w:t>
            </w:r>
          </w:p>
        </w:tc>
        <w:tc>
          <w:tcPr>
            <w:tcW w:w="4820" w:type="dxa"/>
            <w:gridSpan w:val="2"/>
            <w:shd w:val="clear" w:color="auto" w:fill="auto"/>
            <w:vAlign w:val="center"/>
            <w:hideMark/>
          </w:tcPr>
          <w:p w14:paraId="1CC9FBF0" w14:textId="77777777"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0BD2ECD9"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5D4FF5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753D95C"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6C67FD3" w14:textId="77777777" w:rsidR="00901910" w:rsidRPr="007001F1" w:rsidRDefault="00901910" w:rsidP="00901910">
            <w:pPr>
              <w:jc w:val="center"/>
              <w:rPr>
                <w:color w:val="000000"/>
              </w:rPr>
            </w:pPr>
            <w:r w:rsidRPr="007001F1">
              <w:rPr>
                <w:color w:val="000000"/>
                <w:sz w:val="22"/>
                <w:szCs w:val="22"/>
              </w:rPr>
              <w:t> </w:t>
            </w:r>
          </w:p>
        </w:tc>
      </w:tr>
      <w:tr w:rsidR="00901910" w:rsidRPr="007001F1" w14:paraId="1A5B5873" w14:textId="77777777" w:rsidTr="002D20F9">
        <w:trPr>
          <w:trHeight w:val="20"/>
        </w:trPr>
        <w:tc>
          <w:tcPr>
            <w:tcW w:w="582" w:type="dxa"/>
            <w:shd w:val="clear" w:color="auto" w:fill="auto"/>
            <w:noWrap/>
            <w:vAlign w:val="center"/>
            <w:hideMark/>
          </w:tcPr>
          <w:p w14:paraId="29373783" w14:textId="77777777"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14:paraId="46597142"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705AD48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9934C8"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8ADDC1"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6A340B" w14:textId="77777777" w:rsidR="00901910" w:rsidRPr="007001F1" w:rsidRDefault="00901910" w:rsidP="00901910">
            <w:pPr>
              <w:jc w:val="center"/>
              <w:rPr>
                <w:color w:val="000000"/>
              </w:rPr>
            </w:pPr>
            <w:r w:rsidRPr="007001F1">
              <w:rPr>
                <w:color w:val="000000"/>
                <w:sz w:val="22"/>
                <w:szCs w:val="22"/>
              </w:rPr>
              <w:t> </w:t>
            </w:r>
          </w:p>
        </w:tc>
      </w:tr>
      <w:tr w:rsidR="00E5404D" w:rsidRPr="007001F1" w14:paraId="56F57B64" w14:textId="77777777" w:rsidTr="002D20F9">
        <w:trPr>
          <w:trHeight w:val="20"/>
        </w:trPr>
        <w:tc>
          <w:tcPr>
            <w:tcW w:w="582" w:type="dxa"/>
            <w:shd w:val="clear" w:color="auto" w:fill="auto"/>
            <w:noWrap/>
            <w:vAlign w:val="center"/>
          </w:tcPr>
          <w:p w14:paraId="3D5CEE12" w14:textId="77777777"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14:paraId="31260E85" w14:textId="77777777"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1C07BFF6" w14:textId="77777777" w:rsidR="00E5404D" w:rsidRPr="007001F1" w:rsidRDefault="00E5404D" w:rsidP="00901910">
            <w:pPr>
              <w:jc w:val="center"/>
              <w:rPr>
                <w:color w:val="000000"/>
              </w:rPr>
            </w:pPr>
          </w:p>
        </w:tc>
        <w:tc>
          <w:tcPr>
            <w:tcW w:w="567" w:type="dxa"/>
            <w:shd w:val="clear" w:color="auto" w:fill="auto"/>
            <w:vAlign w:val="center"/>
          </w:tcPr>
          <w:p w14:paraId="705C0A52" w14:textId="77777777" w:rsidR="00E5404D" w:rsidRPr="007001F1" w:rsidRDefault="00E5404D" w:rsidP="00901910">
            <w:pPr>
              <w:jc w:val="center"/>
              <w:rPr>
                <w:color w:val="000000"/>
              </w:rPr>
            </w:pPr>
          </w:p>
        </w:tc>
        <w:tc>
          <w:tcPr>
            <w:tcW w:w="776" w:type="dxa"/>
            <w:shd w:val="clear" w:color="auto" w:fill="auto"/>
            <w:vAlign w:val="center"/>
          </w:tcPr>
          <w:p w14:paraId="1604D059" w14:textId="77777777" w:rsidR="00E5404D" w:rsidRPr="007001F1" w:rsidRDefault="00E5404D" w:rsidP="00901910">
            <w:pPr>
              <w:jc w:val="center"/>
              <w:rPr>
                <w:color w:val="000000"/>
              </w:rPr>
            </w:pPr>
          </w:p>
        </w:tc>
        <w:tc>
          <w:tcPr>
            <w:tcW w:w="1775" w:type="dxa"/>
            <w:shd w:val="clear" w:color="auto" w:fill="auto"/>
            <w:vAlign w:val="center"/>
          </w:tcPr>
          <w:p w14:paraId="51B990D1" w14:textId="77777777" w:rsidR="00E5404D" w:rsidRPr="007001F1" w:rsidRDefault="00E5404D" w:rsidP="00901910">
            <w:pPr>
              <w:jc w:val="center"/>
              <w:rPr>
                <w:color w:val="000000"/>
              </w:rPr>
            </w:pPr>
          </w:p>
        </w:tc>
      </w:tr>
      <w:tr w:rsidR="00901910" w:rsidRPr="007001F1" w14:paraId="73B83569" w14:textId="77777777" w:rsidTr="002D20F9">
        <w:trPr>
          <w:trHeight w:val="300"/>
        </w:trPr>
        <w:tc>
          <w:tcPr>
            <w:tcW w:w="3559" w:type="dxa"/>
            <w:gridSpan w:val="2"/>
            <w:shd w:val="clear" w:color="auto" w:fill="auto"/>
            <w:vAlign w:val="center"/>
            <w:hideMark/>
          </w:tcPr>
          <w:p w14:paraId="228B8086" w14:textId="77777777"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14:paraId="5CCE5C4F" w14:textId="77777777" w:rsidR="00901910" w:rsidRPr="007001F1" w:rsidRDefault="00901910" w:rsidP="00901910">
            <w:pPr>
              <w:rPr>
                <w:color w:val="000000"/>
              </w:rPr>
            </w:pPr>
            <w:r w:rsidRPr="007001F1">
              <w:rPr>
                <w:color w:val="000000"/>
                <w:sz w:val="22"/>
                <w:szCs w:val="22"/>
              </w:rPr>
              <w:t> </w:t>
            </w:r>
          </w:p>
        </w:tc>
      </w:tr>
      <w:tr w:rsidR="00901910" w:rsidRPr="007001F1" w14:paraId="33CD5D6E" w14:textId="77777777" w:rsidTr="002D20F9">
        <w:trPr>
          <w:trHeight w:val="300"/>
        </w:trPr>
        <w:tc>
          <w:tcPr>
            <w:tcW w:w="3559" w:type="dxa"/>
            <w:gridSpan w:val="2"/>
            <w:shd w:val="clear" w:color="auto" w:fill="auto"/>
            <w:vAlign w:val="center"/>
            <w:hideMark/>
          </w:tcPr>
          <w:p w14:paraId="7CE600DD"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1EBC2B14" w14:textId="77777777" w:rsidR="00901910" w:rsidRPr="007001F1" w:rsidRDefault="00901910" w:rsidP="00901910">
            <w:pPr>
              <w:rPr>
                <w:color w:val="000000"/>
              </w:rPr>
            </w:pPr>
            <w:r w:rsidRPr="007001F1">
              <w:rPr>
                <w:color w:val="000000"/>
                <w:sz w:val="22"/>
                <w:szCs w:val="22"/>
              </w:rPr>
              <w:t> </w:t>
            </w:r>
          </w:p>
        </w:tc>
      </w:tr>
      <w:tr w:rsidR="00901910" w:rsidRPr="007001F1" w14:paraId="0B2723F2" w14:textId="77777777" w:rsidTr="002D20F9">
        <w:trPr>
          <w:trHeight w:val="300"/>
        </w:trPr>
        <w:tc>
          <w:tcPr>
            <w:tcW w:w="3559" w:type="dxa"/>
            <w:gridSpan w:val="2"/>
            <w:shd w:val="clear" w:color="000000" w:fill="FFFFFF"/>
            <w:vAlign w:val="center"/>
            <w:hideMark/>
          </w:tcPr>
          <w:p w14:paraId="68862385"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7D0D87FE" w14:textId="77777777" w:rsidR="00901910" w:rsidRPr="007001F1" w:rsidRDefault="00901910" w:rsidP="00901910">
            <w:pPr>
              <w:rPr>
                <w:color w:val="000000"/>
              </w:rPr>
            </w:pPr>
            <w:r w:rsidRPr="007001F1">
              <w:rPr>
                <w:color w:val="000000"/>
                <w:sz w:val="22"/>
                <w:szCs w:val="22"/>
              </w:rPr>
              <w:t> </w:t>
            </w:r>
          </w:p>
        </w:tc>
      </w:tr>
      <w:tr w:rsidR="00901910" w:rsidRPr="007001F1" w14:paraId="05ECEF50" w14:textId="77777777" w:rsidTr="002D20F9">
        <w:trPr>
          <w:trHeight w:val="300"/>
        </w:trPr>
        <w:tc>
          <w:tcPr>
            <w:tcW w:w="9087" w:type="dxa"/>
            <w:gridSpan w:val="7"/>
            <w:shd w:val="clear" w:color="auto" w:fill="auto"/>
            <w:noWrap/>
            <w:vAlign w:val="bottom"/>
            <w:hideMark/>
          </w:tcPr>
          <w:p w14:paraId="779ABA60" w14:textId="77777777" w:rsidR="00901910" w:rsidRPr="007001F1" w:rsidRDefault="00901910" w:rsidP="00901910">
            <w:pPr>
              <w:jc w:val="center"/>
              <w:rPr>
                <w:color w:val="000000"/>
              </w:rPr>
            </w:pPr>
            <w:r w:rsidRPr="007001F1">
              <w:rPr>
                <w:color w:val="000000"/>
                <w:sz w:val="22"/>
                <w:szCs w:val="22"/>
              </w:rPr>
              <w:t> </w:t>
            </w:r>
          </w:p>
        </w:tc>
      </w:tr>
      <w:tr w:rsidR="00901910" w:rsidRPr="007001F1" w14:paraId="615A594F" w14:textId="77777777" w:rsidTr="002D20F9">
        <w:trPr>
          <w:trHeight w:val="300"/>
        </w:trPr>
        <w:tc>
          <w:tcPr>
            <w:tcW w:w="3559" w:type="dxa"/>
            <w:gridSpan w:val="2"/>
            <w:shd w:val="clear" w:color="000000" w:fill="FFFFFF"/>
            <w:vAlign w:val="center"/>
            <w:hideMark/>
          </w:tcPr>
          <w:p w14:paraId="6DA57C0B"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14:paraId="0094A3BE" w14:textId="77777777" w:rsidR="00901910" w:rsidRPr="007001F1" w:rsidRDefault="00901910" w:rsidP="00901910">
            <w:pPr>
              <w:rPr>
                <w:color w:val="000000"/>
              </w:rPr>
            </w:pPr>
            <w:r w:rsidRPr="007001F1">
              <w:rPr>
                <w:color w:val="000000"/>
                <w:sz w:val="22"/>
                <w:szCs w:val="22"/>
              </w:rPr>
              <w:t> </w:t>
            </w:r>
          </w:p>
        </w:tc>
      </w:tr>
      <w:tr w:rsidR="00901910" w:rsidRPr="007001F1" w14:paraId="1E5A5DBD" w14:textId="77777777" w:rsidTr="002D20F9">
        <w:trPr>
          <w:trHeight w:val="300"/>
        </w:trPr>
        <w:tc>
          <w:tcPr>
            <w:tcW w:w="3559" w:type="dxa"/>
            <w:gridSpan w:val="2"/>
            <w:shd w:val="clear" w:color="000000" w:fill="FFFFFF"/>
            <w:vAlign w:val="center"/>
            <w:hideMark/>
          </w:tcPr>
          <w:p w14:paraId="622108C2"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2859F6B6" w14:textId="77777777" w:rsidR="00901910" w:rsidRPr="007001F1" w:rsidRDefault="00901910" w:rsidP="00901910">
            <w:pPr>
              <w:rPr>
                <w:color w:val="000000"/>
              </w:rPr>
            </w:pPr>
            <w:r w:rsidRPr="007001F1">
              <w:rPr>
                <w:color w:val="000000"/>
                <w:sz w:val="22"/>
                <w:szCs w:val="22"/>
              </w:rPr>
              <w:t> </w:t>
            </w:r>
          </w:p>
        </w:tc>
      </w:tr>
      <w:tr w:rsidR="00901910" w:rsidRPr="007001F1" w14:paraId="63196232" w14:textId="77777777" w:rsidTr="002D20F9">
        <w:trPr>
          <w:trHeight w:val="300"/>
        </w:trPr>
        <w:tc>
          <w:tcPr>
            <w:tcW w:w="3559" w:type="dxa"/>
            <w:gridSpan w:val="2"/>
            <w:shd w:val="clear" w:color="000000" w:fill="FFFFFF"/>
            <w:vAlign w:val="center"/>
            <w:hideMark/>
          </w:tcPr>
          <w:p w14:paraId="0BCAE94A"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2647642" w14:textId="77777777" w:rsidR="00901910" w:rsidRPr="007001F1" w:rsidRDefault="00901910" w:rsidP="00901910">
            <w:pPr>
              <w:rPr>
                <w:color w:val="000000"/>
              </w:rPr>
            </w:pPr>
            <w:r w:rsidRPr="007001F1">
              <w:rPr>
                <w:color w:val="000000"/>
                <w:sz w:val="22"/>
                <w:szCs w:val="22"/>
              </w:rPr>
              <w:t> </w:t>
            </w:r>
          </w:p>
        </w:tc>
      </w:tr>
    </w:tbl>
    <w:p w14:paraId="5FD8F60D" w14:textId="77777777" w:rsidR="00F00B52" w:rsidRDefault="00F00B5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BE11B0E" w14:textId="77777777" w:rsidTr="007261E4">
        <w:trPr>
          <w:trHeight w:val="645"/>
        </w:trPr>
        <w:tc>
          <w:tcPr>
            <w:tcW w:w="9087" w:type="dxa"/>
            <w:gridSpan w:val="7"/>
            <w:shd w:val="clear" w:color="000000" w:fill="60497A"/>
            <w:vAlign w:val="center"/>
            <w:hideMark/>
          </w:tcPr>
          <w:p w14:paraId="2164320F"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2500"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2500"/>
          </w:p>
        </w:tc>
      </w:tr>
      <w:tr w:rsidR="001F1C28" w:rsidRPr="007001F1" w14:paraId="5CE1E4B0" w14:textId="77777777" w:rsidTr="007261E4">
        <w:trPr>
          <w:trHeight w:val="330"/>
        </w:trPr>
        <w:tc>
          <w:tcPr>
            <w:tcW w:w="9087" w:type="dxa"/>
            <w:gridSpan w:val="7"/>
            <w:shd w:val="clear" w:color="auto" w:fill="auto"/>
            <w:vAlign w:val="center"/>
            <w:hideMark/>
          </w:tcPr>
          <w:p w14:paraId="25D7A501"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421B3FC1" w14:textId="77777777" w:rsidTr="007261E4">
        <w:trPr>
          <w:trHeight w:val="300"/>
        </w:trPr>
        <w:tc>
          <w:tcPr>
            <w:tcW w:w="3559" w:type="dxa"/>
            <w:gridSpan w:val="2"/>
            <w:shd w:val="clear" w:color="auto" w:fill="auto"/>
            <w:vAlign w:val="center"/>
            <w:hideMark/>
          </w:tcPr>
          <w:p w14:paraId="610F1F28"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1C2B3EF7" w14:textId="77777777" w:rsidR="001F1C28" w:rsidRPr="007001F1" w:rsidRDefault="001F1C28" w:rsidP="001F1C28">
            <w:pPr>
              <w:rPr>
                <w:color w:val="000000"/>
              </w:rPr>
            </w:pPr>
            <w:r w:rsidRPr="007001F1">
              <w:rPr>
                <w:color w:val="000000"/>
                <w:sz w:val="22"/>
                <w:szCs w:val="22"/>
              </w:rPr>
              <w:t> </w:t>
            </w:r>
          </w:p>
        </w:tc>
      </w:tr>
      <w:tr w:rsidR="001F1C28" w:rsidRPr="007001F1" w14:paraId="47587C87" w14:textId="77777777" w:rsidTr="007261E4">
        <w:trPr>
          <w:trHeight w:val="660"/>
        </w:trPr>
        <w:tc>
          <w:tcPr>
            <w:tcW w:w="3559" w:type="dxa"/>
            <w:gridSpan w:val="2"/>
            <w:shd w:val="clear" w:color="auto" w:fill="auto"/>
            <w:vAlign w:val="center"/>
            <w:hideMark/>
          </w:tcPr>
          <w:p w14:paraId="2A69A788"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24CCCC5" w14:textId="77777777" w:rsidR="001F1C28" w:rsidRPr="007001F1" w:rsidRDefault="001F1C28" w:rsidP="001F1C28">
            <w:pPr>
              <w:rPr>
                <w:color w:val="000000"/>
              </w:rPr>
            </w:pPr>
            <w:r w:rsidRPr="007001F1">
              <w:rPr>
                <w:color w:val="000000"/>
                <w:sz w:val="22"/>
                <w:szCs w:val="22"/>
              </w:rPr>
              <w:t> </w:t>
            </w:r>
          </w:p>
        </w:tc>
      </w:tr>
      <w:tr w:rsidR="001F1C28" w:rsidRPr="007001F1" w14:paraId="3E216DE4" w14:textId="77777777" w:rsidTr="007261E4">
        <w:trPr>
          <w:trHeight w:val="330"/>
        </w:trPr>
        <w:tc>
          <w:tcPr>
            <w:tcW w:w="9087" w:type="dxa"/>
            <w:gridSpan w:val="7"/>
            <w:shd w:val="clear" w:color="auto" w:fill="auto"/>
            <w:vAlign w:val="center"/>
            <w:hideMark/>
          </w:tcPr>
          <w:p w14:paraId="28AE3484"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6B947FE1" w14:textId="77777777" w:rsidTr="007261E4">
        <w:trPr>
          <w:trHeight w:val="330"/>
        </w:trPr>
        <w:tc>
          <w:tcPr>
            <w:tcW w:w="3559" w:type="dxa"/>
            <w:gridSpan w:val="2"/>
            <w:shd w:val="clear" w:color="auto" w:fill="auto"/>
            <w:vAlign w:val="center"/>
            <w:hideMark/>
          </w:tcPr>
          <w:p w14:paraId="238197AD"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A48524" w14:textId="77777777" w:rsidR="001F1C28" w:rsidRPr="007001F1" w:rsidRDefault="001F1C28" w:rsidP="001F1C28">
            <w:pPr>
              <w:rPr>
                <w:color w:val="000000"/>
              </w:rPr>
            </w:pPr>
            <w:r w:rsidRPr="007001F1">
              <w:rPr>
                <w:color w:val="000000"/>
                <w:sz w:val="22"/>
                <w:szCs w:val="22"/>
              </w:rPr>
              <w:t> </w:t>
            </w:r>
          </w:p>
        </w:tc>
      </w:tr>
      <w:tr w:rsidR="001F1C28" w:rsidRPr="007001F1" w14:paraId="616997CC" w14:textId="77777777" w:rsidTr="007261E4">
        <w:trPr>
          <w:trHeight w:val="300"/>
        </w:trPr>
        <w:tc>
          <w:tcPr>
            <w:tcW w:w="3559" w:type="dxa"/>
            <w:gridSpan w:val="2"/>
            <w:shd w:val="clear" w:color="auto" w:fill="auto"/>
            <w:vAlign w:val="center"/>
            <w:hideMark/>
          </w:tcPr>
          <w:p w14:paraId="3AFAD7B8"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443286C9" w14:textId="77777777" w:rsidR="001F1C28" w:rsidRPr="007001F1" w:rsidRDefault="001F1C28" w:rsidP="001F1C28">
            <w:pPr>
              <w:rPr>
                <w:color w:val="000000"/>
              </w:rPr>
            </w:pPr>
            <w:r w:rsidRPr="007001F1">
              <w:rPr>
                <w:color w:val="000000"/>
                <w:sz w:val="22"/>
                <w:szCs w:val="22"/>
              </w:rPr>
              <w:t> </w:t>
            </w:r>
          </w:p>
        </w:tc>
      </w:tr>
      <w:tr w:rsidR="001F1C28" w:rsidRPr="007001F1" w14:paraId="08026525" w14:textId="77777777" w:rsidTr="007261E4">
        <w:trPr>
          <w:trHeight w:val="300"/>
        </w:trPr>
        <w:tc>
          <w:tcPr>
            <w:tcW w:w="3559" w:type="dxa"/>
            <w:gridSpan w:val="2"/>
            <w:shd w:val="clear" w:color="auto" w:fill="auto"/>
            <w:vAlign w:val="center"/>
            <w:hideMark/>
          </w:tcPr>
          <w:p w14:paraId="2AF15197"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D3D797" w14:textId="77777777" w:rsidR="001F1C28" w:rsidRPr="007001F1" w:rsidRDefault="001F1C28" w:rsidP="001F1C28">
            <w:pPr>
              <w:rPr>
                <w:color w:val="000000"/>
              </w:rPr>
            </w:pPr>
            <w:r w:rsidRPr="007001F1">
              <w:rPr>
                <w:color w:val="000000"/>
                <w:sz w:val="22"/>
                <w:szCs w:val="22"/>
              </w:rPr>
              <w:t> </w:t>
            </w:r>
          </w:p>
        </w:tc>
      </w:tr>
      <w:tr w:rsidR="001F1C28" w:rsidRPr="007001F1" w14:paraId="63B834AF" w14:textId="77777777" w:rsidTr="007261E4">
        <w:trPr>
          <w:trHeight w:val="300"/>
        </w:trPr>
        <w:tc>
          <w:tcPr>
            <w:tcW w:w="3559" w:type="dxa"/>
            <w:gridSpan w:val="2"/>
            <w:shd w:val="clear" w:color="auto" w:fill="auto"/>
            <w:vAlign w:val="center"/>
            <w:hideMark/>
          </w:tcPr>
          <w:p w14:paraId="5EEEF323"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FF2767C" w14:textId="77777777" w:rsidR="001F1C28" w:rsidRPr="007001F1" w:rsidRDefault="001F1C28" w:rsidP="001F1C28">
            <w:pPr>
              <w:rPr>
                <w:color w:val="000000"/>
              </w:rPr>
            </w:pPr>
            <w:r w:rsidRPr="007001F1">
              <w:rPr>
                <w:color w:val="000000"/>
                <w:sz w:val="22"/>
                <w:szCs w:val="22"/>
              </w:rPr>
              <w:t> </w:t>
            </w:r>
          </w:p>
        </w:tc>
      </w:tr>
      <w:tr w:rsidR="001F1C28" w:rsidRPr="007001F1" w14:paraId="5BD1E76B" w14:textId="77777777" w:rsidTr="007261E4">
        <w:trPr>
          <w:trHeight w:val="330"/>
        </w:trPr>
        <w:tc>
          <w:tcPr>
            <w:tcW w:w="9087" w:type="dxa"/>
            <w:gridSpan w:val="7"/>
            <w:shd w:val="clear" w:color="auto" w:fill="auto"/>
            <w:vAlign w:val="center"/>
            <w:hideMark/>
          </w:tcPr>
          <w:p w14:paraId="2CC9FBE9"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13B56C61" w14:textId="77777777" w:rsidTr="007261E4">
        <w:trPr>
          <w:trHeight w:val="300"/>
        </w:trPr>
        <w:tc>
          <w:tcPr>
            <w:tcW w:w="3559" w:type="dxa"/>
            <w:gridSpan w:val="2"/>
            <w:shd w:val="clear" w:color="auto" w:fill="auto"/>
            <w:vAlign w:val="center"/>
            <w:hideMark/>
          </w:tcPr>
          <w:p w14:paraId="1EA7E28B"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9AAACD7"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2087B67D" w14:textId="77777777" w:rsidTr="007261E4">
        <w:trPr>
          <w:trHeight w:val="300"/>
        </w:trPr>
        <w:tc>
          <w:tcPr>
            <w:tcW w:w="3559" w:type="dxa"/>
            <w:gridSpan w:val="2"/>
            <w:shd w:val="clear" w:color="auto" w:fill="auto"/>
            <w:vAlign w:val="center"/>
            <w:hideMark/>
          </w:tcPr>
          <w:p w14:paraId="320B8886"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F815ADC" w14:textId="77777777" w:rsidR="001F1C28" w:rsidRPr="007001F1" w:rsidRDefault="001F1C28" w:rsidP="001F1C28">
            <w:pPr>
              <w:rPr>
                <w:color w:val="000000"/>
              </w:rPr>
            </w:pPr>
            <w:r w:rsidRPr="007001F1">
              <w:rPr>
                <w:color w:val="000000"/>
                <w:sz w:val="22"/>
                <w:szCs w:val="22"/>
              </w:rPr>
              <w:t>Užšia súťaž</w:t>
            </w:r>
          </w:p>
        </w:tc>
      </w:tr>
      <w:tr w:rsidR="001F1C28" w:rsidRPr="007001F1" w14:paraId="4E4C3FAE" w14:textId="77777777" w:rsidTr="007261E4">
        <w:trPr>
          <w:trHeight w:val="300"/>
        </w:trPr>
        <w:tc>
          <w:tcPr>
            <w:tcW w:w="3559" w:type="dxa"/>
            <w:gridSpan w:val="2"/>
            <w:shd w:val="clear" w:color="auto" w:fill="auto"/>
            <w:vAlign w:val="center"/>
            <w:hideMark/>
          </w:tcPr>
          <w:p w14:paraId="1170A9F6"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34FFF6" w14:textId="77777777" w:rsidR="001F1C28" w:rsidRPr="007001F1" w:rsidRDefault="001F1C28" w:rsidP="001F1C28">
            <w:pPr>
              <w:rPr>
                <w:color w:val="000000"/>
              </w:rPr>
            </w:pPr>
          </w:p>
        </w:tc>
      </w:tr>
      <w:tr w:rsidR="004D0B9F" w:rsidRPr="007001F1" w14:paraId="4A4C7EDB" w14:textId="77777777" w:rsidTr="007261E4">
        <w:trPr>
          <w:trHeight w:val="300"/>
        </w:trPr>
        <w:tc>
          <w:tcPr>
            <w:tcW w:w="3559" w:type="dxa"/>
            <w:gridSpan w:val="2"/>
            <w:shd w:val="clear" w:color="auto" w:fill="auto"/>
            <w:vAlign w:val="center"/>
          </w:tcPr>
          <w:p w14:paraId="5E33E2B5"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78D1432" w14:textId="77777777" w:rsidR="004D0B9F" w:rsidRPr="007001F1" w:rsidRDefault="004D0B9F" w:rsidP="001F1C28">
            <w:pPr>
              <w:rPr>
                <w:color w:val="000000"/>
              </w:rPr>
            </w:pPr>
          </w:p>
        </w:tc>
      </w:tr>
      <w:tr w:rsidR="001F1C28" w:rsidRPr="007001F1" w14:paraId="416A30BE" w14:textId="77777777" w:rsidTr="007261E4">
        <w:trPr>
          <w:trHeight w:val="300"/>
        </w:trPr>
        <w:tc>
          <w:tcPr>
            <w:tcW w:w="3559" w:type="dxa"/>
            <w:gridSpan w:val="2"/>
            <w:shd w:val="clear" w:color="auto" w:fill="auto"/>
            <w:vAlign w:val="center"/>
            <w:hideMark/>
          </w:tcPr>
          <w:p w14:paraId="73AB7657"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13E7DF32" w14:textId="77777777"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14:paraId="7E0C1842" w14:textId="77777777" w:rsidTr="007261E4">
        <w:trPr>
          <w:trHeight w:val="300"/>
        </w:trPr>
        <w:tc>
          <w:tcPr>
            <w:tcW w:w="3559" w:type="dxa"/>
            <w:gridSpan w:val="2"/>
            <w:shd w:val="clear" w:color="auto" w:fill="auto"/>
            <w:vAlign w:val="center"/>
            <w:hideMark/>
          </w:tcPr>
          <w:p w14:paraId="21DCCFFA"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2F237354" w14:textId="77777777" w:rsidR="001F1C28" w:rsidRPr="007001F1" w:rsidRDefault="001F1C28" w:rsidP="001F1C28">
            <w:pPr>
              <w:rPr>
                <w:color w:val="000000"/>
              </w:rPr>
            </w:pPr>
            <w:r w:rsidRPr="007001F1">
              <w:rPr>
                <w:color w:val="000000"/>
                <w:sz w:val="22"/>
                <w:szCs w:val="22"/>
              </w:rPr>
              <w:t> </w:t>
            </w:r>
          </w:p>
        </w:tc>
      </w:tr>
      <w:tr w:rsidR="001F1C28" w:rsidRPr="007001F1" w14:paraId="62F74419" w14:textId="77777777" w:rsidTr="007261E4">
        <w:trPr>
          <w:trHeight w:val="300"/>
        </w:trPr>
        <w:tc>
          <w:tcPr>
            <w:tcW w:w="3559" w:type="dxa"/>
            <w:gridSpan w:val="2"/>
            <w:shd w:val="clear" w:color="auto" w:fill="auto"/>
            <w:vAlign w:val="center"/>
            <w:hideMark/>
          </w:tcPr>
          <w:p w14:paraId="310B8567"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20989C6" w14:textId="77777777" w:rsidR="001F1C28" w:rsidRPr="007001F1" w:rsidRDefault="001F1C28" w:rsidP="001F1C28">
            <w:pPr>
              <w:rPr>
                <w:color w:val="000000"/>
              </w:rPr>
            </w:pPr>
            <w:r w:rsidRPr="007001F1">
              <w:rPr>
                <w:color w:val="000000"/>
                <w:sz w:val="22"/>
                <w:szCs w:val="22"/>
              </w:rPr>
              <w:t> </w:t>
            </w:r>
          </w:p>
        </w:tc>
      </w:tr>
      <w:tr w:rsidR="001F1C28" w:rsidRPr="007001F1" w14:paraId="2E42B767" w14:textId="77777777" w:rsidTr="007261E4">
        <w:trPr>
          <w:trHeight w:val="300"/>
        </w:trPr>
        <w:tc>
          <w:tcPr>
            <w:tcW w:w="3559" w:type="dxa"/>
            <w:gridSpan w:val="2"/>
            <w:shd w:val="clear" w:color="auto" w:fill="auto"/>
            <w:vAlign w:val="center"/>
            <w:hideMark/>
          </w:tcPr>
          <w:p w14:paraId="42FC64C0"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67B1E247" w14:textId="77777777" w:rsidR="001F1C28" w:rsidRPr="007001F1" w:rsidRDefault="001F1C28" w:rsidP="001F1C28">
            <w:pPr>
              <w:rPr>
                <w:color w:val="000000"/>
              </w:rPr>
            </w:pPr>
            <w:r w:rsidRPr="007001F1">
              <w:rPr>
                <w:color w:val="000000"/>
                <w:sz w:val="22"/>
                <w:szCs w:val="22"/>
              </w:rPr>
              <w:t> </w:t>
            </w:r>
          </w:p>
        </w:tc>
      </w:tr>
      <w:tr w:rsidR="00B0048C" w:rsidRPr="007001F1" w14:paraId="4CDB97BD" w14:textId="77777777" w:rsidTr="007261E4">
        <w:trPr>
          <w:trHeight w:val="300"/>
        </w:trPr>
        <w:tc>
          <w:tcPr>
            <w:tcW w:w="3559" w:type="dxa"/>
            <w:gridSpan w:val="2"/>
            <w:shd w:val="clear" w:color="auto" w:fill="auto"/>
            <w:vAlign w:val="center"/>
          </w:tcPr>
          <w:p w14:paraId="5082BCB0"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428D96B6" w14:textId="77777777" w:rsidR="00B0048C" w:rsidRPr="007001F1" w:rsidRDefault="00B0048C" w:rsidP="001F1C28">
            <w:pPr>
              <w:rPr>
                <w:color w:val="000000"/>
              </w:rPr>
            </w:pPr>
          </w:p>
        </w:tc>
      </w:tr>
      <w:tr w:rsidR="001F1C28" w:rsidRPr="007001F1" w14:paraId="050FB88F" w14:textId="77777777" w:rsidTr="007261E4">
        <w:trPr>
          <w:trHeight w:val="300"/>
        </w:trPr>
        <w:tc>
          <w:tcPr>
            <w:tcW w:w="3559" w:type="dxa"/>
            <w:gridSpan w:val="2"/>
            <w:shd w:val="clear" w:color="auto" w:fill="auto"/>
            <w:vAlign w:val="center"/>
            <w:hideMark/>
          </w:tcPr>
          <w:p w14:paraId="1F58FC6A"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33D81E50" w14:textId="77777777" w:rsidR="001F1C28" w:rsidRPr="007001F1" w:rsidRDefault="001F1C28" w:rsidP="001F1C28">
            <w:pPr>
              <w:rPr>
                <w:color w:val="000000"/>
              </w:rPr>
            </w:pPr>
            <w:r w:rsidRPr="007001F1">
              <w:rPr>
                <w:color w:val="000000"/>
                <w:sz w:val="22"/>
                <w:szCs w:val="22"/>
              </w:rPr>
              <w:t> </w:t>
            </w:r>
          </w:p>
        </w:tc>
      </w:tr>
      <w:tr w:rsidR="001F1C28" w:rsidRPr="007001F1" w14:paraId="022B385B" w14:textId="77777777" w:rsidTr="007261E4">
        <w:trPr>
          <w:trHeight w:val="300"/>
        </w:trPr>
        <w:tc>
          <w:tcPr>
            <w:tcW w:w="3559" w:type="dxa"/>
            <w:gridSpan w:val="2"/>
            <w:shd w:val="clear" w:color="auto" w:fill="auto"/>
            <w:vAlign w:val="center"/>
            <w:hideMark/>
          </w:tcPr>
          <w:p w14:paraId="47280317"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650B6B96" w14:textId="77777777" w:rsidR="001F1C28" w:rsidRPr="007001F1" w:rsidRDefault="001F1C28" w:rsidP="001F1C28">
            <w:pPr>
              <w:rPr>
                <w:color w:val="000000"/>
              </w:rPr>
            </w:pPr>
            <w:r w:rsidRPr="007001F1">
              <w:rPr>
                <w:color w:val="000000"/>
                <w:sz w:val="22"/>
                <w:szCs w:val="22"/>
              </w:rPr>
              <w:t> </w:t>
            </w:r>
          </w:p>
        </w:tc>
      </w:tr>
      <w:tr w:rsidR="001F1C28" w:rsidRPr="007001F1" w14:paraId="4927B8D9" w14:textId="77777777" w:rsidTr="007261E4">
        <w:trPr>
          <w:trHeight w:val="300"/>
        </w:trPr>
        <w:tc>
          <w:tcPr>
            <w:tcW w:w="3559" w:type="dxa"/>
            <w:gridSpan w:val="2"/>
            <w:shd w:val="clear" w:color="auto" w:fill="auto"/>
            <w:vAlign w:val="center"/>
            <w:hideMark/>
          </w:tcPr>
          <w:p w14:paraId="4F1DACE3"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7E524A" w14:textId="77777777" w:rsidR="001F1C28" w:rsidRPr="007001F1" w:rsidRDefault="001F1C28" w:rsidP="001F1C28">
            <w:pPr>
              <w:rPr>
                <w:color w:val="000000"/>
              </w:rPr>
            </w:pPr>
            <w:r w:rsidRPr="007001F1">
              <w:rPr>
                <w:color w:val="000000"/>
                <w:sz w:val="22"/>
                <w:szCs w:val="22"/>
              </w:rPr>
              <w:t> </w:t>
            </w:r>
          </w:p>
        </w:tc>
      </w:tr>
      <w:tr w:rsidR="001F1C28" w:rsidRPr="007001F1" w14:paraId="0DDB9426" w14:textId="77777777" w:rsidTr="007261E4">
        <w:trPr>
          <w:trHeight w:val="300"/>
        </w:trPr>
        <w:tc>
          <w:tcPr>
            <w:tcW w:w="3559" w:type="dxa"/>
            <w:gridSpan w:val="2"/>
            <w:shd w:val="clear" w:color="auto" w:fill="auto"/>
            <w:vAlign w:val="center"/>
            <w:hideMark/>
          </w:tcPr>
          <w:p w14:paraId="13EB401D"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30765DC" w14:textId="77777777" w:rsidR="001F1C28" w:rsidRPr="007001F1" w:rsidRDefault="001F1C28" w:rsidP="001F1C28">
            <w:pPr>
              <w:rPr>
                <w:color w:val="000000"/>
              </w:rPr>
            </w:pPr>
            <w:r w:rsidRPr="007001F1">
              <w:rPr>
                <w:color w:val="000000"/>
                <w:sz w:val="22"/>
                <w:szCs w:val="22"/>
              </w:rPr>
              <w:t> </w:t>
            </w:r>
          </w:p>
        </w:tc>
      </w:tr>
      <w:tr w:rsidR="001F1C28" w:rsidRPr="007001F1" w14:paraId="0180D074" w14:textId="77777777" w:rsidTr="007261E4">
        <w:trPr>
          <w:trHeight w:val="300"/>
        </w:trPr>
        <w:tc>
          <w:tcPr>
            <w:tcW w:w="3559" w:type="dxa"/>
            <w:gridSpan w:val="2"/>
            <w:shd w:val="clear" w:color="auto" w:fill="auto"/>
            <w:vAlign w:val="center"/>
            <w:hideMark/>
          </w:tcPr>
          <w:p w14:paraId="3BCF2682"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1505259E" w14:textId="77777777" w:rsidR="001F1C28" w:rsidRPr="007001F1" w:rsidRDefault="001F1C28" w:rsidP="001F1C28">
            <w:pPr>
              <w:rPr>
                <w:color w:val="000000"/>
              </w:rPr>
            </w:pPr>
            <w:r w:rsidRPr="007001F1">
              <w:rPr>
                <w:color w:val="000000"/>
                <w:sz w:val="22"/>
                <w:szCs w:val="22"/>
              </w:rPr>
              <w:t> </w:t>
            </w:r>
          </w:p>
        </w:tc>
      </w:tr>
      <w:tr w:rsidR="001F1C28" w:rsidRPr="007001F1" w14:paraId="3E9E6C96" w14:textId="77777777" w:rsidTr="007261E4">
        <w:trPr>
          <w:trHeight w:val="300"/>
        </w:trPr>
        <w:tc>
          <w:tcPr>
            <w:tcW w:w="3559" w:type="dxa"/>
            <w:gridSpan w:val="2"/>
            <w:shd w:val="clear" w:color="auto" w:fill="auto"/>
            <w:vAlign w:val="center"/>
            <w:hideMark/>
          </w:tcPr>
          <w:p w14:paraId="45C9B281"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5D1D9D3" w14:textId="77777777" w:rsidR="001F1C28" w:rsidRPr="007001F1" w:rsidRDefault="001F1C28" w:rsidP="001F1C28">
            <w:pPr>
              <w:rPr>
                <w:color w:val="000000"/>
              </w:rPr>
            </w:pPr>
            <w:r w:rsidRPr="007001F1">
              <w:rPr>
                <w:color w:val="000000"/>
                <w:sz w:val="22"/>
                <w:szCs w:val="22"/>
              </w:rPr>
              <w:t> </w:t>
            </w:r>
          </w:p>
        </w:tc>
      </w:tr>
      <w:tr w:rsidR="001F1C28" w:rsidRPr="007001F1" w14:paraId="5B5F3335" w14:textId="77777777" w:rsidTr="007261E4">
        <w:trPr>
          <w:trHeight w:val="300"/>
        </w:trPr>
        <w:tc>
          <w:tcPr>
            <w:tcW w:w="3559" w:type="dxa"/>
            <w:gridSpan w:val="2"/>
            <w:shd w:val="clear" w:color="auto" w:fill="auto"/>
            <w:vAlign w:val="center"/>
            <w:hideMark/>
          </w:tcPr>
          <w:p w14:paraId="5EB896C6"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D136D" w14:textId="77777777" w:rsidR="001F1C28" w:rsidRPr="007001F1" w:rsidRDefault="001F1C28" w:rsidP="001F1C28">
            <w:pPr>
              <w:rPr>
                <w:color w:val="000000"/>
              </w:rPr>
            </w:pPr>
            <w:r w:rsidRPr="007001F1">
              <w:rPr>
                <w:color w:val="000000"/>
                <w:sz w:val="22"/>
                <w:szCs w:val="22"/>
              </w:rPr>
              <w:t> </w:t>
            </w:r>
          </w:p>
        </w:tc>
      </w:tr>
      <w:tr w:rsidR="001F1C28" w:rsidRPr="007001F1" w14:paraId="195879BA" w14:textId="77777777" w:rsidTr="007261E4">
        <w:trPr>
          <w:trHeight w:val="300"/>
        </w:trPr>
        <w:tc>
          <w:tcPr>
            <w:tcW w:w="3559" w:type="dxa"/>
            <w:gridSpan w:val="2"/>
            <w:shd w:val="clear" w:color="auto" w:fill="auto"/>
            <w:vAlign w:val="center"/>
            <w:hideMark/>
          </w:tcPr>
          <w:p w14:paraId="6E3C66B2"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E3CB0D4" w14:textId="77777777" w:rsidR="001F1C28" w:rsidRPr="007001F1" w:rsidRDefault="001F1C28" w:rsidP="001F1C28">
            <w:pPr>
              <w:rPr>
                <w:color w:val="000000"/>
              </w:rPr>
            </w:pPr>
            <w:r w:rsidRPr="007001F1">
              <w:rPr>
                <w:color w:val="000000"/>
                <w:sz w:val="22"/>
                <w:szCs w:val="22"/>
              </w:rPr>
              <w:t> </w:t>
            </w:r>
          </w:p>
        </w:tc>
      </w:tr>
      <w:tr w:rsidR="001F1C28" w:rsidRPr="007001F1" w14:paraId="0240DE71" w14:textId="77777777" w:rsidTr="007261E4">
        <w:trPr>
          <w:trHeight w:val="315"/>
        </w:trPr>
        <w:tc>
          <w:tcPr>
            <w:tcW w:w="582" w:type="dxa"/>
            <w:shd w:val="clear" w:color="000000" w:fill="60497A"/>
            <w:vAlign w:val="center"/>
            <w:hideMark/>
          </w:tcPr>
          <w:p w14:paraId="72429DB3"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A8C0A9"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4F3C4C5"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D0AE4E"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EBBCB7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7A5CA4" w14:textId="77777777" w:rsidR="001F1C28" w:rsidRPr="007001F1" w:rsidRDefault="001F1C28" w:rsidP="001F1C28">
            <w:pPr>
              <w:jc w:val="center"/>
              <w:rPr>
                <w:b/>
                <w:bCs/>
                <w:color w:val="FFFFFF"/>
              </w:rPr>
            </w:pPr>
            <w:r w:rsidRPr="007001F1">
              <w:rPr>
                <w:b/>
                <w:bCs/>
                <w:color w:val="FFFFFF"/>
                <w:sz w:val="22"/>
                <w:szCs w:val="22"/>
              </w:rPr>
              <w:t>Poznámka</w:t>
            </w:r>
          </w:p>
        </w:tc>
      </w:tr>
      <w:tr w:rsidR="001F1C28" w:rsidRPr="007001F1" w14:paraId="7CD6904F" w14:textId="77777777" w:rsidTr="007261E4">
        <w:trPr>
          <w:trHeight w:val="20"/>
        </w:trPr>
        <w:tc>
          <w:tcPr>
            <w:tcW w:w="582" w:type="dxa"/>
            <w:shd w:val="clear" w:color="auto" w:fill="auto"/>
            <w:noWrap/>
            <w:vAlign w:val="center"/>
            <w:hideMark/>
          </w:tcPr>
          <w:p w14:paraId="0DA246E2" w14:textId="77777777"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2585F790"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77274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2AB213"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35FE503B"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858AC4A" w14:textId="77777777" w:rsidR="001F1C28" w:rsidRPr="007001F1" w:rsidRDefault="001F1C28" w:rsidP="001F1C28">
            <w:pPr>
              <w:jc w:val="center"/>
              <w:rPr>
                <w:color w:val="000000"/>
              </w:rPr>
            </w:pPr>
            <w:r w:rsidRPr="007001F1">
              <w:rPr>
                <w:color w:val="000000"/>
                <w:sz w:val="22"/>
                <w:szCs w:val="22"/>
              </w:rPr>
              <w:t> </w:t>
            </w:r>
          </w:p>
        </w:tc>
      </w:tr>
      <w:tr w:rsidR="001F1C28" w:rsidRPr="007001F1" w14:paraId="5E7855C6" w14:textId="77777777" w:rsidTr="007261E4">
        <w:trPr>
          <w:trHeight w:val="20"/>
        </w:trPr>
        <w:tc>
          <w:tcPr>
            <w:tcW w:w="582" w:type="dxa"/>
            <w:shd w:val="clear" w:color="auto" w:fill="auto"/>
            <w:noWrap/>
            <w:vAlign w:val="center"/>
            <w:hideMark/>
          </w:tcPr>
          <w:p w14:paraId="4E6B2999" w14:textId="77777777"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0027B903"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F1672F"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E10274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CC0AA25"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64C0C14" w14:textId="77777777" w:rsidR="001F1C28" w:rsidRPr="007001F1" w:rsidRDefault="001F1C28" w:rsidP="001F1C28">
            <w:pPr>
              <w:jc w:val="center"/>
              <w:rPr>
                <w:color w:val="000000"/>
              </w:rPr>
            </w:pPr>
            <w:r w:rsidRPr="007001F1">
              <w:rPr>
                <w:color w:val="000000"/>
                <w:sz w:val="22"/>
                <w:szCs w:val="22"/>
              </w:rPr>
              <w:t> </w:t>
            </w:r>
          </w:p>
        </w:tc>
      </w:tr>
      <w:tr w:rsidR="00D16435" w:rsidRPr="007001F1" w14:paraId="6477203F" w14:textId="77777777" w:rsidTr="007261E4">
        <w:trPr>
          <w:trHeight w:val="505"/>
        </w:trPr>
        <w:tc>
          <w:tcPr>
            <w:tcW w:w="582" w:type="dxa"/>
            <w:vMerge w:val="restart"/>
            <w:shd w:val="clear" w:color="auto" w:fill="auto"/>
            <w:noWrap/>
            <w:vAlign w:val="center"/>
            <w:hideMark/>
          </w:tcPr>
          <w:p w14:paraId="497F662B" w14:textId="77777777"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77F6646" w14:textId="77777777"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2D835F6D" w14:textId="77777777"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14:paraId="23F0A3D4" w14:textId="77777777"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14:paraId="61C9BD93" w14:textId="77777777"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14:paraId="137AAE23" w14:textId="77777777" w:rsidR="00D16435" w:rsidRPr="007001F1" w:rsidRDefault="00D16435" w:rsidP="001F1C28">
            <w:pPr>
              <w:jc w:val="center"/>
              <w:rPr>
                <w:color w:val="000000"/>
              </w:rPr>
            </w:pPr>
            <w:r w:rsidRPr="007001F1">
              <w:rPr>
                <w:color w:val="000000"/>
                <w:sz w:val="22"/>
                <w:szCs w:val="22"/>
              </w:rPr>
              <w:t> </w:t>
            </w:r>
          </w:p>
        </w:tc>
      </w:tr>
      <w:tr w:rsidR="00D16435" w:rsidRPr="007001F1" w14:paraId="2EFF08E0" w14:textId="77777777" w:rsidTr="002B4A5C">
        <w:trPr>
          <w:trHeight w:val="228"/>
        </w:trPr>
        <w:tc>
          <w:tcPr>
            <w:tcW w:w="582" w:type="dxa"/>
            <w:vMerge/>
            <w:shd w:val="clear" w:color="auto" w:fill="auto"/>
            <w:noWrap/>
            <w:vAlign w:val="center"/>
          </w:tcPr>
          <w:p w14:paraId="491CFF2E" w14:textId="77777777" w:rsidR="00D16435" w:rsidRPr="007001F1" w:rsidRDefault="00D16435" w:rsidP="001F1C28">
            <w:pPr>
              <w:jc w:val="center"/>
              <w:rPr>
                <w:color w:val="000000"/>
              </w:rPr>
            </w:pPr>
          </w:p>
        </w:tc>
        <w:tc>
          <w:tcPr>
            <w:tcW w:w="4820" w:type="dxa"/>
            <w:gridSpan w:val="2"/>
            <w:shd w:val="clear" w:color="auto" w:fill="auto"/>
            <w:vAlign w:val="center"/>
          </w:tcPr>
          <w:p w14:paraId="78766FEF" w14:textId="77777777"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72B11710" w14:textId="77777777" w:rsidR="00D16435" w:rsidRPr="007001F1" w:rsidRDefault="00D16435" w:rsidP="001F1C28">
            <w:pPr>
              <w:jc w:val="center"/>
              <w:rPr>
                <w:color w:val="000000"/>
              </w:rPr>
            </w:pPr>
          </w:p>
        </w:tc>
        <w:tc>
          <w:tcPr>
            <w:tcW w:w="567" w:type="dxa"/>
            <w:shd w:val="clear" w:color="auto" w:fill="auto"/>
            <w:vAlign w:val="center"/>
          </w:tcPr>
          <w:p w14:paraId="0ECEA8BE" w14:textId="77777777" w:rsidR="00D16435" w:rsidRPr="007001F1" w:rsidRDefault="00D16435" w:rsidP="001F1C28">
            <w:pPr>
              <w:jc w:val="center"/>
              <w:rPr>
                <w:color w:val="000000"/>
              </w:rPr>
            </w:pPr>
          </w:p>
        </w:tc>
        <w:tc>
          <w:tcPr>
            <w:tcW w:w="776" w:type="dxa"/>
            <w:shd w:val="clear" w:color="auto" w:fill="auto"/>
            <w:vAlign w:val="center"/>
          </w:tcPr>
          <w:p w14:paraId="292C321A" w14:textId="77777777" w:rsidR="00D16435" w:rsidRPr="007001F1" w:rsidRDefault="00D16435" w:rsidP="001F1C28">
            <w:pPr>
              <w:jc w:val="center"/>
              <w:rPr>
                <w:color w:val="000000"/>
              </w:rPr>
            </w:pPr>
          </w:p>
        </w:tc>
        <w:tc>
          <w:tcPr>
            <w:tcW w:w="1775" w:type="dxa"/>
            <w:shd w:val="clear" w:color="auto" w:fill="auto"/>
            <w:vAlign w:val="center"/>
          </w:tcPr>
          <w:p w14:paraId="1F8AE850" w14:textId="77777777" w:rsidR="00D16435" w:rsidRPr="007001F1" w:rsidRDefault="00D16435" w:rsidP="001F1C28">
            <w:pPr>
              <w:jc w:val="center"/>
              <w:rPr>
                <w:color w:val="000000"/>
              </w:rPr>
            </w:pPr>
          </w:p>
        </w:tc>
      </w:tr>
      <w:tr w:rsidR="00D16435" w:rsidRPr="007001F1" w14:paraId="6C5A4444" w14:textId="77777777" w:rsidTr="007261E4">
        <w:trPr>
          <w:trHeight w:val="505"/>
        </w:trPr>
        <w:tc>
          <w:tcPr>
            <w:tcW w:w="582" w:type="dxa"/>
            <w:vMerge/>
            <w:shd w:val="clear" w:color="auto" w:fill="auto"/>
            <w:noWrap/>
            <w:vAlign w:val="center"/>
          </w:tcPr>
          <w:p w14:paraId="09043B9E" w14:textId="77777777" w:rsidR="00D16435" w:rsidRPr="007001F1" w:rsidRDefault="00D16435" w:rsidP="001F1C28">
            <w:pPr>
              <w:jc w:val="center"/>
              <w:rPr>
                <w:color w:val="000000"/>
              </w:rPr>
            </w:pPr>
          </w:p>
        </w:tc>
        <w:tc>
          <w:tcPr>
            <w:tcW w:w="4820" w:type="dxa"/>
            <w:gridSpan w:val="2"/>
            <w:shd w:val="clear" w:color="auto" w:fill="auto"/>
            <w:vAlign w:val="center"/>
          </w:tcPr>
          <w:p w14:paraId="026FBF65" w14:textId="77777777" w:rsidR="00D16435" w:rsidRPr="007001F1" w:rsidRDefault="00D16435"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140E3280" w14:textId="77777777" w:rsidR="00D16435" w:rsidRPr="007001F1" w:rsidRDefault="00D16435" w:rsidP="001F1C28">
            <w:pPr>
              <w:jc w:val="center"/>
              <w:rPr>
                <w:color w:val="000000"/>
              </w:rPr>
            </w:pPr>
          </w:p>
        </w:tc>
        <w:tc>
          <w:tcPr>
            <w:tcW w:w="567" w:type="dxa"/>
            <w:shd w:val="clear" w:color="auto" w:fill="auto"/>
            <w:vAlign w:val="center"/>
          </w:tcPr>
          <w:p w14:paraId="7FB423CD" w14:textId="77777777" w:rsidR="00D16435" w:rsidRPr="007001F1" w:rsidRDefault="00D16435" w:rsidP="001F1C28">
            <w:pPr>
              <w:jc w:val="center"/>
              <w:rPr>
                <w:color w:val="000000"/>
              </w:rPr>
            </w:pPr>
          </w:p>
        </w:tc>
        <w:tc>
          <w:tcPr>
            <w:tcW w:w="776" w:type="dxa"/>
            <w:shd w:val="clear" w:color="auto" w:fill="auto"/>
            <w:vAlign w:val="center"/>
          </w:tcPr>
          <w:p w14:paraId="3CCE755F" w14:textId="77777777" w:rsidR="00D16435" w:rsidRPr="007001F1" w:rsidRDefault="00D16435" w:rsidP="001F1C28">
            <w:pPr>
              <w:jc w:val="center"/>
              <w:rPr>
                <w:color w:val="000000"/>
              </w:rPr>
            </w:pPr>
          </w:p>
        </w:tc>
        <w:tc>
          <w:tcPr>
            <w:tcW w:w="1775" w:type="dxa"/>
            <w:shd w:val="clear" w:color="auto" w:fill="auto"/>
            <w:vAlign w:val="center"/>
          </w:tcPr>
          <w:p w14:paraId="577987C4" w14:textId="77777777" w:rsidR="00D16435" w:rsidRPr="007001F1" w:rsidRDefault="00D16435" w:rsidP="001F1C28">
            <w:pPr>
              <w:jc w:val="center"/>
              <w:rPr>
                <w:color w:val="000000"/>
              </w:rPr>
            </w:pPr>
          </w:p>
        </w:tc>
      </w:tr>
      <w:tr w:rsidR="001F1C28" w:rsidRPr="007001F1" w14:paraId="0A7230BB" w14:textId="77777777" w:rsidTr="007261E4">
        <w:trPr>
          <w:trHeight w:val="20"/>
        </w:trPr>
        <w:tc>
          <w:tcPr>
            <w:tcW w:w="582" w:type="dxa"/>
            <w:shd w:val="clear" w:color="auto" w:fill="auto"/>
            <w:noWrap/>
            <w:vAlign w:val="center"/>
            <w:hideMark/>
          </w:tcPr>
          <w:p w14:paraId="5DF9CB47" w14:textId="77777777"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14:paraId="52F85642" w14:textId="77777777"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1C11F84C"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786F38AC"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DDE201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D82B54E" w14:textId="77777777" w:rsidR="001F1C28" w:rsidRPr="007001F1" w:rsidRDefault="001F1C28" w:rsidP="001F1C28">
            <w:pPr>
              <w:jc w:val="center"/>
              <w:rPr>
                <w:color w:val="000000"/>
              </w:rPr>
            </w:pPr>
            <w:r w:rsidRPr="007001F1">
              <w:rPr>
                <w:color w:val="000000"/>
                <w:sz w:val="22"/>
                <w:szCs w:val="22"/>
              </w:rPr>
              <w:t> </w:t>
            </w:r>
          </w:p>
        </w:tc>
      </w:tr>
      <w:tr w:rsidR="00056008" w:rsidRPr="007001F1" w14:paraId="4565C93E" w14:textId="77777777" w:rsidTr="002B4A5C">
        <w:trPr>
          <w:trHeight w:val="491"/>
        </w:trPr>
        <w:tc>
          <w:tcPr>
            <w:tcW w:w="582" w:type="dxa"/>
            <w:vMerge w:val="restart"/>
            <w:shd w:val="clear" w:color="auto" w:fill="auto"/>
            <w:noWrap/>
            <w:vAlign w:val="center"/>
          </w:tcPr>
          <w:p w14:paraId="59C41CAC" w14:textId="77777777" w:rsidR="00056008" w:rsidRPr="007001F1" w:rsidRDefault="00F00B52" w:rsidP="001F1C28">
            <w:pPr>
              <w:jc w:val="center"/>
              <w:rPr>
                <w:color w:val="000000"/>
              </w:rPr>
            </w:pPr>
            <w:r>
              <w:rPr>
                <w:color w:val="000000"/>
                <w:sz w:val="22"/>
                <w:szCs w:val="22"/>
              </w:rPr>
              <w:t>5</w:t>
            </w:r>
          </w:p>
        </w:tc>
        <w:tc>
          <w:tcPr>
            <w:tcW w:w="4820" w:type="dxa"/>
            <w:gridSpan w:val="2"/>
            <w:shd w:val="clear" w:color="auto" w:fill="auto"/>
            <w:vAlign w:val="center"/>
          </w:tcPr>
          <w:p w14:paraId="538CC8CD" w14:textId="77777777" w:rsidR="00056008" w:rsidRPr="007001F1" w:rsidRDefault="00056008"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B0043E7" w14:textId="77777777" w:rsidR="00056008" w:rsidRPr="007001F1" w:rsidRDefault="00056008" w:rsidP="001F1C28">
            <w:pPr>
              <w:jc w:val="center"/>
              <w:rPr>
                <w:color w:val="000000"/>
              </w:rPr>
            </w:pPr>
          </w:p>
        </w:tc>
        <w:tc>
          <w:tcPr>
            <w:tcW w:w="567" w:type="dxa"/>
            <w:shd w:val="clear" w:color="auto" w:fill="auto"/>
            <w:vAlign w:val="center"/>
          </w:tcPr>
          <w:p w14:paraId="3439D02F" w14:textId="77777777" w:rsidR="00056008" w:rsidRPr="007001F1" w:rsidRDefault="00056008" w:rsidP="001F1C28">
            <w:pPr>
              <w:jc w:val="center"/>
              <w:rPr>
                <w:color w:val="000000"/>
              </w:rPr>
            </w:pPr>
          </w:p>
        </w:tc>
        <w:tc>
          <w:tcPr>
            <w:tcW w:w="776" w:type="dxa"/>
            <w:shd w:val="clear" w:color="auto" w:fill="auto"/>
            <w:vAlign w:val="center"/>
          </w:tcPr>
          <w:p w14:paraId="28F457B1" w14:textId="77777777" w:rsidR="00056008" w:rsidRPr="007001F1" w:rsidRDefault="00056008" w:rsidP="001F1C28">
            <w:pPr>
              <w:jc w:val="center"/>
              <w:rPr>
                <w:color w:val="000000"/>
              </w:rPr>
            </w:pPr>
          </w:p>
        </w:tc>
        <w:tc>
          <w:tcPr>
            <w:tcW w:w="1775" w:type="dxa"/>
            <w:shd w:val="clear" w:color="auto" w:fill="auto"/>
            <w:vAlign w:val="center"/>
          </w:tcPr>
          <w:p w14:paraId="40D4F91E" w14:textId="77777777" w:rsidR="00056008" w:rsidRPr="007001F1" w:rsidRDefault="00056008" w:rsidP="001F1C28">
            <w:pPr>
              <w:jc w:val="center"/>
              <w:rPr>
                <w:color w:val="000000"/>
              </w:rPr>
            </w:pPr>
          </w:p>
        </w:tc>
      </w:tr>
      <w:tr w:rsidR="00056008" w:rsidRPr="007001F1" w14:paraId="083E90C4" w14:textId="77777777" w:rsidTr="007261E4">
        <w:trPr>
          <w:trHeight w:val="675"/>
        </w:trPr>
        <w:tc>
          <w:tcPr>
            <w:tcW w:w="582" w:type="dxa"/>
            <w:vMerge/>
            <w:shd w:val="clear" w:color="auto" w:fill="auto"/>
            <w:noWrap/>
            <w:vAlign w:val="center"/>
          </w:tcPr>
          <w:p w14:paraId="6CE62517" w14:textId="77777777" w:rsidR="00056008" w:rsidRPr="007001F1" w:rsidRDefault="00056008" w:rsidP="001F1C28">
            <w:pPr>
              <w:jc w:val="center"/>
              <w:rPr>
                <w:color w:val="000000"/>
              </w:rPr>
            </w:pPr>
          </w:p>
        </w:tc>
        <w:tc>
          <w:tcPr>
            <w:tcW w:w="4820" w:type="dxa"/>
            <w:gridSpan w:val="2"/>
            <w:shd w:val="clear" w:color="auto" w:fill="auto"/>
            <w:vAlign w:val="center"/>
          </w:tcPr>
          <w:p w14:paraId="5429CDD4" w14:textId="77777777" w:rsidR="00056008" w:rsidRPr="007001F1" w:rsidRDefault="00056008" w:rsidP="006465B6">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2CA1C33" w14:textId="77777777" w:rsidR="00056008" w:rsidRPr="007001F1" w:rsidRDefault="00056008" w:rsidP="001F1C28">
            <w:pPr>
              <w:jc w:val="center"/>
              <w:rPr>
                <w:color w:val="000000"/>
              </w:rPr>
            </w:pPr>
          </w:p>
        </w:tc>
        <w:tc>
          <w:tcPr>
            <w:tcW w:w="567" w:type="dxa"/>
            <w:shd w:val="clear" w:color="auto" w:fill="auto"/>
            <w:vAlign w:val="center"/>
          </w:tcPr>
          <w:p w14:paraId="7EA8B6BA" w14:textId="77777777" w:rsidR="00056008" w:rsidRPr="007001F1" w:rsidRDefault="00056008" w:rsidP="001F1C28">
            <w:pPr>
              <w:jc w:val="center"/>
              <w:rPr>
                <w:color w:val="000000"/>
              </w:rPr>
            </w:pPr>
          </w:p>
        </w:tc>
        <w:tc>
          <w:tcPr>
            <w:tcW w:w="776" w:type="dxa"/>
            <w:shd w:val="clear" w:color="auto" w:fill="auto"/>
            <w:vAlign w:val="center"/>
          </w:tcPr>
          <w:p w14:paraId="2976F47C" w14:textId="77777777" w:rsidR="00056008" w:rsidRPr="007001F1" w:rsidRDefault="00056008" w:rsidP="001F1C28">
            <w:pPr>
              <w:jc w:val="center"/>
              <w:rPr>
                <w:color w:val="000000"/>
              </w:rPr>
            </w:pPr>
          </w:p>
        </w:tc>
        <w:tc>
          <w:tcPr>
            <w:tcW w:w="1775" w:type="dxa"/>
            <w:shd w:val="clear" w:color="auto" w:fill="auto"/>
            <w:vAlign w:val="center"/>
          </w:tcPr>
          <w:p w14:paraId="538DF6B6" w14:textId="77777777" w:rsidR="00056008" w:rsidRPr="007001F1" w:rsidRDefault="00056008" w:rsidP="001F1C28">
            <w:pPr>
              <w:jc w:val="center"/>
              <w:rPr>
                <w:color w:val="000000"/>
              </w:rPr>
            </w:pPr>
          </w:p>
        </w:tc>
      </w:tr>
      <w:tr w:rsidR="00056008" w:rsidRPr="007001F1" w14:paraId="1FCDA934" w14:textId="77777777" w:rsidTr="007261E4">
        <w:trPr>
          <w:trHeight w:val="675"/>
        </w:trPr>
        <w:tc>
          <w:tcPr>
            <w:tcW w:w="582" w:type="dxa"/>
            <w:vMerge/>
            <w:shd w:val="clear" w:color="auto" w:fill="auto"/>
            <w:noWrap/>
            <w:vAlign w:val="center"/>
          </w:tcPr>
          <w:p w14:paraId="63447137" w14:textId="77777777" w:rsidR="00056008" w:rsidRPr="007001F1" w:rsidRDefault="00056008" w:rsidP="001F1C28">
            <w:pPr>
              <w:jc w:val="center"/>
              <w:rPr>
                <w:color w:val="000000"/>
              </w:rPr>
            </w:pPr>
          </w:p>
        </w:tc>
        <w:tc>
          <w:tcPr>
            <w:tcW w:w="4820" w:type="dxa"/>
            <w:gridSpan w:val="2"/>
            <w:shd w:val="clear" w:color="auto" w:fill="auto"/>
            <w:vAlign w:val="center"/>
          </w:tcPr>
          <w:p w14:paraId="53B825CB"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A8EBC47" w14:textId="77777777" w:rsidR="00056008" w:rsidRPr="007001F1" w:rsidRDefault="00056008" w:rsidP="001F1C28">
            <w:pPr>
              <w:jc w:val="center"/>
              <w:rPr>
                <w:color w:val="000000"/>
              </w:rPr>
            </w:pPr>
          </w:p>
        </w:tc>
        <w:tc>
          <w:tcPr>
            <w:tcW w:w="567" w:type="dxa"/>
            <w:shd w:val="clear" w:color="auto" w:fill="auto"/>
            <w:vAlign w:val="center"/>
          </w:tcPr>
          <w:p w14:paraId="30D9E056" w14:textId="77777777" w:rsidR="00056008" w:rsidRPr="007001F1" w:rsidRDefault="00056008" w:rsidP="001F1C28">
            <w:pPr>
              <w:jc w:val="center"/>
              <w:rPr>
                <w:color w:val="000000"/>
              </w:rPr>
            </w:pPr>
          </w:p>
        </w:tc>
        <w:tc>
          <w:tcPr>
            <w:tcW w:w="776" w:type="dxa"/>
            <w:shd w:val="clear" w:color="auto" w:fill="auto"/>
            <w:vAlign w:val="center"/>
          </w:tcPr>
          <w:p w14:paraId="31801657" w14:textId="77777777" w:rsidR="00056008" w:rsidRPr="007001F1" w:rsidRDefault="00056008" w:rsidP="001F1C28">
            <w:pPr>
              <w:jc w:val="center"/>
              <w:rPr>
                <w:color w:val="000000"/>
              </w:rPr>
            </w:pPr>
          </w:p>
        </w:tc>
        <w:tc>
          <w:tcPr>
            <w:tcW w:w="1775" w:type="dxa"/>
            <w:shd w:val="clear" w:color="auto" w:fill="auto"/>
            <w:vAlign w:val="center"/>
          </w:tcPr>
          <w:p w14:paraId="19E5CBF1" w14:textId="77777777" w:rsidR="00056008" w:rsidRPr="007001F1" w:rsidRDefault="00056008" w:rsidP="001F1C28">
            <w:pPr>
              <w:jc w:val="center"/>
              <w:rPr>
                <w:color w:val="000000"/>
              </w:rPr>
            </w:pPr>
          </w:p>
        </w:tc>
      </w:tr>
      <w:tr w:rsidR="009650E8" w:rsidRPr="007001F1" w14:paraId="7A98872E" w14:textId="77777777" w:rsidTr="007261E4">
        <w:trPr>
          <w:trHeight w:val="675"/>
        </w:trPr>
        <w:tc>
          <w:tcPr>
            <w:tcW w:w="582" w:type="dxa"/>
            <w:vMerge w:val="restart"/>
            <w:shd w:val="clear" w:color="auto" w:fill="auto"/>
            <w:noWrap/>
            <w:vAlign w:val="center"/>
          </w:tcPr>
          <w:p w14:paraId="2FE102C3" w14:textId="77777777" w:rsidR="009650E8" w:rsidRPr="007001F1" w:rsidRDefault="00F00B52" w:rsidP="001F1C28">
            <w:pPr>
              <w:jc w:val="center"/>
              <w:rPr>
                <w:color w:val="000000"/>
              </w:rPr>
            </w:pPr>
            <w:r>
              <w:rPr>
                <w:color w:val="000000"/>
              </w:rPr>
              <w:t>6</w:t>
            </w:r>
          </w:p>
        </w:tc>
        <w:tc>
          <w:tcPr>
            <w:tcW w:w="4820" w:type="dxa"/>
            <w:gridSpan w:val="2"/>
            <w:shd w:val="clear" w:color="auto" w:fill="auto"/>
            <w:vAlign w:val="center"/>
          </w:tcPr>
          <w:p w14:paraId="6633C8A1" w14:textId="77777777"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BA4C7DD" w14:textId="77777777" w:rsidR="009650E8" w:rsidRPr="007001F1" w:rsidRDefault="009650E8" w:rsidP="001F1C28">
            <w:pPr>
              <w:jc w:val="center"/>
              <w:rPr>
                <w:color w:val="000000"/>
              </w:rPr>
            </w:pPr>
          </w:p>
        </w:tc>
        <w:tc>
          <w:tcPr>
            <w:tcW w:w="567" w:type="dxa"/>
            <w:shd w:val="clear" w:color="auto" w:fill="auto"/>
            <w:vAlign w:val="center"/>
          </w:tcPr>
          <w:p w14:paraId="2B946166" w14:textId="77777777" w:rsidR="009650E8" w:rsidRPr="007001F1" w:rsidRDefault="009650E8" w:rsidP="001F1C28">
            <w:pPr>
              <w:jc w:val="center"/>
              <w:rPr>
                <w:color w:val="000000"/>
              </w:rPr>
            </w:pPr>
          </w:p>
        </w:tc>
        <w:tc>
          <w:tcPr>
            <w:tcW w:w="776" w:type="dxa"/>
            <w:shd w:val="clear" w:color="auto" w:fill="auto"/>
            <w:vAlign w:val="center"/>
          </w:tcPr>
          <w:p w14:paraId="7669401F" w14:textId="77777777" w:rsidR="009650E8" w:rsidRPr="007001F1" w:rsidRDefault="009650E8" w:rsidP="001F1C28">
            <w:pPr>
              <w:jc w:val="center"/>
              <w:rPr>
                <w:color w:val="000000"/>
              </w:rPr>
            </w:pPr>
          </w:p>
        </w:tc>
        <w:tc>
          <w:tcPr>
            <w:tcW w:w="1775" w:type="dxa"/>
            <w:shd w:val="clear" w:color="auto" w:fill="auto"/>
            <w:vAlign w:val="center"/>
          </w:tcPr>
          <w:p w14:paraId="3ECDDCB3" w14:textId="77777777" w:rsidR="009650E8" w:rsidRPr="007001F1" w:rsidRDefault="009650E8" w:rsidP="001F1C28">
            <w:pPr>
              <w:jc w:val="center"/>
              <w:rPr>
                <w:color w:val="000000"/>
              </w:rPr>
            </w:pPr>
          </w:p>
        </w:tc>
      </w:tr>
      <w:tr w:rsidR="009650E8" w:rsidRPr="007001F1" w14:paraId="6192F60E" w14:textId="77777777" w:rsidTr="007261E4">
        <w:trPr>
          <w:trHeight w:val="675"/>
        </w:trPr>
        <w:tc>
          <w:tcPr>
            <w:tcW w:w="582" w:type="dxa"/>
            <w:vMerge/>
            <w:shd w:val="clear" w:color="auto" w:fill="auto"/>
            <w:noWrap/>
            <w:vAlign w:val="center"/>
          </w:tcPr>
          <w:p w14:paraId="4886ECD7" w14:textId="77777777" w:rsidR="009650E8" w:rsidRPr="007001F1" w:rsidRDefault="009650E8" w:rsidP="001F1C28">
            <w:pPr>
              <w:jc w:val="center"/>
              <w:rPr>
                <w:color w:val="000000"/>
              </w:rPr>
            </w:pPr>
          </w:p>
        </w:tc>
        <w:tc>
          <w:tcPr>
            <w:tcW w:w="4820" w:type="dxa"/>
            <w:gridSpan w:val="2"/>
            <w:shd w:val="clear" w:color="auto" w:fill="auto"/>
            <w:vAlign w:val="center"/>
          </w:tcPr>
          <w:p w14:paraId="7B38DB21" w14:textId="77777777"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F3B77D3" w14:textId="77777777" w:rsidR="009650E8" w:rsidRPr="007001F1" w:rsidRDefault="009650E8" w:rsidP="001F1C28">
            <w:pPr>
              <w:jc w:val="center"/>
              <w:rPr>
                <w:color w:val="000000"/>
              </w:rPr>
            </w:pPr>
          </w:p>
        </w:tc>
        <w:tc>
          <w:tcPr>
            <w:tcW w:w="567" w:type="dxa"/>
            <w:shd w:val="clear" w:color="auto" w:fill="auto"/>
            <w:vAlign w:val="center"/>
          </w:tcPr>
          <w:p w14:paraId="3770B6CA" w14:textId="77777777" w:rsidR="009650E8" w:rsidRPr="007001F1" w:rsidRDefault="009650E8" w:rsidP="001F1C28">
            <w:pPr>
              <w:jc w:val="center"/>
              <w:rPr>
                <w:color w:val="000000"/>
              </w:rPr>
            </w:pPr>
          </w:p>
        </w:tc>
        <w:tc>
          <w:tcPr>
            <w:tcW w:w="776" w:type="dxa"/>
            <w:shd w:val="clear" w:color="auto" w:fill="auto"/>
            <w:vAlign w:val="center"/>
          </w:tcPr>
          <w:p w14:paraId="7A2134C0" w14:textId="77777777" w:rsidR="009650E8" w:rsidRPr="007001F1" w:rsidRDefault="009650E8" w:rsidP="001F1C28">
            <w:pPr>
              <w:jc w:val="center"/>
              <w:rPr>
                <w:color w:val="000000"/>
              </w:rPr>
            </w:pPr>
          </w:p>
        </w:tc>
        <w:tc>
          <w:tcPr>
            <w:tcW w:w="1775" w:type="dxa"/>
            <w:shd w:val="clear" w:color="auto" w:fill="auto"/>
            <w:vAlign w:val="center"/>
          </w:tcPr>
          <w:p w14:paraId="66F1B3FE" w14:textId="77777777" w:rsidR="009650E8" w:rsidRPr="007001F1" w:rsidRDefault="009650E8" w:rsidP="001F1C28">
            <w:pPr>
              <w:jc w:val="center"/>
              <w:rPr>
                <w:color w:val="000000"/>
              </w:rPr>
            </w:pPr>
          </w:p>
        </w:tc>
      </w:tr>
      <w:tr w:rsidR="007702DD" w:rsidRPr="007001F1" w14:paraId="2F36E69A" w14:textId="77777777" w:rsidTr="007261E4">
        <w:trPr>
          <w:trHeight w:val="675"/>
        </w:trPr>
        <w:tc>
          <w:tcPr>
            <w:tcW w:w="582" w:type="dxa"/>
            <w:shd w:val="clear" w:color="auto" w:fill="auto"/>
            <w:noWrap/>
            <w:vAlign w:val="center"/>
          </w:tcPr>
          <w:p w14:paraId="5DF66EAC" w14:textId="77777777" w:rsidR="007702DD" w:rsidRPr="007001F1" w:rsidRDefault="00F00B52" w:rsidP="001F1C28">
            <w:pPr>
              <w:jc w:val="center"/>
              <w:rPr>
                <w:color w:val="000000"/>
              </w:rPr>
            </w:pPr>
            <w:r>
              <w:rPr>
                <w:color w:val="000000"/>
              </w:rPr>
              <w:t>7</w:t>
            </w:r>
          </w:p>
        </w:tc>
        <w:tc>
          <w:tcPr>
            <w:tcW w:w="4820" w:type="dxa"/>
            <w:gridSpan w:val="2"/>
            <w:shd w:val="clear" w:color="auto" w:fill="auto"/>
            <w:vAlign w:val="center"/>
          </w:tcPr>
          <w:p w14:paraId="5200926D" w14:textId="77777777"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7AFE468C" w14:textId="77777777" w:rsidR="007702DD" w:rsidRPr="007001F1" w:rsidRDefault="007702DD" w:rsidP="001F1C28">
            <w:pPr>
              <w:jc w:val="center"/>
              <w:rPr>
                <w:color w:val="000000"/>
              </w:rPr>
            </w:pPr>
          </w:p>
        </w:tc>
        <w:tc>
          <w:tcPr>
            <w:tcW w:w="567" w:type="dxa"/>
            <w:shd w:val="clear" w:color="auto" w:fill="auto"/>
            <w:vAlign w:val="center"/>
          </w:tcPr>
          <w:p w14:paraId="07E558BB" w14:textId="77777777" w:rsidR="007702DD" w:rsidRPr="007001F1" w:rsidRDefault="007702DD" w:rsidP="001F1C28">
            <w:pPr>
              <w:jc w:val="center"/>
              <w:rPr>
                <w:color w:val="000000"/>
              </w:rPr>
            </w:pPr>
          </w:p>
        </w:tc>
        <w:tc>
          <w:tcPr>
            <w:tcW w:w="776" w:type="dxa"/>
            <w:shd w:val="clear" w:color="auto" w:fill="auto"/>
            <w:vAlign w:val="center"/>
          </w:tcPr>
          <w:p w14:paraId="0489B8C2" w14:textId="77777777" w:rsidR="007702DD" w:rsidRPr="007001F1" w:rsidRDefault="007702DD" w:rsidP="001F1C28">
            <w:pPr>
              <w:jc w:val="center"/>
              <w:rPr>
                <w:color w:val="000000"/>
              </w:rPr>
            </w:pPr>
          </w:p>
        </w:tc>
        <w:tc>
          <w:tcPr>
            <w:tcW w:w="1775" w:type="dxa"/>
            <w:shd w:val="clear" w:color="auto" w:fill="auto"/>
            <w:vAlign w:val="center"/>
          </w:tcPr>
          <w:p w14:paraId="32818E25" w14:textId="77777777" w:rsidR="007702DD" w:rsidRPr="007001F1" w:rsidRDefault="007702DD" w:rsidP="001F1C28">
            <w:pPr>
              <w:jc w:val="center"/>
              <w:rPr>
                <w:color w:val="000000"/>
              </w:rPr>
            </w:pPr>
          </w:p>
        </w:tc>
      </w:tr>
      <w:tr w:rsidR="009650E8" w:rsidRPr="007001F1" w14:paraId="701D5359" w14:textId="77777777" w:rsidTr="007261E4">
        <w:trPr>
          <w:trHeight w:val="20"/>
        </w:trPr>
        <w:tc>
          <w:tcPr>
            <w:tcW w:w="582" w:type="dxa"/>
            <w:shd w:val="clear" w:color="auto" w:fill="auto"/>
            <w:noWrap/>
            <w:vAlign w:val="center"/>
            <w:hideMark/>
          </w:tcPr>
          <w:p w14:paraId="68396E85" w14:textId="77777777" w:rsidR="009650E8" w:rsidRPr="007001F1" w:rsidRDefault="00F00B52" w:rsidP="001F1C28">
            <w:pPr>
              <w:jc w:val="center"/>
              <w:rPr>
                <w:color w:val="000000"/>
              </w:rPr>
            </w:pPr>
            <w:r>
              <w:rPr>
                <w:color w:val="000000"/>
                <w:sz w:val="22"/>
                <w:szCs w:val="22"/>
              </w:rPr>
              <w:t>8</w:t>
            </w:r>
          </w:p>
        </w:tc>
        <w:tc>
          <w:tcPr>
            <w:tcW w:w="4820" w:type="dxa"/>
            <w:gridSpan w:val="2"/>
            <w:shd w:val="clear" w:color="auto" w:fill="auto"/>
            <w:vAlign w:val="center"/>
            <w:hideMark/>
          </w:tcPr>
          <w:p w14:paraId="7E51D694" w14:textId="77777777"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r w:rsidR="00F00B52" w:rsidRPr="00094119">
              <w:rPr>
                <w:color w:val="000000"/>
                <w:sz w:val="22"/>
                <w:szCs w:val="22"/>
              </w:rPr>
              <w:t xml:space="preserve"> </w:t>
            </w:r>
            <w:r w:rsidR="00F00B52" w:rsidRPr="003E1143">
              <w:rPr>
                <w:sz w:val="22"/>
                <w:szCs w:val="22"/>
              </w:rPr>
              <w:t xml:space="preserve">(napr. nesplnenie </w:t>
            </w:r>
            <w:r w:rsidR="00F00B52" w:rsidRPr="003E1143">
              <w:rPr>
                <w:sz w:val="22"/>
                <w:szCs w:val="22"/>
                <w:u w:val="single"/>
              </w:rPr>
              <w:t>postkontraktačných  </w:t>
            </w:r>
            <w:r w:rsidR="00F00B52" w:rsidRPr="003E1143">
              <w:rPr>
                <w:color w:val="1F497D"/>
                <w:sz w:val="22"/>
                <w:szCs w:val="22"/>
                <w:u w:val="single"/>
              </w:rPr>
              <w:t xml:space="preserve">oznamovacích </w:t>
            </w:r>
            <w:r w:rsidR="00F00B52" w:rsidRPr="003E1143">
              <w:rPr>
                <w:sz w:val="22"/>
                <w:szCs w:val="22"/>
                <w:u w:val="single"/>
              </w:rPr>
              <w:t>povinnost</w:t>
            </w:r>
            <w:r w:rsidR="00F00B52" w:rsidRPr="003E1143">
              <w:rPr>
                <w:color w:val="1F497D"/>
                <w:sz w:val="22"/>
                <w:szCs w:val="22"/>
                <w:u w:val="single"/>
              </w:rPr>
              <w:t>í</w:t>
            </w:r>
            <w:r w:rsidR="00F00B52"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24A1EC0B" w14:textId="77777777"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14:paraId="72E93AA2" w14:textId="77777777"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14:paraId="787B547B" w14:textId="77777777"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14:paraId="2E64E7CC" w14:textId="77777777" w:rsidR="009650E8" w:rsidRPr="007001F1" w:rsidRDefault="009650E8" w:rsidP="001F1C28">
            <w:pPr>
              <w:jc w:val="center"/>
              <w:rPr>
                <w:color w:val="000000"/>
              </w:rPr>
            </w:pPr>
            <w:r w:rsidRPr="007001F1">
              <w:rPr>
                <w:color w:val="000000"/>
                <w:sz w:val="22"/>
                <w:szCs w:val="22"/>
              </w:rPr>
              <w:t> </w:t>
            </w:r>
          </w:p>
        </w:tc>
      </w:tr>
      <w:tr w:rsidR="009650E8" w:rsidRPr="007001F1" w14:paraId="62AD7C5A" w14:textId="77777777" w:rsidTr="007261E4">
        <w:trPr>
          <w:trHeight w:val="300"/>
        </w:trPr>
        <w:tc>
          <w:tcPr>
            <w:tcW w:w="3559" w:type="dxa"/>
            <w:gridSpan w:val="2"/>
            <w:shd w:val="clear" w:color="auto" w:fill="auto"/>
            <w:vAlign w:val="center"/>
            <w:hideMark/>
          </w:tcPr>
          <w:p w14:paraId="30138028" w14:textId="77777777"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14:paraId="77285E10" w14:textId="77777777" w:rsidR="009650E8" w:rsidRPr="007001F1" w:rsidRDefault="009650E8" w:rsidP="001F1C28">
            <w:pPr>
              <w:rPr>
                <w:color w:val="000000"/>
              </w:rPr>
            </w:pPr>
            <w:r w:rsidRPr="007001F1">
              <w:rPr>
                <w:color w:val="000000"/>
                <w:sz w:val="22"/>
                <w:szCs w:val="22"/>
              </w:rPr>
              <w:t> </w:t>
            </w:r>
          </w:p>
        </w:tc>
      </w:tr>
      <w:tr w:rsidR="009650E8" w:rsidRPr="007001F1" w14:paraId="1B7F7115" w14:textId="77777777" w:rsidTr="007261E4">
        <w:trPr>
          <w:trHeight w:val="300"/>
        </w:trPr>
        <w:tc>
          <w:tcPr>
            <w:tcW w:w="3559" w:type="dxa"/>
            <w:gridSpan w:val="2"/>
            <w:shd w:val="clear" w:color="auto" w:fill="auto"/>
            <w:vAlign w:val="center"/>
            <w:hideMark/>
          </w:tcPr>
          <w:p w14:paraId="3488824E" w14:textId="77777777"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14:paraId="73FBBC9B" w14:textId="77777777" w:rsidR="009650E8" w:rsidRPr="007001F1" w:rsidRDefault="009650E8" w:rsidP="001F1C28">
            <w:pPr>
              <w:rPr>
                <w:color w:val="000000"/>
              </w:rPr>
            </w:pPr>
            <w:r w:rsidRPr="007001F1">
              <w:rPr>
                <w:color w:val="000000"/>
                <w:sz w:val="22"/>
                <w:szCs w:val="22"/>
              </w:rPr>
              <w:t> </w:t>
            </w:r>
          </w:p>
        </w:tc>
      </w:tr>
      <w:tr w:rsidR="009650E8" w:rsidRPr="007001F1" w14:paraId="41BF0410" w14:textId="77777777" w:rsidTr="007261E4">
        <w:trPr>
          <w:trHeight w:val="300"/>
        </w:trPr>
        <w:tc>
          <w:tcPr>
            <w:tcW w:w="3559" w:type="dxa"/>
            <w:gridSpan w:val="2"/>
            <w:shd w:val="clear" w:color="000000" w:fill="FFFFFF"/>
            <w:vAlign w:val="center"/>
            <w:hideMark/>
          </w:tcPr>
          <w:p w14:paraId="03220654"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4B5973DF" w14:textId="77777777" w:rsidR="009650E8" w:rsidRPr="007001F1" w:rsidRDefault="009650E8" w:rsidP="001F1C28">
            <w:pPr>
              <w:rPr>
                <w:color w:val="000000"/>
              </w:rPr>
            </w:pPr>
            <w:r w:rsidRPr="007001F1">
              <w:rPr>
                <w:color w:val="000000"/>
                <w:sz w:val="22"/>
                <w:szCs w:val="22"/>
              </w:rPr>
              <w:t> </w:t>
            </w:r>
          </w:p>
        </w:tc>
      </w:tr>
      <w:tr w:rsidR="009650E8" w:rsidRPr="007001F1" w14:paraId="511240B5" w14:textId="77777777" w:rsidTr="007261E4">
        <w:trPr>
          <w:trHeight w:val="300"/>
        </w:trPr>
        <w:tc>
          <w:tcPr>
            <w:tcW w:w="9087" w:type="dxa"/>
            <w:gridSpan w:val="7"/>
            <w:shd w:val="clear" w:color="auto" w:fill="auto"/>
            <w:noWrap/>
            <w:vAlign w:val="bottom"/>
            <w:hideMark/>
          </w:tcPr>
          <w:p w14:paraId="580BA052" w14:textId="77777777" w:rsidR="009650E8" w:rsidRPr="007001F1" w:rsidRDefault="009650E8" w:rsidP="001F1C28">
            <w:pPr>
              <w:jc w:val="center"/>
              <w:rPr>
                <w:color w:val="000000"/>
              </w:rPr>
            </w:pPr>
            <w:r w:rsidRPr="007001F1">
              <w:rPr>
                <w:color w:val="000000"/>
                <w:sz w:val="22"/>
                <w:szCs w:val="22"/>
              </w:rPr>
              <w:t> </w:t>
            </w:r>
          </w:p>
        </w:tc>
      </w:tr>
      <w:tr w:rsidR="009650E8" w:rsidRPr="007001F1" w14:paraId="79711DD5" w14:textId="77777777" w:rsidTr="007261E4">
        <w:trPr>
          <w:trHeight w:val="300"/>
        </w:trPr>
        <w:tc>
          <w:tcPr>
            <w:tcW w:w="3559" w:type="dxa"/>
            <w:gridSpan w:val="2"/>
            <w:shd w:val="clear" w:color="000000" w:fill="FFFFFF"/>
            <w:vAlign w:val="center"/>
            <w:hideMark/>
          </w:tcPr>
          <w:p w14:paraId="44492E34" w14:textId="77777777"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14:paraId="467E618C" w14:textId="77777777" w:rsidR="009650E8" w:rsidRPr="007001F1" w:rsidRDefault="009650E8" w:rsidP="001F1C28">
            <w:pPr>
              <w:rPr>
                <w:color w:val="000000"/>
              </w:rPr>
            </w:pPr>
            <w:r w:rsidRPr="007001F1">
              <w:rPr>
                <w:color w:val="000000"/>
                <w:sz w:val="22"/>
                <w:szCs w:val="22"/>
              </w:rPr>
              <w:t> </w:t>
            </w:r>
          </w:p>
        </w:tc>
      </w:tr>
      <w:tr w:rsidR="009650E8" w:rsidRPr="007001F1" w14:paraId="1C0A2CF2" w14:textId="77777777" w:rsidTr="007261E4">
        <w:trPr>
          <w:trHeight w:val="300"/>
        </w:trPr>
        <w:tc>
          <w:tcPr>
            <w:tcW w:w="3559" w:type="dxa"/>
            <w:gridSpan w:val="2"/>
            <w:shd w:val="clear" w:color="000000" w:fill="FFFFFF"/>
            <w:vAlign w:val="center"/>
            <w:hideMark/>
          </w:tcPr>
          <w:p w14:paraId="03927CC1" w14:textId="77777777"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14:paraId="25C89BB5" w14:textId="77777777" w:rsidR="009650E8" w:rsidRPr="007001F1" w:rsidRDefault="009650E8" w:rsidP="001F1C28">
            <w:pPr>
              <w:rPr>
                <w:color w:val="000000"/>
              </w:rPr>
            </w:pPr>
            <w:r w:rsidRPr="007001F1">
              <w:rPr>
                <w:color w:val="000000"/>
                <w:sz w:val="22"/>
                <w:szCs w:val="22"/>
              </w:rPr>
              <w:t> </w:t>
            </w:r>
          </w:p>
        </w:tc>
      </w:tr>
      <w:tr w:rsidR="009650E8" w:rsidRPr="007001F1" w14:paraId="1F5FCBC0" w14:textId="77777777" w:rsidTr="007261E4">
        <w:trPr>
          <w:trHeight w:val="300"/>
        </w:trPr>
        <w:tc>
          <w:tcPr>
            <w:tcW w:w="3559" w:type="dxa"/>
            <w:gridSpan w:val="2"/>
            <w:shd w:val="clear" w:color="000000" w:fill="FFFFFF"/>
            <w:vAlign w:val="center"/>
            <w:hideMark/>
          </w:tcPr>
          <w:p w14:paraId="4D6B109D"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1F692291" w14:textId="77777777" w:rsidR="009650E8" w:rsidRPr="007001F1" w:rsidRDefault="009650E8" w:rsidP="001F1C28">
            <w:pPr>
              <w:rPr>
                <w:color w:val="000000"/>
              </w:rPr>
            </w:pPr>
            <w:r w:rsidRPr="007001F1">
              <w:rPr>
                <w:color w:val="000000"/>
                <w:sz w:val="22"/>
                <w:szCs w:val="22"/>
              </w:rPr>
              <w:t> </w:t>
            </w:r>
          </w:p>
        </w:tc>
      </w:tr>
    </w:tbl>
    <w:p w14:paraId="39184BA2" w14:textId="77777777" w:rsidR="001F1C28" w:rsidRPr="007001F1" w:rsidRDefault="001F1C28"/>
    <w:p w14:paraId="741A593E" w14:textId="77777777" w:rsidR="001F1C28" w:rsidRPr="007001F1" w:rsidRDefault="001F1C28">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4596C940" w14:textId="77777777" w:rsidTr="00F00B52">
        <w:trPr>
          <w:trHeight w:val="645"/>
        </w:trPr>
        <w:tc>
          <w:tcPr>
            <w:tcW w:w="9087" w:type="dxa"/>
            <w:gridSpan w:val="7"/>
            <w:shd w:val="clear" w:color="000000" w:fill="60497A"/>
            <w:vAlign w:val="center"/>
            <w:hideMark/>
          </w:tcPr>
          <w:p w14:paraId="31DEA619"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2501"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2501"/>
          </w:p>
        </w:tc>
      </w:tr>
      <w:tr w:rsidR="001F1C28" w:rsidRPr="007001F1" w14:paraId="32F44B78" w14:textId="77777777" w:rsidTr="00F00B52">
        <w:trPr>
          <w:trHeight w:val="330"/>
        </w:trPr>
        <w:tc>
          <w:tcPr>
            <w:tcW w:w="9087" w:type="dxa"/>
            <w:gridSpan w:val="7"/>
            <w:shd w:val="clear" w:color="auto" w:fill="auto"/>
            <w:vAlign w:val="center"/>
            <w:hideMark/>
          </w:tcPr>
          <w:p w14:paraId="44B3709F"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7DDD8E89" w14:textId="77777777" w:rsidTr="00F00B52">
        <w:trPr>
          <w:trHeight w:val="300"/>
        </w:trPr>
        <w:tc>
          <w:tcPr>
            <w:tcW w:w="3559" w:type="dxa"/>
            <w:gridSpan w:val="2"/>
            <w:shd w:val="clear" w:color="auto" w:fill="auto"/>
            <w:vAlign w:val="center"/>
            <w:hideMark/>
          </w:tcPr>
          <w:p w14:paraId="61000DEA"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5A22A33F" w14:textId="77777777" w:rsidR="001F1C28" w:rsidRPr="007001F1" w:rsidRDefault="001F1C28" w:rsidP="001F1C28">
            <w:pPr>
              <w:rPr>
                <w:color w:val="000000"/>
              </w:rPr>
            </w:pPr>
            <w:r w:rsidRPr="007001F1">
              <w:rPr>
                <w:color w:val="000000"/>
                <w:sz w:val="22"/>
                <w:szCs w:val="22"/>
              </w:rPr>
              <w:t> </w:t>
            </w:r>
          </w:p>
        </w:tc>
      </w:tr>
      <w:tr w:rsidR="001F1C28" w:rsidRPr="007001F1" w14:paraId="312486C7" w14:textId="77777777" w:rsidTr="00F00B52">
        <w:trPr>
          <w:trHeight w:val="660"/>
        </w:trPr>
        <w:tc>
          <w:tcPr>
            <w:tcW w:w="3559" w:type="dxa"/>
            <w:gridSpan w:val="2"/>
            <w:shd w:val="clear" w:color="auto" w:fill="auto"/>
            <w:vAlign w:val="center"/>
            <w:hideMark/>
          </w:tcPr>
          <w:p w14:paraId="37B21821"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4654754B" w14:textId="77777777" w:rsidR="001F1C28" w:rsidRPr="007001F1" w:rsidRDefault="001F1C28" w:rsidP="001F1C28">
            <w:pPr>
              <w:rPr>
                <w:color w:val="000000"/>
              </w:rPr>
            </w:pPr>
            <w:r w:rsidRPr="007001F1">
              <w:rPr>
                <w:color w:val="000000"/>
                <w:sz w:val="22"/>
                <w:szCs w:val="22"/>
              </w:rPr>
              <w:t> </w:t>
            </w:r>
          </w:p>
        </w:tc>
      </w:tr>
      <w:tr w:rsidR="001F1C28" w:rsidRPr="007001F1" w14:paraId="54B8A767" w14:textId="77777777" w:rsidTr="00F00B52">
        <w:trPr>
          <w:trHeight w:val="330"/>
        </w:trPr>
        <w:tc>
          <w:tcPr>
            <w:tcW w:w="9087" w:type="dxa"/>
            <w:gridSpan w:val="7"/>
            <w:shd w:val="clear" w:color="auto" w:fill="auto"/>
            <w:vAlign w:val="center"/>
            <w:hideMark/>
          </w:tcPr>
          <w:p w14:paraId="61535389"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5C9A89FC" w14:textId="77777777" w:rsidTr="00F00B52">
        <w:trPr>
          <w:trHeight w:val="330"/>
        </w:trPr>
        <w:tc>
          <w:tcPr>
            <w:tcW w:w="3559" w:type="dxa"/>
            <w:gridSpan w:val="2"/>
            <w:shd w:val="clear" w:color="auto" w:fill="auto"/>
            <w:vAlign w:val="center"/>
            <w:hideMark/>
          </w:tcPr>
          <w:p w14:paraId="4AFB0531"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B02FC6C" w14:textId="77777777" w:rsidR="001F1C28" w:rsidRPr="007001F1" w:rsidRDefault="001F1C28" w:rsidP="001F1C28">
            <w:pPr>
              <w:rPr>
                <w:color w:val="000000"/>
              </w:rPr>
            </w:pPr>
            <w:r w:rsidRPr="007001F1">
              <w:rPr>
                <w:color w:val="000000"/>
                <w:sz w:val="22"/>
                <w:szCs w:val="22"/>
              </w:rPr>
              <w:t> </w:t>
            </w:r>
          </w:p>
        </w:tc>
      </w:tr>
      <w:tr w:rsidR="001F1C28" w:rsidRPr="007001F1" w14:paraId="44339EF6" w14:textId="77777777" w:rsidTr="00F00B52">
        <w:trPr>
          <w:trHeight w:val="300"/>
        </w:trPr>
        <w:tc>
          <w:tcPr>
            <w:tcW w:w="3559" w:type="dxa"/>
            <w:gridSpan w:val="2"/>
            <w:shd w:val="clear" w:color="auto" w:fill="auto"/>
            <w:vAlign w:val="center"/>
            <w:hideMark/>
          </w:tcPr>
          <w:p w14:paraId="2FAC5EB7"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02BA67FA" w14:textId="77777777" w:rsidR="001F1C28" w:rsidRPr="007001F1" w:rsidRDefault="001F1C28" w:rsidP="001F1C28">
            <w:pPr>
              <w:rPr>
                <w:color w:val="000000"/>
              </w:rPr>
            </w:pPr>
            <w:r w:rsidRPr="007001F1">
              <w:rPr>
                <w:color w:val="000000"/>
                <w:sz w:val="22"/>
                <w:szCs w:val="22"/>
              </w:rPr>
              <w:t> </w:t>
            </w:r>
          </w:p>
        </w:tc>
      </w:tr>
      <w:tr w:rsidR="001F1C28" w:rsidRPr="007001F1" w14:paraId="425D688A" w14:textId="77777777" w:rsidTr="00F00B52">
        <w:trPr>
          <w:trHeight w:val="300"/>
        </w:trPr>
        <w:tc>
          <w:tcPr>
            <w:tcW w:w="3559" w:type="dxa"/>
            <w:gridSpan w:val="2"/>
            <w:shd w:val="clear" w:color="auto" w:fill="auto"/>
            <w:vAlign w:val="center"/>
            <w:hideMark/>
          </w:tcPr>
          <w:p w14:paraId="0B66259B"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8BD5471" w14:textId="77777777" w:rsidR="001F1C28" w:rsidRPr="007001F1" w:rsidRDefault="001F1C28" w:rsidP="001F1C28">
            <w:pPr>
              <w:rPr>
                <w:color w:val="000000"/>
              </w:rPr>
            </w:pPr>
            <w:r w:rsidRPr="007001F1">
              <w:rPr>
                <w:color w:val="000000"/>
                <w:sz w:val="22"/>
                <w:szCs w:val="22"/>
              </w:rPr>
              <w:t> </w:t>
            </w:r>
          </w:p>
        </w:tc>
      </w:tr>
      <w:tr w:rsidR="001F1C28" w:rsidRPr="007001F1" w14:paraId="56FD76DF" w14:textId="77777777" w:rsidTr="00F00B52">
        <w:trPr>
          <w:trHeight w:val="300"/>
        </w:trPr>
        <w:tc>
          <w:tcPr>
            <w:tcW w:w="3559" w:type="dxa"/>
            <w:gridSpan w:val="2"/>
            <w:shd w:val="clear" w:color="auto" w:fill="auto"/>
            <w:vAlign w:val="center"/>
            <w:hideMark/>
          </w:tcPr>
          <w:p w14:paraId="148048C8"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74E18C" w14:textId="77777777" w:rsidR="001F1C28" w:rsidRPr="007001F1" w:rsidRDefault="001F1C28" w:rsidP="001F1C28">
            <w:pPr>
              <w:rPr>
                <w:color w:val="000000"/>
              </w:rPr>
            </w:pPr>
            <w:r w:rsidRPr="007001F1">
              <w:rPr>
                <w:color w:val="000000"/>
                <w:sz w:val="22"/>
                <w:szCs w:val="22"/>
              </w:rPr>
              <w:t> </w:t>
            </w:r>
          </w:p>
        </w:tc>
      </w:tr>
      <w:tr w:rsidR="001F1C28" w:rsidRPr="007001F1" w14:paraId="5492048F" w14:textId="77777777" w:rsidTr="00F00B52">
        <w:trPr>
          <w:trHeight w:val="330"/>
        </w:trPr>
        <w:tc>
          <w:tcPr>
            <w:tcW w:w="9087" w:type="dxa"/>
            <w:gridSpan w:val="7"/>
            <w:shd w:val="clear" w:color="auto" w:fill="auto"/>
            <w:vAlign w:val="center"/>
            <w:hideMark/>
          </w:tcPr>
          <w:p w14:paraId="54C63FFF"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58C3BB37" w14:textId="77777777" w:rsidTr="00F00B52">
        <w:trPr>
          <w:trHeight w:val="300"/>
        </w:trPr>
        <w:tc>
          <w:tcPr>
            <w:tcW w:w="3559" w:type="dxa"/>
            <w:gridSpan w:val="2"/>
            <w:shd w:val="clear" w:color="auto" w:fill="auto"/>
            <w:vAlign w:val="center"/>
            <w:hideMark/>
          </w:tcPr>
          <w:p w14:paraId="00C5C383"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EA18BC"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40D95BA6" w14:textId="77777777" w:rsidTr="00F00B52">
        <w:trPr>
          <w:trHeight w:val="300"/>
        </w:trPr>
        <w:tc>
          <w:tcPr>
            <w:tcW w:w="3559" w:type="dxa"/>
            <w:gridSpan w:val="2"/>
            <w:shd w:val="clear" w:color="auto" w:fill="auto"/>
            <w:vAlign w:val="center"/>
            <w:hideMark/>
          </w:tcPr>
          <w:p w14:paraId="67F206E4"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FF57D5" w14:textId="77777777" w:rsidR="001F1C28" w:rsidRPr="007001F1" w:rsidRDefault="001F1C28" w:rsidP="001F1C28">
            <w:pPr>
              <w:rPr>
                <w:color w:val="000000"/>
              </w:rPr>
            </w:pPr>
            <w:r w:rsidRPr="007001F1">
              <w:rPr>
                <w:color w:val="000000"/>
                <w:sz w:val="22"/>
                <w:szCs w:val="22"/>
              </w:rPr>
              <w:t>Užšia súťaž</w:t>
            </w:r>
          </w:p>
        </w:tc>
      </w:tr>
      <w:tr w:rsidR="001F1C28" w:rsidRPr="007001F1" w14:paraId="1290C054" w14:textId="77777777" w:rsidTr="00F00B52">
        <w:trPr>
          <w:trHeight w:val="300"/>
        </w:trPr>
        <w:tc>
          <w:tcPr>
            <w:tcW w:w="3559" w:type="dxa"/>
            <w:gridSpan w:val="2"/>
            <w:shd w:val="clear" w:color="auto" w:fill="auto"/>
            <w:vAlign w:val="center"/>
            <w:hideMark/>
          </w:tcPr>
          <w:p w14:paraId="6D9DBDE7"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8B3583" w14:textId="77777777" w:rsidR="001F1C28" w:rsidRPr="007001F1" w:rsidRDefault="001F1C28" w:rsidP="001F1C28">
            <w:pPr>
              <w:rPr>
                <w:color w:val="000000"/>
              </w:rPr>
            </w:pPr>
          </w:p>
        </w:tc>
      </w:tr>
      <w:tr w:rsidR="004D0B9F" w:rsidRPr="007001F1" w14:paraId="6861244A" w14:textId="77777777" w:rsidTr="00F00B52">
        <w:trPr>
          <w:trHeight w:val="300"/>
        </w:trPr>
        <w:tc>
          <w:tcPr>
            <w:tcW w:w="3559" w:type="dxa"/>
            <w:gridSpan w:val="2"/>
            <w:shd w:val="clear" w:color="auto" w:fill="auto"/>
            <w:vAlign w:val="center"/>
          </w:tcPr>
          <w:p w14:paraId="562F12E8"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6F5378E" w14:textId="77777777" w:rsidR="004D0B9F" w:rsidRPr="007001F1" w:rsidRDefault="004D0B9F" w:rsidP="001F1C28">
            <w:pPr>
              <w:rPr>
                <w:color w:val="000000"/>
              </w:rPr>
            </w:pPr>
          </w:p>
        </w:tc>
      </w:tr>
      <w:tr w:rsidR="001F1C28" w:rsidRPr="007001F1" w14:paraId="226BD72C" w14:textId="77777777" w:rsidTr="00F00B52">
        <w:trPr>
          <w:trHeight w:val="300"/>
        </w:trPr>
        <w:tc>
          <w:tcPr>
            <w:tcW w:w="3559" w:type="dxa"/>
            <w:gridSpan w:val="2"/>
            <w:shd w:val="clear" w:color="auto" w:fill="auto"/>
            <w:vAlign w:val="center"/>
            <w:hideMark/>
          </w:tcPr>
          <w:p w14:paraId="71BA25B0"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0D44C5FB" w14:textId="77777777"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14:paraId="6723CF83" w14:textId="77777777" w:rsidTr="00F00B52">
        <w:trPr>
          <w:trHeight w:val="300"/>
        </w:trPr>
        <w:tc>
          <w:tcPr>
            <w:tcW w:w="3559" w:type="dxa"/>
            <w:gridSpan w:val="2"/>
            <w:shd w:val="clear" w:color="auto" w:fill="auto"/>
            <w:vAlign w:val="center"/>
            <w:hideMark/>
          </w:tcPr>
          <w:p w14:paraId="1E2A742D"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5DB796DF" w14:textId="77777777" w:rsidR="001F1C28" w:rsidRPr="007001F1" w:rsidRDefault="001F1C28" w:rsidP="001F1C28">
            <w:pPr>
              <w:rPr>
                <w:color w:val="000000"/>
              </w:rPr>
            </w:pPr>
            <w:r w:rsidRPr="007001F1">
              <w:rPr>
                <w:color w:val="000000"/>
                <w:sz w:val="22"/>
                <w:szCs w:val="22"/>
              </w:rPr>
              <w:t> </w:t>
            </w:r>
          </w:p>
        </w:tc>
      </w:tr>
      <w:tr w:rsidR="001F1C28" w:rsidRPr="007001F1" w14:paraId="49294C20" w14:textId="77777777" w:rsidTr="00F00B52">
        <w:trPr>
          <w:trHeight w:val="300"/>
        </w:trPr>
        <w:tc>
          <w:tcPr>
            <w:tcW w:w="3559" w:type="dxa"/>
            <w:gridSpan w:val="2"/>
            <w:shd w:val="clear" w:color="auto" w:fill="auto"/>
            <w:vAlign w:val="center"/>
            <w:hideMark/>
          </w:tcPr>
          <w:p w14:paraId="63DCC102"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6E56390" w14:textId="77777777" w:rsidR="001F1C28" w:rsidRPr="007001F1" w:rsidRDefault="001F1C28" w:rsidP="001F1C28">
            <w:pPr>
              <w:rPr>
                <w:color w:val="000000"/>
              </w:rPr>
            </w:pPr>
            <w:r w:rsidRPr="007001F1">
              <w:rPr>
                <w:color w:val="000000"/>
                <w:sz w:val="22"/>
                <w:szCs w:val="22"/>
              </w:rPr>
              <w:t> </w:t>
            </w:r>
          </w:p>
        </w:tc>
      </w:tr>
      <w:tr w:rsidR="001F1C28" w:rsidRPr="007001F1" w14:paraId="009709A4" w14:textId="77777777" w:rsidTr="00F00B52">
        <w:trPr>
          <w:trHeight w:val="300"/>
        </w:trPr>
        <w:tc>
          <w:tcPr>
            <w:tcW w:w="3559" w:type="dxa"/>
            <w:gridSpan w:val="2"/>
            <w:shd w:val="clear" w:color="auto" w:fill="auto"/>
            <w:vAlign w:val="center"/>
            <w:hideMark/>
          </w:tcPr>
          <w:p w14:paraId="505A4609"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3D9C04" w14:textId="77777777" w:rsidR="001F1C28" w:rsidRPr="007001F1" w:rsidRDefault="001F1C28" w:rsidP="001F1C28">
            <w:pPr>
              <w:rPr>
                <w:color w:val="000000"/>
              </w:rPr>
            </w:pPr>
            <w:r w:rsidRPr="007001F1">
              <w:rPr>
                <w:color w:val="000000"/>
                <w:sz w:val="22"/>
                <w:szCs w:val="22"/>
              </w:rPr>
              <w:t> </w:t>
            </w:r>
          </w:p>
        </w:tc>
      </w:tr>
      <w:tr w:rsidR="00B0048C" w:rsidRPr="007001F1" w14:paraId="7F3DF0ED" w14:textId="77777777" w:rsidTr="00F00B52">
        <w:trPr>
          <w:trHeight w:val="300"/>
        </w:trPr>
        <w:tc>
          <w:tcPr>
            <w:tcW w:w="3559" w:type="dxa"/>
            <w:gridSpan w:val="2"/>
            <w:shd w:val="clear" w:color="auto" w:fill="auto"/>
            <w:vAlign w:val="center"/>
          </w:tcPr>
          <w:p w14:paraId="3D59974B"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310DF35C" w14:textId="77777777" w:rsidR="00B0048C" w:rsidRPr="007001F1" w:rsidRDefault="00B0048C" w:rsidP="001F1C28">
            <w:pPr>
              <w:rPr>
                <w:color w:val="000000"/>
              </w:rPr>
            </w:pPr>
          </w:p>
        </w:tc>
      </w:tr>
      <w:tr w:rsidR="001F1C28" w:rsidRPr="007001F1" w14:paraId="102AE8D4" w14:textId="77777777" w:rsidTr="00F00B52">
        <w:trPr>
          <w:trHeight w:val="300"/>
        </w:trPr>
        <w:tc>
          <w:tcPr>
            <w:tcW w:w="3559" w:type="dxa"/>
            <w:gridSpan w:val="2"/>
            <w:shd w:val="clear" w:color="auto" w:fill="auto"/>
            <w:vAlign w:val="center"/>
            <w:hideMark/>
          </w:tcPr>
          <w:p w14:paraId="0650B281"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60DCC2D2" w14:textId="77777777" w:rsidR="001F1C28" w:rsidRPr="007001F1" w:rsidRDefault="001F1C28" w:rsidP="001F1C28">
            <w:pPr>
              <w:rPr>
                <w:color w:val="000000"/>
              </w:rPr>
            </w:pPr>
            <w:r w:rsidRPr="007001F1">
              <w:rPr>
                <w:color w:val="000000"/>
                <w:sz w:val="22"/>
                <w:szCs w:val="22"/>
              </w:rPr>
              <w:t> </w:t>
            </w:r>
          </w:p>
        </w:tc>
      </w:tr>
      <w:tr w:rsidR="001F1C28" w:rsidRPr="007001F1" w14:paraId="50DBFDE7" w14:textId="77777777" w:rsidTr="00F00B52">
        <w:trPr>
          <w:trHeight w:val="300"/>
        </w:trPr>
        <w:tc>
          <w:tcPr>
            <w:tcW w:w="3559" w:type="dxa"/>
            <w:gridSpan w:val="2"/>
            <w:shd w:val="clear" w:color="auto" w:fill="auto"/>
            <w:vAlign w:val="center"/>
            <w:hideMark/>
          </w:tcPr>
          <w:p w14:paraId="5932CE21"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0D1A9BE9" w14:textId="77777777" w:rsidR="001F1C28" w:rsidRPr="007001F1" w:rsidRDefault="001F1C28" w:rsidP="001F1C28">
            <w:pPr>
              <w:rPr>
                <w:color w:val="000000"/>
              </w:rPr>
            </w:pPr>
            <w:r w:rsidRPr="007001F1">
              <w:rPr>
                <w:color w:val="000000"/>
                <w:sz w:val="22"/>
                <w:szCs w:val="22"/>
              </w:rPr>
              <w:t> </w:t>
            </w:r>
          </w:p>
        </w:tc>
      </w:tr>
      <w:tr w:rsidR="001F1C28" w:rsidRPr="007001F1" w14:paraId="030C42A1" w14:textId="77777777" w:rsidTr="00F00B52">
        <w:trPr>
          <w:trHeight w:val="300"/>
        </w:trPr>
        <w:tc>
          <w:tcPr>
            <w:tcW w:w="3559" w:type="dxa"/>
            <w:gridSpan w:val="2"/>
            <w:shd w:val="clear" w:color="auto" w:fill="auto"/>
            <w:vAlign w:val="center"/>
            <w:hideMark/>
          </w:tcPr>
          <w:p w14:paraId="22A872F7"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34F44B9" w14:textId="77777777" w:rsidR="001F1C28" w:rsidRPr="007001F1" w:rsidRDefault="001F1C28" w:rsidP="001F1C28">
            <w:pPr>
              <w:rPr>
                <w:color w:val="000000"/>
              </w:rPr>
            </w:pPr>
            <w:r w:rsidRPr="007001F1">
              <w:rPr>
                <w:color w:val="000000"/>
                <w:sz w:val="22"/>
                <w:szCs w:val="22"/>
              </w:rPr>
              <w:t> </w:t>
            </w:r>
          </w:p>
        </w:tc>
      </w:tr>
      <w:tr w:rsidR="001F1C28" w:rsidRPr="007001F1" w14:paraId="593999DD" w14:textId="77777777" w:rsidTr="00F00B52">
        <w:trPr>
          <w:trHeight w:val="300"/>
        </w:trPr>
        <w:tc>
          <w:tcPr>
            <w:tcW w:w="3559" w:type="dxa"/>
            <w:gridSpan w:val="2"/>
            <w:shd w:val="clear" w:color="auto" w:fill="auto"/>
            <w:vAlign w:val="center"/>
            <w:hideMark/>
          </w:tcPr>
          <w:p w14:paraId="0864D0AA"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EA5C9C0" w14:textId="77777777" w:rsidR="001F1C28" w:rsidRPr="007001F1" w:rsidRDefault="001F1C28" w:rsidP="001F1C28">
            <w:pPr>
              <w:rPr>
                <w:color w:val="000000"/>
              </w:rPr>
            </w:pPr>
            <w:r w:rsidRPr="007001F1">
              <w:rPr>
                <w:color w:val="000000"/>
                <w:sz w:val="22"/>
                <w:szCs w:val="22"/>
              </w:rPr>
              <w:t> </w:t>
            </w:r>
          </w:p>
        </w:tc>
      </w:tr>
      <w:tr w:rsidR="001F1C28" w:rsidRPr="007001F1" w14:paraId="3F1570D4" w14:textId="77777777" w:rsidTr="00F00B52">
        <w:trPr>
          <w:trHeight w:val="300"/>
        </w:trPr>
        <w:tc>
          <w:tcPr>
            <w:tcW w:w="3559" w:type="dxa"/>
            <w:gridSpan w:val="2"/>
            <w:shd w:val="clear" w:color="auto" w:fill="auto"/>
            <w:vAlign w:val="center"/>
            <w:hideMark/>
          </w:tcPr>
          <w:p w14:paraId="11D09D0D"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25AAC8" w14:textId="77777777" w:rsidR="001F1C28" w:rsidRPr="007001F1" w:rsidRDefault="001F1C28" w:rsidP="001F1C28">
            <w:pPr>
              <w:rPr>
                <w:color w:val="000000"/>
              </w:rPr>
            </w:pPr>
            <w:r w:rsidRPr="007001F1">
              <w:rPr>
                <w:color w:val="000000"/>
                <w:sz w:val="22"/>
                <w:szCs w:val="22"/>
              </w:rPr>
              <w:t> </w:t>
            </w:r>
          </w:p>
        </w:tc>
      </w:tr>
      <w:tr w:rsidR="001F1C28" w:rsidRPr="007001F1" w14:paraId="24643991" w14:textId="77777777" w:rsidTr="00F00B52">
        <w:trPr>
          <w:trHeight w:val="300"/>
        </w:trPr>
        <w:tc>
          <w:tcPr>
            <w:tcW w:w="3559" w:type="dxa"/>
            <w:gridSpan w:val="2"/>
            <w:shd w:val="clear" w:color="auto" w:fill="auto"/>
            <w:vAlign w:val="center"/>
            <w:hideMark/>
          </w:tcPr>
          <w:p w14:paraId="34965B5E"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73C03A3" w14:textId="77777777" w:rsidR="001F1C28" w:rsidRPr="007001F1" w:rsidRDefault="001F1C28" w:rsidP="001F1C28">
            <w:pPr>
              <w:rPr>
                <w:color w:val="000000"/>
              </w:rPr>
            </w:pPr>
            <w:r w:rsidRPr="007001F1">
              <w:rPr>
                <w:color w:val="000000"/>
                <w:sz w:val="22"/>
                <w:szCs w:val="22"/>
              </w:rPr>
              <w:t> </w:t>
            </w:r>
          </w:p>
        </w:tc>
      </w:tr>
      <w:tr w:rsidR="001F1C28" w:rsidRPr="007001F1" w14:paraId="5CFB6F20" w14:textId="77777777" w:rsidTr="00F00B52">
        <w:trPr>
          <w:trHeight w:val="300"/>
        </w:trPr>
        <w:tc>
          <w:tcPr>
            <w:tcW w:w="3559" w:type="dxa"/>
            <w:gridSpan w:val="2"/>
            <w:shd w:val="clear" w:color="auto" w:fill="auto"/>
            <w:vAlign w:val="center"/>
            <w:hideMark/>
          </w:tcPr>
          <w:p w14:paraId="34012FBE"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C914B1D" w14:textId="77777777" w:rsidR="001F1C28" w:rsidRPr="007001F1" w:rsidRDefault="001F1C28" w:rsidP="001F1C28">
            <w:pPr>
              <w:rPr>
                <w:color w:val="000000"/>
              </w:rPr>
            </w:pPr>
            <w:r w:rsidRPr="007001F1">
              <w:rPr>
                <w:color w:val="000000"/>
                <w:sz w:val="22"/>
                <w:szCs w:val="22"/>
              </w:rPr>
              <w:t> </w:t>
            </w:r>
          </w:p>
        </w:tc>
      </w:tr>
      <w:tr w:rsidR="001F1C28" w:rsidRPr="007001F1" w14:paraId="26D80C65" w14:textId="77777777" w:rsidTr="00F00B52">
        <w:trPr>
          <w:trHeight w:val="300"/>
        </w:trPr>
        <w:tc>
          <w:tcPr>
            <w:tcW w:w="3559" w:type="dxa"/>
            <w:gridSpan w:val="2"/>
            <w:shd w:val="clear" w:color="auto" w:fill="auto"/>
            <w:vAlign w:val="center"/>
            <w:hideMark/>
          </w:tcPr>
          <w:p w14:paraId="34E3056D"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540888" w14:textId="77777777" w:rsidR="001F1C28" w:rsidRPr="007001F1" w:rsidRDefault="001F1C28" w:rsidP="001F1C28">
            <w:pPr>
              <w:rPr>
                <w:color w:val="000000"/>
              </w:rPr>
            </w:pPr>
            <w:r w:rsidRPr="007001F1">
              <w:rPr>
                <w:color w:val="000000"/>
                <w:sz w:val="22"/>
                <w:szCs w:val="22"/>
              </w:rPr>
              <w:t> </w:t>
            </w:r>
          </w:p>
        </w:tc>
      </w:tr>
      <w:tr w:rsidR="001F1C28" w:rsidRPr="007001F1" w14:paraId="055E7D08" w14:textId="77777777" w:rsidTr="00F00B52">
        <w:trPr>
          <w:trHeight w:val="315"/>
        </w:trPr>
        <w:tc>
          <w:tcPr>
            <w:tcW w:w="582" w:type="dxa"/>
            <w:shd w:val="clear" w:color="000000" w:fill="60497A"/>
            <w:vAlign w:val="center"/>
            <w:hideMark/>
          </w:tcPr>
          <w:p w14:paraId="49604101"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CAA93B1"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6F095FE"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B6D696"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F5323D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393BA49" w14:textId="77777777" w:rsidR="001F1C28" w:rsidRPr="007001F1" w:rsidRDefault="001F1C28" w:rsidP="001F1C28">
            <w:pPr>
              <w:jc w:val="center"/>
              <w:rPr>
                <w:b/>
                <w:bCs/>
                <w:color w:val="FFFFFF"/>
              </w:rPr>
            </w:pPr>
            <w:r w:rsidRPr="007001F1">
              <w:rPr>
                <w:b/>
                <w:bCs/>
                <w:color w:val="FFFFFF"/>
                <w:sz w:val="22"/>
                <w:szCs w:val="22"/>
              </w:rPr>
              <w:t>Poznámka</w:t>
            </w:r>
          </w:p>
        </w:tc>
      </w:tr>
      <w:tr w:rsidR="00D16435" w:rsidRPr="007001F1" w14:paraId="24F56795" w14:textId="77777777" w:rsidTr="00F00B52">
        <w:trPr>
          <w:trHeight w:val="292"/>
        </w:trPr>
        <w:tc>
          <w:tcPr>
            <w:tcW w:w="582" w:type="dxa"/>
            <w:vMerge w:val="restart"/>
            <w:shd w:val="clear" w:color="auto" w:fill="auto"/>
            <w:noWrap/>
            <w:vAlign w:val="center"/>
            <w:hideMark/>
          </w:tcPr>
          <w:p w14:paraId="14EF4EC9" w14:textId="77777777"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3BAE354F" w14:textId="77777777"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14:paraId="253FEBB2" w14:textId="77777777"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14:paraId="2041D6E5" w14:textId="77777777"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14:paraId="18DDD0C2" w14:textId="77777777"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14:paraId="109E537C" w14:textId="77777777" w:rsidR="00D16435" w:rsidRPr="007001F1" w:rsidRDefault="00D16435" w:rsidP="001F1C28">
            <w:pPr>
              <w:jc w:val="center"/>
              <w:rPr>
                <w:color w:val="000000"/>
              </w:rPr>
            </w:pPr>
            <w:r w:rsidRPr="007001F1">
              <w:rPr>
                <w:color w:val="000000"/>
                <w:sz w:val="22"/>
                <w:szCs w:val="22"/>
              </w:rPr>
              <w:t> </w:t>
            </w:r>
          </w:p>
        </w:tc>
      </w:tr>
      <w:tr w:rsidR="00D16435" w:rsidRPr="007001F1" w14:paraId="4A9FEAEB" w14:textId="77777777" w:rsidTr="00F00B52">
        <w:trPr>
          <w:trHeight w:val="795"/>
        </w:trPr>
        <w:tc>
          <w:tcPr>
            <w:tcW w:w="582" w:type="dxa"/>
            <w:vMerge/>
            <w:shd w:val="clear" w:color="auto" w:fill="auto"/>
            <w:noWrap/>
            <w:vAlign w:val="center"/>
          </w:tcPr>
          <w:p w14:paraId="7593870F" w14:textId="77777777" w:rsidR="00D16435" w:rsidRPr="007001F1" w:rsidRDefault="00D16435" w:rsidP="001F1C28">
            <w:pPr>
              <w:jc w:val="center"/>
              <w:rPr>
                <w:color w:val="000000"/>
              </w:rPr>
            </w:pPr>
          </w:p>
        </w:tc>
        <w:tc>
          <w:tcPr>
            <w:tcW w:w="4820" w:type="dxa"/>
            <w:gridSpan w:val="2"/>
            <w:shd w:val="clear" w:color="auto" w:fill="auto"/>
            <w:vAlign w:val="center"/>
          </w:tcPr>
          <w:p w14:paraId="37B132AD" w14:textId="77777777"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23F1E3CD" w14:textId="77777777" w:rsidR="00D16435" w:rsidRPr="007001F1" w:rsidRDefault="00D16435" w:rsidP="001F1C28">
            <w:pPr>
              <w:jc w:val="center"/>
              <w:rPr>
                <w:color w:val="000000"/>
              </w:rPr>
            </w:pPr>
          </w:p>
        </w:tc>
        <w:tc>
          <w:tcPr>
            <w:tcW w:w="567" w:type="dxa"/>
            <w:shd w:val="clear" w:color="auto" w:fill="auto"/>
            <w:vAlign w:val="center"/>
          </w:tcPr>
          <w:p w14:paraId="11BCF7DB" w14:textId="77777777" w:rsidR="00D16435" w:rsidRPr="007001F1" w:rsidRDefault="00D16435" w:rsidP="001F1C28">
            <w:pPr>
              <w:jc w:val="center"/>
              <w:rPr>
                <w:color w:val="000000"/>
              </w:rPr>
            </w:pPr>
          </w:p>
        </w:tc>
        <w:tc>
          <w:tcPr>
            <w:tcW w:w="776" w:type="dxa"/>
            <w:shd w:val="clear" w:color="auto" w:fill="auto"/>
            <w:vAlign w:val="center"/>
          </w:tcPr>
          <w:p w14:paraId="197D51DF" w14:textId="77777777" w:rsidR="00D16435" w:rsidRPr="007001F1" w:rsidRDefault="00D16435" w:rsidP="001F1C28">
            <w:pPr>
              <w:jc w:val="center"/>
              <w:rPr>
                <w:color w:val="000000"/>
              </w:rPr>
            </w:pPr>
          </w:p>
        </w:tc>
        <w:tc>
          <w:tcPr>
            <w:tcW w:w="1775" w:type="dxa"/>
            <w:shd w:val="clear" w:color="auto" w:fill="auto"/>
            <w:vAlign w:val="center"/>
          </w:tcPr>
          <w:p w14:paraId="77BA8C29" w14:textId="77777777" w:rsidR="00D16435" w:rsidRPr="007001F1" w:rsidRDefault="00D16435" w:rsidP="001F1C28">
            <w:pPr>
              <w:jc w:val="center"/>
              <w:rPr>
                <w:color w:val="000000"/>
              </w:rPr>
            </w:pPr>
          </w:p>
        </w:tc>
      </w:tr>
      <w:tr w:rsidR="00D16435" w:rsidRPr="007001F1" w14:paraId="01AA4CE5" w14:textId="77777777" w:rsidTr="00F00B52">
        <w:trPr>
          <w:trHeight w:val="795"/>
        </w:trPr>
        <w:tc>
          <w:tcPr>
            <w:tcW w:w="582" w:type="dxa"/>
            <w:vMerge/>
            <w:shd w:val="clear" w:color="auto" w:fill="auto"/>
            <w:noWrap/>
            <w:vAlign w:val="center"/>
          </w:tcPr>
          <w:p w14:paraId="7404141B" w14:textId="77777777" w:rsidR="00D16435" w:rsidRPr="007001F1" w:rsidRDefault="00D16435" w:rsidP="001F1C28">
            <w:pPr>
              <w:jc w:val="center"/>
              <w:rPr>
                <w:color w:val="000000"/>
              </w:rPr>
            </w:pPr>
          </w:p>
        </w:tc>
        <w:tc>
          <w:tcPr>
            <w:tcW w:w="4820" w:type="dxa"/>
            <w:gridSpan w:val="2"/>
            <w:shd w:val="clear" w:color="auto" w:fill="auto"/>
            <w:vAlign w:val="center"/>
          </w:tcPr>
          <w:p w14:paraId="5B844EBC" w14:textId="77777777"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DCD771B" w14:textId="77777777" w:rsidR="00D16435" w:rsidRPr="007001F1" w:rsidRDefault="00D16435" w:rsidP="001F1C28">
            <w:pPr>
              <w:jc w:val="center"/>
              <w:rPr>
                <w:color w:val="000000"/>
              </w:rPr>
            </w:pPr>
          </w:p>
        </w:tc>
        <w:tc>
          <w:tcPr>
            <w:tcW w:w="567" w:type="dxa"/>
            <w:shd w:val="clear" w:color="auto" w:fill="auto"/>
            <w:vAlign w:val="center"/>
          </w:tcPr>
          <w:p w14:paraId="4E5F4DD4" w14:textId="77777777" w:rsidR="00D16435" w:rsidRPr="007001F1" w:rsidRDefault="00D16435" w:rsidP="001F1C28">
            <w:pPr>
              <w:jc w:val="center"/>
              <w:rPr>
                <w:color w:val="000000"/>
              </w:rPr>
            </w:pPr>
          </w:p>
        </w:tc>
        <w:tc>
          <w:tcPr>
            <w:tcW w:w="776" w:type="dxa"/>
            <w:shd w:val="clear" w:color="auto" w:fill="auto"/>
            <w:vAlign w:val="center"/>
          </w:tcPr>
          <w:p w14:paraId="3939A425" w14:textId="77777777" w:rsidR="00D16435" w:rsidRPr="007001F1" w:rsidRDefault="00D16435" w:rsidP="001F1C28">
            <w:pPr>
              <w:jc w:val="center"/>
              <w:rPr>
                <w:color w:val="000000"/>
              </w:rPr>
            </w:pPr>
          </w:p>
        </w:tc>
        <w:tc>
          <w:tcPr>
            <w:tcW w:w="1775" w:type="dxa"/>
            <w:shd w:val="clear" w:color="auto" w:fill="auto"/>
            <w:vAlign w:val="center"/>
          </w:tcPr>
          <w:p w14:paraId="735AE905" w14:textId="77777777" w:rsidR="00D16435" w:rsidRPr="007001F1" w:rsidRDefault="00D16435" w:rsidP="001F1C28">
            <w:pPr>
              <w:jc w:val="center"/>
              <w:rPr>
                <w:color w:val="000000"/>
              </w:rPr>
            </w:pPr>
          </w:p>
        </w:tc>
      </w:tr>
      <w:tr w:rsidR="00D16435" w:rsidRPr="007001F1" w14:paraId="6FB5CF8E" w14:textId="77777777" w:rsidTr="00F00B52">
        <w:trPr>
          <w:trHeight w:val="795"/>
        </w:trPr>
        <w:tc>
          <w:tcPr>
            <w:tcW w:w="582" w:type="dxa"/>
            <w:vMerge/>
            <w:shd w:val="clear" w:color="auto" w:fill="auto"/>
            <w:noWrap/>
            <w:vAlign w:val="center"/>
          </w:tcPr>
          <w:p w14:paraId="7D54AC34" w14:textId="77777777" w:rsidR="00D16435" w:rsidRPr="007001F1" w:rsidRDefault="00D16435" w:rsidP="001F1C28">
            <w:pPr>
              <w:jc w:val="center"/>
              <w:rPr>
                <w:color w:val="000000"/>
              </w:rPr>
            </w:pPr>
          </w:p>
        </w:tc>
        <w:tc>
          <w:tcPr>
            <w:tcW w:w="4820" w:type="dxa"/>
            <w:gridSpan w:val="2"/>
            <w:shd w:val="clear" w:color="auto" w:fill="auto"/>
            <w:vAlign w:val="center"/>
          </w:tcPr>
          <w:p w14:paraId="345F3DE1" w14:textId="77777777"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4D5B0D6" w14:textId="77777777" w:rsidR="00D16435" w:rsidRPr="007001F1" w:rsidRDefault="00D16435" w:rsidP="001F1C28">
            <w:pPr>
              <w:jc w:val="center"/>
              <w:rPr>
                <w:color w:val="000000"/>
              </w:rPr>
            </w:pPr>
          </w:p>
        </w:tc>
        <w:tc>
          <w:tcPr>
            <w:tcW w:w="567" w:type="dxa"/>
            <w:shd w:val="clear" w:color="auto" w:fill="auto"/>
            <w:vAlign w:val="center"/>
          </w:tcPr>
          <w:p w14:paraId="54EDE240" w14:textId="77777777" w:rsidR="00D16435" w:rsidRPr="007001F1" w:rsidRDefault="00D16435" w:rsidP="001F1C28">
            <w:pPr>
              <w:jc w:val="center"/>
              <w:rPr>
                <w:color w:val="000000"/>
              </w:rPr>
            </w:pPr>
          </w:p>
        </w:tc>
        <w:tc>
          <w:tcPr>
            <w:tcW w:w="776" w:type="dxa"/>
            <w:shd w:val="clear" w:color="auto" w:fill="auto"/>
            <w:vAlign w:val="center"/>
          </w:tcPr>
          <w:p w14:paraId="450D894A" w14:textId="77777777" w:rsidR="00D16435" w:rsidRPr="007001F1" w:rsidRDefault="00D16435" w:rsidP="001F1C28">
            <w:pPr>
              <w:jc w:val="center"/>
              <w:rPr>
                <w:color w:val="000000"/>
              </w:rPr>
            </w:pPr>
          </w:p>
        </w:tc>
        <w:tc>
          <w:tcPr>
            <w:tcW w:w="1775" w:type="dxa"/>
            <w:shd w:val="clear" w:color="auto" w:fill="auto"/>
            <w:vAlign w:val="center"/>
          </w:tcPr>
          <w:p w14:paraId="3358C622" w14:textId="77777777" w:rsidR="00D16435" w:rsidRPr="007001F1" w:rsidRDefault="00D16435" w:rsidP="001F1C28">
            <w:pPr>
              <w:jc w:val="center"/>
              <w:rPr>
                <w:color w:val="000000"/>
              </w:rPr>
            </w:pPr>
          </w:p>
        </w:tc>
      </w:tr>
      <w:tr w:rsidR="00D16435" w:rsidRPr="007001F1" w14:paraId="7DF2BB7E" w14:textId="77777777" w:rsidTr="00F00B52">
        <w:trPr>
          <w:trHeight w:val="795"/>
        </w:trPr>
        <w:tc>
          <w:tcPr>
            <w:tcW w:w="582" w:type="dxa"/>
            <w:vMerge/>
            <w:shd w:val="clear" w:color="auto" w:fill="auto"/>
            <w:noWrap/>
            <w:vAlign w:val="center"/>
          </w:tcPr>
          <w:p w14:paraId="2CE8662F" w14:textId="77777777" w:rsidR="00D16435" w:rsidRPr="007001F1" w:rsidRDefault="00D16435" w:rsidP="001F1C28">
            <w:pPr>
              <w:jc w:val="center"/>
              <w:rPr>
                <w:color w:val="000000"/>
              </w:rPr>
            </w:pPr>
          </w:p>
        </w:tc>
        <w:tc>
          <w:tcPr>
            <w:tcW w:w="4820" w:type="dxa"/>
            <w:gridSpan w:val="2"/>
            <w:shd w:val="clear" w:color="auto" w:fill="auto"/>
            <w:vAlign w:val="center"/>
          </w:tcPr>
          <w:p w14:paraId="6AA4EC9E" w14:textId="77777777"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416578B" w14:textId="77777777" w:rsidR="00D16435" w:rsidRPr="007001F1" w:rsidRDefault="00D16435" w:rsidP="001F1C28">
            <w:pPr>
              <w:jc w:val="center"/>
              <w:rPr>
                <w:color w:val="000000"/>
              </w:rPr>
            </w:pPr>
          </w:p>
        </w:tc>
        <w:tc>
          <w:tcPr>
            <w:tcW w:w="567" w:type="dxa"/>
            <w:shd w:val="clear" w:color="auto" w:fill="auto"/>
            <w:vAlign w:val="center"/>
          </w:tcPr>
          <w:p w14:paraId="782949C8" w14:textId="77777777" w:rsidR="00D16435" w:rsidRPr="007001F1" w:rsidRDefault="00D16435" w:rsidP="001F1C28">
            <w:pPr>
              <w:jc w:val="center"/>
              <w:rPr>
                <w:color w:val="000000"/>
              </w:rPr>
            </w:pPr>
          </w:p>
        </w:tc>
        <w:tc>
          <w:tcPr>
            <w:tcW w:w="776" w:type="dxa"/>
            <w:shd w:val="clear" w:color="auto" w:fill="auto"/>
            <w:vAlign w:val="center"/>
          </w:tcPr>
          <w:p w14:paraId="63007923" w14:textId="77777777" w:rsidR="00D16435" w:rsidRPr="007001F1" w:rsidRDefault="00D16435" w:rsidP="001F1C28">
            <w:pPr>
              <w:jc w:val="center"/>
              <w:rPr>
                <w:color w:val="000000"/>
              </w:rPr>
            </w:pPr>
          </w:p>
        </w:tc>
        <w:tc>
          <w:tcPr>
            <w:tcW w:w="1775" w:type="dxa"/>
            <w:shd w:val="clear" w:color="auto" w:fill="auto"/>
            <w:vAlign w:val="center"/>
          </w:tcPr>
          <w:p w14:paraId="24341ABE" w14:textId="77777777" w:rsidR="00D16435" w:rsidRPr="007001F1" w:rsidRDefault="00D16435" w:rsidP="001F1C28">
            <w:pPr>
              <w:jc w:val="center"/>
              <w:rPr>
                <w:color w:val="000000"/>
              </w:rPr>
            </w:pPr>
          </w:p>
        </w:tc>
      </w:tr>
      <w:tr w:rsidR="00D16435" w:rsidRPr="007001F1" w14:paraId="7D1FC3F1" w14:textId="77777777" w:rsidTr="00F00B52">
        <w:trPr>
          <w:trHeight w:val="414"/>
        </w:trPr>
        <w:tc>
          <w:tcPr>
            <w:tcW w:w="582" w:type="dxa"/>
            <w:vMerge/>
            <w:shd w:val="clear" w:color="auto" w:fill="auto"/>
            <w:noWrap/>
            <w:vAlign w:val="center"/>
          </w:tcPr>
          <w:p w14:paraId="640FD41F" w14:textId="77777777" w:rsidR="00D16435" w:rsidRPr="007001F1" w:rsidRDefault="00D16435" w:rsidP="001F1C28">
            <w:pPr>
              <w:jc w:val="center"/>
              <w:rPr>
                <w:color w:val="000000"/>
              </w:rPr>
            </w:pPr>
          </w:p>
        </w:tc>
        <w:tc>
          <w:tcPr>
            <w:tcW w:w="4820" w:type="dxa"/>
            <w:gridSpan w:val="2"/>
            <w:shd w:val="clear" w:color="auto" w:fill="auto"/>
            <w:vAlign w:val="center"/>
          </w:tcPr>
          <w:p w14:paraId="4E499323" w14:textId="77777777"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14:paraId="779E7270" w14:textId="77777777" w:rsidR="00D16435" w:rsidRPr="007001F1" w:rsidRDefault="00D16435" w:rsidP="001F1C28">
            <w:pPr>
              <w:jc w:val="center"/>
              <w:rPr>
                <w:color w:val="000000"/>
              </w:rPr>
            </w:pPr>
          </w:p>
        </w:tc>
        <w:tc>
          <w:tcPr>
            <w:tcW w:w="567" w:type="dxa"/>
            <w:shd w:val="clear" w:color="auto" w:fill="auto"/>
            <w:vAlign w:val="center"/>
          </w:tcPr>
          <w:p w14:paraId="149932E5" w14:textId="77777777" w:rsidR="00D16435" w:rsidRPr="007001F1" w:rsidRDefault="00D16435" w:rsidP="001F1C28">
            <w:pPr>
              <w:jc w:val="center"/>
              <w:rPr>
                <w:color w:val="000000"/>
              </w:rPr>
            </w:pPr>
          </w:p>
        </w:tc>
        <w:tc>
          <w:tcPr>
            <w:tcW w:w="776" w:type="dxa"/>
            <w:shd w:val="clear" w:color="auto" w:fill="auto"/>
            <w:vAlign w:val="center"/>
          </w:tcPr>
          <w:p w14:paraId="54422693" w14:textId="77777777" w:rsidR="00D16435" w:rsidRPr="007001F1" w:rsidRDefault="00D16435" w:rsidP="001F1C28">
            <w:pPr>
              <w:jc w:val="center"/>
              <w:rPr>
                <w:color w:val="000000"/>
              </w:rPr>
            </w:pPr>
          </w:p>
        </w:tc>
        <w:tc>
          <w:tcPr>
            <w:tcW w:w="1775" w:type="dxa"/>
            <w:shd w:val="clear" w:color="auto" w:fill="auto"/>
            <w:vAlign w:val="center"/>
          </w:tcPr>
          <w:p w14:paraId="08CEB5C4" w14:textId="77777777" w:rsidR="00D16435" w:rsidRPr="007001F1" w:rsidRDefault="00D16435" w:rsidP="001F1C28">
            <w:pPr>
              <w:jc w:val="center"/>
              <w:rPr>
                <w:color w:val="000000"/>
              </w:rPr>
            </w:pPr>
          </w:p>
        </w:tc>
      </w:tr>
      <w:tr w:rsidR="00D16435" w:rsidRPr="007001F1" w14:paraId="189C033C" w14:textId="77777777" w:rsidTr="00F00B52">
        <w:trPr>
          <w:trHeight w:val="464"/>
        </w:trPr>
        <w:tc>
          <w:tcPr>
            <w:tcW w:w="582" w:type="dxa"/>
            <w:vMerge/>
            <w:shd w:val="clear" w:color="auto" w:fill="auto"/>
            <w:noWrap/>
            <w:vAlign w:val="center"/>
          </w:tcPr>
          <w:p w14:paraId="46ACE70B" w14:textId="77777777" w:rsidR="00D16435" w:rsidRPr="007001F1" w:rsidRDefault="00D16435" w:rsidP="001F1C28">
            <w:pPr>
              <w:jc w:val="center"/>
              <w:rPr>
                <w:color w:val="000000"/>
              </w:rPr>
            </w:pPr>
          </w:p>
        </w:tc>
        <w:tc>
          <w:tcPr>
            <w:tcW w:w="4820" w:type="dxa"/>
            <w:gridSpan w:val="2"/>
            <w:shd w:val="clear" w:color="auto" w:fill="auto"/>
            <w:vAlign w:val="center"/>
          </w:tcPr>
          <w:p w14:paraId="72285973" w14:textId="77777777"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10FC836C" w14:textId="77777777" w:rsidR="00D16435" w:rsidRPr="007001F1" w:rsidRDefault="00D16435" w:rsidP="001F1C28">
            <w:pPr>
              <w:jc w:val="center"/>
              <w:rPr>
                <w:color w:val="000000"/>
              </w:rPr>
            </w:pPr>
          </w:p>
        </w:tc>
        <w:tc>
          <w:tcPr>
            <w:tcW w:w="567" w:type="dxa"/>
            <w:shd w:val="clear" w:color="auto" w:fill="auto"/>
            <w:vAlign w:val="center"/>
          </w:tcPr>
          <w:p w14:paraId="424A766A" w14:textId="77777777" w:rsidR="00D16435" w:rsidRPr="007001F1" w:rsidRDefault="00D16435" w:rsidP="001F1C28">
            <w:pPr>
              <w:jc w:val="center"/>
              <w:rPr>
                <w:color w:val="000000"/>
              </w:rPr>
            </w:pPr>
          </w:p>
        </w:tc>
        <w:tc>
          <w:tcPr>
            <w:tcW w:w="776" w:type="dxa"/>
            <w:shd w:val="clear" w:color="auto" w:fill="auto"/>
            <w:vAlign w:val="center"/>
          </w:tcPr>
          <w:p w14:paraId="3DAD927B" w14:textId="77777777" w:rsidR="00D16435" w:rsidRPr="007001F1" w:rsidRDefault="00D16435" w:rsidP="001F1C28">
            <w:pPr>
              <w:jc w:val="center"/>
              <w:rPr>
                <w:color w:val="000000"/>
              </w:rPr>
            </w:pPr>
          </w:p>
        </w:tc>
        <w:tc>
          <w:tcPr>
            <w:tcW w:w="1775" w:type="dxa"/>
            <w:shd w:val="clear" w:color="auto" w:fill="auto"/>
            <w:vAlign w:val="center"/>
          </w:tcPr>
          <w:p w14:paraId="46D94795" w14:textId="77777777" w:rsidR="00D16435" w:rsidRPr="007001F1" w:rsidRDefault="00D16435" w:rsidP="001F1C28">
            <w:pPr>
              <w:jc w:val="center"/>
              <w:rPr>
                <w:color w:val="000000"/>
              </w:rPr>
            </w:pPr>
          </w:p>
        </w:tc>
      </w:tr>
      <w:tr w:rsidR="00CE7473" w:rsidRPr="007001F1" w14:paraId="633FFC6A" w14:textId="77777777" w:rsidTr="00F00B52">
        <w:trPr>
          <w:trHeight w:val="20"/>
        </w:trPr>
        <w:tc>
          <w:tcPr>
            <w:tcW w:w="582" w:type="dxa"/>
            <w:vMerge w:val="restart"/>
            <w:shd w:val="clear" w:color="auto" w:fill="auto"/>
            <w:noWrap/>
            <w:vAlign w:val="center"/>
            <w:hideMark/>
          </w:tcPr>
          <w:p w14:paraId="3434E20D" w14:textId="77777777"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6BD0CA9C" w14:textId="77777777"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F9C439" w14:textId="77777777"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14:paraId="5FE99ACB" w14:textId="77777777"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14:paraId="1FE440A7" w14:textId="77777777"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14:paraId="12911785" w14:textId="77777777" w:rsidR="00CE7473" w:rsidRPr="007001F1" w:rsidRDefault="00CE7473" w:rsidP="001F1C28">
            <w:pPr>
              <w:jc w:val="center"/>
              <w:rPr>
                <w:color w:val="000000"/>
              </w:rPr>
            </w:pPr>
            <w:r w:rsidRPr="007001F1">
              <w:rPr>
                <w:color w:val="000000"/>
                <w:sz w:val="22"/>
                <w:szCs w:val="22"/>
              </w:rPr>
              <w:t> </w:t>
            </w:r>
          </w:p>
        </w:tc>
      </w:tr>
      <w:tr w:rsidR="00CE7473" w:rsidRPr="007001F1" w14:paraId="31B07EA6" w14:textId="77777777" w:rsidTr="00F00B52">
        <w:trPr>
          <w:trHeight w:val="20"/>
        </w:trPr>
        <w:tc>
          <w:tcPr>
            <w:tcW w:w="582" w:type="dxa"/>
            <w:vMerge/>
            <w:shd w:val="clear" w:color="auto" w:fill="auto"/>
            <w:noWrap/>
            <w:vAlign w:val="center"/>
          </w:tcPr>
          <w:p w14:paraId="28C36A11" w14:textId="77777777" w:rsidR="00CE7473" w:rsidRPr="007001F1" w:rsidRDefault="00CE7473" w:rsidP="001F1C28">
            <w:pPr>
              <w:jc w:val="center"/>
              <w:rPr>
                <w:color w:val="000000"/>
                <w:sz w:val="22"/>
                <w:szCs w:val="22"/>
              </w:rPr>
            </w:pPr>
          </w:p>
        </w:tc>
        <w:tc>
          <w:tcPr>
            <w:tcW w:w="4820" w:type="dxa"/>
            <w:gridSpan w:val="2"/>
            <w:shd w:val="clear" w:color="auto" w:fill="auto"/>
            <w:vAlign w:val="center"/>
          </w:tcPr>
          <w:p w14:paraId="6BC8D5CE" w14:textId="77777777"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2BF328E" w14:textId="77777777" w:rsidR="00CE7473" w:rsidRPr="007001F1" w:rsidRDefault="00CE7473" w:rsidP="001F1C28">
            <w:pPr>
              <w:jc w:val="center"/>
              <w:rPr>
                <w:color w:val="000000"/>
                <w:sz w:val="22"/>
                <w:szCs w:val="22"/>
              </w:rPr>
            </w:pPr>
          </w:p>
        </w:tc>
        <w:tc>
          <w:tcPr>
            <w:tcW w:w="567" w:type="dxa"/>
            <w:shd w:val="clear" w:color="auto" w:fill="auto"/>
            <w:vAlign w:val="center"/>
          </w:tcPr>
          <w:p w14:paraId="4C0328A8" w14:textId="77777777" w:rsidR="00CE7473" w:rsidRPr="007001F1" w:rsidRDefault="00CE7473" w:rsidP="001F1C28">
            <w:pPr>
              <w:jc w:val="center"/>
              <w:rPr>
                <w:color w:val="000000"/>
                <w:sz w:val="22"/>
                <w:szCs w:val="22"/>
              </w:rPr>
            </w:pPr>
          </w:p>
        </w:tc>
        <w:tc>
          <w:tcPr>
            <w:tcW w:w="776" w:type="dxa"/>
            <w:shd w:val="clear" w:color="auto" w:fill="auto"/>
            <w:vAlign w:val="center"/>
          </w:tcPr>
          <w:p w14:paraId="303BA247" w14:textId="77777777" w:rsidR="00CE7473" w:rsidRPr="007001F1" w:rsidRDefault="00CE7473" w:rsidP="001F1C28">
            <w:pPr>
              <w:jc w:val="center"/>
              <w:rPr>
                <w:color w:val="000000"/>
                <w:sz w:val="22"/>
                <w:szCs w:val="22"/>
              </w:rPr>
            </w:pPr>
          </w:p>
        </w:tc>
        <w:tc>
          <w:tcPr>
            <w:tcW w:w="1775" w:type="dxa"/>
            <w:shd w:val="clear" w:color="auto" w:fill="auto"/>
            <w:vAlign w:val="center"/>
          </w:tcPr>
          <w:p w14:paraId="7ACD512F" w14:textId="77777777" w:rsidR="00CE7473" w:rsidRPr="007001F1" w:rsidRDefault="00CE7473" w:rsidP="001F1C28">
            <w:pPr>
              <w:jc w:val="center"/>
              <w:rPr>
                <w:color w:val="000000"/>
                <w:sz w:val="22"/>
                <w:szCs w:val="22"/>
              </w:rPr>
            </w:pPr>
          </w:p>
        </w:tc>
      </w:tr>
      <w:tr w:rsidR="001F1C28" w:rsidRPr="007001F1" w14:paraId="513C5EB1" w14:textId="77777777" w:rsidTr="00F00B52">
        <w:trPr>
          <w:trHeight w:val="20"/>
        </w:trPr>
        <w:tc>
          <w:tcPr>
            <w:tcW w:w="582" w:type="dxa"/>
            <w:shd w:val="clear" w:color="auto" w:fill="auto"/>
            <w:noWrap/>
            <w:vAlign w:val="center"/>
            <w:hideMark/>
          </w:tcPr>
          <w:p w14:paraId="5AF76279" w14:textId="77777777"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14:paraId="5F899053"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72AE3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92940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4745A9C8"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68F444F" w14:textId="77777777" w:rsidR="001F1C28" w:rsidRPr="007001F1" w:rsidRDefault="001F1C28" w:rsidP="001F1C28">
            <w:pPr>
              <w:jc w:val="center"/>
              <w:rPr>
                <w:color w:val="000000"/>
              </w:rPr>
            </w:pPr>
            <w:r w:rsidRPr="007001F1">
              <w:rPr>
                <w:color w:val="000000"/>
                <w:sz w:val="22"/>
                <w:szCs w:val="22"/>
              </w:rPr>
              <w:t> </w:t>
            </w:r>
          </w:p>
        </w:tc>
      </w:tr>
      <w:tr w:rsidR="000E26FB" w:rsidRPr="007001F1" w14:paraId="156ACB01" w14:textId="77777777" w:rsidTr="00F00B52">
        <w:trPr>
          <w:trHeight w:val="20"/>
        </w:trPr>
        <w:tc>
          <w:tcPr>
            <w:tcW w:w="582" w:type="dxa"/>
            <w:shd w:val="clear" w:color="auto" w:fill="auto"/>
            <w:noWrap/>
            <w:vAlign w:val="center"/>
          </w:tcPr>
          <w:p w14:paraId="14099DE5" w14:textId="77777777"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14:paraId="4FFB1BC1" w14:textId="77777777"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6F64927A" w14:textId="77777777" w:rsidR="000E26FB" w:rsidRPr="007001F1" w:rsidRDefault="000E26FB" w:rsidP="001F1C28">
            <w:pPr>
              <w:jc w:val="center"/>
              <w:rPr>
                <w:color w:val="000000"/>
              </w:rPr>
            </w:pPr>
          </w:p>
        </w:tc>
        <w:tc>
          <w:tcPr>
            <w:tcW w:w="567" w:type="dxa"/>
            <w:shd w:val="clear" w:color="auto" w:fill="auto"/>
            <w:vAlign w:val="center"/>
          </w:tcPr>
          <w:p w14:paraId="00544A96" w14:textId="77777777" w:rsidR="000E26FB" w:rsidRPr="007001F1" w:rsidRDefault="000E26FB" w:rsidP="001F1C28">
            <w:pPr>
              <w:jc w:val="center"/>
              <w:rPr>
                <w:color w:val="000000"/>
              </w:rPr>
            </w:pPr>
          </w:p>
        </w:tc>
        <w:tc>
          <w:tcPr>
            <w:tcW w:w="776" w:type="dxa"/>
            <w:shd w:val="clear" w:color="auto" w:fill="auto"/>
            <w:vAlign w:val="center"/>
          </w:tcPr>
          <w:p w14:paraId="3CBDFE23" w14:textId="77777777" w:rsidR="000E26FB" w:rsidRPr="007001F1" w:rsidRDefault="000E26FB" w:rsidP="001F1C28">
            <w:pPr>
              <w:jc w:val="center"/>
              <w:rPr>
                <w:color w:val="000000"/>
              </w:rPr>
            </w:pPr>
          </w:p>
        </w:tc>
        <w:tc>
          <w:tcPr>
            <w:tcW w:w="1775" w:type="dxa"/>
            <w:shd w:val="clear" w:color="auto" w:fill="auto"/>
            <w:vAlign w:val="center"/>
          </w:tcPr>
          <w:p w14:paraId="5FCB4D8C" w14:textId="77777777" w:rsidR="000E26FB" w:rsidRPr="007001F1" w:rsidRDefault="000E26FB" w:rsidP="001F1C28">
            <w:pPr>
              <w:jc w:val="center"/>
              <w:rPr>
                <w:color w:val="000000"/>
              </w:rPr>
            </w:pPr>
          </w:p>
        </w:tc>
      </w:tr>
      <w:tr w:rsidR="009806E4" w:rsidRPr="007001F1" w14:paraId="077EB89A" w14:textId="77777777" w:rsidTr="00F00B52">
        <w:trPr>
          <w:trHeight w:val="758"/>
        </w:trPr>
        <w:tc>
          <w:tcPr>
            <w:tcW w:w="582" w:type="dxa"/>
            <w:vMerge w:val="restart"/>
            <w:shd w:val="clear" w:color="auto" w:fill="auto"/>
            <w:noWrap/>
            <w:vAlign w:val="center"/>
          </w:tcPr>
          <w:p w14:paraId="3CFAA25B" w14:textId="77777777"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14:paraId="7633515A" w14:textId="77777777"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14:paraId="29C4D0CC" w14:textId="77777777" w:rsidR="009806E4" w:rsidRPr="007001F1" w:rsidRDefault="009806E4" w:rsidP="001F1C28">
            <w:pPr>
              <w:jc w:val="center"/>
              <w:rPr>
                <w:color w:val="000000"/>
              </w:rPr>
            </w:pPr>
          </w:p>
        </w:tc>
        <w:tc>
          <w:tcPr>
            <w:tcW w:w="567" w:type="dxa"/>
            <w:shd w:val="clear" w:color="auto" w:fill="auto"/>
            <w:vAlign w:val="center"/>
          </w:tcPr>
          <w:p w14:paraId="7E8AF98C" w14:textId="77777777" w:rsidR="009806E4" w:rsidRPr="007001F1" w:rsidRDefault="009806E4" w:rsidP="001F1C28">
            <w:pPr>
              <w:jc w:val="center"/>
              <w:rPr>
                <w:color w:val="000000"/>
              </w:rPr>
            </w:pPr>
          </w:p>
        </w:tc>
        <w:tc>
          <w:tcPr>
            <w:tcW w:w="776" w:type="dxa"/>
            <w:shd w:val="clear" w:color="auto" w:fill="auto"/>
            <w:vAlign w:val="center"/>
          </w:tcPr>
          <w:p w14:paraId="34946F17" w14:textId="77777777" w:rsidR="009806E4" w:rsidRPr="007001F1" w:rsidRDefault="009806E4" w:rsidP="001F1C28">
            <w:pPr>
              <w:jc w:val="center"/>
              <w:rPr>
                <w:color w:val="000000"/>
              </w:rPr>
            </w:pPr>
          </w:p>
        </w:tc>
        <w:tc>
          <w:tcPr>
            <w:tcW w:w="1775" w:type="dxa"/>
            <w:shd w:val="clear" w:color="auto" w:fill="auto"/>
            <w:vAlign w:val="center"/>
          </w:tcPr>
          <w:p w14:paraId="3D768951" w14:textId="77777777" w:rsidR="009806E4" w:rsidRPr="007001F1" w:rsidRDefault="009806E4" w:rsidP="001F1C28">
            <w:pPr>
              <w:jc w:val="center"/>
              <w:rPr>
                <w:color w:val="000000"/>
              </w:rPr>
            </w:pPr>
          </w:p>
        </w:tc>
      </w:tr>
      <w:tr w:rsidR="009806E4" w:rsidRPr="007001F1" w14:paraId="679B7415" w14:textId="77777777" w:rsidTr="00F00B52">
        <w:trPr>
          <w:trHeight w:val="757"/>
        </w:trPr>
        <w:tc>
          <w:tcPr>
            <w:tcW w:w="582" w:type="dxa"/>
            <w:vMerge/>
            <w:shd w:val="clear" w:color="auto" w:fill="auto"/>
            <w:noWrap/>
            <w:vAlign w:val="center"/>
          </w:tcPr>
          <w:p w14:paraId="237CAD0F" w14:textId="77777777" w:rsidR="009806E4" w:rsidRPr="007001F1" w:rsidRDefault="009806E4" w:rsidP="001F1C28">
            <w:pPr>
              <w:jc w:val="center"/>
              <w:rPr>
                <w:color w:val="000000"/>
              </w:rPr>
            </w:pPr>
          </w:p>
        </w:tc>
        <w:tc>
          <w:tcPr>
            <w:tcW w:w="4820" w:type="dxa"/>
            <w:gridSpan w:val="2"/>
            <w:shd w:val="clear" w:color="auto" w:fill="auto"/>
            <w:vAlign w:val="center"/>
          </w:tcPr>
          <w:p w14:paraId="0107EC60" w14:textId="77777777"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2803BCC6" w14:textId="77777777" w:rsidR="009806E4" w:rsidRPr="007001F1" w:rsidRDefault="009806E4" w:rsidP="001F1C28">
            <w:pPr>
              <w:jc w:val="center"/>
              <w:rPr>
                <w:color w:val="000000"/>
              </w:rPr>
            </w:pPr>
          </w:p>
        </w:tc>
        <w:tc>
          <w:tcPr>
            <w:tcW w:w="567" w:type="dxa"/>
            <w:shd w:val="clear" w:color="auto" w:fill="auto"/>
            <w:vAlign w:val="center"/>
          </w:tcPr>
          <w:p w14:paraId="326DBD9E" w14:textId="77777777" w:rsidR="009806E4" w:rsidRPr="007001F1" w:rsidRDefault="009806E4" w:rsidP="001F1C28">
            <w:pPr>
              <w:jc w:val="center"/>
              <w:rPr>
                <w:color w:val="000000"/>
              </w:rPr>
            </w:pPr>
          </w:p>
        </w:tc>
        <w:tc>
          <w:tcPr>
            <w:tcW w:w="776" w:type="dxa"/>
            <w:shd w:val="clear" w:color="auto" w:fill="auto"/>
            <w:vAlign w:val="center"/>
          </w:tcPr>
          <w:p w14:paraId="37101287" w14:textId="77777777" w:rsidR="009806E4" w:rsidRPr="007001F1" w:rsidRDefault="009806E4" w:rsidP="001F1C28">
            <w:pPr>
              <w:jc w:val="center"/>
              <w:rPr>
                <w:color w:val="000000"/>
              </w:rPr>
            </w:pPr>
          </w:p>
        </w:tc>
        <w:tc>
          <w:tcPr>
            <w:tcW w:w="1775" w:type="dxa"/>
            <w:shd w:val="clear" w:color="auto" w:fill="auto"/>
            <w:vAlign w:val="center"/>
          </w:tcPr>
          <w:p w14:paraId="7EA3A91B" w14:textId="77777777" w:rsidR="009806E4" w:rsidRPr="007001F1" w:rsidRDefault="009806E4" w:rsidP="001F1C28">
            <w:pPr>
              <w:jc w:val="center"/>
              <w:rPr>
                <w:color w:val="000000"/>
              </w:rPr>
            </w:pPr>
          </w:p>
        </w:tc>
      </w:tr>
      <w:tr w:rsidR="001F1C28" w:rsidRPr="007001F1" w14:paraId="56DF61B3" w14:textId="77777777" w:rsidTr="00F00B52">
        <w:trPr>
          <w:trHeight w:val="20"/>
        </w:trPr>
        <w:tc>
          <w:tcPr>
            <w:tcW w:w="582" w:type="dxa"/>
            <w:shd w:val="clear" w:color="auto" w:fill="auto"/>
            <w:noWrap/>
            <w:vAlign w:val="center"/>
            <w:hideMark/>
          </w:tcPr>
          <w:p w14:paraId="51C12C75" w14:textId="77777777"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14:paraId="7AD374BE"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32A0FA"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A56455A"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AAF5FD2"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4FBB1C3" w14:textId="77777777" w:rsidR="001F1C28" w:rsidRPr="007001F1" w:rsidRDefault="001F1C28" w:rsidP="001F1C28">
            <w:pPr>
              <w:jc w:val="center"/>
              <w:rPr>
                <w:color w:val="000000"/>
              </w:rPr>
            </w:pPr>
            <w:r w:rsidRPr="007001F1">
              <w:rPr>
                <w:color w:val="000000"/>
                <w:sz w:val="22"/>
                <w:szCs w:val="22"/>
              </w:rPr>
              <w:t> </w:t>
            </w:r>
          </w:p>
        </w:tc>
      </w:tr>
      <w:tr w:rsidR="001F1C28" w:rsidRPr="007001F1" w14:paraId="0870F59B" w14:textId="77777777" w:rsidTr="00F00B52">
        <w:trPr>
          <w:trHeight w:val="20"/>
        </w:trPr>
        <w:tc>
          <w:tcPr>
            <w:tcW w:w="582" w:type="dxa"/>
            <w:shd w:val="clear" w:color="auto" w:fill="auto"/>
            <w:noWrap/>
            <w:vAlign w:val="center"/>
            <w:hideMark/>
          </w:tcPr>
          <w:p w14:paraId="52B40464" w14:textId="77777777"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14:paraId="5F194D8A" w14:textId="77777777"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8C07F7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BE724B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D785F91"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DF70468" w14:textId="77777777" w:rsidR="001F1C28" w:rsidRPr="007001F1" w:rsidRDefault="001F1C28" w:rsidP="001F1C28">
            <w:pPr>
              <w:jc w:val="center"/>
              <w:rPr>
                <w:color w:val="000000"/>
              </w:rPr>
            </w:pPr>
            <w:r w:rsidRPr="007001F1">
              <w:rPr>
                <w:color w:val="000000"/>
                <w:sz w:val="22"/>
                <w:szCs w:val="22"/>
              </w:rPr>
              <w:t> </w:t>
            </w:r>
          </w:p>
        </w:tc>
      </w:tr>
      <w:tr w:rsidR="001F1C28" w:rsidRPr="007001F1" w14:paraId="0EF976E4" w14:textId="77777777" w:rsidTr="00F00B52">
        <w:trPr>
          <w:trHeight w:val="20"/>
        </w:trPr>
        <w:tc>
          <w:tcPr>
            <w:tcW w:w="582" w:type="dxa"/>
            <w:shd w:val="clear" w:color="auto" w:fill="auto"/>
            <w:noWrap/>
            <w:vAlign w:val="center"/>
            <w:hideMark/>
          </w:tcPr>
          <w:p w14:paraId="708AFD78" w14:textId="77777777"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14:paraId="1F2ACD59" w14:textId="77777777"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4814806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58F1502"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D25D7E6"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FD87B27" w14:textId="77777777" w:rsidR="001F1C28" w:rsidRPr="007001F1" w:rsidRDefault="001F1C28" w:rsidP="001F1C28">
            <w:pPr>
              <w:jc w:val="center"/>
              <w:rPr>
                <w:color w:val="000000"/>
              </w:rPr>
            </w:pPr>
            <w:r w:rsidRPr="007001F1">
              <w:rPr>
                <w:color w:val="000000"/>
                <w:sz w:val="22"/>
                <w:szCs w:val="22"/>
              </w:rPr>
              <w:t> </w:t>
            </w:r>
          </w:p>
        </w:tc>
      </w:tr>
      <w:tr w:rsidR="001F1C28" w:rsidRPr="007001F1" w14:paraId="7A35FE1D" w14:textId="77777777" w:rsidTr="00F00B52">
        <w:trPr>
          <w:trHeight w:val="20"/>
        </w:trPr>
        <w:tc>
          <w:tcPr>
            <w:tcW w:w="582" w:type="dxa"/>
            <w:shd w:val="clear" w:color="auto" w:fill="auto"/>
            <w:noWrap/>
            <w:vAlign w:val="center"/>
            <w:hideMark/>
          </w:tcPr>
          <w:p w14:paraId="1352B5A3" w14:textId="77777777"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14:paraId="670EF984" w14:textId="77777777"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4872BD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0A9F715"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3788C8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2B44E8B" w14:textId="77777777" w:rsidR="001F1C28" w:rsidRPr="007001F1" w:rsidRDefault="001F1C28" w:rsidP="001F1C28">
            <w:pPr>
              <w:jc w:val="center"/>
              <w:rPr>
                <w:color w:val="000000"/>
              </w:rPr>
            </w:pPr>
            <w:r w:rsidRPr="007001F1">
              <w:rPr>
                <w:color w:val="000000"/>
                <w:sz w:val="22"/>
                <w:szCs w:val="22"/>
              </w:rPr>
              <w:t> </w:t>
            </w:r>
          </w:p>
        </w:tc>
      </w:tr>
      <w:tr w:rsidR="001F1C28" w:rsidRPr="007001F1" w14:paraId="5D4CAEA3" w14:textId="77777777" w:rsidTr="00F00B52">
        <w:trPr>
          <w:trHeight w:val="20"/>
        </w:trPr>
        <w:tc>
          <w:tcPr>
            <w:tcW w:w="582" w:type="dxa"/>
            <w:shd w:val="clear" w:color="auto" w:fill="auto"/>
            <w:noWrap/>
            <w:vAlign w:val="center"/>
            <w:hideMark/>
          </w:tcPr>
          <w:p w14:paraId="046293A7" w14:textId="77777777"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14:paraId="54C71D8C" w14:textId="77777777"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75C56051"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00D092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7F25BFA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636BF10" w14:textId="77777777" w:rsidR="001F1C28" w:rsidRPr="007001F1" w:rsidRDefault="001F1C28" w:rsidP="001F1C28">
            <w:pPr>
              <w:jc w:val="center"/>
              <w:rPr>
                <w:color w:val="000000"/>
              </w:rPr>
            </w:pPr>
            <w:r w:rsidRPr="007001F1">
              <w:rPr>
                <w:color w:val="000000"/>
                <w:sz w:val="22"/>
                <w:szCs w:val="22"/>
              </w:rPr>
              <w:t> </w:t>
            </w:r>
          </w:p>
        </w:tc>
      </w:tr>
      <w:tr w:rsidR="009806E4" w:rsidRPr="007001F1" w14:paraId="11FD8BB2" w14:textId="77777777" w:rsidTr="00F00B52">
        <w:trPr>
          <w:trHeight w:val="1268"/>
        </w:trPr>
        <w:tc>
          <w:tcPr>
            <w:tcW w:w="582" w:type="dxa"/>
            <w:vMerge w:val="restart"/>
            <w:shd w:val="clear" w:color="auto" w:fill="auto"/>
            <w:noWrap/>
            <w:vAlign w:val="center"/>
            <w:hideMark/>
          </w:tcPr>
          <w:p w14:paraId="61D49DA5" w14:textId="77777777"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14:paraId="34B0BB81" w14:textId="77777777"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B16014D"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63CE514"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392CFEB7"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0E349324" w14:textId="77777777" w:rsidR="009806E4" w:rsidRPr="007001F1" w:rsidRDefault="009806E4" w:rsidP="001F1C28">
            <w:pPr>
              <w:jc w:val="center"/>
              <w:rPr>
                <w:color w:val="000000"/>
              </w:rPr>
            </w:pPr>
            <w:r w:rsidRPr="007001F1">
              <w:rPr>
                <w:color w:val="000000"/>
                <w:sz w:val="22"/>
                <w:szCs w:val="22"/>
              </w:rPr>
              <w:t> </w:t>
            </w:r>
          </w:p>
        </w:tc>
      </w:tr>
      <w:tr w:rsidR="009806E4" w:rsidRPr="007001F1" w14:paraId="1303E39A" w14:textId="77777777" w:rsidTr="00F00B52">
        <w:trPr>
          <w:trHeight w:val="1267"/>
        </w:trPr>
        <w:tc>
          <w:tcPr>
            <w:tcW w:w="582" w:type="dxa"/>
            <w:vMerge/>
            <w:shd w:val="clear" w:color="auto" w:fill="auto"/>
            <w:noWrap/>
            <w:vAlign w:val="center"/>
          </w:tcPr>
          <w:p w14:paraId="46E4E74F" w14:textId="77777777" w:rsidR="009806E4" w:rsidRPr="007001F1" w:rsidRDefault="009806E4" w:rsidP="001F1C28">
            <w:pPr>
              <w:jc w:val="center"/>
              <w:rPr>
                <w:color w:val="000000"/>
              </w:rPr>
            </w:pPr>
          </w:p>
        </w:tc>
        <w:tc>
          <w:tcPr>
            <w:tcW w:w="4820" w:type="dxa"/>
            <w:gridSpan w:val="2"/>
            <w:shd w:val="clear" w:color="auto" w:fill="auto"/>
            <w:vAlign w:val="center"/>
          </w:tcPr>
          <w:p w14:paraId="568A8BA7" w14:textId="77777777"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C1C6A39" w14:textId="77777777" w:rsidR="009806E4" w:rsidRPr="007001F1" w:rsidRDefault="009806E4" w:rsidP="001F1C28">
            <w:pPr>
              <w:jc w:val="center"/>
              <w:rPr>
                <w:color w:val="000000"/>
              </w:rPr>
            </w:pPr>
          </w:p>
        </w:tc>
        <w:tc>
          <w:tcPr>
            <w:tcW w:w="567" w:type="dxa"/>
            <w:shd w:val="clear" w:color="auto" w:fill="auto"/>
            <w:vAlign w:val="center"/>
          </w:tcPr>
          <w:p w14:paraId="0923DD69" w14:textId="77777777" w:rsidR="009806E4" w:rsidRPr="007001F1" w:rsidRDefault="009806E4" w:rsidP="001F1C28">
            <w:pPr>
              <w:jc w:val="center"/>
              <w:rPr>
                <w:color w:val="000000"/>
              </w:rPr>
            </w:pPr>
          </w:p>
        </w:tc>
        <w:tc>
          <w:tcPr>
            <w:tcW w:w="776" w:type="dxa"/>
            <w:shd w:val="clear" w:color="auto" w:fill="auto"/>
            <w:vAlign w:val="center"/>
          </w:tcPr>
          <w:p w14:paraId="3FF1AA4F" w14:textId="77777777" w:rsidR="009806E4" w:rsidRPr="007001F1" w:rsidRDefault="009806E4" w:rsidP="001F1C28">
            <w:pPr>
              <w:jc w:val="center"/>
              <w:rPr>
                <w:color w:val="000000"/>
              </w:rPr>
            </w:pPr>
          </w:p>
        </w:tc>
        <w:tc>
          <w:tcPr>
            <w:tcW w:w="1775" w:type="dxa"/>
            <w:shd w:val="clear" w:color="auto" w:fill="auto"/>
            <w:vAlign w:val="center"/>
          </w:tcPr>
          <w:p w14:paraId="351F7623" w14:textId="77777777" w:rsidR="009806E4" w:rsidRPr="007001F1" w:rsidRDefault="009806E4" w:rsidP="001F1C28">
            <w:pPr>
              <w:jc w:val="center"/>
              <w:rPr>
                <w:color w:val="000000"/>
              </w:rPr>
            </w:pPr>
          </w:p>
        </w:tc>
      </w:tr>
      <w:tr w:rsidR="009806E4" w:rsidRPr="007001F1" w14:paraId="7C27A3C9" w14:textId="77777777" w:rsidTr="00F00B52">
        <w:trPr>
          <w:trHeight w:val="630"/>
        </w:trPr>
        <w:tc>
          <w:tcPr>
            <w:tcW w:w="582" w:type="dxa"/>
            <w:vMerge w:val="restart"/>
            <w:shd w:val="clear" w:color="auto" w:fill="auto"/>
            <w:noWrap/>
            <w:vAlign w:val="center"/>
            <w:hideMark/>
          </w:tcPr>
          <w:p w14:paraId="173F37FB" w14:textId="77777777"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14:paraId="6F535207" w14:textId="77777777"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6A7EB912"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A8EE259"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768E3F01"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A13FEED" w14:textId="77777777" w:rsidR="009806E4" w:rsidRPr="007001F1" w:rsidRDefault="009806E4" w:rsidP="001F1C28">
            <w:pPr>
              <w:jc w:val="center"/>
              <w:rPr>
                <w:color w:val="000000"/>
              </w:rPr>
            </w:pPr>
            <w:r w:rsidRPr="007001F1">
              <w:rPr>
                <w:color w:val="000000"/>
                <w:sz w:val="22"/>
                <w:szCs w:val="22"/>
              </w:rPr>
              <w:t> </w:t>
            </w:r>
          </w:p>
        </w:tc>
      </w:tr>
      <w:tr w:rsidR="009806E4" w:rsidRPr="007001F1" w14:paraId="16A85640" w14:textId="77777777" w:rsidTr="00F00B52">
        <w:trPr>
          <w:trHeight w:val="630"/>
        </w:trPr>
        <w:tc>
          <w:tcPr>
            <w:tcW w:w="582" w:type="dxa"/>
            <w:vMerge/>
            <w:shd w:val="clear" w:color="auto" w:fill="auto"/>
            <w:noWrap/>
            <w:vAlign w:val="center"/>
          </w:tcPr>
          <w:p w14:paraId="17C3401F" w14:textId="77777777" w:rsidR="009806E4" w:rsidRPr="007001F1" w:rsidRDefault="009806E4" w:rsidP="001F1C28">
            <w:pPr>
              <w:jc w:val="center"/>
              <w:rPr>
                <w:color w:val="000000"/>
              </w:rPr>
            </w:pPr>
          </w:p>
        </w:tc>
        <w:tc>
          <w:tcPr>
            <w:tcW w:w="4820" w:type="dxa"/>
            <w:gridSpan w:val="2"/>
            <w:shd w:val="clear" w:color="auto" w:fill="auto"/>
            <w:vAlign w:val="center"/>
          </w:tcPr>
          <w:p w14:paraId="387FA088" w14:textId="77777777"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14:paraId="133E4EE3" w14:textId="77777777" w:rsidR="009806E4" w:rsidRPr="007001F1" w:rsidRDefault="009806E4" w:rsidP="001F1C28">
            <w:pPr>
              <w:jc w:val="center"/>
              <w:rPr>
                <w:color w:val="000000"/>
              </w:rPr>
            </w:pPr>
          </w:p>
        </w:tc>
        <w:tc>
          <w:tcPr>
            <w:tcW w:w="567" w:type="dxa"/>
            <w:shd w:val="clear" w:color="auto" w:fill="auto"/>
            <w:vAlign w:val="center"/>
          </w:tcPr>
          <w:p w14:paraId="586506E5" w14:textId="77777777" w:rsidR="009806E4" w:rsidRPr="007001F1" w:rsidRDefault="009806E4" w:rsidP="001F1C28">
            <w:pPr>
              <w:jc w:val="center"/>
              <w:rPr>
                <w:color w:val="000000"/>
              </w:rPr>
            </w:pPr>
          </w:p>
        </w:tc>
        <w:tc>
          <w:tcPr>
            <w:tcW w:w="776" w:type="dxa"/>
            <w:shd w:val="clear" w:color="auto" w:fill="auto"/>
            <w:vAlign w:val="center"/>
          </w:tcPr>
          <w:p w14:paraId="36C67461" w14:textId="77777777" w:rsidR="009806E4" w:rsidRPr="007001F1" w:rsidRDefault="009806E4" w:rsidP="001F1C28">
            <w:pPr>
              <w:jc w:val="center"/>
              <w:rPr>
                <w:color w:val="000000"/>
              </w:rPr>
            </w:pPr>
          </w:p>
        </w:tc>
        <w:tc>
          <w:tcPr>
            <w:tcW w:w="1775" w:type="dxa"/>
            <w:shd w:val="clear" w:color="auto" w:fill="auto"/>
            <w:vAlign w:val="center"/>
          </w:tcPr>
          <w:p w14:paraId="766B8A5F" w14:textId="77777777" w:rsidR="009806E4" w:rsidRPr="007001F1" w:rsidRDefault="009806E4" w:rsidP="001F1C28">
            <w:pPr>
              <w:jc w:val="center"/>
              <w:rPr>
                <w:color w:val="000000"/>
              </w:rPr>
            </w:pPr>
          </w:p>
        </w:tc>
      </w:tr>
      <w:tr w:rsidR="009806E4" w:rsidRPr="007001F1" w14:paraId="2D04E7B2" w14:textId="77777777" w:rsidTr="00F00B52">
        <w:trPr>
          <w:trHeight w:val="436"/>
        </w:trPr>
        <w:tc>
          <w:tcPr>
            <w:tcW w:w="582" w:type="dxa"/>
            <w:vMerge w:val="restart"/>
            <w:shd w:val="clear" w:color="auto" w:fill="auto"/>
            <w:noWrap/>
            <w:vAlign w:val="center"/>
            <w:hideMark/>
          </w:tcPr>
          <w:p w14:paraId="530192EA" w14:textId="77777777"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14:paraId="7E6E07A6" w14:textId="77777777"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5E287A0B"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51DED2E2"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C4D0E9A"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6336165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16A7282" w14:textId="77777777" w:rsidTr="00F00B52">
        <w:trPr>
          <w:trHeight w:val="675"/>
        </w:trPr>
        <w:tc>
          <w:tcPr>
            <w:tcW w:w="582" w:type="dxa"/>
            <w:vMerge/>
            <w:shd w:val="clear" w:color="auto" w:fill="auto"/>
            <w:noWrap/>
            <w:vAlign w:val="center"/>
          </w:tcPr>
          <w:p w14:paraId="30395F72" w14:textId="77777777" w:rsidR="009806E4" w:rsidRPr="007001F1" w:rsidRDefault="009806E4" w:rsidP="001F1C28">
            <w:pPr>
              <w:jc w:val="center"/>
              <w:rPr>
                <w:color w:val="000000"/>
              </w:rPr>
            </w:pPr>
          </w:p>
        </w:tc>
        <w:tc>
          <w:tcPr>
            <w:tcW w:w="4820" w:type="dxa"/>
            <w:gridSpan w:val="2"/>
            <w:shd w:val="clear" w:color="auto" w:fill="auto"/>
            <w:vAlign w:val="center"/>
          </w:tcPr>
          <w:p w14:paraId="240F72B4" w14:textId="77777777"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FB03881" w14:textId="77777777" w:rsidR="009806E4" w:rsidRPr="007001F1" w:rsidRDefault="009806E4" w:rsidP="001F1C28">
            <w:pPr>
              <w:jc w:val="center"/>
              <w:rPr>
                <w:color w:val="000000"/>
              </w:rPr>
            </w:pPr>
          </w:p>
        </w:tc>
        <w:tc>
          <w:tcPr>
            <w:tcW w:w="567" w:type="dxa"/>
            <w:shd w:val="clear" w:color="auto" w:fill="auto"/>
            <w:vAlign w:val="center"/>
          </w:tcPr>
          <w:p w14:paraId="2674BA41" w14:textId="77777777" w:rsidR="009806E4" w:rsidRPr="007001F1" w:rsidRDefault="009806E4" w:rsidP="001F1C28">
            <w:pPr>
              <w:jc w:val="center"/>
              <w:rPr>
                <w:color w:val="000000"/>
              </w:rPr>
            </w:pPr>
          </w:p>
        </w:tc>
        <w:tc>
          <w:tcPr>
            <w:tcW w:w="776" w:type="dxa"/>
            <w:shd w:val="clear" w:color="auto" w:fill="auto"/>
            <w:vAlign w:val="center"/>
          </w:tcPr>
          <w:p w14:paraId="671A2029" w14:textId="77777777" w:rsidR="009806E4" w:rsidRPr="007001F1" w:rsidRDefault="009806E4" w:rsidP="001F1C28">
            <w:pPr>
              <w:jc w:val="center"/>
              <w:rPr>
                <w:color w:val="000000"/>
              </w:rPr>
            </w:pPr>
          </w:p>
        </w:tc>
        <w:tc>
          <w:tcPr>
            <w:tcW w:w="1775" w:type="dxa"/>
            <w:shd w:val="clear" w:color="auto" w:fill="auto"/>
            <w:vAlign w:val="center"/>
          </w:tcPr>
          <w:p w14:paraId="7050A8D9" w14:textId="77777777" w:rsidR="009806E4" w:rsidRPr="007001F1" w:rsidRDefault="009806E4" w:rsidP="001F1C28">
            <w:pPr>
              <w:jc w:val="center"/>
              <w:rPr>
                <w:color w:val="000000"/>
              </w:rPr>
            </w:pPr>
          </w:p>
        </w:tc>
      </w:tr>
      <w:tr w:rsidR="009806E4" w:rsidRPr="007001F1" w14:paraId="5E1B2785" w14:textId="77777777" w:rsidTr="00F00B52">
        <w:trPr>
          <w:trHeight w:val="472"/>
        </w:trPr>
        <w:tc>
          <w:tcPr>
            <w:tcW w:w="582" w:type="dxa"/>
            <w:vMerge/>
            <w:shd w:val="clear" w:color="auto" w:fill="auto"/>
            <w:noWrap/>
            <w:vAlign w:val="center"/>
          </w:tcPr>
          <w:p w14:paraId="4BB7D1CC" w14:textId="77777777" w:rsidR="009806E4" w:rsidRPr="007001F1" w:rsidRDefault="009806E4" w:rsidP="001F1C28">
            <w:pPr>
              <w:jc w:val="center"/>
              <w:rPr>
                <w:color w:val="000000"/>
              </w:rPr>
            </w:pPr>
          </w:p>
        </w:tc>
        <w:tc>
          <w:tcPr>
            <w:tcW w:w="4820" w:type="dxa"/>
            <w:gridSpan w:val="2"/>
            <w:shd w:val="clear" w:color="auto" w:fill="auto"/>
            <w:vAlign w:val="center"/>
          </w:tcPr>
          <w:p w14:paraId="65F86084" w14:textId="77777777"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049B86E4" w14:textId="77777777" w:rsidR="009806E4" w:rsidRPr="007001F1" w:rsidRDefault="009806E4" w:rsidP="001F1C28">
            <w:pPr>
              <w:jc w:val="center"/>
              <w:rPr>
                <w:color w:val="000000"/>
              </w:rPr>
            </w:pPr>
          </w:p>
        </w:tc>
        <w:tc>
          <w:tcPr>
            <w:tcW w:w="567" w:type="dxa"/>
            <w:shd w:val="clear" w:color="auto" w:fill="auto"/>
            <w:vAlign w:val="center"/>
          </w:tcPr>
          <w:p w14:paraId="5D92919F" w14:textId="77777777" w:rsidR="009806E4" w:rsidRPr="007001F1" w:rsidRDefault="009806E4" w:rsidP="001F1C28">
            <w:pPr>
              <w:jc w:val="center"/>
              <w:rPr>
                <w:color w:val="000000"/>
              </w:rPr>
            </w:pPr>
          </w:p>
        </w:tc>
        <w:tc>
          <w:tcPr>
            <w:tcW w:w="776" w:type="dxa"/>
            <w:shd w:val="clear" w:color="auto" w:fill="auto"/>
            <w:vAlign w:val="center"/>
          </w:tcPr>
          <w:p w14:paraId="5AE974D3" w14:textId="77777777" w:rsidR="009806E4" w:rsidRPr="007001F1" w:rsidRDefault="009806E4" w:rsidP="001F1C28">
            <w:pPr>
              <w:jc w:val="center"/>
              <w:rPr>
                <w:color w:val="000000"/>
              </w:rPr>
            </w:pPr>
          </w:p>
        </w:tc>
        <w:tc>
          <w:tcPr>
            <w:tcW w:w="1775" w:type="dxa"/>
            <w:shd w:val="clear" w:color="auto" w:fill="auto"/>
            <w:vAlign w:val="center"/>
          </w:tcPr>
          <w:p w14:paraId="4933AA5A" w14:textId="77777777" w:rsidR="009806E4" w:rsidRPr="007001F1" w:rsidRDefault="009806E4" w:rsidP="001F1C28">
            <w:pPr>
              <w:jc w:val="center"/>
              <w:rPr>
                <w:color w:val="000000"/>
              </w:rPr>
            </w:pPr>
          </w:p>
        </w:tc>
      </w:tr>
      <w:tr w:rsidR="009806E4" w:rsidRPr="007001F1" w14:paraId="487A9044" w14:textId="77777777" w:rsidTr="00F00B52">
        <w:trPr>
          <w:trHeight w:val="380"/>
        </w:trPr>
        <w:tc>
          <w:tcPr>
            <w:tcW w:w="582" w:type="dxa"/>
            <w:vMerge w:val="restart"/>
            <w:shd w:val="clear" w:color="auto" w:fill="auto"/>
            <w:noWrap/>
            <w:vAlign w:val="center"/>
            <w:hideMark/>
          </w:tcPr>
          <w:p w14:paraId="52C7F793" w14:textId="77777777"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14:paraId="5C71AF92" w14:textId="77777777"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106966D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69AB758"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8788D1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73CADC83" w14:textId="77777777" w:rsidR="009806E4" w:rsidRPr="007001F1" w:rsidRDefault="009806E4" w:rsidP="001F1C28">
            <w:pPr>
              <w:jc w:val="center"/>
              <w:rPr>
                <w:color w:val="000000"/>
              </w:rPr>
            </w:pPr>
            <w:r w:rsidRPr="007001F1">
              <w:rPr>
                <w:color w:val="000000"/>
                <w:sz w:val="22"/>
                <w:szCs w:val="22"/>
              </w:rPr>
              <w:t> </w:t>
            </w:r>
          </w:p>
        </w:tc>
      </w:tr>
      <w:tr w:rsidR="009806E4" w:rsidRPr="007001F1" w14:paraId="3344BE86" w14:textId="77777777" w:rsidTr="00F00B52">
        <w:trPr>
          <w:trHeight w:val="287"/>
        </w:trPr>
        <w:tc>
          <w:tcPr>
            <w:tcW w:w="582" w:type="dxa"/>
            <w:vMerge/>
            <w:shd w:val="clear" w:color="auto" w:fill="auto"/>
            <w:noWrap/>
            <w:vAlign w:val="center"/>
          </w:tcPr>
          <w:p w14:paraId="20FD5227" w14:textId="77777777" w:rsidR="009806E4" w:rsidRPr="007001F1" w:rsidRDefault="009806E4" w:rsidP="001F1C28">
            <w:pPr>
              <w:jc w:val="center"/>
              <w:rPr>
                <w:color w:val="000000"/>
              </w:rPr>
            </w:pPr>
          </w:p>
        </w:tc>
        <w:tc>
          <w:tcPr>
            <w:tcW w:w="4820" w:type="dxa"/>
            <w:gridSpan w:val="2"/>
            <w:shd w:val="clear" w:color="auto" w:fill="auto"/>
            <w:vAlign w:val="center"/>
          </w:tcPr>
          <w:p w14:paraId="314566A7" w14:textId="77777777"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4E7FEF41" w14:textId="77777777" w:rsidR="009806E4" w:rsidRPr="007001F1" w:rsidRDefault="009806E4" w:rsidP="001F1C28">
            <w:pPr>
              <w:jc w:val="center"/>
              <w:rPr>
                <w:color w:val="000000"/>
              </w:rPr>
            </w:pPr>
          </w:p>
        </w:tc>
        <w:tc>
          <w:tcPr>
            <w:tcW w:w="567" w:type="dxa"/>
            <w:shd w:val="clear" w:color="auto" w:fill="auto"/>
            <w:vAlign w:val="center"/>
          </w:tcPr>
          <w:p w14:paraId="1D0A819C" w14:textId="77777777" w:rsidR="009806E4" w:rsidRPr="007001F1" w:rsidRDefault="009806E4" w:rsidP="001F1C28">
            <w:pPr>
              <w:jc w:val="center"/>
              <w:rPr>
                <w:color w:val="000000"/>
              </w:rPr>
            </w:pPr>
          </w:p>
        </w:tc>
        <w:tc>
          <w:tcPr>
            <w:tcW w:w="776" w:type="dxa"/>
            <w:shd w:val="clear" w:color="auto" w:fill="auto"/>
            <w:vAlign w:val="center"/>
          </w:tcPr>
          <w:p w14:paraId="371AEDDA" w14:textId="77777777" w:rsidR="009806E4" w:rsidRPr="007001F1" w:rsidRDefault="009806E4" w:rsidP="001F1C28">
            <w:pPr>
              <w:jc w:val="center"/>
              <w:rPr>
                <w:color w:val="000000"/>
              </w:rPr>
            </w:pPr>
          </w:p>
        </w:tc>
        <w:tc>
          <w:tcPr>
            <w:tcW w:w="1775" w:type="dxa"/>
            <w:shd w:val="clear" w:color="auto" w:fill="auto"/>
            <w:vAlign w:val="center"/>
          </w:tcPr>
          <w:p w14:paraId="1F23962B" w14:textId="77777777" w:rsidR="009806E4" w:rsidRPr="007001F1" w:rsidRDefault="009806E4" w:rsidP="001F1C28">
            <w:pPr>
              <w:jc w:val="center"/>
              <w:rPr>
                <w:color w:val="000000"/>
              </w:rPr>
            </w:pPr>
          </w:p>
        </w:tc>
      </w:tr>
      <w:tr w:rsidR="009806E4" w:rsidRPr="007001F1" w14:paraId="217056AF" w14:textId="77777777" w:rsidTr="00F00B52">
        <w:trPr>
          <w:trHeight w:val="697"/>
        </w:trPr>
        <w:tc>
          <w:tcPr>
            <w:tcW w:w="582" w:type="dxa"/>
            <w:vMerge/>
            <w:shd w:val="clear" w:color="auto" w:fill="auto"/>
            <w:noWrap/>
            <w:vAlign w:val="center"/>
          </w:tcPr>
          <w:p w14:paraId="6F4DD86B" w14:textId="77777777" w:rsidR="009806E4" w:rsidRPr="007001F1" w:rsidRDefault="009806E4" w:rsidP="001F1C28">
            <w:pPr>
              <w:jc w:val="center"/>
              <w:rPr>
                <w:color w:val="000000"/>
              </w:rPr>
            </w:pPr>
          </w:p>
        </w:tc>
        <w:tc>
          <w:tcPr>
            <w:tcW w:w="4820" w:type="dxa"/>
            <w:gridSpan w:val="2"/>
            <w:shd w:val="clear" w:color="auto" w:fill="auto"/>
            <w:vAlign w:val="center"/>
          </w:tcPr>
          <w:p w14:paraId="1874747D" w14:textId="77777777"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6A59D60" w14:textId="77777777" w:rsidR="009806E4" w:rsidRPr="007001F1" w:rsidRDefault="009806E4" w:rsidP="001F1C28">
            <w:pPr>
              <w:jc w:val="center"/>
              <w:rPr>
                <w:color w:val="000000"/>
              </w:rPr>
            </w:pPr>
          </w:p>
        </w:tc>
        <w:tc>
          <w:tcPr>
            <w:tcW w:w="567" w:type="dxa"/>
            <w:shd w:val="clear" w:color="auto" w:fill="auto"/>
            <w:vAlign w:val="center"/>
          </w:tcPr>
          <w:p w14:paraId="5A934E08" w14:textId="77777777" w:rsidR="009806E4" w:rsidRPr="007001F1" w:rsidRDefault="009806E4" w:rsidP="001F1C28">
            <w:pPr>
              <w:jc w:val="center"/>
              <w:rPr>
                <w:color w:val="000000"/>
              </w:rPr>
            </w:pPr>
          </w:p>
        </w:tc>
        <w:tc>
          <w:tcPr>
            <w:tcW w:w="776" w:type="dxa"/>
            <w:shd w:val="clear" w:color="auto" w:fill="auto"/>
            <w:vAlign w:val="center"/>
          </w:tcPr>
          <w:p w14:paraId="602560CC" w14:textId="77777777" w:rsidR="009806E4" w:rsidRPr="007001F1" w:rsidRDefault="009806E4" w:rsidP="001F1C28">
            <w:pPr>
              <w:jc w:val="center"/>
              <w:rPr>
                <w:color w:val="000000"/>
              </w:rPr>
            </w:pPr>
          </w:p>
        </w:tc>
        <w:tc>
          <w:tcPr>
            <w:tcW w:w="1775" w:type="dxa"/>
            <w:shd w:val="clear" w:color="auto" w:fill="auto"/>
            <w:vAlign w:val="center"/>
          </w:tcPr>
          <w:p w14:paraId="14FF4E6D" w14:textId="77777777" w:rsidR="009806E4" w:rsidRPr="007001F1" w:rsidRDefault="009806E4" w:rsidP="001F1C28">
            <w:pPr>
              <w:jc w:val="center"/>
              <w:rPr>
                <w:color w:val="000000"/>
              </w:rPr>
            </w:pPr>
          </w:p>
        </w:tc>
      </w:tr>
      <w:tr w:rsidR="009806E4" w:rsidRPr="007001F1" w14:paraId="09C6E6D2" w14:textId="77777777" w:rsidTr="00F00B52">
        <w:trPr>
          <w:trHeight w:val="697"/>
        </w:trPr>
        <w:tc>
          <w:tcPr>
            <w:tcW w:w="582" w:type="dxa"/>
            <w:vMerge/>
            <w:shd w:val="clear" w:color="auto" w:fill="auto"/>
            <w:noWrap/>
            <w:vAlign w:val="center"/>
          </w:tcPr>
          <w:p w14:paraId="6DBA3C0E" w14:textId="77777777" w:rsidR="009806E4" w:rsidRPr="007001F1" w:rsidRDefault="009806E4" w:rsidP="001F1C28">
            <w:pPr>
              <w:jc w:val="center"/>
              <w:rPr>
                <w:color w:val="000000"/>
              </w:rPr>
            </w:pPr>
          </w:p>
        </w:tc>
        <w:tc>
          <w:tcPr>
            <w:tcW w:w="4820" w:type="dxa"/>
            <w:gridSpan w:val="2"/>
            <w:shd w:val="clear" w:color="auto" w:fill="auto"/>
            <w:vAlign w:val="center"/>
          </w:tcPr>
          <w:p w14:paraId="1C9EE60A" w14:textId="77777777"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16EBD857" w14:textId="77777777" w:rsidR="009806E4" w:rsidRPr="007001F1" w:rsidRDefault="009806E4" w:rsidP="001F1C28">
            <w:pPr>
              <w:jc w:val="center"/>
              <w:rPr>
                <w:color w:val="000000"/>
              </w:rPr>
            </w:pPr>
          </w:p>
        </w:tc>
        <w:tc>
          <w:tcPr>
            <w:tcW w:w="567" w:type="dxa"/>
            <w:shd w:val="clear" w:color="auto" w:fill="auto"/>
            <w:vAlign w:val="center"/>
          </w:tcPr>
          <w:p w14:paraId="70D738C0" w14:textId="77777777" w:rsidR="009806E4" w:rsidRPr="007001F1" w:rsidRDefault="009806E4" w:rsidP="001F1C28">
            <w:pPr>
              <w:jc w:val="center"/>
              <w:rPr>
                <w:color w:val="000000"/>
              </w:rPr>
            </w:pPr>
          </w:p>
        </w:tc>
        <w:tc>
          <w:tcPr>
            <w:tcW w:w="776" w:type="dxa"/>
            <w:shd w:val="clear" w:color="auto" w:fill="auto"/>
            <w:vAlign w:val="center"/>
          </w:tcPr>
          <w:p w14:paraId="0BA911F8" w14:textId="77777777" w:rsidR="009806E4" w:rsidRPr="007001F1" w:rsidRDefault="009806E4" w:rsidP="001F1C28">
            <w:pPr>
              <w:jc w:val="center"/>
              <w:rPr>
                <w:color w:val="000000"/>
              </w:rPr>
            </w:pPr>
          </w:p>
        </w:tc>
        <w:tc>
          <w:tcPr>
            <w:tcW w:w="1775" w:type="dxa"/>
            <w:shd w:val="clear" w:color="auto" w:fill="auto"/>
            <w:vAlign w:val="center"/>
          </w:tcPr>
          <w:p w14:paraId="70230014" w14:textId="77777777" w:rsidR="009806E4" w:rsidRPr="007001F1" w:rsidRDefault="009806E4" w:rsidP="001F1C28">
            <w:pPr>
              <w:jc w:val="center"/>
              <w:rPr>
                <w:color w:val="000000"/>
              </w:rPr>
            </w:pPr>
          </w:p>
        </w:tc>
      </w:tr>
      <w:tr w:rsidR="001F1C28" w:rsidRPr="007001F1" w14:paraId="031D6EDD" w14:textId="77777777" w:rsidTr="00F00B52">
        <w:trPr>
          <w:trHeight w:val="20"/>
        </w:trPr>
        <w:tc>
          <w:tcPr>
            <w:tcW w:w="582" w:type="dxa"/>
            <w:shd w:val="clear" w:color="auto" w:fill="auto"/>
            <w:noWrap/>
            <w:vAlign w:val="center"/>
            <w:hideMark/>
          </w:tcPr>
          <w:p w14:paraId="2E91BAF7" w14:textId="77777777"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14:paraId="27BE63CF" w14:textId="77777777"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4E07BA04"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977FFA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B98499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C4D0DF7" w14:textId="77777777" w:rsidR="001F1C28" w:rsidRPr="007001F1" w:rsidRDefault="001F1C28" w:rsidP="001F1C28">
            <w:pPr>
              <w:jc w:val="center"/>
              <w:rPr>
                <w:color w:val="000000"/>
              </w:rPr>
            </w:pPr>
            <w:r w:rsidRPr="007001F1">
              <w:rPr>
                <w:color w:val="000000"/>
                <w:sz w:val="22"/>
                <w:szCs w:val="22"/>
              </w:rPr>
              <w:t> </w:t>
            </w:r>
          </w:p>
        </w:tc>
      </w:tr>
      <w:tr w:rsidR="009806E4" w:rsidRPr="007001F1" w14:paraId="7442DA6B" w14:textId="77777777" w:rsidTr="00F00B52">
        <w:trPr>
          <w:trHeight w:val="675"/>
        </w:trPr>
        <w:tc>
          <w:tcPr>
            <w:tcW w:w="582" w:type="dxa"/>
            <w:vMerge w:val="restart"/>
            <w:shd w:val="clear" w:color="auto" w:fill="auto"/>
            <w:noWrap/>
            <w:vAlign w:val="center"/>
          </w:tcPr>
          <w:p w14:paraId="1B32B542" w14:textId="77777777"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14:paraId="03605576" w14:textId="77777777"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21BB47FE" w14:textId="77777777" w:rsidR="009806E4" w:rsidRPr="007001F1" w:rsidRDefault="009806E4" w:rsidP="001F1C28">
            <w:pPr>
              <w:jc w:val="center"/>
              <w:rPr>
                <w:color w:val="000000"/>
              </w:rPr>
            </w:pPr>
          </w:p>
        </w:tc>
        <w:tc>
          <w:tcPr>
            <w:tcW w:w="567" w:type="dxa"/>
            <w:shd w:val="clear" w:color="auto" w:fill="auto"/>
            <w:vAlign w:val="center"/>
          </w:tcPr>
          <w:p w14:paraId="28C590A0" w14:textId="77777777" w:rsidR="009806E4" w:rsidRPr="007001F1" w:rsidRDefault="009806E4" w:rsidP="001F1C28">
            <w:pPr>
              <w:jc w:val="center"/>
              <w:rPr>
                <w:color w:val="000000"/>
              </w:rPr>
            </w:pPr>
          </w:p>
        </w:tc>
        <w:tc>
          <w:tcPr>
            <w:tcW w:w="776" w:type="dxa"/>
            <w:shd w:val="clear" w:color="auto" w:fill="auto"/>
            <w:vAlign w:val="center"/>
          </w:tcPr>
          <w:p w14:paraId="3E4A0A30" w14:textId="77777777" w:rsidR="009806E4" w:rsidRPr="007001F1" w:rsidRDefault="009806E4" w:rsidP="001F1C28">
            <w:pPr>
              <w:jc w:val="center"/>
              <w:rPr>
                <w:color w:val="000000"/>
              </w:rPr>
            </w:pPr>
          </w:p>
        </w:tc>
        <w:tc>
          <w:tcPr>
            <w:tcW w:w="1775" w:type="dxa"/>
            <w:shd w:val="clear" w:color="auto" w:fill="auto"/>
            <w:vAlign w:val="center"/>
          </w:tcPr>
          <w:p w14:paraId="3975B8E4" w14:textId="77777777" w:rsidR="009806E4" w:rsidRPr="007001F1" w:rsidRDefault="009806E4" w:rsidP="001F1C28">
            <w:pPr>
              <w:jc w:val="center"/>
              <w:rPr>
                <w:color w:val="000000"/>
              </w:rPr>
            </w:pPr>
          </w:p>
        </w:tc>
      </w:tr>
      <w:tr w:rsidR="009806E4" w:rsidRPr="007001F1" w14:paraId="722EC8BD" w14:textId="77777777" w:rsidTr="00F00B52">
        <w:trPr>
          <w:trHeight w:val="675"/>
        </w:trPr>
        <w:tc>
          <w:tcPr>
            <w:tcW w:w="582" w:type="dxa"/>
            <w:vMerge/>
            <w:shd w:val="clear" w:color="auto" w:fill="auto"/>
            <w:noWrap/>
            <w:vAlign w:val="center"/>
          </w:tcPr>
          <w:p w14:paraId="43C221AC" w14:textId="77777777" w:rsidR="009806E4" w:rsidRPr="007001F1" w:rsidRDefault="009806E4" w:rsidP="001F1C28">
            <w:pPr>
              <w:jc w:val="center"/>
              <w:rPr>
                <w:color w:val="000000"/>
              </w:rPr>
            </w:pPr>
          </w:p>
        </w:tc>
        <w:tc>
          <w:tcPr>
            <w:tcW w:w="4820" w:type="dxa"/>
            <w:gridSpan w:val="2"/>
            <w:shd w:val="clear" w:color="auto" w:fill="auto"/>
            <w:vAlign w:val="center"/>
          </w:tcPr>
          <w:p w14:paraId="0992A56B" w14:textId="77777777"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59E0BCDB" w14:textId="77777777" w:rsidR="009806E4" w:rsidRPr="007001F1" w:rsidRDefault="009806E4" w:rsidP="001F1C28">
            <w:pPr>
              <w:jc w:val="center"/>
              <w:rPr>
                <w:color w:val="000000"/>
              </w:rPr>
            </w:pPr>
          </w:p>
        </w:tc>
        <w:tc>
          <w:tcPr>
            <w:tcW w:w="567" w:type="dxa"/>
            <w:shd w:val="clear" w:color="auto" w:fill="auto"/>
            <w:vAlign w:val="center"/>
          </w:tcPr>
          <w:p w14:paraId="1DBA063C" w14:textId="77777777" w:rsidR="009806E4" w:rsidRPr="007001F1" w:rsidRDefault="009806E4" w:rsidP="001F1C28">
            <w:pPr>
              <w:jc w:val="center"/>
              <w:rPr>
                <w:color w:val="000000"/>
              </w:rPr>
            </w:pPr>
          </w:p>
        </w:tc>
        <w:tc>
          <w:tcPr>
            <w:tcW w:w="776" w:type="dxa"/>
            <w:shd w:val="clear" w:color="auto" w:fill="auto"/>
            <w:vAlign w:val="center"/>
          </w:tcPr>
          <w:p w14:paraId="048DFC20" w14:textId="77777777" w:rsidR="009806E4" w:rsidRPr="007001F1" w:rsidRDefault="009806E4" w:rsidP="001F1C28">
            <w:pPr>
              <w:jc w:val="center"/>
              <w:rPr>
                <w:color w:val="000000"/>
              </w:rPr>
            </w:pPr>
          </w:p>
        </w:tc>
        <w:tc>
          <w:tcPr>
            <w:tcW w:w="1775" w:type="dxa"/>
            <w:shd w:val="clear" w:color="auto" w:fill="auto"/>
            <w:vAlign w:val="center"/>
          </w:tcPr>
          <w:p w14:paraId="560E004F" w14:textId="77777777" w:rsidR="009806E4" w:rsidRPr="007001F1" w:rsidRDefault="009806E4" w:rsidP="001F1C28">
            <w:pPr>
              <w:jc w:val="center"/>
              <w:rPr>
                <w:color w:val="000000"/>
              </w:rPr>
            </w:pPr>
          </w:p>
        </w:tc>
      </w:tr>
      <w:tr w:rsidR="009806E4" w:rsidRPr="007001F1" w14:paraId="1BA52E0D" w14:textId="77777777" w:rsidTr="00F00B52">
        <w:trPr>
          <w:trHeight w:val="747"/>
        </w:trPr>
        <w:tc>
          <w:tcPr>
            <w:tcW w:w="582" w:type="dxa"/>
            <w:vMerge w:val="restart"/>
            <w:shd w:val="clear" w:color="auto" w:fill="auto"/>
            <w:noWrap/>
            <w:vAlign w:val="center"/>
            <w:hideMark/>
          </w:tcPr>
          <w:p w14:paraId="07D7E609" w14:textId="77777777"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14:paraId="00A0A5FD" w14:textId="77777777"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2E0C8FA9"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2F01B7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4059833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50CEB21" w14:textId="77777777" w:rsidR="009806E4" w:rsidRPr="007001F1" w:rsidRDefault="009806E4" w:rsidP="001F1C28">
            <w:pPr>
              <w:jc w:val="center"/>
              <w:rPr>
                <w:color w:val="000000"/>
              </w:rPr>
            </w:pPr>
            <w:r w:rsidRPr="007001F1">
              <w:rPr>
                <w:color w:val="000000"/>
                <w:sz w:val="22"/>
                <w:szCs w:val="22"/>
              </w:rPr>
              <w:t> </w:t>
            </w:r>
          </w:p>
        </w:tc>
      </w:tr>
      <w:tr w:rsidR="009806E4" w:rsidRPr="007001F1" w14:paraId="1056287E" w14:textId="77777777" w:rsidTr="00F00B52">
        <w:trPr>
          <w:trHeight w:val="1140"/>
        </w:trPr>
        <w:tc>
          <w:tcPr>
            <w:tcW w:w="582" w:type="dxa"/>
            <w:vMerge/>
            <w:shd w:val="clear" w:color="auto" w:fill="auto"/>
            <w:noWrap/>
            <w:vAlign w:val="center"/>
          </w:tcPr>
          <w:p w14:paraId="2AE47321" w14:textId="77777777" w:rsidR="009806E4" w:rsidRPr="007001F1" w:rsidRDefault="009806E4" w:rsidP="001F1C28">
            <w:pPr>
              <w:jc w:val="center"/>
              <w:rPr>
                <w:color w:val="000000"/>
              </w:rPr>
            </w:pPr>
          </w:p>
        </w:tc>
        <w:tc>
          <w:tcPr>
            <w:tcW w:w="4820" w:type="dxa"/>
            <w:gridSpan w:val="2"/>
            <w:shd w:val="clear" w:color="auto" w:fill="auto"/>
            <w:vAlign w:val="center"/>
          </w:tcPr>
          <w:p w14:paraId="19217AA1" w14:textId="77777777"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346A2A76" w14:textId="77777777" w:rsidR="009806E4" w:rsidRPr="007001F1" w:rsidRDefault="009806E4" w:rsidP="001F1C28">
            <w:pPr>
              <w:jc w:val="center"/>
              <w:rPr>
                <w:color w:val="000000"/>
              </w:rPr>
            </w:pPr>
          </w:p>
        </w:tc>
        <w:tc>
          <w:tcPr>
            <w:tcW w:w="567" w:type="dxa"/>
            <w:shd w:val="clear" w:color="auto" w:fill="auto"/>
            <w:vAlign w:val="center"/>
          </w:tcPr>
          <w:p w14:paraId="67EBBEA4" w14:textId="77777777" w:rsidR="009806E4" w:rsidRPr="007001F1" w:rsidRDefault="009806E4" w:rsidP="001F1C28">
            <w:pPr>
              <w:jc w:val="center"/>
              <w:rPr>
                <w:color w:val="000000"/>
              </w:rPr>
            </w:pPr>
          </w:p>
        </w:tc>
        <w:tc>
          <w:tcPr>
            <w:tcW w:w="776" w:type="dxa"/>
            <w:shd w:val="clear" w:color="auto" w:fill="auto"/>
            <w:vAlign w:val="center"/>
          </w:tcPr>
          <w:p w14:paraId="59FD883F" w14:textId="77777777" w:rsidR="009806E4" w:rsidRPr="007001F1" w:rsidRDefault="009806E4" w:rsidP="001F1C28">
            <w:pPr>
              <w:jc w:val="center"/>
              <w:rPr>
                <w:color w:val="000000"/>
              </w:rPr>
            </w:pPr>
          </w:p>
        </w:tc>
        <w:tc>
          <w:tcPr>
            <w:tcW w:w="1775" w:type="dxa"/>
            <w:shd w:val="clear" w:color="auto" w:fill="auto"/>
            <w:vAlign w:val="center"/>
          </w:tcPr>
          <w:p w14:paraId="6E60BD96" w14:textId="77777777" w:rsidR="009806E4" w:rsidRPr="007001F1" w:rsidRDefault="009806E4" w:rsidP="001F1C28">
            <w:pPr>
              <w:jc w:val="center"/>
              <w:rPr>
                <w:color w:val="000000"/>
              </w:rPr>
            </w:pPr>
          </w:p>
        </w:tc>
      </w:tr>
      <w:tr w:rsidR="001F1C28" w:rsidRPr="007001F1" w14:paraId="5197BE55" w14:textId="77777777" w:rsidTr="00F00B52">
        <w:trPr>
          <w:trHeight w:val="20"/>
        </w:trPr>
        <w:tc>
          <w:tcPr>
            <w:tcW w:w="582" w:type="dxa"/>
            <w:shd w:val="clear" w:color="auto" w:fill="auto"/>
            <w:noWrap/>
            <w:vAlign w:val="center"/>
            <w:hideMark/>
          </w:tcPr>
          <w:p w14:paraId="545C2D22" w14:textId="77777777"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14:paraId="6F3C5681" w14:textId="77777777"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14:paraId="78CF74F1" w14:textId="77777777"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14:paraId="49C638E9"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4822A1F"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096BB2F" w14:textId="77777777" w:rsidR="001F1C28" w:rsidRPr="007001F1" w:rsidRDefault="001F1C28" w:rsidP="001F1C28">
            <w:pPr>
              <w:jc w:val="center"/>
              <w:rPr>
                <w:color w:val="000000"/>
              </w:rPr>
            </w:pPr>
            <w:r w:rsidRPr="007001F1">
              <w:rPr>
                <w:color w:val="000000"/>
                <w:sz w:val="22"/>
                <w:szCs w:val="22"/>
              </w:rPr>
              <w:t> </w:t>
            </w:r>
          </w:p>
        </w:tc>
      </w:tr>
      <w:tr w:rsidR="009806E4" w:rsidRPr="007001F1" w14:paraId="516DA5A3" w14:textId="77777777" w:rsidTr="00F00B52">
        <w:trPr>
          <w:trHeight w:val="441"/>
        </w:trPr>
        <w:tc>
          <w:tcPr>
            <w:tcW w:w="582" w:type="dxa"/>
            <w:vMerge w:val="restart"/>
            <w:shd w:val="clear" w:color="auto" w:fill="auto"/>
            <w:noWrap/>
            <w:vAlign w:val="center"/>
            <w:hideMark/>
          </w:tcPr>
          <w:p w14:paraId="456DAEED" w14:textId="77777777"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14:paraId="1BDC9118" w14:textId="77777777"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77B6F4C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40D92C77"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68BB7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19118D7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954E3FA" w14:textId="77777777" w:rsidTr="00F00B52">
        <w:trPr>
          <w:trHeight w:val="757"/>
        </w:trPr>
        <w:tc>
          <w:tcPr>
            <w:tcW w:w="582" w:type="dxa"/>
            <w:vMerge/>
            <w:shd w:val="clear" w:color="auto" w:fill="auto"/>
            <w:noWrap/>
            <w:vAlign w:val="center"/>
          </w:tcPr>
          <w:p w14:paraId="76784503" w14:textId="77777777" w:rsidR="009806E4" w:rsidRPr="007001F1" w:rsidRDefault="009806E4" w:rsidP="001F1C28">
            <w:pPr>
              <w:jc w:val="center"/>
              <w:rPr>
                <w:color w:val="000000"/>
              </w:rPr>
            </w:pPr>
          </w:p>
        </w:tc>
        <w:tc>
          <w:tcPr>
            <w:tcW w:w="4820" w:type="dxa"/>
            <w:gridSpan w:val="2"/>
            <w:shd w:val="clear" w:color="auto" w:fill="auto"/>
            <w:vAlign w:val="center"/>
          </w:tcPr>
          <w:p w14:paraId="7EFC8C62" w14:textId="77777777"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39A27507" w14:textId="77777777" w:rsidR="009806E4" w:rsidRPr="007001F1" w:rsidRDefault="009806E4" w:rsidP="001F1C28">
            <w:pPr>
              <w:jc w:val="center"/>
              <w:rPr>
                <w:color w:val="000000"/>
              </w:rPr>
            </w:pPr>
          </w:p>
        </w:tc>
        <w:tc>
          <w:tcPr>
            <w:tcW w:w="567" w:type="dxa"/>
            <w:shd w:val="clear" w:color="auto" w:fill="auto"/>
            <w:vAlign w:val="center"/>
          </w:tcPr>
          <w:p w14:paraId="287056E6" w14:textId="77777777" w:rsidR="009806E4" w:rsidRPr="007001F1" w:rsidRDefault="009806E4" w:rsidP="001F1C28">
            <w:pPr>
              <w:jc w:val="center"/>
              <w:rPr>
                <w:color w:val="000000"/>
              </w:rPr>
            </w:pPr>
          </w:p>
        </w:tc>
        <w:tc>
          <w:tcPr>
            <w:tcW w:w="776" w:type="dxa"/>
            <w:shd w:val="clear" w:color="auto" w:fill="auto"/>
            <w:vAlign w:val="center"/>
          </w:tcPr>
          <w:p w14:paraId="78C288B9" w14:textId="77777777" w:rsidR="009806E4" w:rsidRPr="007001F1" w:rsidRDefault="009806E4" w:rsidP="001F1C28">
            <w:pPr>
              <w:jc w:val="center"/>
              <w:rPr>
                <w:color w:val="000000"/>
              </w:rPr>
            </w:pPr>
          </w:p>
        </w:tc>
        <w:tc>
          <w:tcPr>
            <w:tcW w:w="1775" w:type="dxa"/>
            <w:shd w:val="clear" w:color="auto" w:fill="auto"/>
            <w:vAlign w:val="center"/>
          </w:tcPr>
          <w:p w14:paraId="5A0412DF" w14:textId="77777777" w:rsidR="009806E4" w:rsidRPr="007001F1" w:rsidRDefault="009806E4" w:rsidP="001F1C28">
            <w:pPr>
              <w:jc w:val="center"/>
              <w:rPr>
                <w:color w:val="000000"/>
              </w:rPr>
            </w:pPr>
          </w:p>
        </w:tc>
      </w:tr>
      <w:tr w:rsidR="00056008" w:rsidRPr="007001F1" w14:paraId="132C92C2" w14:textId="77777777" w:rsidTr="00F00B52">
        <w:trPr>
          <w:trHeight w:val="271"/>
        </w:trPr>
        <w:tc>
          <w:tcPr>
            <w:tcW w:w="582" w:type="dxa"/>
            <w:vMerge w:val="restart"/>
            <w:shd w:val="clear" w:color="auto" w:fill="auto"/>
            <w:noWrap/>
            <w:vAlign w:val="center"/>
            <w:hideMark/>
          </w:tcPr>
          <w:p w14:paraId="78BAEE65" w14:textId="77777777" w:rsidR="00056008" w:rsidRPr="007001F1" w:rsidRDefault="00056008"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14:paraId="36588D3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7E2DEF1C" w14:textId="77777777" w:rsidR="00056008" w:rsidRPr="007001F1" w:rsidRDefault="00056008" w:rsidP="001F1C28">
            <w:pPr>
              <w:jc w:val="center"/>
              <w:rPr>
                <w:color w:val="000000"/>
              </w:rPr>
            </w:pPr>
            <w:r w:rsidRPr="007001F1">
              <w:rPr>
                <w:color w:val="000000"/>
                <w:sz w:val="22"/>
                <w:szCs w:val="22"/>
              </w:rPr>
              <w:t> </w:t>
            </w:r>
          </w:p>
        </w:tc>
        <w:tc>
          <w:tcPr>
            <w:tcW w:w="567" w:type="dxa"/>
            <w:shd w:val="clear" w:color="auto" w:fill="auto"/>
            <w:vAlign w:val="center"/>
            <w:hideMark/>
          </w:tcPr>
          <w:p w14:paraId="433B029A" w14:textId="77777777" w:rsidR="00056008" w:rsidRPr="007001F1" w:rsidRDefault="00056008" w:rsidP="001F1C28">
            <w:pPr>
              <w:jc w:val="center"/>
              <w:rPr>
                <w:color w:val="000000"/>
              </w:rPr>
            </w:pPr>
            <w:r w:rsidRPr="007001F1">
              <w:rPr>
                <w:color w:val="000000"/>
                <w:sz w:val="22"/>
                <w:szCs w:val="22"/>
              </w:rPr>
              <w:t> </w:t>
            </w:r>
          </w:p>
        </w:tc>
        <w:tc>
          <w:tcPr>
            <w:tcW w:w="776" w:type="dxa"/>
            <w:shd w:val="clear" w:color="auto" w:fill="auto"/>
            <w:vAlign w:val="center"/>
            <w:hideMark/>
          </w:tcPr>
          <w:p w14:paraId="49DFAA7B" w14:textId="77777777" w:rsidR="00056008" w:rsidRPr="007001F1" w:rsidRDefault="00056008" w:rsidP="001F1C28">
            <w:pPr>
              <w:jc w:val="center"/>
              <w:rPr>
                <w:color w:val="000000"/>
              </w:rPr>
            </w:pPr>
            <w:r w:rsidRPr="007001F1">
              <w:rPr>
                <w:color w:val="000000"/>
                <w:sz w:val="22"/>
                <w:szCs w:val="22"/>
              </w:rPr>
              <w:t> </w:t>
            </w:r>
          </w:p>
        </w:tc>
        <w:tc>
          <w:tcPr>
            <w:tcW w:w="1775" w:type="dxa"/>
            <w:shd w:val="clear" w:color="auto" w:fill="auto"/>
            <w:vAlign w:val="center"/>
            <w:hideMark/>
          </w:tcPr>
          <w:p w14:paraId="249C170A" w14:textId="77777777" w:rsidR="00056008" w:rsidRPr="007001F1" w:rsidRDefault="00056008" w:rsidP="001F1C28">
            <w:pPr>
              <w:jc w:val="center"/>
              <w:rPr>
                <w:color w:val="000000"/>
              </w:rPr>
            </w:pPr>
            <w:r w:rsidRPr="007001F1">
              <w:rPr>
                <w:color w:val="000000"/>
                <w:sz w:val="22"/>
                <w:szCs w:val="22"/>
              </w:rPr>
              <w:t> </w:t>
            </w:r>
          </w:p>
        </w:tc>
      </w:tr>
      <w:tr w:rsidR="00056008" w:rsidRPr="007001F1" w14:paraId="643E5AEF" w14:textId="77777777" w:rsidTr="00F00B52">
        <w:trPr>
          <w:trHeight w:val="675"/>
        </w:trPr>
        <w:tc>
          <w:tcPr>
            <w:tcW w:w="582" w:type="dxa"/>
            <w:vMerge/>
            <w:shd w:val="clear" w:color="auto" w:fill="auto"/>
            <w:noWrap/>
            <w:vAlign w:val="center"/>
          </w:tcPr>
          <w:p w14:paraId="3006D1D4" w14:textId="77777777" w:rsidR="00056008" w:rsidRPr="007001F1" w:rsidRDefault="00056008" w:rsidP="001F1C28">
            <w:pPr>
              <w:jc w:val="center"/>
              <w:rPr>
                <w:color w:val="000000"/>
              </w:rPr>
            </w:pPr>
          </w:p>
        </w:tc>
        <w:tc>
          <w:tcPr>
            <w:tcW w:w="4820" w:type="dxa"/>
            <w:gridSpan w:val="2"/>
            <w:shd w:val="clear" w:color="auto" w:fill="auto"/>
            <w:vAlign w:val="center"/>
          </w:tcPr>
          <w:p w14:paraId="10AC7215"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A14EB8" w14:textId="77777777" w:rsidR="00056008" w:rsidRPr="007001F1" w:rsidRDefault="00056008" w:rsidP="001F1C28">
            <w:pPr>
              <w:jc w:val="center"/>
              <w:rPr>
                <w:color w:val="000000"/>
              </w:rPr>
            </w:pPr>
          </w:p>
        </w:tc>
        <w:tc>
          <w:tcPr>
            <w:tcW w:w="567" w:type="dxa"/>
            <w:shd w:val="clear" w:color="auto" w:fill="auto"/>
            <w:vAlign w:val="center"/>
          </w:tcPr>
          <w:p w14:paraId="4155C06F" w14:textId="77777777" w:rsidR="00056008" w:rsidRPr="007001F1" w:rsidRDefault="00056008" w:rsidP="001F1C28">
            <w:pPr>
              <w:jc w:val="center"/>
              <w:rPr>
                <w:color w:val="000000"/>
              </w:rPr>
            </w:pPr>
          </w:p>
        </w:tc>
        <w:tc>
          <w:tcPr>
            <w:tcW w:w="776" w:type="dxa"/>
            <w:shd w:val="clear" w:color="auto" w:fill="auto"/>
            <w:vAlign w:val="center"/>
          </w:tcPr>
          <w:p w14:paraId="11C44921" w14:textId="77777777" w:rsidR="00056008" w:rsidRPr="007001F1" w:rsidRDefault="00056008" w:rsidP="001F1C28">
            <w:pPr>
              <w:jc w:val="center"/>
              <w:rPr>
                <w:color w:val="000000"/>
              </w:rPr>
            </w:pPr>
          </w:p>
        </w:tc>
        <w:tc>
          <w:tcPr>
            <w:tcW w:w="1775" w:type="dxa"/>
            <w:shd w:val="clear" w:color="auto" w:fill="auto"/>
            <w:vAlign w:val="center"/>
          </w:tcPr>
          <w:p w14:paraId="3236328F" w14:textId="77777777" w:rsidR="00056008" w:rsidRPr="007001F1" w:rsidRDefault="00056008" w:rsidP="001F1C28">
            <w:pPr>
              <w:jc w:val="center"/>
              <w:rPr>
                <w:color w:val="000000"/>
              </w:rPr>
            </w:pPr>
          </w:p>
        </w:tc>
      </w:tr>
      <w:tr w:rsidR="00056008" w:rsidRPr="007001F1" w14:paraId="297FD36E" w14:textId="77777777" w:rsidTr="00F00B52">
        <w:trPr>
          <w:trHeight w:val="675"/>
        </w:trPr>
        <w:tc>
          <w:tcPr>
            <w:tcW w:w="582" w:type="dxa"/>
            <w:vMerge/>
            <w:shd w:val="clear" w:color="auto" w:fill="auto"/>
            <w:noWrap/>
            <w:vAlign w:val="center"/>
          </w:tcPr>
          <w:p w14:paraId="47336B80" w14:textId="77777777" w:rsidR="00056008" w:rsidRPr="007001F1" w:rsidRDefault="00056008" w:rsidP="001F1C28">
            <w:pPr>
              <w:jc w:val="center"/>
              <w:rPr>
                <w:color w:val="000000"/>
              </w:rPr>
            </w:pPr>
          </w:p>
        </w:tc>
        <w:tc>
          <w:tcPr>
            <w:tcW w:w="4820" w:type="dxa"/>
            <w:gridSpan w:val="2"/>
            <w:shd w:val="clear" w:color="auto" w:fill="auto"/>
            <w:vAlign w:val="center"/>
          </w:tcPr>
          <w:p w14:paraId="1AAFDDD3"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7DDB6B3" w14:textId="77777777" w:rsidR="00056008" w:rsidRPr="007001F1" w:rsidRDefault="00056008" w:rsidP="001F1C28">
            <w:pPr>
              <w:jc w:val="center"/>
              <w:rPr>
                <w:color w:val="000000"/>
              </w:rPr>
            </w:pPr>
          </w:p>
        </w:tc>
        <w:tc>
          <w:tcPr>
            <w:tcW w:w="567" w:type="dxa"/>
            <w:shd w:val="clear" w:color="auto" w:fill="auto"/>
            <w:vAlign w:val="center"/>
          </w:tcPr>
          <w:p w14:paraId="3FB6E312" w14:textId="77777777" w:rsidR="00056008" w:rsidRPr="007001F1" w:rsidRDefault="00056008" w:rsidP="001F1C28">
            <w:pPr>
              <w:jc w:val="center"/>
              <w:rPr>
                <w:color w:val="000000"/>
              </w:rPr>
            </w:pPr>
          </w:p>
        </w:tc>
        <w:tc>
          <w:tcPr>
            <w:tcW w:w="776" w:type="dxa"/>
            <w:shd w:val="clear" w:color="auto" w:fill="auto"/>
            <w:vAlign w:val="center"/>
          </w:tcPr>
          <w:p w14:paraId="6631EE8C" w14:textId="77777777" w:rsidR="00056008" w:rsidRPr="007001F1" w:rsidRDefault="00056008" w:rsidP="001F1C28">
            <w:pPr>
              <w:jc w:val="center"/>
              <w:rPr>
                <w:color w:val="000000"/>
              </w:rPr>
            </w:pPr>
          </w:p>
        </w:tc>
        <w:tc>
          <w:tcPr>
            <w:tcW w:w="1775" w:type="dxa"/>
            <w:shd w:val="clear" w:color="auto" w:fill="auto"/>
            <w:vAlign w:val="center"/>
          </w:tcPr>
          <w:p w14:paraId="249955DD" w14:textId="77777777" w:rsidR="00056008" w:rsidRPr="007001F1" w:rsidRDefault="00056008" w:rsidP="001F1C28">
            <w:pPr>
              <w:jc w:val="center"/>
              <w:rPr>
                <w:color w:val="000000"/>
              </w:rPr>
            </w:pPr>
          </w:p>
        </w:tc>
      </w:tr>
      <w:tr w:rsidR="001F1C28" w:rsidRPr="007001F1" w14:paraId="2038FF2D" w14:textId="77777777" w:rsidTr="00F00B52">
        <w:trPr>
          <w:trHeight w:val="20"/>
        </w:trPr>
        <w:tc>
          <w:tcPr>
            <w:tcW w:w="582" w:type="dxa"/>
            <w:shd w:val="clear" w:color="auto" w:fill="auto"/>
            <w:noWrap/>
            <w:vAlign w:val="center"/>
            <w:hideMark/>
          </w:tcPr>
          <w:p w14:paraId="27DEFC21" w14:textId="77777777"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14:paraId="307B374F" w14:textId="77777777"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205A9D2"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2E5081C8"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18F9AB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D3047A2" w14:textId="77777777" w:rsidR="001F1C28" w:rsidRPr="007001F1" w:rsidRDefault="001F1C28" w:rsidP="001F1C28">
            <w:pPr>
              <w:jc w:val="center"/>
              <w:rPr>
                <w:color w:val="000000"/>
              </w:rPr>
            </w:pPr>
            <w:r w:rsidRPr="007001F1">
              <w:rPr>
                <w:color w:val="000000"/>
                <w:sz w:val="22"/>
                <w:szCs w:val="22"/>
              </w:rPr>
              <w:t> </w:t>
            </w:r>
          </w:p>
        </w:tc>
      </w:tr>
      <w:tr w:rsidR="009806E4" w:rsidRPr="007001F1" w14:paraId="7CC881AC" w14:textId="77777777" w:rsidTr="00F00B52">
        <w:trPr>
          <w:trHeight w:val="903"/>
        </w:trPr>
        <w:tc>
          <w:tcPr>
            <w:tcW w:w="582" w:type="dxa"/>
            <w:shd w:val="clear" w:color="auto" w:fill="auto"/>
            <w:noWrap/>
            <w:vAlign w:val="center"/>
          </w:tcPr>
          <w:p w14:paraId="45A21559" w14:textId="77777777"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14:paraId="7619D36A" w14:textId="77777777"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14:paraId="57D092C6" w14:textId="77777777" w:rsidR="009806E4" w:rsidRPr="007001F1" w:rsidRDefault="009806E4" w:rsidP="001F1C28">
            <w:pPr>
              <w:jc w:val="center"/>
              <w:rPr>
                <w:color w:val="000000"/>
              </w:rPr>
            </w:pPr>
          </w:p>
        </w:tc>
        <w:tc>
          <w:tcPr>
            <w:tcW w:w="567" w:type="dxa"/>
            <w:shd w:val="clear" w:color="auto" w:fill="auto"/>
            <w:vAlign w:val="center"/>
          </w:tcPr>
          <w:p w14:paraId="779BAD23" w14:textId="77777777" w:rsidR="009806E4" w:rsidRPr="007001F1" w:rsidRDefault="009806E4" w:rsidP="001F1C28">
            <w:pPr>
              <w:jc w:val="center"/>
              <w:rPr>
                <w:color w:val="000000"/>
              </w:rPr>
            </w:pPr>
          </w:p>
        </w:tc>
        <w:tc>
          <w:tcPr>
            <w:tcW w:w="776" w:type="dxa"/>
            <w:shd w:val="clear" w:color="auto" w:fill="auto"/>
            <w:vAlign w:val="center"/>
          </w:tcPr>
          <w:p w14:paraId="2A4E178B" w14:textId="77777777" w:rsidR="009806E4" w:rsidRPr="007001F1" w:rsidRDefault="009806E4" w:rsidP="001F1C28">
            <w:pPr>
              <w:jc w:val="center"/>
              <w:rPr>
                <w:color w:val="000000"/>
              </w:rPr>
            </w:pPr>
          </w:p>
        </w:tc>
        <w:tc>
          <w:tcPr>
            <w:tcW w:w="1775" w:type="dxa"/>
            <w:shd w:val="clear" w:color="auto" w:fill="auto"/>
            <w:vAlign w:val="center"/>
          </w:tcPr>
          <w:p w14:paraId="10EA04D8" w14:textId="77777777" w:rsidR="009806E4" w:rsidRPr="007001F1" w:rsidRDefault="009806E4" w:rsidP="001F1C28">
            <w:pPr>
              <w:jc w:val="center"/>
              <w:rPr>
                <w:color w:val="000000"/>
              </w:rPr>
            </w:pPr>
          </w:p>
        </w:tc>
      </w:tr>
      <w:tr w:rsidR="009806E4" w:rsidRPr="007001F1" w14:paraId="32E80470" w14:textId="77777777" w:rsidTr="00F00B52">
        <w:trPr>
          <w:trHeight w:val="591"/>
        </w:trPr>
        <w:tc>
          <w:tcPr>
            <w:tcW w:w="582" w:type="dxa"/>
            <w:vMerge w:val="restart"/>
            <w:shd w:val="clear" w:color="auto" w:fill="auto"/>
            <w:noWrap/>
            <w:vAlign w:val="center"/>
            <w:hideMark/>
          </w:tcPr>
          <w:p w14:paraId="33238DF5" w14:textId="77777777"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14:paraId="7609CE30" w14:textId="77777777"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137EDA3"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09A47D2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066118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55FBAB50" w14:textId="77777777" w:rsidR="009806E4" w:rsidRPr="007001F1" w:rsidRDefault="009806E4" w:rsidP="001F1C28">
            <w:pPr>
              <w:jc w:val="center"/>
              <w:rPr>
                <w:color w:val="000000"/>
              </w:rPr>
            </w:pPr>
            <w:r w:rsidRPr="007001F1">
              <w:rPr>
                <w:color w:val="000000"/>
                <w:sz w:val="22"/>
                <w:szCs w:val="22"/>
              </w:rPr>
              <w:t> </w:t>
            </w:r>
          </w:p>
        </w:tc>
      </w:tr>
      <w:tr w:rsidR="009806E4" w:rsidRPr="007001F1" w14:paraId="703AAD82" w14:textId="77777777" w:rsidTr="00F00B52">
        <w:trPr>
          <w:trHeight w:val="659"/>
        </w:trPr>
        <w:tc>
          <w:tcPr>
            <w:tcW w:w="582" w:type="dxa"/>
            <w:vMerge/>
            <w:shd w:val="clear" w:color="auto" w:fill="auto"/>
            <w:noWrap/>
            <w:vAlign w:val="center"/>
          </w:tcPr>
          <w:p w14:paraId="09FF1781" w14:textId="77777777" w:rsidR="009806E4" w:rsidRPr="007001F1" w:rsidRDefault="009806E4">
            <w:pPr>
              <w:jc w:val="center"/>
              <w:rPr>
                <w:color w:val="000000"/>
              </w:rPr>
            </w:pPr>
          </w:p>
        </w:tc>
        <w:tc>
          <w:tcPr>
            <w:tcW w:w="4820" w:type="dxa"/>
            <w:gridSpan w:val="2"/>
            <w:shd w:val="clear" w:color="auto" w:fill="auto"/>
            <w:vAlign w:val="center"/>
          </w:tcPr>
          <w:p w14:paraId="1A356909" w14:textId="77777777"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0B4874" w14:textId="77777777" w:rsidR="009806E4" w:rsidRPr="007001F1" w:rsidRDefault="009806E4" w:rsidP="001F1C28">
            <w:pPr>
              <w:jc w:val="center"/>
              <w:rPr>
                <w:color w:val="000000"/>
              </w:rPr>
            </w:pPr>
          </w:p>
        </w:tc>
        <w:tc>
          <w:tcPr>
            <w:tcW w:w="567" w:type="dxa"/>
            <w:shd w:val="clear" w:color="auto" w:fill="auto"/>
            <w:vAlign w:val="center"/>
          </w:tcPr>
          <w:p w14:paraId="61E736DF" w14:textId="77777777" w:rsidR="009806E4" w:rsidRPr="007001F1" w:rsidRDefault="009806E4" w:rsidP="001F1C28">
            <w:pPr>
              <w:jc w:val="center"/>
              <w:rPr>
                <w:color w:val="000000"/>
              </w:rPr>
            </w:pPr>
          </w:p>
        </w:tc>
        <w:tc>
          <w:tcPr>
            <w:tcW w:w="776" w:type="dxa"/>
            <w:shd w:val="clear" w:color="auto" w:fill="auto"/>
            <w:vAlign w:val="center"/>
          </w:tcPr>
          <w:p w14:paraId="7E30F3B5" w14:textId="77777777" w:rsidR="009806E4" w:rsidRPr="007001F1" w:rsidRDefault="009806E4" w:rsidP="001F1C28">
            <w:pPr>
              <w:jc w:val="center"/>
              <w:rPr>
                <w:color w:val="000000"/>
              </w:rPr>
            </w:pPr>
          </w:p>
        </w:tc>
        <w:tc>
          <w:tcPr>
            <w:tcW w:w="1775" w:type="dxa"/>
            <w:shd w:val="clear" w:color="auto" w:fill="auto"/>
            <w:vAlign w:val="center"/>
          </w:tcPr>
          <w:p w14:paraId="370259C5" w14:textId="77777777" w:rsidR="009806E4" w:rsidRPr="007001F1" w:rsidRDefault="009806E4" w:rsidP="001F1C28">
            <w:pPr>
              <w:jc w:val="center"/>
              <w:rPr>
                <w:color w:val="000000"/>
              </w:rPr>
            </w:pPr>
          </w:p>
        </w:tc>
      </w:tr>
      <w:tr w:rsidR="001F1C28" w:rsidRPr="007001F1" w14:paraId="1F9772D4" w14:textId="77777777" w:rsidTr="00F00B52">
        <w:trPr>
          <w:trHeight w:val="20"/>
        </w:trPr>
        <w:tc>
          <w:tcPr>
            <w:tcW w:w="582" w:type="dxa"/>
            <w:shd w:val="clear" w:color="auto" w:fill="auto"/>
            <w:noWrap/>
            <w:vAlign w:val="center"/>
            <w:hideMark/>
          </w:tcPr>
          <w:p w14:paraId="161F575B" w14:textId="77777777"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14:paraId="4B66ECBD" w14:textId="77777777"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4694EEB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A96DD70"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8B9EE4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3FF7C6EE" w14:textId="77777777" w:rsidR="001F1C28" w:rsidRPr="007001F1" w:rsidRDefault="001F1C28" w:rsidP="001F1C28">
            <w:pPr>
              <w:jc w:val="center"/>
              <w:rPr>
                <w:color w:val="000000"/>
              </w:rPr>
            </w:pPr>
            <w:r w:rsidRPr="007001F1">
              <w:rPr>
                <w:color w:val="000000"/>
                <w:sz w:val="22"/>
                <w:szCs w:val="22"/>
              </w:rPr>
              <w:t> </w:t>
            </w:r>
          </w:p>
        </w:tc>
      </w:tr>
      <w:tr w:rsidR="009806E4" w:rsidRPr="007001F1" w14:paraId="36900B2F" w14:textId="77777777" w:rsidTr="00F00B52">
        <w:trPr>
          <w:trHeight w:val="434"/>
        </w:trPr>
        <w:tc>
          <w:tcPr>
            <w:tcW w:w="582" w:type="dxa"/>
            <w:vMerge w:val="restart"/>
            <w:shd w:val="clear" w:color="auto" w:fill="auto"/>
            <w:noWrap/>
            <w:vAlign w:val="center"/>
            <w:hideMark/>
          </w:tcPr>
          <w:p w14:paraId="101CE4BE" w14:textId="77777777"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14:paraId="3F800991" w14:textId="77777777"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2DFBD086"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07B7E25"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0CA326A3"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6A0E02D8" w14:textId="77777777" w:rsidR="009806E4" w:rsidRPr="007001F1" w:rsidRDefault="009806E4" w:rsidP="001F1C28">
            <w:pPr>
              <w:jc w:val="center"/>
              <w:rPr>
                <w:color w:val="000000"/>
              </w:rPr>
            </w:pPr>
            <w:r w:rsidRPr="007001F1">
              <w:rPr>
                <w:color w:val="000000"/>
                <w:sz w:val="22"/>
                <w:szCs w:val="22"/>
              </w:rPr>
              <w:t> </w:t>
            </w:r>
          </w:p>
        </w:tc>
      </w:tr>
      <w:tr w:rsidR="009806E4" w:rsidRPr="007001F1" w14:paraId="6659B15B" w14:textId="77777777" w:rsidTr="00F00B52">
        <w:trPr>
          <w:trHeight w:val="885"/>
        </w:trPr>
        <w:tc>
          <w:tcPr>
            <w:tcW w:w="582" w:type="dxa"/>
            <w:vMerge/>
            <w:shd w:val="clear" w:color="auto" w:fill="auto"/>
            <w:noWrap/>
            <w:vAlign w:val="center"/>
          </w:tcPr>
          <w:p w14:paraId="4F09E76F" w14:textId="77777777" w:rsidR="009806E4" w:rsidRPr="007001F1" w:rsidRDefault="009806E4" w:rsidP="001F1C28">
            <w:pPr>
              <w:jc w:val="center"/>
              <w:rPr>
                <w:color w:val="000000"/>
              </w:rPr>
            </w:pPr>
          </w:p>
        </w:tc>
        <w:tc>
          <w:tcPr>
            <w:tcW w:w="4820" w:type="dxa"/>
            <w:gridSpan w:val="2"/>
            <w:shd w:val="clear" w:color="auto" w:fill="auto"/>
            <w:vAlign w:val="center"/>
          </w:tcPr>
          <w:p w14:paraId="4A00739A" w14:textId="77777777"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E5FB277" w14:textId="77777777" w:rsidR="009806E4" w:rsidRPr="007001F1" w:rsidRDefault="009806E4" w:rsidP="001F1C28">
            <w:pPr>
              <w:jc w:val="center"/>
              <w:rPr>
                <w:color w:val="000000"/>
              </w:rPr>
            </w:pPr>
          </w:p>
        </w:tc>
        <w:tc>
          <w:tcPr>
            <w:tcW w:w="567" w:type="dxa"/>
            <w:shd w:val="clear" w:color="auto" w:fill="auto"/>
            <w:vAlign w:val="center"/>
          </w:tcPr>
          <w:p w14:paraId="084E38B4" w14:textId="77777777" w:rsidR="009806E4" w:rsidRPr="007001F1" w:rsidRDefault="009806E4" w:rsidP="001F1C28">
            <w:pPr>
              <w:jc w:val="center"/>
              <w:rPr>
                <w:color w:val="000000"/>
              </w:rPr>
            </w:pPr>
          </w:p>
        </w:tc>
        <w:tc>
          <w:tcPr>
            <w:tcW w:w="776" w:type="dxa"/>
            <w:shd w:val="clear" w:color="auto" w:fill="auto"/>
            <w:vAlign w:val="center"/>
          </w:tcPr>
          <w:p w14:paraId="3BE21115" w14:textId="77777777" w:rsidR="009806E4" w:rsidRPr="007001F1" w:rsidRDefault="009806E4" w:rsidP="001F1C28">
            <w:pPr>
              <w:jc w:val="center"/>
              <w:rPr>
                <w:color w:val="000000"/>
              </w:rPr>
            </w:pPr>
          </w:p>
        </w:tc>
        <w:tc>
          <w:tcPr>
            <w:tcW w:w="1775" w:type="dxa"/>
            <w:shd w:val="clear" w:color="auto" w:fill="auto"/>
            <w:vAlign w:val="center"/>
          </w:tcPr>
          <w:p w14:paraId="6AB6153D" w14:textId="77777777" w:rsidR="009806E4" w:rsidRPr="007001F1" w:rsidRDefault="009806E4" w:rsidP="001F1C28">
            <w:pPr>
              <w:jc w:val="center"/>
              <w:rPr>
                <w:color w:val="000000"/>
              </w:rPr>
            </w:pPr>
          </w:p>
        </w:tc>
      </w:tr>
      <w:tr w:rsidR="001F1C28" w:rsidRPr="007001F1" w14:paraId="3D5E9670" w14:textId="77777777" w:rsidTr="00F00B52">
        <w:trPr>
          <w:trHeight w:val="20"/>
        </w:trPr>
        <w:tc>
          <w:tcPr>
            <w:tcW w:w="582" w:type="dxa"/>
            <w:shd w:val="clear" w:color="auto" w:fill="auto"/>
            <w:noWrap/>
            <w:vAlign w:val="center"/>
            <w:hideMark/>
          </w:tcPr>
          <w:p w14:paraId="19F5D4FD" w14:textId="77777777"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14:paraId="06F8BB17" w14:textId="77777777"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0F2E184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76663B19"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4AF63015"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19F7529" w14:textId="77777777" w:rsidR="001F1C28" w:rsidRPr="007001F1" w:rsidRDefault="001F1C28" w:rsidP="001F1C28">
            <w:pPr>
              <w:jc w:val="center"/>
              <w:rPr>
                <w:color w:val="000000"/>
              </w:rPr>
            </w:pPr>
            <w:r w:rsidRPr="007001F1">
              <w:rPr>
                <w:color w:val="000000"/>
                <w:sz w:val="22"/>
                <w:szCs w:val="22"/>
              </w:rPr>
              <w:t> </w:t>
            </w:r>
          </w:p>
        </w:tc>
      </w:tr>
      <w:tr w:rsidR="001F1C28" w:rsidRPr="007001F1" w14:paraId="5DA95787" w14:textId="77777777" w:rsidTr="00F00B52">
        <w:trPr>
          <w:trHeight w:val="20"/>
        </w:trPr>
        <w:tc>
          <w:tcPr>
            <w:tcW w:w="582" w:type="dxa"/>
            <w:shd w:val="clear" w:color="auto" w:fill="auto"/>
            <w:noWrap/>
            <w:vAlign w:val="center"/>
            <w:hideMark/>
          </w:tcPr>
          <w:p w14:paraId="70BE19C8" w14:textId="77777777"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14:paraId="47EFF85B" w14:textId="77777777"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C1787B5"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0DBE23FE"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27776B4"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4C11B068" w14:textId="77777777" w:rsidR="001F1C28" w:rsidRPr="007001F1" w:rsidRDefault="001F1C28" w:rsidP="001F1C28">
            <w:pPr>
              <w:jc w:val="center"/>
              <w:rPr>
                <w:color w:val="000000"/>
              </w:rPr>
            </w:pPr>
            <w:r w:rsidRPr="007001F1">
              <w:rPr>
                <w:color w:val="000000"/>
                <w:sz w:val="22"/>
                <w:szCs w:val="22"/>
              </w:rPr>
              <w:t> </w:t>
            </w:r>
          </w:p>
        </w:tc>
      </w:tr>
      <w:tr w:rsidR="009040BC" w:rsidRPr="007001F1" w14:paraId="693A22C0" w14:textId="77777777" w:rsidTr="00F00B52">
        <w:trPr>
          <w:trHeight w:val="178"/>
        </w:trPr>
        <w:tc>
          <w:tcPr>
            <w:tcW w:w="582" w:type="dxa"/>
            <w:vMerge w:val="restart"/>
            <w:shd w:val="clear" w:color="auto" w:fill="auto"/>
            <w:noWrap/>
            <w:vAlign w:val="center"/>
            <w:hideMark/>
          </w:tcPr>
          <w:p w14:paraId="448FB667" w14:textId="77777777"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14:paraId="58555785" w14:textId="77777777"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14:paraId="5D0B7BCE"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1C997CA8"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4750054F"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63E87E17" w14:textId="77777777" w:rsidR="009040BC" w:rsidRPr="007001F1" w:rsidRDefault="009040BC" w:rsidP="001F1C28">
            <w:pPr>
              <w:jc w:val="center"/>
              <w:rPr>
                <w:color w:val="000000"/>
              </w:rPr>
            </w:pPr>
            <w:r w:rsidRPr="007001F1">
              <w:rPr>
                <w:color w:val="000000"/>
                <w:sz w:val="22"/>
                <w:szCs w:val="22"/>
              </w:rPr>
              <w:t> </w:t>
            </w:r>
          </w:p>
        </w:tc>
      </w:tr>
      <w:tr w:rsidR="009040BC" w:rsidRPr="007001F1" w14:paraId="38A7E409" w14:textId="77777777" w:rsidTr="00F00B52">
        <w:trPr>
          <w:trHeight w:val="370"/>
        </w:trPr>
        <w:tc>
          <w:tcPr>
            <w:tcW w:w="582" w:type="dxa"/>
            <w:vMerge/>
            <w:shd w:val="clear" w:color="auto" w:fill="auto"/>
            <w:noWrap/>
            <w:vAlign w:val="center"/>
          </w:tcPr>
          <w:p w14:paraId="76541D40" w14:textId="77777777" w:rsidR="009040BC" w:rsidRPr="007001F1" w:rsidRDefault="009040BC">
            <w:pPr>
              <w:jc w:val="center"/>
              <w:rPr>
                <w:color w:val="000000"/>
              </w:rPr>
            </w:pPr>
          </w:p>
        </w:tc>
        <w:tc>
          <w:tcPr>
            <w:tcW w:w="4820" w:type="dxa"/>
            <w:gridSpan w:val="2"/>
            <w:shd w:val="clear" w:color="auto" w:fill="auto"/>
            <w:vAlign w:val="center"/>
          </w:tcPr>
          <w:p w14:paraId="13F329F9" w14:textId="77777777"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729DE389" w14:textId="77777777" w:rsidR="009040BC" w:rsidRPr="007001F1" w:rsidRDefault="009040BC" w:rsidP="001F1C28">
            <w:pPr>
              <w:jc w:val="center"/>
              <w:rPr>
                <w:color w:val="000000"/>
              </w:rPr>
            </w:pPr>
          </w:p>
        </w:tc>
        <w:tc>
          <w:tcPr>
            <w:tcW w:w="567" w:type="dxa"/>
            <w:shd w:val="clear" w:color="auto" w:fill="auto"/>
            <w:vAlign w:val="center"/>
          </w:tcPr>
          <w:p w14:paraId="2E2EF3CF" w14:textId="77777777" w:rsidR="009040BC" w:rsidRPr="007001F1" w:rsidRDefault="009040BC" w:rsidP="001F1C28">
            <w:pPr>
              <w:jc w:val="center"/>
              <w:rPr>
                <w:color w:val="000000"/>
              </w:rPr>
            </w:pPr>
          </w:p>
        </w:tc>
        <w:tc>
          <w:tcPr>
            <w:tcW w:w="776" w:type="dxa"/>
            <w:shd w:val="clear" w:color="auto" w:fill="auto"/>
            <w:vAlign w:val="center"/>
          </w:tcPr>
          <w:p w14:paraId="5A4C1B8C" w14:textId="77777777" w:rsidR="009040BC" w:rsidRPr="007001F1" w:rsidRDefault="009040BC" w:rsidP="001F1C28">
            <w:pPr>
              <w:jc w:val="center"/>
              <w:rPr>
                <w:color w:val="000000"/>
              </w:rPr>
            </w:pPr>
          </w:p>
        </w:tc>
        <w:tc>
          <w:tcPr>
            <w:tcW w:w="1775" w:type="dxa"/>
            <w:shd w:val="clear" w:color="auto" w:fill="auto"/>
            <w:vAlign w:val="center"/>
          </w:tcPr>
          <w:p w14:paraId="34C9B169" w14:textId="77777777" w:rsidR="009040BC" w:rsidRPr="007001F1" w:rsidRDefault="009040BC" w:rsidP="001F1C28">
            <w:pPr>
              <w:jc w:val="center"/>
              <w:rPr>
                <w:color w:val="000000"/>
              </w:rPr>
            </w:pPr>
          </w:p>
        </w:tc>
      </w:tr>
      <w:tr w:rsidR="009040BC" w:rsidRPr="007001F1" w14:paraId="439D0500" w14:textId="77777777" w:rsidTr="00F00B52">
        <w:trPr>
          <w:trHeight w:val="434"/>
        </w:trPr>
        <w:tc>
          <w:tcPr>
            <w:tcW w:w="582" w:type="dxa"/>
            <w:vMerge/>
            <w:shd w:val="clear" w:color="auto" w:fill="auto"/>
            <w:noWrap/>
            <w:vAlign w:val="center"/>
          </w:tcPr>
          <w:p w14:paraId="1BE3ED69" w14:textId="77777777" w:rsidR="009040BC" w:rsidRPr="007001F1" w:rsidRDefault="009040BC">
            <w:pPr>
              <w:jc w:val="center"/>
              <w:rPr>
                <w:color w:val="000000"/>
              </w:rPr>
            </w:pPr>
          </w:p>
        </w:tc>
        <w:tc>
          <w:tcPr>
            <w:tcW w:w="4820" w:type="dxa"/>
            <w:gridSpan w:val="2"/>
            <w:shd w:val="clear" w:color="auto" w:fill="auto"/>
            <w:vAlign w:val="center"/>
          </w:tcPr>
          <w:p w14:paraId="12179B35" w14:textId="77777777"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EA9ED5D" w14:textId="77777777" w:rsidR="009040BC" w:rsidRPr="007001F1" w:rsidRDefault="009040BC" w:rsidP="001F1C28">
            <w:pPr>
              <w:jc w:val="center"/>
              <w:rPr>
                <w:color w:val="000000"/>
              </w:rPr>
            </w:pPr>
          </w:p>
        </w:tc>
        <w:tc>
          <w:tcPr>
            <w:tcW w:w="567" w:type="dxa"/>
            <w:shd w:val="clear" w:color="auto" w:fill="auto"/>
            <w:vAlign w:val="center"/>
          </w:tcPr>
          <w:p w14:paraId="4803C999" w14:textId="77777777" w:rsidR="009040BC" w:rsidRPr="007001F1" w:rsidRDefault="009040BC" w:rsidP="001F1C28">
            <w:pPr>
              <w:jc w:val="center"/>
              <w:rPr>
                <w:color w:val="000000"/>
              </w:rPr>
            </w:pPr>
          </w:p>
        </w:tc>
        <w:tc>
          <w:tcPr>
            <w:tcW w:w="776" w:type="dxa"/>
            <w:shd w:val="clear" w:color="auto" w:fill="auto"/>
            <w:vAlign w:val="center"/>
          </w:tcPr>
          <w:p w14:paraId="5459D0FE" w14:textId="77777777" w:rsidR="009040BC" w:rsidRPr="007001F1" w:rsidRDefault="009040BC" w:rsidP="001F1C28">
            <w:pPr>
              <w:jc w:val="center"/>
              <w:rPr>
                <w:color w:val="000000"/>
              </w:rPr>
            </w:pPr>
          </w:p>
        </w:tc>
        <w:tc>
          <w:tcPr>
            <w:tcW w:w="1775" w:type="dxa"/>
            <w:shd w:val="clear" w:color="auto" w:fill="auto"/>
            <w:vAlign w:val="center"/>
          </w:tcPr>
          <w:p w14:paraId="14B37505" w14:textId="77777777" w:rsidR="009040BC" w:rsidRPr="007001F1" w:rsidRDefault="009040BC" w:rsidP="001F1C28">
            <w:pPr>
              <w:jc w:val="center"/>
              <w:rPr>
                <w:color w:val="000000"/>
              </w:rPr>
            </w:pPr>
          </w:p>
        </w:tc>
      </w:tr>
      <w:tr w:rsidR="009040BC" w:rsidRPr="007001F1" w14:paraId="605DDE47" w14:textId="77777777" w:rsidTr="00F00B52">
        <w:trPr>
          <w:trHeight w:val="633"/>
        </w:trPr>
        <w:tc>
          <w:tcPr>
            <w:tcW w:w="582" w:type="dxa"/>
            <w:vMerge/>
            <w:shd w:val="clear" w:color="auto" w:fill="auto"/>
            <w:noWrap/>
            <w:vAlign w:val="center"/>
          </w:tcPr>
          <w:p w14:paraId="79D5B613" w14:textId="77777777" w:rsidR="009040BC" w:rsidRPr="007001F1" w:rsidRDefault="009040BC">
            <w:pPr>
              <w:jc w:val="center"/>
              <w:rPr>
                <w:color w:val="000000"/>
              </w:rPr>
            </w:pPr>
          </w:p>
        </w:tc>
        <w:tc>
          <w:tcPr>
            <w:tcW w:w="4820" w:type="dxa"/>
            <w:gridSpan w:val="2"/>
            <w:shd w:val="clear" w:color="auto" w:fill="auto"/>
            <w:vAlign w:val="center"/>
          </w:tcPr>
          <w:p w14:paraId="16B6F862" w14:textId="77777777"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4637649" w14:textId="77777777" w:rsidR="009040BC" w:rsidRPr="007001F1" w:rsidRDefault="009040BC" w:rsidP="001F1C28">
            <w:pPr>
              <w:jc w:val="center"/>
              <w:rPr>
                <w:color w:val="000000"/>
              </w:rPr>
            </w:pPr>
          </w:p>
        </w:tc>
        <w:tc>
          <w:tcPr>
            <w:tcW w:w="567" w:type="dxa"/>
            <w:shd w:val="clear" w:color="auto" w:fill="auto"/>
            <w:vAlign w:val="center"/>
          </w:tcPr>
          <w:p w14:paraId="76BD8836" w14:textId="77777777" w:rsidR="009040BC" w:rsidRPr="007001F1" w:rsidRDefault="009040BC" w:rsidP="001F1C28">
            <w:pPr>
              <w:jc w:val="center"/>
              <w:rPr>
                <w:color w:val="000000"/>
              </w:rPr>
            </w:pPr>
          </w:p>
        </w:tc>
        <w:tc>
          <w:tcPr>
            <w:tcW w:w="776" w:type="dxa"/>
            <w:shd w:val="clear" w:color="auto" w:fill="auto"/>
            <w:vAlign w:val="center"/>
          </w:tcPr>
          <w:p w14:paraId="601F7A93" w14:textId="77777777" w:rsidR="009040BC" w:rsidRPr="007001F1" w:rsidRDefault="009040BC" w:rsidP="001F1C28">
            <w:pPr>
              <w:jc w:val="center"/>
              <w:rPr>
                <w:color w:val="000000"/>
              </w:rPr>
            </w:pPr>
          </w:p>
        </w:tc>
        <w:tc>
          <w:tcPr>
            <w:tcW w:w="1775" w:type="dxa"/>
            <w:shd w:val="clear" w:color="auto" w:fill="auto"/>
            <w:vAlign w:val="center"/>
          </w:tcPr>
          <w:p w14:paraId="32AE3617" w14:textId="77777777" w:rsidR="009040BC" w:rsidRPr="007001F1" w:rsidRDefault="009040BC" w:rsidP="001F1C28">
            <w:pPr>
              <w:jc w:val="center"/>
              <w:rPr>
                <w:color w:val="000000"/>
              </w:rPr>
            </w:pPr>
          </w:p>
        </w:tc>
      </w:tr>
      <w:tr w:rsidR="009040BC" w:rsidRPr="007001F1" w14:paraId="392D6AE2" w14:textId="77777777" w:rsidTr="00F00B52">
        <w:trPr>
          <w:trHeight w:val="760"/>
        </w:trPr>
        <w:tc>
          <w:tcPr>
            <w:tcW w:w="582" w:type="dxa"/>
            <w:vMerge w:val="restart"/>
            <w:shd w:val="clear" w:color="auto" w:fill="auto"/>
            <w:noWrap/>
            <w:vAlign w:val="center"/>
            <w:hideMark/>
          </w:tcPr>
          <w:p w14:paraId="0C254667" w14:textId="77777777"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14:paraId="0D0A9385" w14:textId="77777777"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14:paraId="69CA0E56"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0794DBDA"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74C2EF2B"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755E2E91" w14:textId="77777777" w:rsidR="009040BC" w:rsidRPr="007001F1" w:rsidRDefault="009040BC" w:rsidP="001F1C28">
            <w:pPr>
              <w:jc w:val="center"/>
              <w:rPr>
                <w:color w:val="000000"/>
              </w:rPr>
            </w:pPr>
            <w:r w:rsidRPr="007001F1">
              <w:rPr>
                <w:color w:val="000000"/>
                <w:sz w:val="22"/>
                <w:szCs w:val="22"/>
              </w:rPr>
              <w:t> </w:t>
            </w:r>
          </w:p>
        </w:tc>
      </w:tr>
      <w:tr w:rsidR="009040BC" w:rsidRPr="007001F1" w14:paraId="01C14F44" w14:textId="77777777" w:rsidTr="00F00B52">
        <w:trPr>
          <w:trHeight w:val="272"/>
        </w:trPr>
        <w:tc>
          <w:tcPr>
            <w:tcW w:w="582" w:type="dxa"/>
            <w:vMerge/>
            <w:shd w:val="clear" w:color="auto" w:fill="auto"/>
            <w:noWrap/>
            <w:vAlign w:val="center"/>
          </w:tcPr>
          <w:p w14:paraId="1E6A43D5" w14:textId="77777777" w:rsidR="009040BC" w:rsidRPr="007001F1" w:rsidRDefault="009040BC" w:rsidP="001F1C28">
            <w:pPr>
              <w:jc w:val="center"/>
              <w:rPr>
                <w:color w:val="000000"/>
              </w:rPr>
            </w:pPr>
          </w:p>
        </w:tc>
        <w:tc>
          <w:tcPr>
            <w:tcW w:w="4820" w:type="dxa"/>
            <w:gridSpan w:val="2"/>
            <w:shd w:val="clear" w:color="auto" w:fill="auto"/>
            <w:vAlign w:val="center"/>
          </w:tcPr>
          <w:p w14:paraId="6DB91326" w14:textId="77777777"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702091A9" w14:textId="77777777" w:rsidR="009040BC" w:rsidRPr="007001F1" w:rsidRDefault="009040BC" w:rsidP="001F1C28">
            <w:pPr>
              <w:jc w:val="center"/>
              <w:rPr>
                <w:color w:val="000000"/>
              </w:rPr>
            </w:pPr>
          </w:p>
        </w:tc>
        <w:tc>
          <w:tcPr>
            <w:tcW w:w="567" w:type="dxa"/>
            <w:shd w:val="clear" w:color="auto" w:fill="auto"/>
            <w:vAlign w:val="center"/>
          </w:tcPr>
          <w:p w14:paraId="2C810026" w14:textId="77777777" w:rsidR="009040BC" w:rsidRPr="007001F1" w:rsidRDefault="009040BC" w:rsidP="001F1C28">
            <w:pPr>
              <w:jc w:val="center"/>
              <w:rPr>
                <w:color w:val="000000"/>
              </w:rPr>
            </w:pPr>
          </w:p>
        </w:tc>
        <w:tc>
          <w:tcPr>
            <w:tcW w:w="776" w:type="dxa"/>
            <w:shd w:val="clear" w:color="auto" w:fill="auto"/>
            <w:vAlign w:val="center"/>
          </w:tcPr>
          <w:p w14:paraId="6BEF801A" w14:textId="77777777" w:rsidR="009040BC" w:rsidRPr="007001F1" w:rsidRDefault="009040BC" w:rsidP="001F1C28">
            <w:pPr>
              <w:jc w:val="center"/>
              <w:rPr>
                <w:color w:val="000000"/>
              </w:rPr>
            </w:pPr>
          </w:p>
        </w:tc>
        <w:tc>
          <w:tcPr>
            <w:tcW w:w="1775" w:type="dxa"/>
            <w:shd w:val="clear" w:color="auto" w:fill="auto"/>
            <w:vAlign w:val="center"/>
          </w:tcPr>
          <w:p w14:paraId="5E125E87" w14:textId="77777777" w:rsidR="009040BC" w:rsidRPr="007001F1" w:rsidRDefault="009040BC" w:rsidP="001F1C28">
            <w:pPr>
              <w:jc w:val="center"/>
              <w:rPr>
                <w:color w:val="000000"/>
              </w:rPr>
            </w:pPr>
          </w:p>
        </w:tc>
      </w:tr>
      <w:tr w:rsidR="009040BC" w:rsidRPr="007001F1" w14:paraId="530C953E" w14:textId="77777777" w:rsidTr="00F00B52">
        <w:trPr>
          <w:trHeight w:val="760"/>
        </w:trPr>
        <w:tc>
          <w:tcPr>
            <w:tcW w:w="582" w:type="dxa"/>
            <w:vMerge/>
            <w:shd w:val="clear" w:color="auto" w:fill="auto"/>
            <w:noWrap/>
            <w:vAlign w:val="center"/>
          </w:tcPr>
          <w:p w14:paraId="700A9E98" w14:textId="77777777" w:rsidR="009040BC" w:rsidRPr="007001F1" w:rsidRDefault="009040BC" w:rsidP="001F1C28">
            <w:pPr>
              <w:jc w:val="center"/>
              <w:rPr>
                <w:color w:val="000000"/>
              </w:rPr>
            </w:pPr>
          </w:p>
        </w:tc>
        <w:tc>
          <w:tcPr>
            <w:tcW w:w="4820" w:type="dxa"/>
            <w:gridSpan w:val="2"/>
            <w:shd w:val="clear" w:color="auto" w:fill="auto"/>
            <w:vAlign w:val="center"/>
          </w:tcPr>
          <w:p w14:paraId="62732495" w14:textId="77777777"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64F402B" w14:textId="77777777" w:rsidR="009040BC" w:rsidRPr="007001F1" w:rsidRDefault="009040BC" w:rsidP="001F1C28">
            <w:pPr>
              <w:jc w:val="center"/>
              <w:rPr>
                <w:color w:val="000000"/>
              </w:rPr>
            </w:pPr>
          </w:p>
        </w:tc>
        <w:tc>
          <w:tcPr>
            <w:tcW w:w="567" w:type="dxa"/>
            <w:shd w:val="clear" w:color="auto" w:fill="auto"/>
            <w:vAlign w:val="center"/>
          </w:tcPr>
          <w:p w14:paraId="595D9BDE" w14:textId="77777777" w:rsidR="009040BC" w:rsidRPr="007001F1" w:rsidRDefault="009040BC" w:rsidP="001F1C28">
            <w:pPr>
              <w:jc w:val="center"/>
              <w:rPr>
                <w:color w:val="000000"/>
              </w:rPr>
            </w:pPr>
          </w:p>
        </w:tc>
        <w:tc>
          <w:tcPr>
            <w:tcW w:w="776" w:type="dxa"/>
            <w:shd w:val="clear" w:color="auto" w:fill="auto"/>
            <w:vAlign w:val="center"/>
          </w:tcPr>
          <w:p w14:paraId="7731835D" w14:textId="77777777" w:rsidR="009040BC" w:rsidRPr="007001F1" w:rsidRDefault="009040BC" w:rsidP="001F1C28">
            <w:pPr>
              <w:jc w:val="center"/>
              <w:rPr>
                <w:color w:val="000000"/>
              </w:rPr>
            </w:pPr>
          </w:p>
        </w:tc>
        <w:tc>
          <w:tcPr>
            <w:tcW w:w="1775" w:type="dxa"/>
            <w:shd w:val="clear" w:color="auto" w:fill="auto"/>
            <w:vAlign w:val="center"/>
          </w:tcPr>
          <w:p w14:paraId="41898052" w14:textId="77777777" w:rsidR="009040BC" w:rsidRPr="007001F1" w:rsidRDefault="009040BC" w:rsidP="001F1C28">
            <w:pPr>
              <w:jc w:val="center"/>
              <w:rPr>
                <w:color w:val="000000"/>
              </w:rPr>
            </w:pPr>
          </w:p>
        </w:tc>
      </w:tr>
      <w:tr w:rsidR="009040BC" w:rsidRPr="007001F1" w14:paraId="5E369760" w14:textId="77777777" w:rsidTr="00F00B52">
        <w:trPr>
          <w:trHeight w:val="1140"/>
        </w:trPr>
        <w:tc>
          <w:tcPr>
            <w:tcW w:w="582" w:type="dxa"/>
            <w:vMerge w:val="restart"/>
            <w:shd w:val="clear" w:color="auto" w:fill="auto"/>
            <w:noWrap/>
            <w:vAlign w:val="center"/>
            <w:hideMark/>
          </w:tcPr>
          <w:p w14:paraId="24C641FE" w14:textId="77777777"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14:paraId="64DE7846" w14:textId="77777777"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14:paraId="45B90ED0"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677A254A"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53F57F05"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0C16B551" w14:textId="77777777" w:rsidR="009040BC" w:rsidRPr="007001F1" w:rsidRDefault="009040BC" w:rsidP="001F1C28">
            <w:pPr>
              <w:jc w:val="center"/>
              <w:rPr>
                <w:color w:val="000000"/>
              </w:rPr>
            </w:pPr>
            <w:r w:rsidRPr="007001F1">
              <w:rPr>
                <w:color w:val="000000"/>
                <w:sz w:val="22"/>
                <w:szCs w:val="22"/>
              </w:rPr>
              <w:t> </w:t>
            </w:r>
          </w:p>
        </w:tc>
      </w:tr>
      <w:tr w:rsidR="009040BC" w:rsidRPr="007001F1" w14:paraId="62F0F0A6" w14:textId="77777777" w:rsidTr="00F00B52">
        <w:trPr>
          <w:trHeight w:val="875"/>
        </w:trPr>
        <w:tc>
          <w:tcPr>
            <w:tcW w:w="582" w:type="dxa"/>
            <w:vMerge/>
            <w:shd w:val="clear" w:color="auto" w:fill="auto"/>
            <w:noWrap/>
            <w:vAlign w:val="center"/>
          </w:tcPr>
          <w:p w14:paraId="6F5A2B7E" w14:textId="77777777" w:rsidR="009040BC" w:rsidRPr="007001F1" w:rsidRDefault="009040BC">
            <w:pPr>
              <w:jc w:val="center"/>
              <w:rPr>
                <w:color w:val="000000"/>
              </w:rPr>
            </w:pPr>
          </w:p>
        </w:tc>
        <w:tc>
          <w:tcPr>
            <w:tcW w:w="4820" w:type="dxa"/>
            <w:gridSpan w:val="2"/>
            <w:shd w:val="clear" w:color="auto" w:fill="auto"/>
            <w:vAlign w:val="center"/>
          </w:tcPr>
          <w:p w14:paraId="71437702" w14:textId="77777777"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443979D8" w14:textId="77777777" w:rsidR="009040BC" w:rsidRPr="007001F1" w:rsidRDefault="009040BC" w:rsidP="001F1C28">
            <w:pPr>
              <w:jc w:val="center"/>
              <w:rPr>
                <w:color w:val="000000"/>
              </w:rPr>
            </w:pPr>
          </w:p>
        </w:tc>
        <w:tc>
          <w:tcPr>
            <w:tcW w:w="567" w:type="dxa"/>
            <w:shd w:val="clear" w:color="auto" w:fill="auto"/>
            <w:vAlign w:val="center"/>
          </w:tcPr>
          <w:p w14:paraId="6C041F85" w14:textId="77777777" w:rsidR="009040BC" w:rsidRPr="007001F1" w:rsidRDefault="009040BC" w:rsidP="001F1C28">
            <w:pPr>
              <w:jc w:val="center"/>
              <w:rPr>
                <w:color w:val="000000"/>
              </w:rPr>
            </w:pPr>
          </w:p>
        </w:tc>
        <w:tc>
          <w:tcPr>
            <w:tcW w:w="776" w:type="dxa"/>
            <w:shd w:val="clear" w:color="auto" w:fill="auto"/>
            <w:vAlign w:val="center"/>
          </w:tcPr>
          <w:p w14:paraId="753A192A" w14:textId="77777777" w:rsidR="009040BC" w:rsidRPr="007001F1" w:rsidRDefault="009040BC" w:rsidP="001F1C28">
            <w:pPr>
              <w:jc w:val="center"/>
              <w:rPr>
                <w:color w:val="000000"/>
              </w:rPr>
            </w:pPr>
          </w:p>
        </w:tc>
        <w:tc>
          <w:tcPr>
            <w:tcW w:w="1775" w:type="dxa"/>
            <w:shd w:val="clear" w:color="auto" w:fill="auto"/>
            <w:vAlign w:val="center"/>
          </w:tcPr>
          <w:p w14:paraId="50E4572B" w14:textId="77777777" w:rsidR="009040BC" w:rsidRPr="007001F1" w:rsidRDefault="009040BC" w:rsidP="001F1C28">
            <w:pPr>
              <w:jc w:val="center"/>
              <w:rPr>
                <w:color w:val="000000"/>
              </w:rPr>
            </w:pPr>
          </w:p>
        </w:tc>
      </w:tr>
      <w:tr w:rsidR="009040BC" w:rsidRPr="007001F1" w14:paraId="502B1C71" w14:textId="77777777" w:rsidTr="00F00B52">
        <w:trPr>
          <w:trHeight w:val="1130"/>
        </w:trPr>
        <w:tc>
          <w:tcPr>
            <w:tcW w:w="582" w:type="dxa"/>
            <w:vMerge w:val="restart"/>
            <w:shd w:val="clear" w:color="auto" w:fill="auto"/>
            <w:noWrap/>
            <w:vAlign w:val="center"/>
            <w:hideMark/>
          </w:tcPr>
          <w:p w14:paraId="504CFCF3" w14:textId="77777777"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14:paraId="3490DEA7" w14:textId="77777777"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34BA877B"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72EC5937"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70278385"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36ED7EED" w14:textId="77777777" w:rsidR="009040BC" w:rsidRPr="007001F1" w:rsidRDefault="009040BC" w:rsidP="001F1C28">
            <w:pPr>
              <w:jc w:val="center"/>
              <w:rPr>
                <w:color w:val="000000"/>
              </w:rPr>
            </w:pPr>
            <w:r w:rsidRPr="007001F1">
              <w:rPr>
                <w:color w:val="000000"/>
                <w:sz w:val="22"/>
                <w:szCs w:val="22"/>
              </w:rPr>
              <w:t> </w:t>
            </w:r>
          </w:p>
        </w:tc>
      </w:tr>
      <w:tr w:rsidR="009040BC" w:rsidRPr="007001F1" w14:paraId="5371A3C8" w14:textId="77777777" w:rsidTr="00F00B52">
        <w:trPr>
          <w:trHeight w:val="696"/>
        </w:trPr>
        <w:tc>
          <w:tcPr>
            <w:tcW w:w="582" w:type="dxa"/>
            <w:vMerge/>
            <w:shd w:val="clear" w:color="auto" w:fill="auto"/>
            <w:noWrap/>
            <w:vAlign w:val="center"/>
          </w:tcPr>
          <w:p w14:paraId="20EF0CCB" w14:textId="77777777" w:rsidR="009040BC" w:rsidRPr="007001F1" w:rsidRDefault="009040BC">
            <w:pPr>
              <w:jc w:val="center"/>
              <w:rPr>
                <w:color w:val="000000"/>
              </w:rPr>
            </w:pPr>
          </w:p>
        </w:tc>
        <w:tc>
          <w:tcPr>
            <w:tcW w:w="4820" w:type="dxa"/>
            <w:gridSpan w:val="2"/>
            <w:shd w:val="clear" w:color="auto" w:fill="auto"/>
            <w:vAlign w:val="center"/>
          </w:tcPr>
          <w:p w14:paraId="0DCA9740" w14:textId="77777777"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0191B03" w14:textId="77777777" w:rsidR="009040BC" w:rsidRPr="007001F1" w:rsidRDefault="009040BC" w:rsidP="001F1C28">
            <w:pPr>
              <w:jc w:val="center"/>
              <w:rPr>
                <w:color w:val="000000"/>
              </w:rPr>
            </w:pPr>
          </w:p>
        </w:tc>
        <w:tc>
          <w:tcPr>
            <w:tcW w:w="567" w:type="dxa"/>
            <w:shd w:val="clear" w:color="auto" w:fill="auto"/>
            <w:vAlign w:val="center"/>
          </w:tcPr>
          <w:p w14:paraId="4E2E14BC" w14:textId="77777777" w:rsidR="009040BC" w:rsidRPr="007001F1" w:rsidRDefault="009040BC" w:rsidP="001F1C28">
            <w:pPr>
              <w:jc w:val="center"/>
              <w:rPr>
                <w:color w:val="000000"/>
              </w:rPr>
            </w:pPr>
          </w:p>
        </w:tc>
        <w:tc>
          <w:tcPr>
            <w:tcW w:w="776" w:type="dxa"/>
            <w:shd w:val="clear" w:color="auto" w:fill="auto"/>
            <w:vAlign w:val="center"/>
          </w:tcPr>
          <w:p w14:paraId="58DE578C" w14:textId="77777777" w:rsidR="009040BC" w:rsidRPr="007001F1" w:rsidRDefault="009040BC" w:rsidP="001F1C28">
            <w:pPr>
              <w:jc w:val="center"/>
              <w:rPr>
                <w:color w:val="000000"/>
              </w:rPr>
            </w:pPr>
          </w:p>
        </w:tc>
        <w:tc>
          <w:tcPr>
            <w:tcW w:w="1775" w:type="dxa"/>
            <w:shd w:val="clear" w:color="auto" w:fill="auto"/>
            <w:vAlign w:val="center"/>
          </w:tcPr>
          <w:p w14:paraId="64D17B3C" w14:textId="77777777" w:rsidR="009040BC" w:rsidRPr="007001F1" w:rsidRDefault="009040BC" w:rsidP="001F1C28">
            <w:pPr>
              <w:jc w:val="center"/>
              <w:rPr>
                <w:color w:val="000000"/>
              </w:rPr>
            </w:pPr>
          </w:p>
        </w:tc>
      </w:tr>
      <w:tr w:rsidR="001F1C28" w:rsidRPr="007001F1" w14:paraId="362128BC" w14:textId="77777777" w:rsidTr="00F00B52">
        <w:trPr>
          <w:trHeight w:val="20"/>
        </w:trPr>
        <w:tc>
          <w:tcPr>
            <w:tcW w:w="582" w:type="dxa"/>
            <w:shd w:val="clear" w:color="auto" w:fill="auto"/>
            <w:noWrap/>
            <w:vAlign w:val="center"/>
            <w:hideMark/>
          </w:tcPr>
          <w:p w14:paraId="49A51A94" w14:textId="77777777"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14:paraId="5DF98152" w14:textId="77777777"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E313A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6D76114F"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582F883"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C849A52" w14:textId="77777777" w:rsidR="001F1C28" w:rsidRPr="007001F1" w:rsidRDefault="001F1C28" w:rsidP="001F1C28">
            <w:pPr>
              <w:jc w:val="center"/>
              <w:rPr>
                <w:color w:val="000000"/>
              </w:rPr>
            </w:pPr>
            <w:r w:rsidRPr="007001F1">
              <w:rPr>
                <w:color w:val="000000"/>
                <w:sz w:val="22"/>
                <w:szCs w:val="22"/>
              </w:rPr>
              <w:t> </w:t>
            </w:r>
          </w:p>
        </w:tc>
      </w:tr>
      <w:tr w:rsidR="001F1C28" w:rsidRPr="007001F1" w14:paraId="549A6250" w14:textId="77777777" w:rsidTr="00F00B52">
        <w:trPr>
          <w:trHeight w:val="20"/>
        </w:trPr>
        <w:tc>
          <w:tcPr>
            <w:tcW w:w="582" w:type="dxa"/>
            <w:shd w:val="clear" w:color="auto" w:fill="auto"/>
            <w:noWrap/>
            <w:vAlign w:val="center"/>
            <w:hideMark/>
          </w:tcPr>
          <w:p w14:paraId="31249255" w14:textId="77777777"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14:paraId="630E9F25" w14:textId="77777777"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2FC273B"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E79E5A3"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056B8AF1"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9BDE22C" w14:textId="77777777" w:rsidR="001F1C28" w:rsidRPr="007001F1" w:rsidRDefault="001F1C28" w:rsidP="001F1C28">
            <w:pPr>
              <w:jc w:val="center"/>
              <w:rPr>
                <w:color w:val="000000"/>
              </w:rPr>
            </w:pPr>
            <w:r w:rsidRPr="007001F1">
              <w:rPr>
                <w:color w:val="000000"/>
                <w:sz w:val="22"/>
                <w:szCs w:val="22"/>
              </w:rPr>
              <w:t> </w:t>
            </w:r>
          </w:p>
        </w:tc>
      </w:tr>
      <w:tr w:rsidR="006A6C49" w:rsidRPr="007001F1" w14:paraId="40578B51" w14:textId="77777777" w:rsidTr="00F00B52">
        <w:trPr>
          <w:trHeight w:val="388"/>
        </w:trPr>
        <w:tc>
          <w:tcPr>
            <w:tcW w:w="582" w:type="dxa"/>
            <w:vMerge w:val="restart"/>
            <w:shd w:val="clear" w:color="auto" w:fill="auto"/>
            <w:noWrap/>
            <w:vAlign w:val="center"/>
            <w:hideMark/>
          </w:tcPr>
          <w:p w14:paraId="41BA76F9" w14:textId="77777777"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14:paraId="2972F51E" w14:textId="77777777"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3A323E64" w14:textId="77777777"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14:paraId="34904889" w14:textId="77777777"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14:paraId="1E3B912E" w14:textId="77777777"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14:paraId="6E3D4A48" w14:textId="77777777" w:rsidR="006A6C49" w:rsidRPr="007001F1" w:rsidRDefault="006A6C49" w:rsidP="001F1C28">
            <w:pPr>
              <w:jc w:val="center"/>
              <w:rPr>
                <w:color w:val="000000"/>
              </w:rPr>
            </w:pPr>
            <w:r w:rsidRPr="007001F1">
              <w:rPr>
                <w:color w:val="000000"/>
                <w:sz w:val="22"/>
                <w:szCs w:val="22"/>
              </w:rPr>
              <w:t> </w:t>
            </w:r>
          </w:p>
        </w:tc>
      </w:tr>
      <w:tr w:rsidR="006A6C49" w:rsidRPr="007001F1" w14:paraId="0D2CFD59" w14:textId="77777777" w:rsidTr="00F00B52">
        <w:trPr>
          <w:trHeight w:val="1140"/>
        </w:trPr>
        <w:tc>
          <w:tcPr>
            <w:tcW w:w="582" w:type="dxa"/>
            <w:vMerge/>
            <w:shd w:val="clear" w:color="auto" w:fill="auto"/>
            <w:noWrap/>
            <w:vAlign w:val="center"/>
          </w:tcPr>
          <w:p w14:paraId="79887046" w14:textId="77777777" w:rsidR="006A6C49" w:rsidRPr="007001F1" w:rsidRDefault="006A6C49">
            <w:pPr>
              <w:jc w:val="center"/>
              <w:rPr>
                <w:color w:val="000000"/>
              </w:rPr>
            </w:pPr>
          </w:p>
        </w:tc>
        <w:tc>
          <w:tcPr>
            <w:tcW w:w="4820" w:type="dxa"/>
            <w:gridSpan w:val="2"/>
            <w:shd w:val="clear" w:color="auto" w:fill="auto"/>
            <w:vAlign w:val="center"/>
          </w:tcPr>
          <w:p w14:paraId="02482312" w14:textId="77777777"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47623E9" w14:textId="77777777" w:rsidR="006A6C49" w:rsidRPr="007001F1" w:rsidRDefault="006A6C49" w:rsidP="001F1C28">
            <w:pPr>
              <w:jc w:val="center"/>
              <w:rPr>
                <w:color w:val="000000"/>
              </w:rPr>
            </w:pPr>
          </w:p>
        </w:tc>
        <w:tc>
          <w:tcPr>
            <w:tcW w:w="567" w:type="dxa"/>
            <w:shd w:val="clear" w:color="auto" w:fill="auto"/>
            <w:vAlign w:val="center"/>
          </w:tcPr>
          <w:p w14:paraId="634C683A" w14:textId="77777777" w:rsidR="006A6C49" w:rsidRPr="007001F1" w:rsidRDefault="006A6C49" w:rsidP="001F1C28">
            <w:pPr>
              <w:jc w:val="center"/>
              <w:rPr>
                <w:color w:val="000000"/>
              </w:rPr>
            </w:pPr>
          </w:p>
        </w:tc>
        <w:tc>
          <w:tcPr>
            <w:tcW w:w="776" w:type="dxa"/>
            <w:shd w:val="clear" w:color="auto" w:fill="auto"/>
            <w:vAlign w:val="center"/>
          </w:tcPr>
          <w:p w14:paraId="05476DF6" w14:textId="77777777" w:rsidR="006A6C49" w:rsidRPr="007001F1" w:rsidRDefault="006A6C49" w:rsidP="001F1C28">
            <w:pPr>
              <w:jc w:val="center"/>
              <w:rPr>
                <w:color w:val="000000"/>
              </w:rPr>
            </w:pPr>
          </w:p>
        </w:tc>
        <w:tc>
          <w:tcPr>
            <w:tcW w:w="1775" w:type="dxa"/>
            <w:shd w:val="clear" w:color="auto" w:fill="auto"/>
            <w:vAlign w:val="center"/>
          </w:tcPr>
          <w:p w14:paraId="205237A2" w14:textId="77777777" w:rsidR="006A6C49" w:rsidRPr="007001F1" w:rsidRDefault="006A6C49" w:rsidP="001F1C28">
            <w:pPr>
              <w:jc w:val="center"/>
              <w:rPr>
                <w:color w:val="000000"/>
              </w:rPr>
            </w:pPr>
          </w:p>
        </w:tc>
      </w:tr>
      <w:tr w:rsidR="006A6C49" w:rsidRPr="007001F1" w14:paraId="4BE55FF0" w14:textId="77777777" w:rsidTr="00F00B52">
        <w:trPr>
          <w:trHeight w:val="570"/>
        </w:trPr>
        <w:tc>
          <w:tcPr>
            <w:tcW w:w="582" w:type="dxa"/>
            <w:vMerge/>
            <w:shd w:val="clear" w:color="auto" w:fill="auto"/>
            <w:noWrap/>
            <w:vAlign w:val="center"/>
          </w:tcPr>
          <w:p w14:paraId="11FFFB5A" w14:textId="77777777" w:rsidR="006A6C49" w:rsidRPr="007001F1" w:rsidRDefault="006A6C49">
            <w:pPr>
              <w:jc w:val="center"/>
              <w:rPr>
                <w:color w:val="000000"/>
              </w:rPr>
            </w:pPr>
          </w:p>
        </w:tc>
        <w:tc>
          <w:tcPr>
            <w:tcW w:w="4820" w:type="dxa"/>
            <w:gridSpan w:val="2"/>
            <w:shd w:val="clear" w:color="auto" w:fill="auto"/>
            <w:vAlign w:val="center"/>
          </w:tcPr>
          <w:p w14:paraId="245A7221" w14:textId="77777777"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CD92BF0" w14:textId="77777777" w:rsidR="006A6C49" w:rsidRPr="007001F1" w:rsidRDefault="006A6C49" w:rsidP="001F1C28">
            <w:pPr>
              <w:jc w:val="center"/>
              <w:rPr>
                <w:color w:val="000000"/>
              </w:rPr>
            </w:pPr>
          </w:p>
        </w:tc>
        <w:tc>
          <w:tcPr>
            <w:tcW w:w="567" w:type="dxa"/>
            <w:shd w:val="clear" w:color="auto" w:fill="auto"/>
            <w:vAlign w:val="center"/>
          </w:tcPr>
          <w:p w14:paraId="727768C1" w14:textId="77777777" w:rsidR="006A6C49" w:rsidRPr="007001F1" w:rsidRDefault="006A6C49" w:rsidP="001F1C28">
            <w:pPr>
              <w:jc w:val="center"/>
              <w:rPr>
                <w:color w:val="000000"/>
              </w:rPr>
            </w:pPr>
          </w:p>
        </w:tc>
        <w:tc>
          <w:tcPr>
            <w:tcW w:w="776" w:type="dxa"/>
            <w:shd w:val="clear" w:color="auto" w:fill="auto"/>
            <w:vAlign w:val="center"/>
          </w:tcPr>
          <w:p w14:paraId="69FABAC2" w14:textId="77777777" w:rsidR="006A6C49" w:rsidRPr="007001F1" w:rsidRDefault="006A6C49" w:rsidP="001F1C28">
            <w:pPr>
              <w:jc w:val="center"/>
              <w:rPr>
                <w:color w:val="000000"/>
              </w:rPr>
            </w:pPr>
          </w:p>
        </w:tc>
        <w:tc>
          <w:tcPr>
            <w:tcW w:w="1775" w:type="dxa"/>
            <w:shd w:val="clear" w:color="auto" w:fill="auto"/>
            <w:vAlign w:val="center"/>
          </w:tcPr>
          <w:p w14:paraId="52DB8E0D" w14:textId="77777777" w:rsidR="006A6C49" w:rsidRPr="007001F1" w:rsidRDefault="006A6C49" w:rsidP="001F1C28">
            <w:pPr>
              <w:jc w:val="center"/>
              <w:rPr>
                <w:color w:val="000000"/>
              </w:rPr>
            </w:pPr>
          </w:p>
        </w:tc>
      </w:tr>
      <w:tr w:rsidR="006A6C49" w:rsidRPr="007001F1" w14:paraId="72070EE8" w14:textId="77777777" w:rsidTr="00F00B52">
        <w:trPr>
          <w:trHeight w:val="570"/>
        </w:trPr>
        <w:tc>
          <w:tcPr>
            <w:tcW w:w="582" w:type="dxa"/>
            <w:vMerge/>
            <w:shd w:val="clear" w:color="auto" w:fill="auto"/>
            <w:noWrap/>
            <w:vAlign w:val="center"/>
          </w:tcPr>
          <w:p w14:paraId="399E6483" w14:textId="77777777" w:rsidR="006A6C49" w:rsidRPr="007001F1" w:rsidRDefault="006A6C49">
            <w:pPr>
              <w:jc w:val="center"/>
              <w:rPr>
                <w:color w:val="000000"/>
              </w:rPr>
            </w:pPr>
          </w:p>
        </w:tc>
        <w:tc>
          <w:tcPr>
            <w:tcW w:w="4820" w:type="dxa"/>
            <w:gridSpan w:val="2"/>
            <w:shd w:val="clear" w:color="auto" w:fill="auto"/>
            <w:vAlign w:val="center"/>
          </w:tcPr>
          <w:p w14:paraId="0C82C5C4" w14:textId="77777777"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14:paraId="0FE9B152" w14:textId="77777777" w:rsidR="006A6C49" w:rsidRPr="007001F1" w:rsidRDefault="006A6C49" w:rsidP="001F1C28">
            <w:pPr>
              <w:jc w:val="center"/>
              <w:rPr>
                <w:color w:val="000000"/>
              </w:rPr>
            </w:pPr>
          </w:p>
        </w:tc>
        <w:tc>
          <w:tcPr>
            <w:tcW w:w="567" w:type="dxa"/>
            <w:shd w:val="clear" w:color="auto" w:fill="auto"/>
            <w:vAlign w:val="center"/>
          </w:tcPr>
          <w:p w14:paraId="13444459" w14:textId="77777777" w:rsidR="006A6C49" w:rsidRPr="007001F1" w:rsidRDefault="006A6C49" w:rsidP="001F1C28">
            <w:pPr>
              <w:jc w:val="center"/>
              <w:rPr>
                <w:color w:val="000000"/>
              </w:rPr>
            </w:pPr>
          </w:p>
        </w:tc>
        <w:tc>
          <w:tcPr>
            <w:tcW w:w="776" w:type="dxa"/>
            <w:shd w:val="clear" w:color="auto" w:fill="auto"/>
            <w:vAlign w:val="center"/>
          </w:tcPr>
          <w:p w14:paraId="3CFECE98" w14:textId="77777777" w:rsidR="006A6C49" w:rsidRPr="007001F1" w:rsidRDefault="006A6C49" w:rsidP="001F1C28">
            <w:pPr>
              <w:jc w:val="center"/>
              <w:rPr>
                <w:color w:val="000000"/>
              </w:rPr>
            </w:pPr>
          </w:p>
        </w:tc>
        <w:tc>
          <w:tcPr>
            <w:tcW w:w="1775" w:type="dxa"/>
            <w:shd w:val="clear" w:color="auto" w:fill="auto"/>
            <w:vAlign w:val="center"/>
          </w:tcPr>
          <w:p w14:paraId="164862E8" w14:textId="77777777" w:rsidR="006A6C49" w:rsidRPr="007001F1" w:rsidRDefault="006A6C49" w:rsidP="001F1C28">
            <w:pPr>
              <w:jc w:val="center"/>
              <w:rPr>
                <w:color w:val="000000"/>
              </w:rPr>
            </w:pPr>
          </w:p>
        </w:tc>
      </w:tr>
      <w:tr w:rsidR="009040BC" w:rsidRPr="007001F1" w14:paraId="31ABD53E" w14:textId="77777777" w:rsidTr="00F00B52">
        <w:trPr>
          <w:trHeight w:val="811"/>
        </w:trPr>
        <w:tc>
          <w:tcPr>
            <w:tcW w:w="582" w:type="dxa"/>
            <w:vMerge w:val="restart"/>
            <w:shd w:val="clear" w:color="auto" w:fill="auto"/>
            <w:noWrap/>
            <w:vAlign w:val="center"/>
            <w:hideMark/>
          </w:tcPr>
          <w:p w14:paraId="13D3D611" w14:textId="77777777"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14:paraId="40C80059" w14:textId="77777777"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53C23CAF"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5D9EE40F"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339FEF2A"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19A6DE53" w14:textId="77777777" w:rsidR="009040BC" w:rsidRPr="007001F1" w:rsidRDefault="009040BC" w:rsidP="001F1C28">
            <w:pPr>
              <w:jc w:val="center"/>
              <w:rPr>
                <w:color w:val="000000"/>
              </w:rPr>
            </w:pPr>
            <w:r w:rsidRPr="007001F1">
              <w:rPr>
                <w:color w:val="000000"/>
                <w:sz w:val="22"/>
                <w:szCs w:val="22"/>
              </w:rPr>
              <w:t> </w:t>
            </w:r>
          </w:p>
        </w:tc>
      </w:tr>
      <w:tr w:rsidR="009040BC" w:rsidRPr="007001F1" w14:paraId="3AAF1621" w14:textId="77777777" w:rsidTr="00F00B52">
        <w:trPr>
          <w:trHeight w:val="1395"/>
        </w:trPr>
        <w:tc>
          <w:tcPr>
            <w:tcW w:w="582" w:type="dxa"/>
            <w:vMerge/>
            <w:shd w:val="clear" w:color="auto" w:fill="auto"/>
            <w:noWrap/>
            <w:vAlign w:val="center"/>
          </w:tcPr>
          <w:p w14:paraId="2820831E" w14:textId="77777777" w:rsidR="009040BC" w:rsidRPr="007001F1" w:rsidRDefault="009040BC">
            <w:pPr>
              <w:jc w:val="center"/>
              <w:rPr>
                <w:color w:val="000000"/>
              </w:rPr>
            </w:pPr>
          </w:p>
        </w:tc>
        <w:tc>
          <w:tcPr>
            <w:tcW w:w="4820" w:type="dxa"/>
            <w:gridSpan w:val="2"/>
            <w:shd w:val="clear" w:color="auto" w:fill="auto"/>
            <w:vAlign w:val="center"/>
          </w:tcPr>
          <w:p w14:paraId="0252D657" w14:textId="77777777"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3EF5832D" w14:textId="77777777" w:rsidR="009040BC" w:rsidRPr="007001F1" w:rsidRDefault="009040BC" w:rsidP="001F1C28">
            <w:pPr>
              <w:jc w:val="center"/>
              <w:rPr>
                <w:color w:val="000000"/>
              </w:rPr>
            </w:pPr>
          </w:p>
        </w:tc>
        <w:tc>
          <w:tcPr>
            <w:tcW w:w="567" w:type="dxa"/>
            <w:shd w:val="clear" w:color="auto" w:fill="auto"/>
            <w:vAlign w:val="center"/>
          </w:tcPr>
          <w:p w14:paraId="6BB61855" w14:textId="77777777" w:rsidR="009040BC" w:rsidRPr="007001F1" w:rsidRDefault="009040BC" w:rsidP="001F1C28">
            <w:pPr>
              <w:jc w:val="center"/>
              <w:rPr>
                <w:color w:val="000000"/>
              </w:rPr>
            </w:pPr>
          </w:p>
        </w:tc>
        <w:tc>
          <w:tcPr>
            <w:tcW w:w="776" w:type="dxa"/>
            <w:shd w:val="clear" w:color="auto" w:fill="auto"/>
            <w:vAlign w:val="center"/>
          </w:tcPr>
          <w:p w14:paraId="43D0748F" w14:textId="77777777" w:rsidR="009040BC" w:rsidRPr="007001F1" w:rsidRDefault="009040BC" w:rsidP="001F1C28">
            <w:pPr>
              <w:jc w:val="center"/>
              <w:rPr>
                <w:color w:val="000000"/>
              </w:rPr>
            </w:pPr>
          </w:p>
        </w:tc>
        <w:tc>
          <w:tcPr>
            <w:tcW w:w="1775" w:type="dxa"/>
            <w:shd w:val="clear" w:color="auto" w:fill="auto"/>
            <w:vAlign w:val="center"/>
          </w:tcPr>
          <w:p w14:paraId="2F145935" w14:textId="77777777" w:rsidR="009040BC" w:rsidRPr="007001F1" w:rsidRDefault="009040BC" w:rsidP="001F1C28">
            <w:pPr>
              <w:jc w:val="center"/>
              <w:rPr>
                <w:color w:val="000000"/>
              </w:rPr>
            </w:pPr>
          </w:p>
        </w:tc>
      </w:tr>
      <w:tr w:rsidR="001F1C28" w:rsidRPr="007001F1" w14:paraId="1A10609B" w14:textId="77777777" w:rsidTr="00F00B52">
        <w:trPr>
          <w:trHeight w:val="20"/>
        </w:trPr>
        <w:tc>
          <w:tcPr>
            <w:tcW w:w="582" w:type="dxa"/>
            <w:shd w:val="clear" w:color="auto" w:fill="auto"/>
            <w:noWrap/>
            <w:vAlign w:val="center"/>
            <w:hideMark/>
          </w:tcPr>
          <w:p w14:paraId="69F0BB97" w14:textId="77777777" w:rsidR="001F1C28" w:rsidRPr="007001F1" w:rsidRDefault="00C769FE">
            <w:pPr>
              <w:jc w:val="center"/>
              <w:rPr>
                <w:color w:val="000000"/>
              </w:rPr>
            </w:pPr>
            <w:r w:rsidRPr="00F158B1">
              <w:rPr>
                <w:color w:val="000000"/>
                <w:sz w:val="22"/>
                <w:szCs w:val="22"/>
              </w:rPr>
              <w:t>3</w:t>
            </w:r>
            <w:r w:rsidR="00936525" w:rsidRPr="00F158B1">
              <w:rPr>
                <w:color w:val="000000"/>
                <w:sz w:val="22"/>
                <w:szCs w:val="22"/>
              </w:rPr>
              <w:t>6</w:t>
            </w:r>
          </w:p>
        </w:tc>
        <w:tc>
          <w:tcPr>
            <w:tcW w:w="4820" w:type="dxa"/>
            <w:gridSpan w:val="2"/>
            <w:shd w:val="clear" w:color="auto" w:fill="auto"/>
            <w:vAlign w:val="center"/>
            <w:hideMark/>
          </w:tcPr>
          <w:p w14:paraId="53597442" w14:textId="77777777"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CDF11A"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CA7463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83D88AB"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BB0D60D" w14:textId="77777777" w:rsidR="001F1C28" w:rsidRPr="007001F1" w:rsidRDefault="001F1C28" w:rsidP="001F1C28">
            <w:pPr>
              <w:jc w:val="center"/>
              <w:rPr>
                <w:color w:val="000000"/>
              </w:rPr>
            </w:pPr>
            <w:r w:rsidRPr="007001F1">
              <w:rPr>
                <w:color w:val="000000"/>
                <w:sz w:val="22"/>
                <w:szCs w:val="22"/>
              </w:rPr>
              <w:t> </w:t>
            </w:r>
          </w:p>
        </w:tc>
      </w:tr>
      <w:tr w:rsidR="009040BC" w:rsidRPr="007001F1" w14:paraId="3D1E6DCE" w14:textId="77777777" w:rsidTr="00F00B52">
        <w:trPr>
          <w:trHeight w:val="397"/>
        </w:trPr>
        <w:tc>
          <w:tcPr>
            <w:tcW w:w="582" w:type="dxa"/>
            <w:vMerge w:val="restart"/>
            <w:shd w:val="clear" w:color="auto" w:fill="auto"/>
            <w:noWrap/>
            <w:vAlign w:val="center"/>
          </w:tcPr>
          <w:p w14:paraId="0156D069" w14:textId="77777777"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14:paraId="7A860529" w14:textId="77777777"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14:paraId="0280FEDE" w14:textId="77777777" w:rsidR="009040BC" w:rsidRPr="007001F1" w:rsidRDefault="009040BC" w:rsidP="001F1C28">
            <w:pPr>
              <w:jc w:val="center"/>
              <w:rPr>
                <w:color w:val="000000"/>
              </w:rPr>
            </w:pPr>
          </w:p>
        </w:tc>
        <w:tc>
          <w:tcPr>
            <w:tcW w:w="567" w:type="dxa"/>
            <w:shd w:val="clear" w:color="auto" w:fill="auto"/>
            <w:vAlign w:val="center"/>
          </w:tcPr>
          <w:p w14:paraId="29BE4B2A" w14:textId="77777777" w:rsidR="009040BC" w:rsidRPr="007001F1" w:rsidRDefault="009040BC" w:rsidP="001F1C28">
            <w:pPr>
              <w:jc w:val="center"/>
              <w:rPr>
                <w:color w:val="000000"/>
              </w:rPr>
            </w:pPr>
          </w:p>
        </w:tc>
        <w:tc>
          <w:tcPr>
            <w:tcW w:w="776" w:type="dxa"/>
            <w:shd w:val="clear" w:color="auto" w:fill="auto"/>
            <w:vAlign w:val="center"/>
          </w:tcPr>
          <w:p w14:paraId="04564CCD" w14:textId="77777777" w:rsidR="009040BC" w:rsidRPr="007001F1" w:rsidRDefault="009040BC" w:rsidP="001F1C28">
            <w:pPr>
              <w:jc w:val="center"/>
              <w:rPr>
                <w:color w:val="000000"/>
              </w:rPr>
            </w:pPr>
          </w:p>
        </w:tc>
        <w:tc>
          <w:tcPr>
            <w:tcW w:w="1775" w:type="dxa"/>
            <w:shd w:val="clear" w:color="auto" w:fill="auto"/>
            <w:vAlign w:val="center"/>
          </w:tcPr>
          <w:p w14:paraId="7DCD03F9" w14:textId="77777777" w:rsidR="009040BC" w:rsidRPr="007001F1" w:rsidRDefault="009040BC" w:rsidP="001F1C28">
            <w:pPr>
              <w:jc w:val="center"/>
              <w:rPr>
                <w:color w:val="000000"/>
              </w:rPr>
            </w:pPr>
          </w:p>
        </w:tc>
      </w:tr>
      <w:tr w:rsidR="009040BC" w:rsidRPr="007001F1" w14:paraId="2B05F91F" w14:textId="77777777" w:rsidTr="00F00B52">
        <w:trPr>
          <w:trHeight w:val="845"/>
        </w:trPr>
        <w:tc>
          <w:tcPr>
            <w:tcW w:w="582" w:type="dxa"/>
            <w:vMerge/>
            <w:shd w:val="clear" w:color="auto" w:fill="auto"/>
            <w:noWrap/>
            <w:vAlign w:val="center"/>
          </w:tcPr>
          <w:p w14:paraId="53674589" w14:textId="77777777" w:rsidR="009040BC" w:rsidRPr="007001F1" w:rsidRDefault="009040BC">
            <w:pPr>
              <w:jc w:val="center"/>
              <w:rPr>
                <w:color w:val="000000"/>
              </w:rPr>
            </w:pPr>
          </w:p>
        </w:tc>
        <w:tc>
          <w:tcPr>
            <w:tcW w:w="4820" w:type="dxa"/>
            <w:gridSpan w:val="2"/>
            <w:shd w:val="clear" w:color="auto" w:fill="auto"/>
            <w:vAlign w:val="center"/>
          </w:tcPr>
          <w:p w14:paraId="3BE38079" w14:textId="77777777"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1C4646C" w14:textId="77777777" w:rsidR="009040BC" w:rsidRPr="007001F1" w:rsidRDefault="009040BC" w:rsidP="001F1C28">
            <w:pPr>
              <w:jc w:val="center"/>
              <w:rPr>
                <w:color w:val="000000"/>
              </w:rPr>
            </w:pPr>
          </w:p>
        </w:tc>
        <w:tc>
          <w:tcPr>
            <w:tcW w:w="567" w:type="dxa"/>
            <w:shd w:val="clear" w:color="auto" w:fill="auto"/>
            <w:vAlign w:val="center"/>
          </w:tcPr>
          <w:p w14:paraId="064D3B22" w14:textId="77777777" w:rsidR="009040BC" w:rsidRPr="007001F1" w:rsidRDefault="009040BC" w:rsidP="001F1C28">
            <w:pPr>
              <w:jc w:val="center"/>
              <w:rPr>
                <w:color w:val="000000"/>
              </w:rPr>
            </w:pPr>
          </w:p>
        </w:tc>
        <w:tc>
          <w:tcPr>
            <w:tcW w:w="776" w:type="dxa"/>
            <w:shd w:val="clear" w:color="auto" w:fill="auto"/>
            <w:vAlign w:val="center"/>
          </w:tcPr>
          <w:p w14:paraId="5BE24E28" w14:textId="77777777" w:rsidR="009040BC" w:rsidRPr="007001F1" w:rsidRDefault="009040BC" w:rsidP="001F1C28">
            <w:pPr>
              <w:jc w:val="center"/>
              <w:rPr>
                <w:color w:val="000000"/>
              </w:rPr>
            </w:pPr>
          </w:p>
        </w:tc>
        <w:tc>
          <w:tcPr>
            <w:tcW w:w="1775" w:type="dxa"/>
            <w:shd w:val="clear" w:color="auto" w:fill="auto"/>
            <w:vAlign w:val="center"/>
          </w:tcPr>
          <w:p w14:paraId="13DD4753" w14:textId="77777777" w:rsidR="009040BC" w:rsidRPr="007001F1" w:rsidRDefault="009040BC" w:rsidP="001F1C28">
            <w:pPr>
              <w:jc w:val="center"/>
              <w:rPr>
                <w:color w:val="000000"/>
              </w:rPr>
            </w:pPr>
          </w:p>
        </w:tc>
      </w:tr>
      <w:tr w:rsidR="009040BC" w:rsidRPr="007001F1" w14:paraId="5C28C096" w14:textId="77777777" w:rsidTr="00F00B52">
        <w:trPr>
          <w:trHeight w:val="505"/>
        </w:trPr>
        <w:tc>
          <w:tcPr>
            <w:tcW w:w="582" w:type="dxa"/>
            <w:vMerge w:val="restart"/>
            <w:shd w:val="clear" w:color="auto" w:fill="auto"/>
            <w:noWrap/>
            <w:vAlign w:val="center"/>
            <w:hideMark/>
          </w:tcPr>
          <w:p w14:paraId="1F32D60F" w14:textId="77777777"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14:paraId="7C4AAEF9" w14:textId="77777777"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14:paraId="58278921"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7FC4AECC"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3772B2F5"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46483BBE" w14:textId="77777777" w:rsidR="009040BC" w:rsidRPr="007001F1" w:rsidRDefault="009040BC" w:rsidP="001F1C28">
            <w:pPr>
              <w:jc w:val="center"/>
              <w:rPr>
                <w:color w:val="000000"/>
              </w:rPr>
            </w:pPr>
            <w:r w:rsidRPr="007001F1">
              <w:rPr>
                <w:color w:val="000000"/>
                <w:sz w:val="22"/>
                <w:szCs w:val="22"/>
              </w:rPr>
              <w:t> </w:t>
            </w:r>
          </w:p>
        </w:tc>
      </w:tr>
      <w:tr w:rsidR="009040BC" w:rsidRPr="007001F1" w14:paraId="57DD1C0B" w14:textId="77777777" w:rsidTr="00F00B52">
        <w:trPr>
          <w:trHeight w:val="190"/>
        </w:trPr>
        <w:tc>
          <w:tcPr>
            <w:tcW w:w="582" w:type="dxa"/>
            <w:vMerge/>
            <w:shd w:val="clear" w:color="auto" w:fill="auto"/>
            <w:noWrap/>
            <w:vAlign w:val="center"/>
          </w:tcPr>
          <w:p w14:paraId="22712F28" w14:textId="77777777" w:rsidR="009040BC" w:rsidRPr="007001F1" w:rsidRDefault="009040BC">
            <w:pPr>
              <w:jc w:val="center"/>
              <w:rPr>
                <w:color w:val="000000"/>
              </w:rPr>
            </w:pPr>
          </w:p>
        </w:tc>
        <w:tc>
          <w:tcPr>
            <w:tcW w:w="4820" w:type="dxa"/>
            <w:gridSpan w:val="2"/>
            <w:shd w:val="clear" w:color="auto" w:fill="auto"/>
            <w:vAlign w:val="center"/>
          </w:tcPr>
          <w:p w14:paraId="6B2AE440" w14:textId="77777777"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67835978" w14:textId="77777777" w:rsidR="009040BC" w:rsidRPr="007001F1" w:rsidRDefault="009040BC" w:rsidP="001F1C28">
            <w:pPr>
              <w:jc w:val="center"/>
              <w:rPr>
                <w:color w:val="000000"/>
              </w:rPr>
            </w:pPr>
          </w:p>
        </w:tc>
        <w:tc>
          <w:tcPr>
            <w:tcW w:w="567" w:type="dxa"/>
            <w:shd w:val="clear" w:color="auto" w:fill="auto"/>
            <w:vAlign w:val="center"/>
          </w:tcPr>
          <w:p w14:paraId="350C31ED" w14:textId="77777777" w:rsidR="009040BC" w:rsidRPr="007001F1" w:rsidRDefault="009040BC" w:rsidP="001F1C28">
            <w:pPr>
              <w:jc w:val="center"/>
              <w:rPr>
                <w:color w:val="000000"/>
              </w:rPr>
            </w:pPr>
          </w:p>
        </w:tc>
        <w:tc>
          <w:tcPr>
            <w:tcW w:w="776" w:type="dxa"/>
            <w:shd w:val="clear" w:color="auto" w:fill="auto"/>
            <w:vAlign w:val="center"/>
          </w:tcPr>
          <w:p w14:paraId="2FE42911" w14:textId="77777777" w:rsidR="009040BC" w:rsidRPr="007001F1" w:rsidRDefault="009040BC" w:rsidP="001F1C28">
            <w:pPr>
              <w:jc w:val="center"/>
              <w:rPr>
                <w:color w:val="000000"/>
              </w:rPr>
            </w:pPr>
          </w:p>
        </w:tc>
        <w:tc>
          <w:tcPr>
            <w:tcW w:w="1775" w:type="dxa"/>
            <w:shd w:val="clear" w:color="auto" w:fill="auto"/>
            <w:vAlign w:val="center"/>
          </w:tcPr>
          <w:p w14:paraId="5F082E17" w14:textId="77777777" w:rsidR="009040BC" w:rsidRPr="007001F1" w:rsidRDefault="009040BC" w:rsidP="001F1C28">
            <w:pPr>
              <w:jc w:val="center"/>
              <w:rPr>
                <w:color w:val="000000"/>
              </w:rPr>
            </w:pPr>
          </w:p>
        </w:tc>
      </w:tr>
      <w:tr w:rsidR="009040BC" w:rsidRPr="007001F1" w14:paraId="05DED3FB" w14:textId="77777777" w:rsidTr="00F00B52">
        <w:trPr>
          <w:trHeight w:val="505"/>
        </w:trPr>
        <w:tc>
          <w:tcPr>
            <w:tcW w:w="582" w:type="dxa"/>
            <w:vMerge/>
            <w:shd w:val="clear" w:color="auto" w:fill="auto"/>
            <w:noWrap/>
            <w:vAlign w:val="center"/>
          </w:tcPr>
          <w:p w14:paraId="5889BD38" w14:textId="77777777" w:rsidR="009040BC" w:rsidRPr="007001F1" w:rsidRDefault="009040BC">
            <w:pPr>
              <w:jc w:val="center"/>
              <w:rPr>
                <w:color w:val="000000"/>
              </w:rPr>
            </w:pPr>
          </w:p>
        </w:tc>
        <w:tc>
          <w:tcPr>
            <w:tcW w:w="4820" w:type="dxa"/>
            <w:gridSpan w:val="2"/>
            <w:shd w:val="clear" w:color="auto" w:fill="auto"/>
            <w:vAlign w:val="center"/>
          </w:tcPr>
          <w:p w14:paraId="372CE469" w14:textId="77777777" w:rsidR="009040BC" w:rsidRPr="007001F1" w:rsidRDefault="009040BC"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0436C88" w14:textId="77777777" w:rsidR="009040BC" w:rsidRPr="007001F1" w:rsidRDefault="009040BC" w:rsidP="001F1C28">
            <w:pPr>
              <w:jc w:val="center"/>
              <w:rPr>
                <w:color w:val="000000"/>
              </w:rPr>
            </w:pPr>
          </w:p>
        </w:tc>
        <w:tc>
          <w:tcPr>
            <w:tcW w:w="567" w:type="dxa"/>
            <w:shd w:val="clear" w:color="auto" w:fill="auto"/>
            <w:vAlign w:val="center"/>
          </w:tcPr>
          <w:p w14:paraId="45A775D2" w14:textId="77777777" w:rsidR="009040BC" w:rsidRPr="007001F1" w:rsidRDefault="009040BC" w:rsidP="001F1C28">
            <w:pPr>
              <w:jc w:val="center"/>
              <w:rPr>
                <w:color w:val="000000"/>
              </w:rPr>
            </w:pPr>
          </w:p>
        </w:tc>
        <w:tc>
          <w:tcPr>
            <w:tcW w:w="776" w:type="dxa"/>
            <w:shd w:val="clear" w:color="auto" w:fill="auto"/>
            <w:vAlign w:val="center"/>
          </w:tcPr>
          <w:p w14:paraId="445FE004" w14:textId="77777777" w:rsidR="009040BC" w:rsidRPr="007001F1" w:rsidRDefault="009040BC" w:rsidP="001F1C28">
            <w:pPr>
              <w:jc w:val="center"/>
              <w:rPr>
                <w:color w:val="000000"/>
              </w:rPr>
            </w:pPr>
          </w:p>
        </w:tc>
        <w:tc>
          <w:tcPr>
            <w:tcW w:w="1775" w:type="dxa"/>
            <w:shd w:val="clear" w:color="auto" w:fill="auto"/>
            <w:vAlign w:val="center"/>
          </w:tcPr>
          <w:p w14:paraId="2D21D46B" w14:textId="77777777" w:rsidR="009040BC" w:rsidRPr="007001F1" w:rsidRDefault="009040BC" w:rsidP="001F1C28">
            <w:pPr>
              <w:jc w:val="center"/>
              <w:rPr>
                <w:color w:val="000000"/>
              </w:rPr>
            </w:pPr>
          </w:p>
        </w:tc>
      </w:tr>
      <w:tr w:rsidR="008747D0" w:rsidRPr="007001F1" w14:paraId="715373D7" w14:textId="77777777" w:rsidTr="00F00B52">
        <w:trPr>
          <w:trHeight w:val="505"/>
        </w:trPr>
        <w:tc>
          <w:tcPr>
            <w:tcW w:w="582" w:type="dxa"/>
            <w:shd w:val="clear" w:color="auto" w:fill="auto"/>
            <w:noWrap/>
            <w:vAlign w:val="center"/>
          </w:tcPr>
          <w:p w14:paraId="5077061F" w14:textId="77777777"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14:paraId="0132A71C" w14:textId="77777777"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0F419A77" w14:textId="77777777" w:rsidR="008747D0" w:rsidRPr="007001F1" w:rsidRDefault="008747D0" w:rsidP="001F1C28">
            <w:pPr>
              <w:jc w:val="center"/>
              <w:rPr>
                <w:color w:val="000000"/>
              </w:rPr>
            </w:pPr>
          </w:p>
        </w:tc>
        <w:tc>
          <w:tcPr>
            <w:tcW w:w="567" w:type="dxa"/>
            <w:shd w:val="clear" w:color="auto" w:fill="auto"/>
            <w:vAlign w:val="center"/>
          </w:tcPr>
          <w:p w14:paraId="62CF9109" w14:textId="77777777" w:rsidR="008747D0" w:rsidRPr="007001F1" w:rsidRDefault="008747D0" w:rsidP="001F1C28">
            <w:pPr>
              <w:jc w:val="center"/>
              <w:rPr>
                <w:color w:val="000000"/>
              </w:rPr>
            </w:pPr>
          </w:p>
        </w:tc>
        <w:tc>
          <w:tcPr>
            <w:tcW w:w="776" w:type="dxa"/>
            <w:shd w:val="clear" w:color="auto" w:fill="auto"/>
            <w:vAlign w:val="center"/>
          </w:tcPr>
          <w:p w14:paraId="4FFBE863" w14:textId="77777777" w:rsidR="008747D0" w:rsidRPr="007001F1" w:rsidRDefault="008747D0" w:rsidP="001F1C28">
            <w:pPr>
              <w:jc w:val="center"/>
              <w:rPr>
                <w:color w:val="000000"/>
              </w:rPr>
            </w:pPr>
          </w:p>
        </w:tc>
        <w:tc>
          <w:tcPr>
            <w:tcW w:w="1775" w:type="dxa"/>
            <w:shd w:val="clear" w:color="auto" w:fill="auto"/>
            <w:vAlign w:val="center"/>
          </w:tcPr>
          <w:p w14:paraId="0E0F0585" w14:textId="77777777" w:rsidR="008747D0" w:rsidRPr="007001F1" w:rsidRDefault="008747D0" w:rsidP="001F1C28">
            <w:pPr>
              <w:jc w:val="center"/>
              <w:rPr>
                <w:color w:val="000000"/>
              </w:rPr>
            </w:pPr>
          </w:p>
        </w:tc>
      </w:tr>
      <w:tr w:rsidR="001F1C28" w:rsidRPr="007001F1" w14:paraId="6990B1FB" w14:textId="77777777" w:rsidTr="00F00B52">
        <w:trPr>
          <w:trHeight w:val="20"/>
        </w:trPr>
        <w:tc>
          <w:tcPr>
            <w:tcW w:w="582" w:type="dxa"/>
            <w:shd w:val="clear" w:color="auto" w:fill="auto"/>
            <w:noWrap/>
            <w:vAlign w:val="center"/>
            <w:hideMark/>
          </w:tcPr>
          <w:p w14:paraId="298FE59C" w14:textId="77777777" w:rsidR="001F1C28" w:rsidRPr="007001F1" w:rsidRDefault="009E555D" w:rsidP="009E555D">
            <w:pPr>
              <w:jc w:val="center"/>
              <w:rPr>
                <w:color w:val="000000"/>
              </w:rPr>
            </w:pPr>
            <w:r w:rsidRPr="007001F1">
              <w:rPr>
                <w:color w:val="000000"/>
                <w:sz w:val="22"/>
                <w:szCs w:val="22"/>
              </w:rPr>
              <w:t>4</w:t>
            </w:r>
            <w:r>
              <w:rPr>
                <w:color w:val="000000"/>
                <w:sz w:val="22"/>
                <w:szCs w:val="22"/>
              </w:rPr>
              <w:t>0</w:t>
            </w:r>
          </w:p>
        </w:tc>
        <w:tc>
          <w:tcPr>
            <w:tcW w:w="4820" w:type="dxa"/>
            <w:gridSpan w:val="2"/>
            <w:shd w:val="clear" w:color="auto" w:fill="auto"/>
            <w:vAlign w:val="center"/>
            <w:hideMark/>
          </w:tcPr>
          <w:p w14:paraId="106857BC" w14:textId="77777777" w:rsidR="001F1C28" w:rsidRPr="007001F1" w:rsidRDefault="001F1C28" w:rsidP="00EC1F84">
            <w:pPr>
              <w:jc w:val="both"/>
              <w:rPr>
                <w:color w:val="000000"/>
              </w:rPr>
            </w:pPr>
            <w:r w:rsidRPr="007001F1">
              <w:rPr>
                <w:color w:val="000000"/>
                <w:sz w:val="22"/>
                <w:szCs w:val="22"/>
              </w:rPr>
              <w:t xml:space="preserve">Neboli identifikované iné porušenia pravidiel a postupov verejného </w:t>
            </w:r>
            <w:r w:rsidRPr="00094119">
              <w:rPr>
                <w:color w:val="000000"/>
                <w:sz w:val="22"/>
                <w:szCs w:val="22"/>
              </w:rPr>
              <w:t>obstarávania</w:t>
            </w:r>
            <w:r w:rsidR="009E555D" w:rsidRPr="00633527">
              <w:rPr>
                <w:color w:val="000000"/>
                <w:sz w:val="22"/>
                <w:szCs w:val="22"/>
              </w:rPr>
              <w:t xml:space="preserve"> </w:t>
            </w:r>
            <w:r w:rsidR="009E555D" w:rsidRPr="003E1143">
              <w:rPr>
                <w:sz w:val="22"/>
                <w:szCs w:val="22"/>
              </w:rPr>
              <w:t xml:space="preserve">(napr. nesplnenie </w:t>
            </w:r>
            <w:r w:rsidR="009E555D" w:rsidRPr="003E1143">
              <w:rPr>
                <w:sz w:val="22"/>
                <w:szCs w:val="22"/>
                <w:u w:val="single"/>
              </w:rPr>
              <w:t>postkontraktačných  </w:t>
            </w:r>
            <w:r w:rsidR="009E555D" w:rsidRPr="003E1143">
              <w:rPr>
                <w:color w:val="1F497D"/>
                <w:sz w:val="22"/>
                <w:szCs w:val="22"/>
                <w:u w:val="single"/>
              </w:rPr>
              <w:t xml:space="preserve">oznamovacích </w:t>
            </w:r>
            <w:r w:rsidR="009E555D" w:rsidRPr="003E1143">
              <w:rPr>
                <w:sz w:val="22"/>
                <w:szCs w:val="22"/>
                <w:u w:val="single"/>
              </w:rPr>
              <w:t>povinnost</w:t>
            </w:r>
            <w:r w:rsidR="009E555D" w:rsidRPr="003E1143">
              <w:rPr>
                <w:color w:val="1F497D"/>
                <w:sz w:val="22"/>
                <w:szCs w:val="22"/>
                <w:u w:val="single"/>
              </w:rPr>
              <w:t>í</w:t>
            </w:r>
            <w:r w:rsidR="009E555D"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0DFA746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C507A98"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67BF7A2"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CD7B03C" w14:textId="77777777" w:rsidR="001F1C28" w:rsidRPr="007001F1" w:rsidRDefault="001F1C28" w:rsidP="001F1C28">
            <w:pPr>
              <w:jc w:val="center"/>
              <w:rPr>
                <w:color w:val="000000"/>
              </w:rPr>
            </w:pPr>
            <w:r w:rsidRPr="007001F1">
              <w:rPr>
                <w:color w:val="000000"/>
                <w:sz w:val="22"/>
                <w:szCs w:val="22"/>
              </w:rPr>
              <w:t> </w:t>
            </w:r>
          </w:p>
        </w:tc>
      </w:tr>
      <w:tr w:rsidR="00635447" w:rsidRPr="007001F1" w14:paraId="3CC677C8" w14:textId="77777777" w:rsidTr="00F00B52">
        <w:trPr>
          <w:trHeight w:val="20"/>
        </w:trPr>
        <w:tc>
          <w:tcPr>
            <w:tcW w:w="582" w:type="dxa"/>
            <w:shd w:val="clear" w:color="auto" w:fill="auto"/>
            <w:noWrap/>
            <w:vAlign w:val="center"/>
          </w:tcPr>
          <w:p w14:paraId="6F08CF42" w14:textId="77777777" w:rsidR="00635447" w:rsidRPr="007001F1" w:rsidRDefault="009E555D" w:rsidP="009E555D">
            <w:pPr>
              <w:jc w:val="center"/>
              <w:rPr>
                <w:color w:val="000000"/>
              </w:rPr>
            </w:pPr>
            <w:r>
              <w:rPr>
                <w:color w:val="000000"/>
                <w:sz w:val="22"/>
                <w:szCs w:val="22"/>
              </w:rPr>
              <w:t>41</w:t>
            </w:r>
          </w:p>
        </w:tc>
        <w:tc>
          <w:tcPr>
            <w:tcW w:w="4820" w:type="dxa"/>
            <w:gridSpan w:val="2"/>
            <w:shd w:val="clear" w:color="auto" w:fill="auto"/>
            <w:vAlign w:val="center"/>
          </w:tcPr>
          <w:p w14:paraId="40041874" w14:textId="77777777"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82AEF2E" w14:textId="77777777" w:rsidR="00635447" w:rsidRPr="007001F1" w:rsidRDefault="00635447" w:rsidP="001F1C28">
            <w:pPr>
              <w:jc w:val="center"/>
              <w:rPr>
                <w:color w:val="000000"/>
              </w:rPr>
            </w:pPr>
          </w:p>
        </w:tc>
        <w:tc>
          <w:tcPr>
            <w:tcW w:w="567" w:type="dxa"/>
            <w:shd w:val="clear" w:color="auto" w:fill="auto"/>
            <w:vAlign w:val="center"/>
          </w:tcPr>
          <w:p w14:paraId="2226BE22" w14:textId="77777777" w:rsidR="00635447" w:rsidRPr="007001F1" w:rsidRDefault="00635447" w:rsidP="001F1C28">
            <w:pPr>
              <w:jc w:val="center"/>
              <w:rPr>
                <w:color w:val="000000"/>
              </w:rPr>
            </w:pPr>
          </w:p>
        </w:tc>
        <w:tc>
          <w:tcPr>
            <w:tcW w:w="776" w:type="dxa"/>
            <w:shd w:val="clear" w:color="auto" w:fill="auto"/>
            <w:vAlign w:val="center"/>
          </w:tcPr>
          <w:p w14:paraId="4358F318" w14:textId="77777777" w:rsidR="00635447" w:rsidRPr="007001F1" w:rsidRDefault="00635447" w:rsidP="001F1C28">
            <w:pPr>
              <w:jc w:val="center"/>
              <w:rPr>
                <w:color w:val="000000"/>
              </w:rPr>
            </w:pPr>
          </w:p>
        </w:tc>
        <w:tc>
          <w:tcPr>
            <w:tcW w:w="1775" w:type="dxa"/>
            <w:shd w:val="clear" w:color="auto" w:fill="auto"/>
            <w:vAlign w:val="center"/>
          </w:tcPr>
          <w:p w14:paraId="4672CA44" w14:textId="77777777" w:rsidR="00635447" w:rsidRPr="007001F1" w:rsidRDefault="00635447" w:rsidP="001F1C28">
            <w:pPr>
              <w:jc w:val="center"/>
              <w:rPr>
                <w:color w:val="000000"/>
              </w:rPr>
            </w:pPr>
          </w:p>
        </w:tc>
      </w:tr>
      <w:tr w:rsidR="001F1C28" w:rsidRPr="007001F1" w14:paraId="7421F0BA" w14:textId="77777777" w:rsidTr="00F00B52">
        <w:trPr>
          <w:trHeight w:val="300"/>
        </w:trPr>
        <w:tc>
          <w:tcPr>
            <w:tcW w:w="3559" w:type="dxa"/>
            <w:gridSpan w:val="2"/>
            <w:shd w:val="clear" w:color="auto" w:fill="auto"/>
            <w:vAlign w:val="center"/>
            <w:hideMark/>
          </w:tcPr>
          <w:p w14:paraId="24EE0EC5" w14:textId="77777777"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14:paraId="5BB9709C" w14:textId="77777777" w:rsidR="001F1C28" w:rsidRPr="007001F1" w:rsidRDefault="001F1C28" w:rsidP="001F1C28">
            <w:pPr>
              <w:rPr>
                <w:color w:val="000000"/>
              </w:rPr>
            </w:pPr>
            <w:r w:rsidRPr="007001F1">
              <w:rPr>
                <w:color w:val="000000"/>
                <w:sz w:val="22"/>
                <w:szCs w:val="22"/>
              </w:rPr>
              <w:t> </w:t>
            </w:r>
          </w:p>
        </w:tc>
      </w:tr>
      <w:tr w:rsidR="001F1C28" w:rsidRPr="007001F1" w14:paraId="19C708DD" w14:textId="77777777" w:rsidTr="00F00B52">
        <w:trPr>
          <w:trHeight w:val="300"/>
        </w:trPr>
        <w:tc>
          <w:tcPr>
            <w:tcW w:w="3559" w:type="dxa"/>
            <w:gridSpan w:val="2"/>
            <w:shd w:val="clear" w:color="auto" w:fill="auto"/>
            <w:vAlign w:val="center"/>
            <w:hideMark/>
          </w:tcPr>
          <w:p w14:paraId="551D0A87" w14:textId="77777777"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14:paraId="5629B9BA" w14:textId="77777777" w:rsidR="001F1C28" w:rsidRPr="007001F1" w:rsidRDefault="001F1C28" w:rsidP="001F1C28">
            <w:pPr>
              <w:rPr>
                <w:color w:val="000000"/>
              </w:rPr>
            </w:pPr>
            <w:r w:rsidRPr="007001F1">
              <w:rPr>
                <w:color w:val="000000"/>
                <w:sz w:val="22"/>
                <w:szCs w:val="22"/>
              </w:rPr>
              <w:t> </w:t>
            </w:r>
          </w:p>
        </w:tc>
      </w:tr>
      <w:tr w:rsidR="001F1C28" w:rsidRPr="007001F1" w14:paraId="3A17833A" w14:textId="77777777" w:rsidTr="00F00B52">
        <w:trPr>
          <w:trHeight w:val="300"/>
        </w:trPr>
        <w:tc>
          <w:tcPr>
            <w:tcW w:w="3559" w:type="dxa"/>
            <w:gridSpan w:val="2"/>
            <w:shd w:val="clear" w:color="000000" w:fill="FFFFFF"/>
            <w:vAlign w:val="center"/>
            <w:hideMark/>
          </w:tcPr>
          <w:p w14:paraId="03ABB62B" w14:textId="77777777"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14:paraId="6D7845B8" w14:textId="77777777" w:rsidR="001F1C28" w:rsidRPr="007001F1" w:rsidRDefault="001F1C28" w:rsidP="001F1C28">
            <w:pPr>
              <w:rPr>
                <w:color w:val="000000"/>
              </w:rPr>
            </w:pPr>
            <w:r w:rsidRPr="007001F1">
              <w:rPr>
                <w:color w:val="000000"/>
                <w:sz w:val="22"/>
                <w:szCs w:val="22"/>
              </w:rPr>
              <w:t> </w:t>
            </w:r>
          </w:p>
        </w:tc>
      </w:tr>
      <w:tr w:rsidR="001F1C28" w:rsidRPr="007001F1" w14:paraId="5AFEEA0E" w14:textId="77777777" w:rsidTr="00F00B52">
        <w:trPr>
          <w:trHeight w:val="300"/>
        </w:trPr>
        <w:tc>
          <w:tcPr>
            <w:tcW w:w="9087" w:type="dxa"/>
            <w:gridSpan w:val="7"/>
            <w:shd w:val="clear" w:color="auto" w:fill="auto"/>
            <w:noWrap/>
            <w:vAlign w:val="bottom"/>
            <w:hideMark/>
          </w:tcPr>
          <w:p w14:paraId="33122AC1" w14:textId="77777777" w:rsidR="001F1C28" w:rsidRPr="007001F1" w:rsidRDefault="001F1C28" w:rsidP="001F1C28">
            <w:pPr>
              <w:jc w:val="center"/>
              <w:rPr>
                <w:color w:val="000000"/>
              </w:rPr>
            </w:pPr>
            <w:r w:rsidRPr="007001F1">
              <w:rPr>
                <w:color w:val="000000"/>
                <w:sz w:val="22"/>
                <w:szCs w:val="22"/>
              </w:rPr>
              <w:t> </w:t>
            </w:r>
          </w:p>
        </w:tc>
      </w:tr>
      <w:tr w:rsidR="001F1C28" w:rsidRPr="007001F1" w14:paraId="358A0277" w14:textId="77777777" w:rsidTr="00F00B52">
        <w:trPr>
          <w:trHeight w:val="300"/>
        </w:trPr>
        <w:tc>
          <w:tcPr>
            <w:tcW w:w="3559" w:type="dxa"/>
            <w:gridSpan w:val="2"/>
            <w:shd w:val="clear" w:color="000000" w:fill="FFFFFF"/>
            <w:vAlign w:val="center"/>
            <w:hideMark/>
          </w:tcPr>
          <w:p w14:paraId="006600EB" w14:textId="77777777"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14:paraId="643DE513" w14:textId="77777777" w:rsidR="001F1C28" w:rsidRPr="007001F1" w:rsidRDefault="001F1C28" w:rsidP="001F1C28">
            <w:pPr>
              <w:rPr>
                <w:color w:val="000000"/>
              </w:rPr>
            </w:pPr>
            <w:r w:rsidRPr="007001F1">
              <w:rPr>
                <w:color w:val="000000"/>
                <w:sz w:val="22"/>
                <w:szCs w:val="22"/>
              </w:rPr>
              <w:t> </w:t>
            </w:r>
          </w:p>
        </w:tc>
      </w:tr>
      <w:tr w:rsidR="001F1C28" w:rsidRPr="007001F1" w14:paraId="366CFC74" w14:textId="77777777" w:rsidTr="00F00B52">
        <w:trPr>
          <w:trHeight w:val="300"/>
        </w:trPr>
        <w:tc>
          <w:tcPr>
            <w:tcW w:w="3559" w:type="dxa"/>
            <w:gridSpan w:val="2"/>
            <w:shd w:val="clear" w:color="000000" w:fill="FFFFFF"/>
            <w:vAlign w:val="center"/>
            <w:hideMark/>
          </w:tcPr>
          <w:p w14:paraId="0A8D5B10" w14:textId="77777777"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14:paraId="6BEB2164" w14:textId="77777777" w:rsidR="001F1C28" w:rsidRPr="007001F1" w:rsidRDefault="001F1C28" w:rsidP="001F1C28">
            <w:pPr>
              <w:rPr>
                <w:color w:val="000000"/>
              </w:rPr>
            </w:pPr>
            <w:r w:rsidRPr="007001F1">
              <w:rPr>
                <w:color w:val="000000"/>
                <w:sz w:val="22"/>
                <w:szCs w:val="22"/>
              </w:rPr>
              <w:t> </w:t>
            </w:r>
          </w:p>
        </w:tc>
      </w:tr>
      <w:tr w:rsidR="001F1C28" w:rsidRPr="007001F1" w14:paraId="718566F1" w14:textId="77777777" w:rsidTr="00F00B52">
        <w:trPr>
          <w:trHeight w:val="300"/>
        </w:trPr>
        <w:tc>
          <w:tcPr>
            <w:tcW w:w="3559" w:type="dxa"/>
            <w:gridSpan w:val="2"/>
            <w:shd w:val="clear" w:color="000000" w:fill="FFFFFF"/>
            <w:vAlign w:val="center"/>
            <w:hideMark/>
          </w:tcPr>
          <w:p w14:paraId="0E1DC330" w14:textId="77777777"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14:paraId="26D5C222" w14:textId="77777777" w:rsidR="001F1C28" w:rsidRPr="007001F1" w:rsidRDefault="001F1C28" w:rsidP="001F1C28">
            <w:pPr>
              <w:rPr>
                <w:color w:val="000000"/>
              </w:rPr>
            </w:pPr>
            <w:r w:rsidRPr="007001F1">
              <w:rPr>
                <w:color w:val="000000"/>
                <w:sz w:val="22"/>
                <w:szCs w:val="22"/>
              </w:rPr>
              <w:t> </w:t>
            </w:r>
          </w:p>
        </w:tc>
      </w:tr>
    </w:tbl>
    <w:p w14:paraId="25CB2E87" w14:textId="77777777" w:rsidR="00480283" w:rsidRPr="007001F1" w:rsidRDefault="00480283"/>
    <w:p w14:paraId="7EC4B7FF" w14:textId="77777777" w:rsidR="00480283" w:rsidRPr="007001F1" w:rsidRDefault="00480283">
      <w:pPr>
        <w:spacing w:after="160" w:line="259" w:lineRule="auto"/>
      </w:pPr>
      <w:r w:rsidRPr="007001F1">
        <w:lastRenderedPageBreak/>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36E7605" w14:textId="77777777" w:rsidTr="002D20F9">
        <w:trPr>
          <w:trHeight w:val="645"/>
        </w:trPr>
        <w:tc>
          <w:tcPr>
            <w:tcW w:w="9087" w:type="dxa"/>
            <w:gridSpan w:val="7"/>
            <w:shd w:val="clear" w:color="000000" w:fill="60497A"/>
            <w:vAlign w:val="center"/>
            <w:hideMark/>
          </w:tcPr>
          <w:p w14:paraId="5BD3B25D" w14:textId="77777777"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2502"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2502"/>
          </w:p>
        </w:tc>
      </w:tr>
      <w:tr w:rsidR="00480283" w:rsidRPr="007001F1" w14:paraId="2017B201" w14:textId="77777777" w:rsidTr="002D20F9">
        <w:trPr>
          <w:trHeight w:val="330"/>
        </w:trPr>
        <w:tc>
          <w:tcPr>
            <w:tcW w:w="9087" w:type="dxa"/>
            <w:gridSpan w:val="7"/>
            <w:shd w:val="clear" w:color="auto" w:fill="auto"/>
            <w:vAlign w:val="center"/>
            <w:hideMark/>
          </w:tcPr>
          <w:p w14:paraId="1FB28EA9" w14:textId="77777777"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14:paraId="4B0EDD23" w14:textId="77777777" w:rsidTr="002D20F9">
        <w:trPr>
          <w:trHeight w:val="300"/>
        </w:trPr>
        <w:tc>
          <w:tcPr>
            <w:tcW w:w="3559" w:type="dxa"/>
            <w:gridSpan w:val="2"/>
            <w:shd w:val="clear" w:color="auto" w:fill="auto"/>
            <w:vAlign w:val="center"/>
            <w:hideMark/>
          </w:tcPr>
          <w:p w14:paraId="48148437" w14:textId="77777777"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56210021" w14:textId="77777777" w:rsidR="00480283" w:rsidRPr="007001F1" w:rsidRDefault="00480283" w:rsidP="00872D5A">
            <w:pPr>
              <w:rPr>
                <w:color w:val="000000"/>
              </w:rPr>
            </w:pPr>
            <w:r w:rsidRPr="007001F1">
              <w:rPr>
                <w:color w:val="000000"/>
                <w:sz w:val="22"/>
                <w:szCs w:val="22"/>
              </w:rPr>
              <w:t> </w:t>
            </w:r>
          </w:p>
        </w:tc>
      </w:tr>
      <w:tr w:rsidR="00480283" w:rsidRPr="007001F1" w14:paraId="464D3594" w14:textId="77777777" w:rsidTr="002D20F9">
        <w:trPr>
          <w:trHeight w:val="660"/>
        </w:trPr>
        <w:tc>
          <w:tcPr>
            <w:tcW w:w="3559" w:type="dxa"/>
            <w:gridSpan w:val="2"/>
            <w:shd w:val="clear" w:color="auto" w:fill="auto"/>
            <w:vAlign w:val="center"/>
            <w:hideMark/>
          </w:tcPr>
          <w:p w14:paraId="144657D1" w14:textId="77777777"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9A3A711" w14:textId="77777777" w:rsidR="00480283" w:rsidRPr="007001F1" w:rsidRDefault="00480283" w:rsidP="00872D5A">
            <w:pPr>
              <w:rPr>
                <w:color w:val="000000"/>
              </w:rPr>
            </w:pPr>
            <w:r w:rsidRPr="007001F1">
              <w:rPr>
                <w:color w:val="000000"/>
                <w:sz w:val="22"/>
                <w:szCs w:val="22"/>
              </w:rPr>
              <w:t> </w:t>
            </w:r>
          </w:p>
        </w:tc>
      </w:tr>
      <w:tr w:rsidR="00480283" w:rsidRPr="007001F1" w14:paraId="6A1CB7A8" w14:textId="77777777" w:rsidTr="002D20F9">
        <w:trPr>
          <w:trHeight w:val="330"/>
        </w:trPr>
        <w:tc>
          <w:tcPr>
            <w:tcW w:w="9087" w:type="dxa"/>
            <w:gridSpan w:val="7"/>
            <w:shd w:val="clear" w:color="auto" w:fill="auto"/>
            <w:vAlign w:val="center"/>
            <w:hideMark/>
          </w:tcPr>
          <w:p w14:paraId="1B0D5904" w14:textId="77777777"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14:paraId="22DB300E" w14:textId="77777777" w:rsidTr="002D20F9">
        <w:trPr>
          <w:trHeight w:val="330"/>
        </w:trPr>
        <w:tc>
          <w:tcPr>
            <w:tcW w:w="3559" w:type="dxa"/>
            <w:gridSpan w:val="2"/>
            <w:shd w:val="clear" w:color="auto" w:fill="auto"/>
            <w:vAlign w:val="center"/>
            <w:hideMark/>
          </w:tcPr>
          <w:p w14:paraId="6ABE93A0" w14:textId="77777777"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325B09" w14:textId="77777777" w:rsidR="00480283" w:rsidRPr="007001F1" w:rsidRDefault="00480283" w:rsidP="00872D5A">
            <w:pPr>
              <w:rPr>
                <w:color w:val="000000"/>
              </w:rPr>
            </w:pPr>
            <w:r w:rsidRPr="007001F1">
              <w:rPr>
                <w:color w:val="000000"/>
                <w:sz w:val="22"/>
                <w:szCs w:val="22"/>
              </w:rPr>
              <w:t> </w:t>
            </w:r>
          </w:p>
        </w:tc>
      </w:tr>
      <w:tr w:rsidR="00480283" w:rsidRPr="007001F1" w14:paraId="0257E549" w14:textId="77777777" w:rsidTr="002D20F9">
        <w:trPr>
          <w:trHeight w:val="300"/>
        </w:trPr>
        <w:tc>
          <w:tcPr>
            <w:tcW w:w="3559" w:type="dxa"/>
            <w:gridSpan w:val="2"/>
            <w:shd w:val="clear" w:color="auto" w:fill="auto"/>
            <w:vAlign w:val="center"/>
            <w:hideMark/>
          </w:tcPr>
          <w:p w14:paraId="4DCF3D03" w14:textId="77777777"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2647136" w14:textId="77777777" w:rsidR="00480283" w:rsidRPr="007001F1" w:rsidRDefault="00480283" w:rsidP="00872D5A">
            <w:pPr>
              <w:rPr>
                <w:color w:val="000000"/>
              </w:rPr>
            </w:pPr>
            <w:r w:rsidRPr="007001F1">
              <w:rPr>
                <w:color w:val="000000"/>
                <w:sz w:val="22"/>
                <w:szCs w:val="22"/>
              </w:rPr>
              <w:t> </w:t>
            </w:r>
          </w:p>
        </w:tc>
      </w:tr>
      <w:tr w:rsidR="00480283" w:rsidRPr="007001F1" w14:paraId="02F66EC2" w14:textId="77777777" w:rsidTr="002D20F9">
        <w:trPr>
          <w:trHeight w:val="300"/>
        </w:trPr>
        <w:tc>
          <w:tcPr>
            <w:tcW w:w="3559" w:type="dxa"/>
            <w:gridSpan w:val="2"/>
            <w:shd w:val="clear" w:color="auto" w:fill="auto"/>
            <w:vAlign w:val="center"/>
            <w:hideMark/>
          </w:tcPr>
          <w:p w14:paraId="0103CBA2" w14:textId="77777777"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9A7BC7B" w14:textId="77777777" w:rsidR="00480283" w:rsidRPr="007001F1" w:rsidRDefault="00480283" w:rsidP="00872D5A">
            <w:pPr>
              <w:rPr>
                <w:color w:val="000000"/>
              </w:rPr>
            </w:pPr>
            <w:r w:rsidRPr="007001F1">
              <w:rPr>
                <w:color w:val="000000"/>
                <w:sz w:val="22"/>
                <w:szCs w:val="22"/>
              </w:rPr>
              <w:t> </w:t>
            </w:r>
          </w:p>
        </w:tc>
      </w:tr>
      <w:tr w:rsidR="00480283" w:rsidRPr="007001F1" w14:paraId="3CB2266F" w14:textId="77777777" w:rsidTr="002D20F9">
        <w:trPr>
          <w:trHeight w:val="300"/>
        </w:trPr>
        <w:tc>
          <w:tcPr>
            <w:tcW w:w="3559" w:type="dxa"/>
            <w:gridSpan w:val="2"/>
            <w:shd w:val="clear" w:color="auto" w:fill="auto"/>
            <w:vAlign w:val="center"/>
            <w:hideMark/>
          </w:tcPr>
          <w:p w14:paraId="4303B20B" w14:textId="77777777"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FD22A6A" w14:textId="77777777" w:rsidR="00480283" w:rsidRPr="007001F1" w:rsidRDefault="00480283" w:rsidP="00872D5A">
            <w:pPr>
              <w:rPr>
                <w:color w:val="000000"/>
              </w:rPr>
            </w:pPr>
            <w:r w:rsidRPr="007001F1">
              <w:rPr>
                <w:color w:val="000000"/>
                <w:sz w:val="22"/>
                <w:szCs w:val="22"/>
              </w:rPr>
              <w:t> </w:t>
            </w:r>
          </w:p>
        </w:tc>
      </w:tr>
      <w:tr w:rsidR="00480283" w:rsidRPr="007001F1" w14:paraId="5CF100FF" w14:textId="77777777" w:rsidTr="002D20F9">
        <w:trPr>
          <w:trHeight w:val="330"/>
        </w:trPr>
        <w:tc>
          <w:tcPr>
            <w:tcW w:w="9087" w:type="dxa"/>
            <w:gridSpan w:val="7"/>
            <w:shd w:val="clear" w:color="auto" w:fill="auto"/>
            <w:vAlign w:val="center"/>
            <w:hideMark/>
          </w:tcPr>
          <w:p w14:paraId="197948F8" w14:textId="77777777"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14:paraId="19634B16" w14:textId="77777777" w:rsidTr="002D20F9">
        <w:trPr>
          <w:trHeight w:val="300"/>
        </w:trPr>
        <w:tc>
          <w:tcPr>
            <w:tcW w:w="3559" w:type="dxa"/>
            <w:gridSpan w:val="2"/>
            <w:shd w:val="clear" w:color="auto" w:fill="auto"/>
            <w:vAlign w:val="center"/>
            <w:hideMark/>
          </w:tcPr>
          <w:p w14:paraId="24C02B9A" w14:textId="77777777"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B557B2C" w14:textId="77777777" w:rsidR="00480283" w:rsidRPr="007001F1" w:rsidRDefault="00480283" w:rsidP="00872D5A">
            <w:pPr>
              <w:rPr>
                <w:color w:val="000000"/>
              </w:rPr>
            </w:pPr>
            <w:r w:rsidRPr="007001F1">
              <w:rPr>
                <w:color w:val="000000"/>
                <w:sz w:val="22"/>
                <w:szCs w:val="22"/>
              </w:rPr>
              <w:t>Nadlimitná zákazka</w:t>
            </w:r>
          </w:p>
        </w:tc>
      </w:tr>
      <w:tr w:rsidR="00480283" w:rsidRPr="007001F1" w14:paraId="6B11D3F8" w14:textId="77777777" w:rsidTr="002D20F9">
        <w:trPr>
          <w:trHeight w:val="300"/>
        </w:trPr>
        <w:tc>
          <w:tcPr>
            <w:tcW w:w="3559" w:type="dxa"/>
            <w:gridSpan w:val="2"/>
            <w:shd w:val="clear" w:color="auto" w:fill="auto"/>
            <w:vAlign w:val="center"/>
            <w:hideMark/>
          </w:tcPr>
          <w:p w14:paraId="11444776" w14:textId="77777777"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37643C0" w14:textId="77777777"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54E946DF" w14:textId="77777777" w:rsidTr="002D20F9">
        <w:trPr>
          <w:trHeight w:val="300"/>
        </w:trPr>
        <w:tc>
          <w:tcPr>
            <w:tcW w:w="3559" w:type="dxa"/>
            <w:gridSpan w:val="2"/>
            <w:shd w:val="clear" w:color="auto" w:fill="auto"/>
            <w:vAlign w:val="center"/>
            <w:hideMark/>
          </w:tcPr>
          <w:p w14:paraId="25FDCC47" w14:textId="77777777"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4928AF3" w14:textId="77777777" w:rsidR="00480283" w:rsidRPr="007001F1" w:rsidRDefault="00480283" w:rsidP="00872D5A">
            <w:pPr>
              <w:rPr>
                <w:color w:val="000000"/>
              </w:rPr>
            </w:pPr>
          </w:p>
        </w:tc>
      </w:tr>
      <w:tr w:rsidR="004D0B9F" w:rsidRPr="007001F1" w14:paraId="09EF05A3" w14:textId="77777777" w:rsidTr="002D20F9">
        <w:trPr>
          <w:trHeight w:val="300"/>
        </w:trPr>
        <w:tc>
          <w:tcPr>
            <w:tcW w:w="3559" w:type="dxa"/>
            <w:gridSpan w:val="2"/>
            <w:shd w:val="clear" w:color="auto" w:fill="auto"/>
            <w:vAlign w:val="center"/>
          </w:tcPr>
          <w:p w14:paraId="1450B481"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7296405" w14:textId="77777777" w:rsidR="004D0B9F" w:rsidRPr="007001F1" w:rsidRDefault="004D0B9F" w:rsidP="00872D5A">
            <w:pPr>
              <w:rPr>
                <w:color w:val="000000"/>
              </w:rPr>
            </w:pPr>
          </w:p>
        </w:tc>
      </w:tr>
      <w:tr w:rsidR="00480283" w:rsidRPr="007001F1" w14:paraId="00A5CAA9" w14:textId="77777777" w:rsidTr="002D20F9">
        <w:trPr>
          <w:trHeight w:val="300"/>
        </w:trPr>
        <w:tc>
          <w:tcPr>
            <w:tcW w:w="3559" w:type="dxa"/>
            <w:gridSpan w:val="2"/>
            <w:shd w:val="clear" w:color="auto" w:fill="auto"/>
            <w:vAlign w:val="center"/>
            <w:hideMark/>
          </w:tcPr>
          <w:p w14:paraId="31B7EE65" w14:textId="77777777"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8416AA9" w14:textId="77777777"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14:paraId="2E25A76A" w14:textId="77777777" w:rsidTr="002D20F9">
        <w:trPr>
          <w:trHeight w:val="300"/>
        </w:trPr>
        <w:tc>
          <w:tcPr>
            <w:tcW w:w="3559" w:type="dxa"/>
            <w:gridSpan w:val="2"/>
            <w:shd w:val="clear" w:color="auto" w:fill="auto"/>
            <w:vAlign w:val="center"/>
            <w:hideMark/>
          </w:tcPr>
          <w:p w14:paraId="735C7335" w14:textId="77777777"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CBCB2D7" w14:textId="77777777" w:rsidR="00480283" w:rsidRPr="007001F1" w:rsidRDefault="00480283" w:rsidP="00872D5A">
            <w:pPr>
              <w:rPr>
                <w:color w:val="000000"/>
              </w:rPr>
            </w:pPr>
            <w:r w:rsidRPr="007001F1">
              <w:rPr>
                <w:color w:val="000000"/>
                <w:sz w:val="22"/>
                <w:szCs w:val="22"/>
              </w:rPr>
              <w:t> </w:t>
            </w:r>
          </w:p>
        </w:tc>
      </w:tr>
      <w:tr w:rsidR="00480283" w:rsidRPr="007001F1" w14:paraId="70871FD7" w14:textId="77777777" w:rsidTr="002D20F9">
        <w:trPr>
          <w:trHeight w:val="300"/>
        </w:trPr>
        <w:tc>
          <w:tcPr>
            <w:tcW w:w="3559" w:type="dxa"/>
            <w:gridSpan w:val="2"/>
            <w:shd w:val="clear" w:color="auto" w:fill="auto"/>
            <w:vAlign w:val="center"/>
            <w:hideMark/>
          </w:tcPr>
          <w:p w14:paraId="75946805" w14:textId="77777777"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96771D7" w14:textId="77777777" w:rsidR="00480283" w:rsidRPr="007001F1" w:rsidRDefault="00480283" w:rsidP="00872D5A">
            <w:pPr>
              <w:rPr>
                <w:color w:val="000000"/>
              </w:rPr>
            </w:pPr>
            <w:r w:rsidRPr="007001F1">
              <w:rPr>
                <w:color w:val="000000"/>
                <w:sz w:val="22"/>
                <w:szCs w:val="22"/>
              </w:rPr>
              <w:t> </w:t>
            </w:r>
          </w:p>
        </w:tc>
      </w:tr>
      <w:tr w:rsidR="00480283" w:rsidRPr="007001F1" w14:paraId="1A0D6881" w14:textId="77777777" w:rsidTr="002D20F9">
        <w:trPr>
          <w:trHeight w:val="300"/>
        </w:trPr>
        <w:tc>
          <w:tcPr>
            <w:tcW w:w="3559" w:type="dxa"/>
            <w:gridSpan w:val="2"/>
            <w:shd w:val="clear" w:color="auto" w:fill="auto"/>
            <w:vAlign w:val="center"/>
            <w:hideMark/>
          </w:tcPr>
          <w:p w14:paraId="0ADD7A0A" w14:textId="77777777"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D9F79B8" w14:textId="77777777" w:rsidR="00480283" w:rsidRPr="007001F1" w:rsidRDefault="00480283" w:rsidP="00872D5A">
            <w:pPr>
              <w:rPr>
                <w:color w:val="000000"/>
              </w:rPr>
            </w:pPr>
            <w:r w:rsidRPr="007001F1">
              <w:rPr>
                <w:color w:val="000000"/>
                <w:sz w:val="22"/>
                <w:szCs w:val="22"/>
              </w:rPr>
              <w:t> </w:t>
            </w:r>
          </w:p>
        </w:tc>
      </w:tr>
      <w:tr w:rsidR="00480283" w:rsidRPr="007001F1" w14:paraId="0CAB3241" w14:textId="77777777" w:rsidTr="002D20F9">
        <w:trPr>
          <w:trHeight w:val="300"/>
        </w:trPr>
        <w:tc>
          <w:tcPr>
            <w:tcW w:w="3559" w:type="dxa"/>
            <w:gridSpan w:val="2"/>
            <w:shd w:val="clear" w:color="auto" w:fill="auto"/>
            <w:vAlign w:val="center"/>
            <w:hideMark/>
          </w:tcPr>
          <w:p w14:paraId="0F6EDCA1" w14:textId="77777777"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B12D612" w14:textId="77777777" w:rsidR="00480283" w:rsidRPr="007001F1" w:rsidRDefault="00480283" w:rsidP="00872D5A">
            <w:pPr>
              <w:rPr>
                <w:color w:val="000000"/>
              </w:rPr>
            </w:pPr>
            <w:r w:rsidRPr="007001F1">
              <w:rPr>
                <w:color w:val="000000"/>
                <w:sz w:val="22"/>
                <w:szCs w:val="22"/>
              </w:rPr>
              <w:t> </w:t>
            </w:r>
          </w:p>
        </w:tc>
      </w:tr>
      <w:tr w:rsidR="00480283" w:rsidRPr="007001F1" w14:paraId="16525588" w14:textId="77777777" w:rsidTr="002D20F9">
        <w:trPr>
          <w:trHeight w:val="315"/>
        </w:trPr>
        <w:tc>
          <w:tcPr>
            <w:tcW w:w="582" w:type="dxa"/>
            <w:shd w:val="clear" w:color="000000" w:fill="60497A"/>
            <w:vAlign w:val="center"/>
            <w:hideMark/>
          </w:tcPr>
          <w:p w14:paraId="1EB3A68E" w14:textId="77777777"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D095F3D" w14:textId="77777777"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B979635" w14:textId="77777777"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216A2A3A" w14:textId="77777777"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00E2A4AD" w14:textId="77777777"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1D43DC4" w14:textId="77777777" w:rsidR="00480283" w:rsidRPr="007001F1" w:rsidRDefault="00480283" w:rsidP="00872D5A">
            <w:pPr>
              <w:jc w:val="center"/>
              <w:rPr>
                <w:b/>
                <w:bCs/>
                <w:color w:val="FFFFFF"/>
              </w:rPr>
            </w:pPr>
            <w:r w:rsidRPr="007001F1">
              <w:rPr>
                <w:b/>
                <w:bCs/>
                <w:color w:val="FFFFFF"/>
                <w:sz w:val="22"/>
                <w:szCs w:val="22"/>
              </w:rPr>
              <w:t>Poznámka</w:t>
            </w:r>
          </w:p>
        </w:tc>
      </w:tr>
      <w:tr w:rsidR="00BE7BD4" w:rsidRPr="007001F1" w14:paraId="1908467A" w14:textId="77777777" w:rsidTr="002D20F9">
        <w:trPr>
          <w:trHeight w:val="354"/>
        </w:trPr>
        <w:tc>
          <w:tcPr>
            <w:tcW w:w="582" w:type="dxa"/>
            <w:vMerge w:val="restart"/>
            <w:shd w:val="clear" w:color="auto" w:fill="auto"/>
            <w:noWrap/>
            <w:vAlign w:val="center"/>
            <w:hideMark/>
          </w:tcPr>
          <w:p w14:paraId="6FA812C4" w14:textId="77777777"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1DE4CEEC" w14:textId="77777777"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14:paraId="6DE2EA34"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353FCF1E"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BF9800C"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5DB23781" w14:textId="77777777" w:rsidR="00BE7BD4" w:rsidRPr="007001F1" w:rsidRDefault="00BE7BD4" w:rsidP="00872D5A">
            <w:pPr>
              <w:jc w:val="center"/>
              <w:rPr>
                <w:color w:val="000000"/>
              </w:rPr>
            </w:pPr>
            <w:r w:rsidRPr="007001F1">
              <w:rPr>
                <w:color w:val="000000"/>
                <w:sz w:val="22"/>
                <w:szCs w:val="22"/>
              </w:rPr>
              <w:t> </w:t>
            </w:r>
          </w:p>
        </w:tc>
      </w:tr>
      <w:tr w:rsidR="00BE7BD4" w:rsidRPr="007001F1" w14:paraId="389E5F03" w14:textId="77777777" w:rsidTr="002D20F9">
        <w:trPr>
          <w:trHeight w:val="727"/>
        </w:trPr>
        <w:tc>
          <w:tcPr>
            <w:tcW w:w="582" w:type="dxa"/>
            <w:vMerge/>
            <w:shd w:val="clear" w:color="auto" w:fill="auto"/>
            <w:noWrap/>
            <w:vAlign w:val="center"/>
          </w:tcPr>
          <w:p w14:paraId="6D847E66" w14:textId="77777777" w:rsidR="00BE7BD4" w:rsidRPr="007001F1" w:rsidRDefault="00BE7BD4" w:rsidP="00872D5A">
            <w:pPr>
              <w:jc w:val="center"/>
              <w:rPr>
                <w:color w:val="000000"/>
              </w:rPr>
            </w:pPr>
          </w:p>
        </w:tc>
        <w:tc>
          <w:tcPr>
            <w:tcW w:w="4820" w:type="dxa"/>
            <w:gridSpan w:val="2"/>
            <w:shd w:val="clear" w:color="auto" w:fill="auto"/>
            <w:vAlign w:val="center"/>
          </w:tcPr>
          <w:p w14:paraId="0EF20538" w14:textId="24F4FF28" w:rsidR="00BE7BD4" w:rsidRPr="007001F1" w:rsidDel="00BE7BD4" w:rsidRDefault="00BE7BD4" w:rsidP="00F75FD9">
            <w:pPr>
              <w:jc w:val="both"/>
              <w:rPr>
                <w:color w:val="000000"/>
              </w:rPr>
            </w:pPr>
            <w:r w:rsidRPr="007001F1">
              <w:rPr>
                <w:color w:val="000000"/>
                <w:sz w:val="22"/>
                <w:szCs w:val="22"/>
              </w:rPr>
              <w:t xml:space="preserve">b) </w:t>
            </w:r>
            <w:del w:id="2503" w:author="Autor">
              <w:r w:rsidRPr="007001F1" w:rsidDel="00F75FD9">
                <w:rPr>
                  <w:color w:val="000000"/>
                  <w:sz w:val="22"/>
                  <w:szCs w:val="22"/>
                </w:rPr>
                <w:delText xml:space="preserve">Bola určená PHZ podľa podmienok platných v čase </w:delText>
              </w:r>
              <w:r w:rsidR="00F44682" w:rsidDel="00F75FD9">
                <w:rPr>
                  <w:color w:val="000000"/>
                  <w:sz w:val="22"/>
                  <w:szCs w:val="22"/>
                </w:rPr>
                <w:delText>použitia</w:delText>
              </w:r>
              <w:r w:rsidRPr="007001F1" w:rsidDel="00F75FD9">
                <w:rPr>
                  <w:color w:val="000000"/>
                  <w:sz w:val="22"/>
                  <w:szCs w:val="22"/>
                </w:rPr>
                <w:delText xml:space="preserve"> priameho rokovacieho konania</w:delText>
              </w:r>
              <w:r w:rsidR="00EC29DA" w:rsidDel="00F75FD9">
                <w:rPr>
                  <w:color w:val="000000"/>
                  <w:sz w:val="22"/>
                  <w:szCs w:val="22"/>
                </w:rPr>
                <w:delText>, pričom verejný obstarávateľ postupoval v súlade s ustanoveniami Systému riadenia EŠIF upravujúcimi určenie PHZ</w:delText>
              </w:r>
              <w:r w:rsidRPr="007001F1" w:rsidDel="00F75FD9">
                <w:rPr>
                  <w:color w:val="000000"/>
                  <w:sz w:val="22"/>
                  <w:szCs w:val="22"/>
                </w:rPr>
                <w:delText>?</w:delText>
              </w:r>
            </w:del>
            <w:ins w:id="2504" w:author="Autor">
              <w:r w:rsidR="00F75FD9" w:rsidRPr="007001F1">
                <w:rPr>
                  <w:color w:val="000000"/>
                  <w:sz w:val="22"/>
                  <w:szCs w:val="22"/>
                </w:rPr>
                <w:t xml:space="preserve"> Bola PHZ určená </w:t>
              </w:r>
              <w:r w:rsidR="00F75FD9">
                <w:rPr>
                  <w:color w:val="000000"/>
                  <w:sz w:val="22"/>
                  <w:szCs w:val="22"/>
                </w:rPr>
                <w:t xml:space="preserve">v súlade s ustanoveniami Systému riadenia EŠIF upravujúcimi určenie PHZ a Jednotnou príručkou pre </w:t>
              </w:r>
              <w:r w:rsidR="00F75FD9" w:rsidRPr="004C5105">
                <w:rPr>
                  <w:color w:val="000000"/>
                  <w:sz w:val="22"/>
                  <w:szCs w:val="22"/>
                </w:rPr>
                <w:t>žiadateľa/prijímateľa k procesu verejného obstarávania/obstarávania</w:t>
              </w:r>
              <w:r w:rsidR="00F75FD9" w:rsidRPr="007001F1">
                <w:rPr>
                  <w:color w:val="000000"/>
                  <w:sz w:val="22"/>
                  <w:szCs w:val="22"/>
                </w:rPr>
                <w:t>?</w:t>
              </w:r>
            </w:ins>
          </w:p>
        </w:tc>
        <w:tc>
          <w:tcPr>
            <w:tcW w:w="567" w:type="dxa"/>
            <w:shd w:val="clear" w:color="auto" w:fill="auto"/>
            <w:vAlign w:val="center"/>
          </w:tcPr>
          <w:p w14:paraId="75BEFA0D" w14:textId="77777777" w:rsidR="00BE7BD4" w:rsidRPr="007001F1" w:rsidRDefault="00BE7BD4" w:rsidP="00872D5A">
            <w:pPr>
              <w:jc w:val="center"/>
              <w:rPr>
                <w:color w:val="000000"/>
              </w:rPr>
            </w:pPr>
          </w:p>
        </w:tc>
        <w:tc>
          <w:tcPr>
            <w:tcW w:w="567" w:type="dxa"/>
            <w:shd w:val="clear" w:color="auto" w:fill="auto"/>
            <w:vAlign w:val="center"/>
          </w:tcPr>
          <w:p w14:paraId="3A8BB437" w14:textId="77777777" w:rsidR="00BE7BD4" w:rsidRPr="007001F1" w:rsidRDefault="00BE7BD4" w:rsidP="00872D5A">
            <w:pPr>
              <w:jc w:val="center"/>
              <w:rPr>
                <w:color w:val="000000"/>
              </w:rPr>
            </w:pPr>
          </w:p>
        </w:tc>
        <w:tc>
          <w:tcPr>
            <w:tcW w:w="776" w:type="dxa"/>
            <w:shd w:val="clear" w:color="auto" w:fill="auto"/>
            <w:vAlign w:val="center"/>
          </w:tcPr>
          <w:p w14:paraId="1C8D869D" w14:textId="77777777" w:rsidR="00BE7BD4" w:rsidRPr="007001F1" w:rsidRDefault="00BE7BD4" w:rsidP="00872D5A">
            <w:pPr>
              <w:jc w:val="center"/>
              <w:rPr>
                <w:color w:val="000000"/>
              </w:rPr>
            </w:pPr>
          </w:p>
        </w:tc>
        <w:tc>
          <w:tcPr>
            <w:tcW w:w="1775" w:type="dxa"/>
            <w:shd w:val="clear" w:color="auto" w:fill="auto"/>
            <w:vAlign w:val="center"/>
          </w:tcPr>
          <w:p w14:paraId="7C71E656" w14:textId="77777777" w:rsidR="00BE7BD4" w:rsidRPr="007001F1" w:rsidRDefault="00BE7BD4" w:rsidP="00872D5A">
            <w:pPr>
              <w:jc w:val="center"/>
              <w:rPr>
                <w:color w:val="000000"/>
              </w:rPr>
            </w:pPr>
          </w:p>
        </w:tc>
      </w:tr>
      <w:tr w:rsidR="00BE7BD4" w:rsidRPr="007001F1" w14:paraId="38F63ED4" w14:textId="77777777" w:rsidTr="002D20F9">
        <w:trPr>
          <w:trHeight w:val="727"/>
        </w:trPr>
        <w:tc>
          <w:tcPr>
            <w:tcW w:w="582" w:type="dxa"/>
            <w:vMerge/>
            <w:shd w:val="clear" w:color="auto" w:fill="auto"/>
            <w:noWrap/>
            <w:vAlign w:val="center"/>
          </w:tcPr>
          <w:p w14:paraId="2EAFD3FA" w14:textId="77777777" w:rsidR="00BE7BD4" w:rsidRPr="007001F1" w:rsidRDefault="00BE7BD4" w:rsidP="00872D5A">
            <w:pPr>
              <w:jc w:val="center"/>
              <w:rPr>
                <w:color w:val="000000"/>
              </w:rPr>
            </w:pPr>
          </w:p>
        </w:tc>
        <w:tc>
          <w:tcPr>
            <w:tcW w:w="4820" w:type="dxa"/>
            <w:gridSpan w:val="2"/>
            <w:shd w:val="clear" w:color="auto" w:fill="auto"/>
            <w:vAlign w:val="center"/>
          </w:tcPr>
          <w:p w14:paraId="2A63E827" w14:textId="77777777"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5CDDAD6" w14:textId="77777777" w:rsidR="00BE7BD4" w:rsidRPr="007001F1" w:rsidRDefault="00BE7BD4" w:rsidP="00872D5A">
            <w:pPr>
              <w:jc w:val="center"/>
              <w:rPr>
                <w:color w:val="000000"/>
              </w:rPr>
            </w:pPr>
          </w:p>
        </w:tc>
        <w:tc>
          <w:tcPr>
            <w:tcW w:w="567" w:type="dxa"/>
            <w:shd w:val="clear" w:color="auto" w:fill="auto"/>
            <w:vAlign w:val="center"/>
          </w:tcPr>
          <w:p w14:paraId="55512632" w14:textId="77777777" w:rsidR="00BE7BD4" w:rsidRPr="007001F1" w:rsidRDefault="00BE7BD4" w:rsidP="00872D5A">
            <w:pPr>
              <w:jc w:val="center"/>
              <w:rPr>
                <w:color w:val="000000"/>
              </w:rPr>
            </w:pPr>
          </w:p>
        </w:tc>
        <w:tc>
          <w:tcPr>
            <w:tcW w:w="776" w:type="dxa"/>
            <w:shd w:val="clear" w:color="auto" w:fill="auto"/>
            <w:vAlign w:val="center"/>
          </w:tcPr>
          <w:p w14:paraId="25333FEE" w14:textId="77777777" w:rsidR="00BE7BD4" w:rsidRPr="007001F1" w:rsidRDefault="00BE7BD4" w:rsidP="00872D5A">
            <w:pPr>
              <w:jc w:val="center"/>
              <w:rPr>
                <w:color w:val="000000"/>
              </w:rPr>
            </w:pPr>
          </w:p>
        </w:tc>
        <w:tc>
          <w:tcPr>
            <w:tcW w:w="1775" w:type="dxa"/>
            <w:shd w:val="clear" w:color="auto" w:fill="auto"/>
            <w:vAlign w:val="center"/>
          </w:tcPr>
          <w:p w14:paraId="3A28594A" w14:textId="77777777" w:rsidR="00BE7BD4" w:rsidRPr="007001F1" w:rsidRDefault="00BE7BD4" w:rsidP="00872D5A">
            <w:pPr>
              <w:jc w:val="center"/>
              <w:rPr>
                <w:color w:val="000000"/>
              </w:rPr>
            </w:pPr>
          </w:p>
        </w:tc>
      </w:tr>
      <w:tr w:rsidR="00BE7BD4" w:rsidRPr="007001F1" w14:paraId="0985D7A9" w14:textId="77777777" w:rsidTr="002D20F9">
        <w:trPr>
          <w:trHeight w:val="727"/>
        </w:trPr>
        <w:tc>
          <w:tcPr>
            <w:tcW w:w="582" w:type="dxa"/>
            <w:vMerge/>
            <w:shd w:val="clear" w:color="auto" w:fill="auto"/>
            <w:noWrap/>
            <w:vAlign w:val="center"/>
          </w:tcPr>
          <w:p w14:paraId="59D527C7" w14:textId="77777777" w:rsidR="00BE7BD4" w:rsidRPr="007001F1" w:rsidRDefault="00BE7BD4" w:rsidP="00872D5A">
            <w:pPr>
              <w:jc w:val="center"/>
              <w:rPr>
                <w:color w:val="000000"/>
              </w:rPr>
            </w:pPr>
          </w:p>
        </w:tc>
        <w:tc>
          <w:tcPr>
            <w:tcW w:w="4820" w:type="dxa"/>
            <w:gridSpan w:val="2"/>
            <w:shd w:val="clear" w:color="auto" w:fill="auto"/>
            <w:vAlign w:val="center"/>
          </w:tcPr>
          <w:p w14:paraId="6163D22F" w14:textId="77777777"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834D8F" w14:textId="77777777" w:rsidR="00BE7BD4" w:rsidRPr="007001F1" w:rsidRDefault="00BE7BD4" w:rsidP="00872D5A">
            <w:pPr>
              <w:jc w:val="center"/>
              <w:rPr>
                <w:color w:val="000000"/>
              </w:rPr>
            </w:pPr>
          </w:p>
        </w:tc>
        <w:tc>
          <w:tcPr>
            <w:tcW w:w="567" w:type="dxa"/>
            <w:shd w:val="clear" w:color="auto" w:fill="auto"/>
            <w:vAlign w:val="center"/>
          </w:tcPr>
          <w:p w14:paraId="414343C9" w14:textId="77777777" w:rsidR="00BE7BD4" w:rsidRPr="007001F1" w:rsidRDefault="00BE7BD4" w:rsidP="00872D5A">
            <w:pPr>
              <w:jc w:val="center"/>
              <w:rPr>
                <w:color w:val="000000"/>
              </w:rPr>
            </w:pPr>
          </w:p>
        </w:tc>
        <w:tc>
          <w:tcPr>
            <w:tcW w:w="776" w:type="dxa"/>
            <w:shd w:val="clear" w:color="auto" w:fill="auto"/>
            <w:vAlign w:val="center"/>
          </w:tcPr>
          <w:p w14:paraId="4C8C51E2" w14:textId="77777777" w:rsidR="00BE7BD4" w:rsidRPr="007001F1" w:rsidRDefault="00BE7BD4" w:rsidP="00872D5A">
            <w:pPr>
              <w:jc w:val="center"/>
              <w:rPr>
                <w:color w:val="000000"/>
              </w:rPr>
            </w:pPr>
          </w:p>
        </w:tc>
        <w:tc>
          <w:tcPr>
            <w:tcW w:w="1775" w:type="dxa"/>
            <w:shd w:val="clear" w:color="auto" w:fill="auto"/>
            <w:vAlign w:val="center"/>
          </w:tcPr>
          <w:p w14:paraId="3E2E191A" w14:textId="77777777" w:rsidR="00BE7BD4" w:rsidRPr="007001F1" w:rsidRDefault="00BE7BD4" w:rsidP="00872D5A">
            <w:pPr>
              <w:jc w:val="center"/>
              <w:rPr>
                <w:color w:val="000000"/>
              </w:rPr>
            </w:pPr>
          </w:p>
        </w:tc>
      </w:tr>
      <w:tr w:rsidR="00BE7BD4" w:rsidRPr="007001F1" w14:paraId="02F3128C" w14:textId="77777777" w:rsidTr="002D20F9">
        <w:trPr>
          <w:trHeight w:val="727"/>
        </w:trPr>
        <w:tc>
          <w:tcPr>
            <w:tcW w:w="582" w:type="dxa"/>
            <w:vMerge/>
            <w:shd w:val="clear" w:color="auto" w:fill="auto"/>
            <w:noWrap/>
            <w:vAlign w:val="center"/>
          </w:tcPr>
          <w:p w14:paraId="6EAF205F" w14:textId="77777777" w:rsidR="00BE7BD4" w:rsidRPr="007001F1" w:rsidRDefault="00BE7BD4" w:rsidP="00872D5A">
            <w:pPr>
              <w:jc w:val="center"/>
              <w:rPr>
                <w:color w:val="000000"/>
              </w:rPr>
            </w:pPr>
          </w:p>
        </w:tc>
        <w:tc>
          <w:tcPr>
            <w:tcW w:w="4820" w:type="dxa"/>
            <w:gridSpan w:val="2"/>
            <w:shd w:val="clear" w:color="auto" w:fill="auto"/>
            <w:vAlign w:val="center"/>
          </w:tcPr>
          <w:p w14:paraId="4F79BC45" w14:textId="77777777"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0C38824E" w14:textId="77777777" w:rsidR="00BE7BD4" w:rsidRPr="007001F1" w:rsidRDefault="00BE7BD4" w:rsidP="00872D5A">
            <w:pPr>
              <w:jc w:val="center"/>
              <w:rPr>
                <w:color w:val="000000"/>
              </w:rPr>
            </w:pPr>
          </w:p>
        </w:tc>
        <w:tc>
          <w:tcPr>
            <w:tcW w:w="567" w:type="dxa"/>
            <w:shd w:val="clear" w:color="auto" w:fill="auto"/>
            <w:vAlign w:val="center"/>
          </w:tcPr>
          <w:p w14:paraId="6EEB98A4" w14:textId="77777777" w:rsidR="00BE7BD4" w:rsidRPr="007001F1" w:rsidRDefault="00BE7BD4" w:rsidP="00872D5A">
            <w:pPr>
              <w:jc w:val="center"/>
              <w:rPr>
                <w:color w:val="000000"/>
              </w:rPr>
            </w:pPr>
          </w:p>
        </w:tc>
        <w:tc>
          <w:tcPr>
            <w:tcW w:w="776" w:type="dxa"/>
            <w:shd w:val="clear" w:color="auto" w:fill="auto"/>
            <w:vAlign w:val="center"/>
          </w:tcPr>
          <w:p w14:paraId="5F4BAF28" w14:textId="77777777" w:rsidR="00BE7BD4" w:rsidRPr="007001F1" w:rsidRDefault="00BE7BD4" w:rsidP="00872D5A">
            <w:pPr>
              <w:jc w:val="center"/>
              <w:rPr>
                <w:color w:val="000000"/>
              </w:rPr>
            </w:pPr>
          </w:p>
        </w:tc>
        <w:tc>
          <w:tcPr>
            <w:tcW w:w="1775" w:type="dxa"/>
            <w:shd w:val="clear" w:color="auto" w:fill="auto"/>
            <w:vAlign w:val="center"/>
          </w:tcPr>
          <w:p w14:paraId="758B7ACD" w14:textId="77777777" w:rsidR="00BE7BD4" w:rsidRPr="007001F1" w:rsidRDefault="00BE7BD4" w:rsidP="00872D5A">
            <w:pPr>
              <w:jc w:val="center"/>
              <w:rPr>
                <w:color w:val="000000"/>
              </w:rPr>
            </w:pPr>
          </w:p>
        </w:tc>
      </w:tr>
      <w:tr w:rsidR="00BE7BD4" w:rsidRPr="007001F1" w14:paraId="6001638B" w14:textId="77777777" w:rsidTr="002D20F9">
        <w:trPr>
          <w:trHeight w:val="440"/>
        </w:trPr>
        <w:tc>
          <w:tcPr>
            <w:tcW w:w="582" w:type="dxa"/>
            <w:vMerge/>
            <w:shd w:val="clear" w:color="auto" w:fill="auto"/>
            <w:noWrap/>
            <w:vAlign w:val="center"/>
          </w:tcPr>
          <w:p w14:paraId="421B32F1" w14:textId="77777777" w:rsidR="00BE7BD4" w:rsidRPr="007001F1" w:rsidRDefault="00BE7BD4" w:rsidP="00872D5A">
            <w:pPr>
              <w:jc w:val="center"/>
              <w:rPr>
                <w:color w:val="000000"/>
              </w:rPr>
            </w:pPr>
          </w:p>
        </w:tc>
        <w:tc>
          <w:tcPr>
            <w:tcW w:w="4820" w:type="dxa"/>
            <w:gridSpan w:val="2"/>
            <w:shd w:val="clear" w:color="auto" w:fill="auto"/>
            <w:vAlign w:val="center"/>
          </w:tcPr>
          <w:p w14:paraId="287E163B" w14:textId="77777777"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08279547" w14:textId="77777777" w:rsidR="00BE7BD4" w:rsidRPr="007001F1" w:rsidRDefault="00BE7BD4" w:rsidP="00872D5A">
            <w:pPr>
              <w:jc w:val="center"/>
              <w:rPr>
                <w:color w:val="000000"/>
              </w:rPr>
            </w:pPr>
          </w:p>
        </w:tc>
        <w:tc>
          <w:tcPr>
            <w:tcW w:w="567" w:type="dxa"/>
            <w:shd w:val="clear" w:color="auto" w:fill="auto"/>
            <w:vAlign w:val="center"/>
          </w:tcPr>
          <w:p w14:paraId="71966EFA" w14:textId="77777777" w:rsidR="00BE7BD4" w:rsidRPr="007001F1" w:rsidRDefault="00BE7BD4" w:rsidP="00872D5A">
            <w:pPr>
              <w:jc w:val="center"/>
              <w:rPr>
                <w:color w:val="000000"/>
              </w:rPr>
            </w:pPr>
          </w:p>
        </w:tc>
        <w:tc>
          <w:tcPr>
            <w:tcW w:w="776" w:type="dxa"/>
            <w:shd w:val="clear" w:color="auto" w:fill="auto"/>
            <w:vAlign w:val="center"/>
          </w:tcPr>
          <w:p w14:paraId="332C50C7" w14:textId="77777777" w:rsidR="00BE7BD4" w:rsidRPr="007001F1" w:rsidRDefault="00BE7BD4" w:rsidP="00872D5A">
            <w:pPr>
              <w:jc w:val="center"/>
              <w:rPr>
                <w:color w:val="000000"/>
              </w:rPr>
            </w:pPr>
          </w:p>
        </w:tc>
        <w:tc>
          <w:tcPr>
            <w:tcW w:w="1775" w:type="dxa"/>
            <w:shd w:val="clear" w:color="auto" w:fill="auto"/>
            <w:vAlign w:val="center"/>
          </w:tcPr>
          <w:p w14:paraId="4623A1C2" w14:textId="77777777" w:rsidR="00BE7BD4" w:rsidRPr="007001F1" w:rsidRDefault="00BE7BD4" w:rsidP="00872D5A">
            <w:pPr>
              <w:jc w:val="center"/>
              <w:rPr>
                <w:color w:val="000000"/>
              </w:rPr>
            </w:pPr>
          </w:p>
        </w:tc>
      </w:tr>
      <w:tr w:rsidR="00BE7BD4" w:rsidRPr="007001F1" w14:paraId="13E680A0" w14:textId="77777777" w:rsidTr="002D20F9">
        <w:trPr>
          <w:trHeight w:val="441"/>
        </w:trPr>
        <w:tc>
          <w:tcPr>
            <w:tcW w:w="582" w:type="dxa"/>
            <w:vMerge/>
            <w:shd w:val="clear" w:color="auto" w:fill="auto"/>
            <w:noWrap/>
            <w:vAlign w:val="center"/>
          </w:tcPr>
          <w:p w14:paraId="3054C40F" w14:textId="77777777" w:rsidR="00BE7BD4" w:rsidRPr="007001F1" w:rsidRDefault="00BE7BD4" w:rsidP="00872D5A">
            <w:pPr>
              <w:jc w:val="center"/>
              <w:rPr>
                <w:color w:val="000000"/>
              </w:rPr>
            </w:pPr>
          </w:p>
        </w:tc>
        <w:tc>
          <w:tcPr>
            <w:tcW w:w="4820" w:type="dxa"/>
            <w:gridSpan w:val="2"/>
            <w:shd w:val="clear" w:color="auto" w:fill="auto"/>
            <w:vAlign w:val="center"/>
          </w:tcPr>
          <w:p w14:paraId="3EF230E4" w14:textId="77777777" w:rsidR="00BE7BD4" w:rsidRPr="007001F1" w:rsidDel="00BE7BD4" w:rsidRDefault="00BE7BD4" w:rsidP="00EC29DA">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6C4A7291" w14:textId="77777777" w:rsidR="00BE7BD4" w:rsidRPr="007001F1" w:rsidRDefault="00BE7BD4" w:rsidP="00872D5A">
            <w:pPr>
              <w:jc w:val="center"/>
              <w:rPr>
                <w:color w:val="000000"/>
              </w:rPr>
            </w:pPr>
          </w:p>
        </w:tc>
        <w:tc>
          <w:tcPr>
            <w:tcW w:w="567" w:type="dxa"/>
            <w:shd w:val="clear" w:color="auto" w:fill="auto"/>
            <w:vAlign w:val="center"/>
          </w:tcPr>
          <w:p w14:paraId="7F1A1969" w14:textId="77777777" w:rsidR="00BE7BD4" w:rsidRPr="007001F1" w:rsidRDefault="00BE7BD4" w:rsidP="00872D5A">
            <w:pPr>
              <w:jc w:val="center"/>
              <w:rPr>
                <w:color w:val="000000"/>
              </w:rPr>
            </w:pPr>
          </w:p>
        </w:tc>
        <w:tc>
          <w:tcPr>
            <w:tcW w:w="776" w:type="dxa"/>
            <w:shd w:val="clear" w:color="auto" w:fill="auto"/>
            <w:vAlign w:val="center"/>
          </w:tcPr>
          <w:p w14:paraId="274DD159" w14:textId="77777777" w:rsidR="00BE7BD4" w:rsidRPr="007001F1" w:rsidRDefault="00BE7BD4" w:rsidP="00872D5A">
            <w:pPr>
              <w:jc w:val="center"/>
              <w:rPr>
                <w:color w:val="000000"/>
              </w:rPr>
            </w:pPr>
          </w:p>
        </w:tc>
        <w:tc>
          <w:tcPr>
            <w:tcW w:w="1775" w:type="dxa"/>
            <w:shd w:val="clear" w:color="auto" w:fill="auto"/>
            <w:vAlign w:val="center"/>
          </w:tcPr>
          <w:p w14:paraId="6F651514" w14:textId="77777777" w:rsidR="00BE7BD4" w:rsidRPr="007001F1" w:rsidRDefault="00BE7BD4" w:rsidP="00872D5A">
            <w:pPr>
              <w:jc w:val="center"/>
              <w:rPr>
                <w:color w:val="000000"/>
              </w:rPr>
            </w:pPr>
          </w:p>
        </w:tc>
      </w:tr>
      <w:tr w:rsidR="00480283" w:rsidRPr="007001F1" w14:paraId="7483CB3D" w14:textId="77777777" w:rsidTr="002D20F9">
        <w:trPr>
          <w:trHeight w:val="20"/>
        </w:trPr>
        <w:tc>
          <w:tcPr>
            <w:tcW w:w="582" w:type="dxa"/>
            <w:shd w:val="clear" w:color="auto" w:fill="auto"/>
            <w:noWrap/>
            <w:vAlign w:val="center"/>
            <w:hideMark/>
          </w:tcPr>
          <w:p w14:paraId="0CE14462" w14:textId="77777777"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909174E" w14:textId="77777777"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2CCFCB8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3AC0AD40"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CC33F9A"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396BB822" w14:textId="77777777" w:rsidR="00480283" w:rsidRPr="007001F1" w:rsidRDefault="00480283" w:rsidP="00872D5A">
            <w:pPr>
              <w:jc w:val="center"/>
              <w:rPr>
                <w:color w:val="000000"/>
              </w:rPr>
            </w:pPr>
            <w:r w:rsidRPr="007001F1">
              <w:rPr>
                <w:color w:val="000000"/>
                <w:sz w:val="22"/>
                <w:szCs w:val="22"/>
              </w:rPr>
              <w:t> </w:t>
            </w:r>
          </w:p>
        </w:tc>
      </w:tr>
      <w:tr w:rsidR="00480283" w:rsidRPr="007001F1" w14:paraId="2A6D7EEC" w14:textId="77777777" w:rsidTr="002D20F9">
        <w:trPr>
          <w:trHeight w:val="20"/>
        </w:trPr>
        <w:tc>
          <w:tcPr>
            <w:tcW w:w="582" w:type="dxa"/>
            <w:shd w:val="clear" w:color="auto" w:fill="auto"/>
            <w:noWrap/>
            <w:vAlign w:val="center"/>
            <w:hideMark/>
          </w:tcPr>
          <w:p w14:paraId="7F18C9A9" w14:textId="77777777"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74FD44D0" w14:textId="77777777"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345D97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19B4BED1"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460912D2"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523D349" w14:textId="77777777" w:rsidR="00480283" w:rsidRPr="007001F1" w:rsidRDefault="00480283" w:rsidP="00872D5A">
            <w:pPr>
              <w:jc w:val="center"/>
              <w:rPr>
                <w:color w:val="000000"/>
              </w:rPr>
            </w:pPr>
            <w:r w:rsidRPr="007001F1">
              <w:rPr>
                <w:color w:val="000000"/>
                <w:sz w:val="22"/>
                <w:szCs w:val="22"/>
              </w:rPr>
              <w:t> </w:t>
            </w:r>
          </w:p>
        </w:tc>
      </w:tr>
      <w:tr w:rsidR="00480283" w:rsidRPr="007001F1" w14:paraId="16FE00E8" w14:textId="77777777" w:rsidTr="002D20F9">
        <w:trPr>
          <w:trHeight w:val="20"/>
        </w:trPr>
        <w:tc>
          <w:tcPr>
            <w:tcW w:w="582" w:type="dxa"/>
            <w:shd w:val="clear" w:color="auto" w:fill="auto"/>
            <w:noWrap/>
            <w:vAlign w:val="center"/>
            <w:hideMark/>
          </w:tcPr>
          <w:p w14:paraId="45AAF0B0" w14:textId="77777777"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14:paraId="49E05851" w14:textId="77777777"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EA9071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75822498"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CC2C53F"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715B642" w14:textId="77777777" w:rsidR="00480283" w:rsidRPr="007001F1" w:rsidRDefault="00480283" w:rsidP="00872D5A">
            <w:pPr>
              <w:jc w:val="center"/>
              <w:rPr>
                <w:color w:val="000000"/>
              </w:rPr>
            </w:pPr>
            <w:r w:rsidRPr="007001F1">
              <w:rPr>
                <w:color w:val="000000"/>
                <w:sz w:val="22"/>
                <w:szCs w:val="22"/>
              </w:rPr>
              <w:t> </w:t>
            </w:r>
          </w:p>
        </w:tc>
      </w:tr>
      <w:tr w:rsidR="00480283" w:rsidRPr="007001F1" w14:paraId="0E9191CC" w14:textId="77777777" w:rsidTr="002D20F9">
        <w:trPr>
          <w:trHeight w:val="20"/>
        </w:trPr>
        <w:tc>
          <w:tcPr>
            <w:tcW w:w="582" w:type="dxa"/>
            <w:shd w:val="clear" w:color="auto" w:fill="auto"/>
            <w:noWrap/>
            <w:vAlign w:val="center"/>
            <w:hideMark/>
          </w:tcPr>
          <w:p w14:paraId="297592BC" w14:textId="77777777"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14:paraId="1E8AF098" w14:textId="77777777"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33CB6D5"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5B3EEB6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7D8FEEC"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AB861EC" w14:textId="77777777" w:rsidR="00480283" w:rsidRPr="007001F1" w:rsidRDefault="00480283" w:rsidP="00872D5A">
            <w:pPr>
              <w:jc w:val="center"/>
              <w:rPr>
                <w:color w:val="000000"/>
              </w:rPr>
            </w:pPr>
            <w:r w:rsidRPr="007001F1">
              <w:rPr>
                <w:color w:val="000000"/>
                <w:sz w:val="22"/>
                <w:szCs w:val="22"/>
              </w:rPr>
              <w:t> </w:t>
            </w:r>
          </w:p>
        </w:tc>
      </w:tr>
      <w:tr w:rsidR="00480283" w:rsidRPr="007001F1" w14:paraId="141DF563" w14:textId="77777777" w:rsidTr="002D20F9">
        <w:trPr>
          <w:trHeight w:val="20"/>
        </w:trPr>
        <w:tc>
          <w:tcPr>
            <w:tcW w:w="582" w:type="dxa"/>
            <w:shd w:val="clear" w:color="auto" w:fill="auto"/>
            <w:noWrap/>
            <w:vAlign w:val="center"/>
            <w:hideMark/>
          </w:tcPr>
          <w:p w14:paraId="01930AB7" w14:textId="77777777"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14:paraId="010ECC86" w14:textId="77777777"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FC8F371"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4B30155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EAEBF20"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0E6DFA0" w14:textId="77777777" w:rsidR="00480283" w:rsidRPr="007001F1" w:rsidRDefault="00480283" w:rsidP="00872D5A">
            <w:pPr>
              <w:jc w:val="center"/>
              <w:rPr>
                <w:color w:val="000000"/>
              </w:rPr>
            </w:pPr>
            <w:r w:rsidRPr="007001F1">
              <w:rPr>
                <w:color w:val="000000"/>
                <w:sz w:val="22"/>
                <w:szCs w:val="22"/>
              </w:rPr>
              <w:t> </w:t>
            </w:r>
          </w:p>
        </w:tc>
      </w:tr>
      <w:tr w:rsidR="00356E36" w:rsidRPr="007001F1" w14:paraId="4B154772" w14:textId="77777777" w:rsidTr="002D20F9">
        <w:trPr>
          <w:trHeight w:val="20"/>
        </w:trPr>
        <w:tc>
          <w:tcPr>
            <w:tcW w:w="582" w:type="dxa"/>
            <w:shd w:val="clear" w:color="auto" w:fill="auto"/>
            <w:noWrap/>
            <w:vAlign w:val="center"/>
          </w:tcPr>
          <w:p w14:paraId="5C5B9EE5" w14:textId="77777777"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14:paraId="41EB9F6B" w14:textId="77777777"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14:paraId="074F98C0" w14:textId="77777777" w:rsidR="00356E36" w:rsidRPr="007001F1" w:rsidRDefault="00356E36" w:rsidP="00872D5A">
            <w:pPr>
              <w:jc w:val="center"/>
              <w:rPr>
                <w:color w:val="000000"/>
              </w:rPr>
            </w:pPr>
          </w:p>
        </w:tc>
        <w:tc>
          <w:tcPr>
            <w:tcW w:w="567" w:type="dxa"/>
            <w:shd w:val="clear" w:color="auto" w:fill="auto"/>
            <w:vAlign w:val="center"/>
          </w:tcPr>
          <w:p w14:paraId="13A3BF2A" w14:textId="77777777" w:rsidR="00356E36" w:rsidRPr="007001F1" w:rsidRDefault="00356E36" w:rsidP="00872D5A">
            <w:pPr>
              <w:jc w:val="center"/>
              <w:rPr>
                <w:color w:val="000000"/>
              </w:rPr>
            </w:pPr>
          </w:p>
        </w:tc>
        <w:tc>
          <w:tcPr>
            <w:tcW w:w="776" w:type="dxa"/>
            <w:shd w:val="clear" w:color="auto" w:fill="auto"/>
            <w:vAlign w:val="center"/>
          </w:tcPr>
          <w:p w14:paraId="0BE977B1" w14:textId="77777777" w:rsidR="00356E36" w:rsidRPr="007001F1" w:rsidRDefault="00356E36" w:rsidP="00872D5A">
            <w:pPr>
              <w:jc w:val="center"/>
              <w:rPr>
                <w:color w:val="000000"/>
              </w:rPr>
            </w:pPr>
          </w:p>
        </w:tc>
        <w:tc>
          <w:tcPr>
            <w:tcW w:w="1775" w:type="dxa"/>
            <w:shd w:val="clear" w:color="auto" w:fill="auto"/>
            <w:vAlign w:val="center"/>
          </w:tcPr>
          <w:p w14:paraId="16A17514" w14:textId="77777777" w:rsidR="00356E36" w:rsidRPr="007001F1" w:rsidRDefault="00356E36" w:rsidP="00872D5A">
            <w:pPr>
              <w:jc w:val="center"/>
              <w:rPr>
                <w:color w:val="000000"/>
              </w:rPr>
            </w:pPr>
          </w:p>
        </w:tc>
      </w:tr>
      <w:tr w:rsidR="00056008" w:rsidRPr="007001F1" w14:paraId="77BFB4C4" w14:textId="77777777" w:rsidTr="002D20F9">
        <w:trPr>
          <w:trHeight w:val="325"/>
        </w:trPr>
        <w:tc>
          <w:tcPr>
            <w:tcW w:w="582" w:type="dxa"/>
            <w:vMerge w:val="restart"/>
            <w:shd w:val="clear" w:color="auto" w:fill="auto"/>
            <w:noWrap/>
            <w:vAlign w:val="center"/>
            <w:hideMark/>
          </w:tcPr>
          <w:p w14:paraId="0A62CFB0" w14:textId="77777777" w:rsidR="00056008" w:rsidRPr="007001F1" w:rsidRDefault="00056008" w:rsidP="00872D5A">
            <w:pPr>
              <w:jc w:val="center"/>
              <w:rPr>
                <w:color w:val="000000"/>
              </w:rPr>
            </w:pPr>
            <w:r>
              <w:rPr>
                <w:color w:val="000000"/>
                <w:sz w:val="22"/>
                <w:szCs w:val="22"/>
              </w:rPr>
              <w:t>8</w:t>
            </w:r>
          </w:p>
        </w:tc>
        <w:tc>
          <w:tcPr>
            <w:tcW w:w="4820" w:type="dxa"/>
            <w:gridSpan w:val="2"/>
            <w:shd w:val="clear" w:color="auto" w:fill="auto"/>
            <w:vAlign w:val="center"/>
            <w:hideMark/>
          </w:tcPr>
          <w:p w14:paraId="0BC63C4D"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F0413A3"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6A7240DC"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3C2F204C"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76F6DE6B" w14:textId="77777777" w:rsidR="00056008" w:rsidRPr="007001F1" w:rsidRDefault="00056008" w:rsidP="00872D5A">
            <w:pPr>
              <w:jc w:val="center"/>
              <w:rPr>
                <w:color w:val="000000"/>
              </w:rPr>
            </w:pPr>
            <w:r w:rsidRPr="007001F1">
              <w:rPr>
                <w:color w:val="000000"/>
                <w:sz w:val="22"/>
                <w:szCs w:val="22"/>
              </w:rPr>
              <w:t> </w:t>
            </w:r>
          </w:p>
        </w:tc>
      </w:tr>
      <w:tr w:rsidR="00056008" w:rsidRPr="007001F1" w14:paraId="7452C02E" w14:textId="77777777" w:rsidTr="002D20F9">
        <w:trPr>
          <w:trHeight w:val="630"/>
        </w:trPr>
        <w:tc>
          <w:tcPr>
            <w:tcW w:w="582" w:type="dxa"/>
            <w:vMerge/>
            <w:shd w:val="clear" w:color="auto" w:fill="auto"/>
            <w:noWrap/>
            <w:vAlign w:val="center"/>
          </w:tcPr>
          <w:p w14:paraId="1086B3D3" w14:textId="77777777" w:rsidR="00056008" w:rsidRPr="007001F1" w:rsidRDefault="00056008" w:rsidP="00872D5A">
            <w:pPr>
              <w:jc w:val="center"/>
              <w:rPr>
                <w:color w:val="000000"/>
              </w:rPr>
            </w:pPr>
          </w:p>
        </w:tc>
        <w:tc>
          <w:tcPr>
            <w:tcW w:w="4820" w:type="dxa"/>
            <w:gridSpan w:val="2"/>
            <w:shd w:val="clear" w:color="auto" w:fill="auto"/>
            <w:vAlign w:val="center"/>
          </w:tcPr>
          <w:p w14:paraId="1AAD596E"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74C9826" w14:textId="77777777" w:rsidR="00056008" w:rsidRPr="007001F1" w:rsidRDefault="00056008" w:rsidP="00872D5A">
            <w:pPr>
              <w:jc w:val="center"/>
              <w:rPr>
                <w:color w:val="000000"/>
              </w:rPr>
            </w:pPr>
          </w:p>
        </w:tc>
        <w:tc>
          <w:tcPr>
            <w:tcW w:w="567" w:type="dxa"/>
            <w:shd w:val="clear" w:color="auto" w:fill="auto"/>
            <w:vAlign w:val="center"/>
          </w:tcPr>
          <w:p w14:paraId="20758C59" w14:textId="77777777" w:rsidR="00056008" w:rsidRPr="007001F1" w:rsidRDefault="00056008" w:rsidP="00872D5A">
            <w:pPr>
              <w:jc w:val="center"/>
              <w:rPr>
                <w:color w:val="000000"/>
              </w:rPr>
            </w:pPr>
          </w:p>
        </w:tc>
        <w:tc>
          <w:tcPr>
            <w:tcW w:w="776" w:type="dxa"/>
            <w:shd w:val="clear" w:color="auto" w:fill="auto"/>
            <w:vAlign w:val="center"/>
          </w:tcPr>
          <w:p w14:paraId="5896020E" w14:textId="77777777" w:rsidR="00056008" w:rsidRPr="007001F1" w:rsidRDefault="00056008" w:rsidP="00872D5A">
            <w:pPr>
              <w:jc w:val="center"/>
              <w:rPr>
                <w:color w:val="000000"/>
              </w:rPr>
            </w:pPr>
          </w:p>
        </w:tc>
        <w:tc>
          <w:tcPr>
            <w:tcW w:w="1775" w:type="dxa"/>
            <w:shd w:val="clear" w:color="auto" w:fill="auto"/>
            <w:vAlign w:val="center"/>
          </w:tcPr>
          <w:p w14:paraId="0DD9B71E" w14:textId="77777777" w:rsidR="00056008" w:rsidRPr="007001F1" w:rsidRDefault="00056008" w:rsidP="00872D5A">
            <w:pPr>
              <w:jc w:val="center"/>
              <w:rPr>
                <w:color w:val="000000"/>
              </w:rPr>
            </w:pPr>
          </w:p>
        </w:tc>
      </w:tr>
      <w:tr w:rsidR="00480283" w:rsidRPr="007001F1" w14:paraId="58FDD4F6" w14:textId="77777777" w:rsidTr="002D20F9">
        <w:trPr>
          <w:trHeight w:val="20"/>
        </w:trPr>
        <w:tc>
          <w:tcPr>
            <w:tcW w:w="582" w:type="dxa"/>
            <w:shd w:val="clear" w:color="auto" w:fill="auto"/>
            <w:noWrap/>
            <w:vAlign w:val="center"/>
            <w:hideMark/>
          </w:tcPr>
          <w:p w14:paraId="25A38D17" w14:textId="77777777"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14:paraId="0E685FE2"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5533213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258F0D95"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7C08E098"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B9D34C1" w14:textId="77777777" w:rsidR="00480283" w:rsidRPr="007001F1" w:rsidRDefault="00480283" w:rsidP="00872D5A">
            <w:pPr>
              <w:jc w:val="center"/>
              <w:rPr>
                <w:color w:val="000000"/>
              </w:rPr>
            </w:pPr>
            <w:r w:rsidRPr="007001F1">
              <w:rPr>
                <w:color w:val="000000"/>
                <w:sz w:val="22"/>
                <w:szCs w:val="22"/>
              </w:rPr>
              <w:t> </w:t>
            </w:r>
          </w:p>
        </w:tc>
      </w:tr>
      <w:tr w:rsidR="00480283" w:rsidRPr="007001F1" w14:paraId="17666BA6" w14:textId="77777777" w:rsidTr="002D20F9">
        <w:trPr>
          <w:trHeight w:val="300"/>
        </w:trPr>
        <w:tc>
          <w:tcPr>
            <w:tcW w:w="3559" w:type="dxa"/>
            <w:gridSpan w:val="2"/>
            <w:shd w:val="clear" w:color="auto" w:fill="auto"/>
            <w:vAlign w:val="center"/>
            <w:hideMark/>
          </w:tcPr>
          <w:p w14:paraId="1CDFBD28" w14:textId="77777777"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14:paraId="4E686E90" w14:textId="77777777" w:rsidR="00480283" w:rsidRPr="007001F1" w:rsidRDefault="00480283" w:rsidP="00872D5A">
            <w:pPr>
              <w:rPr>
                <w:color w:val="000000"/>
              </w:rPr>
            </w:pPr>
            <w:r w:rsidRPr="007001F1">
              <w:rPr>
                <w:color w:val="000000"/>
                <w:sz w:val="22"/>
                <w:szCs w:val="22"/>
              </w:rPr>
              <w:t> </w:t>
            </w:r>
          </w:p>
        </w:tc>
      </w:tr>
      <w:tr w:rsidR="00480283" w:rsidRPr="007001F1" w14:paraId="735FFCA3" w14:textId="77777777" w:rsidTr="002D20F9">
        <w:trPr>
          <w:trHeight w:val="300"/>
        </w:trPr>
        <w:tc>
          <w:tcPr>
            <w:tcW w:w="3559" w:type="dxa"/>
            <w:gridSpan w:val="2"/>
            <w:shd w:val="clear" w:color="auto" w:fill="auto"/>
            <w:vAlign w:val="center"/>
            <w:hideMark/>
          </w:tcPr>
          <w:p w14:paraId="4F3C70E8" w14:textId="77777777"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14:paraId="5CC4578F" w14:textId="77777777" w:rsidR="00480283" w:rsidRPr="007001F1" w:rsidRDefault="00480283" w:rsidP="00872D5A">
            <w:pPr>
              <w:rPr>
                <w:color w:val="000000"/>
              </w:rPr>
            </w:pPr>
            <w:r w:rsidRPr="007001F1">
              <w:rPr>
                <w:color w:val="000000"/>
                <w:sz w:val="22"/>
                <w:szCs w:val="22"/>
              </w:rPr>
              <w:t> </w:t>
            </w:r>
          </w:p>
        </w:tc>
      </w:tr>
      <w:tr w:rsidR="00480283" w:rsidRPr="007001F1" w14:paraId="56936F5F" w14:textId="77777777" w:rsidTr="002D20F9">
        <w:trPr>
          <w:trHeight w:val="300"/>
        </w:trPr>
        <w:tc>
          <w:tcPr>
            <w:tcW w:w="3559" w:type="dxa"/>
            <w:gridSpan w:val="2"/>
            <w:shd w:val="clear" w:color="000000" w:fill="FFFFFF"/>
            <w:vAlign w:val="center"/>
            <w:hideMark/>
          </w:tcPr>
          <w:p w14:paraId="446BE470"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7A2773D3" w14:textId="77777777" w:rsidR="00480283" w:rsidRPr="007001F1" w:rsidRDefault="00480283" w:rsidP="00872D5A">
            <w:pPr>
              <w:rPr>
                <w:color w:val="000000"/>
              </w:rPr>
            </w:pPr>
            <w:r w:rsidRPr="007001F1">
              <w:rPr>
                <w:color w:val="000000"/>
                <w:sz w:val="22"/>
                <w:szCs w:val="22"/>
              </w:rPr>
              <w:t> </w:t>
            </w:r>
          </w:p>
        </w:tc>
      </w:tr>
      <w:tr w:rsidR="00480283" w:rsidRPr="007001F1" w14:paraId="1C1B7CAE" w14:textId="77777777" w:rsidTr="002D20F9">
        <w:trPr>
          <w:trHeight w:val="300"/>
        </w:trPr>
        <w:tc>
          <w:tcPr>
            <w:tcW w:w="9087" w:type="dxa"/>
            <w:gridSpan w:val="7"/>
            <w:shd w:val="clear" w:color="auto" w:fill="auto"/>
            <w:noWrap/>
            <w:vAlign w:val="bottom"/>
            <w:hideMark/>
          </w:tcPr>
          <w:p w14:paraId="712463F4" w14:textId="77777777" w:rsidR="00480283" w:rsidRPr="007001F1" w:rsidRDefault="00480283" w:rsidP="00872D5A">
            <w:pPr>
              <w:jc w:val="center"/>
              <w:rPr>
                <w:color w:val="000000"/>
              </w:rPr>
            </w:pPr>
            <w:r w:rsidRPr="007001F1">
              <w:rPr>
                <w:color w:val="000000"/>
                <w:sz w:val="22"/>
                <w:szCs w:val="22"/>
              </w:rPr>
              <w:t> </w:t>
            </w:r>
          </w:p>
        </w:tc>
      </w:tr>
      <w:tr w:rsidR="00480283" w:rsidRPr="007001F1" w14:paraId="6D01C863" w14:textId="77777777" w:rsidTr="002D20F9">
        <w:trPr>
          <w:trHeight w:val="300"/>
        </w:trPr>
        <w:tc>
          <w:tcPr>
            <w:tcW w:w="3559" w:type="dxa"/>
            <w:gridSpan w:val="2"/>
            <w:shd w:val="clear" w:color="000000" w:fill="FFFFFF"/>
            <w:vAlign w:val="center"/>
            <w:hideMark/>
          </w:tcPr>
          <w:p w14:paraId="658AEE8F" w14:textId="77777777"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14:paraId="1DEECB81" w14:textId="77777777" w:rsidR="00480283" w:rsidRPr="007001F1" w:rsidRDefault="00480283" w:rsidP="00872D5A">
            <w:pPr>
              <w:rPr>
                <w:color w:val="000000"/>
              </w:rPr>
            </w:pPr>
            <w:r w:rsidRPr="007001F1">
              <w:rPr>
                <w:color w:val="000000"/>
                <w:sz w:val="22"/>
                <w:szCs w:val="22"/>
              </w:rPr>
              <w:t> </w:t>
            </w:r>
          </w:p>
        </w:tc>
      </w:tr>
      <w:tr w:rsidR="00480283" w:rsidRPr="007001F1" w14:paraId="69D37B36" w14:textId="77777777" w:rsidTr="002D20F9">
        <w:trPr>
          <w:trHeight w:val="300"/>
        </w:trPr>
        <w:tc>
          <w:tcPr>
            <w:tcW w:w="3559" w:type="dxa"/>
            <w:gridSpan w:val="2"/>
            <w:shd w:val="clear" w:color="000000" w:fill="FFFFFF"/>
            <w:vAlign w:val="center"/>
            <w:hideMark/>
          </w:tcPr>
          <w:p w14:paraId="78716477" w14:textId="77777777"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14:paraId="312815A7" w14:textId="77777777" w:rsidR="00480283" w:rsidRPr="007001F1" w:rsidRDefault="00480283" w:rsidP="00872D5A">
            <w:pPr>
              <w:rPr>
                <w:color w:val="000000"/>
              </w:rPr>
            </w:pPr>
            <w:r w:rsidRPr="007001F1">
              <w:rPr>
                <w:color w:val="000000"/>
                <w:sz w:val="22"/>
                <w:szCs w:val="22"/>
              </w:rPr>
              <w:t> </w:t>
            </w:r>
          </w:p>
        </w:tc>
      </w:tr>
      <w:tr w:rsidR="00480283" w:rsidRPr="007001F1" w14:paraId="6598022E" w14:textId="77777777" w:rsidTr="002D20F9">
        <w:trPr>
          <w:trHeight w:val="300"/>
        </w:trPr>
        <w:tc>
          <w:tcPr>
            <w:tcW w:w="3559" w:type="dxa"/>
            <w:gridSpan w:val="2"/>
            <w:shd w:val="clear" w:color="000000" w:fill="FFFFFF"/>
            <w:vAlign w:val="center"/>
            <w:hideMark/>
          </w:tcPr>
          <w:p w14:paraId="712AB4C2"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0E657722" w14:textId="77777777" w:rsidR="00480283" w:rsidRPr="007001F1" w:rsidRDefault="00480283" w:rsidP="00872D5A">
            <w:pPr>
              <w:rPr>
                <w:color w:val="000000"/>
              </w:rPr>
            </w:pPr>
            <w:r w:rsidRPr="007001F1">
              <w:rPr>
                <w:color w:val="000000"/>
                <w:sz w:val="22"/>
                <w:szCs w:val="22"/>
              </w:rPr>
              <w:t> </w:t>
            </w:r>
          </w:p>
        </w:tc>
      </w:tr>
    </w:tbl>
    <w:p w14:paraId="13988CB5" w14:textId="77777777" w:rsidR="00391DED" w:rsidRDefault="00391DED"/>
    <w:p w14:paraId="5E5AC81B" w14:textId="77777777" w:rsidR="002D20F9" w:rsidRDefault="0006614A" w:rsidP="003E1143">
      <w:pPr>
        <w:spacing w:after="160" w:line="259" w:lineRule="auto"/>
      </w:pPr>
      <w:r>
        <w:br w:type="page"/>
      </w:r>
    </w:p>
    <w:p w14:paraId="5BBB912B" w14:textId="77777777" w:rsidR="002D20F9" w:rsidRPr="007001F1" w:rsidRDefault="002D20F9"/>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7F71C311" w14:textId="77777777" w:rsidTr="0006614A">
        <w:trPr>
          <w:trHeight w:val="645"/>
        </w:trPr>
        <w:tc>
          <w:tcPr>
            <w:tcW w:w="9087" w:type="dxa"/>
            <w:gridSpan w:val="7"/>
            <w:shd w:val="clear" w:color="000000" w:fill="60497A"/>
            <w:vAlign w:val="center"/>
            <w:hideMark/>
          </w:tcPr>
          <w:p w14:paraId="45BD04E6" w14:textId="77777777"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2505"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2505"/>
          </w:p>
        </w:tc>
      </w:tr>
      <w:tr w:rsidR="00391DED" w:rsidRPr="007001F1" w14:paraId="49B847A4" w14:textId="77777777" w:rsidTr="0006614A">
        <w:trPr>
          <w:trHeight w:val="330"/>
        </w:trPr>
        <w:tc>
          <w:tcPr>
            <w:tcW w:w="9087" w:type="dxa"/>
            <w:gridSpan w:val="7"/>
            <w:shd w:val="clear" w:color="auto" w:fill="auto"/>
            <w:vAlign w:val="center"/>
            <w:hideMark/>
          </w:tcPr>
          <w:p w14:paraId="4A55695F" w14:textId="77777777"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14:paraId="7536159C" w14:textId="77777777" w:rsidTr="0006614A">
        <w:trPr>
          <w:trHeight w:val="300"/>
        </w:trPr>
        <w:tc>
          <w:tcPr>
            <w:tcW w:w="3559" w:type="dxa"/>
            <w:gridSpan w:val="2"/>
            <w:shd w:val="clear" w:color="auto" w:fill="auto"/>
            <w:vAlign w:val="center"/>
            <w:hideMark/>
          </w:tcPr>
          <w:p w14:paraId="3DA12828" w14:textId="77777777"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6A8E6E9B" w14:textId="77777777" w:rsidR="00391DED" w:rsidRPr="007001F1" w:rsidRDefault="00391DED" w:rsidP="00872D5A">
            <w:pPr>
              <w:rPr>
                <w:color w:val="000000"/>
              </w:rPr>
            </w:pPr>
            <w:r w:rsidRPr="007001F1">
              <w:rPr>
                <w:color w:val="000000"/>
                <w:sz w:val="22"/>
                <w:szCs w:val="22"/>
              </w:rPr>
              <w:t> </w:t>
            </w:r>
          </w:p>
        </w:tc>
      </w:tr>
      <w:tr w:rsidR="00391DED" w:rsidRPr="007001F1" w14:paraId="7619ED3C" w14:textId="77777777" w:rsidTr="0006614A">
        <w:trPr>
          <w:trHeight w:val="660"/>
        </w:trPr>
        <w:tc>
          <w:tcPr>
            <w:tcW w:w="3559" w:type="dxa"/>
            <w:gridSpan w:val="2"/>
            <w:shd w:val="clear" w:color="auto" w:fill="auto"/>
            <w:vAlign w:val="center"/>
            <w:hideMark/>
          </w:tcPr>
          <w:p w14:paraId="36E7F1B1" w14:textId="77777777"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B2FDC0E" w14:textId="77777777" w:rsidR="00391DED" w:rsidRPr="007001F1" w:rsidRDefault="00391DED" w:rsidP="00872D5A">
            <w:pPr>
              <w:rPr>
                <w:color w:val="000000"/>
              </w:rPr>
            </w:pPr>
            <w:r w:rsidRPr="007001F1">
              <w:rPr>
                <w:color w:val="000000"/>
                <w:sz w:val="22"/>
                <w:szCs w:val="22"/>
              </w:rPr>
              <w:t> </w:t>
            </w:r>
          </w:p>
        </w:tc>
      </w:tr>
      <w:tr w:rsidR="00391DED" w:rsidRPr="007001F1" w14:paraId="641B4EE3" w14:textId="77777777" w:rsidTr="0006614A">
        <w:trPr>
          <w:trHeight w:val="330"/>
        </w:trPr>
        <w:tc>
          <w:tcPr>
            <w:tcW w:w="9087" w:type="dxa"/>
            <w:gridSpan w:val="7"/>
            <w:shd w:val="clear" w:color="auto" w:fill="auto"/>
            <w:vAlign w:val="center"/>
            <w:hideMark/>
          </w:tcPr>
          <w:p w14:paraId="5BAF0337" w14:textId="77777777"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14:paraId="79F54C7C" w14:textId="77777777" w:rsidTr="0006614A">
        <w:trPr>
          <w:trHeight w:val="330"/>
        </w:trPr>
        <w:tc>
          <w:tcPr>
            <w:tcW w:w="3559" w:type="dxa"/>
            <w:gridSpan w:val="2"/>
            <w:shd w:val="clear" w:color="auto" w:fill="auto"/>
            <w:vAlign w:val="center"/>
            <w:hideMark/>
          </w:tcPr>
          <w:p w14:paraId="06AE489D" w14:textId="77777777"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72462F5" w14:textId="77777777" w:rsidR="00391DED" w:rsidRPr="007001F1" w:rsidRDefault="00391DED" w:rsidP="00872D5A">
            <w:pPr>
              <w:rPr>
                <w:color w:val="000000"/>
              </w:rPr>
            </w:pPr>
            <w:r w:rsidRPr="007001F1">
              <w:rPr>
                <w:color w:val="000000"/>
                <w:sz w:val="22"/>
                <w:szCs w:val="22"/>
              </w:rPr>
              <w:t> </w:t>
            </w:r>
          </w:p>
        </w:tc>
      </w:tr>
      <w:tr w:rsidR="00391DED" w:rsidRPr="007001F1" w14:paraId="7A535CBA" w14:textId="77777777" w:rsidTr="0006614A">
        <w:trPr>
          <w:trHeight w:val="300"/>
        </w:trPr>
        <w:tc>
          <w:tcPr>
            <w:tcW w:w="3559" w:type="dxa"/>
            <w:gridSpan w:val="2"/>
            <w:shd w:val="clear" w:color="auto" w:fill="auto"/>
            <w:vAlign w:val="center"/>
            <w:hideMark/>
          </w:tcPr>
          <w:p w14:paraId="52841813" w14:textId="77777777"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309C6174" w14:textId="77777777" w:rsidR="00391DED" w:rsidRPr="007001F1" w:rsidRDefault="00391DED" w:rsidP="00872D5A">
            <w:pPr>
              <w:rPr>
                <w:color w:val="000000"/>
              </w:rPr>
            </w:pPr>
            <w:r w:rsidRPr="007001F1">
              <w:rPr>
                <w:color w:val="000000"/>
                <w:sz w:val="22"/>
                <w:szCs w:val="22"/>
              </w:rPr>
              <w:t> </w:t>
            </w:r>
          </w:p>
        </w:tc>
      </w:tr>
      <w:tr w:rsidR="00391DED" w:rsidRPr="007001F1" w14:paraId="0FD47402" w14:textId="77777777" w:rsidTr="0006614A">
        <w:trPr>
          <w:trHeight w:val="300"/>
        </w:trPr>
        <w:tc>
          <w:tcPr>
            <w:tcW w:w="3559" w:type="dxa"/>
            <w:gridSpan w:val="2"/>
            <w:shd w:val="clear" w:color="auto" w:fill="auto"/>
            <w:vAlign w:val="center"/>
            <w:hideMark/>
          </w:tcPr>
          <w:p w14:paraId="6B19579C" w14:textId="77777777"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642E83E" w14:textId="77777777" w:rsidR="00391DED" w:rsidRPr="007001F1" w:rsidRDefault="00391DED" w:rsidP="00872D5A">
            <w:pPr>
              <w:rPr>
                <w:color w:val="000000"/>
              </w:rPr>
            </w:pPr>
            <w:r w:rsidRPr="007001F1">
              <w:rPr>
                <w:color w:val="000000"/>
                <w:sz w:val="22"/>
                <w:szCs w:val="22"/>
              </w:rPr>
              <w:t> </w:t>
            </w:r>
          </w:p>
        </w:tc>
      </w:tr>
      <w:tr w:rsidR="00391DED" w:rsidRPr="007001F1" w14:paraId="170AF61A" w14:textId="77777777" w:rsidTr="0006614A">
        <w:trPr>
          <w:trHeight w:val="300"/>
        </w:trPr>
        <w:tc>
          <w:tcPr>
            <w:tcW w:w="3559" w:type="dxa"/>
            <w:gridSpan w:val="2"/>
            <w:shd w:val="clear" w:color="auto" w:fill="auto"/>
            <w:vAlign w:val="center"/>
            <w:hideMark/>
          </w:tcPr>
          <w:p w14:paraId="64733044" w14:textId="77777777"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0F7BBE" w14:textId="77777777" w:rsidR="00391DED" w:rsidRPr="007001F1" w:rsidRDefault="00391DED" w:rsidP="00872D5A">
            <w:pPr>
              <w:rPr>
                <w:color w:val="000000"/>
              </w:rPr>
            </w:pPr>
            <w:r w:rsidRPr="007001F1">
              <w:rPr>
                <w:color w:val="000000"/>
                <w:sz w:val="22"/>
                <w:szCs w:val="22"/>
              </w:rPr>
              <w:t> </w:t>
            </w:r>
          </w:p>
        </w:tc>
      </w:tr>
      <w:tr w:rsidR="00391DED" w:rsidRPr="007001F1" w14:paraId="218D3B90" w14:textId="77777777" w:rsidTr="0006614A">
        <w:trPr>
          <w:trHeight w:val="330"/>
        </w:trPr>
        <w:tc>
          <w:tcPr>
            <w:tcW w:w="9087" w:type="dxa"/>
            <w:gridSpan w:val="7"/>
            <w:shd w:val="clear" w:color="auto" w:fill="auto"/>
            <w:vAlign w:val="center"/>
            <w:hideMark/>
          </w:tcPr>
          <w:p w14:paraId="1A900144" w14:textId="77777777"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14:paraId="4269F24B" w14:textId="77777777" w:rsidTr="0006614A">
        <w:trPr>
          <w:trHeight w:val="300"/>
        </w:trPr>
        <w:tc>
          <w:tcPr>
            <w:tcW w:w="3559" w:type="dxa"/>
            <w:gridSpan w:val="2"/>
            <w:shd w:val="clear" w:color="auto" w:fill="auto"/>
            <w:vAlign w:val="center"/>
            <w:hideMark/>
          </w:tcPr>
          <w:p w14:paraId="4232BD15" w14:textId="77777777"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8CAA31" w14:textId="77777777" w:rsidR="00391DED" w:rsidRPr="007001F1" w:rsidRDefault="00391DED" w:rsidP="00872D5A">
            <w:pPr>
              <w:rPr>
                <w:color w:val="000000"/>
              </w:rPr>
            </w:pPr>
            <w:r w:rsidRPr="007001F1">
              <w:rPr>
                <w:color w:val="000000"/>
                <w:sz w:val="22"/>
                <w:szCs w:val="22"/>
              </w:rPr>
              <w:t>Nadlimitná zákazka</w:t>
            </w:r>
          </w:p>
        </w:tc>
      </w:tr>
      <w:tr w:rsidR="00391DED" w:rsidRPr="007001F1" w14:paraId="2D657A3B" w14:textId="77777777" w:rsidTr="0006614A">
        <w:trPr>
          <w:trHeight w:val="300"/>
        </w:trPr>
        <w:tc>
          <w:tcPr>
            <w:tcW w:w="3559" w:type="dxa"/>
            <w:gridSpan w:val="2"/>
            <w:shd w:val="clear" w:color="auto" w:fill="auto"/>
            <w:vAlign w:val="center"/>
            <w:hideMark/>
          </w:tcPr>
          <w:p w14:paraId="7580EE93" w14:textId="77777777"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E4D7A9B" w14:textId="77777777"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4C724A93" w14:textId="77777777" w:rsidTr="0006614A">
        <w:trPr>
          <w:trHeight w:val="300"/>
        </w:trPr>
        <w:tc>
          <w:tcPr>
            <w:tcW w:w="3559" w:type="dxa"/>
            <w:gridSpan w:val="2"/>
            <w:shd w:val="clear" w:color="auto" w:fill="auto"/>
            <w:vAlign w:val="center"/>
            <w:hideMark/>
          </w:tcPr>
          <w:p w14:paraId="290EEEE5" w14:textId="77777777"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CEF8947" w14:textId="77777777" w:rsidR="00391DED" w:rsidRPr="007001F1" w:rsidRDefault="00391DED" w:rsidP="00872D5A">
            <w:pPr>
              <w:rPr>
                <w:color w:val="000000"/>
              </w:rPr>
            </w:pPr>
          </w:p>
        </w:tc>
      </w:tr>
      <w:tr w:rsidR="004D0B9F" w:rsidRPr="007001F1" w14:paraId="79964E41" w14:textId="77777777" w:rsidTr="0006614A">
        <w:trPr>
          <w:trHeight w:val="300"/>
        </w:trPr>
        <w:tc>
          <w:tcPr>
            <w:tcW w:w="3559" w:type="dxa"/>
            <w:gridSpan w:val="2"/>
            <w:shd w:val="clear" w:color="auto" w:fill="auto"/>
            <w:vAlign w:val="center"/>
          </w:tcPr>
          <w:p w14:paraId="57A3C4D0"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0C2507B" w14:textId="77777777" w:rsidR="004D0B9F" w:rsidRPr="007001F1" w:rsidRDefault="004D0B9F" w:rsidP="00872D5A">
            <w:pPr>
              <w:rPr>
                <w:color w:val="000000"/>
              </w:rPr>
            </w:pPr>
          </w:p>
        </w:tc>
      </w:tr>
      <w:tr w:rsidR="00391DED" w:rsidRPr="007001F1" w14:paraId="25E39A50" w14:textId="77777777" w:rsidTr="0006614A">
        <w:trPr>
          <w:trHeight w:val="300"/>
        </w:trPr>
        <w:tc>
          <w:tcPr>
            <w:tcW w:w="3559" w:type="dxa"/>
            <w:gridSpan w:val="2"/>
            <w:shd w:val="clear" w:color="auto" w:fill="auto"/>
            <w:vAlign w:val="center"/>
            <w:hideMark/>
          </w:tcPr>
          <w:p w14:paraId="16451012" w14:textId="77777777"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2865123" w14:textId="77777777"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14:paraId="21928F8B" w14:textId="77777777" w:rsidTr="0006614A">
        <w:trPr>
          <w:trHeight w:val="300"/>
        </w:trPr>
        <w:tc>
          <w:tcPr>
            <w:tcW w:w="3559" w:type="dxa"/>
            <w:gridSpan w:val="2"/>
            <w:shd w:val="clear" w:color="auto" w:fill="auto"/>
            <w:vAlign w:val="center"/>
            <w:hideMark/>
          </w:tcPr>
          <w:p w14:paraId="27A3A670" w14:textId="77777777"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C34D314" w14:textId="77777777" w:rsidR="00391DED" w:rsidRPr="007001F1" w:rsidRDefault="00391DED" w:rsidP="00872D5A">
            <w:pPr>
              <w:rPr>
                <w:color w:val="000000"/>
              </w:rPr>
            </w:pPr>
            <w:r w:rsidRPr="007001F1">
              <w:rPr>
                <w:color w:val="000000"/>
                <w:sz w:val="22"/>
                <w:szCs w:val="22"/>
              </w:rPr>
              <w:t> </w:t>
            </w:r>
          </w:p>
        </w:tc>
      </w:tr>
      <w:tr w:rsidR="00391DED" w:rsidRPr="007001F1" w14:paraId="73C85DE5" w14:textId="77777777" w:rsidTr="0006614A">
        <w:trPr>
          <w:trHeight w:val="300"/>
        </w:trPr>
        <w:tc>
          <w:tcPr>
            <w:tcW w:w="3559" w:type="dxa"/>
            <w:gridSpan w:val="2"/>
            <w:shd w:val="clear" w:color="auto" w:fill="auto"/>
            <w:vAlign w:val="center"/>
            <w:hideMark/>
          </w:tcPr>
          <w:p w14:paraId="0E9982D8" w14:textId="77777777"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3D468D" w14:textId="77777777" w:rsidR="00391DED" w:rsidRPr="007001F1" w:rsidRDefault="00391DED" w:rsidP="00872D5A">
            <w:pPr>
              <w:rPr>
                <w:color w:val="000000"/>
              </w:rPr>
            </w:pPr>
            <w:r w:rsidRPr="007001F1">
              <w:rPr>
                <w:color w:val="000000"/>
                <w:sz w:val="22"/>
                <w:szCs w:val="22"/>
              </w:rPr>
              <w:t> </w:t>
            </w:r>
          </w:p>
        </w:tc>
      </w:tr>
      <w:tr w:rsidR="00391DED" w:rsidRPr="007001F1" w14:paraId="17F3FA93" w14:textId="77777777" w:rsidTr="0006614A">
        <w:trPr>
          <w:trHeight w:val="300"/>
        </w:trPr>
        <w:tc>
          <w:tcPr>
            <w:tcW w:w="3559" w:type="dxa"/>
            <w:gridSpan w:val="2"/>
            <w:shd w:val="clear" w:color="auto" w:fill="auto"/>
            <w:vAlign w:val="center"/>
            <w:hideMark/>
          </w:tcPr>
          <w:p w14:paraId="68C70FC0" w14:textId="77777777"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B438CE" w14:textId="77777777" w:rsidR="00391DED" w:rsidRPr="007001F1" w:rsidRDefault="00391DED" w:rsidP="00872D5A">
            <w:pPr>
              <w:rPr>
                <w:color w:val="000000"/>
              </w:rPr>
            </w:pPr>
            <w:r w:rsidRPr="007001F1">
              <w:rPr>
                <w:color w:val="000000"/>
                <w:sz w:val="22"/>
                <w:szCs w:val="22"/>
              </w:rPr>
              <w:t> </w:t>
            </w:r>
          </w:p>
        </w:tc>
      </w:tr>
      <w:tr w:rsidR="00391DED" w:rsidRPr="007001F1" w14:paraId="089F4B2B" w14:textId="77777777" w:rsidTr="0006614A">
        <w:trPr>
          <w:trHeight w:val="300"/>
        </w:trPr>
        <w:tc>
          <w:tcPr>
            <w:tcW w:w="3559" w:type="dxa"/>
            <w:gridSpan w:val="2"/>
            <w:shd w:val="clear" w:color="auto" w:fill="auto"/>
            <w:vAlign w:val="center"/>
            <w:hideMark/>
          </w:tcPr>
          <w:p w14:paraId="05E094AD" w14:textId="77777777"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B457F7" w14:textId="77777777" w:rsidR="00391DED" w:rsidRPr="007001F1" w:rsidRDefault="00391DED" w:rsidP="00872D5A">
            <w:pPr>
              <w:rPr>
                <w:color w:val="000000"/>
              </w:rPr>
            </w:pPr>
            <w:r w:rsidRPr="007001F1">
              <w:rPr>
                <w:color w:val="000000"/>
                <w:sz w:val="22"/>
                <w:szCs w:val="22"/>
              </w:rPr>
              <w:t> </w:t>
            </w:r>
          </w:p>
        </w:tc>
      </w:tr>
      <w:tr w:rsidR="00391DED" w:rsidRPr="007001F1" w14:paraId="012CCB94" w14:textId="77777777" w:rsidTr="0006614A">
        <w:trPr>
          <w:trHeight w:val="300"/>
        </w:trPr>
        <w:tc>
          <w:tcPr>
            <w:tcW w:w="3559" w:type="dxa"/>
            <w:gridSpan w:val="2"/>
            <w:shd w:val="clear" w:color="auto" w:fill="auto"/>
            <w:vAlign w:val="center"/>
            <w:hideMark/>
          </w:tcPr>
          <w:p w14:paraId="62135915" w14:textId="77777777"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1B4D57C4" w14:textId="77777777" w:rsidR="00391DED" w:rsidRPr="007001F1" w:rsidRDefault="00391DED" w:rsidP="00872D5A">
            <w:pPr>
              <w:rPr>
                <w:color w:val="000000"/>
              </w:rPr>
            </w:pPr>
            <w:r w:rsidRPr="007001F1">
              <w:rPr>
                <w:color w:val="000000"/>
                <w:sz w:val="22"/>
                <w:szCs w:val="22"/>
              </w:rPr>
              <w:t> </w:t>
            </w:r>
          </w:p>
        </w:tc>
      </w:tr>
      <w:tr w:rsidR="00391DED" w:rsidRPr="007001F1" w14:paraId="36179C68" w14:textId="77777777" w:rsidTr="0006614A">
        <w:trPr>
          <w:trHeight w:val="300"/>
        </w:trPr>
        <w:tc>
          <w:tcPr>
            <w:tcW w:w="3559" w:type="dxa"/>
            <w:gridSpan w:val="2"/>
            <w:shd w:val="clear" w:color="auto" w:fill="auto"/>
            <w:vAlign w:val="center"/>
            <w:hideMark/>
          </w:tcPr>
          <w:p w14:paraId="2E8AAA48" w14:textId="77777777"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8B36ADF" w14:textId="77777777" w:rsidR="00391DED" w:rsidRPr="007001F1" w:rsidRDefault="00391DED" w:rsidP="00872D5A">
            <w:pPr>
              <w:rPr>
                <w:color w:val="000000"/>
              </w:rPr>
            </w:pPr>
            <w:r w:rsidRPr="007001F1">
              <w:rPr>
                <w:color w:val="000000"/>
                <w:sz w:val="22"/>
                <w:szCs w:val="22"/>
              </w:rPr>
              <w:t> </w:t>
            </w:r>
          </w:p>
        </w:tc>
      </w:tr>
      <w:tr w:rsidR="00391DED" w:rsidRPr="007001F1" w14:paraId="094B830F" w14:textId="77777777" w:rsidTr="0006614A">
        <w:trPr>
          <w:trHeight w:val="300"/>
        </w:trPr>
        <w:tc>
          <w:tcPr>
            <w:tcW w:w="3559" w:type="dxa"/>
            <w:gridSpan w:val="2"/>
            <w:shd w:val="clear" w:color="auto" w:fill="auto"/>
            <w:vAlign w:val="center"/>
            <w:hideMark/>
          </w:tcPr>
          <w:p w14:paraId="42D80421" w14:textId="77777777"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4234CF0" w14:textId="77777777" w:rsidR="00391DED" w:rsidRPr="007001F1" w:rsidRDefault="00391DED" w:rsidP="00872D5A">
            <w:pPr>
              <w:rPr>
                <w:color w:val="000000"/>
              </w:rPr>
            </w:pPr>
            <w:r w:rsidRPr="007001F1">
              <w:rPr>
                <w:color w:val="000000"/>
                <w:sz w:val="22"/>
                <w:szCs w:val="22"/>
              </w:rPr>
              <w:t> </w:t>
            </w:r>
          </w:p>
        </w:tc>
      </w:tr>
      <w:tr w:rsidR="00391DED" w:rsidRPr="007001F1" w14:paraId="5A835A3D" w14:textId="77777777" w:rsidTr="0006614A">
        <w:trPr>
          <w:trHeight w:val="300"/>
        </w:trPr>
        <w:tc>
          <w:tcPr>
            <w:tcW w:w="3559" w:type="dxa"/>
            <w:gridSpan w:val="2"/>
            <w:shd w:val="clear" w:color="auto" w:fill="auto"/>
            <w:vAlign w:val="center"/>
            <w:hideMark/>
          </w:tcPr>
          <w:p w14:paraId="30EF9145" w14:textId="77777777"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1A4CE18" w14:textId="77777777" w:rsidR="00391DED" w:rsidRPr="007001F1" w:rsidRDefault="00391DED" w:rsidP="00872D5A">
            <w:pPr>
              <w:rPr>
                <w:color w:val="000000"/>
              </w:rPr>
            </w:pPr>
            <w:r w:rsidRPr="007001F1">
              <w:rPr>
                <w:color w:val="000000"/>
                <w:sz w:val="22"/>
                <w:szCs w:val="22"/>
              </w:rPr>
              <w:t> </w:t>
            </w:r>
          </w:p>
        </w:tc>
      </w:tr>
      <w:tr w:rsidR="00391DED" w:rsidRPr="007001F1" w14:paraId="33631AE2" w14:textId="77777777" w:rsidTr="0006614A">
        <w:trPr>
          <w:trHeight w:val="315"/>
        </w:trPr>
        <w:tc>
          <w:tcPr>
            <w:tcW w:w="582" w:type="dxa"/>
            <w:shd w:val="clear" w:color="000000" w:fill="60497A"/>
            <w:vAlign w:val="center"/>
            <w:hideMark/>
          </w:tcPr>
          <w:p w14:paraId="7C29C92C" w14:textId="77777777"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79637" w14:textId="77777777"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5EAB84A" w14:textId="77777777"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8ACAF79" w14:textId="77777777"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53D47E76" w14:textId="77777777"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A0455FA" w14:textId="77777777" w:rsidR="00391DED" w:rsidRPr="007001F1" w:rsidRDefault="00391DED" w:rsidP="00872D5A">
            <w:pPr>
              <w:jc w:val="center"/>
              <w:rPr>
                <w:b/>
                <w:bCs/>
                <w:color w:val="FFFFFF"/>
              </w:rPr>
            </w:pPr>
            <w:r w:rsidRPr="007001F1">
              <w:rPr>
                <w:b/>
                <w:bCs/>
                <w:color w:val="FFFFFF"/>
                <w:sz w:val="22"/>
                <w:szCs w:val="22"/>
              </w:rPr>
              <w:t>Poznámka</w:t>
            </w:r>
          </w:p>
        </w:tc>
      </w:tr>
      <w:tr w:rsidR="00BE7BD4" w:rsidRPr="007001F1" w14:paraId="76ECC5E2" w14:textId="77777777" w:rsidTr="0006614A">
        <w:trPr>
          <w:trHeight w:val="367"/>
        </w:trPr>
        <w:tc>
          <w:tcPr>
            <w:tcW w:w="582" w:type="dxa"/>
            <w:vMerge w:val="restart"/>
            <w:shd w:val="clear" w:color="auto" w:fill="auto"/>
            <w:noWrap/>
            <w:vAlign w:val="center"/>
            <w:hideMark/>
          </w:tcPr>
          <w:p w14:paraId="7C0B1961" w14:textId="77777777"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0D990CE" w14:textId="77777777"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4594FE56"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FEDF85D"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75E00CB"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C515313" w14:textId="77777777" w:rsidR="00BE7BD4" w:rsidRPr="007001F1" w:rsidRDefault="00BE7BD4" w:rsidP="00872D5A">
            <w:pPr>
              <w:jc w:val="center"/>
              <w:rPr>
                <w:color w:val="000000"/>
              </w:rPr>
            </w:pPr>
            <w:r w:rsidRPr="007001F1">
              <w:rPr>
                <w:color w:val="000000"/>
                <w:sz w:val="22"/>
                <w:szCs w:val="22"/>
              </w:rPr>
              <w:t> </w:t>
            </w:r>
          </w:p>
        </w:tc>
      </w:tr>
      <w:tr w:rsidR="00BE7BD4" w:rsidRPr="007001F1" w14:paraId="1B5FA585" w14:textId="77777777" w:rsidTr="0006614A">
        <w:trPr>
          <w:trHeight w:val="757"/>
        </w:trPr>
        <w:tc>
          <w:tcPr>
            <w:tcW w:w="582" w:type="dxa"/>
            <w:vMerge/>
            <w:shd w:val="clear" w:color="auto" w:fill="auto"/>
            <w:noWrap/>
            <w:vAlign w:val="center"/>
          </w:tcPr>
          <w:p w14:paraId="747061F7" w14:textId="77777777" w:rsidR="00BE7BD4" w:rsidRPr="007001F1" w:rsidRDefault="00BE7BD4" w:rsidP="00872D5A">
            <w:pPr>
              <w:jc w:val="center"/>
              <w:rPr>
                <w:color w:val="000000"/>
              </w:rPr>
            </w:pPr>
          </w:p>
        </w:tc>
        <w:tc>
          <w:tcPr>
            <w:tcW w:w="4820" w:type="dxa"/>
            <w:gridSpan w:val="2"/>
            <w:shd w:val="clear" w:color="auto" w:fill="auto"/>
            <w:vAlign w:val="center"/>
          </w:tcPr>
          <w:p w14:paraId="166B2C1B" w14:textId="77777777"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887C686" w14:textId="77777777" w:rsidR="00BE7BD4" w:rsidRPr="007001F1" w:rsidRDefault="00BE7BD4" w:rsidP="00872D5A">
            <w:pPr>
              <w:jc w:val="center"/>
              <w:rPr>
                <w:color w:val="000000"/>
              </w:rPr>
            </w:pPr>
          </w:p>
        </w:tc>
        <w:tc>
          <w:tcPr>
            <w:tcW w:w="567" w:type="dxa"/>
            <w:shd w:val="clear" w:color="auto" w:fill="auto"/>
            <w:vAlign w:val="center"/>
          </w:tcPr>
          <w:p w14:paraId="7BD7DDCA" w14:textId="77777777" w:rsidR="00BE7BD4" w:rsidRPr="007001F1" w:rsidRDefault="00BE7BD4" w:rsidP="00872D5A">
            <w:pPr>
              <w:jc w:val="center"/>
              <w:rPr>
                <w:color w:val="000000"/>
              </w:rPr>
            </w:pPr>
          </w:p>
        </w:tc>
        <w:tc>
          <w:tcPr>
            <w:tcW w:w="776" w:type="dxa"/>
            <w:shd w:val="clear" w:color="auto" w:fill="auto"/>
            <w:vAlign w:val="center"/>
          </w:tcPr>
          <w:p w14:paraId="236489CB" w14:textId="77777777" w:rsidR="00BE7BD4" w:rsidRPr="007001F1" w:rsidRDefault="00BE7BD4" w:rsidP="00872D5A">
            <w:pPr>
              <w:jc w:val="center"/>
              <w:rPr>
                <w:color w:val="000000"/>
              </w:rPr>
            </w:pPr>
          </w:p>
        </w:tc>
        <w:tc>
          <w:tcPr>
            <w:tcW w:w="1775" w:type="dxa"/>
            <w:shd w:val="clear" w:color="auto" w:fill="auto"/>
            <w:vAlign w:val="center"/>
          </w:tcPr>
          <w:p w14:paraId="6306EA84" w14:textId="77777777" w:rsidR="00BE7BD4" w:rsidRPr="007001F1" w:rsidRDefault="00BE7BD4" w:rsidP="00872D5A">
            <w:pPr>
              <w:jc w:val="center"/>
              <w:rPr>
                <w:color w:val="000000"/>
              </w:rPr>
            </w:pPr>
          </w:p>
        </w:tc>
      </w:tr>
      <w:tr w:rsidR="00391DED" w:rsidRPr="007001F1" w14:paraId="433FAB29" w14:textId="77777777" w:rsidTr="0006614A">
        <w:trPr>
          <w:trHeight w:val="20"/>
        </w:trPr>
        <w:tc>
          <w:tcPr>
            <w:tcW w:w="582" w:type="dxa"/>
            <w:shd w:val="clear" w:color="auto" w:fill="auto"/>
            <w:noWrap/>
            <w:vAlign w:val="center"/>
            <w:hideMark/>
          </w:tcPr>
          <w:p w14:paraId="3F5D9172" w14:textId="77777777"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03A189C0" w14:textId="77777777"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2E3B3A"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3A30DEA"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5159AEC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78933AB2" w14:textId="77777777" w:rsidR="00391DED" w:rsidRPr="007001F1" w:rsidRDefault="00391DED" w:rsidP="00872D5A">
            <w:pPr>
              <w:jc w:val="center"/>
              <w:rPr>
                <w:color w:val="000000"/>
              </w:rPr>
            </w:pPr>
            <w:r w:rsidRPr="007001F1">
              <w:rPr>
                <w:color w:val="000000"/>
                <w:sz w:val="22"/>
                <w:szCs w:val="22"/>
              </w:rPr>
              <w:t> </w:t>
            </w:r>
          </w:p>
        </w:tc>
      </w:tr>
      <w:tr w:rsidR="00391DED" w:rsidRPr="007001F1" w14:paraId="773B3F72" w14:textId="77777777" w:rsidTr="0006614A">
        <w:trPr>
          <w:trHeight w:val="20"/>
        </w:trPr>
        <w:tc>
          <w:tcPr>
            <w:tcW w:w="582" w:type="dxa"/>
            <w:shd w:val="clear" w:color="auto" w:fill="auto"/>
            <w:noWrap/>
            <w:vAlign w:val="center"/>
            <w:hideMark/>
          </w:tcPr>
          <w:p w14:paraId="7C961E54" w14:textId="77777777"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261685F0" w14:textId="77777777"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 xml:space="preserve">Neboli </w:t>
            </w:r>
            <w:r w:rsidR="006B0182"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14:paraId="491D00C2" w14:textId="77777777" w:rsidR="00391DED" w:rsidRPr="007001F1" w:rsidRDefault="00391DED" w:rsidP="00872D5A">
            <w:pPr>
              <w:jc w:val="center"/>
              <w:rPr>
                <w:color w:val="000000"/>
              </w:rPr>
            </w:pPr>
            <w:r w:rsidRPr="007001F1">
              <w:rPr>
                <w:color w:val="000000"/>
                <w:sz w:val="22"/>
                <w:szCs w:val="22"/>
              </w:rPr>
              <w:lastRenderedPageBreak/>
              <w:t> </w:t>
            </w:r>
          </w:p>
        </w:tc>
        <w:tc>
          <w:tcPr>
            <w:tcW w:w="567" w:type="dxa"/>
            <w:shd w:val="clear" w:color="auto" w:fill="auto"/>
            <w:vAlign w:val="center"/>
            <w:hideMark/>
          </w:tcPr>
          <w:p w14:paraId="78B2F1A2"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03ECC7EB"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2DBE43C9" w14:textId="77777777" w:rsidR="00391DED" w:rsidRPr="007001F1" w:rsidRDefault="00391DED" w:rsidP="00872D5A">
            <w:pPr>
              <w:jc w:val="center"/>
              <w:rPr>
                <w:color w:val="000000"/>
              </w:rPr>
            </w:pPr>
            <w:r w:rsidRPr="007001F1">
              <w:rPr>
                <w:color w:val="000000"/>
                <w:sz w:val="22"/>
                <w:szCs w:val="22"/>
              </w:rPr>
              <w:t> </w:t>
            </w:r>
          </w:p>
        </w:tc>
      </w:tr>
      <w:tr w:rsidR="00056008" w:rsidRPr="007001F1" w14:paraId="2B6FF333" w14:textId="77777777" w:rsidTr="0006614A">
        <w:trPr>
          <w:trHeight w:val="271"/>
        </w:trPr>
        <w:tc>
          <w:tcPr>
            <w:tcW w:w="582" w:type="dxa"/>
            <w:vMerge w:val="restart"/>
            <w:shd w:val="clear" w:color="auto" w:fill="auto"/>
            <w:noWrap/>
            <w:vAlign w:val="center"/>
            <w:hideMark/>
          </w:tcPr>
          <w:p w14:paraId="36FDF8EB" w14:textId="77777777" w:rsidR="00056008" w:rsidRPr="007001F1" w:rsidRDefault="00056008" w:rsidP="00872D5A">
            <w:pPr>
              <w:jc w:val="center"/>
              <w:rPr>
                <w:color w:val="000000"/>
              </w:rPr>
            </w:pPr>
            <w:r w:rsidRPr="007001F1">
              <w:rPr>
                <w:color w:val="000000"/>
                <w:sz w:val="22"/>
                <w:szCs w:val="22"/>
              </w:rPr>
              <w:t>4</w:t>
            </w:r>
          </w:p>
        </w:tc>
        <w:tc>
          <w:tcPr>
            <w:tcW w:w="4820" w:type="dxa"/>
            <w:gridSpan w:val="2"/>
            <w:shd w:val="clear" w:color="auto" w:fill="auto"/>
            <w:vAlign w:val="center"/>
            <w:hideMark/>
          </w:tcPr>
          <w:p w14:paraId="484316A1"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50C7EE5C"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21103164"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0543875F"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0AAD0A47"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B51679" w14:textId="77777777" w:rsidTr="0006614A">
        <w:trPr>
          <w:trHeight w:val="675"/>
        </w:trPr>
        <w:tc>
          <w:tcPr>
            <w:tcW w:w="582" w:type="dxa"/>
            <w:vMerge/>
            <w:shd w:val="clear" w:color="auto" w:fill="auto"/>
            <w:noWrap/>
            <w:vAlign w:val="center"/>
          </w:tcPr>
          <w:p w14:paraId="00D1C838" w14:textId="77777777" w:rsidR="00056008" w:rsidRPr="007001F1" w:rsidRDefault="00056008" w:rsidP="00872D5A">
            <w:pPr>
              <w:jc w:val="center"/>
              <w:rPr>
                <w:color w:val="000000"/>
              </w:rPr>
            </w:pPr>
          </w:p>
        </w:tc>
        <w:tc>
          <w:tcPr>
            <w:tcW w:w="4820" w:type="dxa"/>
            <w:gridSpan w:val="2"/>
            <w:shd w:val="clear" w:color="auto" w:fill="auto"/>
            <w:vAlign w:val="center"/>
          </w:tcPr>
          <w:p w14:paraId="0AFAB3E9"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ED4A186" w14:textId="77777777" w:rsidR="00056008" w:rsidRPr="007001F1" w:rsidRDefault="00056008" w:rsidP="00872D5A">
            <w:pPr>
              <w:jc w:val="center"/>
              <w:rPr>
                <w:color w:val="000000"/>
              </w:rPr>
            </w:pPr>
          </w:p>
        </w:tc>
        <w:tc>
          <w:tcPr>
            <w:tcW w:w="567" w:type="dxa"/>
            <w:shd w:val="clear" w:color="auto" w:fill="auto"/>
            <w:vAlign w:val="center"/>
          </w:tcPr>
          <w:p w14:paraId="4E4579A4" w14:textId="77777777" w:rsidR="00056008" w:rsidRPr="007001F1" w:rsidRDefault="00056008" w:rsidP="00872D5A">
            <w:pPr>
              <w:jc w:val="center"/>
              <w:rPr>
                <w:color w:val="000000"/>
              </w:rPr>
            </w:pPr>
          </w:p>
        </w:tc>
        <w:tc>
          <w:tcPr>
            <w:tcW w:w="776" w:type="dxa"/>
            <w:shd w:val="clear" w:color="auto" w:fill="auto"/>
            <w:vAlign w:val="center"/>
          </w:tcPr>
          <w:p w14:paraId="5A587692" w14:textId="77777777" w:rsidR="00056008" w:rsidRPr="007001F1" w:rsidRDefault="00056008" w:rsidP="00872D5A">
            <w:pPr>
              <w:jc w:val="center"/>
              <w:rPr>
                <w:color w:val="000000"/>
              </w:rPr>
            </w:pPr>
          </w:p>
        </w:tc>
        <w:tc>
          <w:tcPr>
            <w:tcW w:w="1775" w:type="dxa"/>
            <w:shd w:val="clear" w:color="auto" w:fill="auto"/>
            <w:vAlign w:val="center"/>
          </w:tcPr>
          <w:p w14:paraId="0EC9B1C2" w14:textId="77777777" w:rsidR="00056008" w:rsidRPr="007001F1" w:rsidRDefault="00056008" w:rsidP="00872D5A">
            <w:pPr>
              <w:jc w:val="center"/>
              <w:rPr>
                <w:color w:val="000000"/>
              </w:rPr>
            </w:pPr>
          </w:p>
        </w:tc>
      </w:tr>
      <w:tr w:rsidR="00056008" w:rsidRPr="007001F1" w14:paraId="54D11702" w14:textId="77777777" w:rsidTr="0006614A">
        <w:trPr>
          <w:trHeight w:val="675"/>
        </w:trPr>
        <w:tc>
          <w:tcPr>
            <w:tcW w:w="582" w:type="dxa"/>
            <w:vMerge/>
            <w:shd w:val="clear" w:color="auto" w:fill="auto"/>
            <w:noWrap/>
            <w:vAlign w:val="center"/>
          </w:tcPr>
          <w:p w14:paraId="402C063C" w14:textId="77777777" w:rsidR="00056008" w:rsidRPr="007001F1" w:rsidRDefault="00056008" w:rsidP="00872D5A">
            <w:pPr>
              <w:jc w:val="center"/>
              <w:rPr>
                <w:color w:val="000000"/>
              </w:rPr>
            </w:pPr>
          </w:p>
        </w:tc>
        <w:tc>
          <w:tcPr>
            <w:tcW w:w="4820" w:type="dxa"/>
            <w:gridSpan w:val="2"/>
            <w:shd w:val="clear" w:color="auto" w:fill="auto"/>
            <w:vAlign w:val="center"/>
          </w:tcPr>
          <w:p w14:paraId="73F8034F"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CA3F3E6" w14:textId="77777777" w:rsidR="00056008" w:rsidRPr="007001F1" w:rsidRDefault="00056008" w:rsidP="00872D5A">
            <w:pPr>
              <w:jc w:val="center"/>
              <w:rPr>
                <w:color w:val="000000"/>
              </w:rPr>
            </w:pPr>
          </w:p>
        </w:tc>
        <w:tc>
          <w:tcPr>
            <w:tcW w:w="567" w:type="dxa"/>
            <w:shd w:val="clear" w:color="auto" w:fill="auto"/>
            <w:vAlign w:val="center"/>
          </w:tcPr>
          <w:p w14:paraId="08D07E53" w14:textId="77777777" w:rsidR="00056008" w:rsidRPr="007001F1" w:rsidRDefault="00056008" w:rsidP="00872D5A">
            <w:pPr>
              <w:jc w:val="center"/>
              <w:rPr>
                <w:color w:val="000000"/>
              </w:rPr>
            </w:pPr>
          </w:p>
        </w:tc>
        <w:tc>
          <w:tcPr>
            <w:tcW w:w="776" w:type="dxa"/>
            <w:shd w:val="clear" w:color="auto" w:fill="auto"/>
            <w:vAlign w:val="center"/>
          </w:tcPr>
          <w:p w14:paraId="418AD95E" w14:textId="77777777" w:rsidR="00056008" w:rsidRPr="007001F1" w:rsidRDefault="00056008" w:rsidP="00872D5A">
            <w:pPr>
              <w:jc w:val="center"/>
              <w:rPr>
                <w:color w:val="000000"/>
              </w:rPr>
            </w:pPr>
          </w:p>
        </w:tc>
        <w:tc>
          <w:tcPr>
            <w:tcW w:w="1775" w:type="dxa"/>
            <w:shd w:val="clear" w:color="auto" w:fill="auto"/>
            <w:vAlign w:val="center"/>
          </w:tcPr>
          <w:p w14:paraId="06C1D33A" w14:textId="77777777" w:rsidR="00056008" w:rsidRPr="007001F1" w:rsidRDefault="00056008" w:rsidP="00872D5A">
            <w:pPr>
              <w:jc w:val="center"/>
              <w:rPr>
                <w:color w:val="000000"/>
              </w:rPr>
            </w:pPr>
          </w:p>
        </w:tc>
      </w:tr>
      <w:tr w:rsidR="00BE7BD4" w:rsidRPr="007001F1" w14:paraId="6D465BDC" w14:textId="77777777" w:rsidTr="0006614A">
        <w:trPr>
          <w:trHeight w:val="1140"/>
        </w:trPr>
        <w:tc>
          <w:tcPr>
            <w:tcW w:w="582" w:type="dxa"/>
            <w:vMerge w:val="restart"/>
            <w:shd w:val="clear" w:color="auto" w:fill="auto"/>
            <w:noWrap/>
            <w:vAlign w:val="center"/>
            <w:hideMark/>
          </w:tcPr>
          <w:p w14:paraId="746C97BE" w14:textId="77777777"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14:paraId="05064312" w14:textId="77777777"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C47C482"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484A8731"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E31461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735A60F4" w14:textId="77777777" w:rsidR="00BE7BD4" w:rsidRPr="007001F1" w:rsidRDefault="00BE7BD4" w:rsidP="00872D5A">
            <w:pPr>
              <w:jc w:val="center"/>
              <w:rPr>
                <w:color w:val="000000"/>
              </w:rPr>
            </w:pPr>
            <w:r w:rsidRPr="007001F1">
              <w:rPr>
                <w:color w:val="000000"/>
                <w:sz w:val="22"/>
                <w:szCs w:val="22"/>
              </w:rPr>
              <w:t> </w:t>
            </w:r>
          </w:p>
        </w:tc>
      </w:tr>
      <w:tr w:rsidR="00BE7BD4" w:rsidRPr="007001F1" w14:paraId="30BF0204" w14:textId="77777777" w:rsidTr="0006614A">
        <w:trPr>
          <w:trHeight w:val="1140"/>
        </w:trPr>
        <w:tc>
          <w:tcPr>
            <w:tcW w:w="582" w:type="dxa"/>
            <w:vMerge/>
            <w:shd w:val="clear" w:color="auto" w:fill="auto"/>
            <w:noWrap/>
            <w:vAlign w:val="center"/>
          </w:tcPr>
          <w:p w14:paraId="3F3F046D" w14:textId="77777777" w:rsidR="00BE7BD4" w:rsidRPr="007001F1" w:rsidRDefault="00BE7BD4" w:rsidP="00872D5A">
            <w:pPr>
              <w:jc w:val="center"/>
              <w:rPr>
                <w:color w:val="000000"/>
              </w:rPr>
            </w:pPr>
          </w:p>
        </w:tc>
        <w:tc>
          <w:tcPr>
            <w:tcW w:w="4820" w:type="dxa"/>
            <w:gridSpan w:val="2"/>
            <w:shd w:val="clear" w:color="auto" w:fill="auto"/>
            <w:vAlign w:val="center"/>
          </w:tcPr>
          <w:p w14:paraId="6F99AD06" w14:textId="77777777"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14:paraId="758FC0CD" w14:textId="77777777" w:rsidR="00BE7BD4" w:rsidRPr="007001F1" w:rsidRDefault="00BE7BD4" w:rsidP="00872D5A">
            <w:pPr>
              <w:jc w:val="center"/>
              <w:rPr>
                <w:color w:val="000000"/>
              </w:rPr>
            </w:pPr>
          </w:p>
        </w:tc>
        <w:tc>
          <w:tcPr>
            <w:tcW w:w="567" w:type="dxa"/>
            <w:shd w:val="clear" w:color="auto" w:fill="auto"/>
            <w:vAlign w:val="center"/>
          </w:tcPr>
          <w:p w14:paraId="26E481F8" w14:textId="77777777" w:rsidR="00BE7BD4" w:rsidRPr="007001F1" w:rsidRDefault="00BE7BD4" w:rsidP="00872D5A">
            <w:pPr>
              <w:jc w:val="center"/>
              <w:rPr>
                <w:color w:val="000000"/>
              </w:rPr>
            </w:pPr>
          </w:p>
        </w:tc>
        <w:tc>
          <w:tcPr>
            <w:tcW w:w="776" w:type="dxa"/>
            <w:shd w:val="clear" w:color="auto" w:fill="auto"/>
            <w:vAlign w:val="center"/>
          </w:tcPr>
          <w:p w14:paraId="275AC68F" w14:textId="77777777" w:rsidR="00BE7BD4" w:rsidRPr="007001F1" w:rsidRDefault="00BE7BD4" w:rsidP="00872D5A">
            <w:pPr>
              <w:jc w:val="center"/>
              <w:rPr>
                <w:color w:val="000000"/>
              </w:rPr>
            </w:pPr>
          </w:p>
        </w:tc>
        <w:tc>
          <w:tcPr>
            <w:tcW w:w="1775" w:type="dxa"/>
            <w:shd w:val="clear" w:color="auto" w:fill="auto"/>
            <w:vAlign w:val="center"/>
          </w:tcPr>
          <w:p w14:paraId="60803004" w14:textId="77777777" w:rsidR="00BE7BD4" w:rsidRPr="007001F1" w:rsidRDefault="00BE7BD4" w:rsidP="00872D5A">
            <w:pPr>
              <w:jc w:val="center"/>
              <w:rPr>
                <w:color w:val="000000"/>
              </w:rPr>
            </w:pPr>
          </w:p>
        </w:tc>
      </w:tr>
      <w:tr w:rsidR="00391DED" w:rsidRPr="007001F1" w14:paraId="2157EA08" w14:textId="77777777" w:rsidTr="0006614A">
        <w:trPr>
          <w:trHeight w:val="20"/>
        </w:trPr>
        <w:tc>
          <w:tcPr>
            <w:tcW w:w="582" w:type="dxa"/>
            <w:shd w:val="clear" w:color="auto" w:fill="auto"/>
            <w:noWrap/>
            <w:vAlign w:val="center"/>
            <w:hideMark/>
          </w:tcPr>
          <w:p w14:paraId="2ABD10E5" w14:textId="77777777"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14:paraId="323DF8EF" w14:textId="77777777"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0E83B734"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6E17F937"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28C09D15"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056E9E7" w14:textId="77777777" w:rsidR="00391DED" w:rsidRPr="007001F1" w:rsidRDefault="00391DED" w:rsidP="00872D5A">
            <w:pPr>
              <w:jc w:val="center"/>
              <w:rPr>
                <w:color w:val="000000"/>
              </w:rPr>
            </w:pPr>
            <w:r w:rsidRPr="007001F1">
              <w:rPr>
                <w:color w:val="000000"/>
                <w:sz w:val="22"/>
                <w:szCs w:val="22"/>
              </w:rPr>
              <w:t> </w:t>
            </w:r>
          </w:p>
        </w:tc>
      </w:tr>
      <w:tr w:rsidR="00391DED" w:rsidRPr="007001F1" w14:paraId="0648486B" w14:textId="77777777" w:rsidTr="0006614A">
        <w:trPr>
          <w:trHeight w:val="20"/>
        </w:trPr>
        <w:tc>
          <w:tcPr>
            <w:tcW w:w="582" w:type="dxa"/>
            <w:shd w:val="clear" w:color="auto" w:fill="auto"/>
            <w:noWrap/>
            <w:vAlign w:val="center"/>
            <w:hideMark/>
          </w:tcPr>
          <w:p w14:paraId="44BA07B4" w14:textId="77777777" w:rsidR="00391DED" w:rsidRPr="007001F1" w:rsidRDefault="00391DED" w:rsidP="00872D5A">
            <w:pPr>
              <w:jc w:val="center"/>
              <w:rPr>
                <w:color w:val="000000"/>
              </w:rPr>
            </w:pPr>
            <w:r w:rsidRPr="007F627E">
              <w:rPr>
                <w:color w:val="000000"/>
                <w:sz w:val="22"/>
                <w:szCs w:val="22"/>
              </w:rPr>
              <w:t>7</w:t>
            </w:r>
          </w:p>
        </w:tc>
        <w:tc>
          <w:tcPr>
            <w:tcW w:w="4820" w:type="dxa"/>
            <w:gridSpan w:val="2"/>
            <w:shd w:val="clear" w:color="auto" w:fill="auto"/>
            <w:vAlign w:val="center"/>
            <w:hideMark/>
          </w:tcPr>
          <w:p w14:paraId="2FC6619A" w14:textId="77777777"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689B2949"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238BB548"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1B643E1"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856D579" w14:textId="77777777" w:rsidR="00391DED" w:rsidRPr="007001F1" w:rsidRDefault="00391DED" w:rsidP="00872D5A">
            <w:pPr>
              <w:jc w:val="center"/>
              <w:rPr>
                <w:color w:val="000000"/>
              </w:rPr>
            </w:pPr>
            <w:r w:rsidRPr="007001F1">
              <w:rPr>
                <w:color w:val="000000"/>
                <w:sz w:val="22"/>
                <w:szCs w:val="22"/>
              </w:rPr>
              <w:t> </w:t>
            </w:r>
          </w:p>
        </w:tc>
      </w:tr>
      <w:tr w:rsidR="00BE7BD4" w:rsidRPr="007001F1" w14:paraId="03E0C2CD" w14:textId="77777777" w:rsidTr="0006614A">
        <w:trPr>
          <w:trHeight w:val="758"/>
        </w:trPr>
        <w:tc>
          <w:tcPr>
            <w:tcW w:w="582" w:type="dxa"/>
            <w:vMerge w:val="restart"/>
            <w:shd w:val="clear" w:color="auto" w:fill="auto"/>
            <w:noWrap/>
            <w:vAlign w:val="center"/>
            <w:hideMark/>
          </w:tcPr>
          <w:p w14:paraId="1E0EF2F6" w14:textId="77777777"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14:paraId="3E8B82C9" w14:textId="77777777"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09253470"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35950E0"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44809750"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439AE4F"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E22C21" w14:textId="77777777" w:rsidTr="0006614A">
        <w:trPr>
          <w:trHeight w:val="346"/>
        </w:trPr>
        <w:tc>
          <w:tcPr>
            <w:tcW w:w="582" w:type="dxa"/>
            <w:vMerge/>
            <w:shd w:val="clear" w:color="auto" w:fill="auto"/>
            <w:noWrap/>
            <w:vAlign w:val="center"/>
          </w:tcPr>
          <w:p w14:paraId="609DEB7E" w14:textId="77777777" w:rsidR="00BE7BD4" w:rsidRPr="007001F1" w:rsidRDefault="00BE7BD4" w:rsidP="00872D5A">
            <w:pPr>
              <w:jc w:val="center"/>
              <w:rPr>
                <w:color w:val="000000"/>
              </w:rPr>
            </w:pPr>
          </w:p>
        </w:tc>
        <w:tc>
          <w:tcPr>
            <w:tcW w:w="4820" w:type="dxa"/>
            <w:gridSpan w:val="2"/>
            <w:shd w:val="clear" w:color="auto" w:fill="auto"/>
            <w:vAlign w:val="center"/>
          </w:tcPr>
          <w:p w14:paraId="25602362" w14:textId="77777777"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743A1B93" w14:textId="77777777" w:rsidR="00BE7BD4" w:rsidRPr="007001F1" w:rsidRDefault="00BE7BD4" w:rsidP="00872D5A">
            <w:pPr>
              <w:jc w:val="center"/>
              <w:rPr>
                <w:color w:val="000000"/>
              </w:rPr>
            </w:pPr>
          </w:p>
        </w:tc>
        <w:tc>
          <w:tcPr>
            <w:tcW w:w="567" w:type="dxa"/>
            <w:shd w:val="clear" w:color="auto" w:fill="auto"/>
            <w:vAlign w:val="center"/>
          </w:tcPr>
          <w:p w14:paraId="7440C059" w14:textId="77777777" w:rsidR="00BE7BD4" w:rsidRPr="007001F1" w:rsidRDefault="00BE7BD4" w:rsidP="00872D5A">
            <w:pPr>
              <w:jc w:val="center"/>
              <w:rPr>
                <w:color w:val="000000"/>
              </w:rPr>
            </w:pPr>
          </w:p>
        </w:tc>
        <w:tc>
          <w:tcPr>
            <w:tcW w:w="776" w:type="dxa"/>
            <w:shd w:val="clear" w:color="auto" w:fill="auto"/>
            <w:vAlign w:val="center"/>
          </w:tcPr>
          <w:p w14:paraId="7320108A" w14:textId="77777777" w:rsidR="00BE7BD4" w:rsidRPr="007001F1" w:rsidRDefault="00BE7BD4" w:rsidP="00872D5A">
            <w:pPr>
              <w:jc w:val="center"/>
              <w:rPr>
                <w:color w:val="000000"/>
              </w:rPr>
            </w:pPr>
          </w:p>
        </w:tc>
        <w:tc>
          <w:tcPr>
            <w:tcW w:w="1775" w:type="dxa"/>
            <w:shd w:val="clear" w:color="auto" w:fill="auto"/>
            <w:vAlign w:val="center"/>
          </w:tcPr>
          <w:p w14:paraId="302761DD" w14:textId="77777777" w:rsidR="00BE7BD4" w:rsidRPr="007001F1" w:rsidRDefault="00BE7BD4" w:rsidP="00872D5A">
            <w:pPr>
              <w:jc w:val="center"/>
              <w:rPr>
                <w:color w:val="000000"/>
              </w:rPr>
            </w:pPr>
          </w:p>
        </w:tc>
      </w:tr>
      <w:tr w:rsidR="00AC5799" w:rsidRPr="007001F1" w14:paraId="1156E013" w14:textId="77777777" w:rsidTr="0006614A">
        <w:trPr>
          <w:trHeight w:val="20"/>
        </w:trPr>
        <w:tc>
          <w:tcPr>
            <w:tcW w:w="582" w:type="dxa"/>
            <w:shd w:val="clear" w:color="auto" w:fill="auto"/>
            <w:noWrap/>
            <w:vAlign w:val="center"/>
          </w:tcPr>
          <w:p w14:paraId="0CC3EDD2" w14:textId="77777777" w:rsidR="00AC5799" w:rsidRPr="007001F1" w:rsidRDefault="00AC5799" w:rsidP="00AC5799">
            <w:pPr>
              <w:jc w:val="center"/>
              <w:rPr>
                <w:color w:val="000000"/>
              </w:rPr>
            </w:pPr>
            <w:r w:rsidRPr="007F627E">
              <w:rPr>
                <w:color w:val="000000"/>
                <w:sz w:val="22"/>
                <w:szCs w:val="22"/>
              </w:rPr>
              <w:t>9</w:t>
            </w:r>
          </w:p>
        </w:tc>
        <w:tc>
          <w:tcPr>
            <w:tcW w:w="4820" w:type="dxa"/>
            <w:gridSpan w:val="2"/>
            <w:shd w:val="clear" w:color="auto" w:fill="auto"/>
            <w:vAlign w:val="center"/>
          </w:tcPr>
          <w:p w14:paraId="53874045" w14:textId="77777777"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06B96CA3" w14:textId="77777777" w:rsidR="00AC5799" w:rsidRPr="007001F1" w:rsidRDefault="00AC5799" w:rsidP="00AC5799">
            <w:pPr>
              <w:jc w:val="center"/>
              <w:rPr>
                <w:color w:val="000000"/>
              </w:rPr>
            </w:pPr>
          </w:p>
        </w:tc>
        <w:tc>
          <w:tcPr>
            <w:tcW w:w="567" w:type="dxa"/>
            <w:shd w:val="clear" w:color="auto" w:fill="auto"/>
            <w:vAlign w:val="center"/>
          </w:tcPr>
          <w:p w14:paraId="12896D54" w14:textId="77777777" w:rsidR="00AC5799" w:rsidRPr="007001F1" w:rsidRDefault="00AC5799" w:rsidP="00AC5799">
            <w:pPr>
              <w:jc w:val="center"/>
              <w:rPr>
                <w:color w:val="000000"/>
              </w:rPr>
            </w:pPr>
          </w:p>
        </w:tc>
        <w:tc>
          <w:tcPr>
            <w:tcW w:w="776" w:type="dxa"/>
            <w:shd w:val="clear" w:color="auto" w:fill="auto"/>
            <w:vAlign w:val="center"/>
          </w:tcPr>
          <w:p w14:paraId="3D33E743" w14:textId="77777777" w:rsidR="00AC5799" w:rsidRPr="007001F1" w:rsidRDefault="00AC5799" w:rsidP="00AC5799">
            <w:pPr>
              <w:jc w:val="center"/>
              <w:rPr>
                <w:color w:val="000000"/>
              </w:rPr>
            </w:pPr>
          </w:p>
        </w:tc>
        <w:tc>
          <w:tcPr>
            <w:tcW w:w="1775" w:type="dxa"/>
            <w:shd w:val="clear" w:color="auto" w:fill="auto"/>
            <w:vAlign w:val="center"/>
          </w:tcPr>
          <w:p w14:paraId="0B3BD494" w14:textId="77777777" w:rsidR="00AC5799" w:rsidRPr="007001F1" w:rsidRDefault="00AC5799" w:rsidP="00AC5799">
            <w:pPr>
              <w:jc w:val="center"/>
              <w:rPr>
                <w:color w:val="000000"/>
              </w:rPr>
            </w:pPr>
          </w:p>
        </w:tc>
      </w:tr>
      <w:tr w:rsidR="00AC5799" w:rsidRPr="007001F1" w14:paraId="689581CC" w14:textId="77777777" w:rsidTr="0006614A">
        <w:trPr>
          <w:trHeight w:val="20"/>
        </w:trPr>
        <w:tc>
          <w:tcPr>
            <w:tcW w:w="582" w:type="dxa"/>
            <w:shd w:val="clear" w:color="auto" w:fill="auto"/>
            <w:noWrap/>
            <w:vAlign w:val="center"/>
          </w:tcPr>
          <w:p w14:paraId="4CDEF61E" w14:textId="77777777"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14:paraId="2094C61A" w14:textId="77777777"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14:paraId="068087D3" w14:textId="77777777" w:rsidR="00AC5799" w:rsidRPr="007001F1" w:rsidRDefault="00AC5799" w:rsidP="00AC5799">
            <w:pPr>
              <w:jc w:val="center"/>
              <w:rPr>
                <w:color w:val="000000"/>
              </w:rPr>
            </w:pPr>
          </w:p>
        </w:tc>
        <w:tc>
          <w:tcPr>
            <w:tcW w:w="567" w:type="dxa"/>
            <w:shd w:val="clear" w:color="auto" w:fill="auto"/>
            <w:vAlign w:val="center"/>
          </w:tcPr>
          <w:p w14:paraId="0BE75BDC" w14:textId="77777777" w:rsidR="00AC5799" w:rsidRPr="007001F1" w:rsidRDefault="00AC5799" w:rsidP="00AC5799">
            <w:pPr>
              <w:jc w:val="center"/>
              <w:rPr>
                <w:color w:val="000000"/>
              </w:rPr>
            </w:pPr>
          </w:p>
        </w:tc>
        <w:tc>
          <w:tcPr>
            <w:tcW w:w="776" w:type="dxa"/>
            <w:shd w:val="clear" w:color="auto" w:fill="auto"/>
            <w:vAlign w:val="center"/>
          </w:tcPr>
          <w:p w14:paraId="45BBAEDC" w14:textId="77777777" w:rsidR="00AC5799" w:rsidRPr="007001F1" w:rsidRDefault="00AC5799" w:rsidP="00AC5799">
            <w:pPr>
              <w:jc w:val="center"/>
              <w:rPr>
                <w:color w:val="000000"/>
              </w:rPr>
            </w:pPr>
          </w:p>
        </w:tc>
        <w:tc>
          <w:tcPr>
            <w:tcW w:w="1775" w:type="dxa"/>
            <w:shd w:val="clear" w:color="auto" w:fill="auto"/>
            <w:vAlign w:val="center"/>
          </w:tcPr>
          <w:p w14:paraId="4C3000A4" w14:textId="77777777" w:rsidR="00AC5799" w:rsidRPr="007001F1" w:rsidRDefault="00AC5799" w:rsidP="00AC5799">
            <w:pPr>
              <w:jc w:val="center"/>
              <w:rPr>
                <w:color w:val="000000"/>
              </w:rPr>
            </w:pPr>
          </w:p>
        </w:tc>
      </w:tr>
      <w:tr w:rsidR="00BE7BD4" w:rsidRPr="007001F1" w14:paraId="241DE745" w14:textId="77777777" w:rsidTr="0006614A">
        <w:trPr>
          <w:trHeight w:val="386"/>
        </w:trPr>
        <w:tc>
          <w:tcPr>
            <w:tcW w:w="582" w:type="dxa"/>
            <w:vMerge w:val="restart"/>
            <w:shd w:val="clear" w:color="auto" w:fill="auto"/>
            <w:noWrap/>
            <w:vAlign w:val="center"/>
          </w:tcPr>
          <w:p w14:paraId="4AA1505E" w14:textId="77777777"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14:paraId="2994F726" w14:textId="77777777"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DA2DD7" w14:textId="77777777" w:rsidR="00BE7BD4" w:rsidRPr="007001F1" w:rsidRDefault="00BE7BD4" w:rsidP="00872D5A">
            <w:pPr>
              <w:jc w:val="center"/>
              <w:rPr>
                <w:color w:val="000000"/>
              </w:rPr>
            </w:pPr>
          </w:p>
        </w:tc>
        <w:tc>
          <w:tcPr>
            <w:tcW w:w="567" w:type="dxa"/>
            <w:shd w:val="clear" w:color="auto" w:fill="auto"/>
            <w:vAlign w:val="center"/>
          </w:tcPr>
          <w:p w14:paraId="171D846C" w14:textId="77777777" w:rsidR="00BE7BD4" w:rsidRPr="007001F1" w:rsidRDefault="00BE7BD4" w:rsidP="00872D5A">
            <w:pPr>
              <w:jc w:val="center"/>
              <w:rPr>
                <w:color w:val="000000"/>
              </w:rPr>
            </w:pPr>
          </w:p>
        </w:tc>
        <w:tc>
          <w:tcPr>
            <w:tcW w:w="776" w:type="dxa"/>
            <w:shd w:val="clear" w:color="auto" w:fill="auto"/>
            <w:vAlign w:val="center"/>
          </w:tcPr>
          <w:p w14:paraId="626DEB9D" w14:textId="77777777" w:rsidR="00BE7BD4" w:rsidRPr="007001F1" w:rsidRDefault="00BE7BD4" w:rsidP="00872D5A">
            <w:pPr>
              <w:jc w:val="center"/>
              <w:rPr>
                <w:color w:val="000000"/>
              </w:rPr>
            </w:pPr>
          </w:p>
        </w:tc>
        <w:tc>
          <w:tcPr>
            <w:tcW w:w="1775" w:type="dxa"/>
            <w:shd w:val="clear" w:color="auto" w:fill="auto"/>
            <w:vAlign w:val="center"/>
          </w:tcPr>
          <w:p w14:paraId="2DF4D1B5" w14:textId="77777777" w:rsidR="00BE7BD4" w:rsidRPr="007001F1" w:rsidRDefault="00BE7BD4" w:rsidP="00872D5A">
            <w:pPr>
              <w:jc w:val="center"/>
              <w:rPr>
                <w:color w:val="000000"/>
              </w:rPr>
            </w:pPr>
          </w:p>
        </w:tc>
      </w:tr>
      <w:tr w:rsidR="00BE7BD4" w:rsidRPr="007001F1" w14:paraId="521A142F" w14:textId="77777777" w:rsidTr="0006614A">
        <w:trPr>
          <w:trHeight w:val="845"/>
        </w:trPr>
        <w:tc>
          <w:tcPr>
            <w:tcW w:w="582" w:type="dxa"/>
            <w:vMerge/>
            <w:shd w:val="clear" w:color="auto" w:fill="auto"/>
            <w:noWrap/>
            <w:vAlign w:val="center"/>
          </w:tcPr>
          <w:p w14:paraId="2A3E05BA" w14:textId="77777777" w:rsidR="00BE7BD4" w:rsidRPr="007001F1" w:rsidRDefault="00BE7BD4" w:rsidP="00F2042D">
            <w:pPr>
              <w:jc w:val="center"/>
              <w:rPr>
                <w:color w:val="000000"/>
              </w:rPr>
            </w:pPr>
          </w:p>
        </w:tc>
        <w:tc>
          <w:tcPr>
            <w:tcW w:w="4820" w:type="dxa"/>
            <w:gridSpan w:val="2"/>
            <w:shd w:val="clear" w:color="auto" w:fill="auto"/>
            <w:vAlign w:val="center"/>
          </w:tcPr>
          <w:p w14:paraId="286E8B3C" w14:textId="77777777"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33E04E65" w14:textId="77777777" w:rsidR="00BE7BD4" w:rsidRPr="007001F1" w:rsidRDefault="00BE7BD4" w:rsidP="00872D5A">
            <w:pPr>
              <w:jc w:val="center"/>
              <w:rPr>
                <w:color w:val="000000"/>
              </w:rPr>
            </w:pPr>
          </w:p>
        </w:tc>
        <w:tc>
          <w:tcPr>
            <w:tcW w:w="567" w:type="dxa"/>
            <w:shd w:val="clear" w:color="auto" w:fill="auto"/>
            <w:vAlign w:val="center"/>
          </w:tcPr>
          <w:p w14:paraId="3F2C4B1D" w14:textId="77777777" w:rsidR="00BE7BD4" w:rsidRPr="007001F1" w:rsidRDefault="00BE7BD4" w:rsidP="00872D5A">
            <w:pPr>
              <w:jc w:val="center"/>
              <w:rPr>
                <w:color w:val="000000"/>
              </w:rPr>
            </w:pPr>
          </w:p>
        </w:tc>
        <w:tc>
          <w:tcPr>
            <w:tcW w:w="776" w:type="dxa"/>
            <w:shd w:val="clear" w:color="auto" w:fill="auto"/>
            <w:vAlign w:val="center"/>
          </w:tcPr>
          <w:p w14:paraId="214A69E2" w14:textId="77777777" w:rsidR="00BE7BD4" w:rsidRPr="007001F1" w:rsidRDefault="00BE7BD4" w:rsidP="00872D5A">
            <w:pPr>
              <w:jc w:val="center"/>
              <w:rPr>
                <w:color w:val="000000"/>
              </w:rPr>
            </w:pPr>
          </w:p>
        </w:tc>
        <w:tc>
          <w:tcPr>
            <w:tcW w:w="1775" w:type="dxa"/>
            <w:shd w:val="clear" w:color="auto" w:fill="auto"/>
            <w:vAlign w:val="center"/>
          </w:tcPr>
          <w:p w14:paraId="3ECCCE7B" w14:textId="77777777" w:rsidR="00BE7BD4" w:rsidRPr="007001F1" w:rsidRDefault="00BE7BD4" w:rsidP="00872D5A">
            <w:pPr>
              <w:jc w:val="center"/>
              <w:rPr>
                <w:color w:val="000000"/>
              </w:rPr>
            </w:pPr>
          </w:p>
        </w:tc>
      </w:tr>
      <w:tr w:rsidR="00391DED" w:rsidRPr="007001F1" w14:paraId="6B7F494E" w14:textId="77777777" w:rsidTr="0006614A">
        <w:trPr>
          <w:trHeight w:val="20"/>
        </w:trPr>
        <w:tc>
          <w:tcPr>
            <w:tcW w:w="582" w:type="dxa"/>
            <w:shd w:val="clear" w:color="auto" w:fill="auto"/>
            <w:noWrap/>
            <w:vAlign w:val="center"/>
            <w:hideMark/>
          </w:tcPr>
          <w:p w14:paraId="4D851E33" w14:textId="77777777"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14:paraId="06E45D2D" w14:textId="77777777"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01D7483D"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3AFB0B2D"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BE88DF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339B6505" w14:textId="77777777" w:rsidR="00391DED" w:rsidRPr="007001F1" w:rsidRDefault="00391DED" w:rsidP="00872D5A">
            <w:pPr>
              <w:jc w:val="center"/>
              <w:rPr>
                <w:color w:val="000000"/>
              </w:rPr>
            </w:pPr>
            <w:r w:rsidRPr="007001F1">
              <w:rPr>
                <w:color w:val="000000"/>
                <w:sz w:val="22"/>
                <w:szCs w:val="22"/>
              </w:rPr>
              <w:t> </w:t>
            </w:r>
          </w:p>
        </w:tc>
      </w:tr>
      <w:tr w:rsidR="00BC116C" w:rsidRPr="007001F1" w14:paraId="6EE99CF9" w14:textId="77777777" w:rsidTr="0006614A">
        <w:trPr>
          <w:trHeight w:val="20"/>
        </w:trPr>
        <w:tc>
          <w:tcPr>
            <w:tcW w:w="582" w:type="dxa"/>
            <w:shd w:val="clear" w:color="auto" w:fill="auto"/>
            <w:noWrap/>
            <w:vAlign w:val="center"/>
          </w:tcPr>
          <w:p w14:paraId="0D2C2309" w14:textId="77777777"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14:paraId="7148C0BF" w14:textId="77777777"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F174D3C" w14:textId="77777777" w:rsidR="00BC116C" w:rsidRPr="007001F1" w:rsidRDefault="00BC116C" w:rsidP="00872D5A">
            <w:pPr>
              <w:jc w:val="center"/>
              <w:rPr>
                <w:color w:val="000000"/>
              </w:rPr>
            </w:pPr>
          </w:p>
        </w:tc>
        <w:tc>
          <w:tcPr>
            <w:tcW w:w="567" w:type="dxa"/>
            <w:shd w:val="clear" w:color="auto" w:fill="auto"/>
            <w:vAlign w:val="center"/>
          </w:tcPr>
          <w:p w14:paraId="0BFAB55E" w14:textId="77777777" w:rsidR="00BC116C" w:rsidRPr="007001F1" w:rsidRDefault="00BC116C" w:rsidP="00872D5A">
            <w:pPr>
              <w:jc w:val="center"/>
              <w:rPr>
                <w:color w:val="000000"/>
              </w:rPr>
            </w:pPr>
          </w:p>
        </w:tc>
        <w:tc>
          <w:tcPr>
            <w:tcW w:w="776" w:type="dxa"/>
            <w:shd w:val="clear" w:color="auto" w:fill="auto"/>
            <w:vAlign w:val="center"/>
          </w:tcPr>
          <w:p w14:paraId="2C0C7DF6" w14:textId="77777777" w:rsidR="00BC116C" w:rsidRPr="007001F1" w:rsidRDefault="00BC116C" w:rsidP="00872D5A">
            <w:pPr>
              <w:jc w:val="center"/>
              <w:rPr>
                <w:color w:val="000000"/>
              </w:rPr>
            </w:pPr>
          </w:p>
        </w:tc>
        <w:tc>
          <w:tcPr>
            <w:tcW w:w="1775" w:type="dxa"/>
            <w:shd w:val="clear" w:color="auto" w:fill="auto"/>
            <w:vAlign w:val="center"/>
          </w:tcPr>
          <w:p w14:paraId="764923A6" w14:textId="77777777" w:rsidR="00BC116C" w:rsidRPr="007001F1" w:rsidRDefault="00BC116C" w:rsidP="00872D5A">
            <w:pPr>
              <w:jc w:val="center"/>
              <w:rPr>
                <w:color w:val="000000"/>
              </w:rPr>
            </w:pPr>
          </w:p>
        </w:tc>
      </w:tr>
      <w:tr w:rsidR="00391DED" w:rsidRPr="007001F1" w14:paraId="68067FCF" w14:textId="77777777" w:rsidTr="0006614A">
        <w:trPr>
          <w:trHeight w:val="300"/>
        </w:trPr>
        <w:tc>
          <w:tcPr>
            <w:tcW w:w="3559" w:type="dxa"/>
            <w:gridSpan w:val="2"/>
            <w:shd w:val="clear" w:color="auto" w:fill="auto"/>
            <w:vAlign w:val="center"/>
            <w:hideMark/>
          </w:tcPr>
          <w:p w14:paraId="1337FE76" w14:textId="77777777"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14:paraId="6629AE09" w14:textId="77777777" w:rsidR="00391DED" w:rsidRPr="007001F1" w:rsidRDefault="00391DED" w:rsidP="00872D5A">
            <w:pPr>
              <w:rPr>
                <w:color w:val="000000"/>
              </w:rPr>
            </w:pPr>
            <w:r w:rsidRPr="007001F1">
              <w:rPr>
                <w:color w:val="000000"/>
                <w:sz w:val="22"/>
                <w:szCs w:val="22"/>
              </w:rPr>
              <w:t> </w:t>
            </w:r>
          </w:p>
        </w:tc>
      </w:tr>
      <w:tr w:rsidR="00391DED" w:rsidRPr="007001F1" w14:paraId="39D21696" w14:textId="77777777" w:rsidTr="0006614A">
        <w:trPr>
          <w:trHeight w:val="300"/>
        </w:trPr>
        <w:tc>
          <w:tcPr>
            <w:tcW w:w="3559" w:type="dxa"/>
            <w:gridSpan w:val="2"/>
            <w:shd w:val="clear" w:color="auto" w:fill="auto"/>
            <w:vAlign w:val="center"/>
            <w:hideMark/>
          </w:tcPr>
          <w:p w14:paraId="5C6221A8" w14:textId="77777777" w:rsidR="00391DED" w:rsidRPr="007001F1" w:rsidRDefault="00391DED" w:rsidP="00872D5A">
            <w:pPr>
              <w:rPr>
                <w:b/>
                <w:bCs/>
              </w:rPr>
            </w:pPr>
            <w:r w:rsidRPr="007001F1">
              <w:rPr>
                <w:b/>
                <w:bCs/>
                <w:sz w:val="22"/>
                <w:szCs w:val="22"/>
              </w:rPr>
              <w:lastRenderedPageBreak/>
              <w:t>Dátum:</w:t>
            </w:r>
          </w:p>
        </w:tc>
        <w:tc>
          <w:tcPr>
            <w:tcW w:w="5528" w:type="dxa"/>
            <w:gridSpan w:val="5"/>
            <w:shd w:val="clear" w:color="auto" w:fill="auto"/>
            <w:vAlign w:val="center"/>
            <w:hideMark/>
          </w:tcPr>
          <w:p w14:paraId="3BB214BB" w14:textId="77777777" w:rsidR="00391DED" w:rsidRPr="007001F1" w:rsidRDefault="00391DED" w:rsidP="00872D5A">
            <w:pPr>
              <w:rPr>
                <w:color w:val="000000"/>
              </w:rPr>
            </w:pPr>
            <w:r w:rsidRPr="007001F1">
              <w:rPr>
                <w:color w:val="000000"/>
                <w:sz w:val="22"/>
                <w:szCs w:val="22"/>
              </w:rPr>
              <w:t> </w:t>
            </w:r>
          </w:p>
        </w:tc>
      </w:tr>
      <w:tr w:rsidR="00391DED" w:rsidRPr="007001F1" w14:paraId="22F57AC8" w14:textId="77777777" w:rsidTr="0006614A">
        <w:trPr>
          <w:trHeight w:val="300"/>
        </w:trPr>
        <w:tc>
          <w:tcPr>
            <w:tcW w:w="3559" w:type="dxa"/>
            <w:gridSpan w:val="2"/>
            <w:shd w:val="clear" w:color="000000" w:fill="FFFFFF"/>
            <w:vAlign w:val="center"/>
            <w:hideMark/>
          </w:tcPr>
          <w:p w14:paraId="4BB94B5D"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E8D0495" w14:textId="77777777" w:rsidR="00391DED" w:rsidRPr="007001F1" w:rsidRDefault="00391DED" w:rsidP="00872D5A">
            <w:pPr>
              <w:rPr>
                <w:color w:val="000000"/>
              </w:rPr>
            </w:pPr>
            <w:r w:rsidRPr="007001F1">
              <w:rPr>
                <w:color w:val="000000"/>
                <w:sz w:val="22"/>
                <w:szCs w:val="22"/>
              </w:rPr>
              <w:t> </w:t>
            </w:r>
          </w:p>
        </w:tc>
      </w:tr>
      <w:tr w:rsidR="00391DED" w:rsidRPr="007001F1" w14:paraId="07727BC8" w14:textId="77777777" w:rsidTr="0006614A">
        <w:trPr>
          <w:trHeight w:val="300"/>
        </w:trPr>
        <w:tc>
          <w:tcPr>
            <w:tcW w:w="9087" w:type="dxa"/>
            <w:gridSpan w:val="7"/>
            <w:shd w:val="clear" w:color="auto" w:fill="auto"/>
            <w:noWrap/>
            <w:vAlign w:val="bottom"/>
            <w:hideMark/>
          </w:tcPr>
          <w:p w14:paraId="3E741C67" w14:textId="77777777" w:rsidR="00391DED" w:rsidRPr="007001F1" w:rsidRDefault="00391DED" w:rsidP="00872D5A">
            <w:pPr>
              <w:jc w:val="center"/>
              <w:rPr>
                <w:color w:val="000000"/>
              </w:rPr>
            </w:pPr>
            <w:r w:rsidRPr="007001F1">
              <w:rPr>
                <w:color w:val="000000"/>
                <w:sz w:val="22"/>
                <w:szCs w:val="22"/>
              </w:rPr>
              <w:t> </w:t>
            </w:r>
          </w:p>
        </w:tc>
      </w:tr>
      <w:tr w:rsidR="00391DED" w:rsidRPr="007001F1" w14:paraId="435A5788" w14:textId="77777777" w:rsidTr="0006614A">
        <w:trPr>
          <w:trHeight w:val="300"/>
        </w:trPr>
        <w:tc>
          <w:tcPr>
            <w:tcW w:w="3559" w:type="dxa"/>
            <w:gridSpan w:val="2"/>
            <w:shd w:val="clear" w:color="000000" w:fill="FFFFFF"/>
            <w:vAlign w:val="center"/>
            <w:hideMark/>
          </w:tcPr>
          <w:p w14:paraId="4E034B66" w14:textId="77777777"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14:paraId="6F70542E" w14:textId="77777777" w:rsidR="00391DED" w:rsidRPr="007001F1" w:rsidRDefault="00391DED" w:rsidP="00872D5A">
            <w:pPr>
              <w:rPr>
                <w:color w:val="000000"/>
              </w:rPr>
            </w:pPr>
            <w:r w:rsidRPr="007001F1">
              <w:rPr>
                <w:color w:val="000000"/>
                <w:sz w:val="22"/>
                <w:szCs w:val="22"/>
              </w:rPr>
              <w:t> </w:t>
            </w:r>
          </w:p>
        </w:tc>
      </w:tr>
      <w:tr w:rsidR="00391DED" w:rsidRPr="007001F1" w14:paraId="2AE3D32C" w14:textId="77777777" w:rsidTr="0006614A">
        <w:trPr>
          <w:trHeight w:val="300"/>
        </w:trPr>
        <w:tc>
          <w:tcPr>
            <w:tcW w:w="3559" w:type="dxa"/>
            <w:gridSpan w:val="2"/>
            <w:shd w:val="clear" w:color="000000" w:fill="FFFFFF"/>
            <w:vAlign w:val="center"/>
            <w:hideMark/>
          </w:tcPr>
          <w:p w14:paraId="7BDCC8C1" w14:textId="77777777"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14:paraId="600E97D6" w14:textId="77777777" w:rsidR="00391DED" w:rsidRPr="007001F1" w:rsidRDefault="00391DED" w:rsidP="00872D5A">
            <w:pPr>
              <w:rPr>
                <w:color w:val="000000"/>
              </w:rPr>
            </w:pPr>
            <w:r w:rsidRPr="007001F1">
              <w:rPr>
                <w:color w:val="000000"/>
                <w:sz w:val="22"/>
                <w:szCs w:val="22"/>
              </w:rPr>
              <w:t> </w:t>
            </w:r>
          </w:p>
        </w:tc>
      </w:tr>
      <w:tr w:rsidR="00391DED" w:rsidRPr="007001F1" w14:paraId="72A82693" w14:textId="77777777" w:rsidTr="0006614A">
        <w:trPr>
          <w:trHeight w:val="300"/>
        </w:trPr>
        <w:tc>
          <w:tcPr>
            <w:tcW w:w="3559" w:type="dxa"/>
            <w:gridSpan w:val="2"/>
            <w:shd w:val="clear" w:color="000000" w:fill="FFFFFF"/>
            <w:vAlign w:val="center"/>
            <w:hideMark/>
          </w:tcPr>
          <w:p w14:paraId="0128FE14"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CA7F67F" w14:textId="77777777" w:rsidR="00391DED" w:rsidRPr="007001F1" w:rsidRDefault="00391DED" w:rsidP="00872D5A">
            <w:pPr>
              <w:rPr>
                <w:color w:val="000000"/>
              </w:rPr>
            </w:pPr>
            <w:r w:rsidRPr="007001F1">
              <w:rPr>
                <w:color w:val="000000"/>
                <w:sz w:val="22"/>
                <w:szCs w:val="22"/>
              </w:rPr>
              <w:t> </w:t>
            </w:r>
          </w:p>
        </w:tc>
      </w:tr>
    </w:tbl>
    <w:p w14:paraId="37DCC2D6" w14:textId="77777777" w:rsidR="00AC5799" w:rsidRPr="007001F1" w:rsidRDefault="00AC5799"/>
    <w:p w14:paraId="2B2B5D7E" w14:textId="77777777" w:rsidR="00AC5799" w:rsidRPr="007001F1" w:rsidRDefault="00AC579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725CA3AB" w14:textId="77777777" w:rsidTr="0006614A">
        <w:trPr>
          <w:trHeight w:val="645"/>
        </w:trPr>
        <w:tc>
          <w:tcPr>
            <w:tcW w:w="9087" w:type="dxa"/>
            <w:gridSpan w:val="7"/>
            <w:shd w:val="clear" w:color="000000" w:fill="60497A"/>
            <w:vAlign w:val="center"/>
            <w:hideMark/>
          </w:tcPr>
          <w:p w14:paraId="39AE64C5" w14:textId="77777777"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506"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2506"/>
          </w:p>
        </w:tc>
      </w:tr>
      <w:tr w:rsidR="00AC5799" w:rsidRPr="007001F1" w14:paraId="7DE6547D" w14:textId="77777777" w:rsidTr="0006614A">
        <w:trPr>
          <w:trHeight w:val="330"/>
        </w:trPr>
        <w:tc>
          <w:tcPr>
            <w:tcW w:w="9087" w:type="dxa"/>
            <w:gridSpan w:val="7"/>
            <w:shd w:val="clear" w:color="auto" w:fill="auto"/>
            <w:vAlign w:val="center"/>
            <w:hideMark/>
          </w:tcPr>
          <w:p w14:paraId="66FFC99C" w14:textId="77777777"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14:paraId="45C149AD" w14:textId="77777777" w:rsidTr="0006614A">
        <w:trPr>
          <w:trHeight w:val="300"/>
        </w:trPr>
        <w:tc>
          <w:tcPr>
            <w:tcW w:w="3559" w:type="dxa"/>
            <w:gridSpan w:val="2"/>
            <w:shd w:val="clear" w:color="auto" w:fill="auto"/>
            <w:vAlign w:val="center"/>
            <w:hideMark/>
          </w:tcPr>
          <w:p w14:paraId="0844320E" w14:textId="77777777"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B40F344" w14:textId="77777777" w:rsidR="00AC5799" w:rsidRPr="007001F1" w:rsidRDefault="00AC5799" w:rsidP="00872D5A">
            <w:pPr>
              <w:rPr>
                <w:color w:val="000000"/>
              </w:rPr>
            </w:pPr>
            <w:r w:rsidRPr="007001F1">
              <w:rPr>
                <w:color w:val="000000"/>
                <w:sz w:val="22"/>
                <w:szCs w:val="22"/>
              </w:rPr>
              <w:t> </w:t>
            </w:r>
          </w:p>
        </w:tc>
      </w:tr>
      <w:tr w:rsidR="00AC5799" w:rsidRPr="007001F1" w14:paraId="19EC8607" w14:textId="77777777" w:rsidTr="0006614A">
        <w:trPr>
          <w:trHeight w:val="660"/>
        </w:trPr>
        <w:tc>
          <w:tcPr>
            <w:tcW w:w="3559" w:type="dxa"/>
            <w:gridSpan w:val="2"/>
            <w:shd w:val="clear" w:color="auto" w:fill="auto"/>
            <w:vAlign w:val="center"/>
            <w:hideMark/>
          </w:tcPr>
          <w:p w14:paraId="233440C0" w14:textId="77777777"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6A4C37E" w14:textId="77777777" w:rsidR="00AC5799" w:rsidRPr="007001F1" w:rsidRDefault="00AC5799" w:rsidP="00872D5A">
            <w:pPr>
              <w:rPr>
                <w:color w:val="000000"/>
              </w:rPr>
            </w:pPr>
            <w:r w:rsidRPr="007001F1">
              <w:rPr>
                <w:color w:val="000000"/>
                <w:sz w:val="22"/>
                <w:szCs w:val="22"/>
              </w:rPr>
              <w:t> </w:t>
            </w:r>
          </w:p>
        </w:tc>
      </w:tr>
      <w:tr w:rsidR="00AC5799" w:rsidRPr="007001F1" w14:paraId="6EBF1582" w14:textId="77777777" w:rsidTr="0006614A">
        <w:trPr>
          <w:trHeight w:val="330"/>
        </w:trPr>
        <w:tc>
          <w:tcPr>
            <w:tcW w:w="9087" w:type="dxa"/>
            <w:gridSpan w:val="7"/>
            <w:shd w:val="clear" w:color="auto" w:fill="auto"/>
            <w:vAlign w:val="center"/>
            <w:hideMark/>
          </w:tcPr>
          <w:p w14:paraId="21DE7870" w14:textId="77777777"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14:paraId="19A51413" w14:textId="77777777" w:rsidTr="0006614A">
        <w:trPr>
          <w:trHeight w:val="330"/>
        </w:trPr>
        <w:tc>
          <w:tcPr>
            <w:tcW w:w="3559" w:type="dxa"/>
            <w:gridSpan w:val="2"/>
            <w:shd w:val="clear" w:color="auto" w:fill="auto"/>
            <w:vAlign w:val="center"/>
            <w:hideMark/>
          </w:tcPr>
          <w:p w14:paraId="33A91E9A" w14:textId="77777777"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A07D5E1" w14:textId="77777777" w:rsidR="00AC5799" w:rsidRPr="007001F1" w:rsidRDefault="00AC5799" w:rsidP="00872D5A">
            <w:pPr>
              <w:rPr>
                <w:color w:val="000000"/>
              </w:rPr>
            </w:pPr>
            <w:r w:rsidRPr="007001F1">
              <w:rPr>
                <w:color w:val="000000"/>
                <w:sz w:val="22"/>
                <w:szCs w:val="22"/>
              </w:rPr>
              <w:t> </w:t>
            </w:r>
          </w:p>
        </w:tc>
      </w:tr>
      <w:tr w:rsidR="00AC5799" w:rsidRPr="007001F1" w14:paraId="32B2770F" w14:textId="77777777" w:rsidTr="0006614A">
        <w:trPr>
          <w:trHeight w:val="300"/>
        </w:trPr>
        <w:tc>
          <w:tcPr>
            <w:tcW w:w="3559" w:type="dxa"/>
            <w:gridSpan w:val="2"/>
            <w:shd w:val="clear" w:color="auto" w:fill="auto"/>
            <w:vAlign w:val="center"/>
            <w:hideMark/>
          </w:tcPr>
          <w:p w14:paraId="6CFFCFC7" w14:textId="77777777"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CD2EBF2" w14:textId="77777777" w:rsidR="00AC5799" w:rsidRPr="007001F1" w:rsidRDefault="00AC5799" w:rsidP="00872D5A">
            <w:pPr>
              <w:rPr>
                <w:color w:val="000000"/>
              </w:rPr>
            </w:pPr>
            <w:r w:rsidRPr="007001F1">
              <w:rPr>
                <w:color w:val="000000"/>
                <w:sz w:val="22"/>
                <w:szCs w:val="22"/>
              </w:rPr>
              <w:t> </w:t>
            </w:r>
          </w:p>
        </w:tc>
      </w:tr>
      <w:tr w:rsidR="00AC5799" w:rsidRPr="007001F1" w14:paraId="298BA3F6" w14:textId="77777777" w:rsidTr="0006614A">
        <w:trPr>
          <w:trHeight w:val="300"/>
        </w:trPr>
        <w:tc>
          <w:tcPr>
            <w:tcW w:w="3559" w:type="dxa"/>
            <w:gridSpan w:val="2"/>
            <w:shd w:val="clear" w:color="auto" w:fill="auto"/>
            <w:vAlign w:val="center"/>
            <w:hideMark/>
          </w:tcPr>
          <w:p w14:paraId="038E539E" w14:textId="77777777"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2A8DB9" w14:textId="77777777" w:rsidR="00AC5799" w:rsidRPr="007001F1" w:rsidRDefault="00AC5799" w:rsidP="00872D5A">
            <w:pPr>
              <w:rPr>
                <w:color w:val="000000"/>
              </w:rPr>
            </w:pPr>
            <w:r w:rsidRPr="007001F1">
              <w:rPr>
                <w:color w:val="000000"/>
                <w:sz w:val="22"/>
                <w:szCs w:val="22"/>
              </w:rPr>
              <w:t> </w:t>
            </w:r>
          </w:p>
        </w:tc>
      </w:tr>
      <w:tr w:rsidR="00AC5799" w:rsidRPr="007001F1" w14:paraId="36B9FB81" w14:textId="77777777" w:rsidTr="0006614A">
        <w:trPr>
          <w:trHeight w:val="300"/>
        </w:trPr>
        <w:tc>
          <w:tcPr>
            <w:tcW w:w="3559" w:type="dxa"/>
            <w:gridSpan w:val="2"/>
            <w:shd w:val="clear" w:color="auto" w:fill="auto"/>
            <w:vAlign w:val="center"/>
            <w:hideMark/>
          </w:tcPr>
          <w:p w14:paraId="6D1DDF38" w14:textId="77777777"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0952CB" w14:textId="77777777" w:rsidR="00AC5799" w:rsidRPr="007001F1" w:rsidRDefault="00AC5799" w:rsidP="00872D5A">
            <w:pPr>
              <w:rPr>
                <w:color w:val="000000"/>
              </w:rPr>
            </w:pPr>
            <w:r w:rsidRPr="007001F1">
              <w:rPr>
                <w:color w:val="000000"/>
                <w:sz w:val="22"/>
                <w:szCs w:val="22"/>
              </w:rPr>
              <w:t> </w:t>
            </w:r>
          </w:p>
        </w:tc>
      </w:tr>
      <w:tr w:rsidR="00AC5799" w:rsidRPr="007001F1" w14:paraId="489FACF3" w14:textId="77777777" w:rsidTr="0006614A">
        <w:trPr>
          <w:trHeight w:val="330"/>
        </w:trPr>
        <w:tc>
          <w:tcPr>
            <w:tcW w:w="9087" w:type="dxa"/>
            <w:gridSpan w:val="7"/>
            <w:shd w:val="clear" w:color="auto" w:fill="auto"/>
            <w:vAlign w:val="center"/>
            <w:hideMark/>
          </w:tcPr>
          <w:p w14:paraId="17F261D3" w14:textId="77777777"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14:paraId="0DF47FF3" w14:textId="77777777" w:rsidTr="0006614A">
        <w:trPr>
          <w:trHeight w:val="300"/>
        </w:trPr>
        <w:tc>
          <w:tcPr>
            <w:tcW w:w="3559" w:type="dxa"/>
            <w:gridSpan w:val="2"/>
            <w:shd w:val="clear" w:color="auto" w:fill="auto"/>
            <w:vAlign w:val="center"/>
            <w:hideMark/>
          </w:tcPr>
          <w:p w14:paraId="30BAC331" w14:textId="77777777"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DEEB46" w14:textId="77777777" w:rsidR="00AC5799" w:rsidRPr="007001F1" w:rsidRDefault="00AC5799" w:rsidP="00872D5A">
            <w:pPr>
              <w:rPr>
                <w:color w:val="000000"/>
              </w:rPr>
            </w:pPr>
            <w:r w:rsidRPr="007001F1">
              <w:rPr>
                <w:color w:val="000000"/>
                <w:sz w:val="22"/>
                <w:szCs w:val="22"/>
              </w:rPr>
              <w:t>Nadlimitná zákazka</w:t>
            </w:r>
          </w:p>
        </w:tc>
      </w:tr>
      <w:tr w:rsidR="00AC5799" w:rsidRPr="007001F1" w14:paraId="6A1A8FF1" w14:textId="77777777" w:rsidTr="0006614A">
        <w:trPr>
          <w:trHeight w:val="300"/>
        </w:trPr>
        <w:tc>
          <w:tcPr>
            <w:tcW w:w="3559" w:type="dxa"/>
            <w:gridSpan w:val="2"/>
            <w:shd w:val="clear" w:color="auto" w:fill="auto"/>
            <w:vAlign w:val="center"/>
            <w:hideMark/>
          </w:tcPr>
          <w:p w14:paraId="77DD447F" w14:textId="77777777"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E99B751" w14:textId="77777777"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672C1EE4" w14:textId="77777777" w:rsidTr="0006614A">
        <w:trPr>
          <w:trHeight w:val="300"/>
        </w:trPr>
        <w:tc>
          <w:tcPr>
            <w:tcW w:w="3559" w:type="dxa"/>
            <w:gridSpan w:val="2"/>
            <w:shd w:val="clear" w:color="auto" w:fill="auto"/>
            <w:vAlign w:val="center"/>
            <w:hideMark/>
          </w:tcPr>
          <w:p w14:paraId="1810F196" w14:textId="77777777"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D10C395" w14:textId="77777777" w:rsidR="00AC5799" w:rsidRPr="007001F1" w:rsidRDefault="00AC5799" w:rsidP="00872D5A">
            <w:pPr>
              <w:rPr>
                <w:color w:val="000000"/>
              </w:rPr>
            </w:pPr>
          </w:p>
        </w:tc>
      </w:tr>
      <w:tr w:rsidR="004D0B9F" w:rsidRPr="007001F1" w14:paraId="6B777A99" w14:textId="77777777" w:rsidTr="0006614A">
        <w:trPr>
          <w:trHeight w:val="300"/>
        </w:trPr>
        <w:tc>
          <w:tcPr>
            <w:tcW w:w="3559" w:type="dxa"/>
            <w:gridSpan w:val="2"/>
            <w:shd w:val="clear" w:color="auto" w:fill="auto"/>
            <w:vAlign w:val="center"/>
          </w:tcPr>
          <w:p w14:paraId="22AA030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F42A9C2" w14:textId="77777777" w:rsidR="004D0B9F" w:rsidRPr="007001F1" w:rsidRDefault="004D0B9F" w:rsidP="00872D5A">
            <w:pPr>
              <w:rPr>
                <w:color w:val="000000"/>
              </w:rPr>
            </w:pPr>
          </w:p>
        </w:tc>
      </w:tr>
      <w:tr w:rsidR="00AC5799" w:rsidRPr="007001F1" w14:paraId="6E9C6D8E" w14:textId="77777777" w:rsidTr="0006614A">
        <w:trPr>
          <w:trHeight w:val="300"/>
        </w:trPr>
        <w:tc>
          <w:tcPr>
            <w:tcW w:w="3559" w:type="dxa"/>
            <w:gridSpan w:val="2"/>
            <w:shd w:val="clear" w:color="auto" w:fill="auto"/>
            <w:vAlign w:val="center"/>
            <w:hideMark/>
          </w:tcPr>
          <w:p w14:paraId="61A73AFD" w14:textId="77777777"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678EDC0B" w14:textId="77777777"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14:paraId="68BA9B50" w14:textId="77777777" w:rsidTr="0006614A">
        <w:trPr>
          <w:trHeight w:val="300"/>
        </w:trPr>
        <w:tc>
          <w:tcPr>
            <w:tcW w:w="3559" w:type="dxa"/>
            <w:gridSpan w:val="2"/>
            <w:shd w:val="clear" w:color="auto" w:fill="auto"/>
            <w:vAlign w:val="center"/>
            <w:hideMark/>
          </w:tcPr>
          <w:p w14:paraId="0223DF72" w14:textId="77777777"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53FB975" w14:textId="77777777" w:rsidR="00AC5799" w:rsidRPr="007001F1" w:rsidRDefault="00AC5799" w:rsidP="00872D5A">
            <w:pPr>
              <w:rPr>
                <w:color w:val="000000"/>
              </w:rPr>
            </w:pPr>
            <w:r w:rsidRPr="007001F1">
              <w:rPr>
                <w:color w:val="000000"/>
                <w:sz w:val="22"/>
                <w:szCs w:val="22"/>
              </w:rPr>
              <w:t> </w:t>
            </w:r>
          </w:p>
        </w:tc>
      </w:tr>
      <w:tr w:rsidR="00AC5799" w:rsidRPr="007001F1" w14:paraId="72D4877F" w14:textId="77777777" w:rsidTr="0006614A">
        <w:trPr>
          <w:trHeight w:val="300"/>
        </w:trPr>
        <w:tc>
          <w:tcPr>
            <w:tcW w:w="3559" w:type="dxa"/>
            <w:gridSpan w:val="2"/>
            <w:shd w:val="clear" w:color="auto" w:fill="auto"/>
            <w:vAlign w:val="center"/>
            <w:hideMark/>
          </w:tcPr>
          <w:p w14:paraId="59E54CCA" w14:textId="77777777"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BFBD78" w14:textId="77777777" w:rsidR="00AC5799" w:rsidRPr="007001F1" w:rsidRDefault="00AC5799" w:rsidP="00872D5A">
            <w:pPr>
              <w:rPr>
                <w:color w:val="000000"/>
              </w:rPr>
            </w:pPr>
            <w:r w:rsidRPr="007001F1">
              <w:rPr>
                <w:color w:val="000000"/>
                <w:sz w:val="22"/>
                <w:szCs w:val="22"/>
              </w:rPr>
              <w:t> </w:t>
            </w:r>
          </w:p>
        </w:tc>
      </w:tr>
      <w:tr w:rsidR="00AC5799" w:rsidRPr="007001F1" w14:paraId="0FAC342D" w14:textId="77777777" w:rsidTr="0006614A">
        <w:trPr>
          <w:trHeight w:val="300"/>
        </w:trPr>
        <w:tc>
          <w:tcPr>
            <w:tcW w:w="3559" w:type="dxa"/>
            <w:gridSpan w:val="2"/>
            <w:shd w:val="clear" w:color="auto" w:fill="auto"/>
            <w:vAlign w:val="center"/>
            <w:hideMark/>
          </w:tcPr>
          <w:p w14:paraId="5E5F0A59" w14:textId="77777777"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F1CD1DE" w14:textId="77777777" w:rsidR="00AC5799" w:rsidRPr="007001F1" w:rsidRDefault="00AC5799" w:rsidP="00872D5A">
            <w:pPr>
              <w:rPr>
                <w:color w:val="000000"/>
              </w:rPr>
            </w:pPr>
            <w:r w:rsidRPr="007001F1">
              <w:rPr>
                <w:color w:val="000000"/>
                <w:sz w:val="22"/>
                <w:szCs w:val="22"/>
              </w:rPr>
              <w:t> </w:t>
            </w:r>
          </w:p>
        </w:tc>
      </w:tr>
      <w:tr w:rsidR="00AC5799" w:rsidRPr="007001F1" w14:paraId="3CF50EED" w14:textId="77777777" w:rsidTr="0006614A">
        <w:trPr>
          <w:trHeight w:val="300"/>
        </w:trPr>
        <w:tc>
          <w:tcPr>
            <w:tcW w:w="3559" w:type="dxa"/>
            <w:gridSpan w:val="2"/>
            <w:shd w:val="clear" w:color="auto" w:fill="auto"/>
            <w:vAlign w:val="center"/>
            <w:hideMark/>
          </w:tcPr>
          <w:p w14:paraId="5C5A6602" w14:textId="77777777"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083565" w14:textId="77777777" w:rsidR="00AC5799" w:rsidRPr="007001F1" w:rsidRDefault="00AC5799" w:rsidP="00872D5A">
            <w:pPr>
              <w:rPr>
                <w:color w:val="000000"/>
              </w:rPr>
            </w:pPr>
            <w:r w:rsidRPr="007001F1">
              <w:rPr>
                <w:color w:val="000000"/>
                <w:sz w:val="22"/>
                <w:szCs w:val="22"/>
              </w:rPr>
              <w:t> </w:t>
            </w:r>
          </w:p>
        </w:tc>
      </w:tr>
      <w:tr w:rsidR="00AC5799" w:rsidRPr="007001F1" w14:paraId="32B6D123" w14:textId="77777777" w:rsidTr="0006614A">
        <w:trPr>
          <w:trHeight w:val="300"/>
        </w:trPr>
        <w:tc>
          <w:tcPr>
            <w:tcW w:w="3559" w:type="dxa"/>
            <w:gridSpan w:val="2"/>
            <w:shd w:val="clear" w:color="auto" w:fill="auto"/>
            <w:vAlign w:val="center"/>
            <w:hideMark/>
          </w:tcPr>
          <w:p w14:paraId="204A6C85" w14:textId="77777777"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231FCA9" w14:textId="77777777" w:rsidR="00AC5799" w:rsidRPr="007001F1" w:rsidRDefault="00AC5799" w:rsidP="00872D5A">
            <w:pPr>
              <w:rPr>
                <w:color w:val="000000"/>
              </w:rPr>
            </w:pPr>
            <w:r w:rsidRPr="007001F1">
              <w:rPr>
                <w:color w:val="000000"/>
                <w:sz w:val="22"/>
                <w:szCs w:val="22"/>
              </w:rPr>
              <w:t> </w:t>
            </w:r>
          </w:p>
        </w:tc>
      </w:tr>
      <w:tr w:rsidR="00AC5799" w:rsidRPr="007001F1" w14:paraId="2D01AA75" w14:textId="77777777" w:rsidTr="0006614A">
        <w:trPr>
          <w:trHeight w:val="300"/>
        </w:trPr>
        <w:tc>
          <w:tcPr>
            <w:tcW w:w="3559" w:type="dxa"/>
            <w:gridSpan w:val="2"/>
            <w:shd w:val="clear" w:color="auto" w:fill="auto"/>
            <w:vAlign w:val="center"/>
            <w:hideMark/>
          </w:tcPr>
          <w:p w14:paraId="2A81FB37" w14:textId="77777777"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78F3C1B" w14:textId="77777777" w:rsidR="00AC5799" w:rsidRPr="007001F1" w:rsidRDefault="00AC5799" w:rsidP="00872D5A">
            <w:pPr>
              <w:rPr>
                <w:color w:val="000000"/>
              </w:rPr>
            </w:pPr>
            <w:r w:rsidRPr="007001F1">
              <w:rPr>
                <w:color w:val="000000"/>
                <w:sz w:val="22"/>
                <w:szCs w:val="22"/>
              </w:rPr>
              <w:t> </w:t>
            </w:r>
          </w:p>
        </w:tc>
      </w:tr>
      <w:tr w:rsidR="00AC5799" w:rsidRPr="007001F1" w14:paraId="01335062" w14:textId="77777777" w:rsidTr="0006614A">
        <w:trPr>
          <w:trHeight w:val="300"/>
        </w:trPr>
        <w:tc>
          <w:tcPr>
            <w:tcW w:w="3559" w:type="dxa"/>
            <w:gridSpan w:val="2"/>
            <w:shd w:val="clear" w:color="auto" w:fill="auto"/>
            <w:vAlign w:val="center"/>
            <w:hideMark/>
          </w:tcPr>
          <w:p w14:paraId="33F50B65" w14:textId="77777777"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AC2E0B4" w14:textId="77777777" w:rsidR="00AC5799" w:rsidRPr="007001F1" w:rsidRDefault="00AC5799" w:rsidP="00872D5A">
            <w:pPr>
              <w:rPr>
                <w:color w:val="000000"/>
              </w:rPr>
            </w:pPr>
            <w:r w:rsidRPr="007001F1">
              <w:rPr>
                <w:color w:val="000000"/>
                <w:sz w:val="22"/>
                <w:szCs w:val="22"/>
              </w:rPr>
              <w:t> </w:t>
            </w:r>
          </w:p>
        </w:tc>
      </w:tr>
      <w:tr w:rsidR="00AC5799" w:rsidRPr="007001F1" w14:paraId="5CCA3E21" w14:textId="77777777" w:rsidTr="0006614A">
        <w:trPr>
          <w:trHeight w:val="300"/>
        </w:trPr>
        <w:tc>
          <w:tcPr>
            <w:tcW w:w="3559" w:type="dxa"/>
            <w:gridSpan w:val="2"/>
            <w:shd w:val="clear" w:color="auto" w:fill="auto"/>
            <w:vAlign w:val="center"/>
            <w:hideMark/>
          </w:tcPr>
          <w:p w14:paraId="289F5DCD" w14:textId="77777777"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4DE3CAC" w14:textId="77777777" w:rsidR="00AC5799" w:rsidRPr="007001F1" w:rsidRDefault="00AC5799" w:rsidP="00872D5A">
            <w:pPr>
              <w:rPr>
                <w:color w:val="000000"/>
              </w:rPr>
            </w:pPr>
            <w:r w:rsidRPr="007001F1">
              <w:rPr>
                <w:color w:val="000000"/>
                <w:sz w:val="22"/>
                <w:szCs w:val="22"/>
              </w:rPr>
              <w:t> </w:t>
            </w:r>
          </w:p>
        </w:tc>
      </w:tr>
      <w:tr w:rsidR="00AC5799" w:rsidRPr="007001F1" w14:paraId="45E29C48" w14:textId="77777777" w:rsidTr="0006614A">
        <w:trPr>
          <w:trHeight w:val="300"/>
        </w:trPr>
        <w:tc>
          <w:tcPr>
            <w:tcW w:w="3559" w:type="dxa"/>
            <w:gridSpan w:val="2"/>
            <w:shd w:val="clear" w:color="auto" w:fill="auto"/>
            <w:vAlign w:val="center"/>
            <w:hideMark/>
          </w:tcPr>
          <w:p w14:paraId="55BE5D8D" w14:textId="77777777"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317DF6A" w14:textId="77777777" w:rsidR="00AC5799" w:rsidRPr="007001F1" w:rsidRDefault="00AC5799" w:rsidP="00872D5A">
            <w:pPr>
              <w:rPr>
                <w:color w:val="000000"/>
              </w:rPr>
            </w:pPr>
            <w:r w:rsidRPr="007001F1">
              <w:rPr>
                <w:color w:val="000000"/>
                <w:sz w:val="22"/>
                <w:szCs w:val="22"/>
              </w:rPr>
              <w:t> </w:t>
            </w:r>
          </w:p>
        </w:tc>
      </w:tr>
      <w:tr w:rsidR="00AC5799" w:rsidRPr="007001F1" w14:paraId="376359BE" w14:textId="77777777" w:rsidTr="0006614A">
        <w:trPr>
          <w:trHeight w:val="300"/>
        </w:trPr>
        <w:tc>
          <w:tcPr>
            <w:tcW w:w="3559" w:type="dxa"/>
            <w:gridSpan w:val="2"/>
            <w:shd w:val="clear" w:color="auto" w:fill="auto"/>
            <w:vAlign w:val="center"/>
            <w:hideMark/>
          </w:tcPr>
          <w:p w14:paraId="21924788" w14:textId="77777777"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3CF00EE" w14:textId="77777777" w:rsidR="00AC5799" w:rsidRPr="007001F1" w:rsidRDefault="00AC5799" w:rsidP="00872D5A">
            <w:pPr>
              <w:rPr>
                <w:color w:val="000000"/>
              </w:rPr>
            </w:pPr>
            <w:r w:rsidRPr="007001F1">
              <w:rPr>
                <w:color w:val="000000"/>
                <w:sz w:val="22"/>
                <w:szCs w:val="22"/>
              </w:rPr>
              <w:t> </w:t>
            </w:r>
          </w:p>
        </w:tc>
      </w:tr>
      <w:tr w:rsidR="00AC5799" w:rsidRPr="007001F1" w14:paraId="00A00603" w14:textId="77777777" w:rsidTr="0006614A">
        <w:trPr>
          <w:trHeight w:val="300"/>
        </w:trPr>
        <w:tc>
          <w:tcPr>
            <w:tcW w:w="3559" w:type="dxa"/>
            <w:gridSpan w:val="2"/>
            <w:shd w:val="clear" w:color="auto" w:fill="auto"/>
            <w:vAlign w:val="center"/>
            <w:hideMark/>
          </w:tcPr>
          <w:p w14:paraId="79769919" w14:textId="77777777"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55DC546F" w14:textId="77777777" w:rsidR="00AC5799" w:rsidRPr="007001F1" w:rsidRDefault="00AC5799" w:rsidP="00872D5A">
            <w:pPr>
              <w:rPr>
                <w:color w:val="000000"/>
              </w:rPr>
            </w:pPr>
            <w:r w:rsidRPr="007001F1">
              <w:rPr>
                <w:color w:val="000000"/>
                <w:sz w:val="22"/>
                <w:szCs w:val="22"/>
              </w:rPr>
              <w:t> </w:t>
            </w:r>
          </w:p>
        </w:tc>
      </w:tr>
      <w:tr w:rsidR="00AC5799" w:rsidRPr="007001F1" w14:paraId="1E418BFD" w14:textId="77777777" w:rsidTr="0006614A">
        <w:trPr>
          <w:trHeight w:val="315"/>
        </w:trPr>
        <w:tc>
          <w:tcPr>
            <w:tcW w:w="582" w:type="dxa"/>
            <w:shd w:val="clear" w:color="000000" w:fill="60497A"/>
            <w:vAlign w:val="center"/>
            <w:hideMark/>
          </w:tcPr>
          <w:p w14:paraId="161352D8" w14:textId="77777777"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E5DF352" w14:textId="77777777"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54C87BC" w14:textId="77777777"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40031F5" w14:textId="77777777"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668944D1" w14:textId="77777777"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B21E456" w14:textId="77777777" w:rsidR="00AC5799" w:rsidRPr="007001F1" w:rsidRDefault="00AC5799" w:rsidP="00872D5A">
            <w:pPr>
              <w:jc w:val="center"/>
              <w:rPr>
                <w:b/>
                <w:bCs/>
                <w:color w:val="FFFFFF"/>
              </w:rPr>
            </w:pPr>
            <w:r w:rsidRPr="007001F1">
              <w:rPr>
                <w:b/>
                <w:bCs/>
                <w:color w:val="FFFFFF"/>
                <w:sz w:val="22"/>
                <w:szCs w:val="22"/>
              </w:rPr>
              <w:t>Poznámka</w:t>
            </w:r>
          </w:p>
        </w:tc>
      </w:tr>
      <w:tr w:rsidR="00AC5799" w:rsidRPr="007001F1" w14:paraId="086CA05C" w14:textId="77777777" w:rsidTr="0006614A">
        <w:trPr>
          <w:trHeight w:val="20"/>
        </w:trPr>
        <w:tc>
          <w:tcPr>
            <w:tcW w:w="582" w:type="dxa"/>
            <w:shd w:val="clear" w:color="auto" w:fill="auto"/>
            <w:noWrap/>
            <w:vAlign w:val="center"/>
            <w:hideMark/>
          </w:tcPr>
          <w:p w14:paraId="53A42D18" w14:textId="77777777"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C62D6CC" w14:textId="77777777"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6D72B39"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17A1FEC1"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3CB6EBCF"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508138CB" w14:textId="77777777" w:rsidR="00AC5799" w:rsidRPr="007001F1" w:rsidRDefault="00AC5799" w:rsidP="00872D5A">
            <w:pPr>
              <w:jc w:val="center"/>
              <w:rPr>
                <w:color w:val="000000"/>
              </w:rPr>
            </w:pPr>
            <w:r w:rsidRPr="007001F1">
              <w:rPr>
                <w:color w:val="000000"/>
                <w:sz w:val="22"/>
                <w:szCs w:val="22"/>
              </w:rPr>
              <w:t> </w:t>
            </w:r>
          </w:p>
        </w:tc>
      </w:tr>
      <w:tr w:rsidR="00AC5799" w:rsidRPr="007001F1" w14:paraId="39BE62DE" w14:textId="77777777" w:rsidTr="0006614A">
        <w:trPr>
          <w:trHeight w:val="20"/>
        </w:trPr>
        <w:tc>
          <w:tcPr>
            <w:tcW w:w="582" w:type="dxa"/>
            <w:shd w:val="clear" w:color="auto" w:fill="auto"/>
            <w:noWrap/>
            <w:vAlign w:val="center"/>
            <w:hideMark/>
          </w:tcPr>
          <w:p w14:paraId="4A50B061" w14:textId="77777777"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148B539B" w14:textId="77777777"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0131708"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376770D0"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165FAC6A"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6F66119B" w14:textId="77777777" w:rsidR="00AC5799" w:rsidRPr="007001F1" w:rsidRDefault="00AC5799" w:rsidP="00872D5A">
            <w:pPr>
              <w:jc w:val="center"/>
              <w:rPr>
                <w:color w:val="000000"/>
              </w:rPr>
            </w:pPr>
            <w:r w:rsidRPr="007001F1">
              <w:rPr>
                <w:color w:val="000000"/>
                <w:sz w:val="22"/>
                <w:szCs w:val="22"/>
              </w:rPr>
              <w:t> </w:t>
            </w:r>
          </w:p>
        </w:tc>
      </w:tr>
      <w:tr w:rsidR="00AC5799" w:rsidRPr="007001F1" w14:paraId="6248F712" w14:textId="77777777" w:rsidTr="0006614A">
        <w:trPr>
          <w:trHeight w:val="20"/>
        </w:trPr>
        <w:tc>
          <w:tcPr>
            <w:tcW w:w="582" w:type="dxa"/>
            <w:shd w:val="clear" w:color="auto" w:fill="auto"/>
            <w:noWrap/>
            <w:vAlign w:val="center"/>
            <w:hideMark/>
          </w:tcPr>
          <w:p w14:paraId="57E3A65B" w14:textId="77777777"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5371C461" w14:textId="77777777"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14:paraId="4E87967A"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42A4ACF9"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428CA074"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27F44D5F" w14:textId="77777777" w:rsidR="00AC5799" w:rsidRPr="007001F1" w:rsidRDefault="00AC5799" w:rsidP="00872D5A">
            <w:pPr>
              <w:jc w:val="center"/>
              <w:rPr>
                <w:color w:val="000000"/>
              </w:rPr>
            </w:pPr>
            <w:r w:rsidRPr="007001F1">
              <w:rPr>
                <w:color w:val="000000"/>
                <w:sz w:val="22"/>
                <w:szCs w:val="22"/>
              </w:rPr>
              <w:t> </w:t>
            </w:r>
          </w:p>
        </w:tc>
      </w:tr>
      <w:tr w:rsidR="00BE7BD4" w:rsidRPr="007001F1" w14:paraId="0CD45AB5" w14:textId="77777777" w:rsidTr="0006614A">
        <w:trPr>
          <w:trHeight w:val="590"/>
        </w:trPr>
        <w:tc>
          <w:tcPr>
            <w:tcW w:w="582" w:type="dxa"/>
            <w:vMerge w:val="restart"/>
            <w:shd w:val="clear" w:color="auto" w:fill="auto"/>
            <w:noWrap/>
            <w:vAlign w:val="center"/>
            <w:hideMark/>
          </w:tcPr>
          <w:p w14:paraId="243B6B45" w14:textId="77777777"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14:paraId="168F07F7" w14:textId="77777777" w:rsidR="00BE7BD4" w:rsidRPr="007001F1" w:rsidRDefault="00BE7BD4" w:rsidP="00EC1F84">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083156AA"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67D6799E"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2A0495A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0CED75FE"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81FBC6" w14:textId="77777777" w:rsidTr="0006614A">
        <w:trPr>
          <w:trHeight w:val="590"/>
        </w:trPr>
        <w:tc>
          <w:tcPr>
            <w:tcW w:w="582" w:type="dxa"/>
            <w:vMerge/>
            <w:shd w:val="clear" w:color="auto" w:fill="auto"/>
            <w:noWrap/>
            <w:vAlign w:val="center"/>
          </w:tcPr>
          <w:p w14:paraId="49A88587" w14:textId="77777777" w:rsidR="00BE7BD4" w:rsidRPr="007001F1" w:rsidRDefault="00BE7BD4" w:rsidP="00872D5A">
            <w:pPr>
              <w:jc w:val="center"/>
              <w:rPr>
                <w:color w:val="000000"/>
              </w:rPr>
            </w:pPr>
          </w:p>
        </w:tc>
        <w:tc>
          <w:tcPr>
            <w:tcW w:w="4820" w:type="dxa"/>
            <w:gridSpan w:val="2"/>
            <w:shd w:val="clear" w:color="auto" w:fill="auto"/>
            <w:vAlign w:val="center"/>
          </w:tcPr>
          <w:p w14:paraId="61177996" w14:textId="77777777"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5CA05EC2" w14:textId="77777777" w:rsidR="00BE7BD4" w:rsidRPr="007001F1" w:rsidRDefault="00BE7BD4" w:rsidP="00872D5A">
            <w:pPr>
              <w:jc w:val="center"/>
              <w:rPr>
                <w:color w:val="000000"/>
              </w:rPr>
            </w:pPr>
          </w:p>
        </w:tc>
        <w:tc>
          <w:tcPr>
            <w:tcW w:w="567" w:type="dxa"/>
            <w:shd w:val="clear" w:color="auto" w:fill="auto"/>
            <w:vAlign w:val="center"/>
          </w:tcPr>
          <w:p w14:paraId="0F602E91" w14:textId="77777777" w:rsidR="00BE7BD4" w:rsidRPr="007001F1" w:rsidRDefault="00BE7BD4" w:rsidP="00872D5A">
            <w:pPr>
              <w:jc w:val="center"/>
              <w:rPr>
                <w:color w:val="000000"/>
              </w:rPr>
            </w:pPr>
          </w:p>
        </w:tc>
        <w:tc>
          <w:tcPr>
            <w:tcW w:w="776" w:type="dxa"/>
            <w:shd w:val="clear" w:color="auto" w:fill="auto"/>
            <w:vAlign w:val="center"/>
          </w:tcPr>
          <w:p w14:paraId="77E72E57" w14:textId="77777777" w:rsidR="00BE7BD4" w:rsidRPr="007001F1" w:rsidRDefault="00BE7BD4" w:rsidP="00872D5A">
            <w:pPr>
              <w:jc w:val="center"/>
              <w:rPr>
                <w:color w:val="000000"/>
              </w:rPr>
            </w:pPr>
          </w:p>
        </w:tc>
        <w:tc>
          <w:tcPr>
            <w:tcW w:w="1775" w:type="dxa"/>
            <w:shd w:val="clear" w:color="auto" w:fill="auto"/>
            <w:vAlign w:val="center"/>
          </w:tcPr>
          <w:p w14:paraId="7AE9AC40" w14:textId="77777777" w:rsidR="00BE7BD4" w:rsidRPr="007001F1" w:rsidRDefault="00BE7BD4" w:rsidP="00872D5A">
            <w:pPr>
              <w:jc w:val="center"/>
              <w:rPr>
                <w:color w:val="000000"/>
              </w:rPr>
            </w:pPr>
          </w:p>
        </w:tc>
      </w:tr>
      <w:tr w:rsidR="00BE7BD4" w:rsidRPr="007001F1" w14:paraId="3978CD5E" w14:textId="77777777" w:rsidTr="0006614A">
        <w:trPr>
          <w:trHeight w:val="226"/>
        </w:trPr>
        <w:tc>
          <w:tcPr>
            <w:tcW w:w="582" w:type="dxa"/>
            <w:vMerge/>
            <w:shd w:val="clear" w:color="auto" w:fill="auto"/>
            <w:noWrap/>
            <w:vAlign w:val="center"/>
          </w:tcPr>
          <w:p w14:paraId="22A4C3C2" w14:textId="77777777" w:rsidR="00BE7BD4" w:rsidRPr="007001F1" w:rsidRDefault="00BE7BD4" w:rsidP="00872D5A">
            <w:pPr>
              <w:jc w:val="center"/>
              <w:rPr>
                <w:color w:val="000000"/>
              </w:rPr>
            </w:pPr>
          </w:p>
        </w:tc>
        <w:tc>
          <w:tcPr>
            <w:tcW w:w="4820" w:type="dxa"/>
            <w:gridSpan w:val="2"/>
            <w:shd w:val="clear" w:color="auto" w:fill="auto"/>
            <w:vAlign w:val="center"/>
          </w:tcPr>
          <w:p w14:paraId="25F6A173" w14:textId="77777777"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14:paraId="019C868F" w14:textId="77777777" w:rsidR="00BE7BD4" w:rsidRPr="007001F1" w:rsidRDefault="00BE7BD4" w:rsidP="00872D5A">
            <w:pPr>
              <w:jc w:val="center"/>
              <w:rPr>
                <w:color w:val="000000"/>
              </w:rPr>
            </w:pPr>
          </w:p>
        </w:tc>
        <w:tc>
          <w:tcPr>
            <w:tcW w:w="567" w:type="dxa"/>
            <w:shd w:val="clear" w:color="auto" w:fill="auto"/>
            <w:vAlign w:val="center"/>
          </w:tcPr>
          <w:p w14:paraId="6CE2BDE4" w14:textId="77777777" w:rsidR="00BE7BD4" w:rsidRPr="007001F1" w:rsidRDefault="00BE7BD4" w:rsidP="00872D5A">
            <w:pPr>
              <w:jc w:val="center"/>
              <w:rPr>
                <w:color w:val="000000"/>
              </w:rPr>
            </w:pPr>
          </w:p>
        </w:tc>
        <w:tc>
          <w:tcPr>
            <w:tcW w:w="776" w:type="dxa"/>
            <w:shd w:val="clear" w:color="auto" w:fill="auto"/>
            <w:vAlign w:val="center"/>
          </w:tcPr>
          <w:p w14:paraId="519BB888" w14:textId="77777777" w:rsidR="00BE7BD4" w:rsidRPr="007001F1" w:rsidRDefault="00BE7BD4" w:rsidP="00872D5A">
            <w:pPr>
              <w:jc w:val="center"/>
              <w:rPr>
                <w:color w:val="000000"/>
              </w:rPr>
            </w:pPr>
          </w:p>
        </w:tc>
        <w:tc>
          <w:tcPr>
            <w:tcW w:w="1775" w:type="dxa"/>
            <w:shd w:val="clear" w:color="auto" w:fill="auto"/>
            <w:vAlign w:val="center"/>
          </w:tcPr>
          <w:p w14:paraId="5E032394" w14:textId="77777777" w:rsidR="00BE7BD4" w:rsidRPr="007001F1" w:rsidRDefault="00BE7BD4" w:rsidP="00872D5A">
            <w:pPr>
              <w:jc w:val="center"/>
              <w:rPr>
                <w:color w:val="000000"/>
              </w:rPr>
            </w:pPr>
          </w:p>
        </w:tc>
      </w:tr>
      <w:tr w:rsidR="00056008" w:rsidRPr="007001F1" w14:paraId="3739B6F9" w14:textId="77777777" w:rsidTr="0006614A">
        <w:trPr>
          <w:trHeight w:val="326"/>
        </w:trPr>
        <w:tc>
          <w:tcPr>
            <w:tcW w:w="582" w:type="dxa"/>
            <w:vMerge w:val="restart"/>
            <w:shd w:val="clear" w:color="auto" w:fill="auto"/>
            <w:noWrap/>
            <w:vAlign w:val="center"/>
          </w:tcPr>
          <w:p w14:paraId="6A6B5880" w14:textId="77777777" w:rsidR="00056008" w:rsidRPr="007001F1" w:rsidRDefault="0006614A" w:rsidP="00872D5A">
            <w:pPr>
              <w:jc w:val="center"/>
              <w:rPr>
                <w:color w:val="000000"/>
              </w:rPr>
            </w:pPr>
            <w:r>
              <w:rPr>
                <w:color w:val="000000"/>
                <w:sz w:val="22"/>
                <w:szCs w:val="22"/>
              </w:rPr>
              <w:t>5</w:t>
            </w:r>
          </w:p>
        </w:tc>
        <w:tc>
          <w:tcPr>
            <w:tcW w:w="4820" w:type="dxa"/>
            <w:gridSpan w:val="2"/>
            <w:shd w:val="clear" w:color="auto" w:fill="auto"/>
            <w:vAlign w:val="center"/>
          </w:tcPr>
          <w:p w14:paraId="332F2009" w14:textId="77777777" w:rsidR="00056008" w:rsidRPr="007001F1" w:rsidRDefault="00056008" w:rsidP="00EC1F84">
            <w:pPr>
              <w:jc w:val="both"/>
              <w:rPr>
                <w:color w:val="000000"/>
              </w:rPr>
            </w:pPr>
            <w:r w:rsidRPr="007001F1">
              <w:rPr>
                <w:color w:val="000000"/>
                <w:sz w:val="22"/>
                <w:szCs w:val="22"/>
              </w:rPr>
              <w:t>a)</w:t>
            </w:r>
            <w:r>
              <w:rPr>
                <w:color w:val="000000"/>
                <w:sz w:val="22"/>
                <w:szCs w:val="22"/>
              </w:rPr>
              <w:t xml:space="preserve"> </w:t>
            </w:r>
            <w:r w:rsidRPr="007001F1">
              <w:rPr>
                <w:color w:val="000000"/>
                <w:sz w:val="22"/>
                <w:szCs w:val="22"/>
              </w:rPr>
              <w:t>Nebol pri zadávaní zákazky identifikovaný konflikt záujmov podľa § 23 ZVO?</w:t>
            </w:r>
          </w:p>
        </w:tc>
        <w:tc>
          <w:tcPr>
            <w:tcW w:w="567" w:type="dxa"/>
            <w:shd w:val="clear" w:color="auto" w:fill="auto"/>
            <w:vAlign w:val="center"/>
          </w:tcPr>
          <w:p w14:paraId="31ECC493" w14:textId="77777777" w:rsidR="00056008" w:rsidRPr="007001F1" w:rsidRDefault="00056008" w:rsidP="00872D5A">
            <w:pPr>
              <w:jc w:val="center"/>
              <w:rPr>
                <w:color w:val="000000"/>
              </w:rPr>
            </w:pPr>
          </w:p>
        </w:tc>
        <w:tc>
          <w:tcPr>
            <w:tcW w:w="567" w:type="dxa"/>
            <w:shd w:val="clear" w:color="auto" w:fill="auto"/>
            <w:vAlign w:val="center"/>
          </w:tcPr>
          <w:p w14:paraId="633E03EE" w14:textId="77777777" w:rsidR="00056008" w:rsidRPr="007001F1" w:rsidRDefault="00056008" w:rsidP="00872D5A">
            <w:pPr>
              <w:jc w:val="center"/>
              <w:rPr>
                <w:color w:val="000000"/>
              </w:rPr>
            </w:pPr>
          </w:p>
        </w:tc>
        <w:tc>
          <w:tcPr>
            <w:tcW w:w="776" w:type="dxa"/>
            <w:shd w:val="clear" w:color="auto" w:fill="auto"/>
            <w:vAlign w:val="center"/>
          </w:tcPr>
          <w:p w14:paraId="5D29BB11" w14:textId="77777777" w:rsidR="00056008" w:rsidRPr="007001F1" w:rsidRDefault="00056008" w:rsidP="00872D5A">
            <w:pPr>
              <w:jc w:val="center"/>
              <w:rPr>
                <w:color w:val="000000"/>
              </w:rPr>
            </w:pPr>
          </w:p>
        </w:tc>
        <w:tc>
          <w:tcPr>
            <w:tcW w:w="1775" w:type="dxa"/>
            <w:shd w:val="clear" w:color="auto" w:fill="auto"/>
            <w:vAlign w:val="center"/>
          </w:tcPr>
          <w:p w14:paraId="24FA73D0" w14:textId="77777777" w:rsidR="00056008" w:rsidRPr="007001F1" w:rsidRDefault="00056008" w:rsidP="00872D5A">
            <w:pPr>
              <w:jc w:val="center"/>
              <w:rPr>
                <w:color w:val="000000"/>
              </w:rPr>
            </w:pPr>
          </w:p>
        </w:tc>
      </w:tr>
      <w:tr w:rsidR="00056008" w:rsidRPr="007001F1" w14:paraId="0EBE8ADA" w14:textId="77777777" w:rsidTr="0006614A">
        <w:trPr>
          <w:trHeight w:val="675"/>
        </w:trPr>
        <w:tc>
          <w:tcPr>
            <w:tcW w:w="582" w:type="dxa"/>
            <w:vMerge/>
            <w:shd w:val="clear" w:color="auto" w:fill="auto"/>
            <w:noWrap/>
            <w:vAlign w:val="center"/>
          </w:tcPr>
          <w:p w14:paraId="3C2D4214" w14:textId="77777777" w:rsidR="00056008" w:rsidRPr="007001F1" w:rsidRDefault="00056008" w:rsidP="00872D5A">
            <w:pPr>
              <w:jc w:val="center"/>
              <w:rPr>
                <w:color w:val="000000"/>
              </w:rPr>
            </w:pPr>
          </w:p>
        </w:tc>
        <w:tc>
          <w:tcPr>
            <w:tcW w:w="4820" w:type="dxa"/>
            <w:gridSpan w:val="2"/>
            <w:shd w:val="clear" w:color="auto" w:fill="auto"/>
            <w:vAlign w:val="center"/>
          </w:tcPr>
          <w:p w14:paraId="2F4CC804" w14:textId="77777777" w:rsidR="00056008" w:rsidRPr="007001F1" w:rsidRDefault="00056008" w:rsidP="00EC1F84">
            <w:pPr>
              <w:jc w:val="both"/>
              <w:rPr>
                <w:color w:val="000000"/>
              </w:rPr>
            </w:pPr>
            <w:r w:rsidRPr="007001F1">
              <w:rPr>
                <w:color w:val="000000"/>
                <w:sz w:val="22"/>
                <w:szCs w:val="22"/>
              </w:rPr>
              <w:t>b)</w:t>
            </w:r>
            <w:r>
              <w:rPr>
                <w:color w:val="000000"/>
                <w:sz w:val="22"/>
                <w:szCs w:val="22"/>
              </w:rPr>
              <w:t xml:space="preserve"> </w:t>
            </w:r>
            <w:r w:rsidRPr="007001F1">
              <w:rPr>
                <w:color w:val="000000"/>
                <w:sz w:val="22"/>
                <w:szCs w:val="22"/>
              </w:rPr>
              <w:t>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2FA2179F" w14:textId="77777777" w:rsidR="00056008" w:rsidRPr="007001F1" w:rsidRDefault="00056008" w:rsidP="00872D5A">
            <w:pPr>
              <w:jc w:val="center"/>
              <w:rPr>
                <w:color w:val="000000"/>
              </w:rPr>
            </w:pPr>
          </w:p>
        </w:tc>
        <w:tc>
          <w:tcPr>
            <w:tcW w:w="567" w:type="dxa"/>
            <w:shd w:val="clear" w:color="auto" w:fill="auto"/>
            <w:vAlign w:val="center"/>
          </w:tcPr>
          <w:p w14:paraId="78710440" w14:textId="77777777" w:rsidR="00056008" w:rsidRPr="007001F1" w:rsidRDefault="00056008" w:rsidP="00872D5A">
            <w:pPr>
              <w:jc w:val="center"/>
              <w:rPr>
                <w:color w:val="000000"/>
              </w:rPr>
            </w:pPr>
          </w:p>
        </w:tc>
        <w:tc>
          <w:tcPr>
            <w:tcW w:w="776" w:type="dxa"/>
            <w:shd w:val="clear" w:color="auto" w:fill="auto"/>
            <w:vAlign w:val="center"/>
          </w:tcPr>
          <w:p w14:paraId="22BD151F" w14:textId="77777777" w:rsidR="00056008" w:rsidRPr="007001F1" w:rsidRDefault="00056008" w:rsidP="00872D5A">
            <w:pPr>
              <w:jc w:val="center"/>
              <w:rPr>
                <w:color w:val="000000"/>
              </w:rPr>
            </w:pPr>
          </w:p>
        </w:tc>
        <w:tc>
          <w:tcPr>
            <w:tcW w:w="1775" w:type="dxa"/>
            <w:shd w:val="clear" w:color="auto" w:fill="auto"/>
            <w:vAlign w:val="center"/>
          </w:tcPr>
          <w:p w14:paraId="4AE00221" w14:textId="77777777" w:rsidR="00056008" w:rsidRPr="007001F1" w:rsidRDefault="00056008" w:rsidP="00872D5A">
            <w:pPr>
              <w:jc w:val="center"/>
              <w:rPr>
                <w:color w:val="000000"/>
              </w:rPr>
            </w:pPr>
          </w:p>
        </w:tc>
      </w:tr>
      <w:tr w:rsidR="00056008" w:rsidRPr="007001F1" w14:paraId="614425D8" w14:textId="77777777" w:rsidTr="0006614A">
        <w:trPr>
          <w:trHeight w:val="675"/>
        </w:trPr>
        <w:tc>
          <w:tcPr>
            <w:tcW w:w="582" w:type="dxa"/>
            <w:vMerge/>
            <w:shd w:val="clear" w:color="auto" w:fill="auto"/>
            <w:noWrap/>
            <w:vAlign w:val="center"/>
          </w:tcPr>
          <w:p w14:paraId="3EE17F06" w14:textId="77777777" w:rsidR="00056008" w:rsidRPr="007001F1" w:rsidRDefault="00056008" w:rsidP="00872D5A">
            <w:pPr>
              <w:jc w:val="center"/>
              <w:rPr>
                <w:color w:val="000000"/>
              </w:rPr>
            </w:pPr>
          </w:p>
        </w:tc>
        <w:tc>
          <w:tcPr>
            <w:tcW w:w="4820" w:type="dxa"/>
            <w:gridSpan w:val="2"/>
            <w:shd w:val="clear" w:color="auto" w:fill="auto"/>
            <w:vAlign w:val="center"/>
          </w:tcPr>
          <w:p w14:paraId="6BD2DB00"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3287654" w14:textId="77777777" w:rsidR="00056008" w:rsidRPr="007001F1" w:rsidRDefault="00056008" w:rsidP="00872D5A">
            <w:pPr>
              <w:jc w:val="center"/>
              <w:rPr>
                <w:color w:val="000000"/>
              </w:rPr>
            </w:pPr>
          </w:p>
        </w:tc>
        <w:tc>
          <w:tcPr>
            <w:tcW w:w="567" w:type="dxa"/>
            <w:shd w:val="clear" w:color="auto" w:fill="auto"/>
            <w:vAlign w:val="center"/>
          </w:tcPr>
          <w:p w14:paraId="12503A94" w14:textId="77777777" w:rsidR="00056008" w:rsidRPr="007001F1" w:rsidRDefault="00056008" w:rsidP="00872D5A">
            <w:pPr>
              <w:jc w:val="center"/>
              <w:rPr>
                <w:color w:val="000000"/>
              </w:rPr>
            </w:pPr>
          </w:p>
        </w:tc>
        <w:tc>
          <w:tcPr>
            <w:tcW w:w="776" w:type="dxa"/>
            <w:shd w:val="clear" w:color="auto" w:fill="auto"/>
            <w:vAlign w:val="center"/>
          </w:tcPr>
          <w:p w14:paraId="2AE3ECE0" w14:textId="77777777" w:rsidR="00056008" w:rsidRPr="007001F1" w:rsidRDefault="00056008" w:rsidP="00872D5A">
            <w:pPr>
              <w:jc w:val="center"/>
              <w:rPr>
                <w:color w:val="000000"/>
              </w:rPr>
            </w:pPr>
          </w:p>
        </w:tc>
        <w:tc>
          <w:tcPr>
            <w:tcW w:w="1775" w:type="dxa"/>
            <w:shd w:val="clear" w:color="auto" w:fill="auto"/>
            <w:vAlign w:val="center"/>
          </w:tcPr>
          <w:p w14:paraId="05030E31" w14:textId="77777777" w:rsidR="00056008" w:rsidRPr="007001F1" w:rsidRDefault="00056008" w:rsidP="00872D5A">
            <w:pPr>
              <w:jc w:val="center"/>
              <w:rPr>
                <w:color w:val="000000"/>
              </w:rPr>
            </w:pPr>
          </w:p>
        </w:tc>
      </w:tr>
      <w:tr w:rsidR="001207D0" w:rsidRPr="007001F1" w14:paraId="450F01D3" w14:textId="77777777" w:rsidTr="0006614A">
        <w:trPr>
          <w:trHeight w:val="675"/>
        </w:trPr>
        <w:tc>
          <w:tcPr>
            <w:tcW w:w="582" w:type="dxa"/>
            <w:vMerge w:val="restart"/>
            <w:shd w:val="clear" w:color="auto" w:fill="auto"/>
            <w:noWrap/>
            <w:vAlign w:val="center"/>
          </w:tcPr>
          <w:p w14:paraId="0E6CCA94" w14:textId="77777777" w:rsidR="001207D0" w:rsidRPr="007001F1" w:rsidRDefault="0006614A" w:rsidP="00872D5A">
            <w:pPr>
              <w:jc w:val="center"/>
              <w:rPr>
                <w:color w:val="000000"/>
              </w:rPr>
            </w:pPr>
            <w:r>
              <w:rPr>
                <w:color w:val="000000"/>
              </w:rPr>
              <w:t>6</w:t>
            </w:r>
          </w:p>
        </w:tc>
        <w:tc>
          <w:tcPr>
            <w:tcW w:w="4820" w:type="dxa"/>
            <w:gridSpan w:val="2"/>
            <w:shd w:val="clear" w:color="auto" w:fill="auto"/>
            <w:vAlign w:val="center"/>
          </w:tcPr>
          <w:p w14:paraId="7EA453F2" w14:textId="77777777"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0135765C" w14:textId="77777777" w:rsidR="001207D0" w:rsidRPr="007001F1" w:rsidRDefault="001207D0" w:rsidP="00872D5A">
            <w:pPr>
              <w:jc w:val="center"/>
              <w:rPr>
                <w:color w:val="000000"/>
              </w:rPr>
            </w:pPr>
          </w:p>
        </w:tc>
        <w:tc>
          <w:tcPr>
            <w:tcW w:w="567" w:type="dxa"/>
            <w:shd w:val="clear" w:color="auto" w:fill="auto"/>
            <w:vAlign w:val="center"/>
          </w:tcPr>
          <w:p w14:paraId="7B0A5C3E" w14:textId="77777777" w:rsidR="001207D0" w:rsidRPr="007001F1" w:rsidRDefault="001207D0" w:rsidP="00872D5A">
            <w:pPr>
              <w:jc w:val="center"/>
              <w:rPr>
                <w:color w:val="000000"/>
              </w:rPr>
            </w:pPr>
          </w:p>
        </w:tc>
        <w:tc>
          <w:tcPr>
            <w:tcW w:w="776" w:type="dxa"/>
            <w:shd w:val="clear" w:color="auto" w:fill="auto"/>
            <w:vAlign w:val="center"/>
          </w:tcPr>
          <w:p w14:paraId="5781B8E6" w14:textId="77777777" w:rsidR="001207D0" w:rsidRPr="007001F1" w:rsidRDefault="001207D0" w:rsidP="00872D5A">
            <w:pPr>
              <w:jc w:val="center"/>
              <w:rPr>
                <w:color w:val="000000"/>
              </w:rPr>
            </w:pPr>
          </w:p>
        </w:tc>
        <w:tc>
          <w:tcPr>
            <w:tcW w:w="1775" w:type="dxa"/>
            <w:shd w:val="clear" w:color="auto" w:fill="auto"/>
            <w:vAlign w:val="center"/>
          </w:tcPr>
          <w:p w14:paraId="269F3708" w14:textId="77777777" w:rsidR="001207D0" w:rsidRPr="007001F1" w:rsidRDefault="001207D0" w:rsidP="00872D5A">
            <w:pPr>
              <w:jc w:val="center"/>
              <w:rPr>
                <w:color w:val="000000"/>
              </w:rPr>
            </w:pPr>
          </w:p>
        </w:tc>
      </w:tr>
      <w:tr w:rsidR="001207D0" w:rsidRPr="007001F1" w14:paraId="017B12E4" w14:textId="77777777" w:rsidTr="0006614A">
        <w:trPr>
          <w:trHeight w:val="675"/>
        </w:trPr>
        <w:tc>
          <w:tcPr>
            <w:tcW w:w="582" w:type="dxa"/>
            <w:vMerge/>
            <w:shd w:val="clear" w:color="auto" w:fill="auto"/>
            <w:noWrap/>
            <w:vAlign w:val="center"/>
          </w:tcPr>
          <w:p w14:paraId="6BC5E646" w14:textId="77777777" w:rsidR="001207D0" w:rsidRPr="007001F1" w:rsidRDefault="001207D0" w:rsidP="00872D5A">
            <w:pPr>
              <w:jc w:val="center"/>
              <w:rPr>
                <w:color w:val="000000"/>
              </w:rPr>
            </w:pPr>
          </w:p>
        </w:tc>
        <w:tc>
          <w:tcPr>
            <w:tcW w:w="4820" w:type="dxa"/>
            <w:gridSpan w:val="2"/>
            <w:shd w:val="clear" w:color="auto" w:fill="auto"/>
            <w:vAlign w:val="center"/>
          </w:tcPr>
          <w:p w14:paraId="221FF77A" w14:textId="77777777"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F65DA76" w14:textId="77777777" w:rsidR="001207D0" w:rsidRPr="007001F1" w:rsidRDefault="001207D0" w:rsidP="00872D5A">
            <w:pPr>
              <w:jc w:val="center"/>
              <w:rPr>
                <w:color w:val="000000"/>
              </w:rPr>
            </w:pPr>
          </w:p>
        </w:tc>
        <w:tc>
          <w:tcPr>
            <w:tcW w:w="567" w:type="dxa"/>
            <w:shd w:val="clear" w:color="auto" w:fill="auto"/>
            <w:vAlign w:val="center"/>
          </w:tcPr>
          <w:p w14:paraId="417AC439" w14:textId="77777777" w:rsidR="001207D0" w:rsidRPr="007001F1" w:rsidRDefault="001207D0" w:rsidP="00872D5A">
            <w:pPr>
              <w:jc w:val="center"/>
              <w:rPr>
                <w:color w:val="000000"/>
              </w:rPr>
            </w:pPr>
          </w:p>
        </w:tc>
        <w:tc>
          <w:tcPr>
            <w:tcW w:w="776" w:type="dxa"/>
            <w:shd w:val="clear" w:color="auto" w:fill="auto"/>
            <w:vAlign w:val="center"/>
          </w:tcPr>
          <w:p w14:paraId="1DC69301" w14:textId="77777777" w:rsidR="001207D0" w:rsidRPr="007001F1" w:rsidRDefault="001207D0" w:rsidP="00872D5A">
            <w:pPr>
              <w:jc w:val="center"/>
              <w:rPr>
                <w:color w:val="000000"/>
              </w:rPr>
            </w:pPr>
          </w:p>
        </w:tc>
        <w:tc>
          <w:tcPr>
            <w:tcW w:w="1775" w:type="dxa"/>
            <w:shd w:val="clear" w:color="auto" w:fill="auto"/>
            <w:vAlign w:val="center"/>
          </w:tcPr>
          <w:p w14:paraId="66024E19" w14:textId="77777777" w:rsidR="001207D0" w:rsidRPr="007001F1" w:rsidRDefault="001207D0" w:rsidP="00872D5A">
            <w:pPr>
              <w:jc w:val="center"/>
              <w:rPr>
                <w:color w:val="000000"/>
              </w:rPr>
            </w:pPr>
          </w:p>
        </w:tc>
      </w:tr>
      <w:tr w:rsidR="008747D0" w:rsidRPr="007001F1" w14:paraId="5E458D76" w14:textId="77777777" w:rsidTr="0006614A">
        <w:trPr>
          <w:trHeight w:val="675"/>
        </w:trPr>
        <w:tc>
          <w:tcPr>
            <w:tcW w:w="582" w:type="dxa"/>
            <w:shd w:val="clear" w:color="auto" w:fill="auto"/>
            <w:noWrap/>
            <w:vAlign w:val="center"/>
          </w:tcPr>
          <w:p w14:paraId="69906754" w14:textId="77777777" w:rsidR="008747D0" w:rsidRPr="007001F1" w:rsidRDefault="0006614A" w:rsidP="00872D5A">
            <w:pPr>
              <w:jc w:val="center"/>
              <w:rPr>
                <w:color w:val="000000"/>
              </w:rPr>
            </w:pPr>
            <w:r>
              <w:rPr>
                <w:color w:val="000000"/>
              </w:rPr>
              <w:t>7</w:t>
            </w:r>
          </w:p>
        </w:tc>
        <w:tc>
          <w:tcPr>
            <w:tcW w:w="4820" w:type="dxa"/>
            <w:gridSpan w:val="2"/>
            <w:shd w:val="clear" w:color="auto" w:fill="auto"/>
            <w:vAlign w:val="center"/>
          </w:tcPr>
          <w:p w14:paraId="63D8EBB0" w14:textId="77777777"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13D6B301" w14:textId="77777777" w:rsidR="008747D0" w:rsidRPr="007001F1" w:rsidRDefault="008747D0" w:rsidP="00872D5A">
            <w:pPr>
              <w:jc w:val="center"/>
              <w:rPr>
                <w:color w:val="000000"/>
              </w:rPr>
            </w:pPr>
          </w:p>
        </w:tc>
        <w:tc>
          <w:tcPr>
            <w:tcW w:w="567" w:type="dxa"/>
            <w:shd w:val="clear" w:color="auto" w:fill="auto"/>
            <w:vAlign w:val="center"/>
          </w:tcPr>
          <w:p w14:paraId="2E9DEEB4" w14:textId="77777777" w:rsidR="008747D0" w:rsidRPr="007001F1" w:rsidRDefault="008747D0" w:rsidP="00872D5A">
            <w:pPr>
              <w:jc w:val="center"/>
              <w:rPr>
                <w:color w:val="000000"/>
              </w:rPr>
            </w:pPr>
          </w:p>
        </w:tc>
        <w:tc>
          <w:tcPr>
            <w:tcW w:w="776" w:type="dxa"/>
            <w:shd w:val="clear" w:color="auto" w:fill="auto"/>
            <w:vAlign w:val="center"/>
          </w:tcPr>
          <w:p w14:paraId="7BDB31D9" w14:textId="77777777" w:rsidR="008747D0" w:rsidRPr="007001F1" w:rsidRDefault="008747D0" w:rsidP="00872D5A">
            <w:pPr>
              <w:jc w:val="center"/>
              <w:rPr>
                <w:color w:val="000000"/>
              </w:rPr>
            </w:pPr>
          </w:p>
        </w:tc>
        <w:tc>
          <w:tcPr>
            <w:tcW w:w="1775" w:type="dxa"/>
            <w:shd w:val="clear" w:color="auto" w:fill="auto"/>
            <w:vAlign w:val="center"/>
          </w:tcPr>
          <w:p w14:paraId="23145675" w14:textId="77777777" w:rsidR="008747D0" w:rsidRPr="007001F1" w:rsidRDefault="008747D0" w:rsidP="00872D5A">
            <w:pPr>
              <w:jc w:val="center"/>
              <w:rPr>
                <w:color w:val="000000"/>
              </w:rPr>
            </w:pPr>
          </w:p>
        </w:tc>
      </w:tr>
      <w:tr w:rsidR="001207D0" w:rsidRPr="007001F1" w14:paraId="72B34400" w14:textId="77777777" w:rsidTr="0006614A">
        <w:trPr>
          <w:trHeight w:val="20"/>
        </w:trPr>
        <w:tc>
          <w:tcPr>
            <w:tcW w:w="582" w:type="dxa"/>
            <w:shd w:val="clear" w:color="auto" w:fill="auto"/>
            <w:noWrap/>
            <w:vAlign w:val="center"/>
            <w:hideMark/>
          </w:tcPr>
          <w:p w14:paraId="2D50C23B" w14:textId="77777777" w:rsidR="001207D0" w:rsidRPr="007001F1" w:rsidRDefault="0006614A" w:rsidP="00872D5A">
            <w:pPr>
              <w:jc w:val="center"/>
              <w:rPr>
                <w:color w:val="000000"/>
              </w:rPr>
            </w:pPr>
            <w:r>
              <w:rPr>
                <w:color w:val="000000"/>
                <w:sz w:val="22"/>
                <w:szCs w:val="22"/>
              </w:rPr>
              <w:t>8</w:t>
            </w:r>
          </w:p>
        </w:tc>
        <w:tc>
          <w:tcPr>
            <w:tcW w:w="4820" w:type="dxa"/>
            <w:gridSpan w:val="2"/>
            <w:shd w:val="clear" w:color="auto" w:fill="auto"/>
            <w:vAlign w:val="center"/>
            <w:hideMark/>
          </w:tcPr>
          <w:p w14:paraId="0E382D86" w14:textId="77777777"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r w:rsidR="0006614A" w:rsidRPr="00094119">
              <w:rPr>
                <w:color w:val="000000"/>
                <w:sz w:val="22"/>
                <w:szCs w:val="22"/>
              </w:rPr>
              <w:t xml:space="preserve"> </w:t>
            </w:r>
            <w:r w:rsidR="0006614A" w:rsidRPr="003E1143">
              <w:rPr>
                <w:sz w:val="22"/>
                <w:szCs w:val="22"/>
              </w:rPr>
              <w:t xml:space="preserve">(napr. nesplnenie </w:t>
            </w:r>
            <w:r w:rsidR="0006614A" w:rsidRPr="003E1143">
              <w:rPr>
                <w:sz w:val="22"/>
                <w:szCs w:val="22"/>
                <w:u w:val="single"/>
              </w:rPr>
              <w:t>postkontraktačných  </w:t>
            </w:r>
            <w:r w:rsidR="0006614A" w:rsidRPr="003E1143">
              <w:rPr>
                <w:color w:val="1F497D"/>
                <w:sz w:val="22"/>
                <w:szCs w:val="22"/>
                <w:u w:val="single"/>
              </w:rPr>
              <w:t xml:space="preserve">oznamovacích </w:t>
            </w:r>
            <w:r w:rsidR="0006614A" w:rsidRPr="003E1143">
              <w:rPr>
                <w:sz w:val="22"/>
                <w:szCs w:val="22"/>
                <w:u w:val="single"/>
              </w:rPr>
              <w:t>povinnost</w:t>
            </w:r>
            <w:r w:rsidR="0006614A" w:rsidRPr="003E1143">
              <w:rPr>
                <w:color w:val="1F497D"/>
                <w:sz w:val="22"/>
                <w:szCs w:val="22"/>
                <w:u w:val="single"/>
              </w:rPr>
              <w:t>í</w:t>
            </w:r>
            <w:r w:rsidR="0006614A"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1C372A39" w14:textId="77777777"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14:paraId="0B5B9D8F" w14:textId="77777777"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14:paraId="54B82A0D" w14:textId="77777777"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14:paraId="383209EB" w14:textId="77777777" w:rsidR="001207D0" w:rsidRPr="007001F1" w:rsidRDefault="001207D0" w:rsidP="00872D5A">
            <w:pPr>
              <w:jc w:val="center"/>
              <w:rPr>
                <w:color w:val="000000"/>
              </w:rPr>
            </w:pPr>
            <w:r w:rsidRPr="007001F1">
              <w:rPr>
                <w:color w:val="000000"/>
                <w:sz w:val="22"/>
                <w:szCs w:val="22"/>
              </w:rPr>
              <w:t> </w:t>
            </w:r>
          </w:p>
        </w:tc>
      </w:tr>
      <w:tr w:rsidR="001207D0" w:rsidRPr="007001F1" w14:paraId="241CD941" w14:textId="77777777" w:rsidTr="0006614A">
        <w:trPr>
          <w:trHeight w:val="300"/>
        </w:trPr>
        <w:tc>
          <w:tcPr>
            <w:tcW w:w="3559" w:type="dxa"/>
            <w:gridSpan w:val="2"/>
            <w:shd w:val="clear" w:color="auto" w:fill="auto"/>
            <w:vAlign w:val="center"/>
            <w:hideMark/>
          </w:tcPr>
          <w:p w14:paraId="6244A6B7" w14:textId="77777777"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14:paraId="7EBC97EA" w14:textId="77777777" w:rsidR="001207D0" w:rsidRPr="007001F1" w:rsidRDefault="001207D0" w:rsidP="00872D5A">
            <w:pPr>
              <w:rPr>
                <w:color w:val="000000"/>
              </w:rPr>
            </w:pPr>
            <w:r w:rsidRPr="007001F1">
              <w:rPr>
                <w:color w:val="000000"/>
                <w:sz w:val="22"/>
                <w:szCs w:val="22"/>
              </w:rPr>
              <w:t> </w:t>
            </w:r>
          </w:p>
        </w:tc>
      </w:tr>
      <w:tr w:rsidR="001207D0" w:rsidRPr="007001F1" w14:paraId="75EB9923" w14:textId="77777777" w:rsidTr="0006614A">
        <w:trPr>
          <w:trHeight w:val="300"/>
        </w:trPr>
        <w:tc>
          <w:tcPr>
            <w:tcW w:w="3559" w:type="dxa"/>
            <w:gridSpan w:val="2"/>
            <w:shd w:val="clear" w:color="auto" w:fill="auto"/>
            <w:vAlign w:val="center"/>
            <w:hideMark/>
          </w:tcPr>
          <w:p w14:paraId="01C7662A" w14:textId="77777777"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14:paraId="59A6FAAD" w14:textId="77777777" w:rsidR="001207D0" w:rsidRPr="007001F1" w:rsidRDefault="001207D0" w:rsidP="00872D5A">
            <w:pPr>
              <w:rPr>
                <w:color w:val="000000"/>
              </w:rPr>
            </w:pPr>
            <w:r w:rsidRPr="007001F1">
              <w:rPr>
                <w:color w:val="000000"/>
                <w:sz w:val="22"/>
                <w:szCs w:val="22"/>
              </w:rPr>
              <w:t> </w:t>
            </w:r>
          </w:p>
        </w:tc>
      </w:tr>
      <w:tr w:rsidR="001207D0" w:rsidRPr="007001F1" w14:paraId="1E5E7490" w14:textId="77777777" w:rsidTr="0006614A">
        <w:trPr>
          <w:trHeight w:val="300"/>
        </w:trPr>
        <w:tc>
          <w:tcPr>
            <w:tcW w:w="3559" w:type="dxa"/>
            <w:gridSpan w:val="2"/>
            <w:shd w:val="clear" w:color="000000" w:fill="FFFFFF"/>
            <w:vAlign w:val="center"/>
            <w:hideMark/>
          </w:tcPr>
          <w:p w14:paraId="6A5EBFD6"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4FF252C7" w14:textId="77777777" w:rsidR="001207D0" w:rsidRPr="007001F1" w:rsidRDefault="001207D0" w:rsidP="00872D5A">
            <w:pPr>
              <w:rPr>
                <w:color w:val="000000"/>
              </w:rPr>
            </w:pPr>
            <w:r w:rsidRPr="007001F1">
              <w:rPr>
                <w:color w:val="000000"/>
                <w:sz w:val="22"/>
                <w:szCs w:val="22"/>
              </w:rPr>
              <w:t> </w:t>
            </w:r>
          </w:p>
        </w:tc>
      </w:tr>
      <w:tr w:rsidR="001207D0" w:rsidRPr="007001F1" w14:paraId="2CCDB7DE" w14:textId="77777777" w:rsidTr="0006614A">
        <w:trPr>
          <w:trHeight w:val="300"/>
        </w:trPr>
        <w:tc>
          <w:tcPr>
            <w:tcW w:w="9087" w:type="dxa"/>
            <w:gridSpan w:val="7"/>
            <w:shd w:val="clear" w:color="auto" w:fill="auto"/>
            <w:noWrap/>
            <w:vAlign w:val="bottom"/>
            <w:hideMark/>
          </w:tcPr>
          <w:p w14:paraId="28AA6ABE" w14:textId="77777777" w:rsidR="001207D0" w:rsidRPr="007001F1" w:rsidRDefault="001207D0" w:rsidP="00872D5A">
            <w:pPr>
              <w:jc w:val="center"/>
              <w:rPr>
                <w:color w:val="000000"/>
              </w:rPr>
            </w:pPr>
            <w:r w:rsidRPr="007001F1">
              <w:rPr>
                <w:color w:val="000000"/>
                <w:sz w:val="22"/>
                <w:szCs w:val="22"/>
              </w:rPr>
              <w:t> </w:t>
            </w:r>
          </w:p>
        </w:tc>
      </w:tr>
      <w:tr w:rsidR="001207D0" w:rsidRPr="007001F1" w14:paraId="42042E10" w14:textId="77777777" w:rsidTr="0006614A">
        <w:trPr>
          <w:trHeight w:val="300"/>
        </w:trPr>
        <w:tc>
          <w:tcPr>
            <w:tcW w:w="3559" w:type="dxa"/>
            <w:gridSpan w:val="2"/>
            <w:shd w:val="clear" w:color="000000" w:fill="FFFFFF"/>
            <w:vAlign w:val="center"/>
            <w:hideMark/>
          </w:tcPr>
          <w:p w14:paraId="6B138601" w14:textId="77777777"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8"/>
              <w:t>3</w:t>
            </w:r>
            <w:r w:rsidRPr="007001F1">
              <w:rPr>
                <w:b/>
                <w:bCs/>
                <w:sz w:val="22"/>
                <w:szCs w:val="22"/>
              </w:rPr>
              <w:t>:</w:t>
            </w:r>
          </w:p>
          <w:p w14:paraId="6708C3B4" w14:textId="77777777" w:rsidR="001207D0" w:rsidRPr="007001F1" w:rsidRDefault="001207D0" w:rsidP="00A90B4D">
            <w:pPr>
              <w:rPr>
                <w:b/>
                <w:bCs/>
              </w:rPr>
            </w:pPr>
          </w:p>
        </w:tc>
        <w:tc>
          <w:tcPr>
            <w:tcW w:w="5528" w:type="dxa"/>
            <w:gridSpan w:val="5"/>
            <w:shd w:val="clear" w:color="auto" w:fill="auto"/>
            <w:vAlign w:val="center"/>
            <w:hideMark/>
          </w:tcPr>
          <w:p w14:paraId="5648CD98" w14:textId="77777777" w:rsidR="001207D0" w:rsidRPr="007001F1" w:rsidRDefault="001207D0" w:rsidP="00872D5A">
            <w:pPr>
              <w:rPr>
                <w:color w:val="000000"/>
              </w:rPr>
            </w:pPr>
            <w:r w:rsidRPr="007001F1">
              <w:rPr>
                <w:color w:val="000000"/>
                <w:sz w:val="22"/>
                <w:szCs w:val="22"/>
              </w:rPr>
              <w:t> </w:t>
            </w:r>
          </w:p>
        </w:tc>
      </w:tr>
      <w:tr w:rsidR="001207D0" w:rsidRPr="007001F1" w14:paraId="73921C07" w14:textId="77777777" w:rsidTr="0006614A">
        <w:trPr>
          <w:trHeight w:val="300"/>
        </w:trPr>
        <w:tc>
          <w:tcPr>
            <w:tcW w:w="3559" w:type="dxa"/>
            <w:gridSpan w:val="2"/>
            <w:shd w:val="clear" w:color="000000" w:fill="FFFFFF"/>
            <w:vAlign w:val="center"/>
            <w:hideMark/>
          </w:tcPr>
          <w:p w14:paraId="35680098" w14:textId="77777777"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14:paraId="71EB8675" w14:textId="77777777" w:rsidR="001207D0" w:rsidRPr="007001F1" w:rsidRDefault="001207D0" w:rsidP="00872D5A">
            <w:pPr>
              <w:rPr>
                <w:color w:val="000000"/>
              </w:rPr>
            </w:pPr>
            <w:r w:rsidRPr="007001F1">
              <w:rPr>
                <w:color w:val="000000"/>
                <w:sz w:val="22"/>
                <w:szCs w:val="22"/>
              </w:rPr>
              <w:t> </w:t>
            </w:r>
          </w:p>
        </w:tc>
      </w:tr>
      <w:tr w:rsidR="001207D0" w:rsidRPr="007001F1" w14:paraId="3E1E76B6" w14:textId="77777777" w:rsidTr="0006614A">
        <w:trPr>
          <w:trHeight w:val="300"/>
        </w:trPr>
        <w:tc>
          <w:tcPr>
            <w:tcW w:w="3559" w:type="dxa"/>
            <w:gridSpan w:val="2"/>
            <w:shd w:val="clear" w:color="000000" w:fill="FFFFFF"/>
            <w:vAlign w:val="center"/>
            <w:hideMark/>
          </w:tcPr>
          <w:p w14:paraId="474A3D8A"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0627C0DC" w14:textId="77777777" w:rsidR="001207D0" w:rsidRPr="007001F1" w:rsidRDefault="001207D0" w:rsidP="00872D5A">
            <w:pPr>
              <w:rPr>
                <w:color w:val="000000"/>
              </w:rPr>
            </w:pPr>
            <w:r w:rsidRPr="007001F1">
              <w:rPr>
                <w:color w:val="000000"/>
                <w:sz w:val="22"/>
                <w:szCs w:val="22"/>
              </w:rPr>
              <w:t> </w:t>
            </w:r>
          </w:p>
        </w:tc>
      </w:tr>
    </w:tbl>
    <w:p w14:paraId="31BD0633" w14:textId="77777777" w:rsidR="00872D5A" w:rsidRPr="007001F1" w:rsidRDefault="00872D5A"/>
    <w:p w14:paraId="3BA3A373" w14:textId="77777777" w:rsidR="00872D5A" w:rsidRPr="007001F1" w:rsidRDefault="00872D5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2CFF0FB1" w14:textId="77777777" w:rsidTr="002D20F9">
        <w:trPr>
          <w:trHeight w:val="645"/>
        </w:trPr>
        <w:tc>
          <w:tcPr>
            <w:tcW w:w="9087" w:type="dxa"/>
            <w:gridSpan w:val="7"/>
            <w:shd w:val="clear" w:color="000000" w:fill="60497A"/>
            <w:vAlign w:val="center"/>
            <w:hideMark/>
          </w:tcPr>
          <w:p w14:paraId="0FC25337" w14:textId="77777777"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507"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2507"/>
          </w:p>
        </w:tc>
      </w:tr>
      <w:tr w:rsidR="00872D5A" w:rsidRPr="007001F1" w14:paraId="2149BC88" w14:textId="77777777" w:rsidTr="002D20F9">
        <w:trPr>
          <w:trHeight w:val="330"/>
        </w:trPr>
        <w:tc>
          <w:tcPr>
            <w:tcW w:w="9087" w:type="dxa"/>
            <w:gridSpan w:val="7"/>
            <w:shd w:val="clear" w:color="auto" w:fill="auto"/>
            <w:vAlign w:val="center"/>
            <w:hideMark/>
          </w:tcPr>
          <w:p w14:paraId="5009C14E" w14:textId="77777777"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14:paraId="1944F145" w14:textId="77777777" w:rsidTr="002D20F9">
        <w:trPr>
          <w:trHeight w:val="300"/>
        </w:trPr>
        <w:tc>
          <w:tcPr>
            <w:tcW w:w="3559" w:type="dxa"/>
            <w:gridSpan w:val="2"/>
            <w:shd w:val="clear" w:color="auto" w:fill="auto"/>
            <w:vAlign w:val="center"/>
            <w:hideMark/>
          </w:tcPr>
          <w:p w14:paraId="24D2762A" w14:textId="77777777"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90BEB0C" w14:textId="77777777" w:rsidR="00872D5A" w:rsidRPr="007001F1" w:rsidRDefault="00872D5A" w:rsidP="00872D5A">
            <w:pPr>
              <w:rPr>
                <w:color w:val="000000"/>
              </w:rPr>
            </w:pPr>
            <w:r w:rsidRPr="007001F1">
              <w:rPr>
                <w:color w:val="000000"/>
                <w:sz w:val="22"/>
                <w:szCs w:val="22"/>
              </w:rPr>
              <w:t> </w:t>
            </w:r>
          </w:p>
        </w:tc>
      </w:tr>
      <w:tr w:rsidR="00872D5A" w:rsidRPr="007001F1" w14:paraId="0053D7AA" w14:textId="77777777" w:rsidTr="002D20F9">
        <w:trPr>
          <w:trHeight w:val="660"/>
        </w:trPr>
        <w:tc>
          <w:tcPr>
            <w:tcW w:w="3559" w:type="dxa"/>
            <w:gridSpan w:val="2"/>
            <w:shd w:val="clear" w:color="auto" w:fill="auto"/>
            <w:vAlign w:val="center"/>
            <w:hideMark/>
          </w:tcPr>
          <w:p w14:paraId="04E8A99B" w14:textId="77777777"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CBF41FF" w14:textId="77777777" w:rsidR="00872D5A" w:rsidRPr="007001F1" w:rsidRDefault="00872D5A" w:rsidP="00872D5A">
            <w:pPr>
              <w:rPr>
                <w:color w:val="000000"/>
              </w:rPr>
            </w:pPr>
            <w:r w:rsidRPr="007001F1">
              <w:rPr>
                <w:color w:val="000000"/>
                <w:sz w:val="22"/>
                <w:szCs w:val="22"/>
              </w:rPr>
              <w:t> </w:t>
            </w:r>
          </w:p>
        </w:tc>
      </w:tr>
      <w:tr w:rsidR="00872D5A" w:rsidRPr="007001F1" w14:paraId="338173DA" w14:textId="77777777" w:rsidTr="002D20F9">
        <w:trPr>
          <w:trHeight w:val="330"/>
        </w:trPr>
        <w:tc>
          <w:tcPr>
            <w:tcW w:w="9087" w:type="dxa"/>
            <w:gridSpan w:val="7"/>
            <w:shd w:val="clear" w:color="auto" w:fill="auto"/>
            <w:vAlign w:val="center"/>
            <w:hideMark/>
          </w:tcPr>
          <w:p w14:paraId="2B854A55" w14:textId="77777777"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14:paraId="7C1B6505" w14:textId="77777777" w:rsidTr="002D20F9">
        <w:trPr>
          <w:trHeight w:val="330"/>
        </w:trPr>
        <w:tc>
          <w:tcPr>
            <w:tcW w:w="3559" w:type="dxa"/>
            <w:gridSpan w:val="2"/>
            <w:shd w:val="clear" w:color="auto" w:fill="auto"/>
            <w:vAlign w:val="center"/>
            <w:hideMark/>
          </w:tcPr>
          <w:p w14:paraId="08463350" w14:textId="77777777"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82B319F" w14:textId="77777777" w:rsidR="00872D5A" w:rsidRPr="007001F1" w:rsidRDefault="00872D5A" w:rsidP="00872D5A">
            <w:pPr>
              <w:rPr>
                <w:color w:val="000000"/>
              </w:rPr>
            </w:pPr>
            <w:r w:rsidRPr="007001F1">
              <w:rPr>
                <w:color w:val="000000"/>
                <w:sz w:val="22"/>
                <w:szCs w:val="22"/>
              </w:rPr>
              <w:t> </w:t>
            </w:r>
          </w:p>
        </w:tc>
      </w:tr>
      <w:tr w:rsidR="00872D5A" w:rsidRPr="007001F1" w14:paraId="499875F4" w14:textId="77777777" w:rsidTr="002D20F9">
        <w:trPr>
          <w:trHeight w:val="300"/>
        </w:trPr>
        <w:tc>
          <w:tcPr>
            <w:tcW w:w="3559" w:type="dxa"/>
            <w:gridSpan w:val="2"/>
            <w:shd w:val="clear" w:color="auto" w:fill="auto"/>
            <w:vAlign w:val="center"/>
            <w:hideMark/>
          </w:tcPr>
          <w:p w14:paraId="41FF5CDD" w14:textId="77777777"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7C9A616C" w14:textId="77777777" w:rsidR="00872D5A" w:rsidRPr="007001F1" w:rsidRDefault="00872D5A" w:rsidP="00872D5A">
            <w:pPr>
              <w:rPr>
                <w:color w:val="000000"/>
              </w:rPr>
            </w:pPr>
            <w:r w:rsidRPr="007001F1">
              <w:rPr>
                <w:color w:val="000000"/>
                <w:sz w:val="22"/>
                <w:szCs w:val="22"/>
              </w:rPr>
              <w:t> </w:t>
            </w:r>
          </w:p>
        </w:tc>
      </w:tr>
      <w:tr w:rsidR="00872D5A" w:rsidRPr="007001F1" w14:paraId="7A977778" w14:textId="77777777" w:rsidTr="002D20F9">
        <w:trPr>
          <w:trHeight w:val="300"/>
        </w:trPr>
        <w:tc>
          <w:tcPr>
            <w:tcW w:w="3559" w:type="dxa"/>
            <w:gridSpan w:val="2"/>
            <w:shd w:val="clear" w:color="auto" w:fill="auto"/>
            <w:vAlign w:val="center"/>
            <w:hideMark/>
          </w:tcPr>
          <w:p w14:paraId="78F1E615" w14:textId="77777777"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314A8AA" w14:textId="77777777" w:rsidR="00872D5A" w:rsidRPr="007001F1" w:rsidRDefault="00872D5A" w:rsidP="00872D5A">
            <w:pPr>
              <w:rPr>
                <w:color w:val="000000"/>
              </w:rPr>
            </w:pPr>
            <w:r w:rsidRPr="007001F1">
              <w:rPr>
                <w:color w:val="000000"/>
                <w:sz w:val="22"/>
                <w:szCs w:val="22"/>
              </w:rPr>
              <w:t> </w:t>
            </w:r>
          </w:p>
        </w:tc>
      </w:tr>
      <w:tr w:rsidR="00872D5A" w:rsidRPr="007001F1" w14:paraId="5EFA62C7" w14:textId="77777777" w:rsidTr="002D20F9">
        <w:trPr>
          <w:trHeight w:val="300"/>
        </w:trPr>
        <w:tc>
          <w:tcPr>
            <w:tcW w:w="3559" w:type="dxa"/>
            <w:gridSpan w:val="2"/>
            <w:shd w:val="clear" w:color="auto" w:fill="auto"/>
            <w:vAlign w:val="center"/>
            <w:hideMark/>
          </w:tcPr>
          <w:p w14:paraId="1FCF1E39" w14:textId="77777777"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7C72C46" w14:textId="77777777" w:rsidR="00872D5A" w:rsidRPr="007001F1" w:rsidRDefault="00872D5A" w:rsidP="00872D5A">
            <w:pPr>
              <w:rPr>
                <w:color w:val="000000"/>
              </w:rPr>
            </w:pPr>
            <w:r w:rsidRPr="007001F1">
              <w:rPr>
                <w:color w:val="000000"/>
                <w:sz w:val="22"/>
                <w:szCs w:val="22"/>
              </w:rPr>
              <w:t> </w:t>
            </w:r>
          </w:p>
        </w:tc>
      </w:tr>
      <w:tr w:rsidR="00872D5A" w:rsidRPr="007001F1" w14:paraId="5C447E6A" w14:textId="77777777" w:rsidTr="002D20F9">
        <w:trPr>
          <w:trHeight w:val="330"/>
        </w:trPr>
        <w:tc>
          <w:tcPr>
            <w:tcW w:w="9087" w:type="dxa"/>
            <w:gridSpan w:val="7"/>
            <w:shd w:val="clear" w:color="auto" w:fill="auto"/>
            <w:vAlign w:val="center"/>
            <w:hideMark/>
          </w:tcPr>
          <w:p w14:paraId="46AC54F8" w14:textId="77777777"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14:paraId="48D7D184" w14:textId="77777777" w:rsidTr="002D20F9">
        <w:trPr>
          <w:trHeight w:val="300"/>
        </w:trPr>
        <w:tc>
          <w:tcPr>
            <w:tcW w:w="3559" w:type="dxa"/>
            <w:gridSpan w:val="2"/>
            <w:shd w:val="clear" w:color="auto" w:fill="auto"/>
            <w:vAlign w:val="center"/>
            <w:hideMark/>
          </w:tcPr>
          <w:p w14:paraId="4AB29DEC" w14:textId="77777777"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161326A" w14:textId="77777777" w:rsidR="00872D5A" w:rsidRPr="007001F1" w:rsidRDefault="00872D5A" w:rsidP="00872D5A">
            <w:pPr>
              <w:rPr>
                <w:color w:val="000000"/>
              </w:rPr>
            </w:pPr>
            <w:r w:rsidRPr="007001F1">
              <w:rPr>
                <w:color w:val="000000"/>
                <w:sz w:val="22"/>
                <w:szCs w:val="22"/>
              </w:rPr>
              <w:t>Nadlimitná zákazka</w:t>
            </w:r>
          </w:p>
        </w:tc>
      </w:tr>
      <w:tr w:rsidR="00872D5A" w:rsidRPr="007001F1" w14:paraId="60D62AF8" w14:textId="77777777" w:rsidTr="002D20F9">
        <w:trPr>
          <w:trHeight w:val="300"/>
        </w:trPr>
        <w:tc>
          <w:tcPr>
            <w:tcW w:w="3559" w:type="dxa"/>
            <w:gridSpan w:val="2"/>
            <w:shd w:val="clear" w:color="auto" w:fill="auto"/>
            <w:vAlign w:val="center"/>
            <w:hideMark/>
          </w:tcPr>
          <w:p w14:paraId="1A8D99F6" w14:textId="77777777"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5582026" w14:textId="77777777"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23C52C00" w14:textId="77777777" w:rsidTr="002D20F9">
        <w:trPr>
          <w:trHeight w:val="300"/>
        </w:trPr>
        <w:tc>
          <w:tcPr>
            <w:tcW w:w="3559" w:type="dxa"/>
            <w:gridSpan w:val="2"/>
            <w:shd w:val="clear" w:color="auto" w:fill="auto"/>
            <w:vAlign w:val="center"/>
            <w:hideMark/>
          </w:tcPr>
          <w:p w14:paraId="133B4BC8" w14:textId="77777777"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4D6E968" w14:textId="77777777" w:rsidR="00872D5A" w:rsidRPr="007001F1" w:rsidRDefault="00872D5A" w:rsidP="00872D5A">
            <w:pPr>
              <w:rPr>
                <w:color w:val="000000"/>
              </w:rPr>
            </w:pPr>
          </w:p>
        </w:tc>
      </w:tr>
      <w:tr w:rsidR="004D0B9F" w:rsidRPr="007001F1" w14:paraId="793199F7" w14:textId="77777777" w:rsidTr="002D20F9">
        <w:trPr>
          <w:trHeight w:val="300"/>
        </w:trPr>
        <w:tc>
          <w:tcPr>
            <w:tcW w:w="3559" w:type="dxa"/>
            <w:gridSpan w:val="2"/>
            <w:shd w:val="clear" w:color="auto" w:fill="auto"/>
            <w:vAlign w:val="center"/>
          </w:tcPr>
          <w:p w14:paraId="5E35C11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F3D2E9A" w14:textId="77777777" w:rsidR="004D0B9F" w:rsidRPr="007001F1" w:rsidRDefault="004D0B9F" w:rsidP="00872D5A">
            <w:pPr>
              <w:rPr>
                <w:color w:val="000000"/>
              </w:rPr>
            </w:pPr>
          </w:p>
        </w:tc>
      </w:tr>
      <w:tr w:rsidR="00872D5A" w:rsidRPr="007001F1" w14:paraId="36BB4BE9" w14:textId="77777777" w:rsidTr="002D20F9">
        <w:trPr>
          <w:trHeight w:val="300"/>
        </w:trPr>
        <w:tc>
          <w:tcPr>
            <w:tcW w:w="3559" w:type="dxa"/>
            <w:gridSpan w:val="2"/>
            <w:shd w:val="clear" w:color="auto" w:fill="auto"/>
            <w:vAlign w:val="center"/>
            <w:hideMark/>
          </w:tcPr>
          <w:p w14:paraId="7EEC98A1" w14:textId="77777777"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55A85B16" w14:textId="77777777"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14:paraId="287B2A37" w14:textId="77777777" w:rsidTr="002D20F9">
        <w:trPr>
          <w:trHeight w:val="300"/>
        </w:trPr>
        <w:tc>
          <w:tcPr>
            <w:tcW w:w="3559" w:type="dxa"/>
            <w:gridSpan w:val="2"/>
            <w:shd w:val="clear" w:color="auto" w:fill="auto"/>
            <w:vAlign w:val="center"/>
            <w:hideMark/>
          </w:tcPr>
          <w:p w14:paraId="4A5BF938" w14:textId="77777777"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574AF70" w14:textId="77777777" w:rsidR="00872D5A" w:rsidRPr="007001F1" w:rsidRDefault="00872D5A" w:rsidP="00872D5A">
            <w:pPr>
              <w:rPr>
                <w:color w:val="000000"/>
              </w:rPr>
            </w:pPr>
            <w:r w:rsidRPr="007001F1">
              <w:rPr>
                <w:color w:val="000000"/>
                <w:sz w:val="22"/>
                <w:szCs w:val="22"/>
              </w:rPr>
              <w:t> </w:t>
            </w:r>
          </w:p>
        </w:tc>
      </w:tr>
      <w:tr w:rsidR="00872D5A" w:rsidRPr="007001F1" w14:paraId="62A8709E" w14:textId="77777777" w:rsidTr="002D20F9">
        <w:trPr>
          <w:trHeight w:val="300"/>
        </w:trPr>
        <w:tc>
          <w:tcPr>
            <w:tcW w:w="3559" w:type="dxa"/>
            <w:gridSpan w:val="2"/>
            <w:shd w:val="clear" w:color="auto" w:fill="auto"/>
            <w:vAlign w:val="center"/>
            <w:hideMark/>
          </w:tcPr>
          <w:p w14:paraId="180F413F" w14:textId="77777777"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C46C962" w14:textId="77777777" w:rsidR="00872D5A" w:rsidRPr="007001F1" w:rsidRDefault="00872D5A" w:rsidP="00872D5A">
            <w:pPr>
              <w:rPr>
                <w:color w:val="000000"/>
              </w:rPr>
            </w:pPr>
            <w:r w:rsidRPr="007001F1">
              <w:rPr>
                <w:color w:val="000000"/>
                <w:sz w:val="22"/>
                <w:szCs w:val="22"/>
              </w:rPr>
              <w:t> </w:t>
            </w:r>
          </w:p>
        </w:tc>
      </w:tr>
      <w:tr w:rsidR="00872D5A" w:rsidRPr="007001F1" w14:paraId="053E9B2F" w14:textId="77777777" w:rsidTr="002D20F9">
        <w:trPr>
          <w:trHeight w:val="300"/>
        </w:trPr>
        <w:tc>
          <w:tcPr>
            <w:tcW w:w="3559" w:type="dxa"/>
            <w:gridSpan w:val="2"/>
            <w:shd w:val="clear" w:color="auto" w:fill="auto"/>
            <w:vAlign w:val="center"/>
            <w:hideMark/>
          </w:tcPr>
          <w:p w14:paraId="72F54A31" w14:textId="77777777"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72C301D" w14:textId="77777777" w:rsidR="00872D5A" w:rsidRPr="007001F1" w:rsidRDefault="00872D5A" w:rsidP="00872D5A">
            <w:pPr>
              <w:rPr>
                <w:color w:val="000000"/>
              </w:rPr>
            </w:pPr>
            <w:r w:rsidRPr="007001F1">
              <w:rPr>
                <w:color w:val="000000"/>
                <w:sz w:val="22"/>
                <w:szCs w:val="22"/>
              </w:rPr>
              <w:t> </w:t>
            </w:r>
          </w:p>
        </w:tc>
      </w:tr>
      <w:tr w:rsidR="00872D5A" w:rsidRPr="007001F1" w14:paraId="77C35402" w14:textId="77777777" w:rsidTr="002D20F9">
        <w:trPr>
          <w:trHeight w:val="300"/>
        </w:trPr>
        <w:tc>
          <w:tcPr>
            <w:tcW w:w="3559" w:type="dxa"/>
            <w:gridSpan w:val="2"/>
            <w:shd w:val="clear" w:color="auto" w:fill="auto"/>
            <w:vAlign w:val="center"/>
            <w:hideMark/>
          </w:tcPr>
          <w:p w14:paraId="4DD41AF6" w14:textId="77777777"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D1B34BE" w14:textId="77777777" w:rsidR="00872D5A" w:rsidRPr="007001F1" w:rsidRDefault="00872D5A" w:rsidP="00872D5A">
            <w:pPr>
              <w:rPr>
                <w:color w:val="000000"/>
              </w:rPr>
            </w:pPr>
            <w:r w:rsidRPr="007001F1">
              <w:rPr>
                <w:color w:val="000000"/>
                <w:sz w:val="22"/>
                <w:szCs w:val="22"/>
              </w:rPr>
              <w:t> </w:t>
            </w:r>
          </w:p>
        </w:tc>
      </w:tr>
      <w:tr w:rsidR="00872D5A" w:rsidRPr="007001F1" w14:paraId="46F9B4AA" w14:textId="77777777" w:rsidTr="002D20F9">
        <w:trPr>
          <w:trHeight w:val="300"/>
        </w:trPr>
        <w:tc>
          <w:tcPr>
            <w:tcW w:w="3559" w:type="dxa"/>
            <w:gridSpan w:val="2"/>
            <w:shd w:val="clear" w:color="auto" w:fill="auto"/>
            <w:vAlign w:val="center"/>
            <w:hideMark/>
          </w:tcPr>
          <w:p w14:paraId="1B7ABBA7" w14:textId="77777777"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4E7DB0F0" w14:textId="77777777" w:rsidR="00872D5A" w:rsidRPr="007001F1" w:rsidRDefault="00872D5A" w:rsidP="00872D5A">
            <w:pPr>
              <w:rPr>
                <w:color w:val="000000"/>
              </w:rPr>
            </w:pPr>
            <w:r w:rsidRPr="007001F1">
              <w:rPr>
                <w:color w:val="000000"/>
                <w:sz w:val="22"/>
                <w:szCs w:val="22"/>
              </w:rPr>
              <w:t> </w:t>
            </w:r>
          </w:p>
        </w:tc>
      </w:tr>
      <w:tr w:rsidR="00872D5A" w:rsidRPr="007001F1" w14:paraId="2470C748" w14:textId="77777777" w:rsidTr="002D20F9">
        <w:trPr>
          <w:trHeight w:val="300"/>
        </w:trPr>
        <w:tc>
          <w:tcPr>
            <w:tcW w:w="3559" w:type="dxa"/>
            <w:gridSpan w:val="2"/>
            <w:shd w:val="clear" w:color="auto" w:fill="auto"/>
            <w:vAlign w:val="center"/>
            <w:hideMark/>
          </w:tcPr>
          <w:p w14:paraId="7494B08D" w14:textId="77777777"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746066A" w14:textId="77777777" w:rsidR="00872D5A" w:rsidRPr="007001F1" w:rsidRDefault="00872D5A" w:rsidP="00872D5A">
            <w:pPr>
              <w:rPr>
                <w:color w:val="000000"/>
              </w:rPr>
            </w:pPr>
            <w:r w:rsidRPr="007001F1">
              <w:rPr>
                <w:color w:val="000000"/>
                <w:sz w:val="22"/>
                <w:szCs w:val="22"/>
              </w:rPr>
              <w:t> </w:t>
            </w:r>
          </w:p>
        </w:tc>
      </w:tr>
      <w:tr w:rsidR="00872D5A" w:rsidRPr="007001F1" w14:paraId="0F4FB872" w14:textId="77777777" w:rsidTr="002D20F9">
        <w:trPr>
          <w:trHeight w:val="300"/>
        </w:trPr>
        <w:tc>
          <w:tcPr>
            <w:tcW w:w="3559" w:type="dxa"/>
            <w:gridSpan w:val="2"/>
            <w:shd w:val="clear" w:color="auto" w:fill="auto"/>
            <w:vAlign w:val="center"/>
            <w:hideMark/>
          </w:tcPr>
          <w:p w14:paraId="1599E688" w14:textId="77777777"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2DACEC" w14:textId="77777777" w:rsidR="00872D5A" w:rsidRPr="007001F1" w:rsidRDefault="00872D5A" w:rsidP="00872D5A">
            <w:pPr>
              <w:rPr>
                <w:color w:val="000000"/>
              </w:rPr>
            </w:pPr>
            <w:r w:rsidRPr="007001F1">
              <w:rPr>
                <w:color w:val="000000"/>
                <w:sz w:val="22"/>
                <w:szCs w:val="22"/>
              </w:rPr>
              <w:t> </w:t>
            </w:r>
          </w:p>
        </w:tc>
      </w:tr>
      <w:tr w:rsidR="00872D5A" w:rsidRPr="007001F1" w14:paraId="238FF2A8" w14:textId="77777777" w:rsidTr="002D20F9">
        <w:trPr>
          <w:trHeight w:val="300"/>
        </w:trPr>
        <w:tc>
          <w:tcPr>
            <w:tcW w:w="3559" w:type="dxa"/>
            <w:gridSpan w:val="2"/>
            <w:shd w:val="clear" w:color="auto" w:fill="auto"/>
            <w:vAlign w:val="center"/>
            <w:hideMark/>
          </w:tcPr>
          <w:p w14:paraId="0063B7AC" w14:textId="77777777"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C89F530" w14:textId="77777777" w:rsidR="00872D5A" w:rsidRPr="007001F1" w:rsidRDefault="00872D5A" w:rsidP="00872D5A">
            <w:pPr>
              <w:rPr>
                <w:color w:val="000000"/>
              </w:rPr>
            </w:pPr>
            <w:r w:rsidRPr="007001F1">
              <w:rPr>
                <w:color w:val="000000"/>
                <w:sz w:val="22"/>
                <w:szCs w:val="22"/>
              </w:rPr>
              <w:t> </w:t>
            </w:r>
          </w:p>
        </w:tc>
      </w:tr>
      <w:tr w:rsidR="00872D5A" w:rsidRPr="007001F1" w14:paraId="432DC55C" w14:textId="77777777" w:rsidTr="002D20F9">
        <w:trPr>
          <w:trHeight w:val="300"/>
        </w:trPr>
        <w:tc>
          <w:tcPr>
            <w:tcW w:w="3559" w:type="dxa"/>
            <w:gridSpan w:val="2"/>
            <w:shd w:val="clear" w:color="auto" w:fill="auto"/>
            <w:vAlign w:val="center"/>
            <w:hideMark/>
          </w:tcPr>
          <w:p w14:paraId="645CCC12" w14:textId="77777777"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70DB035" w14:textId="77777777" w:rsidR="00872D5A" w:rsidRPr="007001F1" w:rsidRDefault="00872D5A" w:rsidP="00872D5A">
            <w:pPr>
              <w:rPr>
                <w:color w:val="000000"/>
              </w:rPr>
            </w:pPr>
            <w:r w:rsidRPr="007001F1">
              <w:rPr>
                <w:color w:val="000000"/>
                <w:sz w:val="22"/>
                <w:szCs w:val="22"/>
              </w:rPr>
              <w:t> </w:t>
            </w:r>
          </w:p>
        </w:tc>
      </w:tr>
      <w:tr w:rsidR="00872D5A" w:rsidRPr="007001F1" w14:paraId="78DB8ED8" w14:textId="77777777" w:rsidTr="002D20F9">
        <w:trPr>
          <w:trHeight w:val="300"/>
        </w:trPr>
        <w:tc>
          <w:tcPr>
            <w:tcW w:w="3559" w:type="dxa"/>
            <w:gridSpan w:val="2"/>
            <w:shd w:val="clear" w:color="auto" w:fill="auto"/>
            <w:vAlign w:val="center"/>
            <w:hideMark/>
          </w:tcPr>
          <w:p w14:paraId="4DF927AC" w14:textId="77777777"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3D5BC" w14:textId="77777777" w:rsidR="00872D5A" w:rsidRPr="007001F1" w:rsidRDefault="00872D5A" w:rsidP="00872D5A">
            <w:pPr>
              <w:rPr>
                <w:color w:val="000000"/>
              </w:rPr>
            </w:pPr>
            <w:r w:rsidRPr="007001F1">
              <w:rPr>
                <w:color w:val="000000"/>
                <w:sz w:val="22"/>
                <w:szCs w:val="22"/>
              </w:rPr>
              <w:t> </w:t>
            </w:r>
          </w:p>
        </w:tc>
      </w:tr>
      <w:tr w:rsidR="00872D5A" w:rsidRPr="007001F1" w14:paraId="14E0A2C1" w14:textId="77777777" w:rsidTr="002D20F9">
        <w:trPr>
          <w:trHeight w:val="300"/>
        </w:trPr>
        <w:tc>
          <w:tcPr>
            <w:tcW w:w="3559" w:type="dxa"/>
            <w:gridSpan w:val="2"/>
            <w:shd w:val="clear" w:color="auto" w:fill="auto"/>
            <w:vAlign w:val="center"/>
            <w:hideMark/>
          </w:tcPr>
          <w:p w14:paraId="1A03F6D9" w14:textId="77777777"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219868" w14:textId="77777777" w:rsidR="00872D5A" w:rsidRPr="007001F1" w:rsidRDefault="00872D5A" w:rsidP="00872D5A">
            <w:pPr>
              <w:rPr>
                <w:color w:val="000000"/>
              </w:rPr>
            </w:pPr>
            <w:r w:rsidRPr="007001F1">
              <w:rPr>
                <w:color w:val="000000"/>
                <w:sz w:val="22"/>
                <w:szCs w:val="22"/>
              </w:rPr>
              <w:t> </w:t>
            </w:r>
          </w:p>
        </w:tc>
      </w:tr>
      <w:tr w:rsidR="00872D5A" w:rsidRPr="007001F1" w14:paraId="1B9D1673" w14:textId="77777777" w:rsidTr="002D20F9">
        <w:trPr>
          <w:trHeight w:val="315"/>
        </w:trPr>
        <w:tc>
          <w:tcPr>
            <w:tcW w:w="582" w:type="dxa"/>
            <w:shd w:val="clear" w:color="000000" w:fill="60497A"/>
            <w:vAlign w:val="center"/>
            <w:hideMark/>
          </w:tcPr>
          <w:p w14:paraId="08D078D8" w14:textId="77777777"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0B8A8D2" w14:textId="77777777"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7315C88" w14:textId="77777777"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B77186" w14:textId="77777777"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178AEA4A" w14:textId="77777777"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4ACCBC" w14:textId="77777777" w:rsidR="00872D5A" w:rsidRPr="007001F1" w:rsidRDefault="00872D5A" w:rsidP="00872D5A">
            <w:pPr>
              <w:jc w:val="center"/>
              <w:rPr>
                <w:b/>
                <w:bCs/>
                <w:color w:val="FFFFFF"/>
              </w:rPr>
            </w:pPr>
            <w:r w:rsidRPr="007001F1">
              <w:rPr>
                <w:b/>
                <w:bCs/>
                <w:color w:val="FFFFFF"/>
                <w:sz w:val="22"/>
                <w:szCs w:val="22"/>
              </w:rPr>
              <w:t>Poznámka</w:t>
            </w:r>
          </w:p>
        </w:tc>
      </w:tr>
      <w:tr w:rsidR="00ED3F92" w:rsidRPr="007001F1" w14:paraId="143C8ED9" w14:textId="77777777" w:rsidTr="002D20F9">
        <w:trPr>
          <w:trHeight w:val="302"/>
        </w:trPr>
        <w:tc>
          <w:tcPr>
            <w:tcW w:w="582" w:type="dxa"/>
            <w:vMerge w:val="restart"/>
            <w:shd w:val="clear" w:color="auto" w:fill="auto"/>
            <w:noWrap/>
            <w:vAlign w:val="center"/>
            <w:hideMark/>
          </w:tcPr>
          <w:p w14:paraId="7472FE8F" w14:textId="77777777"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7A9CAA68" w14:textId="77777777"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14:paraId="67425EBA"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7838E4A7"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39A8C7C4"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1B046FAA" w14:textId="77777777" w:rsidR="00ED3F92" w:rsidRPr="007001F1" w:rsidRDefault="00ED3F92" w:rsidP="00872D5A">
            <w:pPr>
              <w:jc w:val="center"/>
              <w:rPr>
                <w:color w:val="000000"/>
              </w:rPr>
            </w:pPr>
            <w:r w:rsidRPr="007001F1">
              <w:rPr>
                <w:color w:val="000000"/>
                <w:sz w:val="22"/>
                <w:szCs w:val="22"/>
              </w:rPr>
              <w:t> </w:t>
            </w:r>
          </w:p>
        </w:tc>
      </w:tr>
      <w:tr w:rsidR="00ED3F92" w:rsidRPr="007001F1" w14:paraId="1569EE56" w14:textId="77777777" w:rsidTr="002D20F9">
        <w:trPr>
          <w:trHeight w:val="703"/>
        </w:trPr>
        <w:tc>
          <w:tcPr>
            <w:tcW w:w="582" w:type="dxa"/>
            <w:vMerge/>
            <w:shd w:val="clear" w:color="auto" w:fill="auto"/>
            <w:noWrap/>
            <w:vAlign w:val="center"/>
          </w:tcPr>
          <w:p w14:paraId="7240D63F" w14:textId="77777777" w:rsidR="00ED3F92" w:rsidRPr="007001F1" w:rsidRDefault="00ED3F92" w:rsidP="00872D5A">
            <w:pPr>
              <w:jc w:val="center"/>
              <w:rPr>
                <w:color w:val="000000"/>
              </w:rPr>
            </w:pPr>
          </w:p>
        </w:tc>
        <w:tc>
          <w:tcPr>
            <w:tcW w:w="4820" w:type="dxa"/>
            <w:gridSpan w:val="2"/>
            <w:shd w:val="clear" w:color="auto" w:fill="auto"/>
            <w:vAlign w:val="center"/>
          </w:tcPr>
          <w:p w14:paraId="3C6830AA" w14:textId="77777777"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41FB451" w14:textId="77777777" w:rsidR="00ED3F92" w:rsidRPr="007001F1" w:rsidRDefault="00ED3F92" w:rsidP="00872D5A">
            <w:pPr>
              <w:jc w:val="center"/>
              <w:rPr>
                <w:color w:val="000000"/>
              </w:rPr>
            </w:pPr>
          </w:p>
        </w:tc>
        <w:tc>
          <w:tcPr>
            <w:tcW w:w="567" w:type="dxa"/>
            <w:shd w:val="clear" w:color="auto" w:fill="auto"/>
            <w:vAlign w:val="center"/>
          </w:tcPr>
          <w:p w14:paraId="4F5530A3" w14:textId="77777777" w:rsidR="00ED3F92" w:rsidRPr="007001F1" w:rsidRDefault="00ED3F92" w:rsidP="00872D5A">
            <w:pPr>
              <w:jc w:val="center"/>
              <w:rPr>
                <w:color w:val="000000"/>
              </w:rPr>
            </w:pPr>
          </w:p>
        </w:tc>
        <w:tc>
          <w:tcPr>
            <w:tcW w:w="776" w:type="dxa"/>
            <w:shd w:val="clear" w:color="auto" w:fill="auto"/>
            <w:vAlign w:val="center"/>
          </w:tcPr>
          <w:p w14:paraId="1237B350" w14:textId="77777777" w:rsidR="00ED3F92" w:rsidRPr="007001F1" w:rsidRDefault="00ED3F92" w:rsidP="00872D5A">
            <w:pPr>
              <w:jc w:val="center"/>
              <w:rPr>
                <w:color w:val="000000"/>
              </w:rPr>
            </w:pPr>
          </w:p>
        </w:tc>
        <w:tc>
          <w:tcPr>
            <w:tcW w:w="1775" w:type="dxa"/>
            <w:shd w:val="clear" w:color="auto" w:fill="auto"/>
            <w:vAlign w:val="center"/>
          </w:tcPr>
          <w:p w14:paraId="7DE6AC38" w14:textId="77777777" w:rsidR="00ED3F92" w:rsidRPr="007001F1" w:rsidRDefault="00ED3F92" w:rsidP="00872D5A">
            <w:pPr>
              <w:jc w:val="center"/>
              <w:rPr>
                <w:color w:val="000000"/>
              </w:rPr>
            </w:pPr>
          </w:p>
        </w:tc>
      </w:tr>
      <w:tr w:rsidR="00ED3F92" w:rsidRPr="007001F1" w14:paraId="6846B6C4" w14:textId="77777777" w:rsidTr="002D20F9">
        <w:trPr>
          <w:trHeight w:val="582"/>
        </w:trPr>
        <w:tc>
          <w:tcPr>
            <w:tcW w:w="582" w:type="dxa"/>
            <w:vMerge/>
            <w:shd w:val="clear" w:color="auto" w:fill="auto"/>
            <w:noWrap/>
            <w:vAlign w:val="center"/>
          </w:tcPr>
          <w:p w14:paraId="1BE914D0" w14:textId="77777777" w:rsidR="00ED3F92" w:rsidRPr="007001F1" w:rsidRDefault="00ED3F92" w:rsidP="00872D5A">
            <w:pPr>
              <w:jc w:val="center"/>
              <w:rPr>
                <w:color w:val="000000"/>
              </w:rPr>
            </w:pPr>
          </w:p>
        </w:tc>
        <w:tc>
          <w:tcPr>
            <w:tcW w:w="4820" w:type="dxa"/>
            <w:gridSpan w:val="2"/>
            <w:shd w:val="clear" w:color="auto" w:fill="auto"/>
            <w:vAlign w:val="center"/>
          </w:tcPr>
          <w:p w14:paraId="57D0328C" w14:textId="77777777"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69300D88" w14:textId="77777777" w:rsidR="00ED3F92" w:rsidRPr="007001F1" w:rsidRDefault="00ED3F92" w:rsidP="00872D5A">
            <w:pPr>
              <w:jc w:val="center"/>
              <w:rPr>
                <w:color w:val="000000"/>
              </w:rPr>
            </w:pPr>
          </w:p>
        </w:tc>
        <w:tc>
          <w:tcPr>
            <w:tcW w:w="567" w:type="dxa"/>
            <w:shd w:val="clear" w:color="auto" w:fill="auto"/>
            <w:vAlign w:val="center"/>
          </w:tcPr>
          <w:p w14:paraId="73841117" w14:textId="77777777" w:rsidR="00ED3F92" w:rsidRPr="007001F1" w:rsidRDefault="00ED3F92" w:rsidP="00872D5A">
            <w:pPr>
              <w:jc w:val="center"/>
              <w:rPr>
                <w:color w:val="000000"/>
              </w:rPr>
            </w:pPr>
          </w:p>
        </w:tc>
        <w:tc>
          <w:tcPr>
            <w:tcW w:w="776" w:type="dxa"/>
            <w:shd w:val="clear" w:color="auto" w:fill="auto"/>
            <w:vAlign w:val="center"/>
          </w:tcPr>
          <w:p w14:paraId="2C9094C5" w14:textId="77777777" w:rsidR="00ED3F92" w:rsidRPr="007001F1" w:rsidRDefault="00ED3F92" w:rsidP="00872D5A">
            <w:pPr>
              <w:jc w:val="center"/>
              <w:rPr>
                <w:color w:val="000000"/>
              </w:rPr>
            </w:pPr>
          </w:p>
        </w:tc>
        <w:tc>
          <w:tcPr>
            <w:tcW w:w="1775" w:type="dxa"/>
            <w:shd w:val="clear" w:color="auto" w:fill="auto"/>
            <w:vAlign w:val="center"/>
          </w:tcPr>
          <w:p w14:paraId="41A81552" w14:textId="77777777" w:rsidR="00ED3F92" w:rsidRPr="007001F1" w:rsidRDefault="00ED3F92" w:rsidP="00872D5A">
            <w:pPr>
              <w:jc w:val="center"/>
              <w:rPr>
                <w:color w:val="000000"/>
              </w:rPr>
            </w:pPr>
          </w:p>
        </w:tc>
      </w:tr>
      <w:tr w:rsidR="00ED3F92" w:rsidRPr="007001F1" w14:paraId="199AE6B6" w14:textId="77777777" w:rsidTr="002D20F9">
        <w:trPr>
          <w:trHeight w:val="665"/>
        </w:trPr>
        <w:tc>
          <w:tcPr>
            <w:tcW w:w="582" w:type="dxa"/>
            <w:vMerge/>
            <w:shd w:val="clear" w:color="auto" w:fill="auto"/>
            <w:noWrap/>
            <w:vAlign w:val="center"/>
          </w:tcPr>
          <w:p w14:paraId="7BDE5E15" w14:textId="77777777" w:rsidR="00ED3F92" w:rsidRPr="007001F1" w:rsidRDefault="00ED3F92" w:rsidP="00872D5A">
            <w:pPr>
              <w:jc w:val="center"/>
              <w:rPr>
                <w:color w:val="000000"/>
              </w:rPr>
            </w:pPr>
          </w:p>
        </w:tc>
        <w:tc>
          <w:tcPr>
            <w:tcW w:w="4820" w:type="dxa"/>
            <w:gridSpan w:val="2"/>
            <w:shd w:val="clear" w:color="auto" w:fill="auto"/>
            <w:vAlign w:val="center"/>
          </w:tcPr>
          <w:p w14:paraId="1CCC4684" w14:textId="77777777"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63B9E53B" w14:textId="77777777" w:rsidR="00ED3F92" w:rsidRPr="007001F1" w:rsidRDefault="00ED3F92" w:rsidP="00872D5A">
            <w:pPr>
              <w:jc w:val="center"/>
              <w:rPr>
                <w:color w:val="000000"/>
              </w:rPr>
            </w:pPr>
          </w:p>
        </w:tc>
        <w:tc>
          <w:tcPr>
            <w:tcW w:w="567" w:type="dxa"/>
            <w:shd w:val="clear" w:color="auto" w:fill="auto"/>
            <w:vAlign w:val="center"/>
          </w:tcPr>
          <w:p w14:paraId="6D9BF9DF" w14:textId="77777777" w:rsidR="00ED3F92" w:rsidRPr="007001F1" w:rsidRDefault="00ED3F92" w:rsidP="00872D5A">
            <w:pPr>
              <w:jc w:val="center"/>
              <w:rPr>
                <w:color w:val="000000"/>
              </w:rPr>
            </w:pPr>
          </w:p>
        </w:tc>
        <w:tc>
          <w:tcPr>
            <w:tcW w:w="776" w:type="dxa"/>
            <w:shd w:val="clear" w:color="auto" w:fill="auto"/>
            <w:vAlign w:val="center"/>
          </w:tcPr>
          <w:p w14:paraId="13CDE05E" w14:textId="77777777" w:rsidR="00ED3F92" w:rsidRPr="007001F1" w:rsidRDefault="00ED3F92" w:rsidP="00872D5A">
            <w:pPr>
              <w:jc w:val="center"/>
              <w:rPr>
                <w:color w:val="000000"/>
              </w:rPr>
            </w:pPr>
          </w:p>
        </w:tc>
        <w:tc>
          <w:tcPr>
            <w:tcW w:w="1775" w:type="dxa"/>
            <w:shd w:val="clear" w:color="auto" w:fill="auto"/>
            <w:vAlign w:val="center"/>
          </w:tcPr>
          <w:p w14:paraId="5C252F78" w14:textId="77777777" w:rsidR="00ED3F92" w:rsidRPr="007001F1" w:rsidRDefault="00ED3F92" w:rsidP="00872D5A">
            <w:pPr>
              <w:jc w:val="center"/>
              <w:rPr>
                <w:color w:val="000000"/>
              </w:rPr>
            </w:pPr>
          </w:p>
        </w:tc>
      </w:tr>
      <w:tr w:rsidR="00ED3F92" w:rsidRPr="007001F1" w14:paraId="04C34690" w14:textId="77777777" w:rsidTr="002D20F9">
        <w:trPr>
          <w:trHeight w:val="867"/>
        </w:trPr>
        <w:tc>
          <w:tcPr>
            <w:tcW w:w="582" w:type="dxa"/>
            <w:vMerge/>
            <w:shd w:val="clear" w:color="auto" w:fill="auto"/>
            <w:noWrap/>
            <w:vAlign w:val="center"/>
          </w:tcPr>
          <w:p w14:paraId="66919EF8" w14:textId="77777777" w:rsidR="00ED3F92" w:rsidRPr="007001F1" w:rsidRDefault="00ED3F92" w:rsidP="00872D5A">
            <w:pPr>
              <w:jc w:val="center"/>
              <w:rPr>
                <w:color w:val="000000"/>
              </w:rPr>
            </w:pPr>
          </w:p>
        </w:tc>
        <w:tc>
          <w:tcPr>
            <w:tcW w:w="4820" w:type="dxa"/>
            <w:gridSpan w:val="2"/>
            <w:shd w:val="clear" w:color="auto" w:fill="auto"/>
            <w:vAlign w:val="center"/>
          </w:tcPr>
          <w:p w14:paraId="7B8C7B8A" w14:textId="77777777"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76C491A" w14:textId="77777777" w:rsidR="00ED3F92" w:rsidRPr="007001F1" w:rsidRDefault="00ED3F92" w:rsidP="00872D5A">
            <w:pPr>
              <w:jc w:val="center"/>
              <w:rPr>
                <w:color w:val="000000"/>
              </w:rPr>
            </w:pPr>
          </w:p>
        </w:tc>
        <w:tc>
          <w:tcPr>
            <w:tcW w:w="567" w:type="dxa"/>
            <w:shd w:val="clear" w:color="auto" w:fill="auto"/>
            <w:vAlign w:val="center"/>
          </w:tcPr>
          <w:p w14:paraId="703D60E8" w14:textId="77777777" w:rsidR="00ED3F92" w:rsidRPr="007001F1" w:rsidRDefault="00ED3F92" w:rsidP="00872D5A">
            <w:pPr>
              <w:jc w:val="center"/>
              <w:rPr>
                <w:color w:val="000000"/>
              </w:rPr>
            </w:pPr>
          </w:p>
        </w:tc>
        <w:tc>
          <w:tcPr>
            <w:tcW w:w="776" w:type="dxa"/>
            <w:shd w:val="clear" w:color="auto" w:fill="auto"/>
            <w:vAlign w:val="center"/>
          </w:tcPr>
          <w:p w14:paraId="7DBB84C9" w14:textId="77777777" w:rsidR="00ED3F92" w:rsidRPr="007001F1" w:rsidRDefault="00ED3F92" w:rsidP="00872D5A">
            <w:pPr>
              <w:jc w:val="center"/>
              <w:rPr>
                <w:color w:val="000000"/>
              </w:rPr>
            </w:pPr>
          </w:p>
        </w:tc>
        <w:tc>
          <w:tcPr>
            <w:tcW w:w="1775" w:type="dxa"/>
            <w:shd w:val="clear" w:color="auto" w:fill="auto"/>
            <w:vAlign w:val="center"/>
          </w:tcPr>
          <w:p w14:paraId="1DE2116D" w14:textId="77777777" w:rsidR="00ED3F92" w:rsidRPr="007001F1" w:rsidRDefault="00ED3F92" w:rsidP="00872D5A">
            <w:pPr>
              <w:jc w:val="center"/>
              <w:rPr>
                <w:color w:val="000000"/>
              </w:rPr>
            </w:pPr>
          </w:p>
        </w:tc>
      </w:tr>
      <w:tr w:rsidR="00ED3F92" w:rsidRPr="007001F1" w14:paraId="119C1520" w14:textId="77777777" w:rsidTr="002D20F9">
        <w:trPr>
          <w:trHeight w:val="342"/>
        </w:trPr>
        <w:tc>
          <w:tcPr>
            <w:tcW w:w="582" w:type="dxa"/>
            <w:vMerge/>
            <w:shd w:val="clear" w:color="auto" w:fill="auto"/>
            <w:noWrap/>
            <w:vAlign w:val="center"/>
          </w:tcPr>
          <w:p w14:paraId="5276AC1F" w14:textId="77777777" w:rsidR="00ED3F92" w:rsidRPr="007001F1" w:rsidRDefault="00ED3F92" w:rsidP="00872D5A">
            <w:pPr>
              <w:jc w:val="center"/>
              <w:rPr>
                <w:color w:val="000000"/>
              </w:rPr>
            </w:pPr>
          </w:p>
        </w:tc>
        <w:tc>
          <w:tcPr>
            <w:tcW w:w="4820" w:type="dxa"/>
            <w:gridSpan w:val="2"/>
            <w:shd w:val="clear" w:color="auto" w:fill="auto"/>
            <w:vAlign w:val="center"/>
          </w:tcPr>
          <w:p w14:paraId="2DB608BD" w14:textId="77777777"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3B7A0E95" w14:textId="77777777" w:rsidR="00ED3F92" w:rsidRPr="007001F1" w:rsidRDefault="00ED3F92" w:rsidP="00872D5A">
            <w:pPr>
              <w:jc w:val="center"/>
              <w:rPr>
                <w:color w:val="000000"/>
              </w:rPr>
            </w:pPr>
          </w:p>
        </w:tc>
        <w:tc>
          <w:tcPr>
            <w:tcW w:w="567" w:type="dxa"/>
            <w:shd w:val="clear" w:color="auto" w:fill="auto"/>
            <w:vAlign w:val="center"/>
          </w:tcPr>
          <w:p w14:paraId="548E2E63" w14:textId="77777777" w:rsidR="00ED3F92" w:rsidRPr="007001F1" w:rsidRDefault="00ED3F92" w:rsidP="00872D5A">
            <w:pPr>
              <w:jc w:val="center"/>
              <w:rPr>
                <w:color w:val="000000"/>
              </w:rPr>
            </w:pPr>
          </w:p>
        </w:tc>
        <w:tc>
          <w:tcPr>
            <w:tcW w:w="776" w:type="dxa"/>
            <w:shd w:val="clear" w:color="auto" w:fill="auto"/>
            <w:vAlign w:val="center"/>
          </w:tcPr>
          <w:p w14:paraId="6D967802" w14:textId="77777777" w:rsidR="00ED3F92" w:rsidRPr="007001F1" w:rsidRDefault="00ED3F92" w:rsidP="00872D5A">
            <w:pPr>
              <w:jc w:val="center"/>
              <w:rPr>
                <w:color w:val="000000"/>
              </w:rPr>
            </w:pPr>
          </w:p>
        </w:tc>
        <w:tc>
          <w:tcPr>
            <w:tcW w:w="1775" w:type="dxa"/>
            <w:shd w:val="clear" w:color="auto" w:fill="auto"/>
            <w:vAlign w:val="center"/>
          </w:tcPr>
          <w:p w14:paraId="4086E215" w14:textId="77777777" w:rsidR="00ED3F92" w:rsidRPr="007001F1" w:rsidRDefault="00ED3F92" w:rsidP="00872D5A">
            <w:pPr>
              <w:jc w:val="center"/>
              <w:rPr>
                <w:color w:val="000000"/>
              </w:rPr>
            </w:pPr>
          </w:p>
        </w:tc>
      </w:tr>
      <w:tr w:rsidR="00ED3F92" w:rsidRPr="007001F1" w14:paraId="6BC7CACB" w14:textId="77777777" w:rsidTr="002D20F9">
        <w:trPr>
          <w:trHeight w:val="392"/>
        </w:trPr>
        <w:tc>
          <w:tcPr>
            <w:tcW w:w="582" w:type="dxa"/>
            <w:vMerge/>
            <w:shd w:val="clear" w:color="auto" w:fill="auto"/>
            <w:noWrap/>
            <w:vAlign w:val="center"/>
          </w:tcPr>
          <w:p w14:paraId="2BE329C5" w14:textId="77777777" w:rsidR="00ED3F92" w:rsidRPr="007001F1" w:rsidRDefault="00ED3F92" w:rsidP="00872D5A">
            <w:pPr>
              <w:jc w:val="center"/>
              <w:rPr>
                <w:color w:val="000000"/>
              </w:rPr>
            </w:pPr>
          </w:p>
        </w:tc>
        <w:tc>
          <w:tcPr>
            <w:tcW w:w="4820" w:type="dxa"/>
            <w:gridSpan w:val="2"/>
            <w:shd w:val="clear" w:color="auto" w:fill="auto"/>
            <w:vAlign w:val="center"/>
          </w:tcPr>
          <w:p w14:paraId="44C6266F" w14:textId="77777777"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0BD4F30" w14:textId="77777777" w:rsidR="00ED3F92" w:rsidRPr="007001F1" w:rsidRDefault="00ED3F92" w:rsidP="00872D5A">
            <w:pPr>
              <w:jc w:val="center"/>
              <w:rPr>
                <w:color w:val="000000"/>
              </w:rPr>
            </w:pPr>
          </w:p>
        </w:tc>
        <w:tc>
          <w:tcPr>
            <w:tcW w:w="567" w:type="dxa"/>
            <w:shd w:val="clear" w:color="auto" w:fill="auto"/>
            <w:vAlign w:val="center"/>
          </w:tcPr>
          <w:p w14:paraId="79939643" w14:textId="77777777" w:rsidR="00ED3F92" w:rsidRPr="007001F1" w:rsidRDefault="00ED3F92" w:rsidP="00872D5A">
            <w:pPr>
              <w:jc w:val="center"/>
              <w:rPr>
                <w:color w:val="000000"/>
              </w:rPr>
            </w:pPr>
          </w:p>
        </w:tc>
        <w:tc>
          <w:tcPr>
            <w:tcW w:w="776" w:type="dxa"/>
            <w:shd w:val="clear" w:color="auto" w:fill="auto"/>
            <w:vAlign w:val="center"/>
          </w:tcPr>
          <w:p w14:paraId="2DF88087" w14:textId="77777777" w:rsidR="00ED3F92" w:rsidRPr="007001F1" w:rsidRDefault="00ED3F92" w:rsidP="00872D5A">
            <w:pPr>
              <w:jc w:val="center"/>
              <w:rPr>
                <w:color w:val="000000"/>
              </w:rPr>
            </w:pPr>
          </w:p>
        </w:tc>
        <w:tc>
          <w:tcPr>
            <w:tcW w:w="1775" w:type="dxa"/>
            <w:shd w:val="clear" w:color="auto" w:fill="auto"/>
            <w:vAlign w:val="center"/>
          </w:tcPr>
          <w:p w14:paraId="3167878C" w14:textId="77777777" w:rsidR="00ED3F92" w:rsidRPr="007001F1" w:rsidRDefault="00ED3F92" w:rsidP="00872D5A">
            <w:pPr>
              <w:jc w:val="center"/>
              <w:rPr>
                <w:color w:val="000000"/>
              </w:rPr>
            </w:pPr>
          </w:p>
        </w:tc>
      </w:tr>
      <w:tr w:rsidR="00872D5A" w:rsidRPr="007001F1" w14:paraId="5E2E9173" w14:textId="77777777" w:rsidTr="002D20F9">
        <w:trPr>
          <w:trHeight w:val="20"/>
        </w:trPr>
        <w:tc>
          <w:tcPr>
            <w:tcW w:w="582" w:type="dxa"/>
            <w:shd w:val="clear" w:color="auto" w:fill="auto"/>
            <w:noWrap/>
            <w:vAlign w:val="center"/>
            <w:hideMark/>
          </w:tcPr>
          <w:p w14:paraId="6ABBABC7" w14:textId="77777777"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CB9EFFF" w14:textId="77777777"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4438E965"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565EA6C6"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0830E70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571BBD00"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24B424" w14:textId="77777777" w:rsidTr="002D20F9">
        <w:trPr>
          <w:trHeight w:val="20"/>
        </w:trPr>
        <w:tc>
          <w:tcPr>
            <w:tcW w:w="582" w:type="dxa"/>
            <w:shd w:val="clear" w:color="auto" w:fill="auto"/>
            <w:noWrap/>
            <w:vAlign w:val="center"/>
            <w:hideMark/>
          </w:tcPr>
          <w:p w14:paraId="3B8ECA8F" w14:textId="77777777"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6FFDAB5C" w14:textId="77777777"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71A3D956"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35D5AE41"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18AD0BF"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25772720" w14:textId="77777777" w:rsidR="00872D5A" w:rsidRPr="007001F1" w:rsidRDefault="00872D5A" w:rsidP="00872D5A">
            <w:pPr>
              <w:jc w:val="center"/>
              <w:rPr>
                <w:color w:val="000000"/>
              </w:rPr>
            </w:pPr>
            <w:r w:rsidRPr="007001F1">
              <w:rPr>
                <w:color w:val="000000"/>
                <w:sz w:val="22"/>
                <w:szCs w:val="22"/>
              </w:rPr>
              <w:t> </w:t>
            </w:r>
          </w:p>
        </w:tc>
      </w:tr>
      <w:tr w:rsidR="00872D5A" w:rsidRPr="007001F1" w14:paraId="21A4AB3D" w14:textId="77777777" w:rsidTr="002D20F9">
        <w:trPr>
          <w:trHeight w:val="20"/>
        </w:trPr>
        <w:tc>
          <w:tcPr>
            <w:tcW w:w="582" w:type="dxa"/>
            <w:shd w:val="clear" w:color="auto" w:fill="auto"/>
            <w:noWrap/>
            <w:vAlign w:val="center"/>
            <w:hideMark/>
          </w:tcPr>
          <w:p w14:paraId="061FA7CB" w14:textId="77777777"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14:paraId="0774BAA4" w14:textId="77777777"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428D948"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E245F5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6B8C8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0CFB59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4A421053" w14:textId="77777777" w:rsidTr="002D20F9">
        <w:trPr>
          <w:trHeight w:val="20"/>
        </w:trPr>
        <w:tc>
          <w:tcPr>
            <w:tcW w:w="582" w:type="dxa"/>
            <w:shd w:val="clear" w:color="auto" w:fill="auto"/>
            <w:noWrap/>
            <w:vAlign w:val="center"/>
            <w:hideMark/>
          </w:tcPr>
          <w:p w14:paraId="4549F7AF" w14:textId="77777777"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14:paraId="41AFDB14" w14:textId="77777777"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2745454"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3D3C7A0"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3E9E05F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F56A699"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CE547E" w14:textId="77777777" w:rsidTr="002D20F9">
        <w:trPr>
          <w:trHeight w:val="20"/>
        </w:trPr>
        <w:tc>
          <w:tcPr>
            <w:tcW w:w="582" w:type="dxa"/>
            <w:shd w:val="clear" w:color="auto" w:fill="auto"/>
            <w:noWrap/>
            <w:vAlign w:val="center"/>
            <w:hideMark/>
          </w:tcPr>
          <w:p w14:paraId="63792AB3" w14:textId="77777777"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14:paraId="3A67FA1B" w14:textId="77777777"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1F2B8EC"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7AD0AC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83545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D47D54B" w14:textId="77777777" w:rsidR="00872D5A" w:rsidRPr="007001F1" w:rsidRDefault="00872D5A" w:rsidP="00872D5A">
            <w:pPr>
              <w:jc w:val="center"/>
              <w:rPr>
                <w:color w:val="000000"/>
              </w:rPr>
            </w:pPr>
            <w:r w:rsidRPr="007001F1">
              <w:rPr>
                <w:color w:val="000000"/>
                <w:sz w:val="22"/>
                <w:szCs w:val="22"/>
              </w:rPr>
              <w:t> </w:t>
            </w:r>
          </w:p>
        </w:tc>
      </w:tr>
      <w:tr w:rsidR="00056008" w:rsidRPr="007001F1" w14:paraId="6D1AA579" w14:textId="77777777" w:rsidTr="002D20F9">
        <w:trPr>
          <w:trHeight w:val="292"/>
        </w:trPr>
        <w:tc>
          <w:tcPr>
            <w:tcW w:w="582" w:type="dxa"/>
            <w:vMerge w:val="restart"/>
            <w:shd w:val="clear" w:color="auto" w:fill="auto"/>
            <w:noWrap/>
            <w:vAlign w:val="center"/>
            <w:hideMark/>
          </w:tcPr>
          <w:p w14:paraId="718C5317" w14:textId="77777777" w:rsidR="00056008" w:rsidRPr="007001F1" w:rsidRDefault="00056008" w:rsidP="00872D5A">
            <w:pPr>
              <w:jc w:val="center"/>
              <w:rPr>
                <w:color w:val="000000"/>
              </w:rPr>
            </w:pPr>
            <w:r>
              <w:rPr>
                <w:color w:val="000000"/>
                <w:sz w:val="22"/>
                <w:szCs w:val="22"/>
              </w:rPr>
              <w:t>7</w:t>
            </w:r>
          </w:p>
        </w:tc>
        <w:tc>
          <w:tcPr>
            <w:tcW w:w="4820" w:type="dxa"/>
            <w:gridSpan w:val="2"/>
            <w:shd w:val="clear" w:color="auto" w:fill="auto"/>
            <w:vAlign w:val="center"/>
            <w:hideMark/>
          </w:tcPr>
          <w:p w14:paraId="2F5C9A1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0E8FF3DE"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438B5621"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5373F898"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2314B96F"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7FAE09" w14:textId="77777777" w:rsidTr="002D20F9">
        <w:trPr>
          <w:trHeight w:val="675"/>
        </w:trPr>
        <w:tc>
          <w:tcPr>
            <w:tcW w:w="582" w:type="dxa"/>
            <w:vMerge/>
            <w:shd w:val="clear" w:color="auto" w:fill="auto"/>
            <w:noWrap/>
            <w:vAlign w:val="center"/>
          </w:tcPr>
          <w:p w14:paraId="324AFE1B" w14:textId="77777777" w:rsidR="00056008" w:rsidRPr="007001F1" w:rsidRDefault="00056008" w:rsidP="00872D5A">
            <w:pPr>
              <w:jc w:val="center"/>
              <w:rPr>
                <w:color w:val="000000"/>
              </w:rPr>
            </w:pPr>
          </w:p>
        </w:tc>
        <w:tc>
          <w:tcPr>
            <w:tcW w:w="4820" w:type="dxa"/>
            <w:gridSpan w:val="2"/>
            <w:shd w:val="clear" w:color="auto" w:fill="auto"/>
            <w:vAlign w:val="center"/>
          </w:tcPr>
          <w:p w14:paraId="02032210"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D3E6188" w14:textId="77777777" w:rsidR="00056008" w:rsidRPr="007001F1" w:rsidRDefault="00056008" w:rsidP="00872D5A">
            <w:pPr>
              <w:jc w:val="center"/>
              <w:rPr>
                <w:color w:val="000000"/>
              </w:rPr>
            </w:pPr>
          </w:p>
        </w:tc>
        <w:tc>
          <w:tcPr>
            <w:tcW w:w="567" w:type="dxa"/>
            <w:shd w:val="clear" w:color="auto" w:fill="auto"/>
            <w:vAlign w:val="center"/>
          </w:tcPr>
          <w:p w14:paraId="6D306E34" w14:textId="77777777" w:rsidR="00056008" w:rsidRPr="007001F1" w:rsidRDefault="00056008" w:rsidP="00872D5A">
            <w:pPr>
              <w:jc w:val="center"/>
              <w:rPr>
                <w:color w:val="000000"/>
              </w:rPr>
            </w:pPr>
          </w:p>
        </w:tc>
        <w:tc>
          <w:tcPr>
            <w:tcW w:w="776" w:type="dxa"/>
            <w:shd w:val="clear" w:color="auto" w:fill="auto"/>
            <w:vAlign w:val="center"/>
          </w:tcPr>
          <w:p w14:paraId="7600C2E3" w14:textId="77777777" w:rsidR="00056008" w:rsidRPr="007001F1" w:rsidRDefault="00056008" w:rsidP="00872D5A">
            <w:pPr>
              <w:jc w:val="center"/>
              <w:rPr>
                <w:color w:val="000000"/>
              </w:rPr>
            </w:pPr>
          </w:p>
        </w:tc>
        <w:tc>
          <w:tcPr>
            <w:tcW w:w="1775" w:type="dxa"/>
            <w:shd w:val="clear" w:color="auto" w:fill="auto"/>
            <w:vAlign w:val="center"/>
          </w:tcPr>
          <w:p w14:paraId="1641845D" w14:textId="77777777" w:rsidR="00056008" w:rsidRPr="007001F1" w:rsidRDefault="00056008" w:rsidP="00872D5A">
            <w:pPr>
              <w:jc w:val="center"/>
              <w:rPr>
                <w:color w:val="000000"/>
              </w:rPr>
            </w:pPr>
          </w:p>
        </w:tc>
      </w:tr>
      <w:tr w:rsidR="00056008" w:rsidRPr="007001F1" w14:paraId="75329B99" w14:textId="77777777" w:rsidTr="002D20F9">
        <w:trPr>
          <w:trHeight w:val="675"/>
        </w:trPr>
        <w:tc>
          <w:tcPr>
            <w:tcW w:w="582" w:type="dxa"/>
            <w:vMerge/>
            <w:shd w:val="clear" w:color="auto" w:fill="auto"/>
            <w:noWrap/>
            <w:vAlign w:val="center"/>
          </w:tcPr>
          <w:p w14:paraId="3F448FB2" w14:textId="77777777" w:rsidR="00056008" w:rsidRPr="007001F1" w:rsidRDefault="00056008" w:rsidP="00872D5A">
            <w:pPr>
              <w:jc w:val="center"/>
              <w:rPr>
                <w:color w:val="000000"/>
              </w:rPr>
            </w:pPr>
          </w:p>
        </w:tc>
        <w:tc>
          <w:tcPr>
            <w:tcW w:w="4820" w:type="dxa"/>
            <w:gridSpan w:val="2"/>
            <w:shd w:val="clear" w:color="auto" w:fill="auto"/>
            <w:vAlign w:val="center"/>
          </w:tcPr>
          <w:p w14:paraId="4449863E"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3AFC58D" w14:textId="77777777" w:rsidR="00056008" w:rsidRPr="007001F1" w:rsidRDefault="00056008" w:rsidP="00872D5A">
            <w:pPr>
              <w:jc w:val="center"/>
              <w:rPr>
                <w:color w:val="000000"/>
              </w:rPr>
            </w:pPr>
          </w:p>
        </w:tc>
        <w:tc>
          <w:tcPr>
            <w:tcW w:w="567" w:type="dxa"/>
            <w:shd w:val="clear" w:color="auto" w:fill="auto"/>
            <w:vAlign w:val="center"/>
          </w:tcPr>
          <w:p w14:paraId="193A8193" w14:textId="77777777" w:rsidR="00056008" w:rsidRPr="007001F1" w:rsidRDefault="00056008" w:rsidP="00872D5A">
            <w:pPr>
              <w:jc w:val="center"/>
              <w:rPr>
                <w:color w:val="000000"/>
              </w:rPr>
            </w:pPr>
          </w:p>
        </w:tc>
        <w:tc>
          <w:tcPr>
            <w:tcW w:w="776" w:type="dxa"/>
            <w:shd w:val="clear" w:color="auto" w:fill="auto"/>
            <w:vAlign w:val="center"/>
          </w:tcPr>
          <w:p w14:paraId="7489A596" w14:textId="77777777" w:rsidR="00056008" w:rsidRPr="007001F1" w:rsidRDefault="00056008" w:rsidP="00872D5A">
            <w:pPr>
              <w:jc w:val="center"/>
              <w:rPr>
                <w:color w:val="000000"/>
              </w:rPr>
            </w:pPr>
          </w:p>
        </w:tc>
        <w:tc>
          <w:tcPr>
            <w:tcW w:w="1775" w:type="dxa"/>
            <w:shd w:val="clear" w:color="auto" w:fill="auto"/>
            <w:vAlign w:val="center"/>
          </w:tcPr>
          <w:p w14:paraId="5FA26CBE" w14:textId="77777777" w:rsidR="00056008" w:rsidRPr="007001F1" w:rsidRDefault="00056008" w:rsidP="00872D5A">
            <w:pPr>
              <w:jc w:val="center"/>
              <w:rPr>
                <w:color w:val="000000"/>
              </w:rPr>
            </w:pPr>
          </w:p>
        </w:tc>
      </w:tr>
      <w:tr w:rsidR="00ED3F92" w:rsidRPr="007001F1" w14:paraId="2B5B575B" w14:textId="77777777" w:rsidTr="002D20F9">
        <w:trPr>
          <w:trHeight w:val="364"/>
        </w:trPr>
        <w:tc>
          <w:tcPr>
            <w:tcW w:w="582" w:type="dxa"/>
            <w:vMerge w:val="restart"/>
            <w:shd w:val="clear" w:color="auto" w:fill="auto"/>
            <w:noWrap/>
            <w:vAlign w:val="center"/>
            <w:hideMark/>
          </w:tcPr>
          <w:p w14:paraId="31882FF9" w14:textId="77777777"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14:paraId="50A532CE" w14:textId="77777777"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6C9AF062"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0F04E0DB"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4932F1C6"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427205F5" w14:textId="77777777" w:rsidR="00ED3F92" w:rsidRPr="007001F1" w:rsidRDefault="00ED3F92" w:rsidP="00872D5A">
            <w:pPr>
              <w:jc w:val="center"/>
              <w:rPr>
                <w:color w:val="000000"/>
              </w:rPr>
            </w:pPr>
            <w:r w:rsidRPr="007001F1">
              <w:rPr>
                <w:color w:val="000000"/>
                <w:sz w:val="22"/>
                <w:szCs w:val="22"/>
              </w:rPr>
              <w:t> </w:t>
            </w:r>
          </w:p>
        </w:tc>
      </w:tr>
      <w:tr w:rsidR="00ED3F92" w:rsidRPr="007001F1" w14:paraId="130E4AE5" w14:textId="77777777" w:rsidTr="002D20F9">
        <w:trPr>
          <w:trHeight w:val="757"/>
        </w:trPr>
        <w:tc>
          <w:tcPr>
            <w:tcW w:w="582" w:type="dxa"/>
            <w:vMerge/>
            <w:shd w:val="clear" w:color="auto" w:fill="auto"/>
            <w:noWrap/>
            <w:vAlign w:val="center"/>
          </w:tcPr>
          <w:p w14:paraId="6A32FF3E" w14:textId="77777777" w:rsidR="00ED3F92" w:rsidRPr="007001F1" w:rsidRDefault="00ED3F92" w:rsidP="00872D5A">
            <w:pPr>
              <w:jc w:val="center"/>
              <w:rPr>
                <w:color w:val="000000"/>
              </w:rPr>
            </w:pPr>
          </w:p>
        </w:tc>
        <w:tc>
          <w:tcPr>
            <w:tcW w:w="4820" w:type="dxa"/>
            <w:gridSpan w:val="2"/>
            <w:shd w:val="clear" w:color="auto" w:fill="auto"/>
            <w:vAlign w:val="center"/>
          </w:tcPr>
          <w:p w14:paraId="4176EEC6" w14:textId="77777777"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AB3086F" w14:textId="77777777" w:rsidR="00ED3F92" w:rsidRPr="007001F1" w:rsidRDefault="00ED3F92" w:rsidP="00872D5A">
            <w:pPr>
              <w:jc w:val="center"/>
              <w:rPr>
                <w:color w:val="000000"/>
              </w:rPr>
            </w:pPr>
          </w:p>
        </w:tc>
        <w:tc>
          <w:tcPr>
            <w:tcW w:w="567" w:type="dxa"/>
            <w:shd w:val="clear" w:color="auto" w:fill="auto"/>
            <w:vAlign w:val="center"/>
          </w:tcPr>
          <w:p w14:paraId="11575063" w14:textId="77777777" w:rsidR="00ED3F92" w:rsidRPr="007001F1" w:rsidRDefault="00ED3F92" w:rsidP="00872D5A">
            <w:pPr>
              <w:jc w:val="center"/>
              <w:rPr>
                <w:color w:val="000000"/>
              </w:rPr>
            </w:pPr>
          </w:p>
        </w:tc>
        <w:tc>
          <w:tcPr>
            <w:tcW w:w="776" w:type="dxa"/>
            <w:shd w:val="clear" w:color="auto" w:fill="auto"/>
            <w:vAlign w:val="center"/>
          </w:tcPr>
          <w:p w14:paraId="5DB39312" w14:textId="77777777" w:rsidR="00ED3F92" w:rsidRPr="007001F1" w:rsidRDefault="00ED3F92" w:rsidP="00872D5A">
            <w:pPr>
              <w:jc w:val="center"/>
              <w:rPr>
                <w:color w:val="000000"/>
              </w:rPr>
            </w:pPr>
          </w:p>
        </w:tc>
        <w:tc>
          <w:tcPr>
            <w:tcW w:w="1775" w:type="dxa"/>
            <w:shd w:val="clear" w:color="auto" w:fill="auto"/>
            <w:vAlign w:val="center"/>
          </w:tcPr>
          <w:p w14:paraId="4D1E00B7" w14:textId="77777777" w:rsidR="00ED3F92" w:rsidRPr="007001F1" w:rsidRDefault="00ED3F92" w:rsidP="00872D5A">
            <w:pPr>
              <w:jc w:val="center"/>
              <w:rPr>
                <w:color w:val="000000"/>
              </w:rPr>
            </w:pPr>
          </w:p>
        </w:tc>
      </w:tr>
      <w:tr w:rsidR="00ED3F92" w:rsidRPr="007001F1" w14:paraId="7F8B7470" w14:textId="77777777" w:rsidTr="002D20F9">
        <w:trPr>
          <w:trHeight w:val="1140"/>
        </w:trPr>
        <w:tc>
          <w:tcPr>
            <w:tcW w:w="582" w:type="dxa"/>
            <w:shd w:val="clear" w:color="auto" w:fill="auto"/>
            <w:noWrap/>
            <w:vAlign w:val="center"/>
            <w:hideMark/>
          </w:tcPr>
          <w:p w14:paraId="265BE193" w14:textId="77777777"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14:paraId="2DE98897" w14:textId="77777777"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14:paraId="7329C791" w14:textId="77777777" w:rsidR="00ED3F92" w:rsidRPr="007001F1" w:rsidRDefault="00ED3F92" w:rsidP="00872D5A">
            <w:pPr>
              <w:jc w:val="center"/>
              <w:rPr>
                <w:color w:val="000000"/>
              </w:rPr>
            </w:pPr>
          </w:p>
        </w:tc>
        <w:tc>
          <w:tcPr>
            <w:tcW w:w="567" w:type="dxa"/>
            <w:shd w:val="clear" w:color="auto" w:fill="auto"/>
            <w:vAlign w:val="center"/>
          </w:tcPr>
          <w:p w14:paraId="24DA0727" w14:textId="77777777" w:rsidR="00ED3F92" w:rsidRPr="007001F1" w:rsidRDefault="00ED3F92" w:rsidP="00872D5A">
            <w:pPr>
              <w:jc w:val="center"/>
              <w:rPr>
                <w:color w:val="000000"/>
              </w:rPr>
            </w:pPr>
          </w:p>
        </w:tc>
        <w:tc>
          <w:tcPr>
            <w:tcW w:w="776" w:type="dxa"/>
            <w:shd w:val="clear" w:color="auto" w:fill="auto"/>
            <w:vAlign w:val="center"/>
          </w:tcPr>
          <w:p w14:paraId="5B513836" w14:textId="77777777" w:rsidR="00ED3F92" w:rsidRPr="007001F1" w:rsidRDefault="00ED3F92" w:rsidP="00872D5A">
            <w:pPr>
              <w:jc w:val="center"/>
              <w:rPr>
                <w:color w:val="000000"/>
              </w:rPr>
            </w:pPr>
          </w:p>
        </w:tc>
        <w:tc>
          <w:tcPr>
            <w:tcW w:w="1775" w:type="dxa"/>
            <w:shd w:val="clear" w:color="auto" w:fill="auto"/>
            <w:vAlign w:val="center"/>
          </w:tcPr>
          <w:p w14:paraId="55E64FAD" w14:textId="77777777" w:rsidR="00ED3F92" w:rsidRPr="007001F1" w:rsidRDefault="00ED3F92" w:rsidP="00872D5A">
            <w:pPr>
              <w:jc w:val="center"/>
              <w:rPr>
                <w:color w:val="000000"/>
              </w:rPr>
            </w:pPr>
          </w:p>
        </w:tc>
      </w:tr>
      <w:tr w:rsidR="00872D5A" w:rsidRPr="007001F1" w14:paraId="4AEB9A1E" w14:textId="77777777" w:rsidTr="002D20F9">
        <w:trPr>
          <w:trHeight w:val="20"/>
        </w:trPr>
        <w:tc>
          <w:tcPr>
            <w:tcW w:w="582" w:type="dxa"/>
            <w:shd w:val="clear" w:color="auto" w:fill="auto"/>
            <w:noWrap/>
            <w:vAlign w:val="center"/>
            <w:hideMark/>
          </w:tcPr>
          <w:p w14:paraId="23FEEFAA" w14:textId="77777777"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14:paraId="063D13B8" w14:textId="77777777" w:rsidR="00872D5A" w:rsidRPr="007001F1" w:rsidRDefault="00872D5A" w:rsidP="00EC1F84">
            <w:pPr>
              <w:jc w:val="both"/>
              <w:rPr>
                <w:color w:val="000000"/>
              </w:rPr>
            </w:pPr>
            <w:r w:rsidRPr="007001F1">
              <w:rPr>
                <w:color w:val="000000"/>
                <w:sz w:val="22"/>
                <w:szCs w:val="22"/>
              </w:rPr>
              <w:t xml:space="preserve">Zabezpečil verejný obstarávateľ v priebehu rokovania  rovnaké zaobchádzanie so všetkými </w:t>
            </w:r>
            <w:r w:rsidRPr="007001F1">
              <w:rPr>
                <w:color w:val="000000"/>
                <w:sz w:val="22"/>
                <w:szCs w:val="22"/>
              </w:rPr>
              <w:lastRenderedPageBreak/>
              <w:t>uchádzačmi a vyhotovil z každého rokovania zápisnicu?</w:t>
            </w:r>
          </w:p>
        </w:tc>
        <w:tc>
          <w:tcPr>
            <w:tcW w:w="567" w:type="dxa"/>
            <w:shd w:val="clear" w:color="auto" w:fill="auto"/>
            <w:vAlign w:val="center"/>
            <w:hideMark/>
          </w:tcPr>
          <w:p w14:paraId="702A2DD7" w14:textId="77777777" w:rsidR="00872D5A" w:rsidRPr="007001F1" w:rsidRDefault="00872D5A" w:rsidP="00872D5A">
            <w:pPr>
              <w:jc w:val="center"/>
              <w:rPr>
                <w:color w:val="000000"/>
              </w:rPr>
            </w:pPr>
            <w:r w:rsidRPr="007001F1">
              <w:rPr>
                <w:color w:val="000000"/>
                <w:sz w:val="22"/>
                <w:szCs w:val="22"/>
              </w:rPr>
              <w:lastRenderedPageBreak/>
              <w:t> </w:t>
            </w:r>
          </w:p>
        </w:tc>
        <w:tc>
          <w:tcPr>
            <w:tcW w:w="567" w:type="dxa"/>
            <w:shd w:val="clear" w:color="auto" w:fill="auto"/>
            <w:vAlign w:val="center"/>
            <w:hideMark/>
          </w:tcPr>
          <w:p w14:paraId="1D2D938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882919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4173F7E" w14:textId="77777777" w:rsidR="00872D5A" w:rsidRPr="007001F1" w:rsidRDefault="00872D5A" w:rsidP="00872D5A">
            <w:pPr>
              <w:jc w:val="center"/>
              <w:rPr>
                <w:color w:val="000000"/>
              </w:rPr>
            </w:pPr>
            <w:r w:rsidRPr="007001F1">
              <w:rPr>
                <w:color w:val="000000"/>
                <w:sz w:val="22"/>
                <w:szCs w:val="22"/>
              </w:rPr>
              <w:t> </w:t>
            </w:r>
          </w:p>
        </w:tc>
      </w:tr>
      <w:tr w:rsidR="00872D5A" w:rsidRPr="007001F1" w14:paraId="110A1BFA" w14:textId="77777777" w:rsidTr="002D20F9">
        <w:trPr>
          <w:trHeight w:val="20"/>
        </w:trPr>
        <w:tc>
          <w:tcPr>
            <w:tcW w:w="582" w:type="dxa"/>
            <w:shd w:val="clear" w:color="auto" w:fill="auto"/>
            <w:noWrap/>
            <w:vAlign w:val="center"/>
            <w:hideMark/>
          </w:tcPr>
          <w:p w14:paraId="4B844677" w14:textId="77777777" w:rsidR="00872D5A" w:rsidRPr="007001F1" w:rsidRDefault="00517473" w:rsidP="00872D5A">
            <w:pPr>
              <w:jc w:val="center"/>
              <w:rPr>
                <w:color w:val="000000"/>
              </w:rPr>
            </w:pPr>
            <w:r w:rsidRPr="007F627E">
              <w:rPr>
                <w:color w:val="000000"/>
                <w:sz w:val="22"/>
                <w:szCs w:val="22"/>
              </w:rPr>
              <w:t>1</w:t>
            </w:r>
            <w:r w:rsidR="003075EA" w:rsidRPr="007F627E">
              <w:rPr>
                <w:color w:val="000000"/>
                <w:sz w:val="22"/>
                <w:szCs w:val="22"/>
              </w:rPr>
              <w:t>1</w:t>
            </w:r>
          </w:p>
        </w:tc>
        <w:tc>
          <w:tcPr>
            <w:tcW w:w="4820" w:type="dxa"/>
            <w:gridSpan w:val="2"/>
            <w:shd w:val="clear" w:color="auto" w:fill="auto"/>
            <w:vAlign w:val="center"/>
            <w:hideMark/>
          </w:tcPr>
          <w:p w14:paraId="2C902DB5" w14:textId="77777777"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32363080"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63EF7DBB"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5B769F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8690C50" w14:textId="77777777" w:rsidR="00872D5A" w:rsidRPr="007001F1" w:rsidRDefault="00872D5A" w:rsidP="00872D5A">
            <w:pPr>
              <w:jc w:val="center"/>
              <w:rPr>
                <w:color w:val="000000"/>
              </w:rPr>
            </w:pPr>
            <w:r w:rsidRPr="007001F1">
              <w:rPr>
                <w:color w:val="000000"/>
                <w:sz w:val="22"/>
                <w:szCs w:val="22"/>
              </w:rPr>
              <w:t> </w:t>
            </w:r>
          </w:p>
        </w:tc>
      </w:tr>
      <w:tr w:rsidR="00ED3F92" w:rsidRPr="007001F1" w14:paraId="141DFB2F" w14:textId="77777777" w:rsidTr="002D20F9">
        <w:trPr>
          <w:trHeight w:val="758"/>
        </w:trPr>
        <w:tc>
          <w:tcPr>
            <w:tcW w:w="582" w:type="dxa"/>
            <w:vMerge w:val="restart"/>
            <w:shd w:val="clear" w:color="auto" w:fill="auto"/>
            <w:noWrap/>
            <w:vAlign w:val="center"/>
            <w:hideMark/>
          </w:tcPr>
          <w:p w14:paraId="4BE0012A" w14:textId="77777777"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14:paraId="6B997CB3" w14:textId="77777777"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7A51D410"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30415F87"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56FA7F4E"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62F2B531" w14:textId="77777777" w:rsidR="00ED3F92" w:rsidRPr="007001F1" w:rsidRDefault="00ED3F92" w:rsidP="00872D5A">
            <w:pPr>
              <w:jc w:val="center"/>
              <w:rPr>
                <w:color w:val="000000"/>
              </w:rPr>
            </w:pPr>
            <w:r w:rsidRPr="007001F1">
              <w:rPr>
                <w:color w:val="000000"/>
                <w:sz w:val="22"/>
                <w:szCs w:val="22"/>
              </w:rPr>
              <w:t> </w:t>
            </w:r>
          </w:p>
        </w:tc>
      </w:tr>
      <w:tr w:rsidR="00ED3F92" w:rsidRPr="007001F1" w14:paraId="4140B218" w14:textId="77777777" w:rsidTr="002D20F9">
        <w:trPr>
          <w:trHeight w:val="274"/>
        </w:trPr>
        <w:tc>
          <w:tcPr>
            <w:tcW w:w="582" w:type="dxa"/>
            <w:vMerge/>
            <w:shd w:val="clear" w:color="auto" w:fill="auto"/>
            <w:noWrap/>
            <w:vAlign w:val="center"/>
          </w:tcPr>
          <w:p w14:paraId="5D3A0081" w14:textId="77777777" w:rsidR="00ED3F92" w:rsidRPr="007001F1" w:rsidRDefault="00ED3F92">
            <w:pPr>
              <w:jc w:val="center"/>
              <w:rPr>
                <w:color w:val="000000"/>
              </w:rPr>
            </w:pPr>
          </w:p>
        </w:tc>
        <w:tc>
          <w:tcPr>
            <w:tcW w:w="4820" w:type="dxa"/>
            <w:gridSpan w:val="2"/>
            <w:shd w:val="clear" w:color="auto" w:fill="auto"/>
            <w:vAlign w:val="center"/>
          </w:tcPr>
          <w:p w14:paraId="15324B2E" w14:textId="77777777"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457ACFEB" w14:textId="77777777" w:rsidR="00ED3F92" w:rsidRPr="007001F1" w:rsidRDefault="00ED3F92" w:rsidP="00872D5A">
            <w:pPr>
              <w:jc w:val="center"/>
              <w:rPr>
                <w:color w:val="000000"/>
              </w:rPr>
            </w:pPr>
          </w:p>
        </w:tc>
        <w:tc>
          <w:tcPr>
            <w:tcW w:w="567" w:type="dxa"/>
            <w:shd w:val="clear" w:color="auto" w:fill="auto"/>
            <w:vAlign w:val="center"/>
          </w:tcPr>
          <w:p w14:paraId="13874AA8" w14:textId="77777777" w:rsidR="00ED3F92" w:rsidRPr="007001F1" w:rsidRDefault="00ED3F92" w:rsidP="00872D5A">
            <w:pPr>
              <w:jc w:val="center"/>
              <w:rPr>
                <w:color w:val="000000"/>
              </w:rPr>
            </w:pPr>
          </w:p>
        </w:tc>
        <w:tc>
          <w:tcPr>
            <w:tcW w:w="776" w:type="dxa"/>
            <w:shd w:val="clear" w:color="auto" w:fill="auto"/>
            <w:vAlign w:val="center"/>
          </w:tcPr>
          <w:p w14:paraId="4847D22B" w14:textId="77777777" w:rsidR="00ED3F92" w:rsidRPr="007001F1" w:rsidRDefault="00ED3F92" w:rsidP="00872D5A">
            <w:pPr>
              <w:jc w:val="center"/>
              <w:rPr>
                <w:color w:val="000000"/>
              </w:rPr>
            </w:pPr>
          </w:p>
        </w:tc>
        <w:tc>
          <w:tcPr>
            <w:tcW w:w="1775" w:type="dxa"/>
            <w:shd w:val="clear" w:color="auto" w:fill="auto"/>
            <w:vAlign w:val="center"/>
          </w:tcPr>
          <w:p w14:paraId="06568BE0" w14:textId="77777777" w:rsidR="00ED3F92" w:rsidRPr="007001F1" w:rsidRDefault="00ED3F92" w:rsidP="00872D5A">
            <w:pPr>
              <w:jc w:val="center"/>
              <w:rPr>
                <w:color w:val="000000"/>
              </w:rPr>
            </w:pPr>
          </w:p>
        </w:tc>
      </w:tr>
      <w:tr w:rsidR="002F51B0" w:rsidRPr="007001F1" w14:paraId="0A2D6D84" w14:textId="77777777" w:rsidTr="002D20F9">
        <w:trPr>
          <w:trHeight w:val="20"/>
        </w:trPr>
        <w:tc>
          <w:tcPr>
            <w:tcW w:w="582" w:type="dxa"/>
            <w:shd w:val="clear" w:color="auto" w:fill="auto"/>
            <w:noWrap/>
            <w:vAlign w:val="center"/>
          </w:tcPr>
          <w:p w14:paraId="69FD1284" w14:textId="77777777"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14:paraId="2CBC3CF4" w14:textId="77777777"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14:paraId="4C7B1ECD" w14:textId="77777777" w:rsidR="002F51B0" w:rsidRPr="007001F1" w:rsidRDefault="002F51B0" w:rsidP="00872D5A">
            <w:pPr>
              <w:jc w:val="center"/>
              <w:rPr>
                <w:color w:val="000000"/>
              </w:rPr>
            </w:pPr>
          </w:p>
        </w:tc>
        <w:tc>
          <w:tcPr>
            <w:tcW w:w="567" w:type="dxa"/>
            <w:shd w:val="clear" w:color="auto" w:fill="auto"/>
            <w:vAlign w:val="center"/>
          </w:tcPr>
          <w:p w14:paraId="2A598739" w14:textId="77777777" w:rsidR="002F51B0" w:rsidRPr="007001F1" w:rsidRDefault="002F51B0" w:rsidP="00872D5A">
            <w:pPr>
              <w:jc w:val="center"/>
              <w:rPr>
                <w:color w:val="000000"/>
              </w:rPr>
            </w:pPr>
          </w:p>
        </w:tc>
        <w:tc>
          <w:tcPr>
            <w:tcW w:w="776" w:type="dxa"/>
            <w:shd w:val="clear" w:color="auto" w:fill="auto"/>
            <w:vAlign w:val="center"/>
          </w:tcPr>
          <w:p w14:paraId="47A56D00" w14:textId="77777777" w:rsidR="002F51B0" w:rsidRPr="007001F1" w:rsidRDefault="002F51B0" w:rsidP="00872D5A">
            <w:pPr>
              <w:jc w:val="center"/>
              <w:rPr>
                <w:color w:val="000000"/>
              </w:rPr>
            </w:pPr>
          </w:p>
        </w:tc>
        <w:tc>
          <w:tcPr>
            <w:tcW w:w="1775" w:type="dxa"/>
            <w:shd w:val="clear" w:color="auto" w:fill="auto"/>
            <w:vAlign w:val="center"/>
          </w:tcPr>
          <w:p w14:paraId="305363EE" w14:textId="77777777" w:rsidR="002F51B0" w:rsidRPr="007001F1" w:rsidRDefault="002F51B0" w:rsidP="00872D5A">
            <w:pPr>
              <w:jc w:val="center"/>
              <w:rPr>
                <w:color w:val="000000"/>
              </w:rPr>
            </w:pPr>
          </w:p>
        </w:tc>
      </w:tr>
      <w:tr w:rsidR="00ED3F92" w:rsidRPr="007001F1" w14:paraId="2F3A2DC4" w14:textId="77777777" w:rsidTr="002D20F9">
        <w:trPr>
          <w:trHeight w:val="374"/>
        </w:trPr>
        <w:tc>
          <w:tcPr>
            <w:tcW w:w="582" w:type="dxa"/>
            <w:vMerge w:val="restart"/>
            <w:shd w:val="clear" w:color="auto" w:fill="auto"/>
            <w:noWrap/>
            <w:vAlign w:val="center"/>
          </w:tcPr>
          <w:p w14:paraId="0BCF2272" w14:textId="77777777"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14:paraId="24691973" w14:textId="77777777"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F0226CB" w14:textId="77777777" w:rsidR="00ED3F92" w:rsidRPr="007001F1" w:rsidRDefault="00ED3F92" w:rsidP="00872D5A">
            <w:pPr>
              <w:jc w:val="center"/>
              <w:rPr>
                <w:color w:val="000000"/>
              </w:rPr>
            </w:pPr>
          </w:p>
        </w:tc>
        <w:tc>
          <w:tcPr>
            <w:tcW w:w="567" w:type="dxa"/>
            <w:shd w:val="clear" w:color="auto" w:fill="auto"/>
            <w:vAlign w:val="center"/>
          </w:tcPr>
          <w:p w14:paraId="409727AB" w14:textId="77777777" w:rsidR="00ED3F92" w:rsidRPr="007001F1" w:rsidRDefault="00ED3F92" w:rsidP="00872D5A">
            <w:pPr>
              <w:jc w:val="center"/>
              <w:rPr>
                <w:color w:val="000000"/>
              </w:rPr>
            </w:pPr>
          </w:p>
        </w:tc>
        <w:tc>
          <w:tcPr>
            <w:tcW w:w="776" w:type="dxa"/>
            <w:shd w:val="clear" w:color="auto" w:fill="auto"/>
            <w:vAlign w:val="center"/>
          </w:tcPr>
          <w:p w14:paraId="01D99095" w14:textId="77777777" w:rsidR="00ED3F92" w:rsidRPr="007001F1" w:rsidRDefault="00ED3F92" w:rsidP="00872D5A">
            <w:pPr>
              <w:jc w:val="center"/>
              <w:rPr>
                <w:color w:val="000000"/>
              </w:rPr>
            </w:pPr>
          </w:p>
        </w:tc>
        <w:tc>
          <w:tcPr>
            <w:tcW w:w="1775" w:type="dxa"/>
            <w:shd w:val="clear" w:color="auto" w:fill="auto"/>
            <w:vAlign w:val="center"/>
          </w:tcPr>
          <w:p w14:paraId="128C6638" w14:textId="77777777" w:rsidR="00ED3F92" w:rsidRPr="007001F1" w:rsidRDefault="00ED3F92" w:rsidP="00872D5A">
            <w:pPr>
              <w:jc w:val="center"/>
              <w:rPr>
                <w:color w:val="000000"/>
              </w:rPr>
            </w:pPr>
          </w:p>
        </w:tc>
      </w:tr>
      <w:tr w:rsidR="00ED3F92" w:rsidRPr="007001F1" w14:paraId="64C11EE6" w14:textId="77777777" w:rsidTr="002D20F9">
        <w:trPr>
          <w:trHeight w:val="845"/>
        </w:trPr>
        <w:tc>
          <w:tcPr>
            <w:tcW w:w="582" w:type="dxa"/>
            <w:vMerge/>
            <w:shd w:val="clear" w:color="auto" w:fill="auto"/>
            <w:noWrap/>
            <w:vAlign w:val="center"/>
          </w:tcPr>
          <w:p w14:paraId="65FA8441" w14:textId="77777777" w:rsidR="00ED3F92" w:rsidRPr="007001F1" w:rsidRDefault="00ED3F92">
            <w:pPr>
              <w:jc w:val="center"/>
              <w:rPr>
                <w:color w:val="000000"/>
              </w:rPr>
            </w:pPr>
          </w:p>
        </w:tc>
        <w:tc>
          <w:tcPr>
            <w:tcW w:w="4820" w:type="dxa"/>
            <w:gridSpan w:val="2"/>
            <w:shd w:val="clear" w:color="auto" w:fill="auto"/>
            <w:vAlign w:val="center"/>
          </w:tcPr>
          <w:p w14:paraId="56B09976" w14:textId="77777777"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4FFC3AA1" w14:textId="77777777" w:rsidR="00ED3F92" w:rsidRPr="007001F1" w:rsidRDefault="00ED3F92" w:rsidP="00872D5A">
            <w:pPr>
              <w:jc w:val="center"/>
              <w:rPr>
                <w:color w:val="000000"/>
              </w:rPr>
            </w:pPr>
          </w:p>
        </w:tc>
        <w:tc>
          <w:tcPr>
            <w:tcW w:w="567" w:type="dxa"/>
            <w:shd w:val="clear" w:color="auto" w:fill="auto"/>
            <w:vAlign w:val="center"/>
          </w:tcPr>
          <w:p w14:paraId="1A620882" w14:textId="77777777" w:rsidR="00ED3F92" w:rsidRPr="007001F1" w:rsidRDefault="00ED3F92" w:rsidP="00872D5A">
            <w:pPr>
              <w:jc w:val="center"/>
              <w:rPr>
                <w:color w:val="000000"/>
              </w:rPr>
            </w:pPr>
          </w:p>
        </w:tc>
        <w:tc>
          <w:tcPr>
            <w:tcW w:w="776" w:type="dxa"/>
            <w:shd w:val="clear" w:color="auto" w:fill="auto"/>
            <w:vAlign w:val="center"/>
          </w:tcPr>
          <w:p w14:paraId="3DED2AC9" w14:textId="77777777" w:rsidR="00ED3F92" w:rsidRPr="007001F1" w:rsidRDefault="00ED3F92" w:rsidP="00872D5A">
            <w:pPr>
              <w:jc w:val="center"/>
              <w:rPr>
                <w:color w:val="000000"/>
              </w:rPr>
            </w:pPr>
          </w:p>
        </w:tc>
        <w:tc>
          <w:tcPr>
            <w:tcW w:w="1775" w:type="dxa"/>
            <w:shd w:val="clear" w:color="auto" w:fill="auto"/>
            <w:vAlign w:val="center"/>
          </w:tcPr>
          <w:p w14:paraId="4E8F2667" w14:textId="77777777" w:rsidR="00ED3F92" w:rsidRPr="007001F1" w:rsidRDefault="00ED3F92" w:rsidP="00872D5A">
            <w:pPr>
              <w:jc w:val="center"/>
              <w:rPr>
                <w:color w:val="000000"/>
              </w:rPr>
            </w:pPr>
          </w:p>
        </w:tc>
      </w:tr>
      <w:tr w:rsidR="008747D0" w:rsidRPr="007001F1" w14:paraId="4F3359FA" w14:textId="77777777" w:rsidTr="002D20F9">
        <w:trPr>
          <w:trHeight w:val="845"/>
        </w:trPr>
        <w:tc>
          <w:tcPr>
            <w:tcW w:w="582" w:type="dxa"/>
            <w:shd w:val="clear" w:color="auto" w:fill="auto"/>
            <w:noWrap/>
            <w:vAlign w:val="center"/>
          </w:tcPr>
          <w:p w14:paraId="5FCB4375" w14:textId="77777777"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14:paraId="13E7BA8B" w14:textId="77777777"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3BEC3492" w14:textId="77777777" w:rsidR="008747D0" w:rsidRPr="007001F1" w:rsidRDefault="008747D0" w:rsidP="00872D5A">
            <w:pPr>
              <w:jc w:val="center"/>
              <w:rPr>
                <w:color w:val="000000"/>
              </w:rPr>
            </w:pPr>
          </w:p>
        </w:tc>
        <w:tc>
          <w:tcPr>
            <w:tcW w:w="567" w:type="dxa"/>
            <w:shd w:val="clear" w:color="auto" w:fill="auto"/>
            <w:vAlign w:val="center"/>
          </w:tcPr>
          <w:p w14:paraId="6FA9A937" w14:textId="77777777" w:rsidR="008747D0" w:rsidRPr="007001F1" w:rsidRDefault="008747D0" w:rsidP="00872D5A">
            <w:pPr>
              <w:jc w:val="center"/>
              <w:rPr>
                <w:color w:val="000000"/>
              </w:rPr>
            </w:pPr>
          </w:p>
        </w:tc>
        <w:tc>
          <w:tcPr>
            <w:tcW w:w="776" w:type="dxa"/>
            <w:shd w:val="clear" w:color="auto" w:fill="auto"/>
            <w:vAlign w:val="center"/>
          </w:tcPr>
          <w:p w14:paraId="5ACD9D90" w14:textId="77777777" w:rsidR="008747D0" w:rsidRPr="007001F1" w:rsidRDefault="008747D0" w:rsidP="00872D5A">
            <w:pPr>
              <w:jc w:val="center"/>
              <w:rPr>
                <w:color w:val="000000"/>
              </w:rPr>
            </w:pPr>
          </w:p>
        </w:tc>
        <w:tc>
          <w:tcPr>
            <w:tcW w:w="1775" w:type="dxa"/>
            <w:shd w:val="clear" w:color="auto" w:fill="auto"/>
            <w:vAlign w:val="center"/>
          </w:tcPr>
          <w:p w14:paraId="1D227D73" w14:textId="77777777" w:rsidR="008747D0" w:rsidRPr="007001F1" w:rsidRDefault="008747D0" w:rsidP="00872D5A">
            <w:pPr>
              <w:jc w:val="center"/>
              <w:rPr>
                <w:color w:val="000000"/>
              </w:rPr>
            </w:pPr>
          </w:p>
        </w:tc>
      </w:tr>
      <w:tr w:rsidR="00ED3F92" w:rsidRPr="007001F1" w14:paraId="54D85813" w14:textId="77777777" w:rsidTr="002D20F9">
        <w:trPr>
          <w:trHeight w:val="368"/>
        </w:trPr>
        <w:tc>
          <w:tcPr>
            <w:tcW w:w="582" w:type="dxa"/>
            <w:shd w:val="clear" w:color="auto" w:fill="auto"/>
            <w:noWrap/>
            <w:vAlign w:val="center"/>
            <w:hideMark/>
          </w:tcPr>
          <w:p w14:paraId="000FA451" w14:textId="77777777" w:rsidR="00ED3F92" w:rsidRPr="007001F1" w:rsidRDefault="00ED3F92">
            <w:pPr>
              <w:jc w:val="center"/>
              <w:rPr>
                <w:color w:val="000000"/>
              </w:rPr>
            </w:pPr>
            <w:r w:rsidRPr="00F158B1">
              <w:rPr>
                <w:color w:val="000000"/>
                <w:sz w:val="22"/>
                <w:szCs w:val="22"/>
              </w:rPr>
              <w:t>16</w:t>
            </w:r>
          </w:p>
        </w:tc>
        <w:tc>
          <w:tcPr>
            <w:tcW w:w="4820" w:type="dxa"/>
            <w:gridSpan w:val="2"/>
            <w:shd w:val="clear" w:color="auto" w:fill="auto"/>
            <w:vAlign w:val="center"/>
            <w:hideMark/>
          </w:tcPr>
          <w:p w14:paraId="731F5864" w14:textId="77777777"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148EF18A"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4AD4E9F6"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6520705C"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28836C24" w14:textId="77777777" w:rsidR="00ED3F92" w:rsidRPr="007001F1" w:rsidRDefault="00ED3F92" w:rsidP="00872D5A">
            <w:pPr>
              <w:jc w:val="center"/>
              <w:rPr>
                <w:color w:val="000000"/>
              </w:rPr>
            </w:pPr>
            <w:r w:rsidRPr="007001F1">
              <w:rPr>
                <w:color w:val="000000"/>
                <w:sz w:val="22"/>
                <w:szCs w:val="22"/>
              </w:rPr>
              <w:t> </w:t>
            </w:r>
          </w:p>
        </w:tc>
      </w:tr>
      <w:tr w:rsidR="00872D5A" w:rsidRPr="007001F1" w14:paraId="3B348239" w14:textId="77777777" w:rsidTr="002D20F9">
        <w:trPr>
          <w:trHeight w:val="20"/>
        </w:trPr>
        <w:tc>
          <w:tcPr>
            <w:tcW w:w="582" w:type="dxa"/>
            <w:shd w:val="clear" w:color="auto" w:fill="auto"/>
            <w:noWrap/>
            <w:vAlign w:val="center"/>
            <w:hideMark/>
          </w:tcPr>
          <w:p w14:paraId="0AB7B72F" w14:textId="77777777"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14:paraId="44FB373A" w14:textId="77777777" w:rsidR="00872D5A" w:rsidRPr="007001F1" w:rsidRDefault="00872D5A" w:rsidP="00EC1F84">
            <w:pPr>
              <w:jc w:val="both"/>
            </w:pPr>
            <w:r w:rsidRPr="007001F1">
              <w:rPr>
                <w:sz w:val="22"/>
                <w:szCs w:val="22"/>
              </w:rPr>
              <w:t>Neboli identifikované iné porušenia pravidiel a postupov verejného obstarávania</w:t>
            </w:r>
            <w:r w:rsidR="00086032" w:rsidRPr="00633527">
              <w:rPr>
                <w:sz w:val="22"/>
                <w:szCs w:val="22"/>
              </w:rPr>
              <w:t xml:space="preserve"> </w:t>
            </w:r>
            <w:r w:rsidR="00086032" w:rsidRPr="003E1143">
              <w:rPr>
                <w:sz w:val="22"/>
                <w:szCs w:val="22"/>
              </w:rPr>
              <w:t xml:space="preserve">(napr. nesplnenie </w:t>
            </w:r>
            <w:r w:rsidR="00086032" w:rsidRPr="003E1143">
              <w:rPr>
                <w:sz w:val="22"/>
                <w:szCs w:val="22"/>
                <w:u w:val="single"/>
              </w:rPr>
              <w:t>postkontraktačných  </w:t>
            </w:r>
            <w:r w:rsidR="00086032" w:rsidRPr="003E1143">
              <w:rPr>
                <w:color w:val="1F497D"/>
                <w:sz w:val="22"/>
                <w:szCs w:val="22"/>
                <w:u w:val="single"/>
              </w:rPr>
              <w:t xml:space="preserve">oznamovacích </w:t>
            </w:r>
            <w:r w:rsidR="00086032" w:rsidRPr="003E1143">
              <w:rPr>
                <w:sz w:val="22"/>
                <w:szCs w:val="22"/>
                <w:u w:val="single"/>
              </w:rPr>
              <w:t>povinnost</w:t>
            </w:r>
            <w:r w:rsidR="00086032" w:rsidRPr="003E1143">
              <w:rPr>
                <w:color w:val="1F497D"/>
                <w:sz w:val="22"/>
                <w:szCs w:val="22"/>
                <w:u w:val="single"/>
              </w:rPr>
              <w:t>í</w:t>
            </w:r>
            <w:r w:rsidR="00086032"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74828BE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F3E02F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1904CD3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6841B11D" w14:textId="77777777" w:rsidR="00872D5A" w:rsidRPr="007001F1" w:rsidRDefault="00872D5A" w:rsidP="00872D5A">
            <w:pPr>
              <w:jc w:val="center"/>
              <w:rPr>
                <w:color w:val="000000"/>
              </w:rPr>
            </w:pPr>
            <w:r w:rsidRPr="007001F1">
              <w:rPr>
                <w:color w:val="000000"/>
                <w:sz w:val="22"/>
                <w:szCs w:val="22"/>
              </w:rPr>
              <w:t> </w:t>
            </w:r>
          </w:p>
        </w:tc>
      </w:tr>
      <w:tr w:rsidR="00D56171" w:rsidRPr="007001F1" w14:paraId="0B275541" w14:textId="77777777" w:rsidTr="002D20F9">
        <w:trPr>
          <w:trHeight w:val="20"/>
        </w:trPr>
        <w:tc>
          <w:tcPr>
            <w:tcW w:w="582" w:type="dxa"/>
            <w:shd w:val="clear" w:color="auto" w:fill="auto"/>
            <w:noWrap/>
            <w:vAlign w:val="center"/>
          </w:tcPr>
          <w:p w14:paraId="687492A1" w14:textId="77777777"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14:paraId="5B2A2718" w14:textId="77777777"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B2AA02D" w14:textId="77777777" w:rsidR="00D56171" w:rsidRPr="007001F1" w:rsidRDefault="00D56171" w:rsidP="00872D5A">
            <w:pPr>
              <w:jc w:val="center"/>
              <w:rPr>
                <w:color w:val="000000"/>
              </w:rPr>
            </w:pPr>
          </w:p>
        </w:tc>
        <w:tc>
          <w:tcPr>
            <w:tcW w:w="567" w:type="dxa"/>
            <w:shd w:val="clear" w:color="auto" w:fill="auto"/>
            <w:vAlign w:val="center"/>
          </w:tcPr>
          <w:p w14:paraId="2D4FE419" w14:textId="77777777" w:rsidR="00D56171" w:rsidRPr="007001F1" w:rsidRDefault="00D56171" w:rsidP="00872D5A">
            <w:pPr>
              <w:jc w:val="center"/>
              <w:rPr>
                <w:color w:val="000000"/>
              </w:rPr>
            </w:pPr>
          </w:p>
        </w:tc>
        <w:tc>
          <w:tcPr>
            <w:tcW w:w="776" w:type="dxa"/>
            <w:shd w:val="clear" w:color="auto" w:fill="auto"/>
            <w:vAlign w:val="center"/>
          </w:tcPr>
          <w:p w14:paraId="6CEE4F66" w14:textId="77777777" w:rsidR="00D56171" w:rsidRPr="007001F1" w:rsidRDefault="00D56171" w:rsidP="00872D5A">
            <w:pPr>
              <w:jc w:val="center"/>
              <w:rPr>
                <w:color w:val="000000"/>
              </w:rPr>
            </w:pPr>
          </w:p>
        </w:tc>
        <w:tc>
          <w:tcPr>
            <w:tcW w:w="1775" w:type="dxa"/>
            <w:shd w:val="clear" w:color="auto" w:fill="auto"/>
            <w:vAlign w:val="center"/>
          </w:tcPr>
          <w:p w14:paraId="0D68DE5D" w14:textId="77777777" w:rsidR="00D56171" w:rsidRPr="007001F1" w:rsidRDefault="00D56171" w:rsidP="00872D5A">
            <w:pPr>
              <w:jc w:val="center"/>
              <w:rPr>
                <w:color w:val="000000"/>
              </w:rPr>
            </w:pPr>
          </w:p>
        </w:tc>
      </w:tr>
      <w:tr w:rsidR="00872D5A" w:rsidRPr="007001F1" w14:paraId="5519226D" w14:textId="77777777" w:rsidTr="002D20F9">
        <w:trPr>
          <w:trHeight w:val="300"/>
        </w:trPr>
        <w:tc>
          <w:tcPr>
            <w:tcW w:w="3559" w:type="dxa"/>
            <w:gridSpan w:val="2"/>
            <w:shd w:val="clear" w:color="auto" w:fill="auto"/>
            <w:vAlign w:val="center"/>
            <w:hideMark/>
          </w:tcPr>
          <w:p w14:paraId="7EFE4C51" w14:textId="77777777"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14:paraId="7CC2B7FB" w14:textId="77777777" w:rsidR="00872D5A" w:rsidRPr="007001F1" w:rsidRDefault="00872D5A" w:rsidP="00872D5A">
            <w:pPr>
              <w:rPr>
                <w:color w:val="000000"/>
              </w:rPr>
            </w:pPr>
            <w:r w:rsidRPr="007001F1">
              <w:rPr>
                <w:color w:val="000000"/>
                <w:sz w:val="22"/>
                <w:szCs w:val="22"/>
              </w:rPr>
              <w:t> </w:t>
            </w:r>
          </w:p>
        </w:tc>
      </w:tr>
      <w:tr w:rsidR="00872D5A" w:rsidRPr="007001F1" w14:paraId="00897299" w14:textId="77777777" w:rsidTr="002D20F9">
        <w:trPr>
          <w:trHeight w:val="300"/>
        </w:trPr>
        <w:tc>
          <w:tcPr>
            <w:tcW w:w="3559" w:type="dxa"/>
            <w:gridSpan w:val="2"/>
            <w:shd w:val="clear" w:color="auto" w:fill="auto"/>
            <w:vAlign w:val="center"/>
            <w:hideMark/>
          </w:tcPr>
          <w:p w14:paraId="404A8E62" w14:textId="77777777"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14:paraId="074516D4" w14:textId="77777777" w:rsidR="00872D5A" w:rsidRPr="007001F1" w:rsidRDefault="00872D5A" w:rsidP="00872D5A">
            <w:pPr>
              <w:rPr>
                <w:color w:val="000000"/>
              </w:rPr>
            </w:pPr>
            <w:r w:rsidRPr="007001F1">
              <w:rPr>
                <w:color w:val="000000"/>
                <w:sz w:val="22"/>
                <w:szCs w:val="22"/>
              </w:rPr>
              <w:t> </w:t>
            </w:r>
          </w:p>
        </w:tc>
      </w:tr>
      <w:tr w:rsidR="00872D5A" w:rsidRPr="007001F1" w14:paraId="23C8BD05" w14:textId="77777777" w:rsidTr="002D20F9">
        <w:trPr>
          <w:trHeight w:val="300"/>
        </w:trPr>
        <w:tc>
          <w:tcPr>
            <w:tcW w:w="3559" w:type="dxa"/>
            <w:gridSpan w:val="2"/>
            <w:shd w:val="clear" w:color="000000" w:fill="FFFFFF"/>
            <w:vAlign w:val="center"/>
            <w:hideMark/>
          </w:tcPr>
          <w:p w14:paraId="33FE182C"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35F2197E" w14:textId="77777777" w:rsidR="00872D5A" w:rsidRPr="007001F1" w:rsidRDefault="00872D5A" w:rsidP="00872D5A">
            <w:pPr>
              <w:rPr>
                <w:color w:val="000000"/>
              </w:rPr>
            </w:pPr>
            <w:r w:rsidRPr="007001F1">
              <w:rPr>
                <w:color w:val="000000"/>
                <w:sz w:val="22"/>
                <w:szCs w:val="22"/>
              </w:rPr>
              <w:t> </w:t>
            </w:r>
          </w:p>
        </w:tc>
      </w:tr>
      <w:tr w:rsidR="00872D5A" w:rsidRPr="007001F1" w14:paraId="41B8A6CD" w14:textId="77777777" w:rsidTr="002D20F9">
        <w:trPr>
          <w:trHeight w:val="300"/>
        </w:trPr>
        <w:tc>
          <w:tcPr>
            <w:tcW w:w="9087" w:type="dxa"/>
            <w:gridSpan w:val="7"/>
            <w:shd w:val="clear" w:color="auto" w:fill="auto"/>
            <w:noWrap/>
            <w:vAlign w:val="bottom"/>
            <w:hideMark/>
          </w:tcPr>
          <w:p w14:paraId="67083A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27689EA3" w14:textId="77777777" w:rsidTr="002D20F9">
        <w:trPr>
          <w:trHeight w:val="300"/>
        </w:trPr>
        <w:tc>
          <w:tcPr>
            <w:tcW w:w="3559" w:type="dxa"/>
            <w:gridSpan w:val="2"/>
            <w:shd w:val="clear" w:color="000000" w:fill="FFFFFF"/>
            <w:vAlign w:val="center"/>
            <w:hideMark/>
          </w:tcPr>
          <w:p w14:paraId="63E3D4B2" w14:textId="77777777"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14:paraId="3663A2C8" w14:textId="77777777" w:rsidR="00872D5A" w:rsidRPr="007001F1" w:rsidRDefault="00872D5A" w:rsidP="00872D5A">
            <w:pPr>
              <w:rPr>
                <w:color w:val="000000"/>
              </w:rPr>
            </w:pPr>
            <w:r w:rsidRPr="007001F1">
              <w:rPr>
                <w:color w:val="000000"/>
                <w:sz w:val="22"/>
                <w:szCs w:val="22"/>
              </w:rPr>
              <w:t> </w:t>
            </w:r>
          </w:p>
        </w:tc>
      </w:tr>
      <w:tr w:rsidR="00872D5A" w:rsidRPr="007001F1" w14:paraId="2082DC92" w14:textId="77777777" w:rsidTr="002D20F9">
        <w:trPr>
          <w:trHeight w:val="300"/>
        </w:trPr>
        <w:tc>
          <w:tcPr>
            <w:tcW w:w="3559" w:type="dxa"/>
            <w:gridSpan w:val="2"/>
            <w:shd w:val="clear" w:color="000000" w:fill="FFFFFF"/>
            <w:vAlign w:val="center"/>
            <w:hideMark/>
          </w:tcPr>
          <w:p w14:paraId="739A8DBB" w14:textId="77777777"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14:paraId="0B3C39D2" w14:textId="77777777" w:rsidR="00872D5A" w:rsidRPr="007001F1" w:rsidRDefault="00872D5A" w:rsidP="00872D5A">
            <w:pPr>
              <w:rPr>
                <w:color w:val="000000"/>
              </w:rPr>
            </w:pPr>
            <w:r w:rsidRPr="007001F1">
              <w:rPr>
                <w:color w:val="000000"/>
                <w:sz w:val="22"/>
                <w:szCs w:val="22"/>
              </w:rPr>
              <w:t> </w:t>
            </w:r>
          </w:p>
        </w:tc>
      </w:tr>
      <w:tr w:rsidR="00872D5A" w:rsidRPr="007001F1" w14:paraId="712F3412" w14:textId="77777777" w:rsidTr="002D20F9">
        <w:trPr>
          <w:trHeight w:val="300"/>
        </w:trPr>
        <w:tc>
          <w:tcPr>
            <w:tcW w:w="3559" w:type="dxa"/>
            <w:gridSpan w:val="2"/>
            <w:shd w:val="clear" w:color="000000" w:fill="FFFFFF"/>
            <w:vAlign w:val="center"/>
            <w:hideMark/>
          </w:tcPr>
          <w:p w14:paraId="5754981E"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635C90E3" w14:textId="77777777" w:rsidR="00872D5A" w:rsidRPr="007001F1" w:rsidRDefault="00872D5A" w:rsidP="00872D5A">
            <w:pPr>
              <w:rPr>
                <w:color w:val="000000"/>
              </w:rPr>
            </w:pPr>
            <w:r w:rsidRPr="007001F1">
              <w:rPr>
                <w:color w:val="000000"/>
                <w:sz w:val="22"/>
                <w:szCs w:val="22"/>
              </w:rPr>
              <w:t> </w:t>
            </w:r>
          </w:p>
        </w:tc>
      </w:tr>
    </w:tbl>
    <w:p w14:paraId="3AED8E0D" w14:textId="77777777" w:rsidR="00010677" w:rsidRDefault="0001067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3887129C" w14:textId="77777777" w:rsidTr="007261E4">
        <w:trPr>
          <w:trHeight w:val="645"/>
        </w:trPr>
        <w:tc>
          <w:tcPr>
            <w:tcW w:w="9087" w:type="dxa"/>
            <w:gridSpan w:val="7"/>
            <w:shd w:val="clear" w:color="000000" w:fill="60497A"/>
            <w:vAlign w:val="center"/>
            <w:hideMark/>
          </w:tcPr>
          <w:p w14:paraId="466F57C6" w14:textId="77777777"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2508"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2508"/>
          </w:p>
        </w:tc>
      </w:tr>
      <w:tr w:rsidR="00675A3D" w:rsidRPr="007001F1" w14:paraId="5D1D8B36" w14:textId="77777777" w:rsidTr="007261E4">
        <w:trPr>
          <w:trHeight w:val="330"/>
        </w:trPr>
        <w:tc>
          <w:tcPr>
            <w:tcW w:w="9087" w:type="dxa"/>
            <w:gridSpan w:val="7"/>
            <w:shd w:val="clear" w:color="auto" w:fill="auto"/>
            <w:vAlign w:val="center"/>
            <w:hideMark/>
          </w:tcPr>
          <w:p w14:paraId="30E1AFAF" w14:textId="77777777"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14:paraId="45EC9211" w14:textId="77777777" w:rsidTr="007261E4">
        <w:trPr>
          <w:trHeight w:val="300"/>
        </w:trPr>
        <w:tc>
          <w:tcPr>
            <w:tcW w:w="3559" w:type="dxa"/>
            <w:gridSpan w:val="2"/>
            <w:shd w:val="clear" w:color="auto" w:fill="auto"/>
            <w:vAlign w:val="center"/>
            <w:hideMark/>
          </w:tcPr>
          <w:p w14:paraId="51729120" w14:textId="77777777"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14:paraId="333651CA" w14:textId="77777777" w:rsidR="00675A3D" w:rsidRPr="007001F1" w:rsidRDefault="00675A3D" w:rsidP="00675A3D">
            <w:pPr>
              <w:rPr>
                <w:color w:val="000000"/>
              </w:rPr>
            </w:pPr>
            <w:r w:rsidRPr="007001F1">
              <w:rPr>
                <w:color w:val="000000"/>
                <w:sz w:val="22"/>
                <w:szCs w:val="22"/>
              </w:rPr>
              <w:t> </w:t>
            </w:r>
          </w:p>
        </w:tc>
      </w:tr>
      <w:tr w:rsidR="00675A3D" w:rsidRPr="007001F1" w14:paraId="4193F088" w14:textId="77777777" w:rsidTr="007261E4">
        <w:trPr>
          <w:trHeight w:val="660"/>
        </w:trPr>
        <w:tc>
          <w:tcPr>
            <w:tcW w:w="3559" w:type="dxa"/>
            <w:gridSpan w:val="2"/>
            <w:shd w:val="clear" w:color="auto" w:fill="auto"/>
            <w:vAlign w:val="center"/>
            <w:hideMark/>
          </w:tcPr>
          <w:p w14:paraId="1FAC6E4B" w14:textId="77777777"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50FFE1A" w14:textId="77777777" w:rsidR="00675A3D" w:rsidRPr="007001F1" w:rsidRDefault="00675A3D" w:rsidP="00675A3D">
            <w:pPr>
              <w:rPr>
                <w:color w:val="000000"/>
              </w:rPr>
            </w:pPr>
            <w:r w:rsidRPr="007001F1">
              <w:rPr>
                <w:color w:val="000000"/>
                <w:sz w:val="22"/>
                <w:szCs w:val="22"/>
              </w:rPr>
              <w:t> </w:t>
            </w:r>
          </w:p>
        </w:tc>
      </w:tr>
      <w:tr w:rsidR="00675A3D" w:rsidRPr="007001F1" w14:paraId="273A047A" w14:textId="77777777" w:rsidTr="007261E4">
        <w:trPr>
          <w:trHeight w:val="330"/>
        </w:trPr>
        <w:tc>
          <w:tcPr>
            <w:tcW w:w="9087" w:type="dxa"/>
            <w:gridSpan w:val="7"/>
            <w:shd w:val="clear" w:color="auto" w:fill="auto"/>
            <w:vAlign w:val="center"/>
            <w:hideMark/>
          </w:tcPr>
          <w:p w14:paraId="637F5703" w14:textId="77777777"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14:paraId="113E10A8" w14:textId="77777777" w:rsidTr="007261E4">
        <w:trPr>
          <w:trHeight w:val="330"/>
        </w:trPr>
        <w:tc>
          <w:tcPr>
            <w:tcW w:w="3559" w:type="dxa"/>
            <w:gridSpan w:val="2"/>
            <w:shd w:val="clear" w:color="auto" w:fill="auto"/>
            <w:vAlign w:val="center"/>
            <w:hideMark/>
          </w:tcPr>
          <w:p w14:paraId="77CA95DB" w14:textId="77777777"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1E3F516" w14:textId="77777777" w:rsidR="00675A3D" w:rsidRPr="007001F1" w:rsidRDefault="00675A3D" w:rsidP="00675A3D">
            <w:pPr>
              <w:rPr>
                <w:color w:val="000000"/>
              </w:rPr>
            </w:pPr>
            <w:r w:rsidRPr="007001F1">
              <w:rPr>
                <w:color w:val="000000"/>
                <w:sz w:val="22"/>
                <w:szCs w:val="22"/>
              </w:rPr>
              <w:t> </w:t>
            </w:r>
          </w:p>
        </w:tc>
      </w:tr>
      <w:tr w:rsidR="00675A3D" w:rsidRPr="007001F1" w14:paraId="680CA9BD" w14:textId="77777777" w:rsidTr="007261E4">
        <w:trPr>
          <w:trHeight w:val="300"/>
        </w:trPr>
        <w:tc>
          <w:tcPr>
            <w:tcW w:w="3559" w:type="dxa"/>
            <w:gridSpan w:val="2"/>
            <w:shd w:val="clear" w:color="auto" w:fill="auto"/>
            <w:vAlign w:val="center"/>
            <w:hideMark/>
          </w:tcPr>
          <w:p w14:paraId="1511B156" w14:textId="77777777"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14:paraId="62CCDB79" w14:textId="77777777" w:rsidR="00675A3D" w:rsidRPr="007001F1" w:rsidRDefault="00675A3D" w:rsidP="00675A3D">
            <w:pPr>
              <w:rPr>
                <w:color w:val="000000"/>
              </w:rPr>
            </w:pPr>
            <w:r w:rsidRPr="007001F1">
              <w:rPr>
                <w:color w:val="000000"/>
                <w:sz w:val="22"/>
                <w:szCs w:val="22"/>
              </w:rPr>
              <w:t> </w:t>
            </w:r>
          </w:p>
        </w:tc>
      </w:tr>
      <w:tr w:rsidR="00675A3D" w:rsidRPr="007001F1" w14:paraId="731CB553" w14:textId="77777777" w:rsidTr="007261E4">
        <w:trPr>
          <w:trHeight w:val="300"/>
        </w:trPr>
        <w:tc>
          <w:tcPr>
            <w:tcW w:w="3559" w:type="dxa"/>
            <w:gridSpan w:val="2"/>
            <w:shd w:val="clear" w:color="auto" w:fill="auto"/>
            <w:vAlign w:val="center"/>
            <w:hideMark/>
          </w:tcPr>
          <w:p w14:paraId="48D8B05F" w14:textId="77777777"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F2F7E4" w14:textId="77777777" w:rsidR="00675A3D" w:rsidRPr="007001F1" w:rsidRDefault="00675A3D" w:rsidP="00675A3D">
            <w:pPr>
              <w:rPr>
                <w:color w:val="000000"/>
              </w:rPr>
            </w:pPr>
            <w:r w:rsidRPr="007001F1">
              <w:rPr>
                <w:color w:val="000000"/>
                <w:sz w:val="22"/>
                <w:szCs w:val="22"/>
              </w:rPr>
              <w:t> </w:t>
            </w:r>
          </w:p>
        </w:tc>
      </w:tr>
      <w:tr w:rsidR="00675A3D" w:rsidRPr="007001F1" w14:paraId="424855F5" w14:textId="77777777" w:rsidTr="007261E4">
        <w:trPr>
          <w:trHeight w:val="300"/>
        </w:trPr>
        <w:tc>
          <w:tcPr>
            <w:tcW w:w="3559" w:type="dxa"/>
            <w:gridSpan w:val="2"/>
            <w:shd w:val="clear" w:color="auto" w:fill="auto"/>
            <w:vAlign w:val="center"/>
            <w:hideMark/>
          </w:tcPr>
          <w:p w14:paraId="2F6526A4" w14:textId="77777777"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6883439" w14:textId="77777777" w:rsidR="00675A3D" w:rsidRPr="007001F1" w:rsidRDefault="00675A3D" w:rsidP="00675A3D">
            <w:pPr>
              <w:rPr>
                <w:color w:val="000000"/>
              </w:rPr>
            </w:pPr>
            <w:r w:rsidRPr="007001F1">
              <w:rPr>
                <w:color w:val="000000"/>
                <w:sz w:val="22"/>
                <w:szCs w:val="22"/>
              </w:rPr>
              <w:t> </w:t>
            </w:r>
          </w:p>
        </w:tc>
      </w:tr>
      <w:tr w:rsidR="00675A3D" w:rsidRPr="007001F1" w14:paraId="35D4E93A" w14:textId="77777777" w:rsidTr="007261E4">
        <w:trPr>
          <w:trHeight w:val="330"/>
        </w:trPr>
        <w:tc>
          <w:tcPr>
            <w:tcW w:w="9087" w:type="dxa"/>
            <w:gridSpan w:val="7"/>
            <w:shd w:val="clear" w:color="auto" w:fill="auto"/>
            <w:vAlign w:val="center"/>
            <w:hideMark/>
          </w:tcPr>
          <w:p w14:paraId="6C167D61" w14:textId="77777777"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14:paraId="4A36B6DE" w14:textId="77777777" w:rsidTr="007261E4">
        <w:trPr>
          <w:trHeight w:val="300"/>
        </w:trPr>
        <w:tc>
          <w:tcPr>
            <w:tcW w:w="3559" w:type="dxa"/>
            <w:gridSpan w:val="2"/>
            <w:shd w:val="clear" w:color="auto" w:fill="auto"/>
            <w:vAlign w:val="center"/>
            <w:hideMark/>
          </w:tcPr>
          <w:p w14:paraId="44041AA1" w14:textId="77777777"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C7E740B" w14:textId="77777777" w:rsidR="00675A3D" w:rsidRPr="007001F1" w:rsidRDefault="00675A3D" w:rsidP="00675A3D">
            <w:pPr>
              <w:rPr>
                <w:color w:val="000000"/>
              </w:rPr>
            </w:pPr>
            <w:r w:rsidRPr="007001F1">
              <w:rPr>
                <w:color w:val="000000"/>
                <w:sz w:val="22"/>
                <w:szCs w:val="22"/>
              </w:rPr>
              <w:t>Nadlimitná zákazka</w:t>
            </w:r>
          </w:p>
        </w:tc>
      </w:tr>
      <w:tr w:rsidR="00675A3D" w:rsidRPr="007001F1" w14:paraId="3E9D9C2C" w14:textId="77777777" w:rsidTr="007261E4">
        <w:trPr>
          <w:trHeight w:val="300"/>
        </w:trPr>
        <w:tc>
          <w:tcPr>
            <w:tcW w:w="3559" w:type="dxa"/>
            <w:gridSpan w:val="2"/>
            <w:shd w:val="clear" w:color="auto" w:fill="auto"/>
            <w:vAlign w:val="center"/>
            <w:hideMark/>
          </w:tcPr>
          <w:p w14:paraId="301239A4" w14:textId="77777777"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A1DFF" w14:textId="77777777" w:rsidR="00675A3D" w:rsidRPr="007001F1" w:rsidRDefault="00675A3D" w:rsidP="00675A3D">
            <w:pPr>
              <w:rPr>
                <w:color w:val="000000"/>
              </w:rPr>
            </w:pPr>
            <w:r w:rsidRPr="007001F1">
              <w:rPr>
                <w:color w:val="000000"/>
                <w:sz w:val="22"/>
                <w:szCs w:val="22"/>
              </w:rPr>
              <w:t>Rokovacie konanie so zverejnením (§ 70 ZVO)</w:t>
            </w:r>
          </w:p>
        </w:tc>
      </w:tr>
      <w:tr w:rsidR="00675A3D" w:rsidRPr="007001F1" w14:paraId="5D71D248" w14:textId="77777777" w:rsidTr="007261E4">
        <w:trPr>
          <w:trHeight w:val="300"/>
        </w:trPr>
        <w:tc>
          <w:tcPr>
            <w:tcW w:w="3559" w:type="dxa"/>
            <w:gridSpan w:val="2"/>
            <w:shd w:val="clear" w:color="auto" w:fill="auto"/>
            <w:vAlign w:val="center"/>
            <w:hideMark/>
          </w:tcPr>
          <w:p w14:paraId="3F7D2A56" w14:textId="77777777"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FCE03BA" w14:textId="77777777" w:rsidR="00675A3D" w:rsidRPr="007001F1" w:rsidRDefault="00675A3D" w:rsidP="00675A3D">
            <w:pPr>
              <w:rPr>
                <w:color w:val="000000"/>
              </w:rPr>
            </w:pPr>
          </w:p>
        </w:tc>
      </w:tr>
      <w:tr w:rsidR="004D0B9F" w:rsidRPr="007001F1" w14:paraId="19372ADF" w14:textId="77777777" w:rsidTr="007261E4">
        <w:trPr>
          <w:trHeight w:val="300"/>
        </w:trPr>
        <w:tc>
          <w:tcPr>
            <w:tcW w:w="3559" w:type="dxa"/>
            <w:gridSpan w:val="2"/>
            <w:shd w:val="clear" w:color="auto" w:fill="auto"/>
            <w:vAlign w:val="center"/>
          </w:tcPr>
          <w:p w14:paraId="729CFA95" w14:textId="77777777"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B460B96" w14:textId="77777777" w:rsidR="004D0B9F" w:rsidRPr="007001F1" w:rsidRDefault="004D0B9F" w:rsidP="00675A3D">
            <w:pPr>
              <w:rPr>
                <w:color w:val="000000"/>
              </w:rPr>
            </w:pPr>
          </w:p>
        </w:tc>
      </w:tr>
      <w:tr w:rsidR="00675A3D" w:rsidRPr="007001F1" w14:paraId="437216D7" w14:textId="77777777" w:rsidTr="007261E4">
        <w:trPr>
          <w:trHeight w:val="300"/>
        </w:trPr>
        <w:tc>
          <w:tcPr>
            <w:tcW w:w="3559" w:type="dxa"/>
            <w:gridSpan w:val="2"/>
            <w:shd w:val="clear" w:color="auto" w:fill="auto"/>
            <w:vAlign w:val="center"/>
            <w:hideMark/>
          </w:tcPr>
          <w:p w14:paraId="74747B62" w14:textId="77777777"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14:paraId="33AE5EA8" w14:textId="77777777"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14:paraId="009F3859" w14:textId="77777777" w:rsidTr="007261E4">
        <w:trPr>
          <w:trHeight w:val="300"/>
        </w:trPr>
        <w:tc>
          <w:tcPr>
            <w:tcW w:w="3559" w:type="dxa"/>
            <w:gridSpan w:val="2"/>
            <w:shd w:val="clear" w:color="auto" w:fill="auto"/>
            <w:vAlign w:val="center"/>
            <w:hideMark/>
          </w:tcPr>
          <w:p w14:paraId="0AE31EB5" w14:textId="77777777"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14:paraId="461DCF1C" w14:textId="77777777" w:rsidR="00675A3D" w:rsidRPr="007001F1" w:rsidRDefault="00675A3D" w:rsidP="00675A3D">
            <w:pPr>
              <w:rPr>
                <w:color w:val="000000"/>
              </w:rPr>
            </w:pPr>
            <w:r w:rsidRPr="007001F1">
              <w:rPr>
                <w:color w:val="000000"/>
                <w:sz w:val="22"/>
                <w:szCs w:val="22"/>
              </w:rPr>
              <w:t> </w:t>
            </w:r>
          </w:p>
        </w:tc>
      </w:tr>
      <w:tr w:rsidR="00A94CA8" w:rsidRPr="007001F1" w14:paraId="3074F827" w14:textId="77777777" w:rsidTr="007261E4">
        <w:trPr>
          <w:trHeight w:val="300"/>
        </w:trPr>
        <w:tc>
          <w:tcPr>
            <w:tcW w:w="3559" w:type="dxa"/>
            <w:gridSpan w:val="2"/>
            <w:shd w:val="clear" w:color="auto" w:fill="auto"/>
            <w:vAlign w:val="center"/>
          </w:tcPr>
          <w:p w14:paraId="77415345" w14:textId="77777777"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14:paraId="20246CF7" w14:textId="77777777" w:rsidR="00A94CA8" w:rsidRPr="007001F1" w:rsidRDefault="00A94CA8" w:rsidP="00675A3D">
            <w:pPr>
              <w:rPr>
                <w:color w:val="000000"/>
              </w:rPr>
            </w:pPr>
          </w:p>
        </w:tc>
      </w:tr>
      <w:tr w:rsidR="00675A3D" w:rsidRPr="007001F1" w14:paraId="70D31104" w14:textId="77777777" w:rsidTr="007261E4">
        <w:trPr>
          <w:trHeight w:val="300"/>
        </w:trPr>
        <w:tc>
          <w:tcPr>
            <w:tcW w:w="3559" w:type="dxa"/>
            <w:gridSpan w:val="2"/>
            <w:shd w:val="clear" w:color="auto" w:fill="auto"/>
            <w:vAlign w:val="center"/>
            <w:hideMark/>
          </w:tcPr>
          <w:p w14:paraId="1260C165" w14:textId="77777777"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4E7EF46" w14:textId="77777777" w:rsidR="00675A3D" w:rsidRPr="007001F1" w:rsidRDefault="00675A3D" w:rsidP="00675A3D">
            <w:pPr>
              <w:rPr>
                <w:color w:val="000000"/>
              </w:rPr>
            </w:pPr>
            <w:r w:rsidRPr="007001F1">
              <w:rPr>
                <w:color w:val="000000"/>
                <w:sz w:val="22"/>
                <w:szCs w:val="22"/>
              </w:rPr>
              <w:t> </w:t>
            </w:r>
          </w:p>
        </w:tc>
      </w:tr>
      <w:tr w:rsidR="00675A3D" w:rsidRPr="007001F1" w14:paraId="74326741" w14:textId="77777777" w:rsidTr="007261E4">
        <w:trPr>
          <w:trHeight w:val="315"/>
        </w:trPr>
        <w:tc>
          <w:tcPr>
            <w:tcW w:w="582" w:type="dxa"/>
            <w:shd w:val="clear" w:color="000000" w:fill="60497A"/>
            <w:vAlign w:val="center"/>
            <w:hideMark/>
          </w:tcPr>
          <w:p w14:paraId="6C40B652" w14:textId="77777777"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9F48FA" w14:textId="77777777"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BF4290" w14:textId="77777777"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14:paraId="4A695A70" w14:textId="77777777"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14:paraId="46BF6982" w14:textId="77777777"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83F6C81" w14:textId="77777777" w:rsidR="00675A3D" w:rsidRPr="007001F1" w:rsidRDefault="00675A3D" w:rsidP="00675A3D">
            <w:pPr>
              <w:jc w:val="center"/>
              <w:rPr>
                <w:b/>
                <w:bCs/>
                <w:color w:val="FFFFFF"/>
              </w:rPr>
            </w:pPr>
            <w:r w:rsidRPr="007001F1">
              <w:rPr>
                <w:b/>
                <w:bCs/>
                <w:color w:val="FFFFFF"/>
                <w:sz w:val="22"/>
                <w:szCs w:val="22"/>
              </w:rPr>
              <w:t>Poznámka</w:t>
            </w:r>
          </w:p>
        </w:tc>
      </w:tr>
      <w:tr w:rsidR="00962446" w:rsidRPr="007001F1" w14:paraId="222F67B6" w14:textId="77777777" w:rsidTr="002B4A5C">
        <w:trPr>
          <w:trHeight w:val="377"/>
        </w:trPr>
        <w:tc>
          <w:tcPr>
            <w:tcW w:w="582" w:type="dxa"/>
            <w:vMerge w:val="restart"/>
            <w:shd w:val="clear" w:color="auto" w:fill="auto"/>
            <w:noWrap/>
            <w:vAlign w:val="center"/>
            <w:hideMark/>
          </w:tcPr>
          <w:p w14:paraId="4CB01303" w14:textId="77777777"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14:paraId="19D6313C" w14:textId="77777777"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92B87CA" w14:textId="77777777"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14:paraId="260524AE" w14:textId="77777777"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14:paraId="2E5CE7F3" w14:textId="77777777"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14:paraId="3D3B2CB8" w14:textId="77777777" w:rsidR="00962446" w:rsidRPr="007001F1" w:rsidRDefault="00962446" w:rsidP="00EC1F84">
            <w:pPr>
              <w:jc w:val="both"/>
              <w:rPr>
                <w:color w:val="000000"/>
              </w:rPr>
            </w:pPr>
            <w:r w:rsidRPr="007001F1">
              <w:rPr>
                <w:color w:val="000000"/>
                <w:sz w:val="22"/>
                <w:szCs w:val="22"/>
              </w:rPr>
              <w:t> </w:t>
            </w:r>
          </w:p>
        </w:tc>
      </w:tr>
      <w:tr w:rsidR="00962446" w:rsidRPr="007001F1" w14:paraId="57D5FCC3" w14:textId="77777777" w:rsidTr="007261E4">
        <w:trPr>
          <w:trHeight w:val="630"/>
        </w:trPr>
        <w:tc>
          <w:tcPr>
            <w:tcW w:w="582" w:type="dxa"/>
            <w:vMerge/>
            <w:shd w:val="clear" w:color="auto" w:fill="auto"/>
            <w:noWrap/>
            <w:vAlign w:val="center"/>
          </w:tcPr>
          <w:p w14:paraId="0FAA74EE" w14:textId="77777777" w:rsidR="00962446" w:rsidRPr="007001F1" w:rsidRDefault="00962446" w:rsidP="00675A3D">
            <w:pPr>
              <w:jc w:val="center"/>
              <w:rPr>
                <w:color w:val="000000"/>
              </w:rPr>
            </w:pPr>
          </w:p>
        </w:tc>
        <w:tc>
          <w:tcPr>
            <w:tcW w:w="4820" w:type="dxa"/>
            <w:gridSpan w:val="2"/>
            <w:shd w:val="clear" w:color="auto" w:fill="auto"/>
            <w:vAlign w:val="center"/>
          </w:tcPr>
          <w:p w14:paraId="195490B3" w14:textId="77777777"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5C3FEC61" w14:textId="77777777" w:rsidR="00962446" w:rsidRPr="007001F1" w:rsidRDefault="00962446" w:rsidP="00EC1F84">
            <w:pPr>
              <w:jc w:val="both"/>
              <w:rPr>
                <w:color w:val="000000"/>
              </w:rPr>
            </w:pPr>
          </w:p>
        </w:tc>
        <w:tc>
          <w:tcPr>
            <w:tcW w:w="567" w:type="dxa"/>
            <w:shd w:val="clear" w:color="auto" w:fill="auto"/>
            <w:vAlign w:val="center"/>
          </w:tcPr>
          <w:p w14:paraId="1B5C3EC6" w14:textId="77777777" w:rsidR="00962446" w:rsidRPr="007001F1" w:rsidRDefault="00962446" w:rsidP="00EC1F84">
            <w:pPr>
              <w:jc w:val="both"/>
              <w:rPr>
                <w:color w:val="000000"/>
              </w:rPr>
            </w:pPr>
          </w:p>
        </w:tc>
        <w:tc>
          <w:tcPr>
            <w:tcW w:w="776" w:type="dxa"/>
            <w:shd w:val="clear" w:color="auto" w:fill="auto"/>
            <w:vAlign w:val="center"/>
          </w:tcPr>
          <w:p w14:paraId="3CE0FD3C" w14:textId="77777777" w:rsidR="00962446" w:rsidRPr="007001F1" w:rsidRDefault="00962446" w:rsidP="00EC1F84">
            <w:pPr>
              <w:jc w:val="both"/>
              <w:rPr>
                <w:color w:val="000000"/>
              </w:rPr>
            </w:pPr>
          </w:p>
        </w:tc>
        <w:tc>
          <w:tcPr>
            <w:tcW w:w="1775" w:type="dxa"/>
            <w:shd w:val="clear" w:color="auto" w:fill="auto"/>
            <w:vAlign w:val="center"/>
          </w:tcPr>
          <w:p w14:paraId="1E5FAF54" w14:textId="77777777" w:rsidR="00962446" w:rsidRPr="007001F1" w:rsidRDefault="00962446" w:rsidP="00EC1F84">
            <w:pPr>
              <w:jc w:val="both"/>
              <w:rPr>
                <w:color w:val="000000"/>
              </w:rPr>
            </w:pPr>
          </w:p>
        </w:tc>
      </w:tr>
      <w:tr w:rsidR="00962446" w:rsidRPr="007001F1" w14:paraId="0CA417A4" w14:textId="77777777" w:rsidTr="007261E4">
        <w:trPr>
          <w:trHeight w:val="630"/>
        </w:trPr>
        <w:tc>
          <w:tcPr>
            <w:tcW w:w="582" w:type="dxa"/>
            <w:vMerge/>
            <w:shd w:val="clear" w:color="auto" w:fill="auto"/>
            <w:noWrap/>
            <w:vAlign w:val="center"/>
          </w:tcPr>
          <w:p w14:paraId="474E971C" w14:textId="77777777" w:rsidR="00962446" w:rsidRPr="007001F1" w:rsidRDefault="00962446" w:rsidP="00675A3D">
            <w:pPr>
              <w:jc w:val="center"/>
              <w:rPr>
                <w:color w:val="000000"/>
              </w:rPr>
            </w:pPr>
          </w:p>
        </w:tc>
        <w:tc>
          <w:tcPr>
            <w:tcW w:w="4820" w:type="dxa"/>
            <w:gridSpan w:val="2"/>
            <w:shd w:val="clear" w:color="auto" w:fill="auto"/>
            <w:vAlign w:val="center"/>
          </w:tcPr>
          <w:p w14:paraId="2D07F7F2" w14:textId="77777777"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25BFD289" w14:textId="77777777" w:rsidR="00962446" w:rsidRPr="007001F1" w:rsidRDefault="00962446" w:rsidP="00EC1F84">
            <w:pPr>
              <w:jc w:val="both"/>
              <w:rPr>
                <w:color w:val="000000"/>
              </w:rPr>
            </w:pPr>
          </w:p>
        </w:tc>
        <w:tc>
          <w:tcPr>
            <w:tcW w:w="567" w:type="dxa"/>
            <w:shd w:val="clear" w:color="auto" w:fill="auto"/>
            <w:vAlign w:val="center"/>
          </w:tcPr>
          <w:p w14:paraId="4AFCA085" w14:textId="77777777" w:rsidR="00962446" w:rsidRPr="007001F1" w:rsidRDefault="00962446" w:rsidP="00EC1F84">
            <w:pPr>
              <w:jc w:val="both"/>
              <w:rPr>
                <w:color w:val="000000"/>
              </w:rPr>
            </w:pPr>
          </w:p>
        </w:tc>
        <w:tc>
          <w:tcPr>
            <w:tcW w:w="776" w:type="dxa"/>
            <w:shd w:val="clear" w:color="auto" w:fill="auto"/>
            <w:vAlign w:val="center"/>
          </w:tcPr>
          <w:p w14:paraId="58A6E47C" w14:textId="77777777" w:rsidR="00962446" w:rsidRPr="007001F1" w:rsidRDefault="00962446" w:rsidP="00EC1F84">
            <w:pPr>
              <w:jc w:val="both"/>
              <w:rPr>
                <w:color w:val="000000"/>
              </w:rPr>
            </w:pPr>
          </w:p>
        </w:tc>
        <w:tc>
          <w:tcPr>
            <w:tcW w:w="1775" w:type="dxa"/>
            <w:shd w:val="clear" w:color="auto" w:fill="auto"/>
            <w:vAlign w:val="center"/>
          </w:tcPr>
          <w:p w14:paraId="15983E8B" w14:textId="77777777" w:rsidR="00962446" w:rsidRPr="007001F1" w:rsidRDefault="00962446" w:rsidP="00EC1F84">
            <w:pPr>
              <w:jc w:val="both"/>
              <w:rPr>
                <w:color w:val="000000"/>
              </w:rPr>
            </w:pPr>
          </w:p>
        </w:tc>
      </w:tr>
      <w:tr w:rsidR="00973492" w:rsidRPr="007001F1" w14:paraId="341B4CEA" w14:textId="77777777" w:rsidTr="002B4A5C">
        <w:trPr>
          <w:trHeight w:val="226"/>
        </w:trPr>
        <w:tc>
          <w:tcPr>
            <w:tcW w:w="582" w:type="dxa"/>
            <w:vMerge w:val="restart"/>
            <w:shd w:val="clear" w:color="auto" w:fill="auto"/>
            <w:noWrap/>
            <w:vAlign w:val="center"/>
            <w:hideMark/>
          </w:tcPr>
          <w:p w14:paraId="0E2BAA73" w14:textId="77777777"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14:paraId="3C36B646" w14:textId="77777777"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14:paraId="19FB739F"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5E8F6C95"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3F457775"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6704897C" w14:textId="77777777" w:rsidR="00973492" w:rsidRPr="007001F1" w:rsidRDefault="00973492" w:rsidP="00EC1F84">
            <w:pPr>
              <w:jc w:val="both"/>
              <w:rPr>
                <w:color w:val="000000"/>
              </w:rPr>
            </w:pPr>
            <w:r w:rsidRPr="007001F1">
              <w:rPr>
                <w:color w:val="000000"/>
                <w:sz w:val="22"/>
                <w:szCs w:val="22"/>
              </w:rPr>
              <w:t> </w:t>
            </w:r>
          </w:p>
        </w:tc>
      </w:tr>
      <w:tr w:rsidR="00973492" w:rsidRPr="007001F1" w14:paraId="4022186B" w14:textId="77777777" w:rsidTr="007261E4">
        <w:trPr>
          <w:trHeight w:val="1392"/>
        </w:trPr>
        <w:tc>
          <w:tcPr>
            <w:tcW w:w="582" w:type="dxa"/>
            <w:vMerge/>
            <w:shd w:val="clear" w:color="auto" w:fill="auto"/>
            <w:noWrap/>
            <w:vAlign w:val="center"/>
          </w:tcPr>
          <w:p w14:paraId="166271F2" w14:textId="77777777" w:rsidR="00973492" w:rsidRPr="007001F1" w:rsidRDefault="00973492" w:rsidP="00675A3D">
            <w:pPr>
              <w:jc w:val="center"/>
              <w:rPr>
                <w:color w:val="000000"/>
              </w:rPr>
            </w:pPr>
          </w:p>
        </w:tc>
        <w:tc>
          <w:tcPr>
            <w:tcW w:w="4820" w:type="dxa"/>
            <w:gridSpan w:val="2"/>
            <w:shd w:val="clear" w:color="auto" w:fill="auto"/>
            <w:vAlign w:val="center"/>
          </w:tcPr>
          <w:p w14:paraId="59BA0896" w14:textId="77777777"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50E83AC2" w14:textId="77777777" w:rsidR="00973492" w:rsidRPr="007001F1" w:rsidRDefault="00973492" w:rsidP="00EC1F84">
            <w:pPr>
              <w:jc w:val="both"/>
              <w:rPr>
                <w:color w:val="000000"/>
              </w:rPr>
            </w:pPr>
          </w:p>
        </w:tc>
        <w:tc>
          <w:tcPr>
            <w:tcW w:w="567" w:type="dxa"/>
            <w:shd w:val="clear" w:color="auto" w:fill="auto"/>
            <w:vAlign w:val="center"/>
          </w:tcPr>
          <w:p w14:paraId="7822FD43" w14:textId="77777777" w:rsidR="00973492" w:rsidRPr="007001F1" w:rsidRDefault="00973492" w:rsidP="00EC1F84">
            <w:pPr>
              <w:jc w:val="both"/>
              <w:rPr>
                <w:color w:val="000000"/>
              </w:rPr>
            </w:pPr>
          </w:p>
        </w:tc>
        <w:tc>
          <w:tcPr>
            <w:tcW w:w="776" w:type="dxa"/>
            <w:shd w:val="clear" w:color="auto" w:fill="auto"/>
            <w:vAlign w:val="center"/>
          </w:tcPr>
          <w:p w14:paraId="715AFCE8" w14:textId="77777777" w:rsidR="00973492" w:rsidRPr="007001F1" w:rsidRDefault="00973492" w:rsidP="00EC1F84">
            <w:pPr>
              <w:jc w:val="both"/>
              <w:rPr>
                <w:color w:val="000000"/>
              </w:rPr>
            </w:pPr>
          </w:p>
        </w:tc>
        <w:tc>
          <w:tcPr>
            <w:tcW w:w="1775" w:type="dxa"/>
            <w:shd w:val="clear" w:color="auto" w:fill="auto"/>
            <w:vAlign w:val="center"/>
          </w:tcPr>
          <w:p w14:paraId="4AA53D00" w14:textId="77777777" w:rsidR="00973492" w:rsidRPr="007001F1" w:rsidRDefault="00973492" w:rsidP="00EC1F84">
            <w:pPr>
              <w:jc w:val="both"/>
              <w:rPr>
                <w:color w:val="000000"/>
              </w:rPr>
            </w:pPr>
          </w:p>
        </w:tc>
      </w:tr>
      <w:tr w:rsidR="00973492" w:rsidRPr="007001F1" w14:paraId="6E5E2343" w14:textId="77777777" w:rsidTr="007261E4">
        <w:trPr>
          <w:trHeight w:val="1392"/>
        </w:trPr>
        <w:tc>
          <w:tcPr>
            <w:tcW w:w="582" w:type="dxa"/>
            <w:vMerge/>
            <w:shd w:val="clear" w:color="auto" w:fill="auto"/>
            <w:noWrap/>
            <w:vAlign w:val="center"/>
          </w:tcPr>
          <w:p w14:paraId="770F9E87" w14:textId="77777777" w:rsidR="00973492" w:rsidRPr="007001F1" w:rsidRDefault="00973492" w:rsidP="00675A3D">
            <w:pPr>
              <w:jc w:val="center"/>
              <w:rPr>
                <w:color w:val="000000"/>
              </w:rPr>
            </w:pPr>
          </w:p>
        </w:tc>
        <w:tc>
          <w:tcPr>
            <w:tcW w:w="4820" w:type="dxa"/>
            <w:gridSpan w:val="2"/>
            <w:shd w:val="clear" w:color="auto" w:fill="auto"/>
            <w:vAlign w:val="center"/>
          </w:tcPr>
          <w:p w14:paraId="2D41A332" w14:textId="62CCCFD8" w:rsidR="00973492" w:rsidRPr="007001F1" w:rsidDel="00973492" w:rsidRDefault="00973492" w:rsidP="00AD25CC">
            <w:pPr>
              <w:jc w:val="both"/>
              <w:rPr>
                <w:color w:val="000000"/>
              </w:rPr>
            </w:pPr>
            <w:r w:rsidRPr="007001F1">
              <w:rPr>
                <w:color w:val="000000"/>
                <w:sz w:val="22"/>
                <w:szCs w:val="22"/>
              </w:rPr>
              <w:t xml:space="preserve">c) </w:t>
            </w:r>
            <w:del w:id="2509" w:author="Autor">
              <w:r w:rsidRPr="007001F1" w:rsidDel="00AD25CC">
                <w:rPr>
                  <w:color w:val="000000"/>
                  <w:sz w:val="22"/>
                  <w:szCs w:val="22"/>
                </w:rPr>
                <w:delText>Bola PHZ platná v čase odoslania oznámenia o vyhlásení verejného obstarávania alebo ekvivalentu takéhoto oznámenia na uverejnenie; (ak sa uverejnenie takého oznámenia nevyžaduje, predpokladaná hodnota je platná v čase začatia postupu zadávania zákazky)</w:delText>
              </w:r>
              <w:r w:rsidR="00A138EB" w:rsidDel="00AD25CC">
                <w:rPr>
                  <w:color w:val="000000"/>
                  <w:sz w:val="22"/>
                  <w:szCs w:val="22"/>
                </w:rPr>
                <w:delText>, pričom verejný obstarávateľ postupoval v súlade s ustanoveniami Systému riadenia EŠIF upravujúcimi určenie PHZ</w:delText>
              </w:r>
              <w:r w:rsidRPr="007001F1" w:rsidDel="00AD25CC">
                <w:rPr>
                  <w:color w:val="000000"/>
                  <w:sz w:val="22"/>
                  <w:szCs w:val="22"/>
                </w:rPr>
                <w:delText>?</w:delText>
              </w:r>
            </w:del>
            <w:ins w:id="2510" w:author="Autor">
              <w:r w:rsidR="00AD25CC" w:rsidRPr="007001F1">
                <w:rPr>
                  <w:color w:val="000000"/>
                  <w:sz w:val="22"/>
                  <w:szCs w:val="22"/>
                </w:rPr>
                <w:t xml:space="preserve"> Bola PHZ určená </w:t>
              </w:r>
              <w:r w:rsidR="00AD25CC">
                <w:rPr>
                  <w:color w:val="000000"/>
                  <w:sz w:val="22"/>
                  <w:szCs w:val="22"/>
                </w:rPr>
                <w:t xml:space="preserve">v súlade s ustanoveniami Systému riadenia EŠIF upravujúcimi určenie PHZ a Jednotnou príručkou pre </w:t>
              </w:r>
              <w:r w:rsidR="00AD25CC" w:rsidRPr="004C5105">
                <w:rPr>
                  <w:color w:val="000000"/>
                  <w:sz w:val="22"/>
                  <w:szCs w:val="22"/>
                </w:rPr>
                <w:t>žiadateľa/prijímateľa k procesu verejného obstarávania/obstarávania</w:t>
              </w:r>
              <w:r w:rsidR="00AD25CC" w:rsidRPr="007001F1">
                <w:rPr>
                  <w:color w:val="000000"/>
                  <w:sz w:val="22"/>
                  <w:szCs w:val="22"/>
                </w:rPr>
                <w:t>?</w:t>
              </w:r>
            </w:ins>
          </w:p>
        </w:tc>
        <w:tc>
          <w:tcPr>
            <w:tcW w:w="567" w:type="dxa"/>
            <w:shd w:val="clear" w:color="auto" w:fill="auto"/>
            <w:vAlign w:val="center"/>
          </w:tcPr>
          <w:p w14:paraId="4A1E7C45" w14:textId="77777777" w:rsidR="00973492" w:rsidRPr="007001F1" w:rsidRDefault="00973492" w:rsidP="00EC1F84">
            <w:pPr>
              <w:jc w:val="both"/>
              <w:rPr>
                <w:color w:val="000000"/>
              </w:rPr>
            </w:pPr>
          </w:p>
        </w:tc>
        <w:tc>
          <w:tcPr>
            <w:tcW w:w="567" w:type="dxa"/>
            <w:shd w:val="clear" w:color="auto" w:fill="auto"/>
            <w:vAlign w:val="center"/>
          </w:tcPr>
          <w:p w14:paraId="0E924B5F" w14:textId="77777777" w:rsidR="00973492" w:rsidRPr="007001F1" w:rsidRDefault="00973492" w:rsidP="00EC1F84">
            <w:pPr>
              <w:jc w:val="both"/>
              <w:rPr>
                <w:color w:val="000000"/>
              </w:rPr>
            </w:pPr>
          </w:p>
        </w:tc>
        <w:tc>
          <w:tcPr>
            <w:tcW w:w="776" w:type="dxa"/>
            <w:shd w:val="clear" w:color="auto" w:fill="auto"/>
            <w:vAlign w:val="center"/>
          </w:tcPr>
          <w:p w14:paraId="1D6228FF" w14:textId="77777777" w:rsidR="00973492" w:rsidRPr="007001F1" w:rsidRDefault="00973492" w:rsidP="00EC1F84">
            <w:pPr>
              <w:jc w:val="both"/>
              <w:rPr>
                <w:color w:val="000000"/>
              </w:rPr>
            </w:pPr>
          </w:p>
        </w:tc>
        <w:tc>
          <w:tcPr>
            <w:tcW w:w="1775" w:type="dxa"/>
            <w:shd w:val="clear" w:color="auto" w:fill="auto"/>
            <w:vAlign w:val="center"/>
          </w:tcPr>
          <w:p w14:paraId="59CB7BED" w14:textId="77777777" w:rsidR="00973492" w:rsidRPr="007001F1" w:rsidRDefault="00973492" w:rsidP="00EC1F84">
            <w:pPr>
              <w:jc w:val="both"/>
              <w:rPr>
                <w:color w:val="000000"/>
              </w:rPr>
            </w:pPr>
          </w:p>
        </w:tc>
      </w:tr>
      <w:tr w:rsidR="00973492" w:rsidRPr="007001F1" w14:paraId="35E4982E" w14:textId="77777777" w:rsidTr="00090C17">
        <w:trPr>
          <w:trHeight w:val="874"/>
        </w:trPr>
        <w:tc>
          <w:tcPr>
            <w:tcW w:w="582" w:type="dxa"/>
            <w:vMerge/>
            <w:shd w:val="clear" w:color="auto" w:fill="auto"/>
            <w:noWrap/>
            <w:vAlign w:val="center"/>
          </w:tcPr>
          <w:p w14:paraId="2C7BBE52" w14:textId="77777777" w:rsidR="00973492" w:rsidRPr="007001F1" w:rsidRDefault="00973492" w:rsidP="00675A3D">
            <w:pPr>
              <w:jc w:val="center"/>
              <w:rPr>
                <w:color w:val="000000"/>
              </w:rPr>
            </w:pPr>
          </w:p>
        </w:tc>
        <w:tc>
          <w:tcPr>
            <w:tcW w:w="4820" w:type="dxa"/>
            <w:gridSpan w:val="2"/>
            <w:shd w:val="clear" w:color="auto" w:fill="auto"/>
            <w:vAlign w:val="center"/>
          </w:tcPr>
          <w:p w14:paraId="224128BB" w14:textId="77777777" w:rsidR="00973492" w:rsidRPr="007001F1" w:rsidDel="00973492" w:rsidRDefault="00973492" w:rsidP="00EC1F84">
            <w:pPr>
              <w:jc w:val="both"/>
              <w:rPr>
                <w:color w:val="000000"/>
              </w:rPr>
            </w:pPr>
            <w:r w:rsidRPr="007001F1">
              <w:rPr>
                <w:color w:val="000000"/>
                <w:sz w:val="22"/>
                <w:szCs w:val="22"/>
              </w:rPr>
              <w:t xml:space="preserve">d) Bola PHZ určená tak, že zahŕňa PHZ všetkých častí zákazky, vrátane opakovaných plnení, odmien a opcií? Zahrnul verejný obstarávateľ a obstarávateľ do </w:t>
            </w:r>
            <w:r w:rsidRPr="007001F1">
              <w:rPr>
                <w:color w:val="000000"/>
                <w:sz w:val="22"/>
                <w:szCs w:val="22"/>
              </w:rPr>
              <w:lastRenderedPageBreak/>
              <w:t>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38C458B6" w14:textId="77777777" w:rsidR="00973492" w:rsidRPr="007001F1" w:rsidRDefault="00973492" w:rsidP="00EC1F84">
            <w:pPr>
              <w:jc w:val="both"/>
              <w:rPr>
                <w:color w:val="000000"/>
              </w:rPr>
            </w:pPr>
          </w:p>
        </w:tc>
        <w:tc>
          <w:tcPr>
            <w:tcW w:w="567" w:type="dxa"/>
            <w:shd w:val="clear" w:color="auto" w:fill="auto"/>
            <w:vAlign w:val="center"/>
          </w:tcPr>
          <w:p w14:paraId="5F8C2298" w14:textId="77777777" w:rsidR="00973492" w:rsidRPr="007001F1" w:rsidRDefault="00973492" w:rsidP="00EC1F84">
            <w:pPr>
              <w:jc w:val="both"/>
              <w:rPr>
                <w:color w:val="000000"/>
              </w:rPr>
            </w:pPr>
          </w:p>
        </w:tc>
        <w:tc>
          <w:tcPr>
            <w:tcW w:w="776" w:type="dxa"/>
            <w:shd w:val="clear" w:color="auto" w:fill="auto"/>
            <w:vAlign w:val="center"/>
          </w:tcPr>
          <w:p w14:paraId="1E181150" w14:textId="77777777" w:rsidR="00973492" w:rsidRPr="007001F1" w:rsidRDefault="00973492" w:rsidP="00EC1F84">
            <w:pPr>
              <w:jc w:val="both"/>
              <w:rPr>
                <w:color w:val="000000"/>
              </w:rPr>
            </w:pPr>
          </w:p>
        </w:tc>
        <w:tc>
          <w:tcPr>
            <w:tcW w:w="1775" w:type="dxa"/>
            <w:shd w:val="clear" w:color="auto" w:fill="auto"/>
            <w:vAlign w:val="center"/>
          </w:tcPr>
          <w:p w14:paraId="1C5CF9B7" w14:textId="77777777" w:rsidR="00973492" w:rsidRPr="007001F1" w:rsidRDefault="00973492" w:rsidP="00EC1F84">
            <w:pPr>
              <w:jc w:val="both"/>
              <w:rPr>
                <w:color w:val="000000"/>
              </w:rPr>
            </w:pPr>
          </w:p>
        </w:tc>
      </w:tr>
      <w:tr w:rsidR="00973492" w:rsidRPr="007001F1" w14:paraId="22CA0C33" w14:textId="77777777" w:rsidTr="007261E4">
        <w:trPr>
          <w:trHeight w:val="1392"/>
        </w:trPr>
        <w:tc>
          <w:tcPr>
            <w:tcW w:w="582" w:type="dxa"/>
            <w:vMerge/>
            <w:shd w:val="clear" w:color="auto" w:fill="auto"/>
            <w:noWrap/>
            <w:vAlign w:val="center"/>
          </w:tcPr>
          <w:p w14:paraId="1DAEE71E" w14:textId="77777777" w:rsidR="00973492" w:rsidRPr="007001F1" w:rsidRDefault="00973492" w:rsidP="00675A3D">
            <w:pPr>
              <w:jc w:val="center"/>
              <w:rPr>
                <w:color w:val="000000"/>
              </w:rPr>
            </w:pPr>
          </w:p>
        </w:tc>
        <w:tc>
          <w:tcPr>
            <w:tcW w:w="4820" w:type="dxa"/>
            <w:gridSpan w:val="2"/>
            <w:shd w:val="clear" w:color="auto" w:fill="auto"/>
            <w:vAlign w:val="center"/>
          </w:tcPr>
          <w:p w14:paraId="59E52B89" w14:textId="77777777"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47C4051B" w14:textId="77777777" w:rsidR="00973492" w:rsidRPr="007001F1" w:rsidRDefault="00973492" w:rsidP="00EC1F84">
            <w:pPr>
              <w:jc w:val="both"/>
              <w:rPr>
                <w:color w:val="000000"/>
              </w:rPr>
            </w:pPr>
          </w:p>
        </w:tc>
        <w:tc>
          <w:tcPr>
            <w:tcW w:w="567" w:type="dxa"/>
            <w:shd w:val="clear" w:color="auto" w:fill="auto"/>
            <w:vAlign w:val="center"/>
          </w:tcPr>
          <w:p w14:paraId="4604AA96" w14:textId="77777777" w:rsidR="00973492" w:rsidRPr="007001F1" w:rsidRDefault="00973492" w:rsidP="00EC1F84">
            <w:pPr>
              <w:jc w:val="both"/>
              <w:rPr>
                <w:color w:val="000000"/>
              </w:rPr>
            </w:pPr>
          </w:p>
        </w:tc>
        <w:tc>
          <w:tcPr>
            <w:tcW w:w="776" w:type="dxa"/>
            <w:shd w:val="clear" w:color="auto" w:fill="auto"/>
            <w:vAlign w:val="center"/>
          </w:tcPr>
          <w:p w14:paraId="3C1104CC" w14:textId="77777777" w:rsidR="00973492" w:rsidRPr="007001F1" w:rsidRDefault="00973492" w:rsidP="00EC1F84">
            <w:pPr>
              <w:jc w:val="both"/>
              <w:rPr>
                <w:color w:val="000000"/>
              </w:rPr>
            </w:pPr>
          </w:p>
        </w:tc>
        <w:tc>
          <w:tcPr>
            <w:tcW w:w="1775" w:type="dxa"/>
            <w:shd w:val="clear" w:color="auto" w:fill="auto"/>
            <w:vAlign w:val="center"/>
          </w:tcPr>
          <w:p w14:paraId="73F1EACF" w14:textId="77777777" w:rsidR="00973492" w:rsidRPr="007001F1" w:rsidRDefault="00973492" w:rsidP="00EC1F84">
            <w:pPr>
              <w:jc w:val="both"/>
              <w:rPr>
                <w:color w:val="000000"/>
              </w:rPr>
            </w:pPr>
          </w:p>
        </w:tc>
      </w:tr>
      <w:tr w:rsidR="00973492" w:rsidRPr="007001F1" w14:paraId="7E4B8D16" w14:textId="77777777" w:rsidTr="002B4A5C">
        <w:trPr>
          <w:trHeight w:val="404"/>
        </w:trPr>
        <w:tc>
          <w:tcPr>
            <w:tcW w:w="582" w:type="dxa"/>
            <w:vMerge/>
            <w:shd w:val="clear" w:color="auto" w:fill="auto"/>
            <w:noWrap/>
            <w:vAlign w:val="center"/>
          </w:tcPr>
          <w:p w14:paraId="3C42C3E3" w14:textId="77777777" w:rsidR="00973492" w:rsidRPr="007001F1" w:rsidRDefault="00973492" w:rsidP="00675A3D">
            <w:pPr>
              <w:jc w:val="center"/>
              <w:rPr>
                <w:color w:val="000000"/>
              </w:rPr>
            </w:pPr>
          </w:p>
        </w:tc>
        <w:tc>
          <w:tcPr>
            <w:tcW w:w="4820" w:type="dxa"/>
            <w:gridSpan w:val="2"/>
            <w:shd w:val="clear" w:color="auto" w:fill="auto"/>
            <w:vAlign w:val="center"/>
          </w:tcPr>
          <w:p w14:paraId="6861C09E" w14:textId="77777777"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9274F7C" w14:textId="77777777" w:rsidR="00973492" w:rsidRPr="007001F1" w:rsidRDefault="00973492" w:rsidP="00EC1F84">
            <w:pPr>
              <w:jc w:val="both"/>
              <w:rPr>
                <w:color w:val="000000"/>
              </w:rPr>
            </w:pPr>
          </w:p>
        </w:tc>
        <w:tc>
          <w:tcPr>
            <w:tcW w:w="567" w:type="dxa"/>
            <w:shd w:val="clear" w:color="auto" w:fill="auto"/>
            <w:vAlign w:val="center"/>
          </w:tcPr>
          <w:p w14:paraId="4420F29B" w14:textId="77777777" w:rsidR="00973492" w:rsidRPr="007001F1" w:rsidRDefault="00973492" w:rsidP="00EC1F84">
            <w:pPr>
              <w:jc w:val="both"/>
              <w:rPr>
                <w:color w:val="000000"/>
              </w:rPr>
            </w:pPr>
          </w:p>
        </w:tc>
        <w:tc>
          <w:tcPr>
            <w:tcW w:w="776" w:type="dxa"/>
            <w:shd w:val="clear" w:color="auto" w:fill="auto"/>
            <w:vAlign w:val="center"/>
          </w:tcPr>
          <w:p w14:paraId="3F0804BE" w14:textId="77777777" w:rsidR="00973492" w:rsidRPr="007001F1" w:rsidRDefault="00973492" w:rsidP="00EC1F84">
            <w:pPr>
              <w:jc w:val="both"/>
              <w:rPr>
                <w:color w:val="000000"/>
              </w:rPr>
            </w:pPr>
          </w:p>
        </w:tc>
        <w:tc>
          <w:tcPr>
            <w:tcW w:w="1775" w:type="dxa"/>
            <w:shd w:val="clear" w:color="auto" w:fill="auto"/>
            <w:vAlign w:val="center"/>
          </w:tcPr>
          <w:p w14:paraId="31AABE19" w14:textId="77777777" w:rsidR="00973492" w:rsidRPr="007001F1" w:rsidRDefault="00973492" w:rsidP="00EC1F84">
            <w:pPr>
              <w:jc w:val="both"/>
              <w:rPr>
                <w:color w:val="000000"/>
              </w:rPr>
            </w:pPr>
          </w:p>
        </w:tc>
      </w:tr>
      <w:tr w:rsidR="00675A3D" w:rsidRPr="007001F1" w14:paraId="0C3AA74B" w14:textId="77777777" w:rsidTr="007261E4">
        <w:trPr>
          <w:trHeight w:val="20"/>
        </w:trPr>
        <w:tc>
          <w:tcPr>
            <w:tcW w:w="582" w:type="dxa"/>
            <w:shd w:val="clear" w:color="auto" w:fill="auto"/>
            <w:noWrap/>
            <w:vAlign w:val="center"/>
            <w:hideMark/>
          </w:tcPr>
          <w:p w14:paraId="33707430" w14:textId="77777777"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14:paraId="7C261E31" w14:textId="77777777"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D6125F3"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F9C7B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36EF17F"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2337C78" w14:textId="77777777" w:rsidR="00675A3D" w:rsidRPr="007001F1" w:rsidRDefault="00675A3D" w:rsidP="00EC1F84">
            <w:pPr>
              <w:jc w:val="both"/>
              <w:rPr>
                <w:color w:val="000000"/>
              </w:rPr>
            </w:pPr>
            <w:r w:rsidRPr="007001F1">
              <w:rPr>
                <w:color w:val="000000"/>
                <w:sz w:val="22"/>
                <w:szCs w:val="22"/>
              </w:rPr>
              <w:t> </w:t>
            </w:r>
          </w:p>
        </w:tc>
      </w:tr>
      <w:tr w:rsidR="00675A3D" w:rsidRPr="007001F1" w14:paraId="07B7338A" w14:textId="77777777" w:rsidTr="007261E4">
        <w:trPr>
          <w:trHeight w:val="20"/>
        </w:trPr>
        <w:tc>
          <w:tcPr>
            <w:tcW w:w="582" w:type="dxa"/>
            <w:shd w:val="clear" w:color="auto" w:fill="auto"/>
            <w:noWrap/>
            <w:vAlign w:val="center"/>
            <w:hideMark/>
          </w:tcPr>
          <w:p w14:paraId="4130955B" w14:textId="77777777"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14:paraId="7FDE9BDD" w14:textId="77777777"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A0E59B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3394484D"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5AA679C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F99BB67" w14:textId="77777777" w:rsidR="00675A3D" w:rsidRPr="007001F1" w:rsidRDefault="00675A3D" w:rsidP="00EC1F84">
            <w:pPr>
              <w:jc w:val="both"/>
              <w:rPr>
                <w:color w:val="000000"/>
              </w:rPr>
            </w:pPr>
            <w:r w:rsidRPr="007001F1">
              <w:rPr>
                <w:color w:val="000000"/>
                <w:sz w:val="22"/>
                <w:szCs w:val="22"/>
              </w:rPr>
              <w:t> </w:t>
            </w:r>
          </w:p>
        </w:tc>
      </w:tr>
      <w:tr w:rsidR="00675A3D" w:rsidRPr="007001F1" w14:paraId="40789AAA" w14:textId="77777777" w:rsidTr="007261E4">
        <w:trPr>
          <w:trHeight w:val="20"/>
        </w:trPr>
        <w:tc>
          <w:tcPr>
            <w:tcW w:w="582" w:type="dxa"/>
            <w:shd w:val="clear" w:color="auto" w:fill="auto"/>
            <w:noWrap/>
            <w:vAlign w:val="center"/>
            <w:hideMark/>
          </w:tcPr>
          <w:p w14:paraId="1A40F5CC" w14:textId="77777777"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14:paraId="49226395" w14:textId="77777777"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753281D"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C36CA55"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3CFD0B0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29BDCF6" w14:textId="77777777" w:rsidR="00675A3D" w:rsidRPr="007001F1" w:rsidRDefault="00675A3D" w:rsidP="00EC1F84">
            <w:pPr>
              <w:jc w:val="both"/>
              <w:rPr>
                <w:color w:val="000000"/>
              </w:rPr>
            </w:pPr>
            <w:r w:rsidRPr="007001F1">
              <w:rPr>
                <w:color w:val="000000"/>
                <w:sz w:val="22"/>
                <w:szCs w:val="22"/>
              </w:rPr>
              <w:t> </w:t>
            </w:r>
          </w:p>
        </w:tc>
      </w:tr>
      <w:tr w:rsidR="00CC4C45" w:rsidRPr="007001F1" w14:paraId="0F58C1E4" w14:textId="77777777" w:rsidTr="007261E4">
        <w:trPr>
          <w:trHeight w:val="20"/>
        </w:trPr>
        <w:tc>
          <w:tcPr>
            <w:tcW w:w="582" w:type="dxa"/>
            <w:shd w:val="clear" w:color="auto" w:fill="auto"/>
            <w:noWrap/>
            <w:vAlign w:val="center"/>
          </w:tcPr>
          <w:p w14:paraId="6DD248AB" w14:textId="77777777"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14:paraId="373AAAF4" w14:textId="77777777"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0BD1C98" w14:textId="77777777" w:rsidR="00CC4C45" w:rsidRPr="007001F1" w:rsidRDefault="00CC4C45" w:rsidP="00EC1F84">
            <w:pPr>
              <w:jc w:val="both"/>
              <w:rPr>
                <w:color w:val="000000"/>
              </w:rPr>
            </w:pPr>
          </w:p>
        </w:tc>
        <w:tc>
          <w:tcPr>
            <w:tcW w:w="567" w:type="dxa"/>
            <w:shd w:val="clear" w:color="auto" w:fill="auto"/>
            <w:vAlign w:val="center"/>
          </w:tcPr>
          <w:p w14:paraId="51FED7C6" w14:textId="77777777" w:rsidR="00CC4C45" w:rsidRPr="007001F1" w:rsidRDefault="00CC4C45" w:rsidP="00EC1F84">
            <w:pPr>
              <w:jc w:val="both"/>
              <w:rPr>
                <w:color w:val="000000"/>
              </w:rPr>
            </w:pPr>
          </w:p>
        </w:tc>
        <w:tc>
          <w:tcPr>
            <w:tcW w:w="776" w:type="dxa"/>
            <w:shd w:val="clear" w:color="auto" w:fill="auto"/>
            <w:vAlign w:val="center"/>
          </w:tcPr>
          <w:p w14:paraId="38A897A1" w14:textId="77777777" w:rsidR="00CC4C45" w:rsidRPr="007001F1" w:rsidRDefault="00CC4C45" w:rsidP="00EC1F84">
            <w:pPr>
              <w:jc w:val="both"/>
              <w:rPr>
                <w:color w:val="000000"/>
              </w:rPr>
            </w:pPr>
          </w:p>
        </w:tc>
        <w:tc>
          <w:tcPr>
            <w:tcW w:w="1775" w:type="dxa"/>
            <w:shd w:val="clear" w:color="auto" w:fill="auto"/>
            <w:vAlign w:val="center"/>
          </w:tcPr>
          <w:p w14:paraId="36CDC704" w14:textId="77777777" w:rsidR="00CC4C45" w:rsidRPr="007001F1" w:rsidRDefault="00CC4C45" w:rsidP="00EC1F84">
            <w:pPr>
              <w:jc w:val="both"/>
              <w:rPr>
                <w:color w:val="000000"/>
              </w:rPr>
            </w:pPr>
          </w:p>
        </w:tc>
      </w:tr>
      <w:tr w:rsidR="00BC116C" w:rsidRPr="007001F1" w14:paraId="28A7C4C2" w14:textId="77777777" w:rsidTr="007261E4">
        <w:trPr>
          <w:trHeight w:val="20"/>
        </w:trPr>
        <w:tc>
          <w:tcPr>
            <w:tcW w:w="582" w:type="dxa"/>
            <w:shd w:val="clear" w:color="auto" w:fill="auto"/>
            <w:noWrap/>
            <w:vAlign w:val="center"/>
          </w:tcPr>
          <w:p w14:paraId="5B130EB5" w14:textId="77777777"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14:paraId="05282F84" w14:textId="77777777"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14:paraId="71B394CC" w14:textId="77777777" w:rsidR="00BC116C" w:rsidRPr="007001F1" w:rsidRDefault="00BC116C" w:rsidP="00EC1F84">
            <w:pPr>
              <w:jc w:val="both"/>
              <w:rPr>
                <w:color w:val="000000"/>
              </w:rPr>
            </w:pPr>
          </w:p>
        </w:tc>
        <w:tc>
          <w:tcPr>
            <w:tcW w:w="567" w:type="dxa"/>
            <w:shd w:val="clear" w:color="auto" w:fill="auto"/>
            <w:vAlign w:val="center"/>
          </w:tcPr>
          <w:p w14:paraId="116038A5" w14:textId="77777777" w:rsidR="00BC116C" w:rsidRPr="007001F1" w:rsidRDefault="00BC116C" w:rsidP="00EC1F84">
            <w:pPr>
              <w:jc w:val="both"/>
              <w:rPr>
                <w:color w:val="000000"/>
              </w:rPr>
            </w:pPr>
          </w:p>
        </w:tc>
        <w:tc>
          <w:tcPr>
            <w:tcW w:w="776" w:type="dxa"/>
            <w:shd w:val="clear" w:color="auto" w:fill="auto"/>
            <w:vAlign w:val="center"/>
          </w:tcPr>
          <w:p w14:paraId="3369C006" w14:textId="77777777" w:rsidR="00BC116C" w:rsidRPr="007001F1" w:rsidRDefault="00BC116C" w:rsidP="00EC1F84">
            <w:pPr>
              <w:jc w:val="both"/>
              <w:rPr>
                <w:color w:val="000000"/>
              </w:rPr>
            </w:pPr>
          </w:p>
        </w:tc>
        <w:tc>
          <w:tcPr>
            <w:tcW w:w="1775" w:type="dxa"/>
            <w:shd w:val="clear" w:color="auto" w:fill="auto"/>
            <w:vAlign w:val="center"/>
          </w:tcPr>
          <w:p w14:paraId="7AF874DA" w14:textId="77777777" w:rsidR="00BC116C" w:rsidRPr="007001F1" w:rsidRDefault="00BC116C" w:rsidP="00EC1F84">
            <w:pPr>
              <w:jc w:val="both"/>
              <w:rPr>
                <w:color w:val="000000"/>
              </w:rPr>
            </w:pPr>
          </w:p>
        </w:tc>
      </w:tr>
      <w:tr w:rsidR="00675A3D" w:rsidRPr="007001F1" w14:paraId="5A177FD8" w14:textId="77777777" w:rsidTr="007261E4">
        <w:trPr>
          <w:trHeight w:val="20"/>
        </w:trPr>
        <w:tc>
          <w:tcPr>
            <w:tcW w:w="582" w:type="dxa"/>
            <w:shd w:val="clear" w:color="auto" w:fill="auto"/>
            <w:noWrap/>
            <w:vAlign w:val="center"/>
            <w:hideMark/>
          </w:tcPr>
          <w:p w14:paraId="4734202A" w14:textId="77777777"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14:paraId="35C2D55B" w14:textId="77777777"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E7FE5B2"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B9B84C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8419916"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79AD62F" w14:textId="77777777" w:rsidR="00675A3D" w:rsidRPr="007001F1" w:rsidRDefault="00675A3D" w:rsidP="00EC1F84">
            <w:pPr>
              <w:jc w:val="both"/>
              <w:rPr>
                <w:color w:val="000000"/>
              </w:rPr>
            </w:pPr>
            <w:r w:rsidRPr="007001F1">
              <w:rPr>
                <w:color w:val="000000"/>
                <w:sz w:val="22"/>
                <w:szCs w:val="22"/>
              </w:rPr>
              <w:t> </w:t>
            </w:r>
          </w:p>
        </w:tc>
      </w:tr>
      <w:tr w:rsidR="00675A3D" w:rsidRPr="007001F1" w14:paraId="3F7EA0AA" w14:textId="77777777" w:rsidTr="007261E4">
        <w:trPr>
          <w:trHeight w:val="20"/>
        </w:trPr>
        <w:tc>
          <w:tcPr>
            <w:tcW w:w="582" w:type="dxa"/>
            <w:shd w:val="clear" w:color="auto" w:fill="auto"/>
            <w:noWrap/>
            <w:vAlign w:val="center"/>
            <w:hideMark/>
          </w:tcPr>
          <w:p w14:paraId="52907934" w14:textId="77777777"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14:paraId="0B86A3C6" w14:textId="77777777"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7459B47"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462BD0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6AFB4F6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4622C8D0" w14:textId="77777777" w:rsidR="00675A3D" w:rsidRPr="007001F1" w:rsidRDefault="00675A3D" w:rsidP="00EC1F84">
            <w:pPr>
              <w:jc w:val="both"/>
              <w:rPr>
                <w:color w:val="000000"/>
              </w:rPr>
            </w:pPr>
            <w:r w:rsidRPr="007001F1">
              <w:rPr>
                <w:color w:val="000000"/>
                <w:sz w:val="22"/>
                <w:szCs w:val="22"/>
              </w:rPr>
              <w:t> </w:t>
            </w:r>
          </w:p>
        </w:tc>
      </w:tr>
      <w:tr w:rsidR="00675A3D" w:rsidRPr="007001F1" w14:paraId="078F324D" w14:textId="77777777" w:rsidTr="007261E4">
        <w:trPr>
          <w:trHeight w:val="20"/>
        </w:trPr>
        <w:tc>
          <w:tcPr>
            <w:tcW w:w="582" w:type="dxa"/>
            <w:shd w:val="clear" w:color="auto" w:fill="auto"/>
            <w:noWrap/>
            <w:vAlign w:val="center"/>
            <w:hideMark/>
          </w:tcPr>
          <w:p w14:paraId="77E67012" w14:textId="77777777"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14:paraId="5E666C55" w14:textId="77777777"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1A56D438"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0182BEF"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0A5A1D29"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E1D5D40" w14:textId="77777777" w:rsidR="00675A3D" w:rsidRPr="007001F1" w:rsidRDefault="00675A3D" w:rsidP="00EC1F84">
            <w:pPr>
              <w:jc w:val="both"/>
              <w:rPr>
                <w:color w:val="000000"/>
              </w:rPr>
            </w:pPr>
            <w:r w:rsidRPr="007001F1">
              <w:rPr>
                <w:color w:val="000000"/>
                <w:sz w:val="22"/>
                <w:szCs w:val="22"/>
              </w:rPr>
              <w:t> </w:t>
            </w:r>
          </w:p>
        </w:tc>
      </w:tr>
      <w:tr w:rsidR="00973492" w:rsidRPr="007001F1" w14:paraId="2C60E758" w14:textId="77777777" w:rsidTr="007261E4">
        <w:trPr>
          <w:trHeight w:val="1268"/>
        </w:trPr>
        <w:tc>
          <w:tcPr>
            <w:tcW w:w="582" w:type="dxa"/>
            <w:vMerge w:val="restart"/>
            <w:shd w:val="clear" w:color="auto" w:fill="auto"/>
            <w:noWrap/>
            <w:vAlign w:val="center"/>
            <w:hideMark/>
          </w:tcPr>
          <w:p w14:paraId="1B89637B" w14:textId="77777777"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14:paraId="00BA1F4F" w14:textId="77777777"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F4FC0F5"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1AA7E1A"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74B47DA4"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4B44E062" w14:textId="77777777" w:rsidR="00973492" w:rsidRPr="007001F1" w:rsidRDefault="00973492" w:rsidP="00EC1F84">
            <w:pPr>
              <w:jc w:val="both"/>
              <w:rPr>
                <w:color w:val="000000"/>
              </w:rPr>
            </w:pPr>
            <w:r w:rsidRPr="007001F1">
              <w:rPr>
                <w:color w:val="000000"/>
                <w:sz w:val="22"/>
                <w:szCs w:val="22"/>
              </w:rPr>
              <w:t> </w:t>
            </w:r>
          </w:p>
        </w:tc>
      </w:tr>
      <w:tr w:rsidR="00973492" w:rsidRPr="007001F1" w14:paraId="01B648D5" w14:textId="77777777" w:rsidTr="007261E4">
        <w:trPr>
          <w:trHeight w:val="1267"/>
        </w:trPr>
        <w:tc>
          <w:tcPr>
            <w:tcW w:w="582" w:type="dxa"/>
            <w:vMerge/>
            <w:shd w:val="clear" w:color="auto" w:fill="auto"/>
            <w:noWrap/>
            <w:vAlign w:val="center"/>
          </w:tcPr>
          <w:p w14:paraId="1C97E959" w14:textId="77777777" w:rsidR="00973492" w:rsidRPr="007001F1" w:rsidRDefault="00973492" w:rsidP="00675A3D">
            <w:pPr>
              <w:jc w:val="center"/>
              <w:rPr>
                <w:color w:val="000000"/>
              </w:rPr>
            </w:pPr>
          </w:p>
        </w:tc>
        <w:tc>
          <w:tcPr>
            <w:tcW w:w="4820" w:type="dxa"/>
            <w:gridSpan w:val="2"/>
            <w:shd w:val="clear" w:color="auto" w:fill="auto"/>
            <w:vAlign w:val="center"/>
          </w:tcPr>
          <w:p w14:paraId="0ADFAEA9" w14:textId="77777777"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23C4D21" w14:textId="77777777" w:rsidR="00973492" w:rsidRPr="007001F1" w:rsidRDefault="00973492" w:rsidP="00EC1F84">
            <w:pPr>
              <w:jc w:val="both"/>
              <w:rPr>
                <w:color w:val="000000"/>
              </w:rPr>
            </w:pPr>
          </w:p>
        </w:tc>
        <w:tc>
          <w:tcPr>
            <w:tcW w:w="567" w:type="dxa"/>
            <w:shd w:val="clear" w:color="auto" w:fill="auto"/>
            <w:vAlign w:val="center"/>
          </w:tcPr>
          <w:p w14:paraId="1E67CC9F" w14:textId="77777777" w:rsidR="00973492" w:rsidRPr="007001F1" w:rsidRDefault="00973492" w:rsidP="00EC1F84">
            <w:pPr>
              <w:jc w:val="both"/>
              <w:rPr>
                <w:color w:val="000000"/>
              </w:rPr>
            </w:pPr>
          </w:p>
        </w:tc>
        <w:tc>
          <w:tcPr>
            <w:tcW w:w="776" w:type="dxa"/>
            <w:shd w:val="clear" w:color="auto" w:fill="auto"/>
            <w:vAlign w:val="center"/>
          </w:tcPr>
          <w:p w14:paraId="0F21BD3E" w14:textId="77777777" w:rsidR="00973492" w:rsidRPr="007001F1" w:rsidRDefault="00973492" w:rsidP="00EC1F84">
            <w:pPr>
              <w:jc w:val="both"/>
              <w:rPr>
                <w:color w:val="000000"/>
              </w:rPr>
            </w:pPr>
          </w:p>
        </w:tc>
        <w:tc>
          <w:tcPr>
            <w:tcW w:w="1775" w:type="dxa"/>
            <w:shd w:val="clear" w:color="auto" w:fill="auto"/>
            <w:vAlign w:val="center"/>
          </w:tcPr>
          <w:p w14:paraId="1C659FF5" w14:textId="77777777" w:rsidR="00973492" w:rsidRPr="007001F1" w:rsidRDefault="00973492" w:rsidP="00EC1F84">
            <w:pPr>
              <w:jc w:val="both"/>
              <w:rPr>
                <w:color w:val="000000"/>
              </w:rPr>
            </w:pPr>
          </w:p>
        </w:tc>
      </w:tr>
      <w:tr w:rsidR="00973492" w:rsidRPr="007001F1" w14:paraId="1EA6B0B6" w14:textId="77777777" w:rsidTr="002B4A5C">
        <w:trPr>
          <w:trHeight w:val="299"/>
        </w:trPr>
        <w:tc>
          <w:tcPr>
            <w:tcW w:w="582" w:type="dxa"/>
            <w:vMerge w:val="restart"/>
            <w:shd w:val="clear" w:color="auto" w:fill="auto"/>
            <w:noWrap/>
            <w:vAlign w:val="center"/>
            <w:hideMark/>
          </w:tcPr>
          <w:p w14:paraId="4914CA27"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14:paraId="3D9C0B8B" w14:textId="77777777"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2673A804"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E017719"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5942C529"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71928FE1" w14:textId="77777777" w:rsidR="00973492" w:rsidRPr="007001F1" w:rsidRDefault="00973492" w:rsidP="00EC1F84">
            <w:pPr>
              <w:jc w:val="both"/>
              <w:rPr>
                <w:color w:val="000000"/>
              </w:rPr>
            </w:pPr>
            <w:r w:rsidRPr="007001F1">
              <w:rPr>
                <w:color w:val="000000"/>
                <w:sz w:val="22"/>
                <w:szCs w:val="22"/>
              </w:rPr>
              <w:t> </w:t>
            </w:r>
          </w:p>
        </w:tc>
      </w:tr>
      <w:tr w:rsidR="00973492" w:rsidRPr="007001F1" w14:paraId="7ED543FD" w14:textId="77777777" w:rsidTr="002B4A5C">
        <w:trPr>
          <w:trHeight w:val="275"/>
        </w:trPr>
        <w:tc>
          <w:tcPr>
            <w:tcW w:w="582" w:type="dxa"/>
            <w:vMerge/>
            <w:shd w:val="clear" w:color="auto" w:fill="auto"/>
            <w:noWrap/>
            <w:vAlign w:val="center"/>
          </w:tcPr>
          <w:p w14:paraId="7BD60743" w14:textId="77777777" w:rsidR="00973492" w:rsidRPr="007001F1" w:rsidRDefault="00973492" w:rsidP="00675A3D">
            <w:pPr>
              <w:jc w:val="center"/>
              <w:rPr>
                <w:color w:val="000000"/>
              </w:rPr>
            </w:pPr>
          </w:p>
        </w:tc>
        <w:tc>
          <w:tcPr>
            <w:tcW w:w="4820" w:type="dxa"/>
            <w:gridSpan w:val="2"/>
            <w:shd w:val="clear" w:color="auto" w:fill="auto"/>
            <w:vAlign w:val="center"/>
          </w:tcPr>
          <w:p w14:paraId="5CE18AAD" w14:textId="77777777"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14:paraId="5391FA12" w14:textId="77777777" w:rsidR="00973492" w:rsidRPr="007001F1" w:rsidRDefault="00973492" w:rsidP="00EC1F84">
            <w:pPr>
              <w:jc w:val="both"/>
              <w:rPr>
                <w:color w:val="000000"/>
              </w:rPr>
            </w:pPr>
          </w:p>
        </w:tc>
        <w:tc>
          <w:tcPr>
            <w:tcW w:w="567" w:type="dxa"/>
            <w:shd w:val="clear" w:color="auto" w:fill="auto"/>
            <w:vAlign w:val="center"/>
          </w:tcPr>
          <w:p w14:paraId="22335B9C" w14:textId="77777777" w:rsidR="00973492" w:rsidRPr="007001F1" w:rsidRDefault="00973492" w:rsidP="00EC1F84">
            <w:pPr>
              <w:jc w:val="both"/>
              <w:rPr>
                <w:color w:val="000000"/>
              </w:rPr>
            </w:pPr>
          </w:p>
        </w:tc>
        <w:tc>
          <w:tcPr>
            <w:tcW w:w="776" w:type="dxa"/>
            <w:shd w:val="clear" w:color="auto" w:fill="auto"/>
            <w:vAlign w:val="center"/>
          </w:tcPr>
          <w:p w14:paraId="274E25B2" w14:textId="77777777" w:rsidR="00973492" w:rsidRPr="007001F1" w:rsidRDefault="00973492" w:rsidP="00EC1F84">
            <w:pPr>
              <w:jc w:val="both"/>
              <w:rPr>
                <w:color w:val="000000"/>
              </w:rPr>
            </w:pPr>
          </w:p>
        </w:tc>
        <w:tc>
          <w:tcPr>
            <w:tcW w:w="1775" w:type="dxa"/>
            <w:shd w:val="clear" w:color="auto" w:fill="auto"/>
            <w:vAlign w:val="center"/>
          </w:tcPr>
          <w:p w14:paraId="7C08F613" w14:textId="77777777" w:rsidR="00973492" w:rsidRPr="007001F1" w:rsidRDefault="00973492" w:rsidP="00EC1F84">
            <w:pPr>
              <w:jc w:val="both"/>
              <w:rPr>
                <w:color w:val="000000"/>
              </w:rPr>
            </w:pPr>
          </w:p>
        </w:tc>
      </w:tr>
      <w:tr w:rsidR="00973492" w:rsidRPr="007001F1" w14:paraId="1FF23975" w14:textId="77777777" w:rsidTr="007261E4">
        <w:trPr>
          <w:trHeight w:val="657"/>
        </w:trPr>
        <w:tc>
          <w:tcPr>
            <w:tcW w:w="582" w:type="dxa"/>
            <w:vMerge/>
            <w:shd w:val="clear" w:color="auto" w:fill="auto"/>
            <w:noWrap/>
            <w:vAlign w:val="center"/>
          </w:tcPr>
          <w:p w14:paraId="569E424F" w14:textId="77777777" w:rsidR="00973492" w:rsidRPr="007001F1" w:rsidRDefault="00973492" w:rsidP="00675A3D">
            <w:pPr>
              <w:jc w:val="center"/>
              <w:rPr>
                <w:color w:val="000000"/>
              </w:rPr>
            </w:pPr>
          </w:p>
        </w:tc>
        <w:tc>
          <w:tcPr>
            <w:tcW w:w="4820" w:type="dxa"/>
            <w:gridSpan w:val="2"/>
            <w:shd w:val="clear" w:color="auto" w:fill="auto"/>
            <w:vAlign w:val="center"/>
          </w:tcPr>
          <w:p w14:paraId="1062C537" w14:textId="77777777"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383493C4" w14:textId="77777777" w:rsidR="00973492" w:rsidRPr="007001F1" w:rsidRDefault="00973492" w:rsidP="00EC1F84">
            <w:pPr>
              <w:jc w:val="both"/>
              <w:rPr>
                <w:color w:val="000000"/>
              </w:rPr>
            </w:pPr>
          </w:p>
        </w:tc>
        <w:tc>
          <w:tcPr>
            <w:tcW w:w="567" w:type="dxa"/>
            <w:shd w:val="clear" w:color="auto" w:fill="auto"/>
            <w:vAlign w:val="center"/>
          </w:tcPr>
          <w:p w14:paraId="5415964D" w14:textId="77777777" w:rsidR="00973492" w:rsidRPr="007001F1" w:rsidRDefault="00973492" w:rsidP="00EC1F84">
            <w:pPr>
              <w:jc w:val="both"/>
              <w:rPr>
                <w:color w:val="000000"/>
              </w:rPr>
            </w:pPr>
          </w:p>
        </w:tc>
        <w:tc>
          <w:tcPr>
            <w:tcW w:w="776" w:type="dxa"/>
            <w:shd w:val="clear" w:color="auto" w:fill="auto"/>
            <w:vAlign w:val="center"/>
          </w:tcPr>
          <w:p w14:paraId="5B33E87B" w14:textId="77777777" w:rsidR="00973492" w:rsidRPr="007001F1" w:rsidRDefault="00973492" w:rsidP="00EC1F84">
            <w:pPr>
              <w:jc w:val="both"/>
              <w:rPr>
                <w:color w:val="000000"/>
              </w:rPr>
            </w:pPr>
          </w:p>
        </w:tc>
        <w:tc>
          <w:tcPr>
            <w:tcW w:w="1775" w:type="dxa"/>
            <w:shd w:val="clear" w:color="auto" w:fill="auto"/>
            <w:vAlign w:val="center"/>
          </w:tcPr>
          <w:p w14:paraId="716A8EB9" w14:textId="77777777" w:rsidR="00973492" w:rsidRPr="007001F1" w:rsidRDefault="00973492" w:rsidP="00EC1F84">
            <w:pPr>
              <w:jc w:val="both"/>
              <w:rPr>
                <w:color w:val="000000"/>
              </w:rPr>
            </w:pPr>
          </w:p>
        </w:tc>
      </w:tr>
      <w:tr w:rsidR="00973492" w:rsidRPr="007001F1" w14:paraId="520AADDC" w14:textId="77777777" w:rsidTr="007261E4">
        <w:trPr>
          <w:trHeight w:val="657"/>
        </w:trPr>
        <w:tc>
          <w:tcPr>
            <w:tcW w:w="582" w:type="dxa"/>
            <w:vMerge/>
            <w:shd w:val="clear" w:color="auto" w:fill="auto"/>
            <w:noWrap/>
            <w:vAlign w:val="center"/>
          </w:tcPr>
          <w:p w14:paraId="2A9306DC" w14:textId="77777777" w:rsidR="00973492" w:rsidRPr="007001F1" w:rsidRDefault="00973492" w:rsidP="00675A3D">
            <w:pPr>
              <w:jc w:val="center"/>
              <w:rPr>
                <w:color w:val="000000"/>
              </w:rPr>
            </w:pPr>
          </w:p>
        </w:tc>
        <w:tc>
          <w:tcPr>
            <w:tcW w:w="4820" w:type="dxa"/>
            <w:gridSpan w:val="2"/>
            <w:shd w:val="clear" w:color="auto" w:fill="auto"/>
            <w:vAlign w:val="center"/>
          </w:tcPr>
          <w:p w14:paraId="657AF917" w14:textId="77777777"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39B2D906" w14:textId="77777777" w:rsidR="00973492" w:rsidRPr="007001F1" w:rsidRDefault="00973492" w:rsidP="00EC1F84">
            <w:pPr>
              <w:jc w:val="both"/>
              <w:rPr>
                <w:color w:val="000000"/>
              </w:rPr>
            </w:pPr>
          </w:p>
        </w:tc>
        <w:tc>
          <w:tcPr>
            <w:tcW w:w="567" w:type="dxa"/>
            <w:shd w:val="clear" w:color="auto" w:fill="auto"/>
            <w:vAlign w:val="center"/>
          </w:tcPr>
          <w:p w14:paraId="1D3C83B6" w14:textId="77777777" w:rsidR="00973492" w:rsidRPr="007001F1" w:rsidRDefault="00973492" w:rsidP="00EC1F84">
            <w:pPr>
              <w:jc w:val="both"/>
              <w:rPr>
                <w:color w:val="000000"/>
              </w:rPr>
            </w:pPr>
          </w:p>
        </w:tc>
        <w:tc>
          <w:tcPr>
            <w:tcW w:w="776" w:type="dxa"/>
            <w:shd w:val="clear" w:color="auto" w:fill="auto"/>
            <w:vAlign w:val="center"/>
          </w:tcPr>
          <w:p w14:paraId="3595B05D" w14:textId="77777777" w:rsidR="00973492" w:rsidRPr="007001F1" w:rsidRDefault="00973492" w:rsidP="00EC1F84">
            <w:pPr>
              <w:jc w:val="both"/>
              <w:rPr>
                <w:color w:val="000000"/>
              </w:rPr>
            </w:pPr>
          </w:p>
        </w:tc>
        <w:tc>
          <w:tcPr>
            <w:tcW w:w="1775" w:type="dxa"/>
            <w:shd w:val="clear" w:color="auto" w:fill="auto"/>
            <w:vAlign w:val="center"/>
          </w:tcPr>
          <w:p w14:paraId="4A9BB20E" w14:textId="77777777" w:rsidR="00973492" w:rsidRPr="007001F1" w:rsidRDefault="00973492" w:rsidP="00EC1F84">
            <w:pPr>
              <w:jc w:val="both"/>
              <w:rPr>
                <w:color w:val="000000"/>
              </w:rPr>
            </w:pPr>
          </w:p>
        </w:tc>
      </w:tr>
      <w:tr w:rsidR="00973492" w:rsidRPr="007001F1" w14:paraId="1133AFD7" w14:textId="77777777" w:rsidTr="002B4A5C">
        <w:trPr>
          <w:trHeight w:val="364"/>
        </w:trPr>
        <w:tc>
          <w:tcPr>
            <w:tcW w:w="582" w:type="dxa"/>
            <w:vMerge/>
            <w:shd w:val="clear" w:color="auto" w:fill="auto"/>
            <w:noWrap/>
            <w:vAlign w:val="center"/>
          </w:tcPr>
          <w:p w14:paraId="7EBCA48A" w14:textId="77777777" w:rsidR="00973492" w:rsidRPr="007001F1" w:rsidRDefault="00973492" w:rsidP="00675A3D">
            <w:pPr>
              <w:jc w:val="center"/>
              <w:rPr>
                <w:color w:val="000000"/>
              </w:rPr>
            </w:pPr>
          </w:p>
        </w:tc>
        <w:tc>
          <w:tcPr>
            <w:tcW w:w="4820" w:type="dxa"/>
            <w:gridSpan w:val="2"/>
            <w:shd w:val="clear" w:color="auto" w:fill="auto"/>
            <w:vAlign w:val="center"/>
          </w:tcPr>
          <w:p w14:paraId="2601373F" w14:textId="77777777"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17B14222" w14:textId="77777777" w:rsidR="00973492" w:rsidRPr="007001F1" w:rsidRDefault="00973492" w:rsidP="00EC1F84">
            <w:pPr>
              <w:jc w:val="both"/>
              <w:rPr>
                <w:color w:val="000000"/>
              </w:rPr>
            </w:pPr>
          </w:p>
        </w:tc>
        <w:tc>
          <w:tcPr>
            <w:tcW w:w="567" w:type="dxa"/>
            <w:shd w:val="clear" w:color="auto" w:fill="auto"/>
            <w:vAlign w:val="center"/>
          </w:tcPr>
          <w:p w14:paraId="0642C874" w14:textId="77777777" w:rsidR="00973492" w:rsidRPr="007001F1" w:rsidRDefault="00973492" w:rsidP="00EC1F84">
            <w:pPr>
              <w:jc w:val="both"/>
              <w:rPr>
                <w:color w:val="000000"/>
              </w:rPr>
            </w:pPr>
          </w:p>
        </w:tc>
        <w:tc>
          <w:tcPr>
            <w:tcW w:w="776" w:type="dxa"/>
            <w:shd w:val="clear" w:color="auto" w:fill="auto"/>
            <w:vAlign w:val="center"/>
          </w:tcPr>
          <w:p w14:paraId="4B10C329" w14:textId="77777777" w:rsidR="00973492" w:rsidRPr="007001F1" w:rsidRDefault="00973492" w:rsidP="00EC1F84">
            <w:pPr>
              <w:jc w:val="both"/>
              <w:rPr>
                <w:color w:val="000000"/>
              </w:rPr>
            </w:pPr>
          </w:p>
        </w:tc>
        <w:tc>
          <w:tcPr>
            <w:tcW w:w="1775" w:type="dxa"/>
            <w:shd w:val="clear" w:color="auto" w:fill="auto"/>
            <w:vAlign w:val="center"/>
          </w:tcPr>
          <w:p w14:paraId="5D1BDE80" w14:textId="77777777" w:rsidR="00973492" w:rsidRPr="007001F1" w:rsidRDefault="00973492" w:rsidP="00EC1F84">
            <w:pPr>
              <w:jc w:val="both"/>
              <w:rPr>
                <w:color w:val="000000"/>
              </w:rPr>
            </w:pPr>
          </w:p>
        </w:tc>
      </w:tr>
      <w:tr w:rsidR="00675A3D" w:rsidRPr="007001F1" w14:paraId="2DB3D615" w14:textId="77777777" w:rsidTr="007261E4">
        <w:trPr>
          <w:trHeight w:val="20"/>
        </w:trPr>
        <w:tc>
          <w:tcPr>
            <w:tcW w:w="582" w:type="dxa"/>
            <w:shd w:val="clear" w:color="auto" w:fill="auto"/>
            <w:noWrap/>
            <w:vAlign w:val="center"/>
            <w:hideMark/>
          </w:tcPr>
          <w:p w14:paraId="06ED8EB2"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14:paraId="6287EFFE" w14:textId="77777777"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140EDF5C"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99B781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C5B79A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C57C1D4" w14:textId="77777777" w:rsidR="00675A3D" w:rsidRPr="007001F1" w:rsidRDefault="00675A3D" w:rsidP="00EC1F84">
            <w:pPr>
              <w:jc w:val="both"/>
              <w:rPr>
                <w:color w:val="000000"/>
              </w:rPr>
            </w:pPr>
            <w:r w:rsidRPr="007001F1">
              <w:rPr>
                <w:color w:val="000000"/>
                <w:sz w:val="22"/>
                <w:szCs w:val="22"/>
              </w:rPr>
              <w:t> </w:t>
            </w:r>
          </w:p>
        </w:tc>
      </w:tr>
      <w:tr w:rsidR="00973492" w:rsidRPr="007001F1" w14:paraId="30959688" w14:textId="77777777" w:rsidTr="007261E4">
        <w:trPr>
          <w:trHeight w:val="760"/>
        </w:trPr>
        <w:tc>
          <w:tcPr>
            <w:tcW w:w="582" w:type="dxa"/>
            <w:vMerge w:val="restart"/>
            <w:shd w:val="clear" w:color="auto" w:fill="auto"/>
            <w:noWrap/>
            <w:vAlign w:val="center"/>
          </w:tcPr>
          <w:p w14:paraId="6728A4F7" w14:textId="77777777"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14:paraId="1D4D808F" w14:textId="77777777"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4149A5D9" w14:textId="77777777" w:rsidR="00973492" w:rsidRPr="007001F1" w:rsidRDefault="00973492" w:rsidP="00EC1F84">
            <w:pPr>
              <w:jc w:val="both"/>
              <w:rPr>
                <w:color w:val="000000"/>
              </w:rPr>
            </w:pPr>
          </w:p>
        </w:tc>
        <w:tc>
          <w:tcPr>
            <w:tcW w:w="567" w:type="dxa"/>
            <w:shd w:val="clear" w:color="auto" w:fill="auto"/>
            <w:vAlign w:val="center"/>
          </w:tcPr>
          <w:p w14:paraId="416C3CA4" w14:textId="77777777" w:rsidR="00973492" w:rsidRPr="007001F1" w:rsidRDefault="00973492" w:rsidP="00EC1F84">
            <w:pPr>
              <w:jc w:val="both"/>
              <w:rPr>
                <w:color w:val="000000"/>
              </w:rPr>
            </w:pPr>
          </w:p>
        </w:tc>
        <w:tc>
          <w:tcPr>
            <w:tcW w:w="776" w:type="dxa"/>
            <w:shd w:val="clear" w:color="auto" w:fill="auto"/>
            <w:vAlign w:val="center"/>
          </w:tcPr>
          <w:p w14:paraId="705F2C01" w14:textId="77777777" w:rsidR="00973492" w:rsidRPr="007001F1" w:rsidRDefault="00973492" w:rsidP="00EC1F84">
            <w:pPr>
              <w:jc w:val="both"/>
              <w:rPr>
                <w:color w:val="000000"/>
              </w:rPr>
            </w:pPr>
          </w:p>
        </w:tc>
        <w:tc>
          <w:tcPr>
            <w:tcW w:w="1775" w:type="dxa"/>
            <w:shd w:val="clear" w:color="auto" w:fill="auto"/>
            <w:vAlign w:val="center"/>
          </w:tcPr>
          <w:p w14:paraId="0E2806B2" w14:textId="77777777" w:rsidR="00973492" w:rsidRPr="007001F1" w:rsidRDefault="00973492" w:rsidP="00EC1F84">
            <w:pPr>
              <w:jc w:val="both"/>
              <w:rPr>
                <w:color w:val="000000"/>
              </w:rPr>
            </w:pPr>
          </w:p>
        </w:tc>
      </w:tr>
      <w:tr w:rsidR="00973492" w:rsidRPr="007001F1" w14:paraId="308E711E" w14:textId="77777777" w:rsidTr="007261E4">
        <w:trPr>
          <w:trHeight w:val="760"/>
        </w:trPr>
        <w:tc>
          <w:tcPr>
            <w:tcW w:w="582" w:type="dxa"/>
            <w:vMerge/>
            <w:shd w:val="clear" w:color="auto" w:fill="auto"/>
            <w:noWrap/>
            <w:vAlign w:val="center"/>
          </w:tcPr>
          <w:p w14:paraId="75BCBE43" w14:textId="77777777" w:rsidR="00973492" w:rsidRPr="007001F1" w:rsidRDefault="00973492" w:rsidP="00675A3D">
            <w:pPr>
              <w:jc w:val="center"/>
              <w:rPr>
                <w:color w:val="000000"/>
              </w:rPr>
            </w:pPr>
          </w:p>
        </w:tc>
        <w:tc>
          <w:tcPr>
            <w:tcW w:w="4820" w:type="dxa"/>
            <w:gridSpan w:val="2"/>
            <w:shd w:val="clear" w:color="auto" w:fill="auto"/>
            <w:vAlign w:val="center"/>
          </w:tcPr>
          <w:p w14:paraId="64DC0EE4" w14:textId="77777777"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14:paraId="69343916" w14:textId="77777777" w:rsidR="00973492" w:rsidRPr="007001F1" w:rsidRDefault="00973492" w:rsidP="00EC1F84">
            <w:pPr>
              <w:jc w:val="both"/>
              <w:rPr>
                <w:color w:val="000000"/>
              </w:rPr>
            </w:pPr>
          </w:p>
        </w:tc>
        <w:tc>
          <w:tcPr>
            <w:tcW w:w="567" w:type="dxa"/>
            <w:shd w:val="clear" w:color="auto" w:fill="auto"/>
            <w:vAlign w:val="center"/>
          </w:tcPr>
          <w:p w14:paraId="137EEF4A" w14:textId="77777777" w:rsidR="00973492" w:rsidRPr="007001F1" w:rsidRDefault="00973492" w:rsidP="00EC1F84">
            <w:pPr>
              <w:jc w:val="both"/>
              <w:rPr>
                <w:color w:val="000000"/>
              </w:rPr>
            </w:pPr>
          </w:p>
        </w:tc>
        <w:tc>
          <w:tcPr>
            <w:tcW w:w="776" w:type="dxa"/>
            <w:shd w:val="clear" w:color="auto" w:fill="auto"/>
            <w:vAlign w:val="center"/>
          </w:tcPr>
          <w:p w14:paraId="07AEABC0" w14:textId="77777777" w:rsidR="00973492" w:rsidRPr="007001F1" w:rsidRDefault="00973492" w:rsidP="00EC1F84">
            <w:pPr>
              <w:jc w:val="both"/>
              <w:rPr>
                <w:color w:val="000000"/>
              </w:rPr>
            </w:pPr>
          </w:p>
        </w:tc>
        <w:tc>
          <w:tcPr>
            <w:tcW w:w="1775" w:type="dxa"/>
            <w:shd w:val="clear" w:color="auto" w:fill="auto"/>
            <w:vAlign w:val="center"/>
          </w:tcPr>
          <w:p w14:paraId="52FF8B43" w14:textId="77777777" w:rsidR="00973492" w:rsidRPr="007001F1" w:rsidRDefault="00973492" w:rsidP="00EC1F84">
            <w:pPr>
              <w:jc w:val="both"/>
              <w:rPr>
                <w:color w:val="000000"/>
              </w:rPr>
            </w:pPr>
          </w:p>
        </w:tc>
      </w:tr>
      <w:tr w:rsidR="00675A3D" w:rsidRPr="007001F1" w14:paraId="449D25E0" w14:textId="77777777" w:rsidTr="007261E4">
        <w:trPr>
          <w:trHeight w:val="20"/>
        </w:trPr>
        <w:tc>
          <w:tcPr>
            <w:tcW w:w="582" w:type="dxa"/>
            <w:shd w:val="clear" w:color="auto" w:fill="auto"/>
            <w:noWrap/>
            <w:vAlign w:val="center"/>
            <w:hideMark/>
          </w:tcPr>
          <w:p w14:paraId="6396555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14:paraId="195451A8" w14:textId="77777777"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52CD613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2C1743E3"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3942B3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649B478" w14:textId="77777777" w:rsidR="00675A3D" w:rsidRPr="007001F1" w:rsidRDefault="00675A3D" w:rsidP="00EC1F84">
            <w:pPr>
              <w:jc w:val="both"/>
              <w:rPr>
                <w:color w:val="000000"/>
              </w:rPr>
            </w:pPr>
            <w:r w:rsidRPr="007001F1">
              <w:rPr>
                <w:color w:val="000000"/>
                <w:sz w:val="22"/>
                <w:szCs w:val="22"/>
              </w:rPr>
              <w:t> </w:t>
            </w:r>
          </w:p>
        </w:tc>
      </w:tr>
      <w:tr w:rsidR="00675A3D" w:rsidRPr="007001F1" w14:paraId="7716B773" w14:textId="77777777" w:rsidTr="007261E4">
        <w:trPr>
          <w:trHeight w:val="20"/>
        </w:trPr>
        <w:tc>
          <w:tcPr>
            <w:tcW w:w="582" w:type="dxa"/>
            <w:shd w:val="clear" w:color="auto" w:fill="auto"/>
            <w:noWrap/>
            <w:vAlign w:val="center"/>
            <w:hideMark/>
          </w:tcPr>
          <w:p w14:paraId="5BC2EAC0"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14:paraId="5FB4A290" w14:textId="77777777"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FCD4DD9"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30480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41476E3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6C5AEBD8" w14:textId="77777777" w:rsidR="00675A3D" w:rsidRPr="007001F1" w:rsidRDefault="00675A3D" w:rsidP="00EC1F84">
            <w:pPr>
              <w:jc w:val="both"/>
              <w:rPr>
                <w:color w:val="000000"/>
              </w:rPr>
            </w:pPr>
            <w:r w:rsidRPr="007001F1">
              <w:rPr>
                <w:color w:val="000000"/>
                <w:sz w:val="22"/>
                <w:szCs w:val="22"/>
              </w:rPr>
              <w:t> </w:t>
            </w:r>
          </w:p>
        </w:tc>
      </w:tr>
      <w:tr w:rsidR="00675A3D" w:rsidRPr="007001F1" w14:paraId="77A702E0" w14:textId="77777777" w:rsidTr="007261E4">
        <w:trPr>
          <w:trHeight w:val="20"/>
        </w:trPr>
        <w:tc>
          <w:tcPr>
            <w:tcW w:w="582" w:type="dxa"/>
            <w:shd w:val="clear" w:color="auto" w:fill="auto"/>
            <w:noWrap/>
            <w:vAlign w:val="center"/>
            <w:hideMark/>
          </w:tcPr>
          <w:p w14:paraId="3D88ABE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14:paraId="3F372012" w14:textId="77777777"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0D62F0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3D5F26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1C07C34"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069D899" w14:textId="77777777" w:rsidR="00675A3D" w:rsidRPr="007001F1" w:rsidRDefault="00675A3D" w:rsidP="00EC1F84">
            <w:pPr>
              <w:jc w:val="both"/>
              <w:rPr>
                <w:color w:val="000000"/>
              </w:rPr>
            </w:pPr>
            <w:r w:rsidRPr="007001F1">
              <w:rPr>
                <w:color w:val="000000"/>
                <w:sz w:val="22"/>
                <w:szCs w:val="22"/>
              </w:rPr>
              <w:t> </w:t>
            </w:r>
          </w:p>
        </w:tc>
      </w:tr>
      <w:tr w:rsidR="00056008" w:rsidRPr="007001F1" w14:paraId="2C731983" w14:textId="77777777" w:rsidTr="002B4A5C">
        <w:trPr>
          <w:trHeight w:val="318"/>
        </w:trPr>
        <w:tc>
          <w:tcPr>
            <w:tcW w:w="582" w:type="dxa"/>
            <w:vMerge w:val="restart"/>
            <w:shd w:val="clear" w:color="auto" w:fill="auto"/>
            <w:noWrap/>
            <w:vAlign w:val="center"/>
          </w:tcPr>
          <w:p w14:paraId="5D264C67" w14:textId="77777777" w:rsidR="00056008" w:rsidRPr="007001F1" w:rsidRDefault="00056008" w:rsidP="00675A3D">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214DEB67"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14:paraId="454C9C0B" w14:textId="77777777" w:rsidR="00056008" w:rsidRPr="007001F1" w:rsidRDefault="00056008" w:rsidP="00EC1F84">
            <w:pPr>
              <w:jc w:val="both"/>
              <w:rPr>
                <w:color w:val="000000"/>
              </w:rPr>
            </w:pPr>
          </w:p>
        </w:tc>
        <w:tc>
          <w:tcPr>
            <w:tcW w:w="567" w:type="dxa"/>
            <w:shd w:val="clear" w:color="auto" w:fill="auto"/>
            <w:vAlign w:val="center"/>
          </w:tcPr>
          <w:p w14:paraId="270B32BB" w14:textId="77777777" w:rsidR="00056008" w:rsidRPr="007001F1" w:rsidRDefault="00056008" w:rsidP="00EC1F84">
            <w:pPr>
              <w:jc w:val="both"/>
              <w:rPr>
                <w:color w:val="000000"/>
              </w:rPr>
            </w:pPr>
          </w:p>
        </w:tc>
        <w:tc>
          <w:tcPr>
            <w:tcW w:w="776" w:type="dxa"/>
            <w:shd w:val="clear" w:color="auto" w:fill="auto"/>
            <w:vAlign w:val="center"/>
          </w:tcPr>
          <w:p w14:paraId="73A5F683" w14:textId="77777777" w:rsidR="00056008" w:rsidRPr="007001F1" w:rsidRDefault="00056008" w:rsidP="00EC1F84">
            <w:pPr>
              <w:jc w:val="both"/>
              <w:rPr>
                <w:color w:val="000000"/>
              </w:rPr>
            </w:pPr>
          </w:p>
        </w:tc>
        <w:tc>
          <w:tcPr>
            <w:tcW w:w="1775" w:type="dxa"/>
            <w:shd w:val="clear" w:color="auto" w:fill="auto"/>
            <w:vAlign w:val="center"/>
          </w:tcPr>
          <w:p w14:paraId="40EF03D7" w14:textId="77777777" w:rsidR="00056008" w:rsidRPr="007001F1" w:rsidRDefault="00056008" w:rsidP="00EC1F84">
            <w:pPr>
              <w:jc w:val="both"/>
              <w:rPr>
                <w:color w:val="000000"/>
              </w:rPr>
            </w:pPr>
          </w:p>
        </w:tc>
      </w:tr>
      <w:tr w:rsidR="00056008" w:rsidRPr="007001F1" w14:paraId="5D681119" w14:textId="77777777" w:rsidTr="002B4A5C">
        <w:trPr>
          <w:trHeight w:val="510"/>
        </w:trPr>
        <w:tc>
          <w:tcPr>
            <w:tcW w:w="582" w:type="dxa"/>
            <w:vMerge/>
            <w:shd w:val="clear" w:color="auto" w:fill="auto"/>
            <w:noWrap/>
            <w:vAlign w:val="center"/>
          </w:tcPr>
          <w:p w14:paraId="56A6783A" w14:textId="77777777" w:rsidR="00056008" w:rsidRPr="007001F1" w:rsidRDefault="00056008" w:rsidP="00675A3D">
            <w:pPr>
              <w:jc w:val="center"/>
              <w:rPr>
                <w:color w:val="000000"/>
              </w:rPr>
            </w:pPr>
          </w:p>
        </w:tc>
        <w:tc>
          <w:tcPr>
            <w:tcW w:w="4820" w:type="dxa"/>
            <w:gridSpan w:val="2"/>
            <w:shd w:val="clear" w:color="auto" w:fill="auto"/>
            <w:vAlign w:val="center"/>
          </w:tcPr>
          <w:p w14:paraId="4B5F2768" w14:textId="77777777" w:rsidR="00056008" w:rsidRPr="007001F1" w:rsidRDefault="00056008" w:rsidP="00593E9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C778E8F" w14:textId="77777777" w:rsidR="00056008" w:rsidRPr="007001F1" w:rsidRDefault="00056008" w:rsidP="00EC1F84">
            <w:pPr>
              <w:jc w:val="both"/>
              <w:rPr>
                <w:color w:val="000000"/>
              </w:rPr>
            </w:pPr>
          </w:p>
        </w:tc>
        <w:tc>
          <w:tcPr>
            <w:tcW w:w="567" w:type="dxa"/>
            <w:shd w:val="clear" w:color="auto" w:fill="auto"/>
            <w:vAlign w:val="center"/>
          </w:tcPr>
          <w:p w14:paraId="31A4CC42" w14:textId="77777777" w:rsidR="00056008" w:rsidRPr="007001F1" w:rsidRDefault="00056008" w:rsidP="00EC1F84">
            <w:pPr>
              <w:jc w:val="both"/>
              <w:rPr>
                <w:color w:val="000000"/>
              </w:rPr>
            </w:pPr>
          </w:p>
        </w:tc>
        <w:tc>
          <w:tcPr>
            <w:tcW w:w="776" w:type="dxa"/>
            <w:shd w:val="clear" w:color="auto" w:fill="auto"/>
            <w:vAlign w:val="center"/>
          </w:tcPr>
          <w:p w14:paraId="1A3CBE52" w14:textId="77777777" w:rsidR="00056008" w:rsidRPr="007001F1" w:rsidRDefault="00056008" w:rsidP="00EC1F84">
            <w:pPr>
              <w:jc w:val="both"/>
              <w:rPr>
                <w:color w:val="000000"/>
              </w:rPr>
            </w:pPr>
          </w:p>
        </w:tc>
        <w:tc>
          <w:tcPr>
            <w:tcW w:w="1775" w:type="dxa"/>
            <w:shd w:val="clear" w:color="auto" w:fill="auto"/>
            <w:vAlign w:val="center"/>
          </w:tcPr>
          <w:p w14:paraId="275E0810" w14:textId="77777777" w:rsidR="00056008" w:rsidRPr="007001F1" w:rsidRDefault="00056008" w:rsidP="00EC1F84">
            <w:pPr>
              <w:jc w:val="both"/>
              <w:rPr>
                <w:color w:val="000000"/>
              </w:rPr>
            </w:pPr>
          </w:p>
        </w:tc>
      </w:tr>
      <w:tr w:rsidR="00973492" w:rsidRPr="007001F1" w14:paraId="78CC851E" w14:textId="77777777" w:rsidTr="002B4A5C">
        <w:trPr>
          <w:trHeight w:val="582"/>
        </w:trPr>
        <w:tc>
          <w:tcPr>
            <w:tcW w:w="582" w:type="dxa"/>
            <w:vMerge w:val="restart"/>
            <w:shd w:val="clear" w:color="auto" w:fill="auto"/>
            <w:noWrap/>
            <w:vAlign w:val="center"/>
          </w:tcPr>
          <w:p w14:paraId="7C64CA43"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14:paraId="41B078E8" w14:textId="77777777"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2A1B2CD5" w14:textId="77777777" w:rsidR="00973492" w:rsidRPr="007001F1" w:rsidRDefault="00973492" w:rsidP="00EC1F84">
            <w:pPr>
              <w:jc w:val="both"/>
              <w:rPr>
                <w:color w:val="000000"/>
              </w:rPr>
            </w:pPr>
          </w:p>
        </w:tc>
        <w:tc>
          <w:tcPr>
            <w:tcW w:w="567" w:type="dxa"/>
            <w:shd w:val="clear" w:color="auto" w:fill="auto"/>
            <w:vAlign w:val="center"/>
          </w:tcPr>
          <w:p w14:paraId="6F93A4F8" w14:textId="77777777" w:rsidR="00973492" w:rsidRPr="007001F1" w:rsidRDefault="00973492" w:rsidP="00EC1F84">
            <w:pPr>
              <w:jc w:val="both"/>
              <w:rPr>
                <w:color w:val="000000"/>
              </w:rPr>
            </w:pPr>
          </w:p>
        </w:tc>
        <w:tc>
          <w:tcPr>
            <w:tcW w:w="776" w:type="dxa"/>
            <w:shd w:val="clear" w:color="auto" w:fill="auto"/>
            <w:vAlign w:val="center"/>
          </w:tcPr>
          <w:p w14:paraId="0E2CA3C6" w14:textId="77777777" w:rsidR="00973492" w:rsidRPr="007001F1" w:rsidRDefault="00973492" w:rsidP="00EC1F84">
            <w:pPr>
              <w:jc w:val="both"/>
              <w:rPr>
                <w:color w:val="000000"/>
              </w:rPr>
            </w:pPr>
          </w:p>
        </w:tc>
        <w:tc>
          <w:tcPr>
            <w:tcW w:w="1775" w:type="dxa"/>
            <w:shd w:val="clear" w:color="auto" w:fill="auto"/>
            <w:vAlign w:val="center"/>
          </w:tcPr>
          <w:p w14:paraId="6193A923" w14:textId="77777777" w:rsidR="00973492" w:rsidRPr="007001F1" w:rsidRDefault="00973492" w:rsidP="00EC1F84">
            <w:pPr>
              <w:jc w:val="both"/>
              <w:rPr>
                <w:color w:val="000000"/>
              </w:rPr>
            </w:pPr>
          </w:p>
        </w:tc>
      </w:tr>
      <w:tr w:rsidR="00973492" w:rsidRPr="007001F1" w14:paraId="480AC832" w14:textId="77777777" w:rsidTr="007261E4">
        <w:trPr>
          <w:trHeight w:val="757"/>
        </w:trPr>
        <w:tc>
          <w:tcPr>
            <w:tcW w:w="582" w:type="dxa"/>
            <w:vMerge/>
            <w:shd w:val="clear" w:color="auto" w:fill="auto"/>
            <w:noWrap/>
            <w:vAlign w:val="center"/>
          </w:tcPr>
          <w:p w14:paraId="591BD532" w14:textId="77777777" w:rsidR="00973492" w:rsidRPr="007001F1" w:rsidRDefault="00973492" w:rsidP="00675A3D">
            <w:pPr>
              <w:jc w:val="center"/>
              <w:rPr>
                <w:color w:val="000000"/>
              </w:rPr>
            </w:pPr>
          </w:p>
        </w:tc>
        <w:tc>
          <w:tcPr>
            <w:tcW w:w="4820" w:type="dxa"/>
            <w:gridSpan w:val="2"/>
            <w:shd w:val="clear" w:color="auto" w:fill="auto"/>
            <w:vAlign w:val="center"/>
          </w:tcPr>
          <w:p w14:paraId="1BCEBE67" w14:textId="77777777"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656B23B9" w14:textId="77777777" w:rsidR="00973492" w:rsidRPr="007001F1" w:rsidRDefault="00973492" w:rsidP="00EC1F84">
            <w:pPr>
              <w:jc w:val="both"/>
              <w:rPr>
                <w:color w:val="000000"/>
              </w:rPr>
            </w:pPr>
          </w:p>
        </w:tc>
        <w:tc>
          <w:tcPr>
            <w:tcW w:w="567" w:type="dxa"/>
            <w:shd w:val="clear" w:color="auto" w:fill="auto"/>
            <w:vAlign w:val="center"/>
          </w:tcPr>
          <w:p w14:paraId="5A4653C9" w14:textId="77777777" w:rsidR="00973492" w:rsidRPr="007001F1" w:rsidRDefault="00973492" w:rsidP="00EC1F84">
            <w:pPr>
              <w:jc w:val="both"/>
              <w:rPr>
                <w:color w:val="000000"/>
              </w:rPr>
            </w:pPr>
          </w:p>
        </w:tc>
        <w:tc>
          <w:tcPr>
            <w:tcW w:w="776" w:type="dxa"/>
            <w:shd w:val="clear" w:color="auto" w:fill="auto"/>
            <w:vAlign w:val="center"/>
          </w:tcPr>
          <w:p w14:paraId="57092F38" w14:textId="77777777" w:rsidR="00973492" w:rsidRPr="007001F1" w:rsidRDefault="00973492" w:rsidP="00EC1F84">
            <w:pPr>
              <w:jc w:val="both"/>
              <w:rPr>
                <w:color w:val="000000"/>
              </w:rPr>
            </w:pPr>
          </w:p>
        </w:tc>
        <w:tc>
          <w:tcPr>
            <w:tcW w:w="1775" w:type="dxa"/>
            <w:shd w:val="clear" w:color="auto" w:fill="auto"/>
            <w:vAlign w:val="center"/>
          </w:tcPr>
          <w:p w14:paraId="16655216" w14:textId="77777777" w:rsidR="00973492" w:rsidRPr="007001F1" w:rsidRDefault="00973492" w:rsidP="00EC1F84">
            <w:pPr>
              <w:jc w:val="both"/>
              <w:rPr>
                <w:color w:val="000000"/>
              </w:rPr>
            </w:pPr>
          </w:p>
        </w:tc>
      </w:tr>
      <w:tr w:rsidR="00675A3D" w:rsidRPr="007001F1" w14:paraId="0EF45790" w14:textId="77777777" w:rsidTr="007261E4">
        <w:trPr>
          <w:trHeight w:val="20"/>
        </w:trPr>
        <w:tc>
          <w:tcPr>
            <w:tcW w:w="582" w:type="dxa"/>
            <w:shd w:val="clear" w:color="auto" w:fill="auto"/>
            <w:noWrap/>
            <w:vAlign w:val="center"/>
            <w:hideMark/>
          </w:tcPr>
          <w:p w14:paraId="60AEF476" w14:textId="77777777" w:rsidR="00675A3D" w:rsidRPr="007001F1" w:rsidRDefault="00CC4C45" w:rsidP="00675A3D">
            <w:pPr>
              <w:jc w:val="center"/>
              <w:rPr>
                <w:color w:val="000000"/>
              </w:rPr>
            </w:pPr>
            <w:r>
              <w:rPr>
                <w:color w:val="000000"/>
                <w:sz w:val="22"/>
                <w:szCs w:val="22"/>
              </w:rPr>
              <w:lastRenderedPageBreak/>
              <w:t>20</w:t>
            </w:r>
          </w:p>
        </w:tc>
        <w:tc>
          <w:tcPr>
            <w:tcW w:w="4820" w:type="dxa"/>
            <w:gridSpan w:val="2"/>
            <w:shd w:val="clear" w:color="auto" w:fill="auto"/>
            <w:vAlign w:val="center"/>
            <w:hideMark/>
          </w:tcPr>
          <w:p w14:paraId="32E54BF4" w14:textId="77777777" w:rsidR="00675A3D" w:rsidRPr="007001F1" w:rsidRDefault="00675A3D" w:rsidP="00086032">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19F978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0283C46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41227B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17897258" w14:textId="77777777" w:rsidR="00675A3D" w:rsidRPr="007001F1" w:rsidRDefault="00675A3D" w:rsidP="00EC1F84">
            <w:pPr>
              <w:jc w:val="both"/>
              <w:rPr>
                <w:color w:val="000000"/>
              </w:rPr>
            </w:pPr>
            <w:r w:rsidRPr="007001F1">
              <w:rPr>
                <w:color w:val="000000"/>
                <w:sz w:val="22"/>
                <w:szCs w:val="22"/>
              </w:rPr>
              <w:t> </w:t>
            </w:r>
          </w:p>
        </w:tc>
      </w:tr>
      <w:tr w:rsidR="00675A3D" w:rsidRPr="007001F1" w14:paraId="67A81A33" w14:textId="77777777" w:rsidTr="007261E4">
        <w:trPr>
          <w:trHeight w:val="300"/>
        </w:trPr>
        <w:tc>
          <w:tcPr>
            <w:tcW w:w="3559" w:type="dxa"/>
            <w:gridSpan w:val="2"/>
            <w:shd w:val="clear" w:color="auto" w:fill="auto"/>
            <w:vAlign w:val="center"/>
            <w:hideMark/>
          </w:tcPr>
          <w:p w14:paraId="4ECFEEA0" w14:textId="77777777"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14:paraId="1A025CA0" w14:textId="77777777" w:rsidR="00675A3D" w:rsidRPr="007001F1" w:rsidRDefault="00675A3D" w:rsidP="00675A3D">
            <w:pPr>
              <w:rPr>
                <w:color w:val="000000"/>
              </w:rPr>
            </w:pPr>
            <w:r w:rsidRPr="007001F1">
              <w:rPr>
                <w:color w:val="000000"/>
                <w:sz w:val="22"/>
                <w:szCs w:val="22"/>
              </w:rPr>
              <w:t> </w:t>
            </w:r>
          </w:p>
        </w:tc>
      </w:tr>
      <w:tr w:rsidR="00675A3D" w:rsidRPr="007001F1" w14:paraId="1CC68D3C" w14:textId="77777777" w:rsidTr="007261E4">
        <w:trPr>
          <w:trHeight w:val="300"/>
        </w:trPr>
        <w:tc>
          <w:tcPr>
            <w:tcW w:w="3559" w:type="dxa"/>
            <w:gridSpan w:val="2"/>
            <w:shd w:val="clear" w:color="auto" w:fill="auto"/>
            <w:vAlign w:val="center"/>
            <w:hideMark/>
          </w:tcPr>
          <w:p w14:paraId="3701F995" w14:textId="77777777"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14:paraId="61D0A7E9" w14:textId="77777777" w:rsidR="00675A3D" w:rsidRPr="007001F1" w:rsidRDefault="00675A3D" w:rsidP="00675A3D">
            <w:pPr>
              <w:rPr>
                <w:color w:val="000000"/>
              </w:rPr>
            </w:pPr>
            <w:r w:rsidRPr="007001F1">
              <w:rPr>
                <w:color w:val="000000"/>
                <w:sz w:val="22"/>
                <w:szCs w:val="22"/>
              </w:rPr>
              <w:t> </w:t>
            </w:r>
          </w:p>
        </w:tc>
      </w:tr>
      <w:tr w:rsidR="00675A3D" w:rsidRPr="007001F1" w14:paraId="3DB2A985" w14:textId="77777777" w:rsidTr="007261E4">
        <w:trPr>
          <w:trHeight w:val="300"/>
        </w:trPr>
        <w:tc>
          <w:tcPr>
            <w:tcW w:w="3559" w:type="dxa"/>
            <w:gridSpan w:val="2"/>
            <w:shd w:val="clear" w:color="000000" w:fill="FFFFFF"/>
            <w:vAlign w:val="center"/>
            <w:hideMark/>
          </w:tcPr>
          <w:p w14:paraId="0824E661"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0AA6D7D4" w14:textId="77777777" w:rsidR="00675A3D" w:rsidRPr="007001F1" w:rsidRDefault="00675A3D" w:rsidP="00675A3D">
            <w:pPr>
              <w:rPr>
                <w:color w:val="000000"/>
              </w:rPr>
            </w:pPr>
            <w:r w:rsidRPr="007001F1">
              <w:rPr>
                <w:color w:val="000000"/>
                <w:sz w:val="22"/>
                <w:szCs w:val="22"/>
              </w:rPr>
              <w:t> </w:t>
            </w:r>
          </w:p>
        </w:tc>
      </w:tr>
      <w:tr w:rsidR="00675A3D" w:rsidRPr="007001F1" w14:paraId="43CDFCA9" w14:textId="77777777" w:rsidTr="007261E4">
        <w:trPr>
          <w:trHeight w:val="300"/>
        </w:trPr>
        <w:tc>
          <w:tcPr>
            <w:tcW w:w="9087" w:type="dxa"/>
            <w:gridSpan w:val="7"/>
            <w:shd w:val="clear" w:color="auto" w:fill="auto"/>
            <w:noWrap/>
            <w:vAlign w:val="bottom"/>
            <w:hideMark/>
          </w:tcPr>
          <w:p w14:paraId="0A1E346D" w14:textId="77777777" w:rsidR="00675A3D" w:rsidRPr="007001F1" w:rsidRDefault="00675A3D" w:rsidP="00675A3D">
            <w:pPr>
              <w:jc w:val="center"/>
              <w:rPr>
                <w:color w:val="000000"/>
              </w:rPr>
            </w:pPr>
            <w:r w:rsidRPr="007001F1">
              <w:rPr>
                <w:color w:val="000000"/>
                <w:sz w:val="22"/>
                <w:szCs w:val="22"/>
              </w:rPr>
              <w:t> </w:t>
            </w:r>
          </w:p>
        </w:tc>
      </w:tr>
      <w:tr w:rsidR="00675A3D" w:rsidRPr="007001F1" w14:paraId="0313DF27" w14:textId="77777777" w:rsidTr="007261E4">
        <w:trPr>
          <w:trHeight w:val="300"/>
        </w:trPr>
        <w:tc>
          <w:tcPr>
            <w:tcW w:w="3559" w:type="dxa"/>
            <w:gridSpan w:val="2"/>
            <w:shd w:val="clear" w:color="000000" w:fill="FFFFFF"/>
            <w:vAlign w:val="center"/>
            <w:hideMark/>
          </w:tcPr>
          <w:p w14:paraId="5062A8AC" w14:textId="77777777"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14:paraId="73EDC10C" w14:textId="77777777" w:rsidR="00675A3D" w:rsidRPr="007001F1" w:rsidRDefault="00675A3D" w:rsidP="00675A3D">
            <w:pPr>
              <w:rPr>
                <w:color w:val="000000"/>
              </w:rPr>
            </w:pPr>
            <w:r w:rsidRPr="007001F1">
              <w:rPr>
                <w:color w:val="000000"/>
                <w:sz w:val="22"/>
                <w:szCs w:val="22"/>
              </w:rPr>
              <w:t> </w:t>
            </w:r>
          </w:p>
        </w:tc>
      </w:tr>
      <w:tr w:rsidR="00675A3D" w:rsidRPr="007001F1" w14:paraId="6B49D63B" w14:textId="77777777" w:rsidTr="007261E4">
        <w:trPr>
          <w:trHeight w:val="300"/>
        </w:trPr>
        <w:tc>
          <w:tcPr>
            <w:tcW w:w="3559" w:type="dxa"/>
            <w:gridSpan w:val="2"/>
            <w:shd w:val="clear" w:color="000000" w:fill="FFFFFF"/>
            <w:vAlign w:val="center"/>
            <w:hideMark/>
          </w:tcPr>
          <w:p w14:paraId="2C647CF6" w14:textId="77777777"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14:paraId="261AC023" w14:textId="77777777" w:rsidR="00675A3D" w:rsidRPr="007001F1" w:rsidRDefault="00675A3D" w:rsidP="00675A3D">
            <w:pPr>
              <w:rPr>
                <w:color w:val="000000"/>
              </w:rPr>
            </w:pPr>
            <w:r w:rsidRPr="007001F1">
              <w:rPr>
                <w:color w:val="000000"/>
                <w:sz w:val="22"/>
                <w:szCs w:val="22"/>
              </w:rPr>
              <w:t> </w:t>
            </w:r>
          </w:p>
        </w:tc>
      </w:tr>
      <w:tr w:rsidR="00675A3D" w:rsidRPr="007001F1" w14:paraId="5E9C8FF5" w14:textId="77777777" w:rsidTr="007261E4">
        <w:trPr>
          <w:trHeight w:val="300"/>
        </w:trPr>
        <w:tc>
          <w:tcPr>
            <w:tcW w:w="3559" w:type="dxa"/>
            <w:gridSpan w:val="2"/>
            <w:shd w:val="clear" w:color="000000" w:fill="FFFFFF"/>
            <w:vAlign w:val="center"/>
            <w:hideMark/>
          </w:tcPr>
          <w:p w14:paraId="0AAC7545"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151B97D5" w14:textId="77777777" w:rsidR="00675A3D" w:rsidRPr="007001F1" w:rsidRDefault="00675A3D" w:rsidP="00675A3D">
            <w:pPr>
              <w:rPr>
                <w:color w:val="000000"/>
              </w:rPr>
            </w:pPr>
            <w:r w:rsidRPr="007001F1">
              <w:rPr>
                <w:color w:val="000000"/>
                <w:sz w:val="22"/>
                <w:szCs w:val="22"/>
              </w:rPr>
              <w:t> </w:t>
            </w:r>
          </w:p>
        </w:tc>
      </w:tr>
    </w:tbl>
    <w:p w14:paraId="374B9215" w14:textId="77777777" w:rsidR="004602AE" w:rsidRPr="007001F1" w:rsidRDefault="004602AE"/>
    <w:p w14:paraId="692FEE91" w14:textId="77777777"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27531559" w14:textId="77777777" w:rsidTr="002D20F9">
        <w:trPr>
          <w:trHeight w:val="645"/>
        </w:trPr>
        <w:tc>
          <w:tcPr>
            <w:tcW w:w="9087" w:type="dxa"/>
            <w:gridSpan w:val="7"/>
            <w:shd w:val="clear" w:color="000000" w:fill="60497A"/>
            <w:vAlign w:val="center"/>
            <w:hideMark/>
          </w:tcPr>
          <w:p w14:paraId="6EE020B1" w14:textId="77777777"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11"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511"/>
          </w:p>
        </w:tc>
      </w:tr>
      <w:tr w:rsidR="004602AE" w:rsidRPr="007001F1" w14:paraId="33D30BF1" w14:textId="77777777" w:rsidTr="002D20F9">
        <w:trPr>
          <w:trHeight w:val="330"/>
        </w:trPr>
        <w:tc>
          <w:tcPr>
            <w:tcW w:w="9087" w:type="dxa"/>
            <w:gridSpan w:val="7"/>
            <w:shd w:val="clear" w:color="auto" w:fill="auto"/>
            <w:vAlign w:val="center"/>
            <w:hideMark/>
          </w:tcPr>
          <w:p w14:paraId="3966B24D" w14:textId="77777777"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14:paraId="0C132B99" w14:textId="77777777" w:rsidTr="002D20F9">
        <w:trPr>
          <w:trHeight w:val="300"/>
        </w:trPr>
        <w:tc>
          <w:tcPr>
            <w:tcW w:w="3559" w:type="dxa"/>
            <w:gridSpan w:val="2"/>
            <w:shd w:val="clear" w:color="auto" w:fill="auto"/>
            <w:vAlign w:val="center"/>
            <w:hideMark/>
          </w:tcPr>
          <w:p w14:paraId="427DD978" w14:textId="77777777"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710C9DEB" w14:textId="77777777" w:rsidR="004602AE" w:rsidRPr="007001F1" w:rsidRDefault="004602AE" w:rsidP="00C1211A">
            <w:pPr>
              <w:rPr>
                <w:color w:val="000000"/>
              </w:rPr>
            </w:pPr>
            <w:r w:rsidRPr="007001F1">
              <w:rPr>
                <w:color w:val="000000"/>
                <w:sz w:val="22"/>
                <w:szCs w:val="22"/>
              </w:rPr>
              <w:t> </w:t>
            </w:r>
          </w:p>
        </w:tc>
      </w:tr>
      <w:tr w:rsidR="004602AE" w:rsidRPr="007001F1" w14:paraId="0CF80797" w14:textId="77777777" w:rsidTr="002D20F9">
        <w:trPr>
          <w:trHeight w:val="660"/>
        </w:trPr>
        <w:tc>
          <w:tcPr>
            <w:tcW w:w="3559" w:type="dxa"/>
            <w:gridSpan w:val="2"/>
            <w:shd w:val="clear" w:color="auto" w:fill="auto"/>
            <w:vAlign w:val="center"/>
            <w:hideMark/>
          </w:tcPr>
          <w:p w14:paraId="567C3D5C" w14:textId="77777777"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74AD5C6" w14:textId="77777777" w:rsidR="004602AE" w:rsidRPr="007001F1" w:rsidRDefault="004602AE" w:rsidP="00C1211A">
            <w:pPr>
              <w:rPr>
                <w:color w:val="000000"/>
              </w:rPr>
            </w:pPr>
            <w:r w:rsidRPr="007001F1">
              <w:rPr>
                <w:color w:val="000000"/>
                <w:sz w:val="22"/>
                <w:szCs w:val="22"/>
              </w:rPr>
              <w:t> </w:t>
            </w:r>
          </w:p>
        </w:tc>
      </w:tr>
      <w:tr w:rsidR="004602AE" w:rsidRPr="007001F1" w14:paraId="3C4F3A88" w14:textId="77777777" w:rsidTr="002D20F9">
        <w:trPr>
          <w:trHeight w:val="330"/>
        </w:trPr>
        <w:tc>
          <w:tcPr>
            <w:tcW w:w="9087" w:type="dxa"/>
            <w:gridSpan w:val="7"/>
            <w:shd w:val="clear" w:color="auto" w:fill="auto"/>
            <w:vAlign w:val="center"/>
            <w:hideMark/>
          </w:tcPr>
          <w:p w14:paraId="2247ECAC" w14:textId="77777777"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14:paraId="30D295C6" w14:textId="77777777" w:rsidTr="002D20F9">
        <w:trPr>
          <w:trHeight w:val="330"/>
        </w:trPr>
        <w:tc>
          <w:tcPr>
            <w:tcW w:w="3559" w:type="dxa"/>
            <w:gridSpan w:val="2"/>
            <w:shd w:val="clear" w:color="auto" w:fill="auto"/>
            <w:vAlign w:val="center"/>
            <w:hideMark/>
          </w:tcPr>
          <w:p w14:paraId="46854826" w14:textId="77777777"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22DC45B" w14:textId="77777777" w:rsidR="004602AE" w:rsidRPr="007001F1" w:rsidRDefault="004602AE" w:rsidP="00C1211A">
            <w:pPr>
              <w:rPr>
                <w:color w:val="000000"/>
              </w:rPr>
            </w:pPr>
            <w:r w:rsidRPr="007001F1">
              <w:rPr>
                <w:color w:val="000000"/>
                <w:sz w:val="22"/>
                <w:szCs w:val="22"/>
              </w:rPr>
              <w:t> </w:t>
            </w:r>
          </w:p>
        </w:tc>
      </w:tr>
      <w:tr w:rsidR="004602AE" w:rsidRPr="007001F1" w14:paraId="53996EFD" w14:textId="77777777" w:rsidTr="002D20F9">
        <w:trPr>
          <w:trHeight w:val="300"/>
        </w:trPr>
        <w:tc>
          <w:tcPr>
            <w:tcW w:w="3559" w:type="dxa"/>
            <w:gridSpan w:val="2"/>
            <w:shd w:val="clear" w:color="auto" w:fill="auto"/>
            <w:vAlign w:val="center"/>
            <w:hideMark/>
          </w:tcPr>
          <w:p w14:paraId="19C8A80C" w14:textId="77777777"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41E39A0B" w14:textId="77777777" w:rsidR="004602AE" w:rsidRPr="007001F1" w:rsidRDefault="004602AE" w:rsidP="00C1211A">
            <w:pPr>
              <w:rPr>
                <w:color w:val="000000"/>
              </w:rPr>
            </w:pPr>
            <w:r w:rsidRPr="007001F1">
              <w:rPr>
                <w:color w:val="000000"/>
                <w:sz w:val="22"/>
                <w:szCs w:val="22"/>
              </w:rPr>
              <w:t> </w:t>
            </w:r>
          </w:p>
        </w:tc>
      </w:tr>
      <w:tr w:rsidR="004602AE" w:rsidRPr="007001F1" w14:paraId="3729BD13" w14:textId="77777777" w:rsidTr="002D20F9">
        <w:trPr>
          <w:trHeight w:val="300"/>
        </w:trPr>
        <w:tc>
          <w:tcPr>
            <w:tcW w:w="3559" w:type="dxa"/>
            <w:gridSpan w:val="2"/>
            <w:shd w:val="clear" w:color="auto" w:fill="auto"/>
            <w:vAlign w:val="center"/>
            <w:hideMark/>
          </w:tcPr>
          <w:p w14:paraId="4043B554" w14:textId="77777777"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090340E" w14:textId="77777777" w:rsidR="004602AE" w:rsidRPr="007001F1" w:rsidRDefault="004602AE" w:rsidP="00C1211A">
            <w:pPr>
              <w:rPr>
                <w:color w:val="000000"/>
              </w:rPr>
            </w:pPr>
            <w:r w:rsidRPr="007001F1">
              <w:rPr>
                <w:color w:val="000000"/>
                <w:sz w:val="22"/>
                <w:szCs w:val="22"/>
              </w:rPr>
              <w:t> </w:t>
            </w:r>
          </w:p>
        </w:tc>
      </w:tr>
      <w:tr w:rsidR="004602AE" w:rsidRPr="007001F1" w14:paraId="6B1E4C7C" w14:textId="77777777" w:rsidTr="002D20F9">
        <w:trPr>
          <w:trHeight w:val="300"/>
        </w:trPr>
        <w:tc>
          <w:tcPr>
            <w:tcW w:w="3559" w:type="dxa"/>
            <w:gridSpan w:val="2"/>
            <w:shd w:val="clear" w:color="auto" w:fill="auto"/>
            <w:vAlign w:val="center"/>
            <w:hideMark/>
          </w:tcPr>
          <w:p w14:paraId="57476063" w14:textId="77777777"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8499D24" w14:textId="77777777" w:rsidR="004602AE" w:rsidRPr="007001F1" w:rsidRDefault="004602AE" w:rsidP="00C1211A">
            <w:pPr>
              <w:rPr>
                <w:color w:val="000000"/>
              </w:rPr>
            </w:pPr>
            <w:r w:rsidRPr="007001F1">
              <w:rPr>
                <w:color w:val="000000"/>
                <w:sz w:val="22"/>
                <w:szCs w:val="22"/>
              </w:rPr>
              <w:t> </w:t>
            </w:r>
          </w:p>
        </w:tc>
      </w:tr>
      <w:tr w:rsidR="004602AE" w:rsidRPr="007001F1" w14:paraId="51CFBECA" w14:textId="77777777" w:rsidTr="002D20F9">
        <w:trPr>
          <w:trHeight w:val="330"/>
        </w:trPr>
        <w:tc>
          <w:tcPr>
            <w:tcW w:w="9087" w:type="dxa"/>
            <w:gridSpan w:val="7"/>
            <w:shd w:val="clear" w:color="auto" w:fill="auto"/>
            <w:vAlign w:val="center"/>
            <w:hideMark/>
          </w:tcPr>
          <w:p w14:paraId="04692C28" w14:textId="77777777"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14:paraId="15995F10" w14:textId="77777777" w:rsidTr="002D20F9">
        <w:trPr>
          <w:trHeight w:val="300"/>
        </w:trPr>
        <w:tc>
          <w:tcPr>
            <w:tcW w:w="3559" w:type="dxa"/>
            <w:gridSpan w:val="2"/>
            <w:shd w:val="clear" w:color="auto" w:fill="auto"/>
            <w:vAlign w:val="center"/>
            <w:hideMark/>
          </w:tcPr>
          <w:p w14:paraId="29D7376E" w14:textId="77777777"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764DF4" w14:textId="77777777" w:rsidR="004602AE" w:rsidRPr="007001F1" w:rsidRDefault="004602AE" w:rsidP="00C1211A">
            <w:pPr>
              <w:rPr>
                <w:color w:val="000000"/>
              </w:rPr>
            </w:pPr>
            <w:r w:rsidRPr="007001F1">
              <w:rPr>
                <w:color w:val="000000"/>
                <w:sz w:val="22"/>
                <w:szCs w:val="22"/>
              </w:rPr>
              <w:t>Nadlimitná zákazka</w:t>
            </w:r>
          </w:p>
        </w:tc>
      </w:tr>
      <w:tr w:rsidR="004602AE" w:rsidRPr="007001F1" w14:paraId="17AEC90B" w14:textId="77777777" w:rsidTr="002D20F9">
        <w:trPr>
          <w:trHeight w:val="300"/>
        </w:trPr>
        <w:tc>
          <w:tcPr>
            <w:tcW w:w="3559" w:type="dxa"/>
            <w:gridSpan w:val="2"/>
            <w:shd w:val="clear" w:color="auto" w:fill="auto"/>
            <w:vAlign w:val="center"/>
            <w:hideMark/>
          </w:tcPr>
          <w:p w14:paraId="37E09EFD" w14:textId="77777777"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F400FE6" w14:textId="77777777" w:rsidR="004602AE" w:rsidRPr="007001F1" w:rsidRDefault="004602AE" w:rsidP="00C1211A">
            <w:pPr>
              <w:rPr>
                <w:color w:val="000000"/>
              </w:rPr>
            </w:pPr>
            <w:r w:rsidRPr="007001F1">
              <w:rPr>
                <w:color w:val="000000"/>
                <w:sz w:val="22"/>
                <w:szCs w:val="22"/>
              </w:rPr>
              <w:t>Rokovacie konanie so zverejnením (§ 70 ZVO)</w:t>
            </w:r>
          </w:p>
        </w:tc>
      </w:tr>
      <w:tr w:rsidR="004602AE" w:rsidRPr="007001F1" w14:paraId="3DC06625" w14:textId="77777777" w:rsidTr="002D20F9">
        <w:trPr>
          <w:trHeight w:val="300"/>
        </w:trPr>
        <w:tc>
          <w:tcPr>
            <w:tcW w:w="3559" w:type="dxa"/>
            <w:gridSpan w:val="2"/>
            <w:shd w:val="clear" w:color="auto" w:fill="auto"/>
            <w:vAlign w:val="center"/>
            <w:hideMark/>
          </w:tcPr>
          <w:p w14:paraId="27636059" w14:textId="77777777"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73F666" w14:textId="77777777" w:rsidR="004602AE" w:rsidRPr="007001F1" w:rsidRDefault="004602AE" w:rsidP="00C1211A">
            <w:pPr>
              <w:rPr>
                <w:color w:val="000000"/>
              </w:rPr>
            </w:pPr>
          </w:p>
        </w:tc>
      </w:tr>
      <w:tr w:rsidR="004D0B9F" w:rsidRPr="007001F1" w14:paraId="4EF5CFAF" w14:textId="77777777" w:rsidTr="002D20F9">
        <w:trPr>
          <w:trHeight w:val="300"/>
        </w:trPr>
        <w:tc>
          <w:tcPr>
            <w:tcW w:w="3559" w:type="dxa"/>
            <w:gridSpan w:val="2"/>
            <w:shd w:val="clear" w:color="auto" w:fill="auto"/>
            <w:vAlign w:val="center"/>
          </w:tcPr>
          <w:p w14:paraId="191B7109"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CCC26B5" w14:textId="77777777" w:rsidR="004D0B9F" w:rsidRPr="007001F1" w:rsidRDefault="004D0B9F" w:rsidP="00C1211A">
            <w:pPr>
              <w:rPr>
                <w:color w:val="000000"/>
              </w:rPr>
            </w:pPr>
          </w:p>
        </w:tc>
      </w:tr>
      <w:tr w:rsidR="004602AE" w:rsidRPr="007001F1" w14:paraId="6B62B777" w14:textId="77777777" w:rsidTr="002D20F9">
        <w:trPr>
          <w:trHeight w:val="300"/>
        </w:trPr>
        <w:tc>
          <w:tcPr>
            <w:tcW w:w="3559" w:type="dxa"/>
            <w:gridSpan w:val="2"/>
            <w:shd w:val="clear" w:color="auto" w:fill="auto"/>
            <w:vAlign w:val="center"/>
            <w:hideMark/>
          </w:tcPr>
          <w:p w14:paraId="472D55EC" w14:textId="77777777"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31462769" w14:textId="77777777"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14:paraId="52BAF6A4" w14:textId="77777777" w:rsidTr="002D20F9">
        <w:trPr>
          <w:trHeight w:val="300"/>
        </w:trPr>
        <w:tc>
          <w:tcPr>
            <w:tcW w:w="3559" w:type="dxa"/>
            <w:gridSpan w:val="2"/>
            <w:shd w:val="clear" w:color="auto" w:fill="auto"/>
            <w:vAlign w:val="center"/>
            <w:hideMark/>
          </w:tcPr>
          <w:p w14:paraId="452545A5" w14:textId="77777777"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41ED96B2" w14:textId="77777777" w:rsidR="004602AE" w:rsidRPr="007001F1" w:rsidRDefault="004602AE" w:rsidP="00C1211A">
            <w:pPr>
              <w:rPr>
                <w:color w:val="000000"/>
              </w:rPr>
            </w:pPr>
            <w:r w:rsidRPr="007001F1">
              <w:rPr>
                <w:color w:val="000000"/>
                <w:sz w:val="22"/>
                <w:szCs w:val="22"/>
              </w:rPr>
              <w:t> </w:t>
            </w:r>
          </w:p>
        </w:tc>
      </w:tr>
      <w:tr w:rsidR="004602AE" w:rsidRPr="007001F1" w14:paraId="6F86249B" w14:textId="77777777" w:rsidTr="002D20F9">
        <w:trPr>
          <w:trHeight w:val="300"/>
        </w:trPr>
        <w:tc>
          <w:tcPr>
            <w:tcW w:w="3559" w:type="dxa"/>
            <w:gridSpan w:val="2"/>
            <w:shd w:val="clear" w:color="auto" w:fill="auto"/>
            <w:vAlign w:val="center"/>
            <w:hideMark/>
          </w:tcPr>
          <w:p w14:paraId="6994D275" w14:textId="77777777"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0D5ACD64" w14:textId="77777777" w:rsidR="004602AE" w:rsidRPr="007001F1" w:rsidRDefault="004602AE" w:rsidP="00C1211A">
            <w:pPr>
              <w:rPr>
                <w:color w:val="000000"/>
              </w:rPr>
            </w:pPr>
            <w:r w:rsidRPr="007001F1">
              <w:rPr>
                <w:color w:val="000000"/>
                <w:sz w:val="22"/>
                <w:szCs w:val="22"/>
              </w:rPr>
              <w:t> </w:t>
            </w:r>
          </w:p>
        </w:tc>
      </w:tr>
      <w:tr w:rsidR="004602AE" w:rsidRPr="007001F1" w14:paraId="64CB2C02" w14:textId="77777777" w:rsidTr="002D20F9">
        <w:trPr>
          <w:trHeight w:val="300"/>
        </w:trPr>
        <w:tc>
          <w:tcPr>
            <w:tcW w:w="3559" w:type="dxa"/>
            <w:gridSpan w:val="2"/>
            <w:shd w:val="clear" w:color="auto" w:fill="auto"/>
            <w:vAlign w:val="center"/>
            <w:hideMark/>
          </w:tcPr>
          <w:p w14:paraId="08373FC1" w14:textId="77777777"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A9582E3" w14:textId="77777777" w:rsidR="004602AE" w:rsidRPr="007001F1" w:rsidRDefault="004602AE" w:rsidP="00C1211A">
            <w:pPr>
              <w:rPr>
                <w:color w:val="000000"/>
              </w:rPr>
            </w:pPr>
            <w:r w:rsidRPr="007001F1">
              <w:rPr>
                <w:color w:val="000000"/>
                <w:sz w:val="22"/>
                <w:szCs w:val="22"/>
              </w:rPr>
              <w:t> </w:t>
            </w:r>
          </w:p>
        </w:tc>
      </w:tr>
      <w:tr w:rsidR="00A94CA8" w:rsidRPr="007001F1" w14:paraId="0CD20A74" w14:textId="77777777" w:rsidTr="002D20F9">
        <w:trPr>
          <w:trHeight w:val="300"/>
        </w:trPr>
        <w:tc>
          <w:tcPr>
            <w:tcW w:w="3559" w:type="dxa"/>
            <w:gridSpan w:val="2"/>
            <w:shd w:val="clear" w:color="auto" w:fill="auto"/>
          </w:tcPr>
          <w:p w14:paraId="616437FE" w14:textId="77777777"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14:paraId="5CC5015C" w14:textId="77777777" w:rsidR="00A94CA8" w:rsidRPr="007001F1" w:rsidRDefault="00A94CA8" w:rsidP="00A94CA8">
            <w:pPr>
              <w:rPr>
                <w:color w:val="000000"/>
              </w:rPr>
            </w:pPr>
          </w:p>
        </w:tc>
      </w:tr>
      <w:tr w:rsidR="004602AE" w:rsidRPr="007001F1" w14:paraId="423F308F" w14:textId="77777777" w:rsidTr="002D20F9">
        <w:trPr>
          <w:trHeight w:val="300"/>
        </w:trPr>
        <w:tc>
          <w:tcPr>
            <w:tcW w:w="3559" w:type="dxa"/>
            <w:gridSpan w:val="2"/>
            <w:shd w:val="clear" w:color="auto" w:fill="auto"/>
            <w:vAlign w:val="center"/>
            <w:hideMark/>
          </w:tcPr>
          <w:p w14:paraId="70E7CA6C" w14:textId="77777777"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074D799D" w14:textId="77777777" w:rsidR="004602AE" w:rsidRPr="007001F1" w:rsidRDefault="004602AE" w:rsidP="00C1211A">
            <w:pPr>
              <w:rPr>
                <w:color w:val="000000"/>
              </w:rPr>
            </w:pPr>
            <w:r w:rsidRPr="007001F1">
              <w:rPr>
                <w:color w:val="000000"/>
                <w:sz w:val="22"/>
                <w:szCs w:val="22"/>
              </w:rPr>
              <w:t> </w:t>
            </w:r>
          </w:p>
        </w:tc>
      </w:tr>
      <w:tr w:rsidR="004602AE" w:rsidRPr="007001F1" w14:paraId="79ACE3FF" w14:textId="77777777" w:rsidTr="002D20F9">
        <w:trPr>
          <w:trHeight w:val="300"/>
        </w:trPr>
        <w:tc>
          <w:tcPr>
            <w:tcW w:w="3559" w:type="dxa"/>
            <w:gridSpan w:val="2"/>
            <w:shd w:val="clear" w:color="auto" w:fill="auto"/>
            <w:vAlign w:val="center"/>
            <w:hideMark/>
          </w:tcPr>
          <w:p w14:paraId="0D36C474" w14:textId="77777777"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91B5C34" w14:textId="77777777" w:rsidR="004602AE" w:rsidRPr="007001F1" w:rsidRDefault="004602AE" w:rsidP="00C1211A">
            <w:pPr>
              <w:rPr>
                <w:color w:val="000000"/>
              </w:rPr>
            </w:pPr>
            <w:r w:rsidRPr="007001F1">
              <w:rPr>
                <w:color w:val="000000"/>
                <w:sz w:val="22"/>
                <w:szCs w:val="22"/>
              </w:rPr>
              <w:t> </w:t>
            </w:r>
          </w:p>
        </w:tc>
      </w:tr>
      <w:tr w:rsidR="004602AE" w:rsidRPr="007001F1" w14:paraId="48CD7E25" w14:textId="77777777" w:rsidTr="002D20F9">
        <w:trPr>
          <w:trHeight w:val="300"/>
        </w:trPr>
        <w:tc>
          <w:tcPr>
            <w:tcW w:w="3559" w:type="dxa"/>
            <w:gridSpan w:val="2"/>
            <w:shd w:val="clear" w:color="auto" w:fill="auto"/>
            <w:vAlign w:val="center"/>
            <w:hideMark/>
          </w:tcPr>
          <w:p w14:paraId="78B394CF" w14:textId="77777777"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C60CE0D" w14:textId="77777777" w:rsidR="004602AE" w:rsidRPr="007001F1" w:rsidRDefault="004602AE" w:rsidP="00C1211A">
            <w:pPr>
              <w:rPr>
                <w:color w:val="000000"/>
              </w:rPr>
            </w:pPr>
            <w:r w:rsidRPr="007001F1">
              <w:rPr>
                <w:color w:val="000000"/>
                <w:sz w:val="22"/>
                <w:szCs w:val="22"/>
              </w:rPr>
              <w:t> </w:t>
            </w:r>
          </w:p>
        </w:tc>
      </w:tr>
      <w:tr w:rsidR="004602AE" w:rsidRPr="007001F1" w14:paraId="6301A5DE" w14:textId="77777777" w:rsidTr="002D20F9">
        <w:trPr>
          <w:trHeight w:val="300"/>
        </w:trPr>
        <w:tc>
          <w:tcPr>
            <w:tcW w:w="3559" w:type="dxa"/>
            <w:gridSpan w:val="2"/>
            <w:shd w:val="clear" w:color="auto" w:fill="auto"/>
            <w:vAlign w:val="center"/>
            <w:hideMark/>
          </w:tcPr>
          <w:p w14:paraId="0E6D3ED7" w14:textId="77777777"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107914" w14:textId="77777777" w:rsidR="004602AE" w:rsidRPr="007001F1" w:rsidRDefault="004602AE" w:rsidP="00C1211A">
            <w:pPr>
              <w:rPr>
                <w:color w:val="000000"/>
              </w:rPr>
            </w:pPr>
            <w:r w:rsidRPr="007001F1">
              <w:rPr>
                <w:color w:val="000000"/>
                <w:sz w:val="22"/>
                <w:szCs w:val="22"/>
              </w:rPr>
              <w:t> </w:t>
            </w:r>
          </w:p>
        </w:tc>
      </w:tr>
      <w:tr w:rsidR="004602AE" w:rsidRPr="007001F1" w14:paraId="67681D3D" w14:textId="77777777" w:rsidTr="002D20F9">
        <w:trPr>
          <w:trHeight w:val="300"/>
        </w:trPr>
        <w:tc>
          <w:tcPr>
            <w:tcW w:w="3559" w:type="dxa"/>
            <w:gridSpan w:val="2"/>
            <w:shd w:val="clear" w:color="auto" w:fill="auto"/>
            <w:vAlign w:val="center"/>
            <w:hideMark/>
          </w:tcPr>
          <w:p w14:paraId="514518ED" w14:textId="77777777"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62DA2FC9" w14:textId="77777777" w:rsidR="004602AE" w:rsidRPr="007001F1" w:rsidRDefault="004602AE" w:rsidP="00C1211A">
            <w:pPr>
              <w:rPr>
                <w:color w:val="000000"/>
              </w:rPr>
            </w:pPr>
            <w:r w:rsidRPr="007001F1">
              <w:rPr>
                <w:color w:val="000000"/>
                <w:sz w:val="22"/>
                <w:szCs w:val="22"/>
              </w:rPr>
              <w:t> </w:t>
            </w:r>
          </w:p>
        </w:tc>
      </w:tr>
      <w:tr w:rsidR="004602AE" w:rsidRPr="007001F1" w14:paraId="215C805B" w14:textId="77777777" w:rsidTr="002D20F9">
        <w:trPr>
          <w:trHeight w:val="315"/>
        </w:trPr>
        <w:tc>
          <w:tcPr>
            <w:tcW w:w="582" w:type="dxa"/>
            <w:shd w:val="clear" w:color="000000" w:fill="60497A"/>
            <w:vAlign w:val="center"/>
            <w:hideMark/>
          </w:tcPr>
          <w:p w14:paraId="2036AA98" w14:textId="77777777"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C3B3F3D" w14:textId="77777777"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F605F1" w14:textId="77777777"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4EAEE9" w14:textId="77777777"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099921F9" w14:textId="77777777"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2B914B7" w14:textId="77777777" w:rsidR="004602AE" w:rsidRPr="007001F1" w:rsidRDefault="004602AE" w:rsidP="00C1211A">
            <w:pPr>
              <w:jc w:val="center"/>
              <w:rPr>
                <w:b/>
                <w:bCs/>
                <w:color w:val="FFFFFF"/>
              </w:rPr>
            </w:pPr>
            <w:r w:rsidRPr="007001F1">
              <w:rPr>
                <w:b/>
                <w:bCs/>
                <w:color w:val="FFFFFF"/>
                <w:sz w:val="22"/>
                <w:szCs w:val="22"/>
              </w:rPr>
              <w:t>Poznámka</w:t>
            </w:r>
          </w:p>
        </w:tc>
      </w:tr>
      <w:tr w:rsidR="00973492" w:rsidRPr="007001F1" w14:paraId="4D9ED14A" w14:textId="77777777" w:rsidTr="002D20F9">
        <w:trPr>
          <w:trHeight w:val="344"/>
        </w:trPr>
        <w:tc>
          <w:tcPr>
            <w:tcW w:w="582" w:type="dxa"/>
            <w:vMerge w:val="restart"/>
            <w:shd w:val="clear" w:color="auto" w:fill="auto"/>
            <w:noWrap/>
            <w:vAlign w:val="center"/>
            <w:hideMark/>
          </w:tcPr>
          <w:p w14:paraId="74B4EEA9" w14:textId="77777777"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5C34ADCC" w14:textId="77777777"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6BFC543B"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4A385591"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6E3778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71573" w14:textId="77777777" w:rsidR="00973492" w:rsidRPr="007001F1" w:rsidRDefault="00973492" w:rsidP="00C1211A">
            <w:pPr>
              <w:jc w:val="center"/>
              <w:rPr>
                <w:color w:val="000000"/>
              </w:rPr>
            </w:pPr>
            <w:r w:rsidRPr="007001F1">
              <w:rPr>
                <w:color w:val="000000"/>
                <w:sz w:val="22"/>
                <w:szCs w:val="22"/>
              </w:rPr>
              <w:t> </w:t>
            </w:r>
          </w:p>
        </w:tc>
      </w:tr>
      <w:tr w:rsidR="00973492" w:rsidRPr="007001F1" w14:paraId="311C62FE" w14:textId="77777777" w:rsidTr="002D20F9">
        <w:trPr>
          <w:trHeight w:val="757"/>
        </w:trPr>
        <w:tc>
          <w:tcPr>
            <w:tcW w:w="582" w:type="dxa"/>
            <w:vMerge/>
            <w:shd w:val="clear" w:color="auto" w:fill="auto"/>
            <w:noWrap/>
            <w:vAlign w:val="center"/>
          </w:tcPr>
          <w:p w14:paraId="60CFEF07" w14:textId="77777777" w:rsidR="00973492" w:rsidRPr="007001F1" w:rsidRDefault="00973492" w:rsidP="00C1211A">
            <w:pPr>
              <w:jc w:val="center"/>
              <w:rPr>
                <w:color w:val="000000"/>
              </w:rPr>
            </w:pPr>
          </w:p>
        </w:tc>
        <w:tc>
          <w:tcPr>
            <w:tcW w:w="4820" w:type="dxa"/>
            <w:gridSpan w:val="2"/>
            <w:shd w:val="clear" w:color="auto" w:fill="auto"/>
            <w:vAlign w:val="center"/>
          </w:tcPr>
          <w:p w14:paraId="2411D602" w14:textId="77777777"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5B4BC4DF" w14:textId="77777777" w:rsidR="00973492" w:rsidRPr="007001F1" w:rsidRDefault="00973492" w:rsidP="00C1211A">
            <w:pPr>
              <w:jc w:val="center"/>
              <w:rPr>
                <w:color w:val="000000"/>
              </w:rPr>
            </w:pPr>
          </w:p>
        </w:tc>
        <w:tc>
          <w:tcPr>
            <w:tcW w:w="567" w:type="dxa"/>
            <w:shd w:val="clear" w:color="auto" w:fill="auto"/>
            <w:vAlign w:val="center"/>
          </w:tcPr>
          <w:p w14:paraId="04CC770E" w14:textId="77777777" w:rsidR="00973492" w:rsidRPr="007001F1" w:rsidRDefault="00973492" w:rsidP="00C1211A">
            <w:pPr>
              <w:jc w:val="center"/>
              <w:rPr>
                <w:color w:val="000000"/>
              </w:rPr>
            </w:pPr>
          </w:p>
        </w:tc>
        <w:tc>
          <w:tcPr>
            <w:tcW w:w="776" w:type="dxa"/>
            <w:shd w:val="clear" w:color="auto" w:fill="auto"/>
            <w:vAlign w:val="center"/>
          </w:tcPr>
          <w:p w14:paraId="330017F9" w14:textId="77777777" w:rsidR="00973492" w:rsidRPr="007001F1" w:rsidRDefault="00973492" w:rsidP="00C1211A">
            <w:pPr>
              <w:jc w:val="center"/>
              <w:rPr>
                <w:color w:val="000000"/>
              </w:rPr>
            </w:pPr>
          </w:p>
        </w:tc>
        <w:tc>
          <w:tcPr>
            <w:tcW w:w="1775" w:type="dxa"/>
            <w:shd w:val="clear" w:color="auto" w:fill="auto"/>
            <w:vAlign w:val="center"/>
          </w:tcPr>
          <w:p w14:paraId="25A474AA" w14:textId="77777777" w:rsidR="00973492" w:rsidRPr="007001F1" w:rsidRDefault="00973492" w:rsidP="00C1211A">
            <w:pPr>
              <w:jc w:val="center"/>
              <w:rPr>
                <w:color w:val="000000"/>
              </w:rPr>
            </w:pPr>
          </w:p>
        </w:tc>
      </w:tr>
      <w:tr w:rsidR="004602AE" w:rsidRPr="007001F1" w14:paraId="55D7721A" w14:textId="77777777" w:rsidTr="002D20F9">
        <w:trPr>
          <w:trHeight w:val="20"/>
        </w:trPr>
        <w:tc>
          <w:tcPr>
            <w:tcW w:w="582" w:type="dxa"/>
            <w:shd w:val="clear" w:color="auto" w:fill="auto"/>
            <w:noWrap/>
            <w:vAlign w:val="center"/>
            <w:hideMark/>
          </w:tcPr>
          <w:p w14:paraId="290E7DD2" w14:textId="77777777"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2BFDA912" w14:textId="77777777"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D4BF1D4"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5892723"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9AF2A61"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FF99BB5" w14:textId="77777777" w:rsidR="004602AE" w:rsidRPr="007001F1" w:rsidRDefault="004602AE" w:rsidP="00C1211A">
            <w:pPr>
              <w:jc w:val="center"/>
              <w:rPr>
                <w:color w:val="000000"/>
              </w:rPr>
            </w:pPr>
            <w:r w:rsidRPr="007001F1">
              <w:rPr>
                <w:color w:val="000000"/>
                <w:sz w:val="22"/>
                <w:szCs w:val="22"/>
              </w:rPr>
              <w:t> </w:t>
            </w:r>
          </w:p>
        </w:tc>
      </w:tr>
      <w:tr w:rsidR="004602AE" w:rsidRPr="007001F1" w14:paraId="664D51A1" w14:textId="77777777" w:rsidTr="002D20F9">
        <w:trPr>
          <w:trHeight w:val="20"/>
        </w:trPr>
        <w:tc>
          <w:tcPr>
            <w:tcW w:w="582" w:type="dxa"/>
            <w:shd w:val="clear" w:color="auto" w:fill="auto"/>
            <w:noWrap/>
            <w:vAlign w:val="center"/>
            <w:hideMark/>
          </w:tcPr>
          <w:p w14:paraId="45413952" w14:textId="77777777"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7240CB83" w14:textId="77777777"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w:t>
            </w:r>
            <w:r w:rsidR="00EE44E4"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14:paraId="3ACC60CB" w14:textId="77777777"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14:paraId="4DAA1D7E"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23A4B2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1612174" w14:textId="77777777" w:rsidR="004602AE" w:rsidRPr="007001F1" w:rsidRDefault="004602AE" w:rsidP="00C1211A">
            <w:pPr>
              <w:jc w:val="center"/>
              <w:rPr>
                <w:color w:val="000000"/>
              </w:rPr>
            </w:pPr>
            <w:r w:rsidRPr="007001F1">
              <w:rPr>
                <w:color w:val="000000"/>
                <w:sz w:val="22"/>
                <w:szCs w:val="22"/>
              </w:rPr>
              <w:t> </w:t>
            </w:r>
          </w:p>
        </w:tc>
      </w:tr>
      <w:tr w:rsidR="00056008" w:rsidRPr="007001F1" w14:paraId="3A808AB3" w14:textId="77777777" w:rsidTr="002D20F9">
        <w:trPr>
          <w:trHeight w:val="302"/>
        </w:trPr>
        <w:tc>
          <w:tcPr>
            <w:tcW w:w="582" w:type="dxa"/>
            <w:vMerge w:val="restart"/>
            <w:shd w:val="clear" w:color="auto" w:fill="auto"/>
            <w:noWrap/>
            <w:vAlign w:val="center"/>
            <w:hideMark/>
          </w:tcPr>
          <w:p w14:paraId="3F417C4F" w14:textId="77777777" w:rsidR="00056008" w:rsidRPr="007001F1" w:rsidRDefault="00056008" w:rsidP="00C1211A">
            <w:pPr>
              <w:jc w:val="center"/>
              <w:rPr>
                <w:color w:val="000000"/>
              </w:rPr>
            </w:pPr>
            <w:r w:rsidRPr="007001F1">
              <w:rPr>
                <w:color w:val="000000"/>
                <w:sz w:val="22"/>
                <w:szCs w:val="22"/>
              </w:rPr>
              <w:t>4</w:t>
            </w:r>
          </w:p>
        </w:tc>
        <w:tc>
          <w:tcPr>
            <w:tcW w:w="4820" w:type="dxa"/>
            <w:gridSpan w:val="2"/>
            <w:shd w:val="clear" w:color="auto" w:fill="auto"/>
            <w:vAlign w:val="center"/>
            <w:hideMark/>
          </w:tcPr>
          <w:p w14:paraId="4E4AAEFA"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2278337"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60E19904"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49B80598"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3BB7B93" w14:textId="77777777" w:rsidR="00056008" w:rsidRPr="007001F1" w:rsidRDefault="00056008" w:rsidP="00C1211A">
            <w:pPr>
              <w:jc w:val="center"/>
              <w:rPr>
                <w:color w:val="000000"/>
              </w:rPr>
            </w:pPr>
            <w:r w:rsidRPr="007001F1">
              <w:rPr>
                <w:color w:val="000000"/>
                <w:sz w:val="22"/>
                <w:szCs w:val="22"/>
              </w:rPr>
              <w:t> </w:t>
            </w:r>
          </w:p>
        </w:tc>
      </w:tr>
      <w:tr w:rsidR="00056008" w:rsidRPr="007001F1" w14:paraId="3417FF8D" w14:textId="77777777" w:rsidTr="002D20F9">
        <w:trPr>
          <w:trHeight w:val="675"/>
        </w:trPr>
        <w:tc>
          <w:tcPr>
            <w:tcW w:w="582" w:type="dxa"/>
            <w:vMerge/>
            <w:shd w:val="clear" w:color="auto" w:fill="auto"/>
            <w:noWrap/>
            <w:vAlign w:val="center"/>
          </w:tcPr>
          <w:p w14:paraId="7055B5C3" w14:textId="77777777" w:rsidR="00056008" w:rsidRPr="007001F1" w:rsidRDefault="00056008" w:rsidP="00C1211A">
            <w:pPr>
              <w:jc w:val="center"/>
              <w:rPr>
                <w:color w:val="000000"/>
              </w:rPr>
            </w:pPr>
          </w:p>
        </w:tc>
        <w:tc>
          <w:tcPr>
            <w:tcW w:w="4820" w:type="dxa"/>
            <w:gridSpan w:val="2"/>
            <w:shd w:val="clear" w:color="auto" w:fill="auto"/>
            <w:vAlign w:val="center"/>
          </w:tcPr>
          <w:p w14:paraId="232AF7A6"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6B4DE2" w14:textId="77777777" w:rsidR="00056008" w:rsidRPr="007001F1" w:rsidRDefault="00056008" w:rsidP="00C1211A">
            <w:pPr>
              <w:jc w:val="center"/>
              <w:rPr>
                <w:color w:val="000000"/>
              </w:rPr>
            </w:pPr>
          </w:p>
        </w:tc>
        <w:tc>
          <w:tcPr>
            <w:tcW w:w="567" w:type="dxa"/>
            <w:shd w:val="clear" w:color="auto" w:fill="auto"/>
            <w:vAlign w:val="center"/>
          </w:tcPr>
          <w:p w14:paraId="2997A1E2" w14:textId="77777777" w:rsidR="00056008" w:rsidRPr="007001F1" w:rsidRDefault="00056008" w:rsidP="00C1211A">
            <w:pPr>
              <w:jc w:val="center"/>
              <w:rPr>
                <w:color w:val="000000"/>
              </w:rPr>
            </w:pPr>
          </w:p>
        </w:tc>
        <w:tc>
          <w:tcPr>
            <w:tcW w:w="776" w:type="dxa"/>
            <w:shd w:val="clear" w:color="auto" w:fill="auto"/>
            <w:vAlign w:val="center"/>
          </w:tcPr>
          <w:p w14:paraId="392A1938" w14:textId="77777777" w:rsidR="00056008" w:rsidRPr="007001F1" w:rsidRDefault="00056008" w:rsidP="00C1211A">
            <w:pPr>
              <w:jc w:val="center"/>
              <w:rPr>
                <w:color w:val="000000"/>
              </w:rPr>
            </w:pPr>
          </w:p>
        </w:tc>
        <w:tc>
          <w:tcPr>
            <w:tcW w:w="1775" w:type="dxa"/>
            <w:shd w:val="clear" w:color="auto" w:fill="auto"/>
            <w:vAlign w:val="center"/>
          </w:tcPr>
          <w:p w14:paraId="1F164313" w14:textId="77777777" w:rsidR="00056008" w:rsidRPr="007001F1" w:rsidRDefault="00056008" w:rsidP="00C1211A">
            <w:pPr>
              <w:jc w:val="center"/>
              <w:rPr>
                <w:color w:val="000000"/>
              </w:rPr>
            </w:pPr>
          </w:p>
        </w:tc>
      </w:tr>
      <w:tr w:rsidR="00056008" w:rsidRPr="007001F1" w14:paraId="7796BE72" w14:textId="77777777" w:rsidTr="002D20F9">
        <w:trPr>
          <w:trHeight w:val="675"/>
        </w:trPr>
        <w:tc>
          <w:tcPr>
            <w:tcW w:w="582" w:type="dxa"/>
            <w:vMerge/>
            <w:shd w:val="clear" w:color="auto" w:fill="auto"/>
            <w:noWrap/>
            <w:vAlign w:val="center"/>
          </w:tcPr>
          <w:p w14:paraId="17B3A149" w14:textId="77777777" w:rsidR="00056008" w:rsidRPr="007001F1" w:rsidRDefault="00056008" w:rsidP="00C1211A">
            <w:pPr>
              <w:jc w:val="center"/>
              <w:rPr>
                <w:color w:val="000000"/>
              </w:rPr>
            </w:pPr>
          </w:p>
        </w:tc>
        <w:tc>
          <w:tcPr>
            <w:tcW w:w="4820" w:type="dxa"/>
            <w:gridSpan w:val="2"/>
            <w:shd w:val="clear" w:color="auto" w:fill="auto"/>
            <w:vAlign w:val="center"/>
          </w:tcPr>
          <w:p w14:paraId="613F37EC"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15140BC" w14:textId="77777777" w:rsidR="00056008" w:rsidRPr="007001F1" w:rsidRDefault="00056008" w:rsidP="00C1211A">
            <w:pPr>
              <w:jc w:val="center"/>
              <w:rPr>
                <w:color w:val="000000"/>
              </w:rPr>
            </w:pPr>
          </w:p>
        </w:tc>
        <w:tc>
          <w:tcPr>
            <w:tcW w:w="567" w:type="dxa"/>
            <w:shd w:val="clear" w:color="auto" w:fill="auto"/>
            <w:vAlign w:val="center"/>
          </w:tcPr>
          <w:p w14:paraId="352D4AA2" w14:textId="77777777" w:rsidR="00056008" w:rsidRPr="007001F1" w:rsidRDefault="00056008" w:rsidP="00C1211A">
            <w:pPr>
              <w:jc w:val="center"/>
              <w:rPr>
                <w:color w:val="000000"/>
              </w:rPr>
            </w:pPr>
          </w:p>
        </w:tc>
        <w:tc>
          <w:tcPr>
            <w:tcW w:w="776" w:type="dxa"/>
            <w:shd w:val="clear" w:color="auto" w:fill="auto"/>
            <w:vAlign w:val="center"/>
          </w:tcPr>
          <w:p w14:paraId="2594F6A1" w14:textId="77777777" w:rsidR="00056008" w:rsidRPr="007001F1" w:rsidRDefault="00056008" w:rsidP="00C1211A">
            <w:pPr>
              <w:jc w:val="center"/>
              <w:rPr>
                <w:color w:val="000000"/>
              </w:rPr>
            </w:pPr>
          </w:p>
        </w:tc>
        <w:tc>
          <w:tcPr>
            <w:tcW w:w="1775" w:type="dxa"/>
            <w:shd w:val="clear" w:color="auto" w:fill="auto"/>
            <w:vAlign w:val="center"/>
          </w:tcPr>
          <w:p w14:paraId="5EC646CB" w14:textId="77777777" w:rsidR="00056008" w:rsidRPr="007001F1" w:rsidRDefault="00056008" w:rsidP="00C1211A">
            <w:pPr>
              <w:jc w:val="center"/>
              <w:rPr>
                <w:color w:val="000000"/>
              </w:rPr>
            </w:pPr>
          </w:p>
        </w:tc>
      </w:tr>
      <w:tr w:rsidR="00973492" w:rsidRPr="007001F1" w14:paraId="4EA03ED6" w14:textId="77777777" w:rsidTr="002D20F9">
        <w:trPr>
          <w:trHeight w:val="1140"/>
        </w:trPr>
        <w:tc>
          <w:tcPr>
            <w:tcW w:w="582" w:type="dxa"/>
            <w:vMerge w:val="restart"/>
            <w:shd w:val="clear" w:color="auto" w:fill="auto"/>
            <w:noWrap/>
            <w:vAlign w:val="center"/>
            <w:hideMark/>
          </w:tcPr>
          <w:p w14:paraId="6D152069" w14:textId="77777777"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14:paraId="5E8945DE" w14:textId="77777777"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34A3AE0"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61C18C6C"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934FE66"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06FDC" w14:textId="77777777" w:rsidR="00973492" w:rsidRPr="007001F1" w:rsidRDefault="00973492" w:rsidP="00C1211A">
            <w:pPr>
              <w:jc w:val="center"/>
              <w:rPr>
                <w:color w:val="000000"/>
              </w:rPr>
            </w:pPr>
            <w:r w:rsidRPr="007001F1">
              <w:rPr>
                <w:color w:val="000000"/>
                <w:sz w:val="22"/>
                <w:szCs w:val="22"/>
              </w:rPr>
              <w:t> </w:t>
            </w:r>
          </w:p>
        </w:tc>
      </w:tr>
      <w:tr w:rsidR="00973492" w:rsidRPr="007001F1" w14:paraId="68279736" w14:textId="77777777" w:rsidTr="002D20F9">
        <w:trPr>
          <w:trHeight w:val="1140"/>
        </w:trPr>
        <w:tc>
          <w:tcPr>
            <w:tcW w:w="582" w:type="dxa"/>
            <w:vMerge/>
            <w:shd w:val="clear" w:color="auto" w:fill="auto"/>
            <w:noWrap/>
            <w:vAlign w:val="center"/>
          </w:tcPr>
          <w:p w14:paraId="74977181" w14:textId="77777777" w:rsidR="00973492" w:rsidRPr="007001F1" w:rsidRDefault="00973492" w:rsidP="00C1211A">
            <w:pPr>
              <w:jc w:val="center"/>
              <w:rPr>
                <w:color w:val="000000"/>
              </w:rPr>
            </w:pPr>
          </w:p>
        </w:tc>
        <w:tc>
          <w:tcPr>
            <w:tcW w:w="4820" w:type="dxa"/>
            <w:gridSpan w:val="2"/>
            <w:shd w:val="clear" w:color="auto" w:fill="auto"/>
            <w:vAlign w:val="center"/>
          </w:tcPr>
          <w:p w14:paraId="70EA52ED" w14:textId="77777777"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14:paraId="687C520B" w14:textId="77777777" w:rsidR="00973492" w:rsidRPr="007001F1" w:rsidRDefault="00973492" w:rsidP="00C1211A">
            <w:pPr>
              <w:jc w:val="center"/>
              <w:rPr>
                <w:color w:val="000000"/>
              </w:rPr>
            </w:pPr>
          </w:p>
        </w:tc>
        <w:tc>
          <w:tcPr>
            <w:tcW w:w="567" w:type="dxa"/>
            <w:shd w:val="clear" w:color="auto" w:fill="auto"/>
            <w:vAlign w:val="center"/>
          </w:tcPr>
          <w:p w14:paraId="04646B42" w14:textId="77777777" w:rsidR="00973492" w:rsidRPr="007001F1" w:rsidRDefault="00973492" w:rsidP="00C1211A">
            <w:pPr>
              <w:jc w:val="center"/>
              <w:rPr>
                <w:color w:val="000000"/>
              </w:rPr>
            </w:pPr>
          </w:p>
        </w:tc>
        <w:tc>
          <w:tcPr>
            <w:tcW w:w="776" w:type="dxa"/>
            <w:shd w:val="clear" w:color="auto" w:fill="auto"/>
            <w:vAlign w:val="center"/>
          </w:tcPr>
          <w:p w14:paraId="1B736EBD" w14:textId="77777777" w:rsidR="00973492" w:rsidRPr="007001F1" w:rsidRDefault="00973492" w:rsidP="00C1211A">
            <w:pPr>
              <w:jc w:val="center"/>
              <w:rPr>
                <w:color w:val="000000"/>
              </w:rPr>
            </w:pPr>
          </w:p>
        </w:tc>
        <w:tc>
          <w:tcPr>
            <w:tcW w:w="1775" w:type="dxa"/>
            <w:shd w:val="clear" w:color="auto" w:fill="auto"/>
            <w:vAlign w:val="center"/>
          </w:tcPr>
          <w:p w14:paraId="366BFF22" w14:textId="77777777" w:rsidR="00973492" w:rsidRPr="007001F1" w:rsidRDefault="00973492" w:rsidP="00C1211A">
            <w:pPr>
              <w:jc w:val="center"/>
              <w:rPr>
                <w:color w:val="000000"/>
              </w:rPr>
            </w:pPr>
          </w:p>
        </w:tc>
      </w:tr>
      <w:tr w:rsidR="00973492" w:rsidRPr="007001F1" w14:paraId="7860C659" w14:textId="77777777" w:rsidTr="002D20F9">
        <w:trPr>
          <w:trHeight w:val="352"/>
        </w:trPr>
        <w:tc>
          <w:tcPr>
            <w:tcW w:w="582" w:type="dxa"/>
            <w:vMerge w:val="restart"/>
            <w:shd w:val="clear" w:color="auto" w:fill="auto"/>
            <w:noWrap/>
            <w:vAlign w:val="center"/>
          </w:tcPr>
          <w:p w14:paraId="51E0E6FB" w14:textId="77777777"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14:paraId="3C0A0865" w14:textId="77777777"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67F0E308" w14:textId="77777777" w:rsidR="00973492" w:rsidRPr="007001F1" w:rsidRDefault="00973492" w:rsidP="00C1211A">
            <w:pPr>
              <w:jc w:val="center"/>
              <w:rPr>
                <w:color w:val="000000"/>
              </w:rPr>
            </w:pPr>
          </w:p>
        </w:tc>
        <w:tc>
          <w:tcPr>
            <w:tcW w:w="567" w:type="dxa"/>
            <w:shd w:val="clear" w:color="auto" w:fill="auto"/>
            <w:vAlign w:val="center"/>
          </w:tcPr>
          <w:p w14:paraId="1F4289AB" w14:textId="77777777" w:rsidR="00973492" w:rsidRPr="007001F1" w:rsidRDefault="00973492" w:rsidP="00C1211A">
            <w:pPr>
              <w:jc w:val="center"/>
              <w:rPr>
                <w:color w:val="000000"/>
              </w:rPr>
            </w:pPr>
          </w:p>
        </w:tc>
        <w:tc>
          <w:tcPr>
            <w:tcW w:w="776" w:type="dxa"/>
            <w:shd w:val="clear" w:color="auto" w:fill="auto"/>
            <w:vAlign w:val="center"/>
          </w:tcPr>
          <w:p w14:paraId="56A81DD7" w14:textId="77777777" w:rsidR="00973492" w:rsidRPr="007001F1" w:rsidRDefault="00973492" w:rsidP="00C1211A">
            <w:pPr>
              <w:jc w:val="center"/>
              <w:rPr>
                <w:color w:val="000000"/>
              </w:rPr>
            </w:pPr>
          </w:p>
        </w:tc>
        <w:tc>
          <w:tcPr>
            <w:tcW w:w="1775" w:type="dxa"/>
            <w:shd w:val="clear" w:color="auto" w:fill="auto"/>
            <w:vAlign w:val="center"/>
          </w:tcPr>
          <w:p w14:paraId="0A8DAE34" w14:textId="77777777" w:rsidR="00973492" w:rsidRPr="007001F1" w:rsidRDefault="00973492" w:rsidP="00C1211A">
            <w:pPr>
              <w:jc w:val="center"/>
              <w:rPr>
                <w:color w:val="000000"/>
              </w:rPr>
            </w:pPr>
          </w:p>
        </w:tc>
      </w:tr>
      <w:tr w:rsidR="00973492" w:rsidRPr="007001F1" w14:paraId="3E069E7A" w14:textId="77777777" w:rsidTr="002D20F9">
        <w:trPr>
          <w:trHeight w:val="845"/>
        </w:trPr>
        <w:tc>
          <w:tcPr>
            <w:tcW w:w="582" w:type="dxa"/>
            <w:vMerge/>
            <w:shd w:val="clear" w:color="auto" w:fill="auto"/>
            <w:noWrap/>
            <w:vAlign w:val="center"/>
          </w:tcPr>
          <w:p w14:paraId="33A62CC8" w14:textId="77777777" w:rsidR="00973492" w:rsidRPr="007001F1" w:rsidRDefault="00973492" w:rsidP="00C1211A">
            <w:pPr>
              <w:jc w:val="center"/>
              <w:rPr>
                <w:color w:val="000000"/>
              </w:rPr>
            </w:pPr>
          </w:p>
        </w:tc>
        <w:tc>
          <w:tcPr>
            <w:tcW w:w="4820" w:type="dxa"/>
            <w:gridSpan w:val="2"/>
            <w:shd w:val="clear" w:color="auto" w:fill="auto"/>
            <w:vAlign w:val="center"/>
          </w:tcPr>
          <w:p w14:paraId="0910D697" w14:textId="77777777"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660521D7" w14:textId="77777777" w:rsidR="00973492" w:rsidRPr="007001F1" w:rsidRDefault="00973492" w:rsidP="00C1211A">
            <w:pPr>
              <w:jc w:val="center"/>
              <w:rPr>
                <w:color w:val="000000"/>
              </w:rPr>
            </w:pPr>
          </w:p>
        </w:tc>
        <w:tc>
          <w:tcPr>
            <w:tcW w:w="567" w:type="dxa"/>
            <w:shd w:val="clear" w:color="auto" w:fill="auto"/>
            <w:vAlign w:val="center"/>
          </w:tcPr>
          <w:p w14:paraId="6DF01DC7" w14:textId="77777777" w:rsidR="00973492" w:rsidRPr="007001F1" w:rsidRDefault="00973492" w:rsidP="00C1211A">
            <w:pPr>
              <w:jc w:val="center"/>
              <w:rPr>
                <w:color w:val="000000"/>
              </w:rPr>
            </w:pPr>
          </w:p>
        </w:tc>
        <w:tc>
          <w:tcPr>
            <w:tcW w:w="776" w:type="dxa"/>
            <w:shd w:val="clear" w:color="auto" w:fill="auto"/>
            <w:vAlign w:val="center"/>
          </w:tcPr>
          <w:p w14:paraId="2FB351FB" w14:textId="77777777" w:rsidR="00973492" w:rsidRPr="007001F1" w:rsidRDefault="00973492" w:rsidP="00C1211A">
            <w:pPr>
              <w:jc w:val="center"/>
              <w:rPr>
                <w:color w:val="000000"/>
              </w:rPr>
            </w:pPr>
          </w:p>
        </w:tc>
        <w:tc>
          <w:tcPr>
            <w:tcW w:w="1775" w:type="dxa"/>
            <w:shd w:val="clear" w:color="auto" w:fill="auto"/>
            <w:vAlign w:val="center"/>
          </w:tcPr>
          <w:p w14:paraId="0D5CD93D" w14:textId="77777777" w:rsidR="00973492" w:rsidRPr="007001F1" w:rsidRDefault="00973492" w:rsidP="00C1211A">
            <w:pPr>
              <w:jc w:val="center"/>
              <w:rPr>
                <w:color w:val="000000"/>
              </w:rPr>
            </w:pPr>
          </w:p>
        </w:tc>
      </w:tr>
      <w:tr w:rsidR="00973492" w:rsidRPr="007001F1" w14:paraId="01AFF951" w14:textId="77777777" w:rsidTr="002D20F9">
        <w:trPr>
          <w:trHeight w:val="845"/>
        </w:trPr>
        <w:tc>
          <w:tcPr>
            <w:tcW w:w="582" w:type="dxa"/>
            <w:vMerge/>
            <w:shd w:val="clear" w:color="auto" w:fill="auto"/>
            <w:noWrap/>
            <w:vAlign w:val="center"/>
          </w:tcPr>
          <w:p w14:paraId="1EFA7355" w14:textId="77777777" w:rsidR="00973492" w:rsidRPr="007001F1" w:rsidRDefault="00973492" w:rsidP="00C1211A">
            <w:pPr>
              <w:jc w:val="center"/>
              <w:rPr>
                <w:color w:val="000000"/>
              </w:rPr>
            </w:pPr>
          </w:p>
        </w:tc>
        <w:tc>
          <w:tcPr>
            <w:tcW w:w="4820" w:type="dxa"/>
            <w:gridSpan w:val="2"/>
            <w:shd w:val="clear" w:color="auto" w:fill="auto"/>
            <w:vAlign w:val="center"/>
          </w:tcPr>
          <w:p w14:paraId="09274286" w14:textId="77777777"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14:paraId="422FBC76" w14:textId="77777777" w:rsidR="00973492" w:rsidRPr="007001F1" w:rsidRDefault="00973492" w:rsidP="00C1211A">
            <w:pPr>
              <w:jc w:val="center"/>
              <w:rPr>
                <w:color w:val="000000"/>
              </w:rPr>
            </w:pPr>
          </w:p>
        </w:tc>
        <w:tc>
          <w:tcPr>
            <w:tcW w:w="567" w:type="dxa"/>
            <w:shd w:val="clear" w:color="auto" w:fill="auto"/>
            <w:vAlign w:val="center"/>
          </w:tcPr>
          <w:p w14:paraId="3C5DD408" w14:textId="77777777" w:rsidR="00973492" w:rsidRPr="007001F1" w:rsidRDefault="00973492" w:rsidP="00C1211A">
            <w:pPr>
              <w:jc w:val="center"/>
              <w:rPr>
                <w:color w:val="000000"/>
              </w:rPr>
            </w:pPr>
          </w:p>
        </w:tc>
        <w:tc>
          <w:tcPr>
            <w:tcW w:w="776" w:type="dxa"/>
            <w:shd w:val="clear" w:color="auto" w:fill="auto"/>
            <w:vAlign w:val="center"/>
          </w:tcPr>
          <w:p w14:paraId="769C1696" w14:textId="77777777" w:rsidR="00973492" w:rsidRPr="007001F1" w:rsidRDefault="00973492" w:rsidP="00C1211A">
            <w:pPr>
              <w:jc w:val="center"/>
              <w:rPr>
                <w:color w:val="000000"/>
              </w:rPr>
            </w:pPr>
          </w:p>
        </w:tc>
        <w:tc>
          <w:tcPr>
            <w:tcW w:w="1775" w:type="dxa"/>
            <w:shd w:val="clear" w:color="auto" w:fill="auto"/>
            <w:vAlign w:val="center"/>
          </w:tcPr>
          <w:p w14:paraId="5D1B76F8" w14:textId="77777777" w:rsidR="00973492" w:rsidRPr="007001F1" w:rsidRDefault="00973492" w:rsidP="00C1211A">
            <w:pPr>
              <w:jc w:val="center"/>
              <w:rPr>
                <w:color w:val="000000"/>
              </w:rPr>
            </w:pPr>
          </w:p>
        </w:tc>
      </w:tr>
      <w:tr w:rsidR="00973492" w:rsidRPr="007001F1" w14:paraId="70965D2B" w14:textId="77777777" w:rsidTr="002D20F9">
        <w:trPr>
          <w:trHeight w:val="488"/>
        </w:trPr>
        <w:tc>
          <w:tcPr>
            <w:tcW w:w="582" w:type="dxa"/>
            <w:vMerge w:val="restart"/>
            <w:shd w:val="clear" w:color="auto" w:fill="auto"/>
            <w:noWrap/>
            <w:vAlign w:val="center"/>
            <w:hideMark/>
          </w:tcPr>
          <w:p w14:paraId="56FC3725" w14:textId="77777777"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14:paraId="24DC726B" w14:textId="77777777"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381E3389"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79ABDF3D"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1A02A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088BA71B" w14:textId="77777777" w:rsidR="00973492" w:rsidRPr="007001F1" w:rsidRDefault="00973492" w:rsidP="00C1211A">
            <w:pPr>
              <w:jc w:val="center"/>
              <w:rPr>
                <w:color w:val="000000"/>
              </w:rPr>
            </w:pPr>
            <w:r w:rsidRPr="007001F1">
              <w:rPr>
                <w:color w:val="000000"/>
                <w:sz w:val="22"/>
                <w:szCs w:val="22"/>
              </w:rPr>
              <w:t> </w:t>
            </w:r>
          </w:p>
        </w:tc>
      </w:tr>
      <w:tr w:rsidR="00973492" w:rsidRPr="007001F1" w14:paraId="4F4279C2" w14:textId="77777777" w:rsidTr="002D20F9">
        <w:trPr>
          <w:trHeight w:val="428"/>
        </w:trPr>
        <w:tc>
          <w:tcPr>
            <w:tcW w:w="582" w:type="dxa"/>
            <w:vMerge/>
            <w:shd w:val="clear" w:color="auto" w:fill="auto"/>
            <w:noWrap/>
            <w:vAlign w:val="center"/>
          </w:tcPr>
          <w:p w14:paraId="53813AD3" w14:textId="77777777" w:rsidR="00973492" w:rsidRPr="007001F1" w:rsidRDefault="00973492" w:rsidP="00C1211A">
            <w:pPr>
              <w:jc w:val="center"/>
              <w:rPr>
                <w:color w:val="000000"/>
              </w:rPr>
            </w:pPr>
          </w:p>
        </w:tc>
        <w:tc>
          <w:tcPr>
            <w:tcW w:w="4820" w:type="dxa"/>
            <w:gridSpan w:val="2"/>
            <w:shd w:val="clear" w:color="auto" w:fill="auto"/>
            <w:vAlign w:val="center"/>
          </w:tcPr>
          <w:p w14:paraId="1FBA8267" w14:textId="77777777"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1296369" w14:textId="77777777" w:rsidR="00973492" w:rsidRPr="007001F1" w:rsidRDefault="00973492" w:rsidP="00C1211A">
            <w:pPr>
              <w:jc w:val="center"/>
              <w:rPr>
                <w:color w:val="000000"/>
              </w:rPr>
            </w:pPr>
          </w:p>
        </w:tc>
        <w:tc>
          <w:tcPr>
            <w:tcW w:w="567" w:type="dxa"/>
            <w:shd w:val="clear" w:color="auto" w:fill="auto"/>
            <w:vAlign w:val="center"/>
          </w:tcPr>
          <w:p w14:paraId="3BD7A39D" w14:textId="77777777" w:rsidR="00973492" w:rsidRPr="007001F1" w:rsidRDefault="00973492" w:rsidP="00C1211A">
            <w:pPr>
              <w:jc w:val="center"/>
              <w:rPr>
                <w:color w:val="000000"/>
              </w:rPr>
            </w:pPr>
          </w:p>
        </w:tc>
        <w:tc>
          <w:tcPr>
            <w:tcW w:w="776" w:type="dxa"/>
            <w:shd w:val="clear" w:color="auto" w:fill="auto"/>
            <w:vAlign w:val="center"/>
          </w:tcPr>
          <w:p w14:paraId="5AAC8A29" w14:textId="77777777" w:rsidR="00973492" w:rsidRPr="007001F1" w:rsidRDefault="00973492" w:rsidP="00C1211A">
            <w:pPr>
              <w:jc w:val="center"/>
              <w:rPr>
                <w:color w:val="000000"/>
              </w:rPr>
            </w:pPr>
          </w:p>
        </w:tc>
        <w:tc>
          <w:tcPr>
            <w:tcW w:w="1775" w:type="dxa"/>
            <w:shd w:val="clear" w:color="auto" w:fill="auto"/>
            <w:vAlign w:val="center"/>
          </w:tcPr>
          <w:p w14:paraId="283D35B7" w14:textId="77777777" w:rsidR="00973492" w:rsidRPr="007001F1" w:rsidRDefault="00973492" w:rsidP="00C1211A">
            <w:pPr>
              <w:jc w:val="center"/>
              <w:rPr>
                <w:color w:val="000000"/>
              </w:rPr>
            </w:pPr>
          </w:p>
        </w:tc>
      </w:tr>
      <w:tr w:rsidR="00973492" w:rsidRPr="007001F1" w14:paraId="1B12520E" w14:textId="77777777" w:rsidTr="002D20F9">
        <w:trPr>
          <w:trHeight w:val="436"/>
        </w:trPr>
        <w:tc>
          <w:tcPr>
            <w:tcW w:w="582" w:type="dxa"/>
            <w:vMerge w:val="restart"/>
            <w:shd w:val="clear" w:color="auto" w:fill="auto"/>
            <w:noWrap/>
            <w:vAlign w:val="center"/>
            <w:hideMark/>
          </w:tcPr>
          <w:p w14:paraId="4445DDDE" w14:textId="77777777"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14:paraId="475D780C" w14:textId="77777777"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67D33B80"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2D9E80DB"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34C225DB"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1733034D" w14:textId="77777777" w:rsidR="00973492" w:rsidRPr="007001F1" w:rsidRDefault="00973492" w:rsidP="00C1211A">
            <w:pPr>
              <w:jc w:val="center"/>
              <w:rPr>
                <w:color w:val="000000"/>
              </w:rPr>
            </w:pPr>
            <w:r w:rsidRPr="007001F1">
              <w:rPr>
                <w:color w:val="000000"/>
                <w:sz w:val="22"/>
                <w:szCs w:val="22"/>
              </w:rPr>
              <w:t> </w:t>
            </w:r>
          </w:p>
        </w:tc>
      </w:tr>
      <w:tr w:rsidR="00973492" w:rsidRPr="007001F1" w14:paraId="7D0AFA5F" w14:textId="77777777" w:rsidTr="002D20F9">
        <w:trPr>
          <w:trHeight w:val="885"/>
        </w:trPr>
        <w:tc>
          <w:tcPr>
            <w:tcW w:w="582" w:type="dxa"/>
            <w:vMerge/>
            <w:shd w:val="clear" w:color="auto" w:fill="auto"/>
            <w:noWrap/>
            <w:vAlign w:val="center"/>
          </w:tcPr>
          <w:p w14:paraId="28E29597" w14:textId="77777777" w:rsidR="00973492" w:rsidRPr="007001F1" w:rsidRDefault="00973492" w:rsidP="00C1211A">
            <w:pPr>
              <w:jc w:val="center"/>
              <w:rPr>
                <w:color w:val="000000"/>
              </w:rPr>
            </w:pPr>
          </w:p>
        </w:tc>
        <w:tc>
          <w:tcPr>
            <w:tcW w:w="4820" w:type="dxa"/>
            <w:gridSpan w:val="2"/>
            <w:shd w:val="clear" w:color="auto" w:fill="auto"/>
            <w:vAlign w:val="center"/>
          </w:tcPr>
          <w:p w14:paraId="179185AB" w14:textId="77777777"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C1B35C" w14:textId="77777777" w:rsidR="00973492" w:rsidRPr="007001F1" w:rsidRDefault="00973492" w:rsidP="00C1211A">
            <w:pPr>
              <w:jc w:val="center"/>
              <w:rPr>
                <w:color w:val="000000"/>
              </w:rPr>
            </w:pPr>
          </w:p>
        </w:tc>
        <w:tc>
          <w:tcPr>
            <w:tcW w:w="567" w:type="dxa"/>
            <w:shd w:val="clear" w:color="auto" w:fill="auto"/>
            <w:vAlign w:val="center"/>
          </w:tcPr>
          <w:p w14:paraId="560A99C7" w14:textId="77777777" w:rsidR="00973492" w:rsidRPr="007001F1" w:rsidRDefault="00973492" w:rsidP="00C1211A">
            <w:pPr>
              <w:jc w:val="center"/>
              <w:rPr>
                <w:color w:val="000000"/>
              </w:rPr>
            </w:pPr>
          </w:p>
        </w:tc>
        <w:tc>
          <w:tcPr>
            <w:tcW w:w="776" w:type="dxa"/>
            <w:shd w:val="clear" w:color="auto" w:fill="auto"/>
            <w:vAlign w:val="center"/>
          </w:tcPr>
          <w:p w14:paraId="6FBA3A76" w14:textId="77777777" w:rsidR="00973492" w:rsidRPr="007001F1" w:rsidRDefault="00973492" w:rsidP="00C1211A">
            <w:pPr>
              <w:jc w:val="center"/>
              <w:rPr>
                <w:color w:val="000000"/>
              </w:rPr>
            </w:pPr>
          </w:p>
        </w:tc>
        <w:tc>
          <w:tcPr>
            <w:tcW w:w="1775" w:type="dxa"/>
            <w:shd w:val="clear" w:color="auto" w:fill="auto"/>
            <w:vAlign w:val="center"/>
          </w:tcPr>
          <w:p w14:paraId="5661B288" w14:textId="77777777" w:rsidR="00973492" w:rsidRPr="007001F1" w:rsidRDefault="00973492" w:rsidP="00C1211A">
            <w:pPr>
              <w:jc w:val="center"/>
              <w:rPr>
                <w:color w:val="000000"/>
              </w:rPr>
            </w:pPr>
          </w:p>
        </w:tc>
      </w:tr>
      <w:tr w:rsidR="004602AE" w:rsidRPr="007001F1" w14:paraId="5E57E8E3" w14:textId="77777777" w:rsidTr="002D20F9">
        <w:trPr>
          <w:trHeight w:val="20"/>
        </w:trPr>
        <w:tc>
          <w:tcPr>
            <w:tcW w:w="582" w:type="dxa"/>
            <w:shd w:val="clear" w:color="auto" w:fill="auto"/>
            <w:noWrap/>
            <w:vAlign w:val="center"/>
            <w:hideMark/>
          </w:tcPr>
          <w:p w14:paraId="29340F17" w14:textId="77777777"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14:paraId="4D33B381" w14:textId="77777777"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37A4703"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15030E31"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314427F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EBD46F5" w14:textId="77777777" w:rsidR="004602AE" w:rsidRPr="007001F1" w:rsidRDefault="004602AE" w:rsidP="00C1211A">
            <w:pPr>
              <w:jc w:val="center"/>
              <w:rPr>
                <w:color w:val="000000"/>
              </w:rPr>
            </w:pPr>
            <w:r w:rsidRPr="007001F1">
              <w:rPr>
                <w:color w:val="000000"/>
                <w:sz w:val="22"/>
                <w:szCs w:val="22"/>
              </w:rPr>
              <w:t> </w:t>
            </w:r>
          </w:p>
        </w:tc>
      </w:tr>
      <w:tr w:rsidR="004602AE" w:rsidRPr="007001F1" w14:paraId="59DEB286" w14:textId="77777777" w:rsidTr="002D20F9">
        <w:trPr>
          <w:trHeight w:val="20"/>
        </w:trPr>
        <w:tc>
          <w:tcPr>
            <w:tcW w:w="582" w:type="dxa"/>
            <w:shd w:val="clear" w:color="auto" w:fill="auto"/>
            <w:noWrap/>
            <w:vAlign w:val="center"/>
            <w:hideMark/>
          </w:tcPr>
          <w:p w14:paraId="6D8E3C08" w14:textId="77777777"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14:paraId="04A1EA82" w14:textId="77777777"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2AE2A6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7E9DC5EC"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5BEEF64"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08F27E29" w14:textId="77777777" w:rsidR="004602AE" w:rsidRPr="007001F1" w:rsidRDefault="004602AE" w:rsidP="00C1211A">
            <w:pPr>
              <w:jc w:val="center"/>
              <w:rPr>
                <w:color w:val="000000"/>
              </w:rPr>
            </w:pPr>
            <w:r w:rsidRPr="007001F1">
              <w:rPr>
                <w:color w:val="000000"/>
                <w:sz w:val="22"/>
                <w:szCs w:val="22"/>
              </w:rPr>
              <w:t> </w:t>
            </w:r>
          </w:p>
        </w:tc>
      </w:tr>
      <w:tr w:rsidR="00973492" w:rsidRPr="007001F1" w14:paraId="320E1063" w14:textId="77777777" w:rsidTr="002D20F9">
        <w:trPr>
          <w:trHeight w:val="434"/>
        </w:trPr>
        <w:tc>
          <w:tcPr>
            <w:tcW w:w="582" w:type="dxa"/>
            <w:vMerge w:val="restart"/>
            <w:shd w:val="clear" w:color="auto" w:fill="auto"/>
            <w:noWrap/>
            <w:vAlign w:val="center"/>
            <w:hideMark/>
          </w:tcPr>
          <w:p w14:paraId="4F73B165" w14:textId="77777777"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14:paraId="24694D0E" w14:textId="77777777"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76BDD1FF" w14:textId="77777777"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14:paraId="6B2E2184" w14:textId="77777777"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14:paraId="63C8A4C9" w14:textId="77777777"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14:paraId="23669926" w14:textId="77777777" w:rsidR="00973492" w:rsidRPr="007001F1" w:rsidRDefault="00973492" w:rsidP="00C1211A">
            <w:pPr>
              <w:jc w:val="center"/>
              <w:rPr>
                <w:color w:val="000000"/>
              </w:rPr>
            </w:pPr>
            <w:r w:rsidRPr="007001F1">
              <w:rPr>
                <w:color w:val="000000"/>
                <w:sz w:val="22"/>
                <w:szCs w:val="22"/>
              </w:rPr>
              <w:t> </w:t>
            </w:r>
          </w:p>
        </w:tc>
      </w:tr>
      <w:tr w:rsidR="00973492" w:rsidRPr="007001F1" w14:paraId="7065117F" w14:textId="77777777" w:rsidTr="002D20F9">
        <w:trPr>
          <w:trHeight w:val="342"/>
        </w:trPr>
        <w:tc>
          <w:tcPr>
            <w:tcW w:w="582" w:type="dxa"/>
            <w:vMerge/>
            <w:shd w:val="clear" w:color="auto" w:fill="auto"/>
            <w:noWrap/>
            <w:vAlign w:val="center"/>
          </w:tcPr>
          <w:p w14:paraId="609767AD" w14:textId="77777777" w:rsidR="00973492" w:rsidRPr="007001F1" w:rsidRDefault="00973492" w:rsidP="00C1211A">
            <w:pPr>
              <w:jc w:val="center"/>
              <w:rPr>
                <w:color w:val="000000"/>
              </w:rPr>
            </w:pPr>
          </w:p>
        </w:tc>
        <w:tc>
          <w:tcPr>
            <w:tcW w:w="4820" w:type="dxa"/>
            <w:gridSpan w:val="2"/>
            <w:shd w:val="clear" w:color="auto" w:fill="auto"/>
            <w:vAlign w:val="center"/>
          </w:tcPr>
          <w:p w14:paraId="2B713D27" w14:textId="77777777"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14:paraId="3243CAD3" w14:textId="77777777" w:rsidR="00973492" w:rsidRPr="007001F1" w:rsidRDefault="00973492" w:rsidP="00C1211A">
            <w:pPr>
              <w:jc w:val="center"/>
              <w:rPr>
                <w:color w:val="000000"/>
              </w:rPr>
            </w:pPr>
          </w:p>
        </w:tc>
        <w:tc>
          <w:tcPr>
            <w:tcW w:w="567" w:type="dxa"/>
            <w:vMerge/>
            <w:shd w:val="clear" w:color="auto" w:fill="auto"/>
            <w:vAlign w:val="center"/>
          </w:tcPr>
          <w:p w14:paraId="6DC8C955" w14:textId="77777777" w:rsidR="00973492" w:rsidRPr="007001F1" w:rsidRDefault="00973492" w:rsidP="00C1211A">
            <w:pPr>
              <w:jc w:val="center"/>
              <w:rPr>
                <w:color w:val="000000"/>
              </w:rPr>
            </w:pPr>
          </w:p>
        </w:tc>
        <w:tc>
          <w:tcPr>
            <w:tcW w:w="776" w:type="dxa"/>
            <w:vMerge/>
            <w:shd w:val="clear" w:color="auto" w:fill="auto"/>
            <w:vAlign w:val="center"/>
          </w:tcPr>
          <w:p w14:paraId="4AE0A310" w14:textId="77777777" w:rsidR="00973492" w:rsidRPr="007001F1" w:rsidRDefault="00973492" w:rsidP="00C1211A">
            <w:pPr>
              <w:jc w:val="center"/>
              <w:rPr>
                <w:color w:val="000000"/>
              </w:rPr>
            </w:pPr>
          </w:p>
        </w:tc>
        <w:tc>
          <w:tcPr>
            <w:tcW w:w="1775" w:type="dxa"/>
            <w:vMerge/>
            <w:shd w:val="clear" w:color="auto" w:fill="auto"/>
            <w:vAlign w:val="center"/>
          </w:tcPr>
          <w:p w14:paraId="26DC66EB" w14:textId="77777777" w:rsidR="00973492" w:rsidRPr="007001F1" w:rsidRDefault="00973492" w:rsidP="00C1211A">
            <w:pPr>
              <w:jc w:val="center"/>
              <w:rPr>
                <w:color w:val="000000"/>
              </w:rPr>
            </w:pPr>
          </w:p>
        </w:tc>
      </w:tr>
      <w:tr w:rsidR="00973492" w:rsidRPr="007001F1" w14:paraId="0B3CB7F8" w14:textId="77777777" w:rsidTr="002D20F9">
        <w:trPr>
          <w:trHeight w:val="392"/>
        </w:trPr>
        <w:tc>
          <w:tcPr>
            <w:tcW w:w="582" w:type="dxa"/>
            <w:vMerge/>
            <w:shd w:val="clear" w:color="auto" w:fill="auto"/>
            <w:noWrap/>
            <w:vAlign w:val="center"/>
          </w:tcPr>
          <w:p w14:paraId="705D23F4" w14:textId="77777777" w:rsidR="00973492" w:rsidRPr="007001F1" w:rsidRDefault="00973492" w:rsidP="00C1211A">
            <w:pPr>
              <w:jc w:val="center"/>
              <w:rPr>
                <w:color w:val="000000"/>
              </w:rPr>
            </w:pPr>
          </w:p>
        </w:tc>
        <w:tc>
          <w:tcPr>
            <w:tcW w:w="4820" w:type="dxa"/>
            <w:gridSpan w:val="2"/>
            <w:shd w:val="clear" w:color="auto" w:fill="auto"/>
            <w:vAlign w:val="center"/>
          </w:tcPr>
          <w:p w14:paraId="40393A5B" w14:textId="77777777"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6E80927E" w14:textId="77777777" w:rsidR="00973492" w:rsidRPr="007001F1" w:rsidRDefault="00973492" w:rsidP="00C1211A">
            <w:pPr>
              <w:jc w:val="center"/>
              <w:rPr>
                <w:color w:val="000000"/>
              </w:rPr>
            </w:pPr>
          </w:p>
        </w:tc>
        <w:tc>
          <w:tcPr>
            <w:tcW w:w="567" w:type="dxa"/>
            <w:vMerge/>
            <w:shd w:val="clear" w:color="auto" w:fill="auto"/>
            <w:vAlign w:val="center"/>
          </w:tcPr>
          <w:p w14:paraId="5580D905" w14:textId="77777777" w:rsidR="00973492" w:rsidRPr="007001F1" w:rsidRDefault="00973492" w:rsidP="00C1211A">
            <w:pPr>
              <w:jc w:val="center"/>
              <w:rPr>
                <w:color w:val="000000"/>
              </w:rPr>
            </w:pPr>
          </w:p>
        </w:tc>
        <w:tc>
          <w:tcPr>
            <w:tcW w:w="776" w:type="dxa"/>
            <w:vMerge/>
            <w:shd w:val="clear" w:color="auto" w:fill="auto"/>
            <w:vAlign w:val="center"/>
          </w:tcPr>
          <w:p w14:paraId="4B12685C" w14:textId="77777777" w:rsidR="00973492" w:rsidRPr="007001F1" w:rsidRDefault="00973492" w:rsidP="00C1211A">
            <w:pPr>
              <w:jc w:val="center"/>
              <w:rPr>
                <w:color w:val="000000"/>
              </w:rPr>
            </w:pPr>
          </w:p>
        </w:tc>
        <w:tc>
          <w:tcPr>
            <w:tcW w:w="1775" w:type="dxa"/>
            <w:vMerge/>
            <w:shd w:val="clear" w:color="auto" w:fill="auto"/>
            <w:vAlign w:val="center"/>
          </w:tcPr>
          <w:p w14:paraId="1C3A7F92" w14:textId="77777777" w:rsidR="00973492" w:rsidRPr="007001F1" w:rsidRDefault="00973492" w:rsidP="00C1211A">
            <w:pPr>
              <w:jc w:val="center"/>
              <w:rPr>
                <w:color w:val="000000"/>
              </w:rPr>
            </w:pPr>
          </w:p>
        </w:tc>
      </w:tr>
      <w:tr w:rsidR="00973492" w:rsidRPr="007001F1" w14:paraId="2E605CF1" w14:textId="77777777" w:rsidTr="002D20F9">
        <w:trPr>
          <w:trHeight w:val="633"/>
        </w:trPr>
        <w:tc>
          <w:tcPr>
            <w:tcW w:w="582" w:type="dxa"/>
            <w:vMerge/>
            <w:shd w:val="clear" w:color="auto" w:fill="auto"/>
            <w:noWrap/>
            <w:vAlign w:val="center"/>
          </w:tcPr>
          <w:p w14:paraId="336A53DA" w14:textId="77777777" w:rsidR="00973492" w:rsidRPr="007001F1" w:rsidRDefault="00973492" w:rsidP="00C1211A">
            <w:pPr>
              <w:jc w:val="center"/>
              <w:rPr>
                <w:color w:val="000000"/>
              </w:rPr>
            </w:pPr>
          </w:p>
        </w:tc>
        <w:tc>
          <w:tcPr>
            <w:tcW w:w="4820" w:type="dxa"/>
            <w:gridSpan w:val="2"/>
            <w:shd w:val="clear" w:color="auto" w:fill="auto"/>
            <w:vAlign w:val="center"/>
          </w:tcPr>
          <w:p w14:paraId="111F92DD" w14:textId="77777777"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0351D266" w14:textId="77777777" w:rsidR="00973492" w:rsidRPr="007001F1" w:rsidRDefault="00973492" w:rsidP="00C1211A">
            <w:pPr>
              <w:jc w:val="center"/>
              <w:rPr>
                <w:color w:val="000000"/>
              </w:rPr>
            </w:pPr>
          </w:p>
        </w:tc>
        <w:tc>
          <w:tcPr>
            <w:tcW w:w="567" w:type="dxa"/>
            <w:vMerge/>
            <w:shd w:val="clear" w:color="auto" w:fill="auto"/>
            <w:vAlign w:val="center"/>
          </w:tcPr>
          <w:p w14:paraId="750149AD" w14:textId="77777777" w:rsidR="00973492" w:rsidRPr="007001F1" w:rsidRDefault="00973492" w:rsidP="00C1211A">
            <w:pPr>
              <w:jc w:val="center"/>
              <w:rPr>
                <w:color w:val="000000"/>
              </w:rPr>
            </w:pPr>
          </w:p>
        </w:tc>
        <w:tc>
          <w:tcPr>
            <w:tcW w:w="776" w:type="dxa"/>
            <w:vMerge/>
            <w:shd w:val="clear" w:color="auto" w:fill="auto"/>
            <w:vAlign w:val="center"/>
          </w:tcPr>
          <w:p w14:paraId="4D745BA6" w14:textId="77777777" w:rsidR="00973492" w:rsidRPr="007001F1" w:rsidRDefault="00973492" w:rsidP="00C1211A">
            <w:pPr>
              <w:jc w:val="center"/>
              <w:rPr>
                <w:color w:val="000000"/>
              </w:rPr>
            </w:pPr>
          </w:p>
        </w:tc>
        <w:tc>
          <w:tcPr>
            <w:tcW w:w="1775" w:type="dxa"/>
            <w:vMerge/>
            <w:shd w:val="clear" w:color="auto" w:fill="auto"/>
            <w:vAlign w:val="center"/>
          </w:tcPr>
          <w:p w14:paraId="03ECCC25" w14:textId="77777777" w:rsidR="00973492" w:rsidRPr="007001F1" w:rsidRDefault="00973492" w:rsidP="00C1211A">
            <w:pPr>
              <w:jc w:val="center"/>
              <w:rPr>
                <w:color w:val="000000"/>
              </w:rPr>
            </w:pPr>
          </w:p>
        </w:tc>
      </w:tr>
      <w:tr w:rsidR="00B57220" w:rsidRPr="007001F1" w14:paraId="6A59B4CF" w14:textId="77777777" w:rsidTr="002D20F9">
        <w:trPr>
          <w:trHeight w:val="930"/>
        </w:trPr>
        <w:tc>
          <w:tcPr>
            <w:tcW w:w="582" w:type="dxa"/>
            <w:vMerge w:val="restart"/>
            <w:shd w:val="clear" w:color="auto" w:fill="auto"/>
            <w:noWrap/>
            <w:vAlign w:val="center"/>
            <w:hideMark/>
          </w:tcPr>
          <w:p w14:paraId="41DA578D" w14:textId="77777777"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14:paraId="705D996E" w14:textId="77777777"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51D40FAA"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4F69CC97"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28DAA2E9"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66A88741" w14:textId="77777777" w:rsidR="00B57220" w:rsidRPr="007001F1" w:rsidRDefault="00B57220" w:rsidP="00C1211A">
            <w:pPr>
              <w:jc w:val="center"/>
              <w:rPr>
                <w:color w:val="000000"/>
              </w:rPr>
            </w:pPr>
            <w:r w:rsidRPr="007001F1">
              <w:rPr>
                <w:color w:val="000000"/>
                <w:sz w:val="22"/>
                <w:szCs w:val="22"/>
              </w:rPr>
              <w:t> </w:t>
            </w:r>
          </w:p>
        </w:tc>
      </w:tr>
      <w:tr w:rsidR="00B57220" w:rsidRPr="007001F1" w14:paraId="606CCB15" w14:textId="77777777" w:rsidTr="002D20F9">
        <w:trPr>
          <w:trHeight w:val="541"/>
        </w:trPr>
        <w:tc>
          <w:tcPr>
            <w:tcW w:w="582" w:type="dxa"/>
            <w:vMerge/>
            <w:shd w:val="clear" w:color="auto" w:fill="auto"/>
            <w:noWrap/>
            <w:vAlign w:val="center"/>
          </w:tcPr>
          <w:p w14:paraId="0E7A4E22" w14:textId="77777777" w:rsidR="00B57220" w:rsidRPr="007001F1" w:rsidRDefault="00B57220" w:rsidP="00C1211A">
            <w:pPr>
              <w:jc w:val="center"/>
              <w:rPr>
                <w:color w:val="000000"/>
              </w:rPr>
            </w:pPr>
          </w:p>
        </w:tc>
        <w:tc>
          <w:tcPr>
            <w:tcW w:w="4820" w:type="dxa"/>
            <w:gridSpan w:val="2"/>
            <w:shd w:val="clear" w:color="auto" w:fill="auto"/>
            <w:vAlign w:val="center"/>
          </w:tcPr>
          <w:p w14:paraId="0514152B" w14:textId="77777777"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6E7CC98B" w14:textId="77777777" w:rsidR="00B57220" w:rsidRPr="007001F1" w:rsidRDefault="00B57220" w:rsidP="00C1211A">
            <w:pPr>
              <w:jc w:val="center"/>
              <w:rPr>
                <w:color w:val="000000"/>
              </w:rPr>
            </w:pPr>
          </w:p>
        </w:tc>
        <w:tc>
          <w:tcPr>
            <w:tcW w:w="567" w:type="dxa"/>
            <w:shd w:val="clear" w:color="auto" w:fill="auto"/>
            <w:vAlign w:val="center"/>
          </w:tcPr>
          <w:p w14:paraId="444CB8CE" w14:textId="77777777" w:rsidR="00B57220" w:rsidRPr="007001F1" w:rsidRDefault="00B57220" w:rsidP="00C1211A">
            <w:pPr>
              <w:jc w:val="center"/>
              <w:rPr>
                <w:color w:val="000000"/>
              </w:rPr>
            </w:pPr>
          </w:p>
        </w:tc>
        <w:tc>
          <w:tcPr>
            <w:tcW w:w="776" w:type="dxa"/>
            <w:shd w:val="clear" w:color="auto" w:fill="auto"/>
            <w:vAlign w:val="center"/>
          </w:tcPr>
          <w:p w14:paraId="4E5A9279" w14:textId="77777777" w:rsidR="00B57220" w:rsidRPr="007001F1" w:rsidRDefault="00B57220" w:rsidP="00C1211A">
            <w:pPr>
              <w:jc w:val="center"/>
              <w:rPr>
                <w:color w:val="000000"/>
              </w:rPr>
            </w:pPr>
          </w:p>
        </w:tc>
        <w:tc>
          <w:tcPr>
            <w:tcW w:w="1775" w:type="dxa"/>
            <w:shd w:val="clear" w:color="auto" w:fill="auto"/>
            <w:vAlign w:val="center"/>
          </w:tcPr>
          <w:p w14:paraId="03B20B6B" w14:textId="77777777" w:rsidR="00B57220" w:rsidRPr="007001F1" w:rsidRDefault="00B57220" w:rsidP="00C1211A">
            <w:pPr>
              <w:jc w:val="center"/>
              <w:rPr>
                <w:color w:val="000000"/>
              </w:rPr>
            </w:pPr>
          </w:p>
        </w:tc>
      </w:tr>
      <w:tr w:rsidR="00B57220" w:rsidRPr="007001F1" w14:paraId="3F512652" w14:textId="77777777" w:rsidTr="002D20F9">
        <w:trPr>
          <w:trHeight w:val="930"/>
        </w:trPr>
        <w:tc>
          <w:tcPr>
            <w:tcW w:w="582" w:type="dxa"/>
            <w:vMerge/>
            <w:shd w:val="clear" w:color="auto" w:fill="auto"/>
            <w:noWrap/>
            <w:vAlign w:val="center"/>
          </w:tcPr>
          <w:p w14:paraId="48B7BBD8" w14:textId="77777777" w:rsidR="00B57220" w:rsidRPr="007001F1" w:rsidRDefault="00B57220" w:rsidP="00C1211A">
            <w:pPr>
              <w:jc w:val="center"/>
              <w:rPr>
                <w:color w:val="000000"/>
              </w:rPr>
            </w:pPr>
          </w:p>
        </w:tc>
        <w:tc>
          <w:tcPr>
            <w:tcW w:w="4820" w:type="dxa"/>
            <w:gridSpan w:val="2"/>
            <w:shd w:val="clear" w:color="auto" w:fill="auto"/>
            <w:vAlign w:val="center"/>
          </w:tcPr>
          <w:p w14:paraId="4BAE37CB" w14:textId="77777777"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759F36EB" w14:textId="77777777" w:rsidR="00B57220" w:rsidRPr="007001F1" w:rsidRDefault="00B57220" w:rsidP="00C1211A">
            <w:pPr>
              <w:jc w:val="center"/>
              <w:rPr>
                <w:color w:val="000000"/>
              </w:rPr>
            </w:pPr>
          </w:p>
        </w:tc>
        <w:tc>
          <w:tcPr>
            <w:tcW w:w="567" w:type="dxa"/>
            <w:shd w:val="clear" w:color="auto" w:fill="auto"/>
            <w:vAlign w:val="center"/>
          </w:tcPr>
          <w:p w14:paraId="780ABCD8" w14:textId="77777777" w:rsidR="00B57220" w:rsidRPr="007001F1" w:rsidRDefault="00B57220" w:rsidP="00C1211A">
            <w:pPr>
              <w:jc w:val="center"/>
              <w:rPr>
                <w:color w:val="000000"/>
              </w:rPr>
            </w:pPr>
          </w:p>
        </w:tc>
        <w:tc>
          <w:tcPr>
            <w:tcW w:w="776" w:type="dxa"/>
            <w:shd w:val="clear" w:color="auto" w:fill="auto"/>
            <w:vAlign w:val="center"/>
          </w:tcPr>
          <w:p w14:paraId="4EFBA4D3" w14:textId="77777777" w:rsidR="00B57220" w:rsidRPr="007001F1" w:rsidRDefault="00B57220" w:rsidP="00C1211A">
            <w:pPr>
              <w:jc w:val="center"/>
              <w:rPr>
                <w:color w:val="000000"/>
              </w:rPr>
            </w:pPr>
          </w:p>
        </w:tc>
        <w:tc>
          <w:tcPr>
            <w:tcW w:w="1775" w:type="dxa"/>
            <w:shd w:val="clear" w:color="auto" w:fill="auto"/>
            <w:vAlign w:val="center"/>
          </w:tcPr>
          <w:p w14:paraId="26EF2452" w14:textId="77777777" w:rsidR="00B57220" w:rsidRPr="007001F1" w:rsidRDefault="00B57220" w:rsidP="00C1211A">
            <w:pPr>
              <w:jc w:val="center"/>
              <w:rPr>
                <w:color w:val="000000"/>
              </w:rPr>
            </w:pPr>
          </w:p>
        </w:tc>
      </w:tr>
      <w:tr w:rsidR="00B57220" w:rsidRPr="007001F1" w14:paraId="7A1F6386" w14:textId="77777777" w:rsidTr="002D20F9">
        <w:trPr>
          <w:trHeight w:val="845"/>
        </w:trPr>
        <w:tc>
          <w:tcPr>
            <w:tcW w:w="582" w:type="dxa"/>
            <w:vMerge w:val="restart"/>
            <w:shd w:val="clear" w:color="auto" w:fill="auto"/>
            <w:noWrap/>
            <w:vAlign w:val="center"/>
            <w:hideMark/>
          </w:tcPr>
          <w:p w14:paraId="2737EB09" w14:textId="77777777"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14:paraId="27408A8B" w14:textId="77777777"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720FBAE7"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608229E6"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7C8E51AA"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7ADFE349" w14:textId="77777777" w:rsidR="00B57220" w:rsidRPr="007001F1" w:rsidRDefault="00B57220" w:rsidP="00C1211A">
            <w:pPr>
              <w:jc w:val="center"/>
              <w:rPr>
                <w:color w:val="000000"/>
              </w:rPr>
            </w:pPr>
            <w:r w:rsidRPr="007001F1">
              <w:rPr>
                <w:color w:val="000000"/>
                <w:sz w:val="22"/>
                <w:szCs w:val="22"/>
              </w:rPr>
              <w:t> </w:t>
            </w:r>
          </w:p>
        </w:tc>
      </w:tr>
      <w:tr w:rsidR="00B57220" w:rsidRPr="007001F1" w14:paraId="6512F5F2" w14:textId="77777777" w:rsidTr="002D20F9">
        <w:trPr>
          <w:trHeight w:val="585"/>
        </w:trPr>
        <w:tc>
          <w:tcPr>
            <w:tcW w:w="582" w:type="dxa"/>
            <w:vMerge/>
            <w:shd w:val="clear" w:color="auto" w:fill="auto"/>
            <w:noWrap/>
            <w:vAlign w:val="center"/>
          </w:tcPr>
          <w:p w14:paraId="2139FD33" w14:textId="77777777" w:rsidR="00B57220" w:rsidRPr="007001F1" w:rsidRDefault="00B57220" w:rsidP="00C1211A">
            <w:pPr>
              <w:jc w:val="center"/>
              <w:rPr>
                <w:color w:val="000000"/>
              </w:rPr>
            </w:pPr>
          </w:p>
        </w:tc>
        <w:tc>
          <w:tcPr>
            <w:tcW w:w="4820" w:type="dxa"/>
            <w:gridSpan w:val="2"/>
            <w:shd w:val="clear" w:color="auto" w:fill="auto"/>
            <w:vAlign w:val="center"/>
          </w:tcPr>
          <w:p w14:paraId="48B34832" w14:textId="77777777"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E5889F" w14:textId="77777777" w:rsidR="00B57220" w:rsidRPr="007001F1" w:rsidRDefault="00B57220" w:rsidP="00C1211A">
            <w:pPr>
              <w:jc w:val="center"/>
              <w:rPr>
                <w:color w:val="000000"/>
              </w:rPr>
            </w:pPr>
          </w:p>
        </w:tc>
        <w:tc>
          <w:tcPr>
            <w:tcW w:w="567" w:type="dxa"/>
            <w:shd w:val="clear" w:color="auto" w:fill="auto"/>
            <w:vAlign w:val="center"/>
          </w:tcPr>
          <w:p w14:paraId="20B7092A" w14:textId="77777777" w:rsidR="00B57220" w:rsidRPr="007001F1" w:rsidRDefault="00B57220" w:rsidP="00C1211A">
            <w:pPr>
              <w:jc w:val="center"/>
              <w:rPr>
                <w:color w:val="000000"/>
              </w:rPr>
            </w:pPr>
          </w:p>
        </w:tc>
        <w:tc>
          <w:tcPr>
            <w:tcW w:w="776" w:type="dxa"/>
            <w:shd w:val="clear" w:color="auto" w:fill="auto"/>
            <w:vAlign w:val="center"/>
          </w:tcPr>
          <w:p w14:paraId="28E75C16" w14:textId="77777777" w:rsidR="00B57220" w:rsidRPr="007001F1" w:rsidRDefault="00B57220" w:rsidP="00C1211A">
            <w:pPr>
              <w:jc w:val="center"/>
              <w:rPr>
                <w:color w:val="000000"/>
              </w:rPr>
            </w:pPr>
          </w:p>
        </w:tc>
        <w:tc>
          <w:tcPr>
            <w:tcW w:w="1775" w:type="dxa"/>
            <w:shd w:val="clear" w:color="auto" w:fill="auto"/>
            <w:vAlign w:val="center"/>
          </w:tcPr>
          <w:p w14:paraId="4EC48AF0" w14:textId="77777777" w:rsidR="00B57220" w:rsidRPr="007001F1" w:rsidRDefault="00B57220" w:rsidP="00C1211A">
            <w:pPr>
              <w:jc w:val="center"/>
              <w:rPr>
                <w:color w:val="000000"/>
              </w:rPr>
            </w:pPr>
          </w:p>
        </w:tc>
      </w:tr>
      <w:tr w:rsidR="00B57220" w:rsidRPr="007001F1" w14:paraId="12ACEE30" w14:textId="77777777" w:rsidTr="002D20F9">
        <w:trPr>
          <w:trHeight w:val="384"/>
        </w:trPr>
        <w:tc>
          <w:tcPr>
            <w:tcW w:w="582" w:type="dxa"/>
            <w:vMerge/>
            <w:shd w:val="clear" w:color="auto" w:fill="auto"/>
            <w:noWrap/>
            <w:vAlign w:val="center"/>
          </w:tcPr>
          <w:p w14:paraId="2372402C" w14:textId="77777777" w:rsidR="00B57220" w:rsidRPr="007001F1" w:rsidRDefault="00B57220" w:rsidP="00C1211A">
            <w:pPr>
              <w:jc w:val="center"/>
              <w:rPr>
                <w:color w:val="000000"/>
              </w:rPr>
            </w:pPr>
          </w:p>
        </w:tc>
        <w:tc>
          <w:tcPr>
            <w:tcW w:w="4820" w:type="dxa"/>
            <w:gridSpan w:val="2"/>
            <w:shd w:val="clear" w:color="auto" w:fill="auto"/>
            <w:vAlign w:val="center"/>
          </w:tcPr>
          <w:p w14:paraId="7114AA1A" w14:textId="77777777"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40CEAAA5" w14:textId="77777777" w:rsidR="00B57220" w:rsidRPr="007001F1" w:rsidRDefault="00B57220" w:rsidP="00C1211A">
            <w:pPr>
              <w:jc w:val="center"/>
              <w:rPr>
                <w:color w:val="000000"/>
              </w:rPr>
            </w:pPr>
          </w:p>
        </w:tc>
        <w:tc>
          <w:tcPr>
            <w:tcW w:w="567" w:type="dxa"/>
            <w:shd w:val="clear" w:color="auto" w:fill="auto"/>
            <w:vAlign w:val="center"/>
          </w:tcPr>
          <w:p w14:paraId="537557E1" w14:textId="77777777" w:rsidR="00B57220" w:rsidRPr="007001F1" w:rsidRDefault="00B57220" w:rsidP="00C1211A">
            <w:pPr>
              <w:jc w:val="center"/>
              <w:rPr>
                <w:color w:val="000000"/>
              </w:rPr>
            </w:pPr>
          </w:p>
        </w:tc>
        <w:tc>
          <w:tcPr>
            <w:tcW w:w="776" w:type="dxa"/>
            <w:shd w:val="clear" w:color="auto" w:fill="auto"/>
            <w:vAlign w:val="center"/>
          </w:tcPr>
          <w:p w14:paraId="57B927B5" w14:textId="77777777" w:rsidR="00B57220" w:rsidRPr="007001F1" w:rsidRDefault="00B57220" w:rsidP="00C1211A">
            <w:pPr>
              <w:jc w:val="center"/>
              <w:rPr>
                <w:color w:val="000000"/>
              </w:rPr>
            </w:pPr>
          </w:p>
        </w:tc>
        <w:tc>
          <w:tcPr>
            <w:tcW w:w="1775" w:type="dxa"/>
            <w:shd w:val="clear" w:color="auto" w:fill="auto"/>
            <w:vAlign w:val="center"/>
          </w:tcPr>
          <w:p w14:paraId="753523D7" w14:textId="77777777" w:rsidR="00B57220" w:rsidRPr="007001F1" w:rsidRDefault="00B57220" w:rsidP="00C1211A">
            <w:pPr>
              <w:jc w:val="center"/>
              <w:rPr>
                <w:color w:val="000000"/>
              </w:rPr>
            </w:pPr>
          </w:p>
        </w:tc>
      </w:tr>
      <w:tr w:rsidR="004602AE" w:rsidRPr="007001F1" w14:paraId="288E0E0B" w14:textId="77777777" w:rsidTr="002D20F9">
        <w:trPr>
          <w:trHeight w:val="20"/>
        </w:trPr>
        <w:tc>
          <w:tcPr>
            <w:tcW w:w="582" w:type="dxa"/>
            <w:shd w:val="clear" w:color="auto" w:fill="auto"/>
            <w:noWrap/>
            <w:vAlign w:val="center"/>
            <w:hideMark/>
          </w:tcPr>
          <w:p w14:paraId="0F3A5D50" w14:textId="77777777"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14:paraId="4D1A908A" w14:textId="77777777"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F27ED1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09BFD8AA"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FE7998C"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2FA54A6" w14:textId="77777777" w:rsidR="004602AE" w:rsidRPr="007001F1" w:rsidRDefault="004602AE" w:rsidP="00C1211A">
            <w:pPr>
              <w:jc w:val="center"/>
              <w:rPr>
                <w:color w:val="000000"/>
              </w:rPr>
            </w:pPr>
            <w:r w:rsidRPr="007001F1">
              <w:rPr>
                <w:color w:val="000000"/>
                <w:sz w:val="22"/>
                <w:szCs w:val="22"/>
              </w:rPr>
              <w:t> </w:t>
            </w:r>
          </w:p>
        </w:tc>
      </w:tr>
      <w:tr w:rsidR="004602AE" w:rsidRPr="007001F1" w14:paraId="3826B3F6" w14:textId="77777777" w:rsidTr="002D20F9">
        <w:trPr>
          <w:trHeight w:val="20"/>
        </w:trPr>
        <w:tc>
          <w:tcPr>
            <w:tcW w:w="582" w:type="dxa"/>
            <w:shd w:val="clear" w:color="auto" w:fill="auto"/>
            <w:noWrap/>
            <w:vAlign w:val="center"/>
            <w:hideMark/>
          </w:tcPr>
          <w:p w14:paraId="6CBD7623" w14:textId="77777777"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14:paraId="3B6A1B1F" w14:textId="77777777"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709F383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73CB2E2"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5EA7495D"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52B656A4" w14:textId="77777777" w:rsidR="004602AE" w:rsidRPr="007001F1" w:rsidRDefault="004602AE" w:rsidP="00C1211A">
            <w:pPr>
              <w:jc w:val="center"/>
              <w:rPr>
                <w:color w:val="000000"/>
              </w:rPr>
            </w:pPr>
            <w:r w:rsidRPr="007001F1">
              <w:rPr>
                <w:color w:val="000000"/>
                <w:sz w:val="22"/>
                <w:szCs w:val="22"/>
              </w:rPr>
              <w:t> </w:t>
            </w:r>
          </w:p>
        </w:tc>
      </w:tr>
      <w:tr w:rsidR="00177DF0" w:rsidRPr="007001F1" w14:paraId="297D436B" w14:textId="77777777" w:rsidTr="002D20F9">
        <w:trPr>
          <w:trHeight w:val="236"/>
        </w:trPr>
        <w:tc>
          <w:tcPr>
            <w:tcW w:w="582" w:type="dxa"/>
            <w:vMerge w:val="restart"/>
            <w:shd w:val="clear" w:color="auto" w:fill="auto"/>
            <w:noWrap/>
            <w:vAlign w:val="center"/>
            <w:hideMark/>
          </w:tcPr>
          <w:p w14:paraId="3FD2AACD" w14:textId="77777777"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14:paraId="0FEF4A6D" w14:textId="77777777"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6A06E3CE" w14:textId="77777777"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14:paraId="255E361F" w14:textId="77777777"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14:paraId="2A4F0666" w14:textId="77777777"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14:paraId="34B5474E" w14:textId="77777777" w:rsidR="00177DF0" w:rsidRPr="007001F1" w:rsidRDefault="00177DF0" w:rsidP="00C1211A">
            <w:pPr>
              <w:jc w:val="center"/>
              <w:rPr>
                <w:color w:val="000000"/>
              </w:rPr>
            </w:pPr>
            <w:r w:rsidRPr="007001F1">
              <w:rPr>
                <w:color w:val="000000"/>
                <w:sz w:val="22"/>
                <w:szCs w:val="22"/>
              </w:rPr>
              <w:t> </w:t>
            </w:r>
          </w:p>
        </w:tc>
      </w:tr>
      <w:tr w:rsidR="00177DF0" w:rsidRPr="007001F1" w14:paraId="3C7DF653" w14:textId="77777777" w:rsidTr="002D20F9">
        <w:trPr>
          <w:trHeight w:val="960"/>
        </w:trPr>
        <w:tc>
          <w:tcPr>
            <w:tcW w:w="582" w:type="dxa"/>
            <w:vMerge/>
            <w:shd w:val="clear" w:color="auto" w:fill="auto"/>
            <w:noWrap/>
            <w:vAlign w:val="center"/>
          </w:tcPr>
          <w:p w14:paraId="45902FAB" w14:textId="77777777" w:rsidR="00177DF0" w:rsidRPr="007001F1" w:rsidRDefault="00177DF0" w:rsidP="00C1211A">
            <w:pPr>
              <w:jc w:val="center"/>
              <w:rPr>
                <w:color w:val="000000"/>
              </w:rPr>
            </w:pPr>
          </w:p>
        </w:tc>
        <w:tc>
          <w:tcPr>
            <w:tcW w:w="4820" w:type="dxa"/>
            <w:gridSpan w:val="2"/>
            <w:shd w:val="clear" w:color="auto" w:fill="auto"/>
            <w:vAlign w:val="center"/>
          </w:tcPr>
          <w:p w14:paraId="47819E1E" w14:textId="77777777"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29BCD6C" w14:textId="77777777" w:rsidR="00177DF0" w:rsidRPr="007001F1" w:rsidRDefault="00177DF0" w:rsidP="00C1211A">
            <w:pPr>
              <w:jc w:val="center"/>
              <w:rPr>
                <w:color w:val="000000"/>
              </w:rPr>
            </w:pPr>
          </w:p>
        </w:tc>
        <w:tc>
          <w:tcPr>
            <w:tcW w:w="567" w:type="dxa"/>
            <w:shd w:val="clear" w:color="auto" w:fill="auto"/>
            <w:vAlign w:val="center"/>
          </w:tcPr>
          <w:p w14:paraId="3E2490FC" w14:textId="77777777" w:rsidR="00177DF0" w:rsidRPr="007001F1" w:rsidRDefault="00177DF0" w:rsidP="00C1211A">
            <w:pPr>
              <w:jc w:val="center"/>
              <w:rPr>
                <w:color w:val="000000"/>
              </w:rPr>
            </w:pPr>
          </w:p>
        </w:tc>
        <w:tc>
          <w:tcPr>
            <w:tcW w:w="776" w:type="dxa"/>
            <w:shd w:val="clear" w:color="auto" w:fill="auto"/>
            <w:vAlign w:val="center"/>
          </w:tcPr>
          <w:p w14:paraId="1BDAEAD7" w14:textId="77777777" w:rsidR="00177DF0" w:rsidRPr="007001F1" w:rsidRDefault="00177DF0" w:rsidP="00C1211A">
            <w:pPr>
              <w:jc w:val="center"/>
              <w:rPr>
                <w:color w:val="000000"/>
              </w:rPr>
            </w:pPr>
          </w:p>
        </w:tc>
        <w:tc>
          <w:tcPr>
            <w:tcW w:w="1775" w:type="dxa"/>
            <w:shd w:val="clear" w:color="auto" w:fill="auto"/>
            <w:vAlign w:val="center"/>
          </w:tcPr>
          <w:p w14:paraId="38700509" w14:textId="77777777" w:rsidR="00177DF0" w:rsidRPr="007001F1" w:rsidRDefault="00177DF0" w:rsidP="00C1211A">
            <w:pPr>
              <w:jc w:val="center"/>
              <w:rPr>
                <w:color w:val="000000"/>
              </w:rPr>
            </w:pPr>
          </w:p>
        </w:tc>
      </w:tr>
      <w:tr w:rsidR="00177DF0" w:rsidRPr="007001F1" w14:paraId="4A46DDDA" w14:textId="77777777" w:rsidTr="002D20F9">
        <w:trPr>
          <w:trHeight w:val="444"/>
        </w:trPr>
        <w:tc>
          <w:tcPr>
            <w:tcW w:w="582" w:type="dxa"/>
            <w:vMerge/>
            <w:shd w:val="clear" w:color="auto" w:fill="auto"/>
            <w:noWrap/>
            <w:vAlign w:val="center"/>
          </w:tcPr>
          <w:p w14:paraId="475F8FA4" w14:textId="77777777" w:rsidR="00177DF0" w:rsidRPr="007001F1" w:rsidRDefault="00177DF0" w:rsidP="00C1211A">
            <w:pPr>
              <w:jc w:val="center"/>
              <w:rPr>
                <w:color w:val="000000"/>
              </w:rPr>
            </w:pPr>
          </w:p>
        </w:tc>
        <w:tc>
          <w:tcPr>
            <w:tcW w:w="4820" w:type="dxa"/>
            <w:gridSpan w:val="2"/>
            <w:shd w:val="clear" w:color="auto" w:fill="auto"/>
            <w:vAlign w:val="center"/>
          </w:tcPr>
          <w:p w14:paraId="381656FA" w14:textId="77777777"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14:paraId="4C138AD6" w14:textId="77777777" w:rsidR="00177DF0" w:rsidRPr="007001F1" w:rsidRDefault="00177DF0" w:rsidP="00C1211A">
            <w:pPr>
              <w:jc w:val="center"/>
              <w:rPr>
                <w:color w:val="000000"/>
              </w:rPr>
            </w:pPr>
          </w:p>
        </w:tc>
        <w:tc>
          <w:tcPr>
            <w:tcW w:w="567" w:type="dxa"/>
            <w:shd w:val="clear" w:color="auto" w:fill="auto"/>
            <w:vAlign w:val="center"/>
          </w:tcPr>
          <w:p w14:paraId="24C221AA" w14:textId="77777777" w:rsidR="00177DF0" w:rsidRPr="007001F1" w:rsidRDefault="00177DF0" w:rsidP="00C1211A">
            <w:pPr>
              <w:jc w:val="center"/>
              <w:rPr>
                <w:color w:val="000000"/>
              </w:rPr>
            </w:pPr>
          </w:p>
        </w:tc>
        <w:tc>
          <w:tcPr>
            <w:tcW w:w="776" w:type="dxa"/>
            <w:shd w:val="clear" w:color="auto" w:fill="auto"/>
            <w:vAlign w:val="center"/>
          </w:tcPr>
          <w:p w14:paraId="46923C24" w14:textId="77777777" w:rsidR="00177DF0" w:rsidRPr="007001F1" w:rsidRDefault="00177DF0" w:rsidP="00C1211A">
            <w:pPr>
              <w:jc w:val="center"/>
              <w:rPr>
                <w:color w:val="000000"/>
              </w:rPr>
            </w:pPr>
          </w:p>
        </w:tc>
        <w:tc>
          <w:tcPr>
            <w:tcW w:w="1775" w:type="dxa"/>
            <w:shd w:val="clear" w:color="auto" w:fill="auto"/>
            <w:vAlign w:val="center"/>
          </w:tcPr>
          <w:p w14:paraId="731A128F" w14:textId="77777777" w:rsidR="00177DF0" w:rsidRPr="007001F1" w:rsidRDefault="00177DF0" w:rsidP="00C1211A">
            <w:pPr>
              <w:jc w:val="center"/>
              <w:rPr>
                <w:color w:val="000000"/>
              </w:rPr>
            </w:pPr>
          </w:p>
        </w:tc>
      </w:tr>
      <w:tr w:rsidR="00177DF0" w:rsidRPr="007001F1" w14:paraId="405B5977" w14:textId="77777777" w:rsidTr="002D20F9">
        <w:trPr>
          <w:trHeight w:val="503"/>
        </w:trPr>
        <w:tc>
          <w:tcPr>
            <w:tcW w:w="582" w:type="dxa"/>
            <w:vMerge/>
            <w:shd w:val="clear" w:color="auto" w:fill="auto"/>
            <w:noWrap/>
            <w:vAlign w:val="center"/>
          </w:tcPr>
          <w:p w14:paraId="1BB9CF3C" w14:textId="77777777" w:rsidR="00177DF0" w:rsidRPr="007001F1" w:rsidRDefault="00177DF0" w:rsidP="00C1211A">
            <w:pPr>
              <w:jc w:val="center"/>
              <w:rPr>
                <w:color w:val="000000"/>
              </w:rPr>
            </w:pPr>
          </w:p>
        </w:tc>
        <w:tc>
          <w:tcPr>
            <w:tcW w:w="4820" w:type="dxa"/>
            <w:gridSpan w:val="2"/>
            <w:shd w:val="clear" w:color="auto" w:fill="auto"/>
            <w:vAlign w:val="center"/>
          </w:tcPr>
          <w:p w14:paraId="424FFEDF" w14:textId="77777777"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11F19532" w14:textId="77777777" w:rsidR="00177DF0" w:rsidRPr="007001F1" w:rsidRDefault="00177DF0" w:rsidP="00C1211A">
            <w:pPr>
              <w:jc w:val="center"/>
              <w:rPr>
                <w:color w:val="000000"/>
              </w:rPr>
            </w:pPr>
          </w:p>
        </w:tc>
        <w:tc>
          <w:tcPr>
            <w:tcW w:w="567" w:type="dxa"/>
            <w:vMerge w:val="restart"/>
            <w:shd w:val="clear" w:color="auto" w:fill="auto"/>
            <w:vAlign w:val="center"/>
          </w:tcPr>
          <w:p w14:paraId="7BF54D04" w14:textId="77777777" w:rsidR="00177DF0" w:rsidRPr="007001F1" w:rsidRDefault="00177DF0" w:rsidP="00C1211A">
            <w:pPr>
              <w:jc w:val="center"/>
              <w:rPr>
                <w:color w:val="000000"/>
              </w:rPr>
            </w:pPr>
          </w:p>
        </w:tc>
        <w:tc>
          <w:tcPr>
            <w:tcW w:w="776" w:type="dxa"/>
            <w:vMerge w:val="restart"/>
            <w:shd w:val="clear" w:color="auto" w:fill="auto"/>
            <w:vAlign w:val="center"/>
          </w:tcPr>
          <w:p w14:paraId="0C9898F4" w14:textId="77777777" w:rsidR="00177DF0" w:rsidRPr="007001F1" w:rsidRDefault="00177DF0" w:rsidP="00C1211A">
            <w:pPr>
              <w:jc w:val="center"/>
              <w:rPr>
                <w:color w:val="000000"/>
              </w:rPr>
            </w:pPr>
          </w:p>
        </w:tc>
        <w:tc>
          <w:tcPr>
            <w:tcW w:w="1775" w:type="dxa"/>
            <w:vMerge w:val="restart"/>
            <w:shd w:val="clear" w:color="auto" w:fill="auto"/>
            <w:vAlign w:val="center"/>
          </w:tcPr>
          <w:p w14:paraId="55307DEA" w14:textId="77777777" w:rsidR="00177DF0" w:rsidRPr="007001F1" w:rsidRDefault="00177DF0" w:rsidP="00C1211A">
            <w:pPr>
              <w:jc w:val="center"/>
              <w:rPr>
                <w:color w:val="000000"/>
              </w:rPr>
            </w:pPr>
          </w:p>
        </w:tc>
      </w:tr>
      <w:tr w:rsidR="00177DF0" w:rsidRPr="007001F1" w14:paraId="7B65AE70" w14:textId="77777777" w:rsidTr="002D20F9">
        <w:trPr>
          <w:trHeight w:val="502"/>
        </w:trPr>
        <w:tc>
          <w:tcPr>
            <w:tcW w:w="582" w:type="dxa"/>
            <w:vMerge/>
            <w:shd w:val="clear" w:color="auto" w:fill="auto"/>
            <w:noWrap/>
            <w:vAlign w:val="center"/>
          </w:tcPr>
          <w:p w14:paraId="0B8413CF" w14:textId="77777777" w:rsidR="00177DF0" w:rsidRPr="007001F1" w:rsidRDefault="00177DF0" w:rsidP="00C1211A">
            <w:pPr>
              <w:jc w:val="center"/>
              <w:rPr>
                <w:color w:val="000000"/>
              </w:rPr>
            </w:pPr>
          </w:p>
        </w:tc>
        <w:tc>
          <w:tcPr>
            <w:tcW w:w="4820" w:type="dxa"/>
            <w:gridSpan w:val="2"/>
            <w:shd w:val="clear" w:color="auto" w:fill="auto"/>
            <w:vAlign w:val="center"/>
          </w:tcPr>
          <w:p w14:paraId="64F89D0D" w14:textId="77777777"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14:paraId="30ADE60C" w14:textId="77777777" w:rsidR="00177DF0" w:rsidRPr="007001F1" w:rsidRDefault="00177DF0" w:rsidP="00C1211A">
            <w:pPr>
              <w:jc w:val="center"/>
              <w:rPr>
                <w:color w:val="000000"/>
              </w:rPr>
            </w:pPr>
          </w:p>
        </w:tc>
        <w:tc>
          <w:tcPr>
            <w:tcW w:w="567" w:type="dxa"/>
            <w:vMerge/>
            <w:shd w:val="clear" w:color="auto" w:fill="auto"/>
            <w:vAlign w:val="center"/>
          </w:tcPr>
          <w:p w14:paraId="1A5F2A89" w14:textId="77777777" w:rsidR="00177DF0" w:rsidRPr="007001F1" w:rsidRDefault="00177DF0" w:rsidP="00C1211A">
            <w:pPr>
              <w:jc w:val="center"/>
              <w:rPr>
                <w:color w:val="000000"/>
              </w:rPr>
            </w:pPr>
          </w:p>
        </w:tc>
        <w:tc>
          <w:tcPr>
            <w:tcW w:w="776" w:type="dxa"/>
            <w:vMerge/>
            <w:shd w:val="clear" w:color="auto" w:fill="auto"/>
            <w:vAlign w:val="center"/>
          </w:tcPr>
          <w:p w14:paraId="4FEF8AE2" w14:textId="77777777" w:rsidR="00177DF0" w:rsidRPr="007001F1" w:rsidRDefault="00177DF0" w:rsidP="00C1211A">
            <w:pPr>
              <w:jc w:val="center"/>
              <w:rPr>
                <w:color w:val="000000"/>
              </w:rPr>
            </w:pPr>
          </w:p>
        </w:tc>
        <w:tc>
          <w:tcPr>
            <w:tcW w:w="1775" w:type="dxa"/>
            <w:vMerge/>
            <w:shd w:val="clear" w:color="auto" w:fill="auto"/>
            <w:vAlign w:val="center"/>
          </w:tcPr>
          <w:p w14:paraId="33AFD406" w14:textId="77777777" w:rsidR="00177DF0" w:rsidRPr="007001F1" w:rsidRDefault="00177DF0" w:rsidP="00C1211A">
            <w:pPr>
              <w:jc w:val="center"/>
              <w:rPr>
                <w:color w:val="000000"/>
              </w:rPr>
            </w:pPr>
          </w:p>
        </w:tc>
      </w:tr>
      <w:tr w:rsidR="00B57220" w:rsidRPr="007001F1" w14:paraId="4F70C8C6" w14:textId="77777777" w:rsidTr="002D20F9">
        <w:trPr>
          <w:trHeight w:val="629"/>
        </w:trPr>
        <w:tc>
          <w:tcPr>
            <w:tcW w:w="582" w:type="dxa"/>
            <w:vMerge w:val="restart"/>
            <w:shd w:val="clear" w:color="auto" w:fill="auto"/>
            <w:noWrap/>
            <w:vAlign w:val="center"/>
            <w:hideMark/>
          </w:tcPr>
          <w:p w14:paraId="06E1EABD" w14:textId="77777777"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14:paraId="23F70571" w14:textId="77777777"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56987D0B"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3301E34B"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6A7974FB"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5089BEFD" w14:textId="77777777" w:rsidR="00B57220" w:rsidRPr="007001F1" w:rsidRDefault="00B57220" w:rsidP="00C1211A">
            <w:pPr>
              <w:jc w:val="center"/>
              <w:rPr>
                <w:color w:val="000000"/>
              </w:rPr>
            </w:pPr>
            <w:r w:rsidRPr="007001F1">
              <w:rPr>
                <w:color w:val="000000"/>
                <w:sz w:val="22"/>
                <w:szCs w:val="22"/>
              </w:rPr>
              <w:t> </w:t>
            </w:r>
          </w:p>
        </w:tc>
      </w:tr>
      <w:tr w:rsidR="00B57220" w:rsidRPr="007001F1" w14:paraId="7CA73227" w14:textId="77777777" w:rsidTr="002D20F9">
        <w:trPr>
          <w:trHeight w:val="1395"/>
        </w:trPr>
        <w:tc>
          <w:tcPr>
            <w:tcW w:w="582" w:type="dxa"/>
            <w:vMerge/>
            <w:shd w:val="clear" w:color="auto" w:fill="auto"/>
            <w:noWrap/>
            <w:vAlign w:val="center"/>
          </w:tcPr>
          <w:p w14:paraId="34D33E1B" w14:textId="77777777" w:rsidR="00B57220" w:rsidRPr="007001F1" w:rsidRDefault="00B57220" w:rsidP="00C1211A">
            <w:pPr>
              <w:jc w:val="center"/>
              <w:rPr>
                <w:color w:val="000000"/>
              </w:rPr>
            </w:pPr>
          </w:p>
        </w:tc>
        <w:tc>
          <w:tcPr>
            <w:tcW w:w="4820" w:type="dxa"/>
            <w:gridSpan w:val="2"/>
            <w:shd w:val="clear" w:color="auto" w:fill="auto"/>
            <w:vAlign w:val="center"/>
          </w:tcPr>
          <w:p w14:paraId="2702540C" w14:textId="77777777"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1F5F19B7" w14:textId="77777777" w:rsidR="00B57220" w:rsidRPr="007001F1" w:rsidRDefault="00B57220" w:rsidP="00C1211A">
            <w:pPr>
              <w:jc w:val="center"/>
              <w:rPr>
                <w:color w:val="000000"/>
              </w:rPr>
            </w:pPr>
          </w:p>
        </w:tc>
        <w:tc>
          <w:tcPr>
            <w:tcW w:w="567" w:type="dxa"/>
            <w:shd w:val="clear" w:color="auto" w:fill="auto"/>
            <w:vAlign w:val="center"/>
          </w:tcPr>
          <w:p w14:paraId="1E6A54A7" w14:textId="77777777" w:rsidR="00B57220" w:rsidRPr="007001F1" w:rsidRDefault="00B57220" w:rsidP="00C1211A">
            <w:pPr>
              <w:jc w:val="center"/>
              <w:rPr>
                <w:color w:val="000000"/>
              </w:rPr>
            </w:pPr>
          </w:p>
        </w:tc>
        <w:tc>
          <w:tcPr>
            <w:tcW w:w="776" w:type="dxa"/>
            <w:shd w:val="clear" w:color="auto" w:fill="auto"/>
            <w:vAlign w:val="center"/>
          </w:tcPr>
          <w:p w14:paraId="703E55F8" w14:textId="77777777" w:rsidR="00B57220" w:rsidRPr="007001F1" w:rsidRDefault="00B57220" w:rsidP="00C1211A">
            <w:pPr>
              <w:jc w:val="center"/>
              <w:rPr>
                <w:color w:val="000000"/>
              </w:rPr>
            </w:pPr>
          </w:p>
        </w:tc>
        <w:tc>
          <w:tcPr>
            <w:tcW w:w="1775" w:type="dxa"/>
            <w:shd w:val="clear" w:color="auto" w:fill="auto"/>
            <w:vAlign w:val="center"/>
          </w:tcPr>
          <w:p w14:paraId="2274F9FD" w14:textId="77777777" w:rsidR="00B57220" w:rsidRPr="007001F1" w:rsidRDefault="00B57220" w:rsidP="00C1211A">
            <w:pPr>
              <w:jc w:val="center"/>
              <w:rPr>
                <w:color w:val="000000"/>
              </w:rPr>
            </w:pPr>
          </w:p>
        </w:tc>
      </w:tr>
      <w:tr w:rsidR="004602AE" w:rsidRPr="007001F1" w14:paraId="119429BD" w14:textId="77777777" w:rsidTr="002D20F9">
        <w:trPr>
          <w:trHeight w:val="20"/>
        </w:trPr>
        <w:tc>
          <w:tcPr>
            <w:tcW w:w="582" w:type="dxa"/>
            <w:shd w:val="clear" w:color="auto" w:fill="auto"/>
            <w:noWrap/>
            <w:vAlign w:val="center"/>
            <w:hideMark/>
          </w:tcPr>
          <w:p w14:paraId="353BFACE" w14:textId="77777777" w:rsidR="004602AE" w:rsidRPr="007001F1" w:rsidRDefault="004602AE" w:rsidP="00C1211A">
            <w:pPr>
              <w:jc w:val="center"/>
              <w:rPr>
                <w:color w:val="000000"/>
              </w:rPr>
            </w:pPr>
            <w:r w:rsidRPr="00F158B1">
              <w:rPr>
                <w:color w:val="000000"/>
                <w:sz w:val="22"/>
                <w:szCs w:val="22"/>
              </w:rPr>
              <w:t>1</w:t>
            </w:r>
            <w:r w:rsidR="00DA62A4" w:rsidRPr="00F158B1">
              <w:rPr>
                <w:color w:val="000000"/>
                <w:sz w:val="22"/>
                <w:szCs w:val="22"/>
              </w:rPr>
              <w:t>8</w:t>
            </w:r>
          </w:p>
        </w:tc>
        <w:tc>
          <w:tcPr>
            <w:tcW w:w="4820" w:type="dxa"/>
            <w:gridSpan w:val="2"/>
            <w:shd w:val="clear" w:color="auto" w:fill="auto"/>
            <w:vAlign w:val="center"/>
            <w:hideMark/>
          </w:tcPr>
          <w:p w14:paraId="59117565" w14:textId="77777777"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0DD18540"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39F1AEC2"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7CA1F66"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70233424" w14:textId="77777777" w:rsidR="004602AE" w:rsidRPr="007001F1" w:rsidRDefault="004602AE" w:rsidP="00C1211A">
            <w:pPr>
              <w:jc w:val="center"/>
              <w:rPr>
                <w:color w:val="000000"/>
              </w:rPr>
            </w:pPr>
            <w:r w:rsidRPr="007001F1">
              <w:rPr>
                <w:color w:val="000000"/>
                <w:sz w:val="22"/>
                <w:szCs w:val="22"/>
              </w:rPr>
              <w:t> </w:t>
            </w:r>
          </w:p>
        </w:tc>
      </w:tr>
      <w:tr w:rsidR="00B57220" w:rsidRPr="007001F1" w14:paraId="4C5B36BB" w14:textId="77777777" w:rsidTr="002D20F9">
        <w:trPr>
          <w:trHeight w:val="675"/>
        </w:trPr>
        <w:tc>
          <w:tcPr>
            <w:tcW w:w="582" w:type="dxa"/>
            <w:vMerge w:val="restart"/>
            <w:shd w:val="clear" w:color="auto" w:fill="auto"/>
            <w:noWrap/>
            <w:vAlign w:val="center"/>
            <w:hideMark/>
          </w:tcPr>
          <w:p w14:paraId="7C11F76C" w14:textId="77777777"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14:paraId="584DDA2D" w14:textId="77777777"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3DB7D893"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50FC4C47"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7A072791"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7F85D577" w14:textId="77777777" w:rsidR="00B57220" w:rsidRPr="007001F1" w:rsidRDefault="00B57220" w:rsidP="00C1211A">
            <w:pPr>
              <w:jc w:val="center"/>
              <w:rPr>
                <w:color w:val="000000"/>
              </w:rPr>
            </w:pPr>
            <w:r w:rsidRPr="007001F1">
              <w:rPr>
                <w:color w:val="000000"/>
                <w:sz w:val="22"/>
                <w:szCs w:val="22"/>
              </w:rPr>
              <w:t> </w:t>
            </w:r>
          </w:p>
        </w:tc>
      </w:tr>
      <w:tr w:rsidR="00B57220" w:rsidRPr="007001F1" w14:paraId="690B595B" w14:textId="77777777" w:rsidTr="002D20F9">
        <w:trPr>
          <w:trHeight w:val="675"/>
        </w:trPr>
        <w:tc>
          <w:tcPr>
            <w:tcW w:w="582" w:type="dxa"/>
            <w:vMerge/>
            <w:shd w:val="clear" w:color="auto" w:fill="auto"/>
            <w:noWrap/>
            <w:vAlign w:val="center"/>
          </w:tcPr>
          <w:p w14:paraId="624F918D" w14:textId="77777777" w:rsidR="00B57220" w:rsidRPr="007001F1" w:rsidRDefault="00B57220" w:rsidP="00C1211A">
            <w:pPr>
              <w:jc w:val="center"/>
              <w:rPr>
                <w:color w:val="000000"/>
              </w:rPr>
            </w:pPr>
          </w:p>
        </w:tc>
        <w:tc>
          <w:tcPr>
            <w:tcW w:w="4820" w:type="dxa"/>
            <w:gridSpan w:val="2"/>
            <w:shd w:val="clear" w:color="auto" w:fill="auto"/>
            <w:vAlign w:val="center"/>
          </w:tcPr>
          <w:p w14:paraId="218FC476" w14:textId="77777777"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2370AE79" w14:textId="77777777" w:rsidR="00B57220" w:rsidRPr="007001F1" w:rsidRDefault="00B57220" w:rsidP="00C1211A">
            <w:pPr>
              <w:jc w:val="center"/>
              <w:rPr>
                <w:color w:val="000000"/>
              </w:rPr>
            </w:pPr>
          </w:p>
        </w:tc>
        <w:tc>
          <w:tcPr>
            <w:tcW w:w="567" w:type="dxa"/>
            <w:shd w:val="clear" w:color="auto" w:fill="auto"/>
            <w:vAlign w:val="center"/>
          </w:tcPr>
          <w:p w14:paraId="34E21600" w14:textId="77777777" w:rsidR="00B57220" w:rsidRPr="007001F1" w:rsidRDefault="00B57220" w:rsidP="00C1211A">
            <w:pPr>
              <w:jc w:val="center"/>
              <w:rPr>
                <w:color w:val="000000"/>
              </w:rPr>
            </w:pPr>
          </w:p>
        </w:tc>
        <w:tc>
          <w:tcPr>
            <w:tcW w:w="776" w:type="dxa"/>
            <w:shd w:val="clear" w:color="auto" w:fill="auto"/>
            <w:vAlign w:val="center"/>
          </w:tcPr>
          <w:p w14:paraId="6072C0C2" w14:textId="77777777" w:rsidR="00B57220" w:rsidRPr="007001F1" w:rsidRDefault="00B57220" w:rsidP="00C1211A">
            <w:pPr>
              <w:jc w:val="center"/>
              <w:rPr>
                <w:color w:val="000000"/>
              </w:rPr>
            </w:pPr>
          </w:p>
        </w:tc>
        <w:tc>
          <w:tcPr>
            <w:tcW w:w="1775" w:type="dxa"/>
            <w:shd w:val="clear" w:color="auto" w:fill="auto"/>
            <w:vAlign w:val="center"/>
          </w:tcPr>
          <w:p w14:paraId="2D59CC9C" w14:textId="77777777" w:rsidR="00B57220" w:rsidRPr="007001F1" w:rsidRDefault="00B57220" w:rsidP="00C1211A">
            <w:pPr>
              <w:jc w:val="center"/>
              <w:rPr>
                <w:color w:val="000000"/>
              </w:rPr>
            </w:pPr>
          </w:p>
        </w:tc>
      </w:tr>
      <w:tr w:rsidR="00B57220" w:rsidRPr="007001F1" w14:paraId="5F053599" w14:textId="77777777" w:rsidTr="002D20F9">
        <w:trPr>
          <w:trHeight w:val="366"/>
        </w:trPr>
        <w:tc>
          <w:tcPr>
            <w:tcW w:w="582" w:type="dxa"/>
            <w:vMerge/>
            <w:shd w:val="clear" w:color="auto" w:fill="auto"/>
            <w:noWrap/>
            <w:vAlign w:val="center"/>
          </w:tcPr>
          <w:p w14:paraId="736FEC58" w14:textId="77777777" w:rsidR="00B57220" w:rsidRPr="007001F1" w:rsidRDefault="00B57220" w:rsidP="00C1211A">
            <w:pPr>
              <w:jc w:val="center"/>
              <w:rPr>
                <w:color w:val="000000"/>
              </w:rPr>
            </w:pPr>
          </w:p>
        </w:tc>
        <w:tc>
          <w:tcPr>
            <w:tcW w:w="4820" w:type="dxa"/>
            <w:gridSpan w:val="2"/>
            <w:shd w:val="clear" w:color="auto" w:fill="auto"/>
            <w:vAlign w:val="center"/>
          </w:tcPr>
          <w:p w14:paraId="27CAE894" w14:textId="77777777"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2E492BF1" w14:textId="77777777" w:rsidR="00B57220" w:rsidRPr="007001F1" w:rsidRDefault="00B57220" w:rsidP="00C1211A">
            <w:pPr>
              <w:jc w:val="center"/>
              <w:rPr>
                <w:color w:val="000000"/>
              </w:rPr>
            </w:pPr>
          </w:p>
        </w:tc>
        <w:tc>
          <w:tcPr>
            <w:tcW w:w="567" w:type="dxa"/>
            <w:shd w:val="clear" w:color="auto" w:fill="auto"/>
            <w:vAlign w:val="center"/>
          </w:tcPr>
          <w:p w14:paraId="48277C8A" w14:textId="77777777" w:rsidR="00B57220" w:rsidRPr="007001F1" w:rsidRDefault="00B57220" w:rsidP="00C1211A">
            <w:pPr>
              <w:jc w:val="center"/>
              <w:rPr>
                <w:color w:val="000000"/>
              </w:rPr>
            </w:pPr>
          </w:p>
        </w:tc>
        <w:tc>
          <w:tcPr>
            <w:tcW w:w="776" w:type="dxa"/>
            <w:shd w:val="clear" w:color="auto" w:fill="auto"/>
            <w:vAlign w:val="center"/>
          </w:tcPr>
          <w:p w14:paraId="2DE1989E" w14:textId="77777777" w:rsidR="00B57220" w:rsidRPr="007001F1" w:rsidRDefault="00B57220" w:rsidP="00C1211A">
            <w:pPr>
              <w:jc w:val="center"/>
              <w:rPr>
                <w:color w:val="000000"/>
              </w:rPr>
            </w:pPr>
          </w:p>
        </w:tc>
        <w:tc>
          <w:tcPr>
            <w:tcW w:w="1775" w:type="dxa"/>
            <w:shd w:val="clear" w:color="auto" w:fill="auto"/>
            <w:vAlign w:val="center"/>
          </w:tcPr>
          <w:p w14:paraId="42A8C11C" w14:textId="77777777" w:rsidR="00B57220" w:rsidRPr="007001F1" w:rsidRDefault="00B57220" w:rsidP="00C1211A">
            <w:pPr>
              <w:jc w:val="center"/>
              <w:rPr>
                <w:color w:val="000000"/>
              </w:rPr>
            </w:pPr>
          </w:p>
        </w:tc>
      </w:tr>
      <w:tr w:rsidR="004602AE" w:rsidRPr="007001F1" w14:paraId="7BCDF2BB" w14:textId="77777777" w:rsidTr="002D20F9">
        <w:trPr>
          <w:trHeight w:val="20"/>
        </w:trPr>
        <w:tc>
          <w:tcPr>
            <w:tcW w:w="582" w:type="dxa"/>
            <w:shd w:val="clear" w:color="auto" w:fill="auto"/>
            <w:noWrap/>
            <w:vAlign w:val="center"/>
            <w:hideMark/>
          </w:tcPr>
          <w:p w14:paraId="65E61408" w14:textId="77777777"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14:paraId="469B74DC" w14:textId="77777777"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DF02B9"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0A785524"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45670910"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CD3937D" w14:textId="77777777" w:rsidR="004602AE" w:rsidRPr="007001F1" w:rsidRDefault="004602AE" w:rsidP="00C1211A">
            <w:pPr>
              <w:jc w:val="center"/>
              <w:rPr>
                <w:color w:val="000000"/>
              </w:rPr>
            </w:pPr>
            <w:r w:rsidRPr="007001F1">
              <w:rPr>
                <w:color w:val="000000"/>
                <w:sz w:val="22"/>
                <w:szCs w:val="22"/>
              </w:rPr>
              <w:t> </w:t>
            </w:r>
          </w:p>
        </w:tc>
      </w:tr>
      <w:tr w:rsidR="004602AE" w:rsidRPr="007001F1" w14:paraId="6C938237" w14:textId="77777777" w:rsidTr="002D20F9">
        <w:trPr>
          <w:trHeight w:val="20"/>
        </w:trPr>
        <w:tc>
          <w:tcPr>
            <w:tcW w:w="582" w:type="dxa"/>
            <w:shd w:val="clear" w:color="auto" w:fill="auto"/>
            <w:noWrap/>
            <w:vAlign w:val="center"/>
            <w:hideMark/>
          </w:tcPr>
          <w:p w14:paraId="26E5E559" w14:textId="77777777"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14:paraId="5C9C5315" w14:textId="77777777"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42C3EF7"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607890F9"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C5E9B6B"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247D0E1F" w14:textId="77777777" w:rsidR="004602AE" w:rsidRPr="007001F1" w:rsidRDefault="004602AE" w:rsidP="00C1211A">
            <w:pPr>
              <w:jc w:val="center"/>
              <w:rPr>
                <w:color w:val="000000"/>
              </w:rPr>
            </w:pPr>
            <w:r w:rsidRPr="007001F1">
              <w:rPr>
                <w:color w:val="000000"/>
                <w:sz w:val="22"/>
                <w:szCs w:val="22"/>
              </w:rPr>
              <w:t> </w:t>
            </w:r>
          </w:p>
        </w:tc>
      </w:tr>
      <w:tr w:rsidR="00B57220" w:rsidRPr="007001F1" w14:paraId="380D9319" w14:textId="77777777" w:rsidTr="002D20F9">
        <w:trPr>
          <w:trHeight w:val="268"/>
        </w:trPr>
        <w:tc>
          <w:tcPr>
            <w:tcW w:w="582" w:type="dxa"/>
            <w:vMerge w:val="restart"/>
            <w:shd w:val="clear" w:color="auto" w:fill="auto"/>
            <w:noWrap/>
            <w:vAlign w:val="center"/>
          </w:tcPr>
          <w:p w14:paraId="71F778B4" w14:textId="77777777"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14:paraId="3DDE93FE" w14:textId="77777777"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14:paraId="1EE041D4" w14:textId="77777777" w:rsidR="00B57220" w:rsidRPr="007001F1" w:rsidRDefault="00B57220" w:rsidP="00C1211A">
            <w:pPr>
              <w:jc w:val="center"/>
              <w:rPr>
                <w:color w:val="000000"/>
              </w:rPr>
            </w:pPr>
          </w:p>
        </w:tc>
        <w:tc>
          <w:tcPr>
            <w:tcW w:w="567" w:type="dxa"/>
            <w:shd w:val="clear" w:color="auto" w:fill="auto"/>
            <w:vAlign w:val="center"/>
          </w:tcPr>
          <w:p w14:paraId="1C4A3198" w14:textId="77777777" w:rsidR="00B57220" w:rsidRPr="007001F1" w:rsidRDefault="00B57220" w:rsidP="00C1211A">
            <w:pPr>
              <w:jc w:val="center"/>
              <w:rPr>
                <w:color w:val="000000"/>
              </w:rPr>
            </w:pPr>
          </w:p>
        </w:tc>
        <w:tc>
          <w:tcPr>
            <w:tcW w:w="776" w:type="dxa"/>
            <w:shd w:val="clear" w:color="auto" w:fill="auto"/>
            <w:vAlign w:val="center"/>
          </w:tcPr>
          <w:p w14:paraId="655D43F2" w14:textId="77777777" w:rsidR="00B57220" w:rsidRPr="007001F1" w:rsidRDefault="00B57220" w:rsidP="00C1211A">
            <w:pPr>
              <w:jc w:val="center"/>
              <w:rPr>
                <w:color w:val="000000"/>
              </w:rPr>
            </w:pPr>
          </w:p>
        </w:tc>
        <w:tc>
          <w:tcPr>
            <w:tcW w:w="1775" w:type="dxa"/>
            <w:shd w:val="clear" w:color="auto" w:fill="auto"/>
            <w:vAlign w:val="center"/>
          </w:tcPr>
          <w:p w14:paraId="46048FCD" w14:textId="77777777" w:rsidR="00B57220" w:rsidRPr="007001F1" w:rsidRDefault="00B57220" w:rsidP="00C1211A">
            <w:pPr>
              <w:jc w:val="center"/>
              <w:rPr>
                <w:color w:val="000000"/>
              </w:rPr>
            </w:pPr>
          </w:p>
        </w:tc>
      </w:tr>
      <w:tr w:rsidR="00B57220" w:rsidRPr="007001F1" w14:paraId="1114EE31" w14:textId="77777777" w:rsidTr="002D20F9">
        <w:trPr>
          <w:trHeight w:val="845"/>
        </w:trPr>
        <w:tc>
          <w:tcPr>
            <w:tcW w:w="582" w:type="dxa"/>
            <w:vMerge/>
            <w:shd w:val="clear" w:color="auto" w:fill="auto"/>
            <w:noWrap/>
            <w:vAlign w:val="center"/>
          </w:tcPr>
          <w:p w14:paraId="7BD107EF" w14:textId="77777777" w:rsidR="00B57220" w:rsidRPr="007001F1" w:rsidRDefault="00B57220" w:rsidP="00C1211A">
            <w:pPr>
              <w:jc w:val="center"/>
              <w:rPr>
                <w:color w:val="000000"/>
              </w:rPr>
            </w:pPr>
          </w:p>
        </w:tc>
        <w:tc>
          <w:tcPr>
            <w:tcW w:w="4820" w:type="dxa"/>
            <w:gridSpan w:val="2"/>
            <w:shd w:val="clear" w:color="auto" w:fill="auto"/>
            <w:vAlign w:val="center"/>
          </w:tcPr>
          <w:p w14:paraId="1D2A6492" w14:textId="77777777"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7E60FB8B" w14:textId="77777777" w:rsidR="00B57220" w:rsidRPr="007001F1" w:rsidRDefault="00B57220" w:rsidP="00C1211A">
            <w:pPr>
              <w:jc w:val="center"/>
              <w:rPr>
                <w:color w:val="000000"/>
              </w:rPr>
            </w:pPr>
          </w:p>
        </w:tc>
        <w:tc>
          <w:tcPr>
            <w:tcW w:w="567" w:type="dxa"/>
            <w:shd w:val="clear" w:color="auto" w:fill="auto"/>
            <w:vAlign w:val="center"/>
          </w:tcPr>
          <w:p w14:paraId="699F00C6" w14:textId="77777777" w:rsidR="00B57220" w:rsidRPr="007001F1" w:rsidRDefault="00B57220" w:rsidP="00C1211A">
            <w:pPr>
              <w:jc w:val="center"/>
              <w:rPr>
                <w:color w:val="000000"/>
              </w:rPr>
            </w:pPr>
          </w:p>
        </w:tc>
        <w:tc>
          <w:tcPr>
            <w:tcW w:w="776" w:type="dxa"/>
            <w:shd w:val="clear" w:color="auto" w:fill="auto"/>
            <w:vAlign w:val="center"/>
          </w:tcPr>
          <w:p w14:paraId="13EDA0BF" w14:textId="77777777" w:rsidR="00B57220" w:rsidRPr="007001F1" w:rsidRDefault="00B57220" w:rsidP="00C1211A">
            <w:pPr>
              <w:jc w:val="center"/>
              <w:rPr>
                <w:color w:val="000000"/>
              </w:rPr>
            </w:pPr>
          </w:p>
        </w:tc>
        <w:tc>
          <w:tcPr>
            <w:tcW w:w="1775" w:type="dxa"/>
            <w:shd w:val="clear" w:color="auto" w:fill="auto"/>
            <w:vAlign w:val="center"/>
          </w:tcPr>
          <w:p w14:paraId="1E3C79AF" w14:textId="77777777" w:rsidR="00B57220" w:rsidRPr="007001F1" w:rsidRDefault="00B57220" w:rsidP="00C1211A">
            <w:pPr>
              <w:jc w:val="center"/>
              <w:rPr>
                <w:color w:val="000000"/>
              </w:rPr>
            </w:pPr>
          </w:p>
        </w:tc>
      </w:tr>
      <w:tr w:rsidR="004602AE" w:rsidRPr="007001F1" w14:paraId="3101D42B" w14:textId="77777777" w:rsidTr="002D20F9">
        <w:trPr>
          <w:trHeight w:val="20"/>
        </w:trPr>
        <w:tc>
          <w:tcPr>
            <w:tcW w:w="582" w:type="dxa"/>
            <w:shd w:val="clear" w:color="auto" w:fill="auto"/>
            <w:noWrap/>
            <w:vAlign w:val="center"/>
          </w:tcPr>
          <w:p w14:paraId="6B028971" w14:textId="77777777"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14:paraId="5B5FA45E" w14:textId="77777777"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F318EC6" w14:textId="77777777" w:rsidR="004602AE" w:rsidRPr="007001F1" w:rsidRDefault="004602AE" w:rsidP="00C1211A">
            <w:pPr>
              <w:jc w:val="center"/>
              <w:rPr>
                <w:color w:val="000000"/>
              </w:rPr>
            </w:pPr>
          </w:p>
        </w:tc>
        <w:tc>
          <w:tcPr>
            <w:tcW w:w="567" w:type="dxa"/>
            <w:shd w:val="clear" w:color="auto" w:fill="auto"/>
            <w:vAlign w:val="center"/>
          </w:tcPr>
          <w:p w14:paraId="2B3F3FF6" w14:textId="77777777" w:rsidR="004602AE" w:rsidRPr="007001F1" w:rsidRDefault="004602AE" w:rsidP="00C1211A">
            <w:pPr>
              <w:jc w:val="center"/>
              <w:rPr>
                <w:color w:val="000000"/>
              </w:rPr>
            </w:pPr>
          </w:p>
        </w:tc>
        <w:tc>
          <w:tcPr>
            <w:tcW w:w="776" w:type="dxa"/>
            <w:shd w:val="clear" w:color="auto" w:fill="auto"/>
            <w:vAlign w:val="center"/>
          </w:tcPr>
          <w:p w14:paraId="348587ED" w14:textId="77777777" w:rsidR="004602AE" w:rsidRPr="007001F1" w:rsidRDefault="004602AE" w:rsidP="00C1211A">
            <w:pPr>
              <w:jc w:val="center"/>
              <w:rPr>
                <w:color w:val="000000"/>
              </w:rPr>
            </w:pPr>
          </w:p>
        </w:tc>
        <w:tc>
          <w:tcPr>
            <w:tcW w:w="1775" w:type="dxa"/>
            <w:shd w:val="clear" w:color="auto" w:fill="auto"/>
            <w:vAlign w:val="center"/>
          </w:tcPr>
          <w:p w14:paraId="01BC547C" w14:textId="77777777" w:rsidR="004602AE" w:rsidRPr="007001F1" w:rsidRDefault="004602AE" w:rsidP="00C1211A">
            <w:pPr>
              <w:jc w:val="center"/>
              <w:rPr>
                <w:color w:val="000000"/>
              </w:rPr>
            </w:pPr>
          </w:p>
        </w:tc>
      </w:tr>
      <w:tr w:rsidR="004602AE" w:rsidRPr="007001F1" w14:paraId="611470D5" w14:textId="77777777" w:rsidTr="002D20F9">
        <w:trPr>
          <w:trHeight w:val="20"/>
        </w:trPr>
        <w:tc>
          <w:tcPr>
            <w:tcW w:w="582" w:type="dxa"/>
            <w:shd w:val="clear" w:color="auto" w:fill="auto"/>
            <w:noWrap/>
            <w:vAlign w:val="center"/>
            <w:hideMark/>
          </w:tcPr>
          <w:p w14:paraId="2E35352A" w14:textId="77777777"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14:paraId="4A4557EF" w14:textId="77777777"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14B5732"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25CFE2B"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648F8BC3"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71F1B75D" w14:textId="77777777" w:rsidR="004602AE" w:rsidRPr="007001F1" w:rsidRDefault="004602AE" w:rsidP="00C1211A">
            <w:pPr>
              <w:jc w:val="center"/>
              <w:rPr>
                <w:color w:val="000000"/>
              </w:rPr>
            </w:pPr>
            <w:r w:rsidRPr="007001F1">
              <w:rPr>
                <w:color w:val="000000"/>
                <w:sz w:val="22"/>
                <w:szCs w:val="22"/>
              </w:rPr>
              <w:t> </w:t>
            </w:r>
          </w:p>
        </w:tc>
      </w:tr>
      <w:tr w:rsidR="00CC4C45" w:rsidRPr="007001F1" w14:paraId="7E48C784" w14:textId="77777777" w:rsidTr="002D20F9">
        <w:trPr>
          <w:trHeight w:val="20"/>
        </w:trPr>
        <w:tc>
          <w:tcPr>
            <w:tcW w:w="582" w:type="dxa"/>
            <w:shd w:val="clear" w:color="auto" w:fill="auto"/>
            <w:noWrap/>
            <w:vAlign w:val="center"/>
          </w:tcPr>
          <w:p w14:paraId="68397391" w14:textId="77777777"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14:paraId="7F1379DB" w14:textId="77777777"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2936D440" w14:textId="77777777" w:rsidR="00CC4C45" w:rsidRPr="007001F1" w:rsidRDefault="00CC4C45" w:rsidP="00C1211A">
            <w:pPr>
              <w:jc w:val="center"/>
              <w:rPr>
                <w:color w:val="000000"/>
              </w:rPr>
            </w:pPr>
          </w:p>
        </w:tc>
        <w:tc>
          <w:tcPr>
            <w:tcW w:w="567" w:type="dxa"/>
            <w:shd w:val="clear" w:color="auto" w:fill="auto"/>
            <w:vAlign w:val="center"/>
          </w:tcPr>
          <w:p w14:paraId="3779614F" w14:textId="77777777" w:rsidR="00CC4C45" w:rsidRPr="007001F1" w:rsidRDefault="00CC4C45" w:rsidP="00C1211A">
            <w:pPr>
              <w:jc w:val="center"/>
              <w:rPr>
                <w:color w:val="000000"/>
              </w:rPr>
            </w:pPr>
          </w:p>
        </w:tc>
        <w:tc>
          <w:tcPr>
            <w:tcW w:w="776" w:type="dxa"/>
            <w:shd w:val="clear" w:color="auto" w:fill="auto"/>
            <w:vAlign w:val="center"/>
          </w:tcPr>
          <w:p w14:paraId="4696E72B" w14:textId="77777777" w:rsidR="00CC4C45" w:rsidRPr="007001F1" w:rsidRDefault="00CC4C45" w:rsidP="00C1211A">
            <w:pPr>
              <w:jc w:val="center"/>
              <w:rPr>
                <w:color w:val="000000"/>
              </w:rPr>
            </w:pPr>
          </w:p>
        </w:tc>
        <w:tc>
          <w:tcPr>
            <w:tcW w:w="1775" w:type="dxa"/>
            <w:shd w:val="clear" w:color="auto" w:fill="auto"/>
            <w:vAlign w:val="center"/>
          </w:tcPr>
          <w:p w14:paraId="262F43CD" w14:textId="77777777" w:rsidR="00CC4C45" w:rsidRPr="007001F1" w:rsidRDefault="00CC4C45" w:rsidP="00C1211A">
            <w:pPr>
              <w:jc w:val="center"/>
              <w:rPr>
                <w:color w:val="000000"/>
              </w:rPr>
            </w:pPr>
          </w:p>
        </w:tc>
      </w:tr>
      <w:tr w:rsidR="004602AE" w:rsidRPr="007001F1" w14:paraId="0161DE97" w14:textId="77777777" w:rsidTr="002D20F9">
        <w:trPr>
          <w:trHeight w:val="300"/>
        </w:trPr>
        <w:tc>
          <w:tcPr>
            <w:tcW w:w="3559" w:type="dxa"/>
            <w:gridSpan w:val="2"/>
            <w:shd w:val="clear" w:color="auto" w:fill="auto"/>
            <w:vAlign w:val="center"/>
            <w:hideMark/>
          </w:tcPr>
          <w:p w14:paraId="491B0E0F" w14:textId="77777777"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14:paraId="2DF74013" w14:textId="77777777" w:rsidR="004602AE" w:rsidRPr="007001F1" w:rsidRDefault="004602AE" w:rsidP="00C1211A">
            <w:pPr>
              <w:rPr>
                <w:color w:val="000000"/>
              </w:rPr>
            </w:pPr>
            <w:r w:rsidRPr="007001F1">
              <w:rPr>
                <w:color w:val="000000"/>
                <w:sz w:val="22"/>
                <w:szCs w:val="22"/>
              </w:rPr>
              <w:t> </w:t>
            </w:r>
          </w:p>
        </w:tc>
      </w:tr>
      <w:tr w:rsidR="004602AE" w:rsidRPr="007001F1" w14:paraId="66252E44" w14:textId="77777777" w:rsidTr="002D20F9">
        <w:trPr>
          <w:trHeight w:val="300"/>
        </w:trPr>
        <w:tc>
          <w:tcPr>
            <w:tcW w:w="3559" w:type="dxa"/>
            <w:gridSpan w:val="2"/>
            <w:shd w:val="clear" w:color="auto" w:fill="auto"/>
            <w:vAlign w:val="center"/>
            <w:hideMark/>
          </w:tcPr>
          <w:p w14:paraId="22A4F77C" w14:textId="77777777"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14:paraId="2DB72578" w14:textId="77777777" w:rsidR="004602AE" w:rsidRPr="007001F1" w:rsidRDefault="004602AE" w:rsidP="00C1211A">
            <w:pPr>
              <w:rPr>
                <w:color w:val="000000"/>
              </w:rPr>
            </w:pPr>
            <w:r w:rsidRPr="007001F1">
              <w:rPr>
                <w:color w:val="000000"/>
                <w:sz w:val="22"/>
                <w:szCs w:val="22"/>
              </w:rPr>
              <w:t> </w:t>
            </w:r>
          </w:p>
        </w:tc>
      </w:tr>
      <w:tr w:rsidR="004602AE" w:rsidRPr="007001F1" w14:paraId="4DC6DA71" w14:textId="77777777" w:rsidTr="002D20F9">
        <w:trPr>
          <w:trHeight w:val="300"/>
        </w:trPr>
        <w:tc>
          <w:tcPr>
            <w:tcW w:w="3559" w:type="dxa"/>
            <w:gridSpan w:val="2"/>
            <w:shd w:val="clear" w:color="000000" w:fill="FFFFFF"/>
            <w:vAlign w:val="center"/>
            <w:hideMark/>
          </w:tcPr>
          <w:p w14:paraId="3B6CDBB4" w14:textId="77777777"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14:paraId="5A356740" w14:textId="77777777" w:rsidR="004602AE" w:rsidRPr="007001F1" w:rsidRDefault="004602AE" w:rsidP="00C1211A">
            <w:pPr>
              <w:rPr>
                <w:color w:val="000000"/>
              </w:rPr>
            </w:pPr>
            <w:r w:rsidRPr="007001F1">
              <w:rPr>
                <w:color w:val="000000"/>
                <w:sz w:val="22"/>
                <w:szCs w:val="22"/>
              </w:rPr>
              <w:t> </w:t>
            </w:r>
          </w:p>
        </w:tc>
      </w:tr>
      <w:tr w:rsidR="004602AE" w:rsidRPr="007001F1" w14:paraId="65903C56" w14:textId="77777777" w:rsidTr="002D20F9">
        <w:trPr>
          <w:trHeight w:val="300"/>
        </w:trPr>
        <w:tc>
          <w:tcPr>
            <w:tcW w:w="9087" w:type="dxa"/>
            <w:gridSpan w:val="7"/>
            <w:shd w:val="clear" w:color="auto" w:fill="auto"/>
            <w:noWrap/>
            <w:vAlign w:val="bottom"/>
            <w:hideMark/>
          </w:tcPr>
          <w:p w14:paraId="60B6F2DF" w14:textId="77777777" w:rsidR="004602AE" w:rsidRPr="007001F1" w:rsidRDefault="004602AE" w:rsidP="00C1211A">
            <w:pPr>
              <w:jc w:val="center"/>
              <w:rPr>
                <w:color w:val="000000"/>
              </w:rPr>
            </w:pPr>
            <w:r w:rsidRPr="007001F1">
              <w:rPr>
                <w:color w:val="000000"/>
                <w:sz w:val="22"/>
                <w:szCs w:val="22"/>
              </w:rPr>
              <w:t> </w:t>
            </w:r>
          </w:p>
        </w:tc>
      </w:tr>
      <w:tr w:rsidR="004602AE" w:rsidRPr="007001F1" w14:paraId="1DEEDA5C" w14:textId="77777777" w:rsidTr="002D20F9">
        <w:trPr>
          <w:trHeight w:val="300"/>
        </w:trPr>
        <w:tc>
          <w:tcPr>
            <w:tcW w:w="3559" w:type="dxa"/>
            <w:gridSpan w:val="2"/>
            <w:shd w:val="clear" w:color="000000" w:fill="FFFFFF"/>
            <w:vAlign w:val="center"/>
            <w:hideMark/>
          </w:tcPr>
          <w:p w14:paraId="69679B96" w14:textId="77777777"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14:paraId="46C8BC5B" w14:textId="77777777" w:rsidR="004602AE" w:rsidRPr="007001F1" w:rsidRDefault="004602AE" w:rsidP="00C1211A">
            <w:pPr>
              <w:rPr>
                <w:color w:val="000000"/>
              </w:rPr>
            </w:pPr>
            <w:r w:rsidRPr="007001F1">
              <w:rPr>
                <w:color w:val="000000"/>
                <w:sz w:val="22"/>
                <w:szCs w:val="22"/>
              </w:rPr>
              <w:t> </w:t>
            </w:r>
          </w:p>
        </w:tc>
      </w:tr>
      <w:tr w:rsidR="004602AE" w:rsidRPr="007001F1" w14:paraId="56D1D77C" w14:textId="77777777" w:rsidTr="002D20F9">
        <w:trPr>
          <w:trHeight w:val="300"/>
        </w:trPr>
        <w:tc>
          <w:tcPr>
            <w:tcW w:w="3559" w:type="dxa"/>
            <w:gridSpan w:val="2"/>
            <w:shd w:val="clear" w:color="000000" w:fill="FFFFFF"/>
            <w:vAlign w:val="center"/>
            <w:hideMark/>
          </w:tcPr>
          <w:p w14:paraId="6F3BB317" w14:textId="77777777"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14:paraId="605277FC" w14:textId="77777777" w:rsidR="004602AE" w:rsidRPr="007001F1" w:rsidRDefault="004602AE" w:rsidP="00C1211A">
            <w:pPr>
              <w:rPr>
                <w:color w:val="000000"/>
              </w:rPr>
            </w:pPr>
            <w:r w:rsidRPr="007001F1">
              <w:rPr>
                <w:color w:val="000000"/>
                <w:sz w:val="22"/>
                <w:szCs w:val="22"/>
              </w:rPr>
              <w:t> </w:t>
            </w:r>
          </w:p>
        </w:tc>
      </w:tr>
      <w:tr w:rsidR="004602AE" w:rsidRPr="007001F1" w14:paraId="4F590B1A" w14:textId="77777777" w:rsidTr="002D20F9">
        <w:trPr>
          <w:trHeight w:val="300"/>
        </w:trPr>
        <w:tc>
          <w:tcPr>
            <w:tcW w:w="3559" w:type="dxa"/>
            <w:gridSpan w:val="2"/>
            <w:shd w:val="clear" w:color="000000" w:fill="FFFFFF"/>
            <w:vAlign w:val="center"/>
            <w:hideMark/>
          </w:tcPr>
          <w:p w14:paraId="4B44A130" w14:textId="77777777"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14:paraId="22E892EB" w14:textId="77777777" w:rsidR="004602AE" w:rsidRPr="007001F1" w:rsidRDefault="004602AE" w:rsidP="00C1211A">
            <w:pPr>
              <w:rPr>
                <w:color w:val="000000"/>
              </w:rPr>
            </w:pPr>
            <w:r w:rsidRPr="007001F1">
              <w:rPr>
                <w:color w:val="000000"/>
                <w:sz w:val="22"/>
                <w:szCs w:val="22"/>
              </w:rPr>
              <w:t> </w:t>
            </w:r>
          </w:p>
        </w:tc>
      </w:tr>
    </w:tbl>
    <w:p w14:paraId="260BB419" w14:textId="77777777" w:rsidR="00C1211A" w:rsidRPr="007001F1" w:rsidRDefault="00C1211A"/>
    <w:p w14:paraId="2A08D9C8" w14:textId="77777777"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2B15F73" w14:textId="77777777" w:rsidTr="00086032">
        <w:trPr>
          <w:trHeight w:val="645"/>
        </w:trPr>
        <w:tc>
          <w:tcPr>
            <w:tcW w:w="9087" w:type="dxa"/>
            <w:gridSpan w:val="7"/>
            <w:shd w:val="clear" w:color="000000" w:fill="60497A"/>
            <w:vAlign w:val="center"/>
            <w:hideMark/>
          </w:tcPr>
          <w:p w14:paraId="30979810" w14:textId="77777777"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512"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512"/>
          </w:p>
        </w:tc>
      </w:tr>
      <w:tr w:rsidR="00C1211A" w:rsidRPr="007001F1" w14:paraId="1E432F50" w14:textId="77777777" w:rsidTr="00086032">
        <w:trPr>
          <w:trHeight w:val="330"/>
        </w:trPr>
        <w:tc>
          <w:tcPr>
            <w:tcW w:w="9087" w:type="dxa"/>
            <w:gridSpan w:val="7"/>
            <w:shd w:val="clear" w:color="auto" w:fill="auto"/>
            <w:vAlign w:val="center"/>
            <w:hideMark/>
          </w:tcPr>
          <w:p w14:paraId="29A79D1D"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5101F3D4" w14:textId="77777777" w:rsidTr="00086032">
        <w:trPr>
          <w:trHeight w:val="300"/>
        </w:trPr>
        <w:tc>
          <w:tcPr>
            <w:tcW w:w="3559" w:type="dxa"/>
            <w:gridSpan w:val="2"/>
            <w:shd w:val="clear" w:color="auto" w:fill="auto"/>
            <w:vAlign w:val="center"/>
            <w:hideMark/>
          </w:tcPr>
          <w:p w14:paraId="127AD85F"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0DCB72DB" w14:textId="77777777" w:rsidR="00C1211A" w:rsidRPr="007001F1" w:rsidRDefault="00C1211A" w:rsidP="00C1211A">
            <w:pPr>
              <w:rPr>
                <w:color w:val="000000"/>
              </w:rPr>
            </w:pPr>
            <w:r w:rsidRPr="007001F1">
              <w:rPr>
                <w:color w:val="000000"/>
                <w:sz w:val="22"/>
                <w:szCs w:val="22"/>
              </w:rPr>
              <w:t> </w:t>
            </w:r>
          </w:p>
        </w:tc>
      </w:tr>
      <w:tr w:rsidR="00C1211A" w:rsidRPr="007001F1" w14:paraId="3174FBC1" w14:textId="77777777" w:rsidTr="00086032">
        <w:trPr>
          <w:trHeight w:val="660"/>
        </w:trPr>
        <w:tc>
          <w:tcPr>
            <w:tcW w:w="3559" w:type="dxa"/>
            <w:gridSpan w:val="2"/>
            <w:shd w:val="clear" w:color="auto" w:fill="auto"/>
            <w:vAlign w:val="center"/>
            <w:hideMark/>
          </w:tcPr>
          <w:p w14:paraId="52F3F5AA"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42458F1" w14:textId="77777777" w:rsidR="00C1211A" w:rsidRPr="007001F1" w:rsidRDefault="00C1211A" w:rsidP="00C1211A">
            <w:pPr>
              <w:rPr>
                <w:color w:val="000000"/>
              </w:rPr>
            </w:pPr>
            <w:r w:rsidRPr="007001F1">
              <w:rPr>
                <w:color w:val="000000"/>
                <w:sz w:val="22"/>
                <w:szCs w:val="22"/>
              </w:rPr>
              <w:t> </w:t>
            </w:r>
          </w:p>
        </w:tc>
      </w:tr>
      <w:tr w:rsidR="00C1211A" w:rsidRPr="007001F1" w14:paraId="225F965A" w14:textId="77777777" w:rsidTr="00086032">
        <w:trPr>
          <w:trHeight w:val="330"/>
        </w:trPr>
        <w:tc>
          <w:tcPr>
            <w:tcW w:w="9087" w:type="dxa"/>
            <w:gridSpan w:val="7"/>
            <w:shd w:val="clear" w:color="auto" w:fill="auto"/>
            <w:vAlign w:val="center"/>
            <w:hideMark/>
          </w:tcPr>
          <w:p w14:paraId="6FEAEBA9"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26D8F7EE" w14:textId="77777777" w:rsidTr="00086032">
        <w:trPr>
          <w:trHeight w:val="330"/>
        </w:trPr>
        <w:tc>
          <w:tcPr>
            <w:tcW w:w="3559" w:type="dxa"/>
            <w:gridSpan w:val="2"/>
            <w:shd w:val="clear" w:color="auto" w:fill="auto"/>
            <w:vAlign w:val="center"/>
            <w:hideMark/>
          </w:tcPr>
          <w:p w14:paraId="4817BA29"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14D8AF7" w14:textId="77777777" w:rsidR="00C1211A" w:rsidRPr="007001F1" w:rsidRDefault="00C1211A" w:rsidP="00C1211A">
            <w:pPr>
              <w:rPr>
                <w:color w:val="000000"/>
              </w:rPr>
            </w:pPr>
            <w:r w:rsidRPr="007001F1">
              <w:rPr>
                <w:color w:val="000000"/>
                <w:sz w:val="22"/>
                <w:szCs w:val="22"/>
              </w:rPr>
              <w:t> </w:t>
            </w:r>
          </w:p>
        </w:tc>
      </w:tr>
      <w:tr w:rsidR="00C1211A" w:rsidRPr="007001F1" w14:paraId="4D0254D8" w14:textId="77777777" w:rsidTr="00086032">
        <w:trPr>
          <w:trHeight w:val="300"/>
        </w:trPr>
        <w:tc>
          <w:tcPr>
            <w:tcW w:w="3559" w:type="dxa"/>
            <w:gridSpan w:val="2"/>
            <w:shd w:val="clear" w:color="auto" w:fill="auto"/>
            <w:vAlign w:val="center"/>
            <w:hideMark/>
          </w:tcPr>
          <w:p w14:paraId="6CAC22E6"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22C3CFA9" w14:textId="77777777" w:rsidR="00C1211A" w:rsidRPr="007001F1" w:rsidRDefault="00C1211A" w:rsidP="00C1211A">
            <w:pPr>
              <w:rPr>
                <w:color w:val="000000"/>
              </w:rPr>
            </w:pPr>
            <w:r w:rsidRPr="007001F1">
              <w:rPr>
                <w:color w:val="000000"/>
                <w:sz w:val="22"/>
                <w:szCs w:val="22"/>
              </w:rPr>
              <w:t> </w:t>
            </w:r>
          </w:p>
        </w:tc>
      </w:tr>
      <w:tr w:rsidR="00C1211A" w:rsidRPr="007001F1" w14:paraId="5E8C5E06" w14:textId="77777777" w:rsidTr="00086032">
        <w:trPr>
          <w:trHeight w:val="300"/>
        </w:trPr>
        <w:tc>
          <w:tcPr>
            <w:tcW w:w="3559" w:type="dxa"/>
            <w:gridSpan w:val="2"/>
            <w:shd w:val="clear" w:color="auto" w:fill="auto"/>
            <w:vAlign w:val="center"/>
            <w:hideMark/>
          </w:tcPr>
          <w:p w14:paraId="6D7DC320"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B3889B" w14:textId="77777777" w:rsidR="00C1211A" w:rsidRPr="007001F1" w:rsidRDefault="00C1211A" w:rsidP="00C1211A">
            <w:pPr>
              <w:rPr>
                <w:color w:val="000000"/>
              </w:rPr>
            </w:pPr>
            <w:r w:rsidRPr="007001F1">
              <w:rPr>
                <w:color w:val="000000"/>
                <w:sz w:val="22"/>
                <w:szCs w:val="22"/>
              </w:rPr>
              <w:t> </w:t>
            </w:r>
          </w:p>
        </w:tc>
      </w:tr>
      <w:tr w:rsidR="00C1211A" w:rsidRPr="007001F1" w14:paraId="5D6566D4" w14:textId="77777777" w:rsidTr="00086032">
        <w:trPr>
          <w:trHeight w:val="300"/>
        </w:trPr>
        <w:tc>
          <w:tcPr>
            <w:tcW w:w="3559" w:type="dxa"/>
            <w:gridSpan w:val="2"/>
            <w:shd w:val="clear" w:color="auto" w:fill="auto"/>
            <w:vAlign w:val="center"/>
            <w:hideMark/>
          </w:tcPr>
          <w:p w14:paraId="4A000377"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1CCA9" w14:textId="77777777" w:rsidR="00C1211A" w:rsidRPr="007001F1" w:rsidRDefault="00C1211A" w:rsidP="00C1211A">
            <w:pPr>
              <w:rPr>
                <w:color w:val="000000"/>
              </w:rPr>
            </w:pPr>
            <w:r w:rsidRPr="007001F1">
              <w:rPr>
                <w:color w:val="000000"/>
                <w:sz w:val="22"/>
                <w:szCs w:val="22"/>
              </w:rPr>
              <w:t> </w:t>
            </w:r>
          </w:p>
        </w:tc>
      </w:tr>
      <w:tr w:rsidR="00C1211A" w:rsidRPr="007001F1" w14:paraId="67DB7B89" w14:textId="77777777" w:rsidTr="00086032">
        <w:trPr>
          <w:trHeight w:val="330"/>
        </w:trPr>
        <w:tc>
          <w:tcPr>
            <w:tcW w:w="9087" w:type="dxa"/>
            <w:gridSpan w:val="7"/>
            <w:shd w:val="clear" w:color="auto" w:fill="auto"/>
            <w:vAlign w:val="center"/>
            <w:hideMark/>
          </w:tcPr>
          <w:p w14:paraId="1626C18A"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7BBBBC55" w14:textId="77777777" w:rsidTr="00086032">
        <w:trPr>
          <w:trHeight w:val="300"/>
        </w:trPr>
        <w:tc>
          <w:tcPr>
            <w:tcW w:w="3559" w:type="dxa"/>
            <w:gridSpan w:val="2"/>
            <w:shd w:val="clear" w:color="auto" w:fill="auto"/>
            <w:vAlign w:val="center"/>
            <w:hideMark/>
          </w:tcPr>
          <w:p w14:paraId="6A1F1DA5"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C12BD7"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07E01EF8" w14:textId="77777777" w:rsidTr="00086032">
        <w:trPr>
          <w:trHeight w:val="300"/>
        </w:trPr>
        <w:tc>
          <w:tcPr>
            <w:tcW w:w="3559" w:type="dxa"/>
            <w:gridSpan w:val="2"/>
            <w:shd w:val="clear" w:color="auto" w:fill="auto"/>
            <w:vAlign w:val="center"/>
            <w:hideMark/>
          </w:tcPr>
          <w:p w14:paraId="6C34F1ED"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2046A"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2B86064C" w14:textId="77777777" w:rsidTr="00086032">
        <w:trPr>
          <w:trHeight w:val="300"/>
        </w:trPr>
        <w:tc>
          <w:tcPr>
            <w:tcW w:w="3559" w:type="dxa"/>
            <w:gridSpan w:val="2"/>
            <w:shd w:val="clear" w:color="auto" w:fill="auto"/>
            <w:vAlign w:val="center"/>
            <w:hideMark/>
          </w:tcPr>
          <w:p w14:paraId="3C10B602"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823411E" w14:textId="77777777" w:rsidR="00C1211A" w:rsidRPr="007001F1" w:rsidRDefault="00C1211A" w:rsidP="00C1211A">
            <w:pPr>
              <w:rPr>
                <w:color w:val="000000"/>
              </w:rPr>
            </w:pPr>
          </w:p>
        </w:tc>
      </w:tr>
      <w:tr w:rsidR="004D0B9F" w:rsidRPr="007001F1" w14:paraId="176EED1B" w14:textId="77777777" w:rsidTr="00086032">
        <w:trPr>
          <w:trHeight w:val="300"/>
        </w:trPr>
        <w:tc>
          <w:tcPr>
            <w:tcW w:w="3559" w:type="dxa"/>
            <w:gridSpan w:val="2"/>
            <w:shd w:val="clear" w:color="auto" w:fill="auto"/>
            <w:vAlign w:val="center"/>
          </w:tcPr>
          <w:p w14:paraId="4FAC68C0"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43B711B" w14:textId="77777777" w:rsidR="004D0B9F" w:rsidRPr="007001F1" w:rsidRDefault="004D0B9F" w:rsidP="00C1211A">
            <w:pPr>
              <w:rPr>
                <w:color w:val="000000"/>
              </w:rPr>
            </w:pPr>
          </w:p>
        </w:tc>
      </w:tr>
      <w:tr w:rsidR="00C1211A" w:rsidRPr="007001F1" w14:paraId="4BAC79D6" w14:textId="77777777" w:rsidTr="00086032">
        <w:trPr>
          <w:trHeight w:val="300"/>
        </w:trPr>
        <w:tc>
          <w:tcPr>
            <w:tcW w:w="3559" w:type="dxa"/>
            <w:gridSpan w:val="2"/>
            <w:shd w:val="clear" w:color="auto" w:fill="auto"/>
            <w:vAlign w:val="center"/>
            <w:hideMark/>
          </w:tcPr>
          <w:p w14:paraId="158AE58D"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0C95034E" w14:textId="77777777"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14:paraId="5F0E0F06" w14:textId="77777777" w:rsidTr="00086032">
        <w:trPr>
          <w:trHeight w:val="300"/>
        </w:trPr>
        <w:tc>
          <w:tcPr>
            <w:tcW w:w="3559" w:type="dxa"/>
            <w:gridSpan w:val="2"/>
            <w:shd w:val="clear" w:color="auto" w:fill="auto"/>
            <w:vAlign w:val="center"/>
            <w:hideMark/>
          </w:tcPr>
          <w:p w14:paraId="32CAF0EB"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2E89299C" w14:textId="77777777" w:rsidR="00C1211A" w:rsidRPr="007001F1" w:rsidRDefault="00C1211A" w:rsidP="00C1211A">
            <w:pPr>
              <w:rPr>
                <w:color w:val="000000"/>
              </w:rPr>
            </w:pPr>
            <w:r w:rsidRPr="007001F1">
              <w:rPr>
                <w:color w:val="000000"/>
                <w:sz w:val="22"/>
                <w:szCs w:val="22"/>
              </w:rPr>
              <w:t> </w:t>
            </w:r>
          </w:p>
        </w:tc>
      </w:tr>
      <w:tr w:rsidR="00C1211A" w:rsidRPr="007001F1" w14:paraId="0176448E" w14:textId="77777777" w:rsidTr="00086032">
        <w:trPr>
          <w:trHeight w:val="300"/>
        </w:trPr>
        <w:tc>
          <w:tcPr>
            <w:tcW w:w="3559" w:type="dxa"/>
            <w:gridSpan w:val="2"/>
            <w:shd w:val="clear" w:color="auto" w:fill="auto"/>
            <w:vAlign w:val="center"/>
            <w:hideMark/>
          </w:tcPr>
          <w:p w14:paraId="396352B7"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6901C9" w14:textId="77777777" w:rsidR="00C1211A" w:rsidRPr="007001F1" w:rsidRDefault="00C1211A" w:rsidP="00C1211A">
            <w:pPr>
              <w:rPr>
                <w:color w:val="000000"/>
              </w:rPr>
            </w:pPr>
            <w:r w:rsidRPr="007001F1">
              <w:rPr>
                <w:color w:val="000000"/>
                <w:sz w:val="22"/>
                <w:szCs w:val="22"/>
              </w:rPr>
              <w:t> </w:t>
            </w:r>
          </w:p>
        </w:tc>
      </w:tr>
      <w:tr w:rsidR="00C1211A" w:rsidRPr="007001F1" w14:paraId="6B08758F" w14:textId="77777777" w:rsidTr="00086032">
        <w:trPr>
          <w:trHeight w:val="300"/>
        </w:trPr>
        <w:tc>
          <w:tcPr>
            <w:tcW w:w="3559" w:type="dxa"/>
            <w:gridSpan w:val="2"/>
            <w:shd w:val="clear" w:color="auto" w:fill="auto"/>
            <w:vAlign w:val="center"/>
            <w:hideMark/>
          </w:tcPr>
          <w:p w14:paraId="3130A878"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BBD5DE" w14:textId="77777777" w:rsidR="00C1211A" w:rsidRPr="007001F1" w:rsidRDefault="00C1211A" w:rsidP="00C1211A">
            <w:pPr>
              <w:rPr>
                <w:color w:val="000000"/>
              </w:rPr>
            </w:pPr>
            <w:r w:rsidRPr="007001F1">
              <w:rPr>
                <w:color w:val="000000"/>
                <w:sz w:val="22"/>
                <w:szCs w:val="22"/>
              </w:rPr>
              <w:t> </w:t>
            </w:r>
          </w:p>
        </w:tc>
      </w:tr>
      <w:tr w:rsidR="00A94CA8" w:rsidRPr="007001F1" w14:paraId="0BFA4E1D" w14:textId="77777777" w:rsidTr="00086032">
        <w:trPr>
          <w:trHeight w:val="300"/>
        </w:trPr>
        <w:tc>
          <w:tcPr>
            <w:tcW w:w="3559" w:type="dxa"/>
            <w:gridSpan w:val="2"/>
            <w:shd w:val="clear" w:color="auto" w:fill="auto"/>
            <w:vAlign w:val="center"/>
          </w:tcPr>
          <w:p w14:paraId="3E92D13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171208C" w14:textId="77777777" w:rsidR="00A94CA8" w:rsidRPr="007001F1" w:rsidRDefault="00A94CA8" w:rsidP="00C1211A">
            <w:pPr>
              <w:rPr>
                <w:color w:val="000000"/>
              </w:rPr>
            </w:pPr>
          </w:p>
        </w:tc>
      </w:tr>
      <w:tr w:rsidR="00C1211A" w:rsidRPr="007001F1" w14:paraId="2E4102AC" w14:textId="77777777" w:rsidTr="00086032">
        <w:trPr>
          <w:trHeight w:val="300"/>
        </w:trPr>
        <w:tc>
          <w:tcPr>
            <w:tcW w:w="3559" w:type="dxa"/>
            <w:gridSpan w:val="2"/>
            <w:shd w:val="clear" w:color="auto" w:fill="auto"/>
            <w:vAlign w:val="center"/>
            <w:hideMark/>
          </w:tcPr>
          <w:p w14:paraId="1C936B4E"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5E884EB9" w14:textId="77777777" w:rsidR="00C1211A" w:rsidRPr="007001F1" w:rsidRDefault="00C1211A" w:rsidP="00C1211A">
            <w:pPr>
              <w:rPr>
                <w:color w:val="000000"/>
              </w:rPr>
            </w:pPr>
            <w:r w:rsidRPr="007001F1">
              <w:rPr>
                <w:color w:val="000000"/>
                <w:sz w:val="22"/>
                <w:szCs w:val="22"/>
              </w:rPr>
              <w:t> </w:t>
            </w:r>
          </w:p>
        </w:tc>
      </w:tr>
      <w:tr w:rsidR="00C1211A" w:rsidRPr="007001F1" w14:paraId="005A4E2F" w14:textId="77777777" w:rsidTr="00086032">
        <w:trPr>
          <w:trHeight w:val="300"/>
        </w:trPr>
        <w:tc>
          <w:tcPr>
            <w:tcW w:w="3559" w:type="dxa"/>
            <w:gridSpan w:val="2"/>
            <w:shd w:val="clear" w:color="auto" w:fill="auto"/>
            <w:vAlign w:val="center"/>
            <w:hideMark/>
          </w:tcPr>
          <w:p w14:paraId="0F1056CE"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0DED9E8" w14:textId="77777777" w:rsidR="00C1211A" w:rsidRPr="007001F1" w:rsidRDefault="00C1211A" w:rsidP="00C1211A">
            <w:pPr>
              <w:rPr>
                <w:color w:val="000000"/>
              </w:rPr>
            </w:pPr>
            <w:r w:rsidRPr="007001F1">
              <w:rPr>
                <w:color w:val="000000"/>
                <w:sz w:val="22"/>
                <w:szCs w:val="22"/>
              </w:rPr>
              <w:t> </w:t>
            </w:r>
          </w:p>
        </w:tc>
      </w:tr>
      <w:tr w:rsidR="00C1211A" w:rsidRPr="007001F1" w14:paraId="00316747" w14:textId="77777777" w:rsidTr="00086032">
        <w:trPr>
          <w:trHeight w:val="300"/>
        </w:trPr>
        <w:tc>
          <w:tcPr>
            <w:tcW w:w="3559" w:type="dxa"/>
            <w:gridSpan w:val="2"/>
            <w:shd w:val="clear" w:color="auto" w:fill="auto"/>
            <w:vAlign w:val="center"/>
            <w:hideMark/>
          </w:tcPr>
          <w:p w14:paraId="23761DB2"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55DF29F" w14:textId="77777777" w:rsidR="00C1211A" w:rsidRPr="007001F1" w:rsidRDefault="00C1211A" w:rsidP="00C1211A">
            <w:pPr>
              <w:rPr>
                <w:color w:val="000000"/>
              </w:rPr>
            </w:pPr>
            <w:r w:rsidRPr="007001F1">
              <w:rPr>
                <w:color w:val="000000"/>
                <w:sz w:val="22"/>
                <w:szCs w:val="22"/>
              </w:rPr>
              <w:t> </w:t>
            </w:r>
          </w:p>
        </w:tc>
      </w:tr>
      <w:tr w:rsidR="00C1211A" w:rsidRPr="007001F1" w14:paraId="723D7D32" w14:textId="77777777" w:rsidTr="00086032">
        <w:trPr>
          <w:trHeight w:val="300"/>
        </w:trPr>
        <w:tc>
          <w:tcPr>
            <w:tcW w:w="3559" w:type="dxa"/>
            <w:gridSpan w:val="2"/>
            <w:shd w:val="clear" w:color="auto" w:fill="auto"/>
            <w:vAlign w:val="center"/>
            <w:hideMark/>
          </w:tcPr>
          <w:p w14:paraId="0253B409"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E7B4F" w14:textId="77777777" w:rsidR="00C1211A" w:rsidRPr="007001F1" w:rsidRDefault="00C1211A" w:rsidP="00C1211A">
            <w:pPr>
              <w:rPr>
                <w:color w:val="000000"/>
              </w:rPr>
            </w:pPr>
            <w:r w:rsidRPr="007001F1">
              <w:rPr>
                <w:color w:val="000000"/>
                <w:sz w:val="22"/>
                <w:szCs w:val="22"/>
              </w:rPr>
              <w:t> </w:t>
            </w:r>
          </w:p>
        </w:tc>
      </w:tr>
      <w:tr w:rsidR="00C1211A" w:rsidRPr="007001F1" w14:paraId="1C9BEB4C" w14:textId="77777777" w:rsidTr="00086032">
        <w:trPr>
          <w:trHeight w:val="300"/>
        </w:trPr>
        <w:tc>
          <w:tcPr>
            <w:tcW w:w="3559" w:type="dxa"/>
            <w:gridSpan w:val="2"/>
            <w:shd w:val="clear" w:color="auto" w:fill="auto"/>
            <w:vAlign w:val="center"/>
            <w:hideMark/>
          </w:tcPr>
          <w:p w14:paraId="3BF8DC94"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532E584" w14:textId="77777777" w:rsidR="00C1211A" w:rsidRPr="007001F1" w:rsidRDefault="00C1211A" w:rsidP="00C1211A">
            <w:pPr>
              <w:rPr>
                <w:color w:val="000000"/>
              </w:rPr>
            </w:pPr>
            <w:r w:rsidRPr="007001F1">
              <w:rPr>
                <w:color w:val="000000"/>
                <w:sz w:val="22"/>
                <w:szCs w:val="22"/>
              </w:rPr>
              <w:t> </w:t>
            </w:r>
          </w:p>
        </w:tc>
      </w:tr>
      <w:tr w:rsidR="00C1211A" w:rsidRPr="007001F1" w14:paraId="19B263DF" w14:textId="77777777" w:rsidTr="00086032">
        <w:trPr>
          <w:trHeight w:val="300"/>
        </w:trPr>
        <w:tc>
          <w:tcPr>
            <w:tcW w:w="3559" w:type="dxa"/>
            <w:gridSpan w:val="2"/>
            <w:shd w:val="clear" w:color="auto" w:fill="auto"/>
            <w:vAlign w:val="center"/>
            <w:hideMark/>
          </w:tcPr>
          <w:p w14:paraId="249E7D21"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F332F81" w14:textId="77777777" w:rsidR="00C1211A" w:rsidRPr="007001F1" w:rsidRDefault="00C1211A" w:rsidP="00C1211A">
            <w:pPr>
              <w:rPr>
                <w:color w:val="000000"/>
              </w:rPr>
            </w:pPr>
            <w:r w:rsidRPr="007001F1">
              <w:rPr>
                <w:color w:val="000000"/>
                <w:sz w:val="22"/>
                <w:szCs w:val="22"/>
              </w:rPr>
              <w:t> </w:t>
            </w:r>
          </w:p>
        </w:tc>
      </w:tr>
      <w:tr w:rsidR="00C1211A" w:rsidRPr="007001F1" w14:paraId="7F8E6A9D" w14:textId="77777777" w:rsidTr="00086032">
        <w:trPr>
          <w:trHeight w:val="300"/>
        </w:trPr>
        <w:tc>
          <w:tcPr>
            <w:tcW w:w="3559" w:type="dxa"/>
            <w:gridSpan w:val="2"/>
            <w:shd w:val="clear" w:color="auto" w:fill="auto"/>
            <w:vAlign w:val="center"/>
            <w:hideMark/>
          </w:tcPr>
          <w:p w14:paraId="6BAE2D2A"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4078538" w14:textId="77777777" w:rsidR="00C1211A" w:rsidRPr="007001F1" w:rsidRDefault="00C1211A" w:rsidP="00C1211A">
            <w:pPr>
              <w:rPr>
                <w:color w:val="000000"/>
              </w:rPr>
            </w:pPr>
            <w:r w:rsidRPr="007001F1">
              <w:rPr>
                <w:color w:val="000000"/>
                <w:sz w:val="22"/>
                <w:szCs w:val="22"/>
              </w:rPr>
              <w:t> </w:t>
            </w:r>
          </w:p>
        </w:tc>
      </w:tr>
      <w:tr w:rsidR="00C1211A" w:rsidRPr="007001F1" w14:paraId="221C9C50" w14:textId="77777777" w:rsidTr="00086032">
        <w:trPr>
          <w:trHeight w:val="300"/>
        </w:trPr>
        <w:tc>
          <w:tcPr>
            <w:tcW w:w="3559" w:type="dxa"/>
            <w:gridSpan w:val="2"/>
            <w:shd w:val="clear" w:color="auto" w:fill="auto"/>
            <w:vAlign w:val="center"/>
            <w:hideMark/>
          </w:tcPr>
          <w:p w14:paraId="159D0EDC"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54FD148" w14:textId="77777777" w:rsidR="00C1211A" w:rsidRPr="007001F1" w:rsidRDefault="00C1211A" w:rsidP="00C1211A">
            <w:pPr>
              <w:rPr>
                <w:color w:val="000000"/>
              </w:rPr>
            </w:pPr>
            <w:r w:rsidRPr="007001F1">
              <w:rPr>
                <w:color w:val="000000"/>
                <w:sz w:val="22"/>
                <w:szCs w:val="22"/>
              </w:rPr>
              <w:t> </w:t>
            </w:r>
          </w:p>
        </w:tc>
      </w:tr>
      <w:tr w:rsidR="00C1211A" w:rsidRPr="007001F1" w14:paraId="13C5C2B7" w14:textId="77777777" w:rsidTr="00086032">
        <w:trPr>
          <w:trHeight w:val="315"/>
        </w:trPr>
        <w:tc>
          <w:tcPr>
            <w:tcW w:w="582" w:type="dxa"/>
            <w:shd w:val="clear" w:color="000000" w:fill="60497A"/>
            <w:vAlign w:val="center"/>
            <w:hideMark/>
          </w:tcPr>
          <w:p w14:paraId="3EA564C8"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81D94"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A339733"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83C5099"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6CECEBF3"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24B878" w14:textId="77777777" w:rsidR="00C1211A" w:rsidRPr="007001F1" w:rsidRDefault="00C1211A" w:rsidP="00C1211A">
            <w:pPr>
              <w:jc w:val="center"/>
              <w:rPr>
                <w:b/>
                <w:bCs/>
                <w:color w:val="FFFFFF"/>
              </w:rPr>
            </w:pPr>
            <w:r w:rsidRPr="007001F1">
              <w:rPr>
                <w:b/>
                <w:bCs/>
                <w:color w:val="FFFFFF"/>
                <w:sz w:val="22"/>
                <w:szCs w:val="22"/>
              </w:rPr>
              <w:t>Poznámka</w:t>
            </w:r>
          </w:p>
        </w:tc>
      </w:tr>
      <w:tr w:rsidR="00C1211A" w:rsidRPr="007001F1" w14:paraId="2BD9C86F" w14:textId="77777777" w:rsidTr="00086032">
        <w:trPr>
          <w:trHeight w:val="20"/>
        </w:trPr>
        <w:tc>
          <w:tcPr>
            <w:tcW w:w="582" w:type="dxa"/>
            <w:shd w:val="clear" w:color="auto" w:fill="auto"/>
            <w:noWrap/>
            <w:vAlign w:val="center"/>
            <w:hideMark/>
          </w:tcPr>
          <w:p w14:paraId="24CBA845" w14:textId="77777777"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340324FA"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AE505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4D7C1C"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89F424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0BE33E5" w14:textId="77777777" w:rsidR="00C1211A" w:rsidRPr="007001F1" w:rsidRDefault="00C1211A" w:rsidP="00C1211A">
            <w:pPr>
              <w:jc w:val="center"/>
              <w:rPr>
                <w:color w:val="000000"/>
              </w:rPr>
            </w:pPr>
            <w:r w:rsidRPr="007001F1">
              <w:rPr>
                <w:color w:val="000000"/>
                <w:sz w:val="22"/>
                <w:szCs w:val="22"/>
              </w:rPr>
              <w:t> </w:t>
            </w:r>
          </w:p>
        </w:tc>
      </w:tr>
      <w:tr w:rsidR="00C1211A" w:rsidRPr="007001F1" w14:paraId="180B3813" w14:textId="77777777" w:rsidTr="00086032">
        <w:trPr>
          <w:trHeight w:val="20"/>
        </w:trPr>
        <w:tc>
          <w:tcPr>
            <w:tcW w:w="582" w:type="dxa"/>
            <w:shd w:val="clear" w:color="auto" w:fill="auto"/>
            <w:noWrap/>
            <w:vAlign w:val="center"/>
            <w:hideMark/>
          </w:tcPr>
          <w:p w14:paraId="5CEB27E9" w14:textId="77777777"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4466EA77"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3DA26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68B6A8F"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D83CB6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4205935" w14:textId="77777777" w:rsidR="00C1211A" w:rsidRPr="007001F1" w:rsidRDefault="00C1211A" w:rsidP="00C1211A">
            <w:pPr>
              <w:jc w:val="center"/>
              <w:rPr>
                <w:color w:val="000000"/>
              </w:rPr>
            </w:pPr>
            <w:r w:rsidRPr="007001F1">
              <w:rPr>
                <w:color w:val="000000"/>
                <w:sz w:val="22"/>
                <w:szCs w:val="22"/>
              </w:rPr>
              <w:t> </w:t>
            </w:r>
          </w:p>
        </w:tc>
      </w:tr>
      <w:tr w:rsidR="009D2531" w:rsidRPr="007001F1" w14:paraId="2EB1A5FC" w14:textId="77777777" w:rsidTr="00086032">
        <w:trPr>
          <w:trHeight w:val="302"/>
        </w:trPr>
        <w:tc>
          <w:tcPr>
            <w:tcW w:w="582" w:type="dxa"/>
            <w:vMerge w:val="restart"/>
            <w:shd w:val="clear" w:color="auto" w:fill="auto"/>
            <w:noWrap/>
            <w:vAlign w:val="center"/>
            <w:hideMark/>
          </w:tcPr>
          <w:p w14:paraId="0172E116" w14:textId="77777777" w:rsidR="009D2531" w:rsidRPr="007001F1" w:rsidRDefault="009D2531" w:rsidP="00C1211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2F31B49A" w14:textId="77777777" w:rsidR="009D2531" w:rsidRPr="007001F1" w:rsidRDefault="009D2531" w:rsidP="009D2531">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20EA46D9" w14:textId="77777777"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14:paraId="56ACBC13" w14:textId="77777777"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14:paraId="3BB800CD" w14:textId="77777777"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14:paraId="1D039D2E" w14:textId="77777777" w:rsidR="009D2531" w:rsidRPr="007001F1" w:rsidRDefault="009D2531" w:rsidP="00C1211A">
            <w:pPr>
              <w:jc w:val="center"/>
              <w:rPr>
                <w:color w:val="000000"/>
              </w:rPr>
            </w:pPr>
            <w:r w:rsidRPr="007001F1">
              <w:rPr>
                <w:color w:val="000000"/>
                <w:sz w:val="22"/>
                <w:szCs w:val="22"/>
              </w:rPr>
              <w:t> </w:t>
            </w:r>
          </w:p>
        </w:tc>
      </w:tr>
      <w:tr w:rsidR="009D2531" w:rsidRPr="007001F1" w14:paraId="11CC48CB" w14:textId="77777777" w:rsidTr="00086032">
        <w:trPr>
          <w:trHeight w:val="675"/>
        </w:trPr>
        <w:tc>
          <w:tcPr>
            <w:tcW w:w="582" w:type="dxa"/>
            <w:vMerge/>
            <w:shd w:val="clear" w:color="auto" w:fill="auto"/>
            <w:noWrap/>
            <w:vAlign w:val="center"/>
          </w:tcPr>
          <w:p w14:paraId="703977D4" w14:textId="77777777" w:rsidR="009D2531" w:rsidRPr="007001F1" w:rsidRDefault="009D2531" w:rsidP="00C1211A">
            <w:pPr>
              <w:jc w:val="center"/>
              <w:rPr>
                <w:color w:val="000000"/>
              </w:rPr>
            </w:pPr>
          </w:p>
        </w:tc>
        <w:tc>
          <w:tcPr>
            <w:tcW w:w="4820" w:type="dxa"/>
            <w:gridSpan w:val="2"/>
            <w:shd w:val="clear" w:color="auto" w:fill="auto"/>
            <w:vAlign w:val="center"/>
          </w:tcPr>
          <w:p w14:paraId="67B70490" w14:textId="77777777"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7336EE96" w14:textId="77777777" w:rsidR="009D2531" w:rsidRPr="007001F1" w:rsidRDefault="009D2531" w:rsidP="00C1211A">
            <w:pPr>
              <w:jc w:val="center"/>
              <w:rPr>
                <w:color w:val="000000"/>
              </w:rPr>
            </w:pPr>
          </w:p>
        </w:tc>
        <w:tc>
          <w:tcPr>
            <w:tcW w:w="567" w:type="dxa"/>
            <w:shd w:val="clear" w:color="auto" w:fill="auto"/>
            <w:vAlign w:val="center"/>
          </w:tcPr>
          <w:p w14:paraId="1D6BEE60" w14:textId="77777777" w:rsidR="009D2531" w:rsidRPr="007001F1" w:rsidRDefault="009D2531" w:rsidP="00C1211A">
            <w:pPr>
              <w:jc w:val="center"/>
              <w:rPr>
                <w:color w:val="000000"/>
              </w:rPr>
            </w:pPr>
          </w:p>
        </w:tc>
        <w:tc>
          <w:tcPr>
            <w:tcW w:w="776" w:type="dxa"/>
            <w:shd w:val="clear" w:color="auto" w:fill="auto"/>
            <w:vAlign w:val="center"/>
          </w:tcPr>
          <w:p w14:paraId="50A49258" w14:textId="77777777" w:rsidR="009D2531" w:rsidRPr="007001F1" w:rsidRDefault="009D2531" w:rsidP="00C1211A">
            <w:pPr>
              <w:jc w:val="center"/>
              <w:rPr>
                <w:color w:val="000000"/>
              </w:rPr>
            </w:pPr>
          </w:p>
        </w:tc>
        <w:tc>
          <w:tcPr>
            <w:tcW w:w="1775" w:type="dxa"/>
            <w:shd w:val="clear" w:color="auto" w:fill="auto"/>
            <w:vAlign w:val="center"/>
          </w:tcPr>
          <w:p w14:paraId="548F2005" w14:textId="77777777" w:rsidR="009D2531" w:rsidRPr="007001F1" w:rsidRDefault="009D2531" w:rsidP="00C1211A">
            <w:pPr>
              <w:jc w:val="center"/>
              <w:rPr>
                <w:color w:val="000000"/>
              </w:rPr>
            </w:pPr>
          </w:p>
        </w:tc>
      </w:tr>
      <w:tr w:rsidR="009D2531" w:rsidRPr="007001F1" w14:paraId="4BDA32A7" w14:textId="77777777" w:rsidTr="00086032">
        <w:trPr>
          <w:trHeight w:val="182"/>
        </w:trPr>
        <w:tc>
          <w:tcPr>
            <w:tcW w:w="582" w:type="dxa"/>
            <w:vMerge/>
            <w:shd w:val="clear" w:color="auto" w:fill="auto"/>
            <w:noWrap/>
            <w:vAlign w:val="center"/>
          </w:tcPr>
          <w:p w14:paraId="65115994" w14:textId="77777777" w:rsidR="009D2531" w:rsidRPr="007001F1" w:rsidRDefault="009D2531" w:rsidP="00C1211A">
            <w:pPr>
              <w:jc w:val="center"/>
              <w:rPr>
                <w:color w:val="000000"/>
              </w:rPr>
            </w:pPr>
          </w:p>
        </w:tc>
        <w:tc>
          <w:tcPr>
            <w:tcW w:w="4820" w:type="dxa"/>
            <w:gridSpan w:val="2"/>
            <w:shd w:val="clear" w:color="auto" w:fill="auto"/>
            <w:vAlign w:val="center"/>
          </w:tcPr>
          <w:p w14:paraId="65A667B1" w14:textId="77777777"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14:paraId="3BE4E4D7" w14:textId="77777777" w:rsidR="009D2531" w:rsidRPr="007001F1" w:rsidRDefault="009D2531" w:rsidP="00C1211A">
            <w:pPr>
              <w:jc w:val="center"/>
              <w:rPr>
                <w:color w:val="000000"/>
              </w:rPr>
            </w:pPr>
          </w:p>
        </w:tc>
        <w:tc>
          <w:tcPr>
            <w:tcW w:w="567" w:type="dxa"/>
            <w:shd w:val="clear" w:color="auto" w:fill="auto"/>
            <w:vAlign w:val="center"/>
          </w:tcPr>
          <w:p w14:paraId="572BE964" w14:textId="77777777" w:rsidR="009D2531" w:rsidRPr="007001F1" w:rsidRDefault="009D2531" w:rsidP="00C1211A">
            <w:pPr>
              <w:jc w:val="center"/>
              <w:rPr>
                <w:color w:val="000000"/>
              </w:rPr>
            </w:pPr>
          </w:p>
        </w:tc>
        <w:tc>
          <w:tcPr>
            <w:tcW w:w="776" w:type="dxa"/>
            <w:shd w:val="clear" w:color="auto" w:fill="auto"/>
            <w:vAlign w:val="center"/>
          </w:tcPr>
          <w:p w14:paraId="4AA580A3" w14:textId="77777777" w:rsidR="009D2531" w:rsidRPr="007001F1" w:rsidRDefault="009D2531" w:rsidP="00C1211A">
            <w:pPr>
              <w:jc w:val="center"/>
              <w:rPr>
                <w:color w:val="000000"/>
              </w:rPr>
            </w:pPr>
          </w:p>
        </w:tc>
        <w:tc>
          <w:tcPr>
            <w:tcW w:w="1775" w:type="dxa"/>
            <w:shd w:val="clear" w:color="auto" w:fill="auto"/>
            <w:vAlign w:val="center"/>
          </w:tcPr>
          <w:p w14:paraId="4A44C8DA" w14:textId="77777777" w:rsidR="009D2531" w:rsidRPr="007001F1" w:rsidRDefault="009D2531" w:rsidP="00C1211A">
            <w:pPr>
              <w:jc w:val="center"/>
              <w:rPr>
                <w:color w:val="000000"/>
              </w:rPr>
            </w:pPr>
          </w:p>
        </w:tc>
      </w:tr>
      <w:tr w:rsidR="00C1211A" w:rsidRPr="007001F1" w14:paraId="59D34F60" w14:textId="77777777" w:rsidTr="00086032">
        <w:trPr>
          <w:trHeight w:val="20"/>
        </w:trPr>
        <w:tc>
          <w:tcPr>
            <w:tcW w:w="582" w:type="dxa"/>
            <w:shd w:val="clear" w:color="auto" w:fill="auto"/>
            <w:noWrap/>
            <w:vAlign w:val="center"/>
            <w:hideMark/>
          </w:tcPr>
          <w:p w14:paraId="0CD61A3F" w14:textId="77777777" w:rsidR="00C1211A" w:rsidRPr="007001F1" w:rsidRDefault="00E55C53" w:rsidP="00C1211A">
            <w:pPr>
              <w:jc w:val="center"/>
              <w:rPr>
                <w:color w:val="000000"/>
              </w:rPr>
            </w:pPr>
            <w:r>
              <w:rPr>
                <w:color w:val="000000"/>
                <w:sz w:val="22"/>
                <w:szCs w:val="22"/>
              </w:rPr>
              <w:t>4</w:t>
            </w:r>
          </w:p>
        </w:tc>
        <w:tc>
          <w:tcPr>
            <w:tcW w:w="4820" w:type="dxa"/>
            <w:gridSpan w:val="2"/>
            <w:shd w:val="clear" w:color="auto" w:fill="auto"/>
            <w:vAlign w:val="center"/>
            <w:hideMark/>
          </w:tcPr>
          <w:p w14:paraId="0CB993BE"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665A3F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450CAB8"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7DDC5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97A09B5" w14:textId="77777777" w:rsidR="00C1211A" w:rsidRPr="007001F1" w:rsidRDefault="00C1211A" w:rsidP="00C1211A">
            <w:pPr>
              <w:jc w:val="center"/>
              <w:rPr>
                <w:color w:val="000000"/>
              </w:rPr>
            </w:pPr>
            <w:r w:rsidRPr="007001F1">
              <w:rPr>
                <w:color w:val="000000"/>
                <w:sz w:val="22"/>
                <w:szCs w:val="22"/>
              </w:rPr>
              <w:t> </w:t>
            </w:r>
          </w:p>
        </w:tc>
      </w:tr>
      <w:tr w:rsidR="00056008" w:rsidRPr="007001F1" w14:paraId="38AD9702" w14:textId="77777777" w:rsidTr="00086032">
        <w:trPr>
          <w:trHeight w:val="408"/>
        </w:trPr>
        <w:tc>
          <w:tcPr>
            <w:tcW w:w="582" w:type="dxa"/>
            <w:vMerge w:val="restart"/>
            <w:shd w:val="clear" w:color="auto" w:fill="auto"/>
            <w:noWrap/>
            <w:vAlign w:val="center"/>
          </w:tcPr>
          <w:p w14:paraId="1A990200" w14:textId="77777777" w:rsidR="00056008" w:rsidRPr="007001F1" w:rsidRDefault="00E55C53" w:rsidP="00C1211A">
            <w:pPr>
              <w:jc w:val="center"/>
              <w:rPr>
                <w:color w:val="000000"/>
              </w:rPr>
            </w:pPr>
            <w:r>
              <w:rPr>
                <w:color w:val="000000"/>
                <w:sz w:val="22"/>
                <w:szCs w:val="22"/>
              </w:rPr>
              <w:t>5</w:t>
            </w:r>
          </w:p>
        </w:tc>
        <w:tc>
          <w:tcPr>
            <w:tcW w:w="4820" w:type="dxa"/>
            <w:gridSpan w:val="2"/>
            <w:shd w:val="clear" w:color="auto" w:fill="auto"/>
            <w:vAlign w:val="center"/>
          </w:tcPr>
          <w:p w14:paraId="7AEE7198" w14:textId="77777777" w:rsidR="00056008" w:rsidRPr="007001F1" w:rsidRDefault="00056008"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888CBE2" w14:textId="77777777" w:rsidR="00056008" w:rsidRPr="007001F1" w:rsidRDefault="00056008" w:rsidP="00C1211A">
            <w:pPr>
              <w:jc w:val="center"/>
              <w:rPr>
                <w:color w:val="000000"/>
              </w:rPr>
            </w:pPr>
          </w:p>
        </w:tc>
        <w:tc>
          <w:tcPr>
            <w:tcW w:w="567" w:type="dxa"/>
            <w:shd w:val="clear" w:color="auto" w:fill="auto"/>
            <w:vAlign w:val="center"/>
          </w:tcPr>
          <w:p w14:paraId="230253BA" w14:textId="77777777" w:rsidR="00056008" w:rsidRPr="007001F1" w:rsidRDefault="00056008" w:rsidP="00C1211A">
            <w:pPr>
              <w:jc w:val="center"/>
              <w:rPr>
                <w:color w:val="000000"/>
              </w:rPr>
            </w:pPr>
          </w:p>
        </w:tc>
        <w:tc>
          <w:tcPr>
            <w:tcW w:w="776" w:type="dxa"/>
            <w:shd w:val="clear" w:color="auto" w:fill="auto"/>
            <w:vAlign w:val="center"/>
          </w:tcPr>
          <w:p w14:paraId="2B52CA02" w14:textId="77777777" w:rsidR="00056008" w:rsidRPr="007001F1" w:rsidRDefault="00056008" w:rsidP="00C1211A">
            <w:pPr>
              <w:jc w:val="center"/>
              <w:rPr>
                <w:color w:val="000000"/>
              </w:rPr>
            </w:pPr>
          </w:p>
        </w:tc>
        <w:tc>
          <w:tcPr>
            <w:tcW w:w="1775" w:type="dxa"/>
            <w:shd w:val="clear" w:color="auto" w:fill="auto"/>
            <w:vAlign w:val="center"/>
          </w:tcPr>
          <w:p w14:paraId="221C747D" w14:textId="77777777" w:rsidR="00056008" w:rsidRPr="007001F1" w:rsidRDefault="00056008" w:rsidP="00C1211A">
            <w:pPr>
              <w:jc w:val="center"/>
              <w:rPr>
                <w:color w:val="000000"/>
              </w:rPr>
            </w:pPr>
          </w:p>
        </w:tc>
      </w:tr>
      <w:tr w:rsidR="00056008" w:rsidRPr="007001F1" w14:paraId="59EC4194" w14:textId="77777777" w:rsidTr="00086032">
        <w:trPr>
          <w:trHeight w:val="675"/>
        </w:trPr>
        <w:tc>
          <w:tcPr>
            <w:tcW w:w="582" w:type="dxa"/>
            <w:vMerge/>
            <w:shd w:val="clear" w:color="auto" w:fill="auto"/>
            <w:noWrap/>
            <w:vAlign w:val="center"/>
          </w:tcPr>
          <w:p w14:paraId="7686F905" w14:textId="77777777" w:rsidR="00056008" w:rsidRPr="007001F1" w:rsidRDefault="00056008" w:rsidP="00C1211A">
            <w:pPr>
              <w:jc w:val="center"/>
              <w:rPr>
                <w:color w:val="000000"/>
              </w:rPr>
            </w:pPr>
          </w:p>
        </w:tc>
        <w:tc>
          <w:tcPr>
            <w:tcW w:w="4820" w:type="dxa"/>
            <w:gridSpan w:val="2"/>
            <w:shd w:val="clear" w:color="auto" w:fill="auto"/>
            <w:vAlign w:val="center"/>
          </w:tcPr>
          <w:p w14:paraId="330C3818" w14:textId="77777777" w:rsidR="00056008" w:rsidRPr="007001F1" w:rsidRDefault="00056008" w:rsidP="009D2531">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6D0AD2F" w14:textId="77777777" w:rsidR="00056008" w:rsidRPr="007001F1" w:rsidRDefault="00056008" w:rsidP="00C1211A">
            <w:pPr>
              <w:jc w:val="center"/>
              <w:rPr>
                <w:color w:val="000000"/>
              </w:rPr>
            </w:pPr>
          </w:p>
        </w:tc>
        <w:tc>
          <w:tcPr>
            <w:tcW w:w="567" w:type="dxa"/>
            <w:shd w:val="clear" w:color="auto" w:fill="auto"/>
            <w:vAlign w:val="center"/>
          </w:tcPr>
          <w:p w14:paraId="3E90D451" w14:textId="77777777" w:rsidR="00056008" w:rsidRPr="007001F1" w:rsidRDefault="00056008" w:rsidP="00C1211A">
            <w:pPr>
              <w:jc w:val="center"/>
              <w:rPr>
                <w:color w:val="000000"/>
              </w:rPr>
            </w:pPr>
          </w:p>
        </w:tc>
        <w:tc>
          <w:tcPr>
            <w:tcW w:w="776" w:type="dxa"/>
            <w:shd w:val="clear" w:color="auto" w:fill="auto"/>
            <w:vAlign w:val="center"/>
          </w:tcPr>
          <w:p w14:paraId="552E0529" w14:textId="77777777" w:rsidR="00056008" w:rsidRPr="007001F1" w:rsidRDefault="00056008" w:rsidP="00C1211A">
            <w:pPr>
              <w:jc w:val="center"/>
              <w:rPr>
                <w:color w:val="000000"/>
              </w:rPr>
            </w:pPr>
          </w:p>
        </w:tc>
        <w:tc>
          <w:tcPr>
            <w:tcW w:w="1775" w:type="dxa"/>
            <w:shd w:val="clear" w:color="auto" w:fill="auto"/>
            <w:vAlign w:val="center"/>
          </w:tcPr>
          <w:p w14:paraId="6188D8A6" w14:textId="77777777" w:rsidR="00056008" w:rsidRPr="007001F1" w:rsidRDefault="00056008" w:rsidP="00C1211A">
            <w:pPr>
              <w:jc w:val="center"/>
              <w:rPr>
                <w:color w:val="000000"/>
              </w:rPr>
            </w:pPr>
          </w:p>
        </w:tc>
      </w:tr>
      <w:tr w:rsidR="00056008" w:rsidRPr="007001F1" w14:paraId="03E6DB9B" w14:textId="77777777" w:rsidTr="00086032">
        <w:trPr>
          <w:trHeight w:val="675"/>
        </w:trPr>
        <w:tc>
          <w:tcPr>
            <w:tcW w:w="582" w:type="dxa"/>
            <w:vMerge/>
            <w:shd w:val="clear" w:color="auto" w:fill="auto"/>
            <w:noWrap/>
            <w:vAlign w:val="center"/>
          </w:tcPr>
          <w:p w14:paraId="579CAC79" w14:textId="77777777" w:rsidR="00056008" w:rsidRPr="007001F1" w:rsidRDefault="00056008" w:rsidP="00C1211A">
            <w:pPr>
              <w:jc w:val="center"/>
              <w:rPr>
                <w:color w:val="000000"/>
              </w:rPr>
            </w:pPr>
          </w:p>
        </w:tc>
        <w:tc>
          <w:tcPr>
            <w:tcW w:w="4820" w:type="dxa"/>
            <w:gridSpan w:val="2"/>
            <w:shd w:val="clear" w:color="auto" w:fill="auto"/>
            <w:vAlign w:val="center"/>
          </w:tcPr>
          <w:p w14:paraId="30917267" w14:textId="77777777" w:rsidR="00056008" w:rsidRPr="007001F1" w:rsidRDefault="00056008"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6DEA817" w14:textId="77777777" w:rsidR="00056008" w:rsidRPr="007001F1" w:rsidRDefault="00056008" w:rsidP="00C1211A">
            <w:pPr>
              <w:jc w:val="center"/>
              <w:rPr>
                <w:color w:val="000000"/>
              </w:rPr>
            </w:pPr>
          </w:p>
        </w:tc>
        <w:tc>
          <w:tcPr>
            <w:tcW w:w="567" w:type="dxa"/>
            <w:shd w:val="clear" w:color="auto" w:fill="auto"/>
            <w:vAlign w:val="center"/>
          </w:tcPr>
          <w:p w14:paraId="36E36FEB" w14:textId="77777777" w:rsidR="00056008" w:rsidRPr="007001F1" w:rsidRDefault="00056008" w:rsidP="00C1211A">
            <w:pPr>
              <w:jc w:val="center"/>
              <w:rPr>
                <w:color w:val="000000"/>
              </w:rPr>
            </w:pPr>
          </w:p>
        </w:tc>
        <w:tc>
          <w:tcPr>
            <w:tcW w:w="776" w:type="dxa"/>
            <w:shd w:val="clear" w:color="auto" w:fill="auto"/>
            <w:vAlign w:val="center"/>
          </w:tcPr>
          <w:p w14:paraId="4E4963FC" w14:textId="77777777" w:rsidR="00056008" w:rsidRPr="007001F1" w:rsidRDefault="00056008" w:rsidP="00C1211A">
            <w:pPr>
              <w:jc w:val="center"/>
              <w:rPr>
                <w:color w:val="000000"/>
              </w:rPr>
            </w:pPr>
          </w:p>
        </w:tc>
        <w:tc>
          <w:tcPr>
            <w:tcW w:w="1775" w:type="dxa"/>
            <w:shd w:val="clear" w:color="auto" w:fill="auto"/>
            <w:vAlign w:val="center"/>
          </w:tcPr>
          <w:p w14:paraId="708D9DAD" w14:textId="77777777" w:rsidR="00056008" w:rsidRPr="007001F1" w:rsidRDefault="00056008" w:rsidP="00C1211A">
            <w:pPr>
              <w:jc w:val="center"/>
              <w:rPr>
                <w:color w:val="000000"/>
              </w:rPr>
            </w:pPr>
          </w:p>
        </w:tc>
      </w:tr>
      <w:tr w:rsidR="00503CE4" w:rsidRPr="007001F1" w14:paraId="02DC6DEE" w14:textId="77777777" w:rsidTr="00086032">
        <w:trPr>
          <w:trHeight w:val="675"/>
        </w:trPr>
        <w:tc>
          <w:tcPr>
            <w:tcW w:w="582" w:type="dxa"/>
            <w:vMerge w:val="restart"/>
            <w:shd w:val="clear" w:color="auto" w:fill="auto"/>
            <w:noWrap/>
            <w:vAlign w:val="center"/>
          </w:tcPr>
          <w:p w14:paraId="4A837032" w14:textId="77777777" w:rsidR="00503CE4" w:rsidRPr="007001F1" w:rsidRDefault="00E55C53" w:rsidP="00C1211A">
            <w:pPr>
              <w:jc w:val="center"/>
              <w:rPr>
                <w:color w:val="000000"/>
              </w:rPr>
            </w:pPr>
            <w:r>
              <w:rPr>
                <w:color w:val="000000"/>
              </w:rPr>
              <w:t>6</w:t>
            </w:r>
          </w:p>
        </w:tc>
        <w:tc>
          <w:tcPr>
            <w:tcW w:w="4820" w:type="dxa"/>
            <w:gridSpan w:val="2"/>
            <w:shd w:val="clear" w:color="auto" w:fill="auto"/>
            <w:vAlign w:val="center"/>
          </w:tcPr>
          <w:p w14:paraId="2F74126B" w14:textId="77777777"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12F36E10" w14:textId="77777777" w:rsidR="00503CE4" w:rsidRPr="007001F1" w:rsidRDefault="00503CE4" w:rsidP="00C1211A">
            <w:pPr>
              <w:jc w:val="center"/>
              <w:rPr>
                <w:color w:val="000000"/>
              </w:rPr>
            </w:pPr>
          </w:p>
        </w:tc>
        <w:tc>
          <w:tcPr>
            <w:tcW w:w="567" w:type="dxa"/>
            <w:shd w:val="clear" w:color="auto" w:fill="auto"/>
            <w:vAlign w:val="center"/>
          </w:tcPr>
          <w:p w14:paraId="1FD21177" w14:textId="77777777" w:rsidR="00503CE4" w:rsidRPr="007001F1" w:rsidRDefault="00503CE4" w:rsidP="00C1211A">
            <w:pPr>
              <w:jc w:val="center"/>
              <w:rPr>
                <w:color w:val="000000"/>
              </w:rPr>
            </w:pPr>
          </w:p>
        </w:tc>
        <w:tc>
          <w:tcPr>
            <w:tcW w:w="776" w:type="dxa"/>
            <w:shd w:val="clear" w:color="auto" w:fill="auto"/>
            <w:vAlign w:val="center"/>
          </w:tcPr>
          <w:p w14:paraId="58F4B7CE" w14:textId="77777777" w:rsidR="00503CE4" w:rsidRPr="007001F1" w:rsidRDefault="00503CE4" w:rsidP="00C1211A">
            <w:pPr>
              <w:jc w:val="center"/>
              <w:rPr>
                <w:color w:val="000000"/>
              </w:rPr>
            </w:pPr>
          </w:p>
        </w:tc>
        <w:tc>
          <w:tcPr>
            <w:tcW w:w="1775" w:type="dxa"/>
            <w:shd w:val="clear" w:color="auto" w:fill="auto"/>
            <w:vAlign w:val="center"/>
          </w:tcPr>
          <w:p w14:paraId="3F3C2ECE" w14:textId="77777777" w:rsidR="00503CE4" w:rsidRPr="007001F1" w:rsidRDefault="00503CE4" w:rsidP="00C1211A">
            <w:pPr>
              <w:jc w:val="center"/>
              <w:rPr>
                <w:color w:val="000000"/>
              </w:rPr>
            </w:pPr>
          </w:p>
        </w:tc>
      </w:tr>
      <w:tr w:rsidR="00503CE4" w:rsidRPr="007001F1" w14:paraId="2F3E79ED" w14:textId="77777777" w:rsidTr="00086032">
        <w:trPr>
          <w:trHeight w:val="675"/>
        </w:trPr>
        <w:tc>
          <w:tcPr>
            <w:tcW w:w="582" w:type="dxa"/>
            <w:vMerge/>
            <w:shd w:val="clear" w:color="auto" w:fill="auto"/>
            <w:noWrap/>
            <w:vAlign w:val="center"/>
          </w:tcPr>
          <w:p w14:paraId="5D71F5D0" w14:textId="77777777" w:rsidR="00503CE4" w:rsidRPr="007001F1" w:rsidRDefault="00503CE4" w:rsidP="00C1211A">
            <w:pPr>
              <w:jc w:val="center"/>
              <w:rPr>
                <w:color w:val="000000"/>
              </w:rPr>
            </w:pPr>
          </w:p>
        </w:tc>
        <w:tc>
          <w:tcPr>
            <w:tcW w:w="4820" w:type="dxa"/>
            <w:gridSpan w:val="2"/>
            <w:shd w:val="clear" w:color="auto" w:fill="auto"/>
            <w:vAlign w:val="center"/>
          </w:tcPr>
          <w:p w14:paraId="77F008CC" w14:textId="77777777"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E8E81F4" w14:textId="77777777" w:rsidR="00503CE4" w:rsidRPr="007001F1" w:rsidRDefault="00503CE4" w:rsidP="00C1211A">
            <w:pPr>
              <w:jc w:val="center"/>
              <w:rPr>
                <w:color w:val="000000"/>
              </w:rPr>
            </w:pPr>
          </w:p>
        </w:tc>
        <w:tc>
          <w:tcPr>
            <w:tcW w:w="567" w:type="dxa"/>
            <w:shd w:val="clear" w:color="auto" w:fill="auto"/>
            <w:vAlign w:val="center"/>
          </w:tcPr>
          <w:p w14:paraId="4C1C539E" w14:textId="77777777" w:rsidR="00503CE4" w:rsidRPr="007001F1" w:rsidRDefault="00503CE4" w:rsidP="00C1211A">
            <w:pPr>
              <w:jc w:val="center"/>
              <w:rPr>
                <w:color w:val="000000"/>
              </w:rPr>
            </w:pPr>
          </w:p>
        </w:tc>
        <w:tc>
          <w:tcPr>
            <w:tcW w:w="776" w:type="dxa"/>
            <w:shd w:val="clear" w:color="auto" w:fill="auto"/>
            <w:vAlign w:val="center"/>
          </w:tcPr>
          <w:p w14:paraId="75C0B667" w14:textId="77777777" w:rsidR="00503CE4" w:rsidRPr="007001F1" w:rsidRDefault="00503CE4" w:rsidP="00C1211A">
            <w:pPr>
              <w:jc w:val="center"/>
              <w:rPr>
                <w:color w:val="000000"/>
              </w:rPr>
            </w:pPr>
          </w:p>
        </w:tc>
        <w:tc>
          <w:tcPr>
            <w:tcW w:w="1775" w:type="dxa"/>
            <w:shd w:val="clear" w:color="auto" w:fill="auto"/>
            <w:vAlign w:val="center"/>
          </w:tcPr>
          <w:p w14:paraId="7D227DBB" w14:textId="77777777" w:rsidR="00503CE4" w:rsidRPr="007001F1" w:rsidRDefault="00503CE4" w:rsidP="00C1211A">
            <w:pPr>
              <w:jc w:val="center"/>
              <w:rPr>
                <w:color w:val="000000"/>
              </w:rPr>
            </w:pPr>
          </w:p>
        </w:tc>
      </w:tr>
      <w:tr w:rsidR="006915E1" w:rsidRPr="007001F1" w14:paraId="5EC11D5B" w14:textId="77777777" w:rsidTr="00086032">
        <w:trPr>
          <w:trHeight w:val="675"/>
        </w:trPr>
        <w:tc>
          <w:tcPr>
            <w:tcW w:w="582" w:type="dxa"/>
            <w:shd w:val="clear" w:color="auto" w:fill="auto"/>
            <w:noWrap/>
            <w:vAlign w:val="center"/>
          </w:tcPr>
          <w:p w14:paraId="0AD850D8" w14:textId="77777777" w:rsidR="006915E1" w:rsidRPr="007001F1" w:rsidRDefault="00E55C53" w:rsidP="00C1211A">
            <w:pPr>
              <w:jc w:val="center"/>
              <w:rPr>
                <w:color w:val="000000"/>
              </w:rPr>
            </w:pPr>
            <w:r>
              <w:rPr>
                <w:color w:val="000000"/>
              </w:rPr>
              <w:t>7</w:t>
            </w:r>
          </w:p>
        </w:tc>
        <w:tc>
          <w:tcPr>
            <w:tcW w:w="4820" w:type="dxa"/>
            <w:gridSpan w:val="2"/>
            <w:shd w:val="clear" w:color="auto" w:fill="auto"/>
            <w:vAlign w:val="center"/>
          </w:tcPr>
          <w:p w14:paraId="27A2167B" w14:textId="77777777"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10454660" w14:textId="77777777" w:rsidR="006915E1" w:rsidRPr="007001F1" w:rsidRDefault="006915E1" w:rsidP="00C1211A">
            <w:pPr>
              <w:jc w:val="center"/>
              <w:rPr>
                <w:color w:val="000000"/>
              </w:rPr>
            </w:pPr>
          </w:p>
        </w:tc>
        <w:tc>
          <w:tcPr>
            <w:tcW w:w="567" w:type="dxa"/>
            <w:shd w:val="clear" w:color="auto" w:fill="auto"/>
            <w:vAlign w:val="center"/>
          </w:tcPr>
          <w:p w14:paraId="4CA9949C" w14:textId="77777777" w:rsidR="006915E1" w:rsidRPr="007001F1" w:rsidRDefault="006915E1" w:rsidP="00C1211A">
            <w:pPr>
              <w:jc w:val="center"/>
              <w:rPr>
                <w:color w:val="000000"/>
              </w:rPr>
            </w:pPr>
          </w:p>
        </w:tc>
        <w:tc>
          <w:tcPr>
            <w:tcW w:w="776" w:type="dxa"/>
            <w:shd w:val="clear" w:color="auto" w:fill="auto"/>
            <w:vAlign w:val="center"/>
          </w:tcPr>
          <w:p w14:paraId="20B7064E" w14:textId="77777777" w:rsidR="006915E1" w:rsidRPr="007001F1" w:rsidRDefault="006915E1" w:rsidP="00C1211A">
            <w:pPr>
              <w:jc w:val="center"/>
              <w:rPr>
                <w:color w:val="000000"/>
              </w:rPr>
            </w:pPr>
          </w:p>
        </w:tc>
        <w:tc>
          <w:tcPr>
            <w:tcW w:w="1775" w:type="dxa"/>
            <w:shd w:val="clear" w:color="auto" w:fill="auto"/>
            <w:vAlign w:val="center"/>
          </w:tcPr>
          <w:p w14:paraId="2879ABD0" w14:textId="77777777" w:rsidR="006915E1" w:rsidRPr="007001F1" w:rsidRDefault="006915E1" w:rsidP="00C1211A">
            <w:pPr>
              <w:jc w:val="center"/>
              <w:rPr>
                <w:color w:val="000000"/>
              </w:rPr>
            </w:pPr>
          </w:p>
        </w:tc>
      </w:tr>
      <w:tr w:rsidR="00C1211A" w:rsidRPr="007001F1" w14:paraId="7BFAF256" w14:textId="77777777" w:rsidTr="00086032">
        <w:trPr>
          <w:trHeight w:val="20"/>
        </w:trPr>
        <w:tc>
          <w:tcPr>
            <w:tcW w:w="582" w:type="dxa"/>
            <w:shd w:val="clear" w:color="auto" w:fill="auto"/>
            <w:noWrap/>
            <w:vAlign w:val="center"/>
            <w:hideMark/>
          </w:tcPr>
          <w:p w14:paraId="3190213F" w14:textId="77777777" w:rsidR="00C1211A" w:rsidRPr="007001F1" w:rsidRDefault="00E55C53" w:rsidP="00C1211A">
            <w:pPr>
              <w:jc w:val="center"/>
              <w:rPr>
                <w:color w:val="000000"/>
              </w:rPr>
            </w:pPr>
            <w:r>
              <w:rPr>
                <w:color w:val="000000"/>
                <w:sz w:val="22"/>
                <w:szCs w:val="22"/>
              </w:rPr>
              <w:t>8</w:t>
            </w:r>
          </w:p>
        </w:tc>
        <w:tc>
          <w:tcPr>
            <w:tcW w:w="4820" w:type="dxa"/>
            <w:gridSpan w:val="2"/>
            <w:shd w:val="clear" w:color="auto" w:fill="auto"/>
            <w:vAlign w:val="center"/>
            <w:hideMark/>
          </w:tcPr>
          <w:p w14:paraId="01584B07" w14:textId="77777777"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r w:rsidR="00E55C53">
              <w:rPr>
                <w:color w:val="000000"/>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color w:val="000000"/>
                <w:sz w:val="22"/>
                <w:szCs w:val="22"/>
              </w:rPr>
              <w:t>?</w:t>
            </w:r>
          </w:p>
        </w:tc>
        <w:tc>
          <w:tcPr>
            <w:tcW w:w="567" w:type="dxa"/>
            <w:shd w:val="clear" w:color="auto" w:fill="auto"/>
            <w:vAlign w:val="center"/>
            <w:hideMark/>
          </w:tcPr>
          <w:p w14:paraId="3342F68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AF9631B"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C5BC6A8"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7E0F3EF" w14:textId="77777777" w:rsidR="00C1211A" w:rsidRPr="007001F1" w:rsidRDefault="00C1211A" w:rsidP="00C1211A">
            <w:pPr>
              <w:jc w:val="center"/>
              <w:rPr>
                <w:color w:val="000000"/>
              </w:rPr>
            </w:pPr>
            <w:r w:rsidRPr="007001F1">
              <w:rPr>
                <w:color w:val="000000"/>
                <w:sz w:val="22"/>
                <w:szCs w:val="22"/>
              </w:rPr>
              <w:t> </w:t>
            </w:r>
          </w:p>
        </w:tc>
      </w:tr>
      <w:tr w:rsidR="00C1211A" w:rsidRPr="007001F1" w14:paraId="13B0759E" w14:textId="77777777" w:rsidTr="00086032">
        <w:trPr>
          <w:trHeight w:val="300"/>
        </w:trPr>
        <w:tc>
          <w:tcPr>
            <w:tcW w:w="3559" w:type="dxa"/>
            <w:gridSpan w:val="2"/>
            <w:shd w:val="clear" w:color="auto" w:fill="auto"/>
            <w:vAlign w:val="center"/>
            <w:hideMark/>
          </w:tcPr>
          <w:p w14:paraId="652FB744"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14:paraId="72968670" w14:textId="77777777" w:rsidR="00C1211A" w:rsidRPr="007001F1" w:rsidRDefault="00C1211A" w:rsidP="00C1211A">
            <w:pPr>
              <w:rPr>
                <w:color w:val="000000"/>
              </w:rPr>
            </w:pPr>
            <w:r w:rsidRPr="007001F1">
              <w:rPr>
                <w:color w:val="000000"/>
                <w:sz w:val="22"/>
                <w:szCs w:val="22"/>
              </w:rPr>
              <w:t> </w:t>
            </w:r>
          </w:p>
        </w:tc>
      </w:tr>
      <w:tr w:rsidR="00C1211A" w:rsidRPr="007001F1" w14:paraId="67E92E89" w14:textId="77777777" w:rsidTr="00086032">
        <w:trPr>
          <w:trHeight w:val="300"/>
        </w:trPr>
        <w:tc>
          <w:tcPr>
            <w:tcW w:w="3559" w:type="dxa"/>
            <w:gridSpan w:val="2"/>
            <w:shd w:val="clear" w:color="auto" w:fill="auto"/>
            <w:vAlign w:val="center"/>
            <w:hideMark/>
          </w:tcPr>
          <w:p w14:paraId="739CFCD8"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689CF17D" w14:textId="77777777" w:rsidR="00C1211A" w:rsidRPr="007001F1" w:rsidRDefault="00C1211A" w:rsidP="00C1211A">
            <w:pPr>
              <w:rPr>
                <w:color w:val="000000"/>
              </w:rPr>
            </w:pPr>
            <w:r w:rsidRPr="007001F1">
              <w:rPr>
                <w:color w:val="000000"/>
                <w:sz w:val="22"/>
                <w:szCs w:val="22"/>
              </w:rPr>
              <w:t> </w:t>
            </w:r>
          </w:p>
        </w:tc>
      </w:tr>
      <w:tr w:rsidR="00C1211A" w:rsidRPr="007001F1" w14:paraId="5820482D" w14:textId="77777777" w:rsidTr="00086032">
        <w:trPr>
          <w:trHeight w:val="300"/>
        </w:trPr>
        <w:tc>
          <w:tcPr>
            <w:tcW w:w="3559" w:type="dxa"/>
            <w:gridSpan w:val="2"/>
            <w:shd w:val="clear" w:color="000000" w:fill="FFFFFF"/>
            <w:vAlign w:val="center"/>
            <w:hideMark/>
          </w:tcPr>
          <w:p w14:paraId="77AB2DB6"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D058730" w14:textId="77777777" w:rsidR="00C1211A" w:rsidRPr="007001F1" w:rsidRDefault="00C1211A" w:rsidP="00C1211A">
            <w:pPr>
              <w:rPr>
                <w:color w:val="000000"/>
              </w:rPr>
            </w:pPr>
            <w:r w:rsidRPr="007001F1">
              <w:rPr>
                <w:color w:val="000000"/>
                <w:sz w:val="22"/>
                <w:szCs w:val="22"/>
              </w:rPr>
              <w:t> </w:t>
            </w:r>
          </w:p>
        </w:tc>
      </w:tr>
      <w:tr w:rsidR="00C1211A" w:rsidRPr="007001F1" w14:paraId="1CA3D0AD" w14:textId="77777777" w:rsidTr="00086032">
        <w:trPr>
          <w:trHeight w:val="300"/>
        </w:trPr>
        <w:tc>
          <w:tcPr>
            <w:tcW w:w="9087" w:type="dxa"/>
            <w:gridSpan w:val="7"/>
            <w:shd w:val="clear" w:color="auto" w:fill="auto"/>
            <w:noWrap/>
            <w:vAlign w:val="bottom"/>
            <w:hideMark/>
          </w:tcPr>
          <w:p w14:paraId="697DDD68" w14:textId="77777777" w:rsidR="00C1211A" w:rsidRPr="007001F1" w:rsidRDefault="00C1211A" w:rsidP="00C1211A">
            <w:pPr>
              <w:jc w:val="center"/>
              <w:rPr>
                <w:color w:val="000000"/>
              </w:rPr>
            </w:pPr>
            <w:r w:rsidRPr="007001F1">
              <w:rPr>
                <w:color w:val="000000"/>
                <w:sz w:val="22"/>
                <w:szCs w:val="22"/>
              </w:rPr>
              <w:t> </w:t>
            </w:r>
          </w:p>
        </w:tc>
      </w:tr>
      <w:tr w:rsidR="00C1211A" w:rsidRPr="007001F1" w14:paraId="0F599FCC" w14:textId="77777777" w:rsidTr="00086032">
        <w:trPr>
          <w:trHeight w:val="300"/>
        </w:trPr>
        <w:tc>
          <w:tcPr>
            <w:tcW w:w="3559" w:type="dxa"/>
            <w:gridSpan w:val="2"/>
            <w:shd w:val="clear" w:color="000000" w:fill="FFFFFF"/>
            <w:vAlign w:val="center"/>
            <w:hideMark/>
          </w:tcPr>
          <w:p w14:paraId="538933EB" w14:textId="77777777"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14:paraId="5199AB9E" w14:textId="77777777" w:rsidR="00C1211A" w:rsidRPr="007001F1" w:rsidRDefault="00C1211A" w:rsidP="00C1211A">
            <w:pPr>
              <w:rPr>
                <w:color w:val="000000"/>
              </w:rPr>
            </w:pPr>
            <w:r w:rsidRPr="007001F1">
              <w:rPr>
                <w:color w:val="000000"/>
                <w:sz w:val="22"/>
                <w:szCs w:val="22"/>
              </w:rPr>
              <w:t> </w:t>
            </w:r>
          </w:p>
        </w:tc>
      </w:tr>
      <w:tr w:rsidR="00C1211A" w:rsidRPr="007001F1" w14:paraId="7171316D" w14:textId="77777777" w:rsidTr="00086032">
        <w:trPr>
          <w:trHeight w:val="300"/>
        </w:trPr>
        <w:tc>
          <w:tcPr>
            <w:tcW w:w="3559" w:type="dxa"/>
            <w:gridSpan w:val="2"/>
            <w:shd w:val="clear" w:color="000000" w:fill="FFFFFF"/>
            <w:vAlign w:val="center"/>
            <w:hideMark/>
          </w:tcPr>
          <w:p w14:paraId="7C540EF3"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CE892C" w14:textId="77777777" w:rsidR="00C1211A" w:rsidRPr="007001F1" w:rsidRDefault="00C1211A" w:rsidP="00C1211A">
            <w:pPr>
              <w:rPr>
                <w:color w:val="000000"/>
              </w:rPr>
            </w:pPr>
            <w:r w:rsidRPr="007001F1">
              <w:rPr>
                <w:color w:val="000000"/>
                <w:sz w:val="22"/>
                <w:szCs w:val="22"/>
              </w:rPr>
              <w:t> </w:t>
            </w:r>
          </w:p>
        </w:tc>
      </w:tr>
      <w:tr w:rsidR="00C1211A" w:rsidRPr="007001F1" w14:paraId="26B056DE" w14:textId="77777777" w:rsidTr="00086032">
        <w:trPr>
          <w:trHeight w:val="300"/>
        </w:trPr>
        <w:tc>
          <w:tcPr>
            <w:tcW w:w="3559" w:type="dxa"/>
            <w:gridSpan w:val="2"/>
            <w:shd w:val="clear" w:color="000000" w:fill="FFFFFF"/>
            <w:vAlign w:val="center"/>
            <w:hideMark/>
          </w:tcPr>
          <w:p w14:paraId="1E8217A3"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FD1978F" w14:textId="77777777" w:rsidR="00C1211A" w:rsidRPr="007001F1" w:rsidRDefault="00C1211A" w:rsidP="00C1211A">
            <w:pPr>
              <w:rPr>
                <w:color w:val="000000"/>
              </w:rPr>
            </w:pPr>
            <w:r w:rsidRPr="007001F1">
              <w:rPr>
                <w:color w:val="000000"/>
                <w:sz w:val="22"/>
                <w:szCs w:val="22"/>
              </w:rPr>
              <w:t> </w:t>
            </w:r>
          </w:p>
        </w:tc>
      </w:tr>
    </w:tbl>
    <w:p w14:paraId="56013752" w14:textId="77777777" w:rsidR="00C1211A" w:rsidRPr="007001F1" w:rsidRDefault="00C1211A"/>
    <w:p w14:paraId="07B4393B" w14:textId="77777777" w:rsidR="00C1211A" w:rsidRPr="007001F1" w:rsidRDefault="00C1211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7A14D78" w14:textId="77777777" w:rsidTr="002D20F9">
        <w:trPr>
          <w:trHeight w:val="645"/>
        </w:trPr>
        <w:tc>
          <w:tcPr>
            <w:tcW w:w="9087" w:type="dxa"/>
            <w:gridSpan w:val="7"/>
            <w:shd w:val="clear" w:color="000000" w:fill="60497A"/>
            <w:vAlign w:val="center"/>
            <w:hideMark/>
          </w:tcPr>
          <w:p w14:paraId="28044A40" w14:textId="77777777"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13"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513"/>
          </w:p>
        </w:tc>
      </w:tr>
      <w:tr w:rsidR="00C1211A" w:rsidRPr="007001F1" w14:paraId="505EBF22" w14:textId="77777777" w:rsidTr="002D20F9">
        <w:trPr>
          <w:trHeight w:val="330"/>
        </w:trPr>
        <w:tc>
          <w:tcPr>
            <w:tcW w:w="9087" w:type="dxa"/>
            <w:gridSpan w:val="7"/>
            <w:shd w:val="clear" w:color="auto" w:fill="auto"/>
            <w:vAlign w:val="center"/>
            <w:hideMark/>
          </w:tcPr>
          <w:p w14:paraId="1225D4BB"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41672B51" w14:textId="77777777" w:rsidTr="002D20F9">
        <w:trPr>
          <w:trHeight w:val="300"/>
        </w:trPr>
        <w:tc>
          <w:tcPr>
            <w:tcW w:w="3559" w:type="dxa"/>
            <w:gridSpan w:val="2"/>
            <w:shd w:val="clear" w:color="auto" w:fill="auto"/>
            <w:vAlign w:val="center"/>
            <w:hideMark/>
          </w:tcPr>
          <w:p w14:paraId="5DD753D7"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28B84CCD" w14:textId="77777777" w:rsidR="00C1211A" w:rsidRPr="007001F1" w:rsidRDefault="00C1211A" w:rsidP="00C1211A">
            <w:pPr>
              <w:rPr>
                <w:color w:val="000000"/>
              </w:rPr>
            </w:pPr>
            <w:r w:rsidRPr="007001F1">
              <w:rPr>
                <w:color w:val="000000"/>
                <w:sz w:val="22"/>
                <w:szCs w:val="22"/>
              </w:rPr>
              <w:t> </w:t>
            </w:r>
          </w:p>
        </w:tc>
      </w:tr>
      <w:tr w:rsidR="00C1211A" w:rsidRPr="007001F1" w14:paraId="21631B0E" w14:textId="77777777" w:rsidTr="002D20F9">
        <w:trPr>
          <w:trHeight w:val="660"/>
        </w:trPr>
        <w:tc>
          <w:tcPr>
            <w:tcW w:w="3559" w:type="dxa"/>
            <w:gridSpan w:val="2"/>
            <w:shd w:val="clear" w:color="auto" w:fill="auto"/>
            <w:vAlign w:val="center"/>
            <w:hideMark/>
          </w:tcPr>
          <w:p w14:paraId="2DF589E9"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FB86E0F" w14:textId="77777777" w:rsidR="00C1211A" w:rsidRPr="007001F1" w:rsidRDefault="00C1211A" w:rsidP="00C1211A">
            <w:pPr>
              <w:rPr>
                <w:color w:val="000000"/>
              </w:rPr>
            </w:pPr>
            <w:r w:rsidRPr="007001F1">
              <w:rPr>
                <w:color w:val="000000"/>
                <w:sz w:val="22"/>
                <w:szCs w:val="22"/>
              </w:rPr>
              <w:t> </w:t>
            </w:r>
          </w:p>
        </w:tc>
      </w:tr>
      <w:tr w:rsidR="00C1211A" w:rsidRPr="007001F1" w14:paraId="2A4A20D0" w14:textId="77777777" w:rsidTr="002D20F9">
        <w:trPr>
          <w:trHeight w:val="330"/>
        </w:trPr>
        <w:tc>
          <w:tcPr>
            <w:tcW w:w="9087" w:type="dxa"/>
            <w:gridSpan w:val="7"/>
            <w:shd w:val="clear" w:color="auto" w:fill="auto"/>
            <w:vAlign w:val="center"/>
            <w:hideMark/>
          </w:tcPr>
          <w:p w14:paraId="7211A73F"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76DB50C0" w14:textId="77777777" w:rsidTr="002D20F9">
        <w:trPr>
          <w:trHeight w:val="330"/>
        </w:trPr>
        <w:tc>
          <w:tcPr>
            <w:tcW w:w="3559" w:type="dxa"/>
            <w:gridSpan w:val="2"/>
            <w:shd w:val="clear" w:color="auto" w:fill="auto"/>
            <w:vAlign w:val="center"/>
            <w:hideMark/>
          </w:tcPr>
          <w:p w14:paraId="78D98807"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C4464C9" w14:textId="77777777" w:rsidR="00C1211A" w:rsidRPr="007001F1" w:rsidRDefault="00C1211A" w:rsidP="00C1211A">
            <w:pPr>
              <w:rPr>
                <w:color w:val="000000"/>
              </w:rPr>
            </w:pPr>
            <w:r w:rsidRPr="007001F1">
              <w:rPr>
                <w:color w:val="000000"/>
                <w:sz w:val="22"/>
                <w:szCs w:val="22"/>
              </w:rPr>
              <w:t> </w:t>
            </w:r>
          </w:p>
        </w:tc>
      </w:tr>
      <w:tr w:rsidR="00C1211A" w:rsidRPr="007001F1" w14:paraId="515BA62E" w14:textId="77777777" w:rsidTr="002D20F9">
        <w:trPr>
          <w:trHeight w:val="300"/>
        </w:trPr>
        <w:tc>
          <w:tcPr>
            <w:tcW w:w="3559" w:type="dxa"/>
            <w:gridSpan w:val="2"/>
            <w:shd w:val="clear" w:color="auto" w:fill="auto"/>
            <w:vAlign w:val="center"/>
            <w:hideMark/>
          </w:tcPr>
          <w:p w14:paraId="56B5DEDE"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1A33D413" w14:textId="77777777" w:rsidR="00C1211A" w:rsidRPr="007001F1" w:rsidRDefault="00C1211A" w:rsidP="00C1211A">
            <w:pPr>
              <w:rPr>
                <w:color w:val="000000"/>
              </w:rPr>
            </w:pPr>
            <w:r w:rsidRPr="007001F1">
              <w:rPr>
                <w:color w:val="000000"/>
                <w:sz w:val="22"/>
                <w:szCs w:val="22"/>
              </w:rPr>
              <w:t> </w:t>
            </w:r>
          </w:p>
        </w:tc>
      </w:tr>
      <w:tr w:rsidR="00C1211A" w:rsidRPr="007001F1" w14:paraId="41750080" w14:textId="77777777" w:rsidTr="002D20F9">
        <w:trPr>
          <w:trHeight w:val="300"/>
        </w:trPr>
        <w:tc>
          <w:tcPr>
            <w:tcW w:w="3559" w:type="dxa"/>
            <w:gridSpan w:val="2"/>
            <w:shd w:val="clear" w:color="auto" w:fill="auto"/>
            <w:vAlign w:val="center"/>
            <w:hideMark/>
          </w:tcPr>
          <w:p w14:paraId="44032547"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7B9E438" w14:textId="77777777" w:rsidR="00C1211A" w:rsidRPr="007001F1" w:rsidRDefault="00C1211A" w:rsidP="00C1211A">
            <w:pPr>
              <w:rPr>
                <w:color w:val="000000"/>
              </w:rPr>
            </w:pPr>
            <w:r w:rsidRPr="007001F1">
              <w:rPr>
                <w:color w:val="000000"/>
                <w:sz w:val="22"/>
                <w:szCs w:val="22"/>
              </w:rPr>
              <w:t> </w:t>
            </w:r>
          </w:p>
        </w:tc>
      </w:tr>
      <w:tr w:rsidR="00C1211A" w:rsidRPr="007001F1" w14:paraId="3A0E5EAA" w14:textId="77777777" w:rsidTr="002D20F9">
        <w:trPr>
          <w:trHeight w:val="300"/>
        </w:trPr>
        <w:tc>
          <w:tcPr>
            <w:tcW w:w="3559" w:type="dxa"/>
            <w:gridSpan w:val="2"/>
            <w:shd w:val="clear" w:color="auto" w:fill="auto"/>
            <w:vAlign w:val="center"/>
            <w:hideMark/>
          </w:tcPr>
          <w:p w14:paraId="40A10544"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C53E894" w14:textId="77777777" w:rsidR="00C1211A" w:rsidRPr="007001F1" w:rsidRDefault="00C1211A" w:rsidP="00C1211A">
            <w:pPr>
              <w:rPr>
                <w:color w:val="000000"/>
              </w:rPr>
            </w:pPr>
            <w:r w:rsidRPr="007001F1">
              <w:rPr>
                <w:color w:val="000000"/>
                <w:sz w:val="22"/>
                <w:szCs w:val="22"/>
              </w:rPr>
              <w:t> </w:t>
            </w:r>
          </w:p>
        </w:tc>
      </w:tr>
      <w:tr w:rsidR="00C1211A" w:rsidRPr="007001F1" w14:paraId="7CC4A098" w14:textId="77777777" w:rsidTr="002D20F9">
        <w:trPr>
          <w:trHeight w:val="330"/>
        </w:trPr>
        <w:tc>
          <w:tcPr>
            <w:tcW w:w="9087" w:type="dxa"/>
            <w:gridSpan w:val="7"/>
            <w:shd w:val="clear" w:color="auto" w:fill="auto"/>
            <w:vAlign w:val="center"/>
            <w:hideMark/>
          </w:tcPr>
          <w:p w14:paraId="545284FC"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6DB8E390" w14:textId="77777777" w:rsidTr="002D20F9">
        <w:trPr>
          <w:trHeight w:val="300"/>
        </w:trPr>
        <w:tc>
          <w:tcPr>
            <w:tcW w:w="3559" w:type="dxa"/>
            <w:gridSpan w:val="2"/>
            <w:shd w:val="clear" w:color="auto" w:fill="auto"/>
            <w:vAlign w:val="center"/>
            <w:hideMark/>
          </w:tcPr>
          <w:p w14:paraId="1E51DA63"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533C27C"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1DACC183" w14:textId="77777777" w:rsidTr="002D20F9">
        <w:trPr>
          <w:trHeight w:val="300"/>
        </w:trPr>
        <w:tc>
          <w:tcPr>
            <w:tcW w:w="3559" w:type="dxa"/>
            <w:gridSpan w:val="2"/>
            <w:shd w:val="clear" w:color="auto" w:fill="auto"/>
            <w:vAlign w:val="center"/>
            <w:hideMark/>
          </w:tcPr>
          <w:p w14:paraId="68FF0751"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C89FF2"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65E8C2D0" w14:textId="77777777" w:rsidTr="002D20F9">
        <w:trPr>
          <w:trHeight w:val="300"/>
        </w:trPr>
        <w:tc>
          <w:tcPr>
            <w:tcW w:w="3559" w:type="dxa"/>
            <w:gridSpan w:val="2"/>
            <w:shd w:val="clear" w:color="auto" w:fill="auto"/>
            <w:vAlign w:val="center"/>
            <w:hideMark/>
          </w:tcPr>
          <w:p w14:paraId="078873B8"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CC0501" w14:textId="77777777" w:rsidR="00C1211A" w:rsidRPr="007001F1" w:rsidRDefault="00C1211A" w:rsidP="00C1211A">
            <w:pPr>
              <w:rPr>
                <w:color w:val="000000"/>
              </w:rPr>
            </w:pPr>
          </w:p>
        </w:tc>
      </w:tr>
      <w:tr w:rsidR="004D0B9F" w:rsidRPr="007001F1" w14:paraId="1BC9CAB0" w14:textId="77777777" w:rsidTr="002D20F9">
        <w:trPr>
          <w:trHeight w:val="300"/>
        </w:trPr>
        <w:tc>
          <w:tcPr>
            <w:tcW w:w="3559" w:type="dxa"/>
            <w:gridSpan w:val="2"/>
            <w:shd w:val="clear" w:color="auto" w:fill="auto"/>
            <w:vAlign w:val="center"/>
          </w:tcPr>
          <w:p w14:paraId="2D86A265"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110C7B2" w14:textId="77777777" w:rsidR="004D0B9F" w:rsidRPr="007001F1" w:rsidRDefault="004D0B9F" w:rsidP="00C1211A">
            <w:pPr>
              <w:rPr>
                <w:color w:val="000000"/>
              </w:rPr>
            </w:pPr>
          </w:p>
        </w:tc>
      </w:tr>
      <w:tr w:rsidR="00C1211A" w:rsidRPr="007001F1" w14:paraId="19FD98AC" w14:textId="77777777" w:rsidTr="002D20F9">
        <w:trPr>
          <w:trHeight w:val="300"/>
        </w:trPr>
        <w:tc>
          <w:tcPr>
            <w:tcW w:w="3559" w:type="dxa"/>
            <w:gridSpan w:val="2"/>
            <w:shd w:val="clear" w:color="auto" w:fill="auto"/>
            <w:vAlign w:val="center"/>
            <w:hideMark/>
          </w:tcPr>
          <w:p w14:paraId="27717F4E"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482DA41C" w14:textId="77777777"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14:paraId="4065FFCA" w14:textId="77777777" w:rsidTr="002D20F9">
        <w:trPr>
          <w:trHeight w:val="300"/>
        </w:trPr>
        <w:tc>
          <w:tcPr>
            <w:tcW w:w="3559" w:type="dxa"/>
            <w:gridSpan w:val="2"/>
            <w:shd w:val="clear" w:color="auto" w:fill="auto"/>
            <w:vAlign w:val="center"/>
            <w:hideMark/>
          </w:tcPr>
          <w:p w14:paraId="30D6B170"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3761DCF2" w14:textId="77777777" w:rsidR="00C1211A" w:rsidRPr="007001F1" w:rsidRDefault="00C1211A" w:rsidP="00C1211A">
            <w:pPr>
              <w:rPr>
                <w:color w:val="000000"/>
              </w:rPr>
            </w:pPr>
            <w:r w:rsidRPr="007001F1">
              <w:rPr>
                <w:color w:val="000000"/>
                <w:sz w:val="22"/>
                <w:szCs w:val="22"/>
              </w:rPr>
              <w:t> </w:t>
            </w:r>
          </w:p>
        </w:tc>
      </w:tr>
      <w:tr w:rsidR="00C1211A" w:rsidRPr="007001F1" w14:paraId="2F378967" w14:textId="77777777" w:rsidTr="002D20F9">
        <w:trPr>
          <w:trHeight w:val="300"/>
        </w:trPr>
        <w:tc>
          <w:tcPr>
            <w:tcW w:w="3559" w:type="dxa"/>
            <w:gridSpan w:val="2"/>
            <w:shd w:val="clear" w:color="auto" w:fill="auto"/>
            <w:vAlign w:val="center"/>
            <w:hideMark/>
          </w:tcPr>
          <w:p w14:paraId="2412B3FD"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C8FAEF3" w14:textId="77777777" w:rsidR="00C1211A" w:rsidRPr="007001F1" w:rsidRDefault="00C1211A" w:rsidP="00C1211A">
            <w:pPr>
              <w:rPr>
                <w:color w:val="000000"/>
              </w:rPr>
            </w:pPr>
            <w:r w:rsidRPr="007001F1">
              <w:rPr>
                <w:color w:val="000000"/>
                <w:sz w:val="22"/>
                <w:szCs w:val="22"/>
              </w:rPr>
              <w:t> </w:t>
            </w:r>
          </w:p>
        </w:tc>
      </w:tr>
      <w:tr w:rsidR="00C1211A" w:rsidRPr="007001F1" w14:paraId="377A6171" w14:textId="77777777" w:rsidTr="002D20F9">
        <w:trPr>
          <w:trHeight w:val="300"/>
        </w:trPr>
        <w:tc>
          <w:tcPr>
            <w:tcW w:w="3559" w:type="dxa"/>
            <w:gridSpan w:val="2"/>
            <w:shd w:val="clear" w:color="auto" w:fill="auto"/>
            <w:vAlign w:val="center"/>
            <w:hideMark/>
          </w:tcPr>
          <w:p w14:paraId="009F0844"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00CD5FE" w14:textId="77777777" w:rsidR="00C1211A" w:rsidRPr="007001F1" w:rsidRDefault="00C1211A" w:rsidP="00C1211A">
            <w:pPr>
              <w:rPr>
                <w:color w:val="000000"/>
              </w:rPr>
            </w:pPr>
            <w:r w:rsidRPr="007001F1">
              <w:rPr>
                <w:color w:val="000000"/>
                <w:sz w:val="22"/>
                <w:szCs w:val="22"/>
              </w:rPr>
              <w:t> </w:t>
            </w:r>
          </w:p>
        </w:tc>
      </w:tr>
      <w:tr w:rsidR="00A94CA8" w:rsidRPr="007001F1" w14:paraId="569DD4CB" w14:textId="77777777" w:rsidTr="002D20F9">
        <w:trPr>
          <w:trHeight w:val="300"/>
        </w:trPr>
        <w:tc>
          <w:tcPr>
            <w:tcW w:w="3559" w:type="dxa"/>
            <w:gridSpan w:val="2"/>
            <w:shd w:val="clear" w:color="auto" w:fill="auto"/>
            <w:vAlign w:val="center"/>
          </w:tcPr>
          <w:p w14:paraId="6CF90E4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9A5BF04" w14:textId="77777777" w:rsidR="00A94CA8" w:rsidRPr="007001F1" w:rsidRDefault="00A94CA8" w:rsidP="00C1211A">
            <w:pPr>
              <w:rPr>
                <w:color w:val="000000"/>
              </w:rPr>
            </w:pPr>
          </w:p>
        </w:tc>
      </w:tr>
      <w:tr w:rsidR="00C1211A" w:rsidRPr="007001F1" w14:paraId="3887BF16" w14:textId="77777777" w:rsidTr="002D20F9">
        <w:trPr>
          <w:trHeight w:val="300"/>
        </w:trPr>
        <w:tc>
          <w:tcPr>
            <w:tcW w:w="3559" w:type="dxa"/>
            <w:gridSpan w:val="2"/>
            <w:shd w:val="clear" w:color="auto" w:fill="auto"/>
            <w:vAlign w:val="center"/>
            <w:hideMark/>
          </w:tcPr>
          <w:p w14:paraId="7FF94F80"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1A6BE6F3" w14:textId="77777777" w:rsidR="00C1211A" w:rsidRPr="007001F1" w:rsidRDefault="00C1211A" w:rsidP="00C1211A">
            <w:pPr>
              <w:rPr>
                <w:color w:val="000000"/>
              </w:rPr>
            </w:pPr>
            <w:r w:rsidRPr="007001F1">
              <w:rPr>
                <w:color w:val="000000"/>
                <w:sz w:val="22"/>
                <w:szCs w:val="22"/>
              </w:rPr>
              <w:t> </w:t>
            </w:r>
          </w:p>
        </w:tc>
      </w:tr>
      <w:tr w:rsidR="00C1211A" w:rsidRPr="007001F1" w14:paraId="5DFE32AF" w14:textId="77777777" w:rsidTr="002D20F9">
        <w:trPr>
          <w:trHeight w:val="300"/>
        </w:trPr>
        <w:tc>
          <w:tcPr>
            <w:tcW w:w="3559" w:type="dxa"/>
            <w:gridSpan w:val="2"/>
            <w:shd w:val="clear" w:color="auto" w:fill="auto"/>
            <w:vAlign w:val="center"/>
            <w:hideMark/>
          </w:tcPr>
          <w:p w14:paraId="4ABA7B6B"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6F1D9C33" w14:textId="77777777" w:rsidR="00C1211A" w:rsidRPr="007001F1" w:rsidRDefault="00C1211A" w:rsidP="00C1211A">
            <w:pPr>
              <w:rPr>
                <w:color w:val="000000"/>
              </w:rPr>
            </w:pPr>
            <w:r w:rsidRPr="007001F1">
              <w:rPr>
                <w:color w:val="000000"/>
                <w:sz w:val="22"/>
                <w:szCs w:val="22"/>
              </w:rPr>
              <w:t> </w:t>
            </w:r>
          </w:p>
        </w:tc>
      </w:tr>
      <w:tr w:rsidR="00C1211A" w:rsidRPr="007001F1" w14:paraId="5B5B19DF" w14:textId="77777777" w:rsidTr="002D20F9">
        <w:trPr>
          <w:trHeight w:val="300"/>
        </w:trPr>
        <w:tc>
          <w:tcPr>
            <w:tcW w:w="3559" w:type="dxa"/>
            <w:gridSpan w:val="2"/>
            <w:shd w:val="clear" w:color="auto" w:fill="auto"/>
            <w:vAlign w:val="center"/>
            <w:hideMark/>
          </w:tcPr>
          <w:p w14:paraId="7BEB3B9D"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5AE049" w14:textId="77777777" w:rsidR="00C1211A" w:rsidRPr="007001F1" w:rsidRDefault="00C1211A" w:rsidP="00C1211A">
            <w:pPr>
              <w:rPr>
                <w:color w:val="000000"/>
              </w:rPr>
            </w:pPr>
            <w:r w:rsidRPr="007001F1">
              <w:rPr>
                <w:color w:val="000000"/>
                <w:sz w:val="22"/>
                <w:szCs w:val="22"/>
              </w:rPr>
              <w:t> </w:t>
            </w:r>
          </w:p>
        </w:tc>
      </w:tr>
      <w:tr w:rsidR="00C1211A" w:rsidRPr="007001F1" w14:paraId="3C4C02CA" w14:textId="77777777" w:rsidTr="002D20F9">
        <w:trPr>
          <w:trHeight w:val="300"/>
        </w:trPr>
        <w:tc>
          <w:tcPr>
            <w:tcW w:w="3559" w:type="dxa"/>
            <w:gridSpan w:val="2"/>
            <w:shd w:val="clear" w:color="auto" w:fill="auto"/>
            <w:vAlign w:val="center"/>
            <w:hideMark/>
          </w:tcPr>
          <w:p w14:paraId="50FC798B"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0CFBB2B" w14:textId="77777777" w:rsidR="00C1211A" w:rsidRPr="007001F1" w:rsidRDefault="00C1211A" w:rsidP="00C1211A">
            <w:pPr>
              <w:rPr>
                <w:color w:val="000000"/>
              </w:rPr>
            </w:pPr>
            <w:r w:rsidRPr="007001F1">
              <w:rPr>
                <w:color w:val="000000"/>
                <w:sz w:val="22"/>
                <w:szCs w:val="22"/>
              </w:rPr>
              <w:t> </w:t>
            </w:r>
          </w:p>
        </w:tc>
      </w:tr>
      <w:tr w:rsidR="00C1211A" w:rsidRPr="007001F1" w14:paraId="37D39577" w14:textId="77777777" w:rsidTr="002D20F9">
        <w:trPr>
          <w:trHeight w:val="300"/>
        </w:trPr>
        <w:tc>
          <w:tcPr>
            <w:tcW w:w="3559" w:type="dxa"/>
            <w:gridSpan w:val="2"/>
            <w:shd w:val="clear" w:color="auto" w:fill="auto"/>
            <w:vAlign w:val="center"/>
            <w:hideMark/>
          </w:tcPr>
          <w:p w14:paraId="4B13D2A1"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2844839" w14:textId="77777777" w:rsidR="00C1211A" w:rsidRPr="007001F1" w:rsidRDefault="00C1211A" w:rsidP="00C1211A">
            <w:pPr>
              <w:rPr>
                <w:color w:val="000000"/>
              </w:rPr>
            </w:pPr>
            <w:r w:rsidRPr="007001F1">
              <w:rPr>
                <w:color w:val="000000"/>
                <w:sz w:val="22"/>
                <w:szCs w:val="22"/>
              </w:rPr>
              <w:t> </w:t>
            </w:r>
          </w:p>
        </w:tc>
      </w:tr>
      <w:tr w:rsidR="00C1211A" w:rsidRPr="007001F1" w14:paraId="22F9A277" w14:textId="77777777" w:rsidTr="002D20F9">
        <w:trPr>
          <w:trHeight w:val="300"/>
        </w:trPr>
        <w:tc>
          <w:tcPr>
            <w:tcW w:w="3559" w:type="dxa"/>
            <w:gridSpan w:val="2"/>
            <w:shd w:val="clear" w:color="auto" w:fill="auto"/>
            <w:vAlign w:val="center"/>
            <w:hideMark/>
          </w:tcPr>
          <w:p w14:paraId="4B19B924"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4E07BC9" w14:textId="77777777" w:rsidR="00C1211A" w:rsidRPr="007001F1" w:rsidRDefault="00C1211A" w:rsidP="00C1211A">
            <w:pPr>
              <w:rPr>
                <w:color w:val="000000"/>
              </w:rPr>
            </w:pPr>
            <w:r w:rsidRPr="007001F1">
              <w:rPr>
                <w:color w:val="000000"/>
                <w:sz w:val="22"/>
                <w:szCs w:val="22"/>
              </w:rPr>
              <w:t> </w:t>
            </w:r>
          </w:p>
        </w:tc>
      </w:tr>
      <w:tr w:rsidR="00C1211A" w:rsidRPr="007001F1" w14:paraId="4D0ED44C" w14:textId="77777777" w:rsidTr="002D20F9">
        <w:trPr>
          <w:trHeight w:val="300"/>
        </w:trPr>
        <w:tc>
          <w:tcPr>
            <w:tcW w:w="3559" w:type="dxa"/>
            <w:gridSpan w:val="2"/>
            <w:shd w:val="clear" w:color="auto" w:fill="auto"/>
            <w:vAlign w:val="center"/>
            <w:hideMark/>
          </w:tcPr>
          <w:p w14:paraId="5DDA7DE7"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21CFC7C" w14:textId="77777777" w:rsidR="00C1211A" w:rsidRPr="007001F1" w:rsidRDefault="00C1211A" w:rsidP="00C1211A">
            <w:pPr>
              <w:rPr>
                <w:color w:val="000000"/>
              </w:rPr>
            </w:pPr>
            <w:r w:rsidRPr="007001F1">
              <w:rPr>
                <w:color w:val="000000"/>
                <w:sz w:val="22"/>
                <w:szCs w:val="22"/>
              </w:rPr>
              <w:t> </w:t>
            </w:r>
          </w:p>
        </w:tc>
      </w:tr>
      <w:tr w:rsidR="00C1211A" w:rsidRPr="007001F1" w14:paraId="560D219C" w14:textId="77777777" w:rsidTr="002D20F9">
        <w:trPr>
          <w:trHeight w:val="300"/>
        </w:trPr>
        <w:tc>
          <w:tcPr>
            <w:tcW w:w="3559" w:type="dxa"/>
            <w:gridSpan w:val="2"/>
            <w:shd w:val="clear" w:color="auto" w:fill="auto"/>
            <w:vAlign w:val="center"/>
            <w:hideMark/>
          </w:tcPr>
          <w:p w14:paraId="4CF34ABD"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C871A6A" w14:textId="77777777" w:rsidR="00C1211A" w:rsidRPr="007001F1" w:rsidRDefault="00C1211A" w:rsidP="00C1211A">
            <w:pPr>
              <w:rPr>
                <w:color w:val="000000"/>
              </w:rPr>
            </w:pPr>
            <w:r w:rsidRPr="007001F1">
              <w:rPr>
                <w:color w:val="000000"/>
                <w:sz w:val="22"/>
                <w:szCs w:val="22"/>
              </w:rPr>
              <w:t> </w:t>
            </w:r>
          </w:p>
        </w:tc>
      </w:tr>
      <w:tr w:rsidR="00C1211A" w:rsidRPr="007001F1" w14:paraId="7DB006AB" w14:textId="77777777" w:rsidTr="002D20F9">
        <w:trPr>
          <w:trHeight w:val="315"/>
        </w:trPr>
        <w:tc>
          <w:tcPr>
            <w:tcW w:w="582" w:type="dxa"/>
            <w:shd w:val="clear" w:color="000000" w:fill="60497A"/>
            <w:vAlign w:val="center"/>
            <w:hideMark/>
          </w:tcPr>
          <w:p w14:paraId="50CF33FD"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80A5457"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5268DD"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78DEFA2"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B2ECB61"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D3D248E" w14:textId="77777777" w:rsidR="00C1211A" w:rsidRPr="007001F1" w:rsidRDefault="00C1211A" w:rsidP="00C1211A">
            <w:pPr>
              <w:jc w:val="center"/>
              <w:rPr>
                <w:b/>
                <w:bCs/>
                <w:color w:val="FFFFFF"/>
              </w:rPr>
            </w:pPr>
            <w:r w:rsidRPr="007001F1">
              <w:rPr>
                <w:b/>
                <w:bCs/>
                <w:color w:val="FFFFFF"/>
                <w:sz w:val="22"/>
                <w:szCs w:val="22"/>
              </w:rPr>
              <w:t>Poznámka</w:t>
            </w:r>
          </w:p>
        </w:tc>
      </w:tr>
      <w:tr w:rsidR="00962446" w:rsidRPr="007001F1" w14:paraId="4FF83825" w14:textId="77777777" w:rsidTr="002D20F9">
        <w:trPr>
          <w:trHeight w:val="434"/>
        </w:trPr>
        <w:tc>
          <w:tcPr>
            <w:tcW w:w="582" w:type="dxa"/>
            <w:vMerge w:val="restart"/>
            <w:shd w:val="clear" w:color="auto" w:fill="auto"/>
            <w:noWrap/>
            <w:vAlign w:val="center"/>
            <w:hideMark/>
          </w:tcPr>
          <w:p w14:paraId="64FCB8F8" w14:textId="77777777"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4E50DCD5" w14:textId="77777777"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14:paraId="0F34AFF3" w14:textId="77777777"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14:paraId="734EA536" w14:textId="77777777"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14:paraId="2B2501B4" w14:textId="77777777"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14:paraId="45BF1E3F" w14:textId="77777777" w:rsidR="00962446" w:rsidRPr="007001F1" w:rsidRDefault="00962446" w:rsidP="00C1211A">
            <w:pPr>
              <w:jc w:val="center"/>
              <w:rPr>
                <w:color w:val="000000"/>
              </w:rPr>
            </w:pPr>
            <w:r w:rsidRPr="007001F1">
              <w:rPr>
                <w:color w:val="000000"/>
                <w:sz w:val="22"/>
                <w:szCs w:val="22"/>
              </w:rPr>
              <w:t> </w:t>
            </w:r>
          </w:p>
        </w:tc>
      </w:tr>
      <w:tr w:rsidR="00962446" w:rsidRPr="007001F1" w14:paraId="1BE06B5F" w14:textId="77777777" w:rsidTr="002D20F9">
        <w:trPr>
          <w:trHeight w:val="757"/>
        </w:trPr>
        <w:tc>
          <w:tcPr>
            <w:tcW w:w="582" w:type="dxa"/>
            <w:vMerge/>
            <w:shd w:val="clear" w:color="auto" w:fill="auto"/>
            <w:noWrap/>
            <w:vAlign w:val="center"/>
          </w:tcPr>
          <w:p w14:paraId="008EB471" w14:textId="77777777" w:rsidR="00962446" w:rsidRPr="007001F1" w:rsidRDefault="00962446" w:rsidP="00C1211A">
            <w:pPr>
              <w:jc w:val="center"/>
              <w:rPr>
                <w:color w:val="000000"/>
              </w:rPr>
            </w:pPr>
          </w:p>
        </w:tc>
        <w:tc>
          <w:tcPr>
            <w:tcW w:w="4820" w:type="dxa"/>
            <w:gridSpan w:val="2"/>
            <w:shd w:val="clear" w:color="auto" w:fill="auto"/>
            <w:vAlign w:val="center"/>
          </w:tcPr>
          <w:p w14:paraId="7DAD1416" w14:textId="77777777"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14:paraId="73E8834E" w14:textId="77777777" w:rsidR="00962446" w:rsidRPr="007001F1" w:rsidRDefault="00962446" w:rsidP="00C1211A">
            <w:pPr>
              <w:jc w:val="center"/>
              <w:rPr>
                <w:color w:val="000000"/>
              </w:rPr>
            </w:pPr>
          </w:p>
        </w:tc>
        <w:tc>
          <w:tcPr>
            <w:tcW w:w="567" w:type="dxa"/>
            <w:shd w:val="clear" w:color="auto" w:fill="auto"/>
            <w:vAlign w:val="center"/>
          </w:tcPr>
          <w:p w14:paraId="3A0241B2" w14:textId="77777777" w:rsidR="00962446" w:rsidRPr="007001F1" w:rsidRDefault="00962446" w:rsidP="00C1211A">
            <w:pPr>
              <w:jc w:val="center"/>
              <w:rPr>
                <w:color w:val="000000"/>
              </w:rPr>
            </w:pPr>
          </w:p>
        </w:tc>
        <w:tc>
          <w:tcPr>
            <w:tcW w:w="776" w:type="dxa"/>
            <w:shd w:val="clear" w:color="auto" w:fill="auto"/>
            <w:vAlign w:val="center"/>
          </w:tcPr>
          <w:p w14:paraId="039F14F9" w14:textId="77777777" w:rsidR="00962446" w:rsidRPr="007001F1" w:rsidRDefault="00962446" w:rsidP="00C1211A">
            <w:pPr>
              <w:jc w:val="center"/>
              <w:rPr>
                <w:color w:val="000000"/>
              </w:rPr>
            </w:pPr>
          </w:p>
        </w:tc>
        <w:tc>
          <w:tcPr>
            <w:tcW w:w="1775" w:type="dxa"/>
            <w:shd w:val="clear" w:color="auto" w:fill="auto"/>
            <w:vAlign w:val="center"/>
          </w:tcPr>
          <w:p w14:paraId="08F436A1" w14:textId="77777777" w:rsidR="00962446" w:rsidRPr="007001F1" w:rsidRDefault="00962446" w:rsidP="00C1211A">
            <w:pPr>
              <w:jc w:val="center"/>
              <w:rPr>
                <w:color w:val="000000"/>
              </w:rPr>
            </w:pPr>
          </w:p>
        </w:tc>
      </w:tr>
      <w:tr w:rsidR="00962446" w:rsidRPr="007001F1" w14:paraId="23A14E70" w14:textId="77777777" w:rsidTr="002D20F9">
        <w:trPr>
          <w:trHeight w:val="757"/>
        </w:trPr>
        <w:tc>
          <w:tcPr>
            <w:tcW w:w="582" w:type="dxa"/>
            <w:vMerge/>
            <w:shd w:val="clear" w:color="auto" w:fill="auto"/>
            <w:noWrap/>
            <w:vAlign w:val="center"/>
          </w:tcPr>
          <w:p w14:paraId="0B83EDC9" w14:textId="77777777" w:rsidR="00962446" w:rsidRPr="007001F1" w:rsidRDefault="00962446" w:rsidP="00C1211A">
            <w:pPr>
              <w:jc w:val="center"/>
              <w:rPr>
                <w:color w:val="000000"/>
              </w:rPr>
            </w:pPr>
          </w:p>
        </w:tc>
        <w:tc>
          <w:tcPr>
            <w:tcW w:w="4820" w:type="dxa"/>
            <w:gridSpan w:val="2"/>
            <w:shd w:val="clear" w:color="auto" w:fill="auto"/>
            <w:vAlign w:val="center"/>
          </w:tcPr>
          <w:p w14:paraId="5F45FC6D" w14:textId="77777777"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AF1DB95" w14:textId="77777777" w:rsidR="00962446" w:rsidRPr="007001F1" w:rsidRDefault="00962446" w:rsidP="00C1211A">
            <w:pPr>
              <w:jc w:val="center"/>
              <w:rPr>
                <w:color w:val="000000"/>
              </w:rPr>
            </w:pPr>
          </w:p>
        </w:tc>
        <w:tc>
          <w:tcPr>
            <w:tcW w:w="567" w:type="dxa"/>
            <w:shd w:val="clear" w:color="auto" w:fill="auto"/>
            <w:vAlign w:val="center"/>
          </w:tcPr>
          <w:p w14:paraId="4B81B1E1" w14:textId="77777777" w:rsidR="00962446" w:rsidRPr="007001F1" w:rsidRDefault="00962446" w:rsidP="00C1211A">
            <w:pPr>
              <w:jc w:val="center"/>
              <w:rPr>
                <w:color w:val="000000"/>
              </w:rPr>
            </w:pPr>
          </w:p>
        </w:tc>
        <w:tc>
          <w:tcPr>
            <w:tcW w:w="776" w:type="dxa"/>
            <w:shd w:val="clear" w:color="auto" w:fill="auto"/>
            <w:vAlign w:val="center"/>
          </w:tcPr>
          <w:p w14:paraId="4991DAE8" w14:textId="77777777" w:rsidR="00962446" w:rsidRPr="007001F1" w:rsidRDefault="00962446" w:rsidP="00C1211A">
            <w:pPr>
              <w:jc w:val="center"/>
              <w:rPr>
                <w:color w:val="000000"/>
              </w:rPr>
            </w:pPr>
          </w:p>
        </w:tc>
        <w:tc>
          <w:tcPr>
            <w:tcW w:w="1775" w:type="dxa"/>
            <w:shd w:val="clear" w:color="auto" w:fill="auto"/>
            <w:vAlign w:val="center"/>
          </w:tcPr>
          <w:p w14:paraId="7B87CBC5" w14:textId="77777777" w:rsidR="00962446" w:rsidRPr="007001F1" w:rsidRDefault="00962446" w:rsidP="00C1211A">
            <w:pPr>
              <w:jc w:val="center"/>
              <w:rPr>
                <w:color w:val="000000"/>
              </w:rPr>
            </w:pPr>
          </w:p>
        </w:tc>
      </w:tr>
      <w:tr w:rsidR="00C1786E" w:rsidRPr="007001F1" w14:paraId="5A0B6E62" w14:textId="77777777" w:rsidTr="002D20F9">
        <w:trPr>
          <w:trHeight w:val="239"/>
        </w:trPr>
        <w:tc>
          <w:tcPr>
            <w:tcW w:w="582" w:type="dxa"/>
            <w:vMerge w:val="restart"/>
            <w:shd w:val="clear" w:color="auto" w:fill="auto"/>
            <w:noWrap/>
            <w:vAlign w:val="center"/>
            <w:hideMark/>
          </w:tcPr>
          <w:p w14:paraId="7E4ADA8D" w14:textId="77777777"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18AF5873" w14:textId="77777777"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14:paraId="19E0E5C2"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63DAFCDF"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323D618"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70D943D0" w14:textId="77777777" w:rsidR="00C1786E" w:rsidRPr="007001F1" w:rsidRDefault="00C1786E" w:rsidP="00C1211A">
            <w:pPr>
              <w:jc w:val="center"/>
              <w:rPr>
                <w:color w:val="000000"/>
              </w:rPr>
            </w:pPr>
            <w:r w:rsidRPr="007001F1">
              <w:rPr>
                <w:color w:val="000000"/>
                <w:sz w:val="22"/>
                <w:szCs w:val="22"/>
              </w:rPr>
              <w:t> </w:t>
            </w:r>
          </w:p>
        </w:tc>
      </w:tr>
      <w:tr w:rsidR="00C1786E" w:rsidRPr="007001F1" w14:paraId="4AA968B4" w14:textId="77777777" w:rsidTr="002D20F9">
        <w:trPr>
          <w:trHeight w:val="1350"/>
        </w:trPr>
        <w:tc>
          <w:tcPr>
            <w:tcW w:w="582" w:type="dxa"/>
            <w:vMerge/>
            <w:shd w:val="clear" w:color="auto" w:fill="auto"/>
            <w:noWrap/>
            <w:vAlign w:val="center"/>
          </w:tcPr>
          <w:p w14:paraId="03968E21" w14:textId="77777777" w:rsidR="00C1786E" w:rsidRPr="007001F1" w:rsidRDefault="00C1786E" w:rsidP="00C1211A">
            <w:pPr>
              <w:jc w:val="center"/>
              <w:rPr>
                <w:color w:val="000000"/>
              </w:rPr>
            </w:pPr>
          </w:p>
        </w:tc>
        <w:tc>
          <w:tcPr>
            <w:tcW w:w="4820" w:type="dxa"/>
            <w:gridSpan w:val="2"/>
            <w:shd w:val="clear" w:color="auto" w:fill="auto"/>
            <w:vAlign w:val="center"/>
          </w:tcPr>
          <w:p w14:paraId="41D74A60" w14:textId="77777777"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7B4D1C2A" w14:textId="77777777" w:rsidR="00C1786E" w:rsidRPr="007001F1" w:rsidRDefault="00C1786E" w:rsidP="00C1211A">
            <w:pPr>
              <w:jc w:val="center"/>
              <w:rPr>
                <w:color w:val="000000"/>
              </w:rPr>
            </w:pPr>
          </w:p>
        </w:tc>
        <w:tc>
          <w:tcPr>
            <w:tcW w:w="567" w:type="dxa"/>
            <w:shd w:val="clear" w:color="auto" w:fill="auto"/>
            <w:vAlign w:val="center"/>
          </w:tcPr>
          <w:p w14:paraId="583E688C" w14:textId="77777777" w:rsidR="00C1786E" w:rsidRPr="007001F1" w:rsidRDefault="00C1786E" w:rsidP="00C1211A">
            <w:pPr>
              <w:jc w:val="center"/>
              <w:rPr>
                <w:color w:val="000000"/>
              </w:rPr>
            </w:pPr>
          </w:p>
        </w:tc>
        <w:tc>
          <w:tcPr>
            <w:tcW w:w="776" w:type="dxa"/>
            <w:shd w:val="clear" w:color="auto" w:fill="auto"/>
            <w:vAlign w:val="center"/>
          </w:tcPr>
          <w:p w14:paraId="6D3DB546" w14:textId="77777777" w:rsidR="00C1786E" w:rsidRPr="007001F1" w:rsidRDefault="00C1786E" w:rsidP="00C1211A">
            <w:pPr>
              <w:jc w:val="center"/>
              <w:rPr>
                <w:color w:val="000000"/>
              </w:rPr>
            </w:pPr>
          </w:p>
        </w:tc>
        <w:tc>
          <w:tcPr>
            <w:tcW w:w="1775" w:type="dxa"/>
            <w:shd w:val="clear" w:color="auto" w:fill="auto"/>
            <w:vAlign w:val="center"/>
          </w:tcPr>
          <w:p w14:paraId="73602647" w14:textId="77777777" w:rsidR="00C1786E" w:rsidRPr="007001F1" w:rsidRDefault="00C1786E" w:rsidP="00C1211A">
            <w:pPr>
              <w:jc w:val="center"/>
              <w:rPr>
                <w:color w:val="000000"/>
              </w:rPr>
            </w:pPr>
          </w:p>
        </w:tc>
      </w:tr>
      <w:tr w:rsidR="00C1786E" w:rsidRPr="007001F1" w14:paraId="3A013604" w14:textId="77777777" w:rsidTr="002D20F9">
        <w:trPr>
          <w:trHeight w:val="1350"/>
        </w:trPr>
        <w:tc>
          <w:tcPr>
            <w:tcW w:w="582" w:type="dxa"/>
            <w:vMerge/>
            <w:shd w:val="clear" w:color="auto" w:fill="auto"/>
            <w:noWrap/>
            <w:vAlign w:val="center"/>
          </w:tcPr>
          <w:p w14:paraId="6022A56B" w14:textId="77777777" w:rsidR="00C1786E" w:rsidRPr="007001F1" w:rsidRDefault="00C1786E" w:rsidP="00C1211A">
            <w:pPr>
              <w:jc w:val="center"/>
              <w:rPr>
                <w:color w:val="000000"/>
              </w:rPr>
            </w:pPr>
          </w:p>
        </w:tc>
        <w:tc>
          <w:tcPr>
            <w:tcW w:w="4820" w:type="dxa"/>
            <w:gridSpan w:val="2"/>
            <w:shd w:val="clear" w:color="auto" w:fill="auto"/>
            <w:vAlign w:val="center"/>
          </w:tcPr>
          <w:p w14:paraId="2C30E685" w14:textId="77777777"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B083E53" w14:textId="77777777" w:rsidR="00C1786E" w:rsidRPr="007001F1" w:rsidRDefault="00C1786E" w:rsidP="00C1211A">
            <w:pPr>
              <w:jc w:val="center"/>
              <w:rPr>
                <w:color w:val="000000"/>
              </w:rPr>
            </w:pPr>
          </w:p>
        </w:tc>
        <w:tc>
          <w:tcPr>
            <w:tcW w:w="567" w:type="dxa"/>
            <w:shd w:val="clear" w:color="auto" w:fill="auto"/>
            <w:vAlign w:val="center"/>
          </w:tcPr>
          <w:p w14:paraId="364BF754" w14:textId="77777777" w:rsidR="00C1786E" w:rsidRPr="007001F1" w:rsidRDefault="00C1786E" w:rsidP="00C1211A">
            <w:pPr>
              <w:jc w:val="center"/>
              <w:rPr>
                <w:color w:val="000000"/>
              </w:rPr>
            </w:pPr>
          </w:p>
        </w:tc>
        <w:tc>
          <w:tcPr>
            <w:tcW w:w="776" w:type="dxa"/>
            <w:shd w:val="clear" w:color="auto" w:fill="auto"/>
            <w:vAlign w:val="center"/>
          </w:tcPr>
          <w:p w14:paraId="1B5C310D" w14:textId="77777777" w:rsidR="00C1786E" w:rsidRPr="007001F1" w:rsidRDefault="00C1786E" w:rsidP="00C1211A">
            <w:pPr>
              <w:jc w:val="center"/>
              <w:rPr>
                <w:color w:val="000000"/>
              </w:rPr>
            </w:pPr>
          </w:p>
        </w:tc>
        <w:tc>
          <w:tcPr>
            <w:tcW w:w="1775" w:type="dxa"/>
            <w:shd w:val="clear" w:color="auto" w:fill="auto"/>
            <w:vAlign w:val="center"/>
          </w:tcPr>
          <w:p w14:paraId="3AD289E7" w14:textId="77777777" w:rsidR="00C1786E" w:rsidRPr="007001F1" w:rsidRDefault="00C1786E" w:rsidP="00C1211A">
            <w:pPr>
              <w:jc w:val="center"/>
              <w:rPr>
                <w:color w:val="000000"/>
              </w:rPr>
            </w:pPr>
          </w:p>
        </w:tc>
      </w:tr>
      <w:tr w:rsidR="00C1786E" w:rsidRPr="007001F1" w14:paraId="7B8DA621" w14:textId="77777777" w:rsidTr="002D20F9">
        <w:trPr>
          <w:trHeight w:val="1350"/>
        </w:trPr>
        <w:tc>
          <w:tcPr>
            <w:tcW w:w="582" w:type="dxa"/>
            <w:vMerge/>
            <w:shd w:val="clear" w:color="auto" w:fill="auto"/>
            <w:noWrap/>
            <w:vAlign w:val="center"/>
          </w:tcPr>
          <w:p w14:paraId="5B81FBC9" w14:textId="77777777" w:rsidR="00C1786E" w:rsidRPr="007001F1" w:rsidRDefault="00C1786E" w:rsidP="00C1211A">
            <w:pPr>
              <w:jc w:val="center"/>
              <w:rPr>
                <w:color w:val="000000"/>
              </w:rPr>
            </w:pPr>
          </w:p>
        </w:tc>
        <w:tc>
          <w:tcPr>
            <w:tcW w:w="4820" w:type="dxa"/>
            <w:gridSpan w:val="2"/>
            <w:shd w:val="clear" w:color="auto" w:fill="auto"/>
            <w:vAlign w:val="center"/>
          </w:tcPr>
          <w:p w14:paraId="24A54109" w14:textId="77777777"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2BCC923" w14:textId="77777777" w:rsidR="00C1786E" w:rsidRPr="007001F1" w:rsidRDefault="00C1786E" w:rsidP="00C1211A">
            <w:pPr>
              <w:jc w:val="center"/>
              <w:rPr>
                <w:color w:val="000000"/>
              </w:rPr>
            </w:pPr>
          </w:p>
        </w:tc>
        <w:tc>
          <w:tcPr>
            <w:tcW w:w="567" w:type="dxa"/>
            <w:shd w:val="clear" w:color="auto" w:fill="auto"/>
            <w:vAlign w:val="center"/>
          </w:tcPr>
          <w:p w14:paraId="4F7D3FDF" w14:textId="77777777" w:rsidR="00C1786E" w:rsidRPr="007001F1" w:rsidRDefault="00C1786E" w:rsidP="00C1211A">
            <w:pPr>
              <w:jc w:val="center"/>
              <w:rPr>
                <w:color w:val="000000"/>
              </w:rPr>
            </w:pPr>
          </w:p>
        </w:tc>
        <w:tc>
          <w:tcPr>
            <w:tcW w:w="776" w:type="dxa"/>
            <w:shd w:val="clear" w:color="auto" w:fill="auto"/>
            <w:vAlign w:val="center"/>
          </w:tcPr>
          <w:p w14:paraId="1308271B" w14:textId="77777777" w:rsidR="00C1786E" w:rsidRPr="007001F1" w:rsidRDefault="00C1786E" w:rsidP="00C1211A">
            <w:pPr>
              <w:jc w:val="center"/>
              <w:rPr>
                <w:color w:val="000000"/>
              </w:rPr>
            </w:pPr>
          </w:p>
        </w:tc>
        <w:tc>
          <w:tcPr>
            <w:tcW w:w="1775" w:type="dxa"/>
            <w:shd w:val="clear" w:color="auto" w:fill="auto"/>
            <w:vAlign w:val="center"/>
          </w:tcPr>
          <w:p w14:paraId="3AD0E929" w14:textId="77777777" w:rsidR="00C1786E" w:rsidRPr="007001F1" w:rsidRDefault="00C1786E" w:rsidP="00C1211A">
            <w:pPr>
              <w:jc w:val="center"/>
              <w:rPr>
                <w:color w:val="000000"/>
              </w:rPr>
            </w:pPr>
          </w:p>
        </w:tc>
      </w:tr>
      <w:tr w:rsidR="00C1786E" w:rsidRPr="007001F1" w14:paraId="1ED7C32F" w14:textId="77777777" w:rsidTr="002D20F9">
        <w:trPr>
          <w:trHeight w:val="1350"/>
        </w:trPr>
        <w:tc>
          <w:tcPr>
            <w:tcW w:w="582" w:type="dxa"/>
            <w:vMerge/>
            <w:shd w:val="clear" w:color="auto" w:fill="auto"/>
            <w:noWrap/>
            <w:vAlign w:val="center"/>
          </w:tcPr>
          <w:p w14:paraId="042B30D6" w14:textId="77777777" w:rsidR="00C1786E" w:rsidRPr="007001F1" w:rsidRDefault="00C1786E" w:rsidP="00C1211A">
            <w:pPr>
              <w:jc w:val="center"/>
              <w:rPr>
                <w:color w:val="000000"/>
              </w:rPr>
            </w:pPr>
          </w:p>
        </w:tc>
        <w:tc>
          <w:tcPr>
            <w:tcW w:w="4820" w:type="dxa"/>
            <w:gridSpan w:val="2"/>
            <w:shd w:val="clear" w:color="auto" w:fill="auto"/>
            <w:vAlign w:val="center"/>
          </w:tcPr>
          <w:p w14:paraId="07FD2423" w14:textId="77777777"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15601481" w14:textId="77777777" w:rsidR="00C1786E" w:rsidRPr="007001F1" w:rsidRDefault="00C1786E" w:rsidP="00C1211A">
            <w:pPr>
              <w:jc w:val="center"/>
              <w:rPr>
                <w:color w:val="000000"/>
              </w:rPr>
            </w:pPr>
          </w:p>
        </w:tc>
        <w:tc>
          <w:tcPr>
            <w:tcW w:w="567" w:type="dxa"/>
            <w:shd w:val="clear" w:color="auto" w:fill="auto"/>
            <w:vAlign w:val="center"/>
          </w:tcPr>
          <w:p w14:paraId="21FF5EC6" w14:textId="77777777" w:rsidR="00C1786E" w:rsidRPr="007001F1" w:rsidRDefault="00C1786E" w:rsidP="00C1211A">
            <w:pPr>
              <w:jc w:val="center"/>
              <w:rPr>
                <w:color w:val="000000"/>
              </w:rPr>
            </w:pPr>
          </w:p>
        </w:tc>
        <w:tc>
          <w:tcPr>
            <w:tcW w:w="776" w:type="dxa"/>
            <w:shd w:val="clear" w:color="auto" w:fill="auto"/>
            <w:vAlign w:val="center"/>
          </w:tcPr>
          <w:p w14:paraId="5CE39776" w14:textId="77777777" w:rsidR="00C1786E" w:rsidRPr="007001F1" w:rsidRDefault="00C1786E" w:rsidP="00C1211A">
            <w:pPr>
              <w:jc w:val="center"/>
              <w:rPr>
                <w:color w:val="000000"/>
              </w:rPr>
            </w:pPr>
          </w:p>
        </w:tc>
        <w:tc>
          <w:tcPr>
            <w:tcW w:w="1775" w:type="dxa"/>
            <w:shd w:val="clear" w:color="auto" w:fill="auto"/>
            <w:vAlign w:val="center"/>
          </w:tcPr>
          <w:p w14:paraId="2236794A" w14:textId="77777777" w:rsidR="00C1786E" w:rsidRPr="007001F1" w:rsidRDefault="00C1786E" w:rsidP="00C1211A">
            <w:pPr>
              <w:jc w:val="center"/>
              <w:rPr>
                <w:color w:val="000000"/>
              </w:rPr>
            </w:pPr>
          </w:p>
        </w:tc>
      </w:tr>
      <w:tr w:rsidR="00C1786E" w:rsidRPr="007001F1" w14:paraId="53CFB708" w14:textId="77777777" w:rsidTr="002D20F9">
        <w:trPr>
          <w:trHeight w:val="320"/>
        </w:trPr>
        <w:tc>
          <w:tcPr>
            <w:tcW w:w="582" w:type="dxa"/>
            <w:vMerge/>
            <w:shd w:val="clear" w:color="auto" w:fill="auto"/>
            <w:noWrap/>
            <w:vAlign w:val="center"/>
          </w:tcPr>
          <w:p w14:paraId="5667977F" w14:textId="77777777" w:rsidR="00C1786E" w:rsidRPr="007001F1" w:rsidRDefault="00C1786E" w:rsidP="00C1211A">
            <w:pPr>
              <w:jc w:val="center"/>
              <w:rPr>
                <w:color w:val="000000"/>
              </w:rPr>
            </w:pPr>
          </w:p>
        </w:tc>
        <w:tc>
          <w:tcPr>
            <w:tcW w:w="4820" w:type="dxa"/>
            <w:gridSpan w:val="2"/>
            <w:shd w:val="clear" w:color="auto" w:fill="auto"/>
            <w:vAlign w:val="center"/>
          </w:tcPr>
          <w:p w14:paraId="5F2BD088" w14:textId="77777777"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2EEBD2BD" w14:textId="77777777" w:rsidR="00C1786E" w:rsidRPr="007001F1" w:rsidRDefault="00C1786E" w:rsidP="00C1211A">
            <w:pPr>
              <w:jc w:val="center"/>
              <w:rPr>
                <w:color w:val="000000"/>
              </w:rPr>
            </w:pPr>
          </w:p>
        </w:tc>
        <w:tc>
          <w:tcPr>
            <w:tcW w:w="567" w:type="dxa"/>
            <w:shd w:val="clear" w:color="auto" w:fill="auto"/>
            <w:vAlign w:val="center"/>
          </w:tcPr>
          <w:p w14:paraId="280074A1" w14:textId="77777777" w:rsidR="00C1786E" w:rsidRPr="007001F1" w:rsidRDefault="00C1786E" w:rsidP="00C1211A">
            <w:pPr>
              <w:jc w:val="center"/>
              <w:rPr>
                <w:color w:val="000000"/>
              </w:rPr>
            </w:pPr>
          </w:p>
        </w:tc>
        <w:tc>
          <w:tcPr>
            <w:tcW w:w="776" w:type="dxa"/>
            <w:shd w:val="clear" w:color="auto" w:fill="auto"/>
            <w:vAlign w:val="center"/>
          </w:tcPr>
          <w:p w14:paraId="34870168" w14:textId="77777777" w:rsidR="00C1786E" w:rsidRPr="007001F1" w:rsidRDefault="00C1786E" w:rsidP="00C1211A">
            <w:pPr>
              <w:jc w:val="center"/>
              <w:rPr>
                <w:color w:val="000000"/>
              </w:rPr>
            </w:pPr>
          </w:p>
        </w:tc>
        <w:tc>
          <w:tcPr>
            <w:tcW w:w="1775" w:type="dxa"/>
            <w:shd w:val="clear" w:color="auto" w:fill="auto"/>
            <w:vAlign w:val="center"/>
          </w:tcPr>
          <w:p w14:paraId="3A4DC01C" w14:textId="77777777" w:rsidR="00C1786E" w:rsidRPr="007001F1" w:rsidRDefault="00C1786E" w:rsidP="00C1211A">
            <w:pPr>
              <w:jc w:val="center"/>
              <w:rPr>
                <w:color w:val="000000"/>
              </w:rPr>
            </w:pPr>
          </w:p>
        </w:tc>
      </w:tr>
      <w:tr w:rsidR="00C1211A" w:rsidRPr="007001F1" w14:paraId="2B921E13" w14:textId="77777777" w:rsidTr="002D20F9">
        <w:trPr>
          <w:trHeight w:val="20"/>
        </w:trPr>
        <w:tc>
          <w:tcPr>
            <w:tcW w:w="582" w:type="dxa"/>
            <w:shd w:val="clear" w:color="auto" w:fill="auto"/>
            <w:noWrap/>
            <w:vAlign w:val="center"/>
            <w:hideMark/>
          </w:tcPr>
          <w:p w14:paraId="62AD84F9" w14:textId="77777777"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35D320D8"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F9FD6E1"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20382D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4BBEDA0E"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3C01929" w14:textId="77777777" w:rsidR="00C1211A" w:rsidRPr="007001F1" w:rsidRDefault="00C1211A" w:rsidP="00C1211A">
            <w:pPr>
              <w:jc w:val="center"/>
              <w:rPr>
                <w:color w:val="000000"/>
              </w:rPr>
            </w:pPr>
            <w:r w:rsidRPr="007001F1">
              <w:rPr>
                <w:color w:val="000000"/>
                <w:sz w:val="22"/>
                <w:szCs w:val="22"/>
              </w:rPr>
              <w:t> </w:t>
            </w:r>
          </w:p>
        </w:tc>
      </w:tr>
      <w:tr w:rsidR="00C1786E" w:rsidRPr="007001F1" w14:paraId="6C8AC75E" w14:textId="77777777" w:rsidTr="002D20F9">
        <w:trPr>
          <w:trHeight w:val="758"/>
        </w:trPr>
        <w:tc>
          <w:tcPr>
            <w:tcW w:w="582" w:type="dxa"/>
            <w:vMerge w:val="restart"/>
            <w:shd w:val="clear" w:color="auto" w:fill="auto"/>
            <w:noWrap/>
            <w:vAlign w:val="center"/>
          </w:tcPr>
          <w:p w14:paraId="1F989333" w14:textId="77777777"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14:paraId="3B53CC44" w14:textId="77777777"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18D02426" w14:textId="77777777" w:rsidR="00C1786E" w:rsidRPr="007001F1" w:rsidRDefault="00C1786E" w:rsidP="00C1211A">
            <w:pPr>
              <w:jc w:val="center"/>
              <w:rPr>
                <w:color w:val="000000"/>
              </w:rPr>
            </w:pPr>
          </w:p>
        </w:tc>
        <w:tc>
          <w:tcPr>
            <w:tcW w:w="567" w:type="dxa"/>
            <w:shd w:val="clear" w:color="auto" w:fill="auto"/>
            <w:vAlign w:val="center"/>
          </w:tcPr>
          <w:p w14:paraId="0407784F" w14:textId="77777777" w:rsidR="00C1786E" w:rsidRPr="007001F1" w:rsidRDefault="00C1786E" w:rsidP="00C1211A">
            <w:pPr>
              <w:jc w:val="center"/>
              <w:rPr>
                <w:color w:val="000000"/>
              </w:rPr>
            </w:pPr>
          </w:p>
        </w:tc>
        <w:tc>
          <w:tcPr>
            <w:tcW w:w="776" w:type="dxa"/>
            <w:shd w:val="clear" w:color="auto" w:fill="auto"/>
            <w:vAlign w:val="center"/>
          </w:tcPr>
          <w:p w14:paraId="2D9F3283" w14:textId="77777777" w:rsidR="00C1786E" w:rsidRPr="007001F1" w:rsidRDefault="00C1786E" w:rsidP="00C1211A">
            <w:pPr>
              <w:jc w:val="center"/>
              <w:rPr>
                <w:color w:val="000000"/>
              </w:rPr>
            </w:pPr>
          </w:p>
        </w:tc>
        <w:tc>
          <w:tcPr>
            <w:tcW w:w="1775" w:type="dxa"/>
            <w:shd w:val="clear" w:color="auto" w:fill="auto"/>
            <w:vAlign w:val="center"/>
          </w:tcPr>
          <w:p w14:paraId="4F618DD3" w14:textId="77777777" w:rsidR="00C1786E" w:rsidRPr="007001F1" w:rsidRDefault="00C1786E" w:rsidP="00C1211A">
            <w:pPr>
              <w:jc w:val="center"/>
              <w:rPr>
                <w:color w:val="000000"/>
              </w:rPr>
            </w:pPr>
          </w:p>
        </w:tc>
      </w:tr>
      <w:tr w:rsidR="00C1786E" w:rsidRPr="007001F1" w14:paraId="29C4622D" w14:textId="77777777" w:rsidTr="002D20F9">
        <w:trPr>
          <w:trHeight w:val="757"/>
        </w:trPr>
        <w:tc>
          <w:tcPr>
            <w:tcW w:w="582" w:type="dxa"/>
            <w:vMerge/>
            <w:shd w:val="clear" w:color="auto" w:fill="auto"/>
            <w:noWrap/>
            <w:vAlign w:val="center"/>
          </w:tcPr>
          <w:p w14:paraId="230F5AAF" w14:textId="77777777" w:rsidR="00C1786E" w:rsidRPr="007001F1" w:rsidRDefault="00C1786E" w:rsidP="00C1211A">
            <w:pPr>
              <w:jc w:val="center"/>
              <w:rPr>
                <w:color w:val="000000"/>
              </w:rPr>
            </w:pPr>
          </w:p>
        </w:tc>
        <w:tc>
          <w:tcPr>
            <w:tcW w:w="4820" w:type="dxa"/>
            <w:gridSpan w:val="2"/>
            <w:shd w:val="clear" w:color="auto" w:fill="auto"/>
            <w:vAlign w:val="center"/>
          </w:tcPr>
          <w:p w14:paraId="1F16B708" w14:textId="77777777"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5785E03" w14:textId="77777777" w:rsidR="00C1786E" w:rsidRPr="007001F1" w:rsidRDefault="00C1786E" w:rsidP="00C1211A">
            <w:pPr>
              <w:jc w:val="center"/>
              <w:rPr>
                <w:color w:val="000000"/>
              </w:rPr>
            </w:pPr>
          </w:p>
        </w:tc>
        <w:tc>
          <w:tcPr>
            <w:tcW w:w="567" w:type="dxa"/>
            <w:shd w:val="clear" w:color="auto" w:fill="auto"/>
            <w:vAlign w:val="center"/>
          </w:tcPr>
          <w:p w14:paraId="35BB6418" w14:textId="77777777" w:rsidR="00C1786E" w:rsidRPr="007001F1" w:rsidRDefault="00C1786E" w:rsidP="00C1211A">
            <w:pPr>
              <w:jc w:val="center"/>
              <w:rPr>
                <w:color w:val="000000"/>
              </w:rPr>
            </w:pPr>
          </w:p>
        </w:tc>
        <w:tc>
          <w:tcPr>
            <w:tcW w:w="776" w:type="dxa"/>
            <w:shd w:val="clear" w:color="auto" w:fill="auto"/>
            <w:vAlign w:val="center"/>
          </w:tcPr>
          <w:p w14:paraId="70FBBFBD" w14:textId="77777777" w:rsidR="00C1786E" w:rsidRPr="007001F1" w:rsidRDefault="00C1786E" w:rsidP="00C1211A">
            <w:pPr>
              <w:jc w:val="center"/>
              <w:rPr>
                <w:color w:val="000000"/>
              </w:rPr>
            </w:pPr>
          </w:p>
        </w:tc>
        <w:tc>
          <w:tcPr>
            <w:tcW w:w="1775" w:type="dxa"/>
            <w:shd w:val="clear" w:color="auto" w:fill="auto"/>
            <w:vAlign w:val="center"/>
          </w:tcPr>
          <w:p w14:paraId="04F79965" w14:textId="77777777" w:rsidR="00C1786E" w:rsidRPr="007001F1" w:rsidRDefault="00C1786E" w:rsidP="00C1211A">
            <w:pPr>
              <w:jc w:val="center"/>
              <w:rPr>
                <w:color w:val="000000"/>
              </w:rPr>
            </w:pPr>
          </w:p>
        </w:tc>
      </w:tr>
      <w:tr w:rsidR="00C1211A" w:rsidRPr="007001F1" w14:paraId="33E70588" w14:textId="77777777" w:rsidTr="002D20F9">
        <w:trPr>
          <w:trHeight w:val="20"/>
        </w:trPr>
        <w:tc>
          <w:tcPr>
            <w:tcW w:w="582" w:type="dxa"/>
            <w:shd w:val="clear" w:color="auto" w:fill="auto"/>
            <w:noWrap/>
            <w:vAlign w:val="center"/>
            <w:hideMark/>
          </w:tcPr>
          <w:p w14:paraId="6DF731CF" w14:textId="77777777"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14:paraId="3F3ECDC2"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768532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4C056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777CCE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19FDAD1E" w14:textId="77777777" w:rsidR="00C1211A" w:rsidRPr="007001F1" w:rsidRDefault="00C1211A" w:rsidP="00C1211A">
            <w:pPr>
              <w:jc w:val="center"/>
              <w:rPr>
                <w:color w:val="000000"/>
              </w:rPr>
            </w:pPr>
            <w:r w:rsidRPr="007001F1">
              <w:rPr>
                <w:color w:val="000000"/>
                <w:sz w:val="22"/>
                <w:szCs w:val="22"/>
              </w:rPr>
              <w:t> </w:t>
            </w:r>
          </w:p>
        </w:tc>
      </w:tr>
      <w:tr w:rsidR="00C1211A" w:rsidRPr="007001F1" w14:paraId="2038ACB0" w14:textId="77777777" w:rsidTr="002D20F9">
        <w:trPr>
          <w:trHeight w:val="20"/>
        </w:trPr>
        <w:tc>
          <w:tcPr>
            <w:tcW w:w="582" w:type="dxa"/>
            <w:shd w:val="clear" w:color="auto" w:fill="auto"/>
            <w:noWrap/>
            <w:vAlign w:val="center"/>
            <w:hideMark/>
          </w:tcPr>
          <w:p w14:paraId="40CBFDA2" w14:textId="77777777"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14:paraId="6CCE17C6" w14:textId="77777777"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97304A9"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C86997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22B959EC"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BBB6C5B" w14:textId="77777777" w:rsidR="00C1211A" w:rsidRPr="007001F1" w:rsidRDefault="00C1211A" w:rsidP="00C1211A">
            <w:pPr>
              <w:jc w:val="center"/>
              <w:rPr>
                <w:color w:val="000000"/>
              </w:rPr>
            </w:pPr>
            <w:r w:rsidRPr="007001F1">
              <w:rPr>
                <w:color w:val="000000"/>
                <w:sz w:val="22"/>
                <w:szCs w:val="22"/>
              </w:rPr>
              <w:t> </w:t>
            </w:r>
          </w:p>
        </w:tc>
      </w:tr>
      <w:tr w:rsidR="00C1211A" w:rsidRPr="007001F1" w14:paraId="7DAB37CE" w14:textId="77777777" w:rsidTr="002D20F9">
        <w:trPr>
          <w:trHeight w:val="20"/>
        </w:trPr>
        <w:tc>
          <w:tcPr>
            <w:tcW w:w="582" w:type="dxa"/>
            <w:shd w:val="clear" w:color="auto" w:fill="auto"/>
            <w:noWrap/>
            <w:vAlign w:val="center"/>
            <w:hideMark/>
          </w:tcPr>
          <w:p w14:paraId="3945964F" w14:textId="77777777"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14:paraId="3DA41B48" w14:textId="77777777"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BB7770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5EAB5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2DF702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0DF9D87" w14:textId="77777777" w:rsidR="00C1211A" w:rsidRPr="007001F1" w:rsidRDefault="00C1211A" w:rsidP="00C1211A">
            <w:pPr>
              <w:jc w:val="center"/>
              <w:rPr>
                <w:color w:val="000000"/>
              </w:rPr>
            </w:pPr>
            <w:r w:rsidRPr="007001F1">
              <w:rPr>
                <w:color w:val="000000"/>
                <w:sz w:val="22"/>
                <w:szCs w:val="22"/>
              </w:rPr>
              <w:t> </w:t>
            </w:r>
          </w:p>
        </w:tc>
      </w:tr>
      <w:tr w:rsidR="00C1211A" w:rsidRPr="007001F1" w14:paraId="0D621658" w14:textId="77777777" w:rsidTr="002D20F9">
        <w:trPr>
          <w:trHeight w:val="20"/>
        </w:trPr>
        <w:tc>
          <w:tcPr>
            <w:tcW w:w="582" w:type="dxa"/>
            <w:shd w:val="clear" w:color="auto" w:fill="auto"/>
            <w:noWrap/>
            <w:vAlign w:val="center"/>
            <w:hideMark/>
          </w:tcPr>
          <w:p w14:paraId="2C88CC07" w14:textId="77777777" w:rsidR="00C1211A" w:rsidRPr="007001F1" w:rsidRDefault="00412C76" w:rsidP="00C1211A">
            <w:pPr>
              <w:jc w:val="center"/>
              <w:rPr>
                <w:color w:val="000000"/>
              </w:rPr>
            </w:pPr>
            <w:r w:rsidRPr="007001F1">
              <w:rPr>
                <w:color w:val="000000"/>
                <w:sz w:val="22"/>
                <w:szCs w:val="22"/>
              </w:rPr>
              <w:lastRenderedPageBreak/>
              <w:t>8</w:t>
            </w:r>
          </w:p>
        </w:tc>
        <w:tc>
          <w:tcPr>
            <w:tcW w:w="4820" w:type="dxa"/>
            <w:gridSpan w:val="2"/>
            <w:shd w:val="clear" w:color="auto" w:fill="auto"/>
            <w:vAlign w:val="center"/>
            <w:hideMark/>
          </w:tcPr>
          <w:p w14:paraId="1707FB7E" w14:textId="77777777"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847C72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64B0B7E0"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8B04D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24648C1" w14:textId="77777777" w:rsidR="00C1211A" w:rsidRPr="007001F1" w:rsidRDefault="00C1211A" w:rsidP="00C1211A">
            <w:pPr>
              <w:jc w:val="center"/>
              <w:rPr>
                <w:color w:val="000000"/>
              </w:rPr>
            </w:pPr>
            <w:r w:rsidRPr="007001F1">
              <w:rPr>
                <w:color w:val="000000"/>
                <w:sz w:val="22"/>
                <w:szCs w:val="22"/>
              </w:rPr>
              <w:t> </w:t>
            </w:r>
          </w:p>
        </w:tc>
      </w:tr>
      <w:tr w:rsidR="00C1786E" w:rsidRPr="007001F1" w14:paraId="39919449" w14:textId="77777777" w:rsidTr="002D20F9">
        <w:trPr>
          <w:trHeight w:val="1268"/>
        </w:trPr>
        <w:tc>
          <w:tcPr>
            <w:tcW w:w="582" w:type="dxa"/>
            <w:vMerge w:val="restart"/>
            <w:shd w:val="clear" w:color="auto" w:fill="auto"/>
            <w:noWrap/>
            <w:vAlign w:val="center"/>
            <w:hideMark/>
          </w:tcPr>
          <w:p w14:paraId="06FFD5C2" w14:textId="77777777"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14:paraId="1FB83843" w14:textId="77777777"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7953326F"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07C2D333"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582CFD34"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50FA9E23" w14:textId="77777777" w:rsidR="00C1786E" w:rsidRPr="007001F1" w:rsidRDefault="00C1786E" w:rsidP="00C1211A">
            <w:pPr>
              <w:jc w:val="center"/>
              <w:rPr>
                <w:color w:val="000000"/>
              </w:rPr>
            </w:pPr>
            <w:r w:rsidRPr="007001F1">
              <w:rPr>
                <w:color w:val="000000"/>
                <w:sz w:val="22"/>
                <w:szCs w:val="22"/>
              </w:rPr>
              <w:t> </w:t>
            </w:r>
          </w:p>
        </w:tc>
      </w:tr>
      <w:tr w:rsidR="00C1786E" w:rsidRPr="007001F1" w14:paraId="05AF44C2" w14:textId="77777777" w:rsidTr="002D20F9">
        <w:trPr>
          <w:trHeight w:val="1267"/>
        </w:trPr>
        <w:tc>
          <w:tcPr>
            <w:tcW w:w="582" w:type="dxa"/>
            <w:vMerge/>
            <w:shd w:val="clear" w:color="auto" w:fill="auto"/>
            <w:noWrap/>
            <w:vAlign w:val="center"/>
          </w:tcPr>
          <w:p w14:paraId="20F279C1" w14:textId="77777777" w:rsidR="00C1786E" w:rsidRPr="007001F1" w:rsidRDefault="00C1786E" w:rsidP="00C1211A">
            <w:pPr>
              <w:jc w:val="center"/>
              <w:rPr>
                <w:color w:val="000000"/>
              </w:rPr>
            </w:pPr>
          </w:p>
        </w:tc>
        <w:tc>
          <w:tcPr>
            <w:tcW w:w="4820" w:type="dxa"/>
            <w:gridSpan w:val="2"/>
            <w:shd w:val="clear" w:color="auto" w:fill="auto"/>
            <w:vAlign w:val="center"/>
          </w:tcPr>
          <w:p w14:paraId="1135B4A9" w14:textId="77777777"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4607F2D" w14:textId="77777777" w:rsidR="00C1786E" w:rsidRPr="007001F1" w:rsidRDefault="00C1786E" w:rsidP="00C1211A">
            <w:pPr>
              <w:jc w:val="center"/>
              <w:rPr>
                <w:color w:val="000000"/>
              </w:rPr>
            </w:pPr>
          </w:p>
        </w:tc>
        <w:tc>
          <w:tcPr>
            <w:tcW w:w="567" w:type="dxa"/>
            <w:shd w:val="clear" w:color="auto" w:fill="auto"/>
            <w:vAlign w:val="center"/>
          </w:tcPr>
          <w:p w14:paraId="14FBBBA4" w14:textId="77777777" w:rsidR="00C1786E" w:rsidRPr="007001F1" w:rsidRDefault="00C1786E" w:rsidP="00C1211A">
            <w:pPr>
              <w:jc w:val="center"/>
              <w:rPr>
                <w:color w:val="000000"/>
              </w:rPr>
            </w:pPr>
          </w:p>
        </w:tc>
        <w:tc>
          <w:tcPr>
            <w:tcW w:w="776" w:type="dxa"/>
            <w:shd w:val="clear" w:color="auto" w:fill="auto"/>
            <w:vAlign w:val="center"/>
          </w:tcPr>
          <w:p w14:paraId="185A3156" w14:textId="77777777" w:rsidR="00C1786E" w:rsidRPr="007001F1" w:rsidRDefault="00C1786E" w:rsidP="00C1211A">
            <w:pPr>
              <w:jc w:val="center"/>
              <w:rPr>
                <w:color w:val="000000"/>
              </w:rPr>
            </w:pPr>
          </w:p>
        </w:tc>
        <w:tc>
          <w:tcPr>
            <w:tcW w:w="1775" w:type="dxa"/>
            <w:shd w:val="clear" w:color="auto" w:fill="auto"/>
            <w:vAlign w:val="center"/>
          </w:tcPr>
          <w:p w14:paraId="572370E7" w14:textId="77777777" w:rsidR="00C1786E" w:rsidRPr="007001F1" w:rsidRDefault="00C1786E" w:rsidP="00C1211A">
            <w:pPr>
              <w:jc w:val="center"/>
              <w:rPr>
                <w:color w:val="000000"/>
              </w:rPr>
            </w:pPr>
          </w:p>
        </w:tc>
      </w:tr>
      <w:tr w:rsidR="002D20F9" w:rsidRPr="007001F1" w14:paraId="4A45B790" w14:textId="77777777" w:rsidTr="002D20F9">
        <w:trPr>
          <w:trHeight w:val="1106"/>
        </w:trPr>
        <w:tc>
          <w:tcPr>
            <w:tcW w:w="582" w:type="dxa"/>
            <w:shd w:val="clear" w:color="auto" w:fill="auto"/>
            <w:noWrap/>
            <w:vAlign w:val="center"/>
            <w:hideMark/>
          </w:tcPr>
          <w:p w14:paraId="2FED7D1A" w14:textId="77777777"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14:paraId="44E511E1" w14:textId="77777777"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14:paraId="22EBD0DD" w14:textId="77777777" w:rsidR="002D20F9" w:rsidRPr="007001F1" w:rsidRDefault="002D20F9" w:rsidP="00C1211A">
            <w:pPr>
              <w:jc w:val="center"/>
              <w:rPr>
                <w:color w:val="000000"/>
              </w:rPr>
            </w:pPr>
          </w:p>
        </w:tc>
        <w:tc>
          <w:tcPr>
            <w:tcW w:w="567" w:type="dxa"/>
            <w:shd w:val="clear" w:color="auto" w:fill="auto"/>
            <w:vAlign w:val="center"/>
          </w:tcPr>
          <w:p w14:paraId="4BB865E2" w14:textId="77777777" w:rsidR="002D20F9" w:rsidRPr="007001F1" w:rsidRDefault="002D20F9" w:rsidP="00C1211A">
            <w:pPr>
              <w:jc w:val="center"/>
              <w:rPr>
                <w:color w:val="000000"/>
              </w:rPr>
            </w:pPr>
          </w:p>
        </w:tc>
        <w:tc>
          <w:tcPr>
            <w:tcW w:w="776" w:type="dxa"/>
            <w:shd w:val="clear" w:color="auto" w:fill="auto"/>
            <w:vAlign w:val="center"/>
          </w:tcPr>
          <w:p w14:paraId="7C296065" w14:textId="77777777" w:rsidR="002D20F9" w:rsidRPr="007001F1" w:rsidRDefault="002D20F9" w:rsidP="00C1211A">
            <w:pPr>
              <w:jc w:val="center"/>
              <w:rPr>
                <w:color w:val="000000"/>
              </w:rPr>
            </w:pPr>
          </w:p>
        </w:tc>
        <w:tc>
          <w:tcPr>
            <w:tcW w:w="1775" w:type="dxa"/>
            <w:shd w:val="clear" w:color="auto" w:fill="auto"/>
            <w:vAlign w:val="center"/>
          </w:tcPr>
          <w:p w14:paraId="5A6405F7" w14:textId="77777777" w:rsidR="002D20F9" w:rsidRPr="007001F1" w:rsidRDefault="002D20F9" w:rsidP="00C1211A">
            <w:pPr>
              <w:jc w:val="center"/>
              <w:rPr>
                <w:color w:val="000000"/>
              </w:rPr>
            </w:pPr>
          </w:p>
        </w:tc>
      </w:tr>
      <w:tr w:rsidR="00C1786E" w:rsidRPr="007001F1" w14:paraId="558B9BFC" w14:textId="77777777" w:rsidTr="002D20F9">
        <w:trPr>
          <w:trHeight w:val="441"/>
        </w:trPr>
        <w:tc>
          <w:tcPr>
            <w:tcW w:w="582" w:type="dxa"/>
            <w:vMerge w:val="restart"/>
            <w:shd w:val="clear" w:color="auto" w:fill="auto"/>
            <w:noWrap/>
            <w:vAlign w:val="center"/>
            <w:hideMark/>
          </w:tcPr>
          <w:p w14:paraId="6F9FD930" w14:textId="77777777"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14:paraId="625C0A62" w14:textId="77777777"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00074CDD"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1C660B"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38390D5"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95824E1" w14:textId="77777777" w:rsidR="00C1786E" w:rsidRPr="007001F1" w:rsidRDefault="00C1786E" w:rsidP="00C1211A">
            <w:pPr>
              <w:jc w:val="center"/>
              <w:rPr>
                <w:color w:val="000000"/>
              </w:rPr>
            </w:pPr>
            <w:r w:rsidRPr="007001F1">
              <w:rPr>
                <w:color w:val="000000"/>
                <w:sz w:val="22"/>
                <w:szCs w:val="22"/>
              </w:rPr>
              <w:t> </w:t>
            </w:r>
          </w:p>
        </w:tc>
      </w:tr>
      <w:tr w:rsidR="00C1786E" w:rsidRPr="007001F1" w14:paraId="6CA6F863" w14:textId="77777777" w:rsidTr="002D20F9">
        <w:trPr>
          <w:trHeight w:val="845"/>
        </w:trPr>
        <w:tc>
          <w:tcPr>
            <w:tcW w:w="582" w:type="dxa"/>
            <w:vMerge/>
            <w:shd w:val="clear" w:color="auto" w:fill="auto"/>
            <w:noWrap/>
            <w:vAlign w:val="center"/>
          </w:tcPr>
          <w:p w14:paraId="67EC00FD" w14:textId="77777777" w:rsidR="00C1786E" w:rsidRPr="007001F1" w:rsidRDefault="00C1786E" w:rsidP="00C1211A">
            <w:pPr>
              <w:jc w:val="center"/>
              <w:rPr>
                <w:color w:val="000000"/>
              </w:rPr>
            </w:pPr>
          </w:p>
        </w:tc>
        <w:tc>
          <w:tcPr>
            <w:tcW w:w="4820" w:type="dxa"/>
            <w:gridSpan w:val="2"/>
            <w:shd w:val="clear" w:color="auto" w:fill="auto"/>
            <w:vAlign w:val="center"/>
          </w:tcPr>
          <w:p w14:paraId="63EEE012" w14:textId="77777777"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E16FD89" w14:textId="77777777" w:rsidR="00C1786E" w:rsidRPr="007001F1" w:rsidRDefault="00C1786E" w:rsidP="00C1211A">
            <w:pPr>
              <w:jc w:val="center"/>
              <w:rPr>
                <w:color w:val="000000"/>
              </w:rPr>
            </w:pPr>
          </w:p>
        </w:tc>
        <w:tc>
          <w:tcPr>
            <w:tcW w:w="567" w:type="dxa"/>
            <w:shd w:val="clear" w:color="auto" w:fill="auto"/>
            <w:vAlign w:val="center"/>
          </w:tcPr>
          <w:p w14:paraId="3309594C" w14:textId="77777777" w:rsidR="00C1786E" w:rsidRPr="007001F1" w:rsidRDefault="00C1786E" w:rsidP="00C1211A">
            <w:pPr>
              <w:jc w:val="center"/>
              <w:rPr>
                <w:color w:val="000000"/>
              </w:rPr>
            </w:pPr>
          </w:p>
        </w:tc>
        <w:tc>
          <w:tcPr>
            <w:tcW w:w="776" w:type="dxa"/>
            <w:shd w:val="clear" w:color="auto" w:fill="auto"/>
            <w:vAlign w:val="center"/>
          </w:tcPr>
          <w:p w14:paraId="08B37B00" w14:textId="77777777" w:rsidR="00C1786E" w:rsidRPr="007001F1" w:rsidRDefault="00C1786E" w:rsidP="00C1211A">
            <w:pPr>
              <w:jc w:val="center"/>
              <w:rPr>
                <w:color w:val="000000"/>
              </w:rPr>
            </w:pPr>
          </w:p>
        </w:tc>
        <w:tc>
          <w:tcPr>
            <w:tcW w:w="1775" w:type="dxa"/>
            <w:shd w:val="clear" w:color="auto" w:fill="auto"/>
            <w:vAlign w:val="center"/>
          </w:tcPr>
          <w:p w14:paraId="68825FED" w14:textId="77777777" w:rsidR="00C1786E" w:rsidRPr="007001F1" w:rsidRDefault="00C1786E" w:rsidP="00C1211A">
            <w:pPr>
              <w:jc w:val="center"/>
              <w:rPr>
                <w:color w:val="000000"/>
              </w:rPr>
            </w:pPr>
          </w:p>
        </w:tc>
      </w:tr>
      <w:tr w:rsidR="00C1786E" w:rsidRPr="007001F1" w14:paraId="3D0DD93B" w14:textId="77777777" w:rsidTr="002D20F9">
        <w:trPr>
          <w:trHeight w:val="845"/>
        </w:trPr>
        <w:tc>
          <w:tcPr>
            <w:tcW w:w="582" w:type="dxa"/>
            <w:vMerge/>
            <w:shd w:val="clear" w:color="auto" w:fill="auto"/>
            <w:noWrap/>
            <w:vAlign w:val="center"/>
          </w:tcPr>
          <w:p w14:paraId="5C93E061" w14:textId="77777777" w:rsidR="00C1786E" w:rsidRPr="007001F1" w:rsidRDefault="00C1786E" w:rsidP="00C1211A">
            <w:pPr>
              <w:jc w:val="center"/>
              <w:rPr>
                <w:color w:val="000000"/>
              </w:rPr>
            </w:pPr>
          </w:p>
        </w:tc>
        <w:tc>
          <w:tcPr>
            <w:tcW w:w="4820" w:type="dxa"/>
            <w:gridSpan w:val="2"/>
            <w:shd w:val="clear" w:color="auto" w:fill="auto"/>
            <w:vAlign w:val="center"/>
          </w:tcPr>
          <w:p w14:paraId="3013D12A" w14:textId="77777777"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34C0FA1" w14:textId="77777777" w:rsidR="00C1786E" w:rsidRPr="007001F1" w:rsidRDefault="00C1786E" w:rsidP="00C1211A">
            <w:pPr>
              <w:jc w:val="center"/>
              <w:rPr>
                <w:color w:val="000000"/>
              </w:rPr>
            </w:pPr>
          </w:p>
        </w:tc>
        <w:tc>
          <w:tcPr>
            <w:tcW w:w="567" w:type="dxa"/>
            <w:shd w:val="clear" w:color="auto" w:fill="auto"/>
            <w:vAlign w:val="center"/>
          </w:tcPr>
          <w:p w14:paraId="18003F06" w14:textId="77777777" w:rsidR="00C1786E" w:rsidRPr="007001F1" w:rsidRDefault="00C1786E" w:rsidP="00C1211A">
            <w:pPr>
              <w:jc w:val="center"/>
              <w:rPr>
                <w:color w:val="000000"/>
              </w:rPr>
            </w:pPr>
          </w:p>
        </w:tc>
        <w:tc>
          <w:tcPr>
            <w:tcW w:w="776" w:type="dxa"/>
            <w:shd w:val="clear" w:color="auto" w:fill="auto"/>
            <w:vAlign w:val="center"/>
          </w:tcPr>
          <w:p w14:paraId="5C7E911D" w14:textId="77777777" w:rsidR="00C1786E" w:rsidRPr="007001F1" w:rsidRDefault="00C1786E" w:rsidP="00C1211A">
            <w:pPr>
              <w:jc w:val="center"/>
              <w:rPr>
                <w:color w:val="000000"/>
              </w:rPr>
            </w:pPr>
          </w:p>
        </w:tc>
        <w:tc>
          <w:tcPr>
            <w:tcW w:w="1775" w:type="dxa"/>
            <w:shd w:val="clear" w:color="auto" w:fill="auto"/>
            <w:vAlign w:val="center"/>
          </w:tcPr>
          <w:p w14:paraId="7E91DE66" w14:textId="77777777" w:rsidR="00C1786E" w:rsidRPr="007001F1" w:rsidRDefault="00C1786E" w:rsidP="00C1211A">
            <w:pPr>
              <w:jc w:val="center"/>
              <w:rPr>
                <w:color w:val="000000"/>
              </w:rPr>
            </w:pPr>
          </w:p>
        </w:tc>
      </w:tr>
      <w:tr w:rsidR="00C1786E" w:rsidRPr="007001F1" w14:paraId="22FE5496" w14:textId="77777777" w:rsidTr="002D20F9">
        <w:trPr>
          <w:trHeight w:val="436"/>
        </w:trPr>
        <w:tc>
          <w:tcPr>
            <w:tcW w:w="582" w:type="dxa"/>
            <w:vMerge w:val="restart"/>
            <w:shd w:val="clear" w:color="auto" w:fill="auto"/>
            <w:noWrap/>
            <w:vAlign w:val="center"/>
            <w:hideMark/>
          </w:tcPr>
          <w:p w14:paraId="57536EBE" w14:textId="77777777"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14:paraId="36CC65B6" w14:textId="77777777"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5A66C62A"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CD2B4D"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102EDFB"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8709B30" w14:textId="77777777" w:rsidR="00C1786E" w:rsidRPr="007001F1" w:rsidRDefault="00C1786E" w:rsidP="00C1211A">
            <w:pPr>
              <w:jc w:val="center"/>
              <w:rPr>
                <w:color w:val="000000"/>
              </w:rPr>
            </w:pPr>
            <w:r w:rsidRPr="007001F1">
              <w:rPr>
                <w:color w:val="000000"/>
                <w:sz w:val="22"/>
                <w:szCs w:val="22"/>
              </w:rPr>
              <w:t> </w:t>
            </w:r>
          </w:p>
        </w:tc>
      </w:tr>
      <w:tr w:rsidR="00C1786E" w:rsidRPr="007001F1" w14:paraId="5EC8921D" w14:textId="77777777" w:rsidTr="002D20F9">
        <w:trPr>
          <w:trHeight w:val="358"/>
        </w:trPr>
        <w:tc>
          <w:tcPr>
            <w:tcW w:w="582" w:type="dxa"/>
            <w:vMerge/>
            <w:shd w:val="clear" w:color="auto" w:fill="auto"/>
            <w:noWrap/>
            <w:vAlign w:val="center"/>
          </w:tcPr>
          <w:p w14:paraId="11FFB14C" w14:textId="77777777" w:rsidR="00C1786E" w:rsidRPr="007001F1" w:rsidRDefault="00C1786E" w:rsidP="00C1211A">
            <w:pPr>
              <w:jc w:val="center"/>
              <w:rPr>
                <w:color w:val="000000"/>
              </w:rPr>
            </w:pPr>
          </w:p>
        </w:tc>
        <w:tc>
          <w:tcPr>
            <w:tcW w:w="4820" w:type="dxa"/>
            <w:gridSpan w:val="2"/>
            <w:shd w:val="clear" w:color="auto" w:fill="auto"/>
            <w:vAlign w:val="center"/>
          </w:tcPr>
          <w:p w14:paraId="194169EF" w14:textId="77777777"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7D89A793" w14:textId="77777777" w:rsidR="00C1786E" w:rsidRPr="007001F1" w:rsidRDefault="00C1786E" w:rsidP="00C1211A">
            <w:pPr>
              <w:jc w:val="center"/>
              <w:rPr>
                <w:color w:val="000000"/>
              </w:rPr>
            </w:pPr>
          </w:p>
        </w:tc>
        <w:tc>
          <w:tcPr>
            <w:tcW w:w="567" w:type="dxa"/>
            <w:shd w:val="clear" w:color="auto" w:fill="auto"/>
            <w:vAlign w:val="center"/>
          </w:tcPr>
          <w:p w14:paraId="24EEA39F" w14:textId="77777777" w:rsidR="00C1786E" w:rsidRPr="007001F1" w:rsidRDefault="00C1786E" w:rsidP="00C1211A">
            <w:pPr>
              <w:jc w:val="center"/>
              <w:rPr>
                <w:color w:val="000000"/>
              </w:rPr>
            </w:pPr>
          </w:p>
        </w:tc>
        <w:tc>
          <w:tcPr>
            <w:tcW w:w="776" w:type="dxa"/>
            <w:shd w:val="clear" w:color="auto" w:fill="auto"/>
            <w:vAlign w:val="center"/>
          </w:tcPr>
          <w:p w14:paraId="7207CFEB" w14:textId="77777777" w:rsidR="00C1786E" w:rsidRPr="007001F1" w:rsidRDefault="00C1786E" w:rsidP="00C1211A">
            <w:pPr>
              <w:jc w:val="center"/>
              <w:rPr>
                <w:color w:val="000000"/>
              </w:rPr>
            </w:pPr>
          </w:p>
        </w:tc>
        <w:tc>
          <w:tcPr>
            <w:tcW w:w="1775" w:type="dxa"/>
            <w:shd w:val="clear" w:color="auto" w:fill="auto"/>
            <w:vAlign w:val="center"/>
          </w:tcPr>
          <w:p w14:paraId="30C05D50" w14:textId="77777777" w:rsidR="00C1786E" w:rsidRPr="007001F1" w:rsidRDefault="00C1786E" w:rsidP="00C1211A">
            <w:pPr>
              <w:jc w:val="center"/>
              <w:rPr>
                <w:color w:val="000000"/>
              </w:rPr>
            </w:pPr>
          </w:p>
        </w:tc>
      </w:tr>
      <w:tr w:rsidR="00C1786E" w:rsidRPr="007001F1" w14:paraId="08F94A82" w14:textId="77777777" w:rsidTr="002D20F9">
        <w:trPr>
          <w:trHeight w:val="657"/>
        </w:trPr>
        <w:tc>
          <w:tcPr>
            <w:tcW w:w="582" w:type="dxa"/>
            <w:vMerge/>
            <w:shd w:val="clear" w:color="auto" w:fill="auto"/>
            <w:noWrap/>
            <w:vAlign w:val="center"/>
          </w:tcPr>
          <w:p w14:paraId="4F9A4A63" w14:textId="77777777" w:rsidR="00C1786E" w:rsidRPr="007001F1" w:rsidRDefault="00C1786E" w:rsidP="00C1211A">
            <w:pPr>
              <w:jc w:val="center"/>
              <w:rPr>
                <w:color w:val="000000"/>
              </w:rPr>
            </w:pPr>
          </w:p>
        </w:tc>
        <w:tc>
          <w:tcPr>
            <w:tcW w:w="4820" w:type="dxa"/>
            <w:gridSpan w:val="2"/>
            <w:shd w:val="clear" w:color="auto" w:fill="auto"/>
            <w:vAlign w:val="center"/>
          </w:tcPr>
          <w:p w14:paraId="6D24885C" w14:textId="77777777"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2D902DCE" w14:textId="77777777" w:rsidR="00C1786E" w:rsidRPr="007001F1" w:rsidRDefault="00C1786E" w:rsidP="00C1211A">
            <w:pPr>
              <w:jc w:val="center"/>
              <w:rPr>
                <w:color w:val="000000"/>
              </w:rPr>
            </w:pPr>
          </w:p>
        </w:tc>
        <w:tc>
          <w:tcPr>
            <w:tcW w:w="567" w:type="dxa"/>
            <w:shd w:val="clear" w:color="auto" w:fill="auto"/>
            <w:vAlign w:val="center"/>
          </w:tcPr>
          <w:p w14:paraId="0F39FF65" w14:textId="77777777" w:rsidR="00C1786E" w:rsidRPr="007001F1" w:rsidRDefault="00C1786E" w:rsidP="00C1211A">
            <w:pPr>
              <w:jc w:val="center"/>
              <w:rPr>
                <w:color w:val="000000"/>
              </w:rPr>
            </w:pPr>
          </w:p>
        </w:tc>
        <w:tc>
          <w:tcPr>
            <w:tcW w:w="776" w:type="dxa"/>
            <w:shd w:val="clear" w:color="auto" w:fill="auto"/>
            <w:vAlign w:val="center"/>
          </w:tcPr>
          <w:p w14:paraId="3F078B13" w14:textId="77777777" w:rsidR="00C1786E" w:rsidRPr="007001F1" w:rsidRDefault="00C1786E" w:rsidP="00C1211A">
            <w:pPr>
              <w:jc w:val="center"/>
              <w:rPr>
                <w:color w:val="000000"/>
              </w:rPr>
            </w:pPr>
          </w:p>
        </w:tc>
        <w:tc>
          <w:tcPr>
            <w:tcW w:w="1775" w:type="dxa"/>
            <w:shd w:val="clear" w:color="auto" w:fill="auto"/>
            <w:vAlign w:val="center"/>
          </w:tcPr>
          <w:p w14:paraId="1F6F3963" w14:textId="77777777" w:rsidR="00C1786E" w:rsidRPr="007001F1" w:rsidRDefault="00C1786E" w:rsidP="00C1211A">
            <w:pPr>
              <w:jc w:val="center"/>
              <w:rPr>
                <w:color w:val="000000"/>
              </w:rPr>
            </w:pPr>
          </w:p>
        </w:tc>
      </w:tr>
      <w:tr w:rsidR="00C1786E" w:rsidRPr="007001F1" w14:paraId="0702EC4C" w14:textId="77777777" w:rsidTr="002D20F9">
        <w:trPr>
          <w:trHeight w:val="657"/>
        </w:trPr>
        <w:tc>
          <w:tcPr>
            <w:tcW w:w="582" w:type="dxa"/>
            <w:vMerge/>
            <w:shd w:val="clear" w:color="auto" w:fill="auto"/>
            <w:noWrap/>
            <w:vAlign w:val="center"/>
          </w:tcPr>
          <w:p w14:paraId="5EAC11E6" w14:textId="77777777" w:rsidR="00C1786E" w:rsidRPr="007001F1" w:rsidRDefault="00C1786E" w:rsidP="00C1211A">
            <w:pPr>
              <w:jc w:val="center"/>
              <w:rPr>
                <w:color w:val="000000"/>
              </w:rPr>
            </w:pPr>
          </w:p>
        </w:tc>
        <w:tc>
          <w:tcPr>
            <w:tcW w:w="4820" w:type="dxa"/>
            <w:gridSpan w:val="2"/>
            <w:shd w:val="clear" w:color="auto" w:fill="auto"/>
            <w:vAlign w:val="center"/>
          </w:tcPr>
          <w:p w14:paraId="0A3798FF" w14:textId="77777777"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1F52C75" w14:textId="77777777" w:rsidR="00C1786E" w:rsidRPr="007001F1" w:rsidRDefault="00C1786E" w:rsidP="00C1211A">
            <w:pPr>
              <w:jc w:val="center"/>
              <w:rPr>
                <w:color w:val="000000"/>
              </w:rPr>
            </w:pPr>
          </w:p>
        </w:tc>
        <w:tc>
          <w:tcPr>
            <w:tcW w:w="567" w:type="dxa"/>
            <w:shd w:val="clear" w:color="auto" w:fill="auto"/>
            <w:vAlign w:val="center"/>
          </w:tcPr>
          <w:p w14:paraId="05B7325D" w14:textId="77777777" w:rsidR="00C1786E" w:rsidRPr="007001F1" w:rsidRDefault="00C1786E" w:rsidP="00C1211A">
            <w:pPr>
              <w:jc w:val="center"/>
              <w:rPr>
                <w:color w:val="000000"/>
              </w:rPr>
            </w:pPr>
          </w:p>
        </w:tc>
        <w:tc>
          <w:tcPr>
            <w:tcW w:w="776" w:type="dxa"/>
            <w:shd w:val="clear" w:color="auto" w:fill="auto"/>
            <w:vAlign w:val="center"/>
          </w:tcPr>
          <w:p w14:paraId="6013D38E" w14:textId="77777777" w:rsidR="00C1786E" w:rsidRPr="007001F1" w:rsidRDefault="00C1786E" w:rsidP="00C1211A">
            <w:pPr>
              <w:jc w:val="center"/>
              <w:rPr>
                <w:color w:val="000000"/>
              </w:rPr>
            </w:pPr>
          </w:p>
        </w:tc>
        <w:tc>
          <w:tcPr>
            <w:tcW w:w="1775" w:type="dxa"/>
            <w:shd w:val="clear" w:color="auto" w:fill="auto"/>
            <w:vAlign w:val="center"/>
          </w:tcPr>
          <w:p w14:paraId="73A7CA25" w14:textId="77777777" w:rsidR="00C1786E" w:rsidRPr="007001F1" w:rsidRDefault="00C1786E" w:rsidP="00C1211A">
            <w:pPr>
              <w:jc w:val="center"/>
              <w:rPr>
                <w:color w:val="000000"/>
              </w:rPr>
            </w:pPr>
          </w:p>
        </w:tc>
      </w:tr>
      <w:tr w:rsidR="00C1786E" w:rsidRPr="007001F1" w14:paraId="47FE2E7B" w14:textId="77777777" w:rsidTr="002D20F9">
        <w:trPr>
          <w:trHeight w:val="306"/>
        </w:trPr>
        <w:tc>
          <w:tcPr>
            <w:tcW w:w="582" w:type="dxa"/>
            <w:vMerge/>
            <w:shd w:val="clear" w:color="auto" w:fill="auto"/>
            <w:noWrap/>
            <w:vAlign w:val="center"/>
          </w:tcPr>
          <w:p w14:paraId="162FE705" w14:textId="77777777" w:rsidR="00C1786E" w:rsidRPr="007001F1" w:rsidRDefault="00C1786E" w:rsidP="00C1211A">
            <w:pPr>
              <w:jc w:val="center"/>
              <w:rPr>
                <w:color w:val="000000"/>
              </w:rPr>
            </w:pPr>
          </w:p>
        </w:tc>
        <w:tc>
          <w:tcPr>
            <w:tcW w:w="4820" w:type="dxa"/>
            <w:gridSpan w:val="2"/>
            <w:shd w:val="clear" w:color="auto" w:fill="auto"/>
            <w:vAlign w:val="center"/>
          </w:tcPr>
          <w:p w14:paraId="46BE6243" w14:textId="77777777"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0CC8E11" w14:textId="77777777" w:rsidR="00C1786E" w:rsidRPr="007001F1" w:rsidRDefault="00C1786E" w:rsidP="00C1211A">
            <w:pPr>
              <w:jc w:val="center"/>
              <w:rPr>
                <w:color w:val="000000"/>
              </w:rPr>
            </w:pPr>
          </w:p>
        </w:tc>
        <w:tc>
          <w:tcPr>
            <w:tcW w:w="567" w:type="dxa"/>
            <w:shd w:val="clear" w:color="auto" w:fill="auto"/>
            <w:vAlign w:val="center"/>
          </w:tcPr>
          <w:p w14:paraId="1272E0F8" w14:textId="77777777" w:rsidR="00C1786E" w:rsidRPr="007001F1" w:rsidRDefault="00C1786E" w:rsidP="00C1211A">
            <w:pPr>
              <w:jc w:val="center"/>
              <w:rPr>
                <w:color w:val="000000"/>
              </w:rPr>
            </w:pPr>
          </w:p>
        </w:tc>
        <w:tc>
          <w:tcPr>
            <w:tcW w:w="776" w:type="dxa"/>
            <w:shd w:val="clear" w:color="auto" w:fill="auto"/>
            <w:vAlign w:val="center"/>
          </w:tcPr>
          <w:p w14:paraId="5C2D45CF" w14:textId="77777777" w:rsidR="00C1786E" w:rsidRPr="007001F1" w:rsidRDefault="00C1786E" w:rsidP="00C1211A">
            <w:pPr>
              <w:jc w:val="center"/>
              <w:rPr>
                <w:color w:val="000000"/>
              </w:rPr>
            </w:pPr>
          </w:p>
        </w:tc>
        <w:tc>
          <w:tcPr>
            <w:tcW w:w="1775" w:type="dxa"/>
            <w:shd w:val="clear" w:color="auto" w:fill="auto"/>
            <w:vAlign w:val="center"/>
          </w:tcPr>
          <w:p w14:paraId="4FDC0D7C" w14:textId="77777777" w:rsidR="00C1786E" w:rsidRPr="007001F1" w:rsidRDefault="00C1786E" w:rsidP="00C1211A">
            <w:pPr>
              <w:jc w:val="center"/>
              <w:rPr>
                <w:color w:val="000000"/>
              </w:rPr>
            </w:pPr>
          </w:p>
        </w:tc>
      </w:tr>
      <w:tr w:rsidR="00C1211A" w:rsidRPr="007001F1" w14:paraId="509CC8A1" w14:textId="77777777" w:rsidTr="002D20F9">
        <w:trPr>
          <w:trHeight w:val="20"/>
        </w:trPr>
        <w:tc>
          <w:tcPr>
            <w:tcW w:w="582" w:type="dxa"/>
            <w:shd w:val="clear" w:color="auto" w:fill="auto"/>
            <w:noWrap/>
            <w:vAlign w:val="center"/>
            <w:hideMark/>
          </w:tcPr>
          <w:p w14:paraId="7D49F5C1" w14:textId="77777777"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14:paraId="1965DB7C" w14:textId="77777777"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73A1ECF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60C1C5E"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9A8FF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36ABB36" w14:textId="77777777" w:rsidR="00C1211A" w:rsidRPr="007001F1" w:rsidRDefault="00C1211A" w:rsidP="00C1211A">
            <w:pPr>
              <w:jc w:val="center"/>
              <w:rPr>
                <w:color w:val="000000"/>
              </w:rPr>
            </w:pPr>
            <w:r w:rsidRPr="007001F1">
              <w:rPr>
                <w:color w:val="000000"/>
                <w:sz w:val="22"/>
                <w:szCs w:val="22"/>
              </w:rPr>
              <w:t> </w:t>
            </w:r>
          </w:p>
        </w:tc>
      </w:tr>
      <w:tr w:rsidR="00C1786E" w:rsidRPr="007001F1" w14:paraId="1A19E476" w14:textId="77777777" w:rsidTr="002D20F9">
        <w:trPr>
          <w:trHeight w:val="760"/>
        </w:trPr>
        <w:tc>
          <w:tcPr>
            <w:tcW w:w="582" w:type="dxa"/>
            <w:vMerge w:val="restart"/>
            <w:shd w:val="clear" w:color="auto" w:fill="auto"/>
            <w:noWrap/>
            <w:vAlign w:val="center"/>
          </w:tcPr>
          <w:p w14:paraId="29C9A34E" w14:textId="77777777"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14:paraId="378AA082" w14:textId="77777777"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C3C6567" w14:textId="77777777" w:rsidR="00C1786E" w:rsidRPr="007001F1" w:rsidRDefault="00C1786E" w:rsidP="00C1211A">
            <w:pPr>
              <w:jc w:val="center"/>
              <w:rPr>
                <w:color w:val="000000"/>
              </w:rPr>
            </w:pPr>
          </w:p>
        </w:tc>
        <w:tc>
          <w:tcPr>
            <w:tcW w:w="567" w:type="dxa"/>
            <w:shd w:val="clear" w:color="auto" w:fill="auto"/>
            <w:vAlign w:val="center"/>
          </w:tcPr>
          <w:p w14:paraId="140B19E1" w14:textId="77777777" w:rsidR="00C1786E" w:rsidRPr="007001F1" w:rsidRDefault="00C1786E" w:rsidP="00C1211A">
            <w:pPr>
              <w:jc w:val="center"/>
              <w:rPr>
                <w:color w:val="000000"/>
              </w:rPr>
            </w:pPr>
          </w:p>
        </w:tc>
        <w:tc>
          <w:tcPr>
            <w:tcW w:w="776" w:type="dxa"/>
            <w:shd w:val="clear" w:color="auto" w:fill="auto"/>
            <w:vAlign w:val="center"/>
          </w:tcPr>
          <w:p w14:paraId="08EC9114" w14:textId="77777777" w:rsidR="00C1786E" w:rsidRPr="007001F1" w:rsidRDefault="00C1786E" w:rsidP="00C1211A">
            <w:pPr>
              <w:jc w:val="center"/>
              <w:rPr>
                <w:color w:val="000000"/>
              </w:rPr>
            </w:pPr>
          </w:p>
        </w:tc>
        <w:tc>
          <w:tcPr>
            <w:tcW w:w="1775" w:type="dxa"/>
            <w:shd w:val="clear" w:color="auto" w:fill="auto"/>
            <w:vAlign w:val="center"/>
          </w:tcPr>
          <w:p w14:paraId="7686528D" w14:textId="77777777" w:rsidR="00C1786E" w:rsidRPr="007001F1" w:rsidRDefault="00C1786E" w:rsidP="00C1211A">
            <w:pPr>
              <w:jc w:val="center"/>
              <w:rPr>
                <w:color w:val="000000"/>
              </w:rPr>
            </w:pPr>
          </w:p>
        </w:tc>
      </w:tr>
      <w:tr w:rsidR="00C1786E" w:rsidRPr="007001F1" w14:paraId="67F07D8B" w14:textId="77777777" w:rsidTr="002D20F9">
        <w:trPr>
          <w:trHeight w:val="760"/>
        </w:trPr>
        <w:tc>
          <w:tcPr>
            <w:tcW w:w="582" w:type="dxa"/>
            <w:vMerge/>
            <w:shd w:val="clear" w:color="auto" w:fill="auto"/>
            <w:noWrap/>
            <w:vAlign w:val="center"/>
          </w:tcPr>
          <w:p w14:paraId="6E5E3272" w14:textId="77777777" w:rsidR="00C1786E" w:rsidRPr="007001F1" w:rsidRDefault="00C1786E" w:rsidP="00C1211A">
            <w:pPr>
              <w:jc w:val="center"/>
              <w:rPr>
                <w:color w:val="000000"/>
              </w:rPr>
            </w:pPr>
          </w:p>
        </w:tc>
        <w:tc>
          <w:tcPr>
            <w:tcW w:w="4820" w:type="dxa"/>
            <w:gridSpan w:val="2"/>
            <w:shd w:val="clear" w:color="auto" w:fill="auto"/>
            <w:vAlign w:val="center"/>
          </w:tcPr>
          <w:p w14:paraId="2EC2265E" w14:textId="77777777"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46ADCD" w14:textId="77777777" w:rsidR="00C1786E" w:rsidRPr="007001F1" w:rsidRDefault="00C1786E" w:rsidP="00C1211A">
            <w:pPr>
              <w:jc w:val="center"/>
              <w:rPr>
                <w:color w:val="000000"/>
              </w:rPr>
            </w:pPr>
          </w:p>
        </w:tc>
        <w:tc>
          <w:tcPr>
            <w:tcW w:w="567" w:type="dxa"/>
            <w:shd w:val="clear" w:color="auto" w:fill="auto"/>
            <w:vAlign w:val="center"/>
          </w:tcPr>
          <w:p w14:paraId="57868084" w14:textId="77777777" w:rsidR="00C1786E" w:rsidRPr="007001F1" w:rsidRDefault="00C1786E" w:rsidP="00C1211A">
            <w:pPr>
              <w:jc w:val="center"/>
              <w:rPr>
                <w:color w:val="000000"/>
              </w:rPr>
            </w:pPr>
          </w:p>
        </w:tc>
        <w:tc>
          <w:tcPr>
            <w:tcW w:w="776" w:type="dxa"/>
            <w:shd w:val="clear" w:color="auto" w:fill="auto"/>
            <w:vAlign w:val="center"/>
          </w:tcPr>
          <w:p w14:paraId="5DFD2922" w14:textId="77777777" w:rsidR="00C1786E" w:rsidRPr="007001F1" w:rsidRDefault="00C1786E" w:rsidP="00C1211A">
            <w:pPr>
              <w:jc w:val="center"/>
              <w:rPr>
                <w:color w:val="000000"/>
              </w:rPr>
            </w:pPr>
          </w:p>
        </w:tc>
        <w:tc>
          <w:tcPr>
            <w:tcW w:w="1775" w:type="dxa"/>
            <w:shd w:val="clear" w:color="auto" w:fill="auto"/>
            <w:vAlign w:val="center"/>
          </w:tcPr>
          <w:p w14:paraId="541FEDBE" w14:textId="77777777" w:rsidR="00C1786E" w:rsidRPr="007001F1" w:rsidRDefault="00C1786E" w:rsidP="00C1211A">
            <w:pPr>
              <w:jc w:val="center"/>
              <w:rPr>
                <w:color w:val="000000"/>
              </w:rPr>
            </w:pPr>
          </w:p>
        </w:tc>
      </w:tr>
      <w:tr w:rsidR="00C1211A" w:rsidRPr="007001F1" w14:paraId="062EED27" w14:textId="77777777" w:rsidTr="002D20F9">
        <w:trPr>
          <w:trHeight w:val="20"/>
        </w:trPr>
        <w:tc>
          <w:tcPr>
            <w:tcW w:w="582" w:type="dxa"/>
            <w:shd w:val="clear" w:color="auto" w:fill="auto"/>
            <w:noWrap/>
            <w:vAlign w:val="center"/>
            <w:hideMark/>
          </w:tcPr>
          <w:p w14:paraId="100D3070" w14:textId="77777777"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14:paraId="65080497" w14:textId="77777777"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7FA4EEC4"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68D43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1A1CA99"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6E6253A" w14:textId="77777777" w:rsidR="00C1211A" w:rsidRPr="007001F1" w:rsidRDefault="00C1211A" w:rsidP="00C1211A">
            <w:pPr>
              <w:jc w:val="center"/>
              <w:rPr>
                <w:color w:val="000000"/>
              </w:rPr>
            </w:pPr>
            <w:r w:rsidRPr="007001F1">
              <w:rPr>
                <w:color w:val="000000"/>
                <w:sz w:val="22"/>
                <w:szCs w:val="22"/>
              </w:rPr>
              <w:t> </w:t>
            </w:r>
          </w:p>
        </w:tc>
      </w:tr>
      <w:tr w:rsidR="00C1211A" w:rsidRPr="007001F1" w14:paraId="234053CB" w14:textId="77777777" w:rsidTr="002D20F9">
        <w:trPr>
          <w:trHeight w:val="20"/>
        </w:trPr>
        <w:tc>
          <w:tcPr>
            <w:tcW w:w="582" w:type="dxa"/>
            <w:shd w:val="clear" w:color="auto" w:fill="auto"/>
            <w:noWrap/>
            <w:vAlign w:val="center"/>
            <w:hideMark/>
          </w:tcPr>
          <w:p w14:paraId="514CA4CB" w14:textId="77777777" w:rsidR="00C1211A" w:rsidRPr="007001F1" w:rsidRDefault="00412C76" w:rsidP="00C1211A">
            <w:pPr>
              <w:jc w:val="center"/>
              <w:rPr>
                <w:color w:val="000000"/>
              </w:rPr>
            </w:pPr>
            <w:r w:rsidRPr="007001F1">
              <w:rPr>
                <w:color w:val="000000"/>
                <w:sz w:val="22"/>
                <w:szCs w:val="22"/>
              </w:rPr>
              <w:lastRenderedPageBreak/>
              <w:t>16</w:t>
            </w:r>
          </w:p>
        </w:tc>
        <w:tc>
          <w:tcPr>
            <w:tcW w:w="4820" w:type="dxa"/>
            <w:gridSpan w:val="2"/>
            <w:shd w:val="clear" w:color="auto" w:fill="auto"/>
            <w:vAlign w:val="center"/>
            <w:hideMark/>
          </w:tcPr>
          <w:p w14:paraId="045ADF5C" w14:textId="77777777"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2D377735" w14:textId="77777777"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14:paraId="43E4FB3A" w14:textId="77777777"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14:paraId="4286CB2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82C139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DF7ACA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1A7F3CB" w14:textId="77777777" w:rsidR="00C1211A" w:rsidRPr="007001F1" w:rsidRDefault="00C1211A" w:rsidP="00C1211A">
            <w:pPr>
              <w:jc w:val="center"/>
              <w:rPr>
                <w:color w:val="000000"/>
              </w:rPr>
            </w:pPr>
            <w:r w:rsidRPr="007001F1">
              <w:rPr>
                <w:color w:val="000000"/>
                <w:sz w:val="22"/>
                <w:szCs w:val="22"/>
              </w:rPr>
              <w:t> </w:t>
            </w:r>
          </w:p>
        </w:tc>
      </w:tr>
      <w:tr w:rsidR="00993AAC" w:rsidRPr="007001F1" w14:paraId="30C2AD65" w14:textId="77777777" w:rsidTr="002D20F9">
        <w:trPr>
          <w:trHeight w:val="20"/>
        </w:trPr>
        <w:tc>
          <w:tcPr>
            <w:tcW w:w="582" w:type="dxa"/>
            <w:shd w:val="clear" w:color="auto" w:fill="auto"/>
            <w:noWrap/>
            <w:vAlign w:val="center"/>
          </w:tcPr>
          <w:p w14:paraId="75DB4A31" w14:textId="77777777"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14:paraId="78BA2F06" w14:textId="77777777"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9AAED19" w14:textId="77777777" w:rsidR="00993AAC" w:rsidRPr="007001F1" w:rsidRDefault="00993AAC" w:rsidP="00C1211A">
            <w:pPr>
              <w:jc w:val="center"/>
              <w:rPr>
                <w:color w:val="000000"/>
              </w:rPr>
            </w:pPr>
          </w:p>
        </w:tc>
        <w:tc>
          <w:tcPr>
            <w:tcW w:w="567" w:type="dxa"/>
            <w:shd w:val="clear" w:color="auto" w:fill="auto"/>
            <w:vAlign w:val="center"/>
          </w:tcPr>
          <w:p w14:paraId="4D568B8F" w14:textId="77777777" w:rsidR="00993AAC" w:rsidRPr="007001F1" w:rsidRDefault="00993AAC" w:rsidP="00C1211A">
            <w:pPr>
              <w:jc w:val="center"/>
              <w:rPr>
                <w:color w:val="000000"/>
              </w:rPr>
            </w:pPr>
          </w:p>
        </w:tc>
        <w:tc>
          <w:tcPr>
            <w:tcW w:w="776" w:type="dxa"/>
            <w:shd w:val="clear" w:color="auto" w:fill="auto"/>
            <w:vAlign w:val="center"/>
          </w:tcPr>
          <w:p w14:paraId="0C34BEA0" w14:textId="77777777" w:rsidR="00993AAC" w:rsidRPr="007001F1" w:rsidRDefault="00993AAC" w:rsidP="00C1211A">
            <w:pPr>
              <w:jc w:val="center"/>
              <w:rPr>
                <w:color w:val="000000"/>
              </w:rPr>
            </w:pPr>
          </w:p>
        </w:tc>
        <w:tc>
          <w:tcPr>
            <w:tcW w:w="1775" w:type="dxa"/>
            <w:shd w:val="clear" w:color="auto" w:fill="auto"/>
            <w:vAlign w:val="center"/>
          </w:tcPr>
          <w:p w14:paraId="5E81B326" w14:textId="77777777" w:rsidR="00993AAC" w:rsidRPr="007001F1" w:rsidRDefault="00993AAC" w:rsidP="00C1211A">
            <w:pPr>
              <w:jc w:val="center"/>
              <w:rPr>
                <w:color w:val="000000"/>
              </w:rPr>
            </w:pPr>
          </w:p>
        </w:tc>
      </w:tr>
      <w:tr w:rsidR="00C1211A" w:rsidRPr="007001F1" w14:paraId="518345A3" w14:textId="77777777" w:rsidTr="002D20F9">
        <w:trPr>
          <w:trHeight w:val="20"/>
        </w:trPr>
        <w:tc>
          <w:tcPr>
            <w:tcW w:w="582" w:type="dxa"/>
            <w:shd w:val="clear" w:color="auto" w:fill="auto"/>
            <w:noWrap/>
            <w:vAlign w:val="center"/>
            <w:hideMark/>
          </w:tcPr>
          <w:p w14:paraId="3782C772" w14:textId="77777777"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14:paraId="2F2A2C65" w14:textId="77777777"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FF5D93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9AC12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CF0315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5A26180" w14:textId="77777777" w:rsidR="00C1211A" w:rsidRPr="007001F1" w:rsidRDefault="00C1211A" w:rsidP="00C1211A">
            <w:pPr>
              <w:jc w:val="center"/>
              <w:rPr>
                <w:color w:val="000000"/>
              </w:rPr>
            </w:pPr>
            <w:r w:rsidRPr="007001F1">
              <w:rPr>
                <w:color w:val="000000"/>
                <w:sz w:val="22"/>
                <w:szCs w:val="22"/>
              </w:rPr>
              <w:t> </w:t>
            </w:r>
          </w:p>
        </w:tc>
      </w:tr>
      <w:tr w:rsidR="00C1786E" w:rsidRPr="007001F1" w14:paraId="52D96A3C" w14:textId="77777777" w:rsidTr="002D20F9">
        <w:trPr>
          <w:trHeight w:val="378"/>
        </w:trPr>
        <w:tc>
          <w:tcPr>
            <w:tcW w:w="582" w:type="dxa"/>
            <w:vMerge w:val="restart"/>
            <w:shd w:val="clear" w:color="auto" w:fill="auto"/>
            <w:noWrap/>
            <w:vAlign w:val="center"/>
            <w:hideMark/>
          </w:tcPr>
          <w:p w14:paraId="34136BC3" w14:textId="77777777"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14:paraId="6819E0BE" w14:textId="77777777"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43CFCF1C"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16494934"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48A162D"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0817E5D" w14:textId="77777777" w:rsidR="00C1786E" w:rsidRPr="007001F1" w:rsidRDefault="00C1786E" w:rsidP="00C1211A">
            <w:pPr>
              <w:jc w:val="center"/>
              <w:rPr>
                <w:color w:val="000000"/>
              </w:rPr>
            </w:pPr>
            <w:r w:rsidRPr="007001F1">
              <w:rPr>
                <w:color w:val="000000"/>
                <w:sz w:val="22"/>
                <w:szCs w:val="22"/>
              </w:rPr>
              <w:t> </w:t>
            </w:r>
          </w:p>
        </w:tc>
      </w:tr>
      <w:tr w:rsidR="00C1786E" w:rsidRPr="007001F1" w14:paraId="76CEF3A3" w14:textId="77777777" w:rsidTr="002D20F9">
        <w:trPr>
          <w:trHeight w:val="757"/>
        </w:trPr>
        <w:tc>
          <w:tcPr>
            <w:tcW w:w="582" w:type="dxa"/>
            <w:vMerge/>
            <w:shd w:val="clear" w:color="auto" w:fill="auto"/>
            <w:noWrap/>
            <w:vAlign w:val="center"/>
          </w:tcPr>
          <w:p w14:paraId="79CD5F54" w14:textId="77777777" w:rsidR="00C1786E" w:rsidRPr="007001F1" w:rsidRDefault="00C1786E" w:rsidP="00C1211A">
            <w:pPr>
              <w:jc w:val="center"/>
              <w:rPr>
                <w:color w:val="000000"/>
              </w:rPr>
            </w:pPr>
          </w:p>
        </w:tc>
        <w:tc>
          <w:tcPr>
            <w:tcW w:w="4820" w:type="dxa"/>
            <w:gridSpan w:val="2"/>
            <w:shd w:val="clear" w:color="auto" w:fill="auto"/>
            <w:vAlign w:val="center"/>
          </w:tcPr>
          <w:p w14:paraId="56CF0A0F" w14:textId="77777777"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5FC1B4B1" w14:textId="77777777" w:rsidR="00C1786E" w:rsidRPr="007001F1" w:rsidRDefault="00C1786E" w:rsidP="00C1211A">
            <w:pPr>
              <w:jc w:val="center"/>
              <w:rPr>
                <w:color w:val="000000"/>
              </w:rPr>
            </w:pPr>
          </w:p>
        </w:tc>
        <w:tc>
          <w:tcPr>
            <w:tcW w:w="567" w:type="dxa"/>
            <w:shd w:val="clear" w:color="auto" w:fill="auto"/>
            <w:vAlign w:val="center"/>
          </w:tcPr>
          <w:p w14:paraId="253DE2F0" w14:textId="77777777" w:rsidR="00C1786E" w:rsidRPr="007001F1" w:rsidRDefault="00C1786E" w:rsidP="00C1211A">
            <w:pPr>
              <w:jc w:val="center"/>
              <w:rPr>
                <w:color w:val="000000"/>
              </w:rPr>
            </w:pPr>
          </w:p>
        </w:tc>
        <w:tc>
          <w:tcPr>
            <w:tcW w:w="776" w:type="dxa"/>
            <w:shd w:val="clear" w:color="auto" w:fill="auto"/>
            <w:vAlign w:val="center"/>
          </w:tcPr>
          <w:p w14:paraId="5237D599" w14:textId="77777777" w:rsidR="00C1786E" w:rsidRPr="007001F1" w:rsidRDefault="00C1786E" w:rsidP="00C1211A">
            <w:pPr>
              <w:jc w:val="center"/>
              <w:rPr>
                <w:color w:val="000000"/>
              </w:rPr>
            </w:pPr>
          </w:p>
        </w:tc>
        <w:tc>
          <w:tcPr>
            <w:tcW w:w="1775" w:type="dxa"/>
            <w:shd w:val="clear" w:color="auto" w:fill="auto"/>
            <w:vAlign w:val="center"/>
          </w:tcPr>
          <w:p w14:paraId="430A2234" w14:textId="77777777" w:rsidR="00C1786E" w:rsidRPr="007001F1" w:rsidRDefault="00C1786E" w:rsidP="00C1211A">
            <w:pPr>
              <w:jc w:val="center"/>
              <w:rPr>
                <w:color w:val="000000"/>
              </w:rPr>
            </w:pPr>
          </w:p>
        </w:tc>
      </w:tr>
      <w:tr w:rsidR="00056008" w:rsidRPr="007001F1" w14:paraId="7C642C4E" w14:textId="77777777" w:rsidTr="002D20F9">
        <w:trPr>
          <w:trHeight w:val="414"/>
        </w:trPr>
        <w:tc>
          <w:tcPr>
            <w:tcW w:w="582" w:type="dxa"/>
            <w:vMerge w:val="restart"/>
            <w:shd w:val="clear" w:color="auto" w:fill="auto"/>
            <w:noWrap/>
            <w:vAlign w:val="center"/>
            <w:hideMark/>
          </w:tcPr>
          <w:p w14:paraId="7C65B0BE" w14:textId="77777777" w:rsidR="00056008" w:rsidRPr="007001F1" w:rsidRDefault="00056008" w:rsidP="00C1211A">
            <w:pPr>
              <w:jc w:val="center"/>
              <w:rPr>
                <w:color w:val="000000"/>
              </w:rPr>
            </w:pPr>
            <w:r>
              <w:rPr>
                <w:color w:val="000000"/>
                <w:sz w:val="22"/>
                <w:szCs w:val="22"/>
              </w:rPr>
              <w:t>20</w:t>
            </w:r>
          </w:p>
        </w:tc>
        <w:tc>
          <w:tcPr>
            <w:tcW w:w="4820" w:type="dxa"/>
            <w:gridSpan w:val="2"/>
            <w:shd w:val="clear" w:color="auto" w:fill="auto"/>
            <w:vAlign w:val="center"/>
            <w:hideMark/>
          </w:tcPr>
          <w:p w14:paraId="643A6507" w14:textId="77777777" w:rsidR="00056008" w:rsidRPr="007001F1" w:rsidRDefault="00056008" w:rsidP="009D2531">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F42AF10"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2C42B368"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15E97846"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8B7C097" w14:textId="77777777" w:rsidR="00056008" w:rsidRPr="007001F1" w:rsidRDefault="00056008" w:rsidP="00C1211A">
            <w:pPr>
              <w:jc w:val="center"/>
              <w:rPr>
                <w:color w:val="000000"/>
              </w:rPr>
            </w:pPr>
            <w:r w:rsidRPr="007001F1">
              <w:rPr>
                <w:color w:val="000000"/>
                <w:sz w:val="22"/>
                <w:szCs w:val="22"/>
              </w:rPr>
              <w:t> </w:t>
            </w:r>
          </w:p>
        </w:tc>
      </w:tr>
      <w:tr w:rsidR="00056008" w:rsidRPr="007001F1" w14:paraId="1C50C0A9" w14:textId="77777777" w:rsidTr="002D20F9">
        <w:trPr>
          <w:trHeight w:val="675"/>
        </w:trPr>
        <w:tc>
          <w:tcPr>
            <w:tcW w:w="582" w:type="dxa"/>
            <w:vMerge/>
            <w:shd w:val="clear" w:color="auto" w:fill="auto"/>
            <w:noWrap/>
            <w:vAlign w:val="center"/>
          </w:tcPr>
          <w:p w14:paraId="2A04A92B" w14:textId="77777777" w:rsidR="00056008" w:rsidRPr="007001F1" w:rsidRDefault="00056008" w:rsidP="00C1211A">
            <w:pPr>
              <w:jc w:val="center"/>
              <w:rPr>
                <w:color w:val="000000"/>
              </w:rPr>
            </w:pPr>
          </w:p>
        </w:tc>
        <w:tc>
          <w:tcPr>
            <w:tcW w:w="4820" w:type="dxa"/>
            <w:gridSpan w:val="2"/>
            <w:shd w:val="clear" w:color="auto" w:fill="auto"/>
            <w:vAlign w:val="center"/>
          </w:tcPr>
          <w:p w14:paraId="0FDAA1C7" w14:textId="77777777" w:rsidR="00056008" w:rsidRPr="007001F1" w:rsidRDefault="00056008" w:rsidP="009D2531">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517D09E3" w14:textId="77777777" w:rsidR="00056008" w:rsidRPr="007001F1" w:rsidRDefault="00056008" w:rsidP="00C1211A">
            <w:pPr>
              <w:jc w:val="center"/>
              <w:rPr>
                <w:color w:val="000000"/>
              </w:rPr>
            </w:pPr>
          </w:p>
        </w:tc>
        <w:tc>
          <w:tcPr>
            <w:tcW w:w="567" w:type="dxa"/>
            <w:shd w:val="clear" w:color="auto" w:fill="auto"/>
            <w:vAlign w:val="center"/>
          </w:tcPr>
          <w:p w14:paraId="44F124F4" w14:textId="77777777" w:rsidR="00056008" w:rsidRPr="007001F1" w:rsidRDefault="00056008" w:rsidP="00C1211A">
            <w:pPr>
              <w:jc w:val="center"/>
              <w:rPr>
                <w:color w:val="000000"/>
              </w:rPr>
            </w:pPr>
          </w:p>
        </w:tc>
        <w:tc>
          <w:tcPr>
            <w:tcW w:w="776" w:type="dxa"/>
            <w:shd w:val="clear" w:color="auto" w:fill="auto"/>
            <w:vAlign w:val="center"/>
          </w:tcPr>
          <w:p w14:paraId="72237629" w14:textId="77777777" w:rsidR="00056008" w:rsidRPr="007001F1" w:rsidRDefault="00056008" w:rsidP="00C1211A">
            <w:pPr>
              <w:jc w:val="center"/>
              <w:rPr>
                <w:color w:val="000000"/>
              </w:rPr>
            </w:pPr>
          </w:p>
        </w:tc>
        <w:tc>
          <w:tcPr>
            <w:tcW w:w="1775" w:type="dxa"/>
            <w:shd w:val="clear" w:color="auto" w:fill="auto"/>
            <w:vAlign w:val="center"/>
          </w:tcPr>
          <w:p w14:paraId="5578F4B6" w14:textId="77777777" w:rsidR="00056008" w:rsidRPr="007001F1" w:rsidRDefault="00056008" w:rsidP="00C1211A">
            <w:pPr>
              <w:jc w:val="center"/>
              <w:rPr>
                <w:color w:val="000000"/>
              </w:rPr>
            </w:pPr>
          </w:p>
        </w:tc>
      </w:tr>
      <w:tr w:rsidR="00056008" w:rsidRPr="007001F1" w14:paraId="69D722E2" w14:textId="77777777" w:rsidTr="002D20F9">
        <w:trPr>
          <w:trHeight w:val="675"/>
        </w:trPr>
        <w:tc>
          <w:tcPr>
            <w:tcW w:w="582" w:type="dxa"/>
            <w:vMerge/>
            <w:shd w:val="clear" w:color="auto" w:fill="auto"/>
            <w:noWrap/>
            <w:vAlign w:val="center"/>
          </w:tcPr>
          <w:p w14:paraId="60FBE55D" w14:textId="77777777" w:rsidR="00056008" w:rsidRPr="007001F1" w:rsidRDefault="00056008" w:rsidP="00C1211A">
            <w:pPr>
              <w:jc w:val="center"/>
              <w:rPr>
                <w:color w:val="000000"/>
              </w:rPr>
            </w:pPr>
          </w:p>
        </w:tc>
        <w:tc>
          <w:tcPr>
            <w:tcW w:w="4820" w:type="dxa"/>
            <w:gridSpan w:val="2"/>
            <w:shd w:val="clear" w:color="auto" w:fill="auto"/>
            <w:vAlign w:val="center"/>
          </w:tcPr>
          <w:p w14:paraId="3A9B160C" w14:textId="77777777" w:rsidR="00056008" w:rsidRPr="003E1143" w:rsidRDefault="00056008" w:rsidP="009D2531">
            <w:pPr>
              <w:jc w:val="both"/>
              <w:rPr>
                <w:sz w:val="22"/>
                <w:szCs w:val="22"/>
              </w:rPr>
            </w:pPr>
            <w:r w:rsidRPr="007E74FC">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A9AE76" w14:textId="77777777" w:rsidR="00056008" w:rsidRPr="007001F1" w:rsidRDefault="00056008" w:rsidP="00C1211A">
            <w:pPr>
              <w:jc w:val="center"/>
              <w:rPr>
                <w:color w:val="000000"/>
              </w:rPr>
            </w:pPr>
          </w:p>
        </w:tc>
        <w:tc>
          <w:tcPr>
            <w:tcW w:w="567" w:type="dxa"/>
            <w:shd w:val="clear" w:color="auto" w:fill="auto"/>
            <w:vAlign w:val="center"/>
          </w:tcPr>
          <w:p w14:paraId="0A96D87C" w14:textId="77777777" w:rsidR="00056008" w:rsidRPr="007001F1" w:rsidRDefault="00056008" w:rsidP="00C1211A">
            <w:pPr>
              <w:jc w:val="center"/>
              <w:rPr>
                <w:color w:val="000000"/>
              </w:rPr>
            </w:pPr>
          </w:p>
        </w:tc>
        <w:tc>
          <w:tcPr>
            <w:tcW w:w="776" w:type="dxa"/>
            <w:shd w:val="clear" w:color="auto" w:fill="auto"/>
            <w:vAlign w:val="center"/>
          </w:tcPr>
          <w:p w14:paraId="57FBCAF0" w14:textId="77777777" w:rsidR="00056008" w:rsidRPr="007001F1" w:rsidRDefault="00056008" w:rsidP="00C1211A">
            <w:pPr>
              <w:jc w:val="center"/>
              <w:rPr>
                <w:color w:val="000000"/>
              </w:rPr>
            </w:pPr>
          </w:p>
        </w:tc>
        <w:tc>
          <w:tcPr>
            <w:tcW w:w="1775" w:type="dxa"/>
            <w:shd w:val="clear" w:color="auto" w:fill="auto"/>
            <w:vAlign w:val="center"/>
          </w:tcPr>
          <w:p w14:paraId="71A5345F" w14:textId="77777777" w:rsidR="00056008" w:rsidRPr="007001F1" w:rsidRDefault="00056008" w:rsidP="00C1211A">
            <w:pPr>
              <w:jc w:val="center"/>
              <w:rPr>
                <w:color w:val="000000"/>
              </w:rPr>
            </w:pPr>
          </w:p>
        </w:tc>
      </w:tr>
      <w:tr w:rsidR="00C1786E" w:rsidRPr="007001F1" w14:paraId="24397ACC" w14:textId="77777777" w:rsidTr="002D20F9">
        <w:trPr>
          <w:trHeight w:val="1013"/>
        </w:trPr>
        <w:tc>
          <w:tcPr>
            <w:tcW w:w="582" w:type="dxa"/>
            <w:vMerge w:val="restart"/>
            <w:shd w:val="clear" w:color="auto" w:fill="auto"/>
            <w:noWrap/>
            <w:vAlign w:val="center"/>
            <w:hideMark/>
          </w:tcPr>
          <w:p w14:paraId="7D623A66" w14:textId="77777777"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14:paraId="3C675663" w14:textId="77777777"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6369ED34"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71BDCA8A"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9100A7E"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76F4F14" w14:textId="77777777" w:rsidR="00C1786E" w:rsidRPr="007001F1" w:rsidRDefault="00C1786E" w:rsidP="00C1211A">
            <w:pPr>
              <w:jc w:val="center"/>
              <w:rPr>
                <w:color w:val="000000"/>
              </w:rPr>
            </w:pPr>
            <w:r w:rsidRPr="007001F1">
              <w:rPr>
                <w:color w:val="000000"/>
                <w:sz w:val="22"/>
                <w:szCs w:val="22"/>
              </w:rPr>
              <w:t> </w:t>
            </w:r>
          </w:p>
        </w:tc>
      </w:tr>
      <w:tr w:rsidR="00C1786E" w:rsidRPr="007001F1" w14:paraId="3A42D741" w14:textId="77777777" w:rsidTr="002D20F9">
        <w:trPr>
          <w:trHeight w:val="476"/>
        </w:trPr>
        <w:tc>
          <w:tcPr>
            <w:tcW w:w="582" w:type="dxa"/>
            <w:vMerge/>
            <w:shd w:val="clear" w:color="auto" w:fill="auto"/>
            <w:noWrap/>
            <w:vAlign w:val="center"/>
          </w:tcPr>
          <w:p w14:paraId="4C28B75B" w14:textId="77777777" w:rsidR="00C1786E" w:rsidRPr="007001F1" w:rsidRDefault="00C1786E" w:rsidP="00C1211A">
            <w:pPr>
              <w:jc w:val="center"/>
              <w:rPr>
                <w:color w:val="000000"/>
              </w:rPr>
            </w:pPr>
          </w:p>
        </w:tc>
        <w:tc>
          <w:tcPr>
            <w:tcW w:w="4820" w:type="dxa"/>
            <w:gridSpan w:val="2"/>
            <w:shd w:val="clear" w:color="auto" w:fill="auto"/>
            <w:vAlign w:val="center"/>
          </w:tcPr>
          <w:p w14:paraId="510EF054" w14:textId="77777777"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14:paraId="4526B14A" w14:textId="77777777" w:rsidR="00C1786E" w:rsidRPr="007001F1" w:rsidRDefault="00C1786E" w:rsidP="00C1211A">
            <w:pPr>
              <w:jc w:val="center"/>
              <w:rPr>
                <w:color w:val="000000"/>
              </w:rPr>
            </w:pPr>
          </w:p>
        </w:tc>
        <w:tc>
          <w:tcPr>
            <w:tcW w:w="567" w:type="dxa"/>
            <w:shd w:val="clear" w:color="auto" w:fill="auto"/>
            <w:vAlign w:val="center"/>
          </w:tcPr>
          <w:p w14:paraId="786C3780" w14:textId="77777777" w:rsidR="00C1786E" w:rsidRPr="007001F1" w:rsidRDefault="00C1786E" w:rsidP="00C1211A">
            <w:pPr>
              <w:jc w:val="center"/>
              <w:rPr>
                <w:color w:val="000000"/>
              </w:rPr>
            </w:pPr>
          </w:p>
        </w:tc>
        <w:tc>
          <w:tcPr>
            <w:tcW w:w="776" w:type="dxa"/>
            <w:shd w:val="clear" w:color="auto" w:fill="auto"/>
            <w:vAlign w:val="center"/>
          </w:tcPr>
          <w:p w14:paraId="6A9A1E9C" w14:textId="77777777" w:rsidR="00C1786E" w:rsidRPr="007001F1" w:rsidRDefault="00C1786E" w:rsidP="00C1211A">
            <w:pPr>
              <w:jc w:val="center"/>
              <w:rPr>
                <w:color w:val="000000"/>
              </w:rPr>
            </w:pPr>
          </w:p>
        </w:tc>
        <w:tc>
          <w:tcPr>
            <w:tcW w:w="1775" w:type="dxa"/>
            <w:shd w:val="clear" w:color="auto" w:fill="auto"/>
            <w:vAlign w:val="center"/>
          </w:tcPr>
          <w:p w14:paraId="35954347" w14:textId="77777777" w:rsidR="00C1786E" w:rsidRPr="007001F1" w:rsidRDefault="00C1786E" w:rsidP="00C1211A">
            <w:pPr>
              <w:jc w:val="center"/>
              <w:rPr>
                <w:color w:val="000000"/>
              </w:rPr>
            </w:pPr>
          </w:p>
        </w:tc>
      </w:tr>
      <w:tr w:rsidR="00C1786E" w:rsidRPr="007001F1" w14:paraId="23BB14F0" w14:textId="77777777" w:rsidTr="002D20F9">
        <w:trPr>
          <w:trHeight w:val="440"/>
        </w:trPr>
        <w:tc>
          <w:tcPr>
            <w:tcW w:w="582" w:type="dxa"/>
            <w:vMerge w:val="restart"/>
            <w:shd w:val="clear" w:color="auto" w:fill="auto"/>
            <w:noWrap/>
            <w:vAlign w:val="center"/>
            <w:hideMark/>
          </w:tcPr>
          <w:p w14:paraId="3148B800" w14:textId="77777777"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14:paraId="4DC7943E" w14:textId="77777777"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14:paraId="7C8EE9DC"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11AE86E0"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F78ECDB"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0D237137" w14:textId="77777777" w:rsidR="00C1786E" w:rsidRPr="007001F1" w:rsidRDefault="00C1786E" w:rsidP="00C1211A">
            <w:pPr>
              <w:jc w:val="center"/>
              <w:rPr>
                <w:color w:val="000000"/>
              </w:rPr>
            </w:pPr>
            <w:r w:rsidRPr="007001F1">
              <w:rPr>
                <w:color w:val="000000"/>
                <w:sz w:val="22"/>
                <w:szCs w:val="22"/>
              </w:rPr>
              <w:t> </w:t>
            </w:r>
          </w:p>
        </w:tc>
      </w:tr>
      <w:tr w:rsidR="00C1786E" w:rsidRPr="007001F1" w14:paraId="6AABCCEF" w14:textId="77777777" w:rsidTr="004B5668">
        <w:trPr>
          <w:trHeight w:val="577"/>
        </w:trPr>
        <w:tc>
          <w:tcPr>
            <w:tcW w:w="582" w:type="dxa"/>
            <w:vMerge/>
            <w:shd w:val="clear" w:color="auto" w:fill="auto"/>
            <w:noWrap/>
            <w:vAlign w:val="center"/>
          </w:tcPr>
          <w:p w14:paraId="5B1EF960" w14:textId="77777777" w:rsidR="00C1786E" w:rsidRPr="007001F1" w:rsidRDefault="00C1786E" w:rsidP="00C1211A">
            <w:pPr>
              <w:jc w:val="center"/>
              <w:rPr>
                <w:color w:val="000000"/>
              </w:rPr>
            </w:pPr>
          </w:p>
        </w:tc>
        <w:tc>
          <w:tcPr>
            <w:tcW w:w="4820" w:type="dxa"/>
            <w:gridSpan w:val="2"/>
            <w:shd w:val="clear" w:color="auto" w:fill="auto"/>
            <w:vAlign w:val="center"/>
          </w:tcPr>
          <w:p w14:paraId="4E51CEEF" w14:textId="77777777" w:rsidR="00C1786E" w:rsidRPr="007001F1" w:rsidRDefault="00C1786E" w:rsidP="009D2531">
            <w:pPr>
              <w:jc w:val="both"/>
              <w:rPr>
                <w:color w:val="000000"/>
              </w:rPr>
            </w:pPr>
            <w:r w:rsidRPr="007001F1">
              <w:rPr>
                <w:color w:val="000000"/>
                <w:sz w:val="22"/>
                <w:szCs w:val="22"/>
              </w:rPr>
              <w:t xml:space="preserve">b) Požiadal verejný obstarávateľ písomne  uchádzača alebo záujemcu o vysvetlenie alebo doplnenie predložených dokladov, keď z predložených </w:t>
            </w:r>
            <w:r w:rsidRPr="007001F1">
              <w:rPr>
                <w:color w:val="000000"/>
                <w:sz w:val="22"/>
                <w:szCs w:val="22"/>
              </w:rPr>
              <w:lastRenderedPageBreak/>
              <w:t>dokladov nebolo možné posúdiť ich platnosť alebo splnenie podmienky účasti?</w:t>
            </w:r>
          </w:p>
        </w:tc>
        <w:tc>
          <w:tcPr>
            <w:tcW w:w="567" w:type="dxa"/>
            <w:shd w:val="clear" w:color="auto" w:fill="auto"/>
            <w:vAlign w:val="center"/>
          </w:tcPr>
          <w:p w14:paraId="337C98B7" w14:textId="77777777" w:rsidR="00C1786E" w:rsidRPr="007001F1" w:rsidRDefault="00C1786E" w:rsidP="00C1211A">
            <w:pPr>
              <w:jc w:val="center"/>
              <w:rPr>
                <w:color w:val="000000"/>
              </w:rPr>
            </w:pPr>
          </w:p>
        </w:tc>
        <w:tc>
          <w:tcPr>
            <w:tcW w:w="567" w:type="dxa"/>
            <w:shd w:val="clear" w:color="auto" w:fill="auto"/>
            <w:vAlign w:val="center"/>
          </w:tcPr>
          <w:p w14:paraId="4DFB81EA" w14:textId="77777777" w:rsidR="00C1786E" w:rsidRPr="007001F1" w:rsidRDefault="00C1786E" w:rsidP="00C1211A">
            <w:pPr>
              <w:jc w:val="center"/>
              <w:rPr>
                <w:color w:val="000000"/>
              </w:rPr>
            </w:pPr>
          </w:p>
        </w:tc>
        <w:tc>
          <w:tcPr>
            <w:tcW w:w="776" w:type="dxa"/>
            <w:shd w:val="clear" w:color="auto" w:fill="auto"/>
            <w:vAlign w:val="center"/>
          </w:tcPr>
          <w:p w14:paraId="44B3DB41" w14:textId="77777777" w:rsidR="00C1786E" w:rsidRPr="007001F1" w:rsidRDefault="00C1786E" w:rsidP="00C1211A">
            <w:pPr>
              <w:jc w:val="center"/>
              <w:rPr>
                <w:color w:val="000000"/>
              </w:rPr>
            </w:pPr>
          </w:p>
        </w:tc>
        <w:tc>
          <w:tcPr>
            <w:tcW w:w="1775" w:type="dxa"/>
            <w:shd w:val="clear" w:color="auto" w:fill="auto"/>
            <w:vAlign w:val="center"/>
          </w:tcPr>
          <w:p w14:paraId="42EF2002" w14:textId="77777777" w:rsidR="00C1786E" w:rsidRPr="007001F1" w:rsidRDefault="00C1786E" w:rsidP="00C1211A">
            <w:pPr>
              <w:jc w:val="center"/>
              <w:rPr>
                <w:color w:val="000000"/>
              </w:rPr>
            </w:pPr>
          </w:p>
        </w:tc>
      </w:tr>
      <w:tr w:rsidR="00C1211A" w:rsidRPr="007001F1" w14:paraId="293C8EEB" w14:textId="77777777" w:rsidTr="002D20F9">
        <w:trPr>
          <w:trHeight w:val="20"/>
        </w:trPr>
        <w:tc>
          <w:tcPr>
            <w:tcW w:w="582" w:type="dxa"/>
            <w:shd w:val="clear" w:color="auto" w:fill="auto"/>
            <w:noWrap/>
            <w:vAlign w:val="center"/>
            <w:hideMark/>
          </w:tcPr>
          <w:p w14:paraId="5BE1CF5B"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14:paraId="00DCAA6F" w14:textId="77777777"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2C8305AB"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97D44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5B787C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CE145B9" w14:textId="77777777" w:rsidR="00C1211A" w:rsidRPr="007001F1" w:rsidRDefault="00C1211A" w:rsidP="00C1211A">
            <w:pPr>
              <w:jc w:val="center"/>
              <w:rPr>
                <w:color w:val="000000"/>
              </w:rPr>
            </w:pPr>
            <w:r w:rsidRPr="007001F1">
              <w:rPr>
                <w:color w:val="000000"/>
                <w:sz w:val="22"/>
                <w:szCs w:val="22"/>
              </w:rPr>
              <w:t> </w:t>
            </w:r>
          </w:p>
        </w:tc>
      </w:tr>
      <w:tr w:rsidR="00C1211A" w:rsidRPr="007001F1" w14:paraId="3544DA13" w14:textId="77777777" w:rsidTr="002D20F9">
        <w:trPr>
          <w:trHeight w:val="20"/>
        </w:trPr>
        <w:tc>
          <w:tcPr>
            <w:tcW w:w="582" w:type="dxa"/>
            <w:shd w:val="clear" w:color="auto" w:fill="auto"/>
            <w:noWrap/>
            <w:vAlign w:val="center"/>
            <w:hideMark/>
          </w:tcPr>
          <w:p w14:paraId="13439681"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14:paraId="22F19121" w14:textId="77777777"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85976A8"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B29D2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E7AF07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D6921DD" w14:textId="77777777" w:rsidR="00C1211A" w:rsidRPr="007001F1" w:rsidRDefault="00C1211A" w:rsidP="00C1211A">
            <w:pPr>
              <w:jc w:val="center"/>
              <w:rPr>
                <w:color w:val="000000"/>
              </w:rPr>
            </w:pPr>
            <w:r w:rsidRPr="007001F1">
              <w:rPr>
                <w:color w:val="000000"/>
                <w:sz w:val="22"/>
                <w:szCs w:val="22"/>
              </w:rPr>
              <w:t> </w:t>
            </w:r>
          </w:p>
        </w:tc>
      </w:tr>
      <w:tr w:rsidR="00C1786E" w:rsidRPr="007001F1" w14:paraId="57224FCA" w14:textId="77777777" w:rsidTr="002D20F9">
        <w:trPr>
          <w:trHeight w:val="328"/>
        </w:trPr>
        <w:tc>
          <w:tcPr>
            <w:tcW w:w="582" w:type="dxa"/>
            <w:vMerge w:val="restart"/>
            <w:shd w:val="clear" w:color="auto" w:fill="auto"/>
            <w:noWrap/>
            <w:vAlign w:val="center"/>
            <w:hideMark/>
          </w:tcPr>
          <w:p w14:paraId="2D6EECFC" w14:textId="77777777"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14:paraId="13865079" w14:textId="77777777"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22C9EC07"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770999E"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75C20A67"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3016009D" w14:textId="77777777" w:rsidR="00C1786E" w:rsidRPr="007001F1" w:rsidRDefault="00C1786E" w:rsidP="00C1211A">
            <w:pPr>
              <w:jc w:val="center"/>
              <w:rPr>
                <w:color w:val="000000"/>
              </w:rPr>
            </w:pPr>
            <w:r w:rsidRPr="007001F1">
              <w:rPr>
                <w:color w:val="000000"/>
                <w:sz w:val="22"/>
                <w:szCs w:val="22"/>
              </w:rPr>
              <w:t> </w:t>
            </w:r>
          </w:p>
        </w:tc>
      </w:tr>
      <w:tr w:rsidR="00C1786E" w:rsidRPr="007001F1" w14:paraId="11B13D51" w14:textId="77777777" w:rsidTr="002D20F9">
        <w:trPr>
          <w:trHeight w:val="377"/>
        </w:trPr>
        <w:tc>
          <w:tcPr>
            <w:tcW w:w="582" w:type="dxa"/>
            <w:vMerge/>
            <w:shd w:val="clear" w:color="auto" w:fill="auto"/>
            <w:noWrap/>
            <w:vAlign w:val="center"/>
          </w:tcPr>
          <w:p w14:paraId="5A5BE088" w14:textId="77777777" w:rsidR="00C1786E" w:rsidRPr="007001F1" w:rsidRDefault="00C1786E" w:rsidP="00C1211A">
            <w:pPr>
              <w:jc w:val="center"/>
              <w:rPr>
                <w:color w:val="000000"/>
              </w:rPr>
            </w:pPr>
          </w:p>
        </w:tc>
        <w:tc>
          <w:tcPr>
            <w:tcW w:w="4820" w:type="dxa"/>
            <w:gridSpan w:val="2"/>
            <w:shd w:val="clear" w:color="auto" w:fill="auto"/>
            <w:vAlign w:val="center"/>
          </w:tcPr>
          <w:p w14:paraId="11C1ADAE" w14:textId="77777777"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4E30B1BE" w14:textId="77777777" w:rsidR="00C1786E" w:rsidRPr="007001F1" w:rsidRDefault="00C1786E" w:rsidP="00C1211A">
            <w:pPr>
              <w:jc w:val="center"/>
              <w:rPr>
                <w:color w:val="000000"/>
              </w:rPr>
            </w:pPr>
          </w:p>
        </w:tc>
        <w:tc>
          <w:tcPr>
            <w:tcW w:w="567" w:type="dxa"/>
            <w:shd w:val="clear" w:color="auto" w:fill="auto"/>
            <w:vAlign w:val="center"/>
          </w:tcPr>
          <w:p w14:paraId="3D1FB571" w14:textId="77777777" w:rsidR="00C1786E" w:rsidRPr="007001F1" w:rsidRDefault="00C1786E" w:rsidP="00C1211A">
            <w:pPr>
              <w:jc w:val="center"/>
              <w:rPr>
                <w:color w:val="000000"/>
              </w:rPr>
            </w:pPr>
          </w:p>
        </w:tc>
        <w:tc>
          <w:tcPr>
            <w:tcW w:w="776" w:type="dxa"/>
            <w:shd w:val="clear" w:color="auto" w:fill="auto"/>
            <w:vAlign w:val="center"/>
          </w:tcPr>
          <w:p w14:paraId="04808DB7" w14:textId="77777777" w:rsidR="00C1786E" w:rsidRPr="007001F1" w:rsidRDefault="00C1786E" w:rsidP="00C1211A">
            <w:pPr>
              <w:jc w:val="center"/>
              <w:rPr>
                <w:color w:val="000000"/>
              </w:rPr>
            </w:pPr>
          </w:p>
        </w:tc>
        <w:tc>
          <w:tcPr>
            <w:tcW w:w="1775" w:type="dxa"/>
            <w:shd w:val="clear" w:color="auto" w:fill="auto"/>
            <w:vAlign w:val="center"/>
          </w:tcPr>
          <w:p w14:paraId="52C95AE7" w14:textId="77777777" w:rsidR="00C1786E" w:rsidRPr="007001F1" w:rsidRDefault="00C1786E" w:rsidP="00C1211A">
            <w:pPr>
              <w:jc w:val="center"/>
              <w:rPr>
                <w:color w:val="000000"/>
              </w:rPr>
            </w:pPr>
          </w:p>
        </w:tc>
      </w:tr>
      <w:tr w:rsidR="00C1786E" w:rsidRPr="007001F1" w14:paraId="7356C53F" w14:textId="77777777" w:rsidTr="002D20F9">
        <w:trPr>
          <w:trHeight w:val="286"/>
        </w:trPr>
        <w:tc>
          <w:tcPr>
            <w:tcW w:w="582" w:type="dxa"/>
            <w:vMerge/>
            <w:shd w:val="clear" w:color="auto" w:fill="auto"/>
            <w:noWrap/>
            <w:vAlign w:val="center"/>
          </w:tcPr>
          <w:p w14:paraId="578A0765" w14:textId="77777777" w:rsidR="00C1786E" w:rsidRPr="007001F1" w:rsidRDefault="00C1786E" w:rsidP="00C1211A">
            <w:pPr>
              <w:jc w:val="center"/>
              <w:rPr>
                <w:color w:val="000000"/>
              </w:rPr>
            </w:pPr>
          </w:p>
        </w:tc>
        <w:tc>
          <w:tcPr>
            <w:tcW w:w="4820" w:type="dxa"/>
            <w:gridSpan w:val="2"/>
            <w:shd w:val="clear" w:color="auto" w:fill="auto"/>
            <w:vAlign w:val="center"/>
          </w:tcPr>
          <w:p w14:paraId="654A85A8" w14:textId="77777777"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F6614F" w14:textId="77777777" w:rsidR="00C1786E" w:rsidRPr="007001F1" w:rsidRDefault="00C1786E" w:rsidP="00C1211A">
            <w:pPr>
              <w:jc w:val="center"/>
              <w:rPr>
                <w:color w:val="000000"/>
              </w:rPr>
            </w:pPr>
          </w:p>
        </w:tc>
        <w:tc>
          <w:tcPr>
            <w:tcW w:w="567" w:type="dxa"/>
            <w:shd w:val="clear" w:color="auto" w:fill="auto"/>
            <w:vAlign w:val="center"/>
          </w:tcPr>
          <w:p w14:paraId="65000763" w14:textId="77777777" w:rsidR="00C1786E" w:rsidRPr="007001F1" w:rsidRDefault="00C1786E" w:rsidP="00C1211A">
            <w:pPr>
              <w:jc w:val="center"/>
              <w:rPr>
                <w:color w:val="000000"/>
              </w:rPr>
            </w:pPr>
          </w:p>
        </w:tc>
        <w:tc>
          <w:tcPr>
            <w:tcW w:w="776" w:type="dxa"/>
            <w:shd w:val="clear" w:color="auto" w:fill="auto"/>
            <w:vAlign w:val="center"/>
          </w:tcPr>
          <w:p w14:paraId="4D284C30" w14:textId="77777777" w:rsidR="00C1786E" w:rsidRPr="007001F1" w:rsidRDefault="00C1786E" w:rsidP="00C1211A">
            <w:pPr>
              <w:jc w:val="center"/>
              <w:rPr>
                <w:color w:val="000000"/>
              </w:rPr>
            </w:pPr>
          </w:p>
        </w:tc>
        <w:tc>
          <w:tcPr>
            <w:tcW w:w="1775" w:type="dxa"/>
            <w:shd w:val="clear" w:color="auto" w:fill="auto"/>
            <w:vAlign w:val="center"/>
          </w:tcPr>
          <w:p w14:paraId="1DFFA482" w14:textId="77777777" w:rsidR="00C1786E" w:rsidRPr="007001F1" w:rsidRDefault="00C1786E" w:rsidP="00C1211A">
            <w:pPr>
              <w:jc w:val="center"/>
              <w:rPr>
                <w:color w:val="000000"/>
              </w:rPr>
            </w:pPr>
          </w:p>
        </w:tc>
      </w:tr>
      <w:tr w:rsidR="00C1786E" w:rsidRPr="007001F1" w14:paraId="3C38A98F" w14:textId="77777777" w:rsidTr="002D20F9">
        <w:trPr>
          <w:trHeight w:val="633"/>
        </w:trPr>
        <w:tc>
          <w:tcPr>
            <w:tcW w:w="582" w:type="dxa"/>
            <w:vMerge/>
            <w:shd w:val="clear" w:color="auto" w:fill="auto"/>
            <w:noWrap/>
            <w:vAlign w:val="center"/>
          </w:tcPr>
          <w:p w14:paraId="62DA00AA" w14:textId="77777777" w:rsidR="00C1786E" w:rsidRPr="007001F1" w:rsidRDefault="00C1786E" w:rsidP="00C1211A">
            <w:pPr>
              <w:jc w:val="center"/>
              <w:rPr>
                <w:color w:val="000000"/>
              </w:rPr>
            </w:pPr>
          </w:p>
        </w:tc>
        <w:tc>
          <w:tcPr>
            <w:tcW w:w="4820" w:type="dxa"/>
            <w:gridSpan w:val="2"/>
            <w:shd w:val="clear" w:color="auto" w:fill="auto"/>
            <w:vAlign w:val="center"/>
          </w:tcPr>
          <w:p w14:paraId="6058607C" w14:textId="77777777"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97A5003" w14:textId="77777777" w:rsidR="00C1786E" w:rsidRPr="007001F1" w:rsidRDefault="00C1786E" w:rsidP="00C1211A">
            <w:pPr>
              <w:jc w:val="center"/>
              <w:rPr>
                <w:color w:val="000000"/>
              </w:rPr>
            </w:pPr>
          </w:p>
        </w:tc>
        <w:tc>
          <w:tcPr>
            <w:tcW w:w="567" w:type="dxa"/>
            <w:shd w:val="clear" w:color="auto" w:fill="auto"/>
            <w:vAlign w:val="center"/>
          </w:tcPr>
          <w:p w14:paraId="245C4A33" w14:textId="77777777" w:rsidR="00C1786E" w:rsidRPr="007001F1" w:rsidRDefault="00C1786E" w:rsidP="00C1211A">
            <w:pPr>
              <w:jc w:val="center"/>
              <w:rPr>
                <w:color w:val="000000"/>
              </w:rPr>
            </w:pPr>
          </w:p>
        </w:tc>
        <w:tc>
          <w:tcPr>
            <w:tcW w:w="776" w:type="dxa"/>
            <w:shd w:val="clear" w:color="auto" w:fill="auto"/>
            <w:vAlign w:val="center"/>
          </w:tcPr>
          <w:p w14:paraId="03974878" w14:textId="77777777" w:rsidR="00C1786E" w:rsidRPr="007001F1" w:rsidRDefault="00C1786E" w:rsidP="00C1211A">
            <w:pPr>
              <w:jc w:val="center"/>
              <w:rPr>
                <w:color w:val="000000"/>
              </w:rPr>
            </w:pPr>
          </w:p>
        </w:tc>
        <w:tc>
          <w:tcPr>
            <w:tcW w:w="1775" w:type="dxa"/>
            <w:shd w:val="clear" w:color="auto" w:fill="auto"/>
            <w:vAlign w:val="center"/>
          </w:tcPr>
          <w:p w14:paraId="5DC3D113" w14:textId="77777777" w:rsidR="00C1786E" w:rsidRPr="007001F1" w:rsidRDefault="00C1786E" w:rsidP="00C1211A">
            <w:pPr>
              <w:jc w:val="center"/>
              <w:rPr>
                <w:color w:val="000000"/>
              </w:rPr>
            </w:pPr>
          </w:p>
        </w:tc>
      </w:tr>
      <w:tr w:rsidR="002E4CD3" w:rsidRPr="007001F1" w14:paraId="7D58DF36" w14:textId="77777777" w:rsidTr="002D20F9">
        <w:trPr>
          <w:trHeight w:val="822"/>
        </w:trPr>
        <w:tc>
          <w:tcPr>
            <w:tcW w:w="582" w:type="dxa"/>
            <w:vMerge w:val="restart"/>
            <w:shd w:val="clear" w:color="auto" w:fill="auto"/>
            <w:noWrap/>
            <w:vAlign w:val="center"/>
            <w:hideMark/>
          </w:tcPr>
          <w:p w14:paraId="64CD9CC0"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14:paraId="3F036EBB" w14:textId="77777777"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01BBD4E1"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DE26028"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108F9CA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796D09" w14:textId="77777777" w:rsidR="002E4CD3" w:rsidRPr="007001F1" w:rsidRDefault="002E4CD3" w:rsidP="00C1211A">
            <w:pPr>
              <w:jc w:val="center"/>
              <w:rPr>
                <w:color w:val="000000"/>
              </w:rPr>
            </w:pPr>
            <w:r w:rsidRPr="007001F1">
              <w:rPr>
                <w:color w:val="000000"/>
                <w:sz w:val="22"/>
                <w:szCs w:val="22"/>
              </w:rPr>
              <w:t> </w:t>
            </w:r>
          </w:p>
        </w:tc>
      </w:tr>
      <w:tr w:rsidR="002E4CD3" w:rsidRPr="007001F1" w14:paraId="1D00F275" w14:textId="77777777" w:rsidTr="002D20F9">
        <w:trPr>
          <w:trHeight w:val="564"/>
        </w:trPr>
        <w:tc>
          <w:tcPr>
            <w:tcW w:w="582" w:type="dxa"/>
            <w:vMerge/>
            <w:shd w:val="clear" w:color="auto" w:fill="auto"/>
            <w:noWrap/>
            <w:vAlign w:val="center"/>
          </w:tcPr>
          <w:p w14:paraId="55781F04" w14:textId="77777777" w:rsidR="002E4CD3" w:rsidRPr="007001F1" w:rsidRDefault="002E4CD3" w:rsidP="00C1211A">
            <w:pPr>
              <w:jc w:val="center"/>
              <w:rPr>
                <w:color w:val="000000"/>
              </w:rPr>
            </w:pPr>
          </w:p>
        </w:tc>
        <w:tc>
          <w:tcPr>
            <w:tcW w:w="4820" w:type="dxa"/>
            <w:gridSpan w:val="2"/>
            <w:shd w:val="clear" w:color="auto" w:fill="auto"/>
            <w:vAlign w:val="center"/>
          </w:tcPr>
          <w:p w14:paraId="7C4AB4CA" w14:textId="77777777"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06AF81" w14:textId="77777777" w:rsidR="002E4CD3" w:rsidRPr="007001F1" w:rsidRDefault="002E4CD3" w:rsidP="00C1211A">
            <w:pPr>
              <w:jc w:val="center"/>
              <w:rPr>
                <w:color w:val="000000"/>
              </w:rPr>
            </w:pPr>
          </w:p>
        </w:tc>
        <w:tc>
          <w:tcPr>
            <w:tcW w:w="567" w:type="dxa"/>
            <w:shd w:val="clear" w:color="auto" w:fill="auto"/>
            <w:vAlign w:val="center"/>
          </w:tcPr>
          <w:p w14:paraId="7087C718" w14:textId="77777777" w:rsidR="002E4CD3" w:rsidRPr="007001F1" w:rsidRDefault="002E4CD3" w:rsidP="00C1211A">
            <w:pPr>
              <w:jc w:val="center"/>
              <w:rPr>
                <w:color w:val="000000"/>
              </w:rPr>
            </w:pPr>
          </w:p>
        </w:tc>
        <w:tc>
          <w:tcPr>
            <w:tcW w:w="776" w:type="dxa"/>
            <w:shd w:val="clear" w:color="auto" w:fill="auto"/>
            <w:vAlign w:val="center"/>
          </w:tcPr>
          <w:p w14:paraId="23EDDEC1" w14:textId="77777777" w:rsidR="002E4CD3" w:rsidRPr="007001F1" w:rsidRDefault="002E4CD3" w:rsidP="00C1211A">
            <w:pPr>
              <w:jc w:val="center"/>
              <w:rPr>
                <w:color w:val="000000"/>
              </w:rPr>
            </w:pPr>
          </w:p>
        </w:tc>
        <w:tc>
          <w:tcPr>
            <w:tcW w:w="1775" w:type="dxa"/>
            <w:shd w:val="clear" w:color="auto" w:fill="auto"/>
            <w:vAlign w:val="center"/>
          </w:tcPr>
          <w:p w14:paraId="77874F7A" w14:textId="77777777" w:rsidR="002E4CD3" w:rsidRPr="007001F1" w:rsidRDefault="002E4CD3" w:rsidP="00C1211A">
            <w:pPr>
              <w:jc w:val="center"/>
              <w:rPr>
                <w:color w:val="000000"/>
              </w:rPr>
            </w:pPr>
          </w:p>
        </w:tc>
      </w:tr>
      <w:tr w:rsidR="002E4CD3" w:rsidRPr="007001F1" w14:paraId="40B03E37" w14:textId="77777777" w:rsidTr="002D20F9">
        <w:trPr>
          <w:trHeight w:val="821"/>
        </w:trPr>
        <w:tc>
          <w:tcPr>
            <w:tcW w:w="582" w:type="dxa"/>
            <w:vMerge/>
            <w:shd w:val="clear" w:color="auto" w:fill="auto"/>
            <w:noWrap/>
            <w:vAlign w:val="center"/>
          </w:tcPr>
          <w:p w14:paraId="48624526" w14:textId="77777777" w:rsidR="002E4CD3" w:rsidRPr="007001F1" w:rsidRDefault="002E4CD3" w:rsidP="00C1211A">
            <w:pPr>
              <w:jc w:val="center"/>
              <w:rPr>
                <w:color w:val="000000"/>
              </w:rPr>
            </w:pPr>
          </w:p>
        </w:tc>
        <w:tc>
          <w:tcPr>
            <w:tcW w:w="4820" w:type="dxa"/>
            <w:gridSpan w:val="2"/>
            <w:shd w:val="clear" w:color="auto" w:fill="auto"/>
            <w:vAlign w:val="center"/>
          </w:tcPr>
          <w:p w14:paraId="7D03AA0D" w14:textId="77777777"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109FC078" w14:textId="77777777" w:rsidR="002E4CD3" w:rsidRPr="007001F1" w:rsidRDefault="002E4CD3" w:rsidP="00C1211A">
            <w:pPr>
              <w:jc w:val="center"/>
              <w:rPr>
                <w:color w:val="000000"/>
              </w:rPr>
            </w:pPr>
          </w:p>
        </w:tc>
        <w:tc>
          <w:tcPr>
            <w:tcW w:w="567" w:type="dxa"/>
            <w:shd w:val="clear" w:color="auto" w:fill="auto"/>
            <w:vAlign w:val="center"/>
          </w:tcPr>
          <w:p w14:paraId="5BA765ED" w14:textId="77777777" w:rsidR="002E4CD3" w:rsidRPr="007001F1" w:rsidRDefault="002E4CD3" w:rsidP="00C1211A">
            <w:pPr>
              <w:jc w:val="center"/>
              <w:rPr>
                <w:color w:val="000000"/>
              </w:rPr>
            </w:pPr>
          </w:p>
        </w:tc>
        <w:tc>
          <w:tcPr>
            <w:tcW w:w="776" w:type="dxa"/>
            <w:shd w:val="clear" w:color="auto" w:fill="auto"/>
            <w:vAlign w:val="center"/>
          </w:tcPr>
          <w:p w14:paraId="3FFE26FD" w14:textId="77777777" w:rsidR="002E4CD3" w:rsidRPr="007001F1" w:rsidRDefault="002E4CD3" w:rsidP="00C1211A">
            <w:pPr>
              <w:jc w:val="center"/>
              <w:rPr>
                <w:color w:val="000000"/>
              </w:rPr>
            </w:pPr>
          </w:p>
        </w:tc>
        <w:tc>
          <w:tcPr>
            <w:tcW w:w="1775" w:type="dxa"/>
            <w:shd w:val="clear" w:color="auto" w:fill="auto"/>
            <w:vAlign w:val="center"/>
          </w:tcPr>
          <w:p w14:paraId="142A9559" w14:textId="77777777" w:rsidR="002E4CD3" w:rsidRPr="007001F1" w:rsidRDefault="002E4CD3" w:rsidP="00C1211A">
            <w:pPr>
              <w:jc w:val="center"/>
              <w:rPr>
                <w:color w:val="000000"/>
              </w:rPr>
            </w:pPr>
          </w:p>
        </w:tc>
      </w:tr>
      <w:tr w:rsidR="002E4CD3" w:rsidRPr="007001F1" w14:paraId="04F58479" w14:textId="77777777" w:rsidTr="002D20F9">
        <w:trPr>
          <w:trHeight w:val="476"/>
        </w:trPr>
        <w:tc>
          <w:tcPr>
            <w:tcW w:w="582" w:type="dxa"/>
            <w:vMerge/>
            <w:shd w:val="clear" w:color="auto" w:fill="auto"/>
            <w:noWrap/>
            <w:vAlign w:val="center"/>
          </w:tcPr>
          <w:p w14:paraId="444F9760" w14:textId="77777777" w:rsidR="002E4CD3" w:rsidRPr="007001F1" w:rsidRDefault="002E4CD3" w:rsidP="00C1211A">
            <w:pPr>
              <w:jc w:val="center"/>
              <w:rPr>
                <w:color w:val="000000"/>
              </w:rPr>
            </w:pPr>
          </w:p>
        </w:tc>
        <w:tc>
          <w:tcPr>
            <w:tcW w:w="4820" w:type="dxa"/>
            <w:gridSpan w:val="2"/>
            <w:shd w:val="clear" w:color="auto" w:fill="auto"/>
            <w:vAlign w:val="center"/>
          </w:tcPr>
          <w:p w14:paraId="3C6F1E15" w14:textId="77777777"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0DE1EE2A" w14:textId="77777777" w:rsidR="002E4CD3" w:rsidRPr="007001F1" w:rsidRDefault="002E4CD3" w:rsidP="00C1211A">
            <w:pPr>
              <w:jc w:val="center"/>
              <w:rPr>
                <w:color w:val="000000"/>
              </w:rPr>
            </w:pPr>
          </w:p>
        </w:tc>
        <w:tc>
          <w:tcPr>
            <w:tcW w:w="567" w:type="dxa"/>
            <w:shd w:val="clear" w:color="auto" w:fill="auto"/>
            <w:vAlign w:val="center"/>
          </w:tcPr>
          <w:p w14:paraId="2F7A6F44" w14:textId="77777777" w:rsidR="002E4CD3" w:rsidRPr="007001F1" w:rsidRDefault="002E4CD3" w:rsidP="00C1211A">
            <w:pPr>
              <w:jc w:val="center"/>
              <w:rPr>
                <w:color w:val="000000"/>
              </w:rPr>
            </w:pPr>
          </w:p>
        </w:tc>
        <w:tc>
          <w:tcPr>
            <w:tcW w:w="776" w:type="dxa"/>
            <w:shd w:val="clear" w:color="auto" w:fill="auto"/>
            <w:vAlign w:val="center"/>
          </w:tcPr>
          <w:p w14:paraId="070B4B6A" w14:textId="77777777" w:rsidR="002E4CD3" w:rsidRPr="007001F1" w:rsidRDefault="002E4CD3" w:rsidP="00C1211A">
            <w:pPr>
              <w:jc w:val="center"/>
              <w:rPr>
                <w:color w:val="000000"/>
              </w:rPr>
            </w:pPr>
          </w:p>
        </w:tc>
        <w:tc>
          <w:tcPr>
            <w:tcW w:w="1775" w:type="dxa"/>
            <w:shd w:val="clear" w:color="auto" w:fill="auto"/>
            <w:vAlign w:val="center"/>
          </w:tcPr>
          <w:p w14:paraId="5758CE77" w14:textId="77777777" w:rsidR="002E4CD3" w:rsidRPr="007001F1" w:rsidRDefault="002E4CD3" w:rsidP="00C1211A">
            <w:pPr>
              <w:jc w:val="center"/>
              <w:rPr>
                <w:color w:val="000000"/>
              </w:rPr>
            </w:pPr>
          </w:p>
        </w:tc>
      </w:tr>
      <w:tr w:rsidR="002E4CD3" w:rsidRPr="007001F1" w14:paraId="18A73E80" w14:textId="77777777" w:rsidTr="002D20F9">
        <w:trPr>
          <w:trHeight w:val="1013"/>
        </w:trPr>
        <w:tc>
          <w:tcPr>
            <w:tcW w:w="582" w:type="dxa"/>
            <w:vMerge w:val="restart"/>
            <w:shd w:val="clear" w:color="auto" w:fill="auto"/>
            <w:noWrap/>
            <w:vAlign w:val="center"/>
            <w:hideMark/>
          </w:tcPr>
          <w:p w14:paraId="59E7D63F"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14:paraId="2E1302E2" w14:textId="77777777"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2A626355"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B897572"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036B476C"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459FA5C5" w14:textId="77777777" w:rsidR="002E4CD3" w:rsidRPr="007001F1" w:rsidRDefault="002E4CD3" w:rsidP="00C1211A">
            <w:pPr>
              <w:jc w:val="center"/>
              <w:rPr>
                <w:color w:val="000000"/>
              </w:rPr>
            </w:pPr>
            <w:r w:rsidRPr="007001F1">
              <w:rPr>
                <w:color w:val="000000"/>
                <w:sz w:val="22"/>
                <w:szCs w:val="22"/>
              </w:rPr>
              <w:t> </w:t>
            </w:r>
          </w:p>
        </w:tc>
      </w:tr>
      <w:tr w:rsidR="002E4CD3" w:rsidRPr="007001F1" w14:paraId="49D76D51" w14:textId="77777777" w:rsidTr="002D20F9">
        <w:trPr>
          <w:trHeight w:val="529"/>
        </w:trPr>
        <w:tc>
          <w:tcPr>
            <w:tcW w:w="582" w:type="dxa"/>
            <w:vMerge/>
            <w:shd w:val="clear" w:color="auto" w:fill="auto"/>
            <w:noWrap/>
            <w:vAlign w:val="center"/>
          </w:tcPr>
          <w:p w14:paraId="6315765C" w14:textId="77777777" w:rsidR="002E4CD3" w:rsidRPr="007001F1" w:rsidRDefault="002E4CD3" w:rsidP="00C1211A">
            <w:pPr>
              <w:jc w:val="center"/>
              <w:rPr>
                <w:color w:val="000000"/>
              </w:rPr>
            </w:pPr>
          </w:p>
        </w:tc>
        <w:tc>
          <w:tcPr>
            <w:tcW w:w="4820" w:type="dxa"/>
            <w:gridSpan w:val="2"/>
            <w:shd w:val="clear" w:color="auto" w:fill="auto"/>
            <w:vAlign w:val="center"/>
          </w:tcPr>
          <w:p w14:paraId="496A9AA9" w14:textId="77777777"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9BC2D2C" w14:textId="77777777" w:rsidR="002E4CD3" w:rsidRPr="007001F1" w:rsidRDefault="002E4CD3" w:rsidP="00C1211A">
            <w:pPr>
              <w:jc w:val="center"/>
              <w:rPr>
                <w:color w:val="000000"/>
              </w:rPr>
            </w:pPr>
          </w:p>
        </w:tc>
        <w:tc>
          <w:tcPr>
            <w:tcW w:w="567" w:type="dxa"/>
            <w:shd w:val="clear" w:color="auto" w:fill="auto"/>
            <w:vAlign w:val="center"/>
          </w:tcPr>
          <w:p w14:paraId="631DBA6A" w14:textId="77777777" w:rsidR="002E4CD3" w:rsidRPr="007001F1" w:rsidRDefault="002E4CD3" w:rsidP="00C1211A">
            <w:pPr>
              <w:jc w:val="center"/>
              <w:rPr>
                <w:color w:val="000000"/>
              </w:rPr>
            </w:pPr>
          </w:p>
        </w:tc>
        <w:tc>
          <w:tcPr>
            <w:tcW w:w="776" w:type="dxa"/>
            <w:shd w:val="clear" w:color="auto" w:fill="auto"/>
            <w:vAlign w:val="center"/>
          </w:tcPr>
          <w:p w14:paraId="06854EA6" w14:textId="77777777" w:rsidR="002E4CD3" w:rsidRPr="007001F1" w:rsidRDefault="002E4CD3" w:rsidP="00C1211A">
            <w:pPr>
              <w:jc w:val="center"/>
              <w:rPr>
                <w:color w:val="000000"/>
              </w:rPr>
            </w:pPr>
          </w:p>
        </w:tc>
        <w:tc>
          <w:tcPr>
            <w:tcW w:w="1775" w:type="dxa"/>
            <w:shd w:val="clear" w:color="auto" w:fill="auto"/>
            <w:vAlign w:val="center"/>
          </w:tcPr>
          <w:p w14:paraId="4326FD7D" w14:textId="77777777" w:rsidR="002E4CD3" w:rsidRPr="007001F1" w:rsidRDefault="002E4CD3" w:rsidP="00C1211A">
            <w:pPr>
              <w:jc w:val="center"/>
              <w:rPr>
                <w:color w:val="000000"/>
              </w:rPr>
            </w:pPr>
          </w:p>
        </w:tc>
      </w:tr>
      <w:tr w:rsidR="00C1211A" w:rsidRPr="007001F1" w14:paraId="0B554072" w14:textId="77777777" w:rsidTr="002D20F9">
        <w:trPr>
          <w:trHeight w:val="20"/>
        </w:trPr>
        <w:tc>
          <w:tcPr>
            <w:tcW w:w="582" w:type="dxa"/>
            <w:shd w:val="clear" w:color="auto" w:fill="auto"/>
            <w:noWrap/>
            <w:vAlign w:val="center"/>
            <w:hideMark/>
          </w:tcPr>
          <w:p w14:paraId="68898C26"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14:paraId="7FD271D5" w14:textId="77777777"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65E506"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B0FFFB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FD1852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3ED8D5F" w14:textId="77777777" w:rsidR="00C1211A" w:rsidRPr="007001F1" w:rsidRDefault="00C1211A" w:rsidP="00C1211A">
            <w:pPr>
              <w:jc w:val="center"/>
              <w:rPr>
                <w:color w:val="000000"/>
              </w:rPr>
            </w:pPr>
            <w:r w:rsidRPr="007001F1">
              <w:rPr>
                <w:color w:val="000000"/>
                <w:sz w:val="22"/>
                <w:szCs w:val="22"/>
              </w:rPr>
              <w:t> </w:t>
            </w:r>
          </w:p>
        </w:tc>
      </w:tr>
      <w:tr w:rsidR="00C1211A" w:rsidRPr="007001F1" w14:paraId="5C895A4B" w14:textId="77777777" w:rsidTr="002D20F9">
        <w:trPr>
          <w:trHeight w:val="20"/>
        </w:trPr>
        <w:tc>
          <w:tcPr>
            <w:tcW w:w="582" w:type="dxa"/>
            <w:shd w:val="clear" w:color="auto" w:fill="auto"/>
            <w:noWrap/>
            <w:vAlign w:val="center"/>
            <w:hideMark/>
          </w:tcPr>
          <w:p w14:paraId="6095FB1A" w14:textId="77777777"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14:paraId="74CEFC4B" w14:textId="77777777"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43B1C00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1FE2D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34D60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A87F330" w14:textId="77777777" w:rsidR="00C1211A" w:rsidRPr="007001F1" w:rsidRDefault="00C1211A" w:rsidP="00C1211A">
            <w:pPr>
              <w:jc w:val="center"/>
              <w:rPr>
                <w:color w:val="000000"/>
              </w:rPr>
            </w:pPr>
            <w:r w:rsidRPr="007001F1">
              <w:rPr>
                <w:color w:val="000000"/>
                <w:sz w:val="22"/>
                <w:szCs w:val="22"/>
              </w:rPr>
              <w:t> </w:t>
            </w:r>
          </w:p>
        </w:tc>
      </w:tr>
      <w:tr w:rsidR="00177DF0" w:rsidRPr="007001F1" w14:paraId="4D878C6C" w14:textId="77777777" w:rsidTr="002D20F9">
        <w:trPr>
          <w:trHeight w:val="491"/>
        </w:trPr>
        <w:tc>
          <w:tcPr>
            <w:tcW w:w="582" w:type="dxa"/>
            <w:vMerge w:val="restart"/>
            <w:shd w:val="clear" w:color="auto" w:fill="auto"/>
            <w:noWrap/>
            <w:vAlign w:val="center"/>
            <w:hideMark/>
          </w:tcPr>
          <w:p w14:paraId="1C59E8A2" w14:textId="77777777" w:rsidR="00177DF0" w:rsidRPr="007001F1" w:rsidRDefault="00177DF0" w:rsidP="00C1211A">
            <w:pPr>
              <w:jc w:val="center"/>
              <w:rPr>
                <w:color w:val="000000"/>
              </w:rPr>
            </w:pPr>
            <w:r w:rsidRPr="007001F1">
              <w:rPr>
                <w:color w:val="000000"/>
                <w:sz w:val="22"/>
                <w:szCs w:val="22"/>
              </w:rPr>
              <w:t>3</w:t>
            </w:r>
            <w:r w:rsidR="00400C5C">
              <w:rPr>
                <w:color w:val="000000"/>
                <w:sz w:val="22"/>
                <w:szCs w:val="22"/>
              </w:rPr>
              <w:t>0</w:t>
            </w:r>
          </w:p>
        </w:tc>
        <w:tc>
          <w:tcPr>
            <w:tcW w:w="4820" w:type="dxa"/>
            <w:gridSpan w:val="2"/>
            <w:shd w:val="clear" w:color="auto" w:fill="auto"/>
            <w:vAlign w:val="center"/>
            <w:hideMark/>
          </w:tcPr>
          <w:p w14:paraId="403E4C38" w14:textId="77777777"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14:paraId="30FED11E" w14:textId="77777777"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14:paraId="3AA93E65" w14:textId="77777777"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14:paraId="09CB8202" w14:textId="77777777"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14:paraId="5F474DFB" w14:textId="77777777" w:rsidR="00177DF0" w:rsidRPr="007001F1" w:rsidRDefault="00177DF0" w:rsidP="00C1211A">
            <w:pPr>
              <w:jc w:val="center"/>
              <w:rPr>
                <w:color w:val="000000"/>
              </w:rPr>
            </w:pPr>
            <w:r w:rsidRPr="007001F1">
              <w:rPr>
                <w:color w:val="000000"/>
                <w:sz w:val="22"/>
                <w:szCs w:val="22"/>
              </w:rPr>
              <w:t> </w:t>
            </w:r>
          </w:p>
        </w:tc>
      </w:tr>
      <w:tr w:rsidR="00177DF0" w:rsidRPr="007001F1" w14:paraId="1AD339C2" w14:textId="77777777" w:rsidTr="002D20F9">
        <w:trPr>
          <w:trHeight w:val="960"/>
        </w:trPr>
        <w:tc>
          <w:tcPr>
            <w:tcW w:w="582" w:type="dxa"/>
            <w:vMerge/>
            <w:shd w:val="clear" w:color="auto" w:fill="auto"/>
            <w:noWrap/>
            <w:vAlign w:val="center"/>
          </w:tcPr>
          <w:p w14:paraId="6422D6D6" w14:textId="77777777" w:rsidR="00177DF0" w:rsidRPr="007001F1" w:rsidRDefault="00177DF0" w:rsidP="00C1211A">
            <w:pPr>
              <w:jc w:val="center"/>
              <w:rPr>
                <w:color w:val="000000"/>
              </w:rPr>
            </w:pPr>
          </w:p>
        </w:tc>
        <w:tc>
          <w:tcPr>
            <w:tcW w:w="4820" w:type="dxa"/>
            <w:gridSpan w:val="2"/>
            <w:shd w:val="clear" w:color="auto" w:fill="auto"/>
            <w:vAlign w:val="center"/>
          </w:tcPr>
          <w:p w14:paraId="2798B426" w14:textId="77777777"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2843D891" w14:textId="77777777" w:rsidR="00177DF0" w:rsidRPr="007001F1" w:rsidRDefault="00177DF0" w:rsidP="00C1211A">
            <w:pPr>
              <w:jc w:val="center"/>
              <w:rPr>
                <w:color w:val="000000"/>
              </w:rPr>
            </w:pPr>
          </w:p>
        </w:tc>
        <w:tc>
          <w:tcPr>
            <w:tcW w:w="567" w:type="dxa"/>
            <w:shd w:val="clear" w:color="auto" w:fill="auto"/>
            <w:vAlign w:val="center"/>
          </w:tcPr>
          <w:p w14:paraId="4DD80672" w14:textId="77777777" w:rsidR="00177DF0" w:rsidRPr="007001F1" w:rsidRDefault="00177DF0" w:rsidP="00C1211A">
            <w:pPr>
              <w:jc w:val="center"/>
              <w:rPr>
                <w:color w:val="000000"/>
              </w:rPr>
            </w:pPr>
          </w:p>
        </w:tc>
        <w:tc>
          <w:tcPr>
            <w:tcW w:w="776" w:type="dxa"/>
            <w:shd w:val="clear" w:color="auto" w:fill="auto"/>
            <w:vAlign w:val="center"/>
          </w:tcPr>
          <w:p w14:paraId="737C2019" w14:textId="77777777" w:rsidR="00177DF0" w:rsidRPr="007001F1" w:rsidRDefault="00177DF0" w:rsidP="00C1211A">
            <w:pPr>
              <w:jc w:val="center"/>
              <w:rPr>
                <w:color w:val="000000"/>
              </w:rPr>
            </w:pPr>
          </w:p>
        </w:tc>
        <w:tc>
          <w:tcPr>
            <w:tcW w:w="1775" w:type="dxa"/>
            <w:shd w:val="clear" w:color="auto" w:fill="auto"/>
            <w:vAlign w:val="center"/>
          </w:tcPr>
          <w:p w14:paraId="7BE8535E" w14:textId="77777777" w:rsidR="00177DF0" w:rsidRPr="007001F1" w:rsidRDefault="00177DF0" w:rsidP="00C1211A">
            <w:pPr>
              <w:jc w:val="center"/>
              <w:rPr>
                <w:color w:val="000000"/>
              </w:rPr>
            </w:pPr>
          </w:p>
        </w:tc>
      </w:tr>
      <w:tr w:rsidR="00177DF0" w:rsidRPr="007001F1" w14:paraId="3C574FA2" w14:textId="77777777" w:rsidTr="002D20F9">
        <w:trPr>
          <w:trHeight w:val="402"/>
        </w:trPr>
        <w:tc>
          <w:tcPr>
            <w:tcW w:w="582" w:type="dxa"/>
            <w:vMerge/>
            <w:shd w:val="clear" w:color="auto" w:fill="auto"/>
            <w:noWrap/>
            <w:vAlign w:val="center"/>
          </w:tcPr>
          <w:p w14:paraId="345B7DA7" w14:textId="77777777" w:rsidR="00177DF0" w:rsidRPr="007001F1" w:rsidRDefault="00177DF0" w:rsidP="00C1211A">
            <w:pPr>
              <w:jc w:val="center"/>
              <w:rPr>
                <w:color w:val="000000"/>
              </w:rPr>
            </w:pPr>
          </w:p>
        </w:tc>
        <w:tc>
          <w:tcPr>
            <w:tcW w:w="4820" w:type="dxa"/>
            <w:gridSpan w:val="2"/>
            <w:shd w:val="clear" w:color="auto" w:fill="auto"/>
            <w:vAlign w:val="center"/>
          </w:tcPr>
          <w:p w14:paraId="34F02FA8" w14:textId="77777777"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7D611E83" w14:textId="77777777" w:rsidR="00177DF0" w:rsidRPr="007001F1" w:rsidRDefault="00177DF0" w:rsidP="00C1211A">
            <w:pPr>
              <w:jc w:val="center"/>
              <w:rPr>
                <w:color w:val="000000"/>
              </w:rPr>
            </w:pPr>
          </w:p>
        </w:tc>
        <w:tc>
          <w:tcPr>
            <w:tcW w:w="567" w:type="dxa"/>
            <w:shd w:val="clear" w:color="auto" w:fill="auto"/>
            <w:vAlign w:val="center"/>
          </w:tcPr>
          <w:p w14:paraId="11DC89AB" w14:textId="77777777" w:rsidR="00177DF0" w:rsidRPr="007001F1" w:rsidRDefault="00177DF0" w:rsidP="00C1211A">
            <w:pPr>
              <w:jc w:val="center"/>
              <w:rPr>
                <w:color w:val="000000"/>
              </w:rPr>
            </w:pPr>
          </w:p>
        </w:tc>
        <w:tc>
          <w:tcPr>
            <w:tcW w:w="776" w:type="dxa"/>
            <w:shd w:val="clear" w:color="auto" w:fill="auto"/>
            <w:vAlign w:val="center"/>
          </w:tcPr>
          <w:p w14:paraId="549A252F" w14:textId="77777777" w:rsidR="00177DF0" w:rsidRPr="007001F1" w:rsidRDefault="00177DF0" w:rsidP="00C1211A">
            <w:pPr>
              <w:jc w:val="center"/>
              <w:rPr>
                <w:color w:val="000000"/>
              </w:rPr>
            </w:pPr>
          </w:p>
        </w:tc>
        <w:tc>
          <w:tcPr>
            <w:tcW w:w="1775" w:type="dxa"/>
            <w:shd w:val="clear" w:color="auto" w:fill="auto"/>
            <w:vAlign w:val="center"/>
          </w:tcPr>
          <w:p w14:paraId="38916187" w14:textId="77777777" w:rsidR="00177DF0" w:rsidRPr="007001F1" w:rsidRDefault="00177DF0" w:rsidP="00C1211A">
            <w:pPr>
              <w:jc w:val="center"/>
              <w:rPr>
                <w:color w:val="000000"/>
              </w:rPr>
            </w:pPr>
          </w:p>
        </w:tc>
      </w:tr>
      <w:tr w:rsidR="00177DF0" w:rsidRPr="007001F1" w14:paraId="79B60A66" w14:textId="77777777" w:rsidTr="002D20F9">
        <w:trPr>
          <w:trHeight w:val="503"/>
        </w:trPr>
        <w:tc>
          <w:tcPr>
            <w:tcW w:w="582" w:type="dxa"/>
            <w:vMerge/>
            <w:shd w:val="clear" w:color="auto" w:fill="auto"/>
            <w:noWrap/>
            <w:vAlign w:val="center"/>
          </w:tcPr>
          <w:p w14:paraId="7C96E0A6" w14:textId="77777777" w:rsidR="00177DF0" w:rsidRPr="007001F1" w:rsidRDefault="00177DF0" w:rsidP="00C1211A">
            <w:pPr>
              <w:jc w:val="center"/>
              <w:rPr>
                <w:color w:val="000000"/>
              </w:rPr>
            </w:pPr>
          </w:p>
        </w:tc>
        <w:tc>
          <w:tcPr>
            <w:tcW w:w="4820" w:type="dxa"/>
            <w:gridSpan w:val="2"/>
            <w:shd w:val="clear" w:color="auto" w:fill="auto"/>
            <w:vAlign w:val="center"/>
          </w:tcPr>
          <w:p w14:paraId="43354899" w14:textId="77777777"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2EFF01" w14:textId="77777777" w:rsidR="00177DF0" w:rsidRPr="007001F1" w:rsidRDefault="00177DF0" w:rsidP="00C1211A">
            <w:pPr>
              <w:jc w:val="center"/>
              <w:rPr>
                <w:color w:val="000000"/>
              </w:rPr>
            </w:pPr>
          </w:p>
        </w:tc>
        <w:tc>
          <w:tcPr>
            <w:tcW w:w="567" w:type="dxa"/>
            <w:shd w:val="clear" w:color="auto" w:fill="auto"/>
            <w:vAlign w:val="center"/>
          </w:tcPr>
          <w:p w14:paraId="1BF9B902" w14:textId="77777777" w:rsidR="00177DF0" w:rsidRPr="007001F1" w:rsidRDefault="00177DF0" w:rsidP="00C1211A">
            <w:pPr>
              <w:jc w:val="center"/>
              <w:rPr>
                <w:color w:val="000000"/>
              </w:rPr>
            </w:pPr>
          </w:p>
        </w:tc>
        <w:tc>
          <w:tcPr>
            <w:tcW w:w="776" w:type="dxa"/>
            <w:shd w:val="clear" w:color="auto" w:fill="auto"/>
            <w:vAlign w:val="center"/>
          </w:tcPr>
          <w:p w14:paraId="563B4E14" w14:textId="77777777" w:rsidR="00177DF0" w:rsidRPr="007001F1" w:rsidRDefault="00177DF0" w:rsidP="00C1211A">
            <w:pPr>
              <w:jc w:val="center"/>
              <w:rPr>
                <w:color w:val="000000"/>
              </w:rPr>
            </w:pPr>
          </w:p>
        </w:tc>
        <w:tc>
          <w:tcPr>
            <w:tcW w:w="1775" w:type="dxa"/>
            <w:shd w:val="clear" w:color="auto" w:fill="auto"/>
            <w:vAlign w:val="center"/>
          </w:tcPr>
          <w:p w14:paraId="3C2F32A0" w14:textId="77777777" w:rsidR="00177DF0" w:rsidRPr="007001F1" w:rsidRDefault="00177DF0" w:rsidP="00C1211A">
            <w:pPr>
              <w:jc w:val="center"/>
              <w:rPr>
                <w:color w:val="000000"/>
              </w:rPr>
            </w:pPr>
          </w:p>
        </w:tc>
      </w:tr>
      <w:tr w:rsidR="00177DF0" w:rsidRPr="007001F1" w14:paraId="242DC6CC" w14:textId="77777777" w:rsidTr="002D20F9">
        <w:trPr>
          <w:trHeight w:val="502"/>
        </w:trPr>
        <w:tc>
          <w:tcPr>
            <w:tcW w:w="582" w:type="dxa"/>
            <w:vMerge/>
            <w:shd w:val="clear" w:color="auto" w:fill="auto"/>
            <w:noWrap/>
            <w:vAlign w:val="center"/>
          </w:tcPr>
          <w:p w14:paraId="57B9E8EF" w14:textId="77777777" w:rsidR="00177DF0" w:rsidRPr="007001F1" w:rsidRDefault="00177DF0" w:rsidP="00C1211A">
            <w:pPr>
              <w:jc w:val="center"/>
              <w:rPr>
                <w:color w:val="000000"/>
              </w:rPr>
            </w:pPr>
          </w:p>
        </w:tc>
        <w:tc>
          <w:tcPr>
            <w:tcW w:w="4820" w:type="dxa"/>
            <w:gridSpan w:val="2"/>
            <w:shd w:val="clear" w:color="auto" w:fill="auto"/>
            <w:vAlign w:val="center"/>
          </w:tcPr>
          <w:p w14:paraId="1229F8A9" w14:textId="77777777"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14:paraId="6F352B15" w14:textId="77777777" w:rsidR="00177DF0" w:rsidRPr="007001F1" w:rsidRDefault="00177DF0" w:rsidP="00C1211A">
            <w:pPr>
              <w:jc w:val="center"/>
              <w:rPr>
                <w:color w:val="000000"/>
              </w:rPr>
            </w:pPr>
          </w:p>
        </w:tc>
        <w:tc>
          <w:tcPr>
            <w:tcW w:w="567" w:type="dxa"/>
            <w:shd w:val="clear" w:color="auto" w:fill="auto"/>
            <w:vAlign w:val="center"/>
          </w:tcPr>
          <w:p w14:paraId="65C2AD9A" w14:textId="77777777" w:rsidR="00177DF0" w:rsidRPr="007001F1" w:rsidRDefault="00177DF0" w:rsidP="00C1211A">
            <w:pPr>
              <w:jc w:val="center"/>
              <w:rPr>
                <w:color w:val="000000"/>
              </w:rPr>
            </w:pPr>
          </w:p>
        </w:tc>
        <w:tc>
          <w:tcPr>
            <w:tcW w:w="776" w:type="dxa"/>
            <w:shd w:val="clear" w:color="auto" w:fill="auto"/>
            <w:vAlign w:val="center"/>
          </w:tcPr>
          <w:p w14:paraId="788AD937" w14:textId="77777777" w:rsidR="00177DF0" w:rsidRPr="007001F1" w:rsidRDefault="00177DF0" w:rsidP="00C1211A">
            <w:pPr>
              <w:jc w:val="center"/>
              <w:rPr>
                <w:color w:val="000000"/>
              </w:rPr>
            </w:pPr>
          </w:p>
        </w:tc>
        <w:tc>
          <w:tcPr>
            <w:tcW w:w="1775" w:type="dxa"/>
            <w:shd w:val="clear" w:color="auto" w:fill="auto"/>
            <w:vAlign w:val="center"/>
          </w:tcPr>
          <w:p w14:paraId="01BBFEE2" w14:textId="77777777" w:rsidR="00177DF0" w:rsidRPr="007001F1" w:rsidRDefault="00177DF0" w:rsidP="00C1211A">
            <w:pPr>
              <w:jc w:val="center"/>
              <w:rPr>
                <w:color w:val="000000"/>
              </w:rPr>
            </w:pPr>
          </w:p>
        </w:tc>
      </w:tr>
      <w:tr w:rsidR="002E4CD3" w:rsidRPr="007001F1" w14:paraId="1A24760D" w14:textId="77777777" w:rsidTr="002D20F9">
        <w:trPr>
          <w:trHeight w:val="871"/>
        </w:trPr>
        <w:tc>
          <w:tcPr>
            <w:tcW w:w="582" w:type="dxa"/>
            <w:vMerge w:val="restart"/>
            <w:shd w:val="clear" w:color="auto" w:fill="auto"/>
            <w:noWrap/>
            <w:vAlign w:val="center"/>
            <w:hideMark/>
          </w:tcPr>
          <w:p w14:paraId="0B30376A"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14:paraId="53CA8392" w14:textId="77777777"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1B265C5F"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29B2644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3BBEDC3A"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24137962" w14:textId="77777777" w:rsidR="002E4CD3" w:rsidRPr="007001F1" w:rsidRDefault="002E4CD3" w:rsidP="00C1211A">
            <w:pPr>
              <w:jc w:val="center"/>
              <w:rPr>
                <w:color w:val="000000"/>
              </w:rPr>
            </w:pPr>
            <w:r w:rsidRPr="007001F1">
              <w:rPr>
                <w:color w:val="000000"/>
                <w:sz w:val="22"/>
                <w:szCs w:val="22"/>
              </w:rPr>
              <w:t> </w:t>
            </w:r>
          </w:p>
        </w:tc>
      </w:tr>
      <w:tr w:rsidR="002E4CD3" w:rsidRPr="007001F1" w14:paraId="2ADE2E2E" w14:textId="77777777" w:rsidTr="002D20F9">
        <w:trPr>
          <w:trHeight w:val="1395"/>
        </w:trPr>
        <w:tc>
          <w:tcPr>
            <w:tcW w:w="582" w:type="dxa"/>
            <w:vMerge/>
            <w:shd w:val="clear" w:color="auto" w:fill="auto"/>
            <w:noWrap/>
            <w:vAlign w:val="center"/>
          </w:tcPr>
          <w:p w14:paraId="03D19536" w14:textId="77777777" w:rsidR="002E4CD3" w:rsidRPr="007001F1" w:rsidRDefault="002E4CD3" w:rsidP="00C1211A">
            <w:pPr>
              <w:jc w:val="center"/>
              <w:rPr>
                <w:color w:val="000000"/>
              </w:rPr>
            </w:pPr>
          </w:p>
        </w:tc>
        <w:tc>
          <w:tcPr>
            <w:tcW w:w="4820" w:type="dxa"/>
            <w:gridSpan w:val="2"/>
            <w:shd w:val="clear" w:color="auto" w:fill="auto"/>
            <w:vAlign w:val="center"/>
          </w:tcPr>
          <w:p w14:paraId="1A55ECD8" w14:textId="77777777"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6D6BE518" w14:textId="77777777" w:rsidR="002E4CD3" w:rsidRPr="007001F1" w:rsidRDefault="002E4CD3" w:rsidP="00C1211A">
            <w:pPr>
              <w:jc w:val="center"/>
              <w:rPr>
                <w:color w:val="000000"/>
              </w:rPr>
            </w:pPr>
          </w:p>
        </w:tc>
        <w:tc>
          <w:tcPr>
            <w:tcW w:w="567" w:type="dxa"/>
            <w:shd w:val="clear" w:color="auto" w:fill="auto"/>
            <w:vAlign w:val="center"/>
          </w:tcPr>
          <w:p w14:paraId="5F40C69F" w14:textId="77777777" w:rsidR="002E4CD3" w:rsidRPr="007001F1" w:rsidRDefault="002E4CD3" w:rsidP="00C1211A">
            <w:pPr>
              <w:jc w:val="center"/>
              <w:rPr>
                <w:color w:val="000000"/>
              </w:rPr>
            </w:pPr>
          </w:p>
        </w:tc>
        <w:tc>
          <w:tcPr>
            <w:tcW w:w="776" w:type="dxa"/>
            <w:shd w:val="clear" w:color="auto" w:fill="auto"/>
            <w:vAlign w:val="center"/>
          </w:tcPr>
          <w:p w14:paraId="5310BA2C" w14:textId="77777777" w:rsidR="002E4CD3" w:rsidRPr="007001F1" w:rsidRDefault="002E4CD3" w:rsidP="00C1211A">
            <w:pPr>
              <w:jc w:val="center"/>
              <w:rPr>
                <w:color w:val="000000"/>
              </w:rPr>
            </w:pPr>
          </w:p>
        </w:tc>
        <w:tc>
          <w:tcPr>
            <w:tcW w:w="1775" w:type="dxa"/>
            <w:shd w:val="clear" w:color="auto" w:fill="auto"/>
            <w:vAlign w:val="center"/>
          </w:tcPr>
          <w:p w14:paraId="43C2FFDA" w14:textId="77777777" w:rsidR="002E4CD3" w:rsidRPr="007001F1" w:rsidRDefault="002E4CD3" w:rsidP="00C1211A">
            <w:pPr>
              <w:jc w:val="center"/>
              <w:rPr>
                <w:color w:val="000000"/>
              </w:rPr>
            </w:pPr>
          </w:p>
        </w:tc>
      </w:tr>
      <w:tr w:rsidR="00C1211A" w:rsidRPr="007001F1" w14:paraId="6D09A0D6" w14:textId="77777777" w:rsidTr="002D20F9">
        <w:trPr>
          <w:trHeight w:val="20"/>
        </w:trPr>
        <w:tc>
          <w:tcPr>
            <w:tcW w:w="582" w:type="dxa"/>
            <w:shd w:val="clear" w:color="auto" w:fill="auto"/>
            <w:noWrap/>
            <w:vAlign w:val="center"/>
            <w:hideMark/>
          </w:tcPr>
          <w:p w14:paraId="289E6857" w14:textId="77777777" w:rsidR="00C1211A" w:rsidRPr="007001F1" w:rsidRDefault="00412C76" w:rsidP="00C1211A">
            <w:pPr>
              <w:jc w:val="center"/>
              <w:rPr>
                <w:color w:val="000000"/>
              </w:rPr>
            </w:pPr>
            <w:r w:rsidRPr="007C7298">
              <w:rPr>
                <w:color w:val="000000"/>
                <w:sz w:val="22"/>
                <w:szCs w:val="22"/>
              </w:rPr>
              <w:t>3</w:t>
            </w:r>
            <w:r w:rsidR="00400C5C" w:rsidRPr="007C7298">
              <w:rPr>
                <w:color w:val="000000"/>
                <w:sz w:val="22"/>
                <w:szCs w:val="22"/>
              </w:rPr>
              <w:t>2</w:t>
            </w:r>
          </w:p>
        </w:tc>
        <w:tc>
          <w:tcPr>
            <w:tcW w:w="4820" w:type="dxa"/>
            <w:gridSpan w:val="2"/>
            <w:shd w:val="clear" w:color="auto" w:fill="auto"/>
            <w:vAlign w:val="center"/>
            <w:hideMark/>
          </w:tcPr>
          <w:p w14:paraId="60158BF9" w14:textId="77777777"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5A7BC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EF3994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24D0FAA"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15ECDCA" w14:textId="77777777" w:rsidR="00C1211A" w:rsidRPr="007001F1" w:rsidRDefault="00C1211A" w:rsidP="00C1211A">
            <w:pPr>
              <w:jc w:val="center"/>
              <w:rPr>
                <w:color w:val="000000"/>
              </w:rPr>
            </w:pPr>
            <w:r w:rsidRPr="007001F1">
              <w:rPr>
                <w:color w:val="000000"/>
                <w:sz w:val="22"/>
                <w:szCs w:val="22"/>
              </w:rPr>
              <w:t> </w:t>
            </w:r>
          </w:p>
        </w:tc>
      </w:tr>
      <w:tr w:rsidR="002E4CD3" w:rsidRPr="007001F1" w14:paraId="7FA43224" w14:textId="77777777" w:rsidTr="002D20F9">
        <w:trPr>
          <w:trHeight w:val="675"/>
        </w:trPr>
        <w:tc>
          <w:tcPr>
            <w:tcW w:w="582" w:type="dxa"/>
            <w:vMerge w:val="restart"/>
            <w:shd w:val="clear" w:color="auto" w:fill="auto"/>
            <w:noWrap/>
            <w:vAlign w:val="center"/>
            <w:hideMark/>
          </w:tcPr>
          <w:p w14:paraId="256C2582"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14:paraId="40E7B821" w14:textId="77777777"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148FA3E8"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8FAD8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4021C3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015EF1" w14:textId="77777777" w:rsidR="002E4CD3" w:rsidRPr="007001F1" w:rsidRDefault="002E4CD3" w:rsidP="00C1211A">
            <w:pPr>
              <w:jc w:val="center"/>
              <w:rPr>
                <w:color w:val="000000"/>
              </w:rPr>
            </w:pPr>
            <w:r w:rsidRPr="007001F1">
              <w:rPr>
                <w:color w:val="000000"/>
                <w:sz w:val="22"/>
                <w:szCs w:val="22"/>
              </w:rPr>
              <w:t> </w:t>
            </w:r>
          </w:p>
        </w:tc>
      </w:tr>
      <w:tr w:rsidR="002E4CD3" w:rsidRPr="007001F1" w14:paraId="346D719F" w14:textId="77777777" w:rsidTr="002D20F9">
        <w:trPr>
          <w:trHeight w:val="675"/>
        </w:trPr>
        <w:tc>
          <w:tcPr>
            <w:tcW w:w="582" w:type="dxa"/>
            <w:vMerge/>
            <w:shd w:val="clear" w:color="auto" w:fill="auto"/>
            <w:noWrap/>
            <w:vAlign w:val="center"/>
          </w:tcPr>
          <w:p w14:paraId="5924932D" w14:textId="77777777" w:rsidR="002E4CD3" w:rsidRPr="007001F1" w:rsidRDefault="002E4CD3" w:rsidP="00C1211A">
            <w:pPr>
              <w:jc w:val="center"/>
              <w:rPr>
                <w:color w:val="000000"/>
              </w:rPr>
            </w:pPr>
          </w:p>
        </w:tc>
        <w:tc>
          <w:tcPr>
            <w:tcW w:w="4820" w:type="dxa"/>
            <w:gridSpan w:val="2"/>
            <w:shd w:val="clear" w:color="auto" w:fill="auto"/>
            <w:vAlign w:val="center"/>
          </w:tcPr>
          <w:p w14:paraId="6B2F082D" w14:textId="77777777"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06599698" w14:textId="77777777" w:rsidR="002E4CD3" w:rsidRPr="007001F1" w:rsidRDefault="002E4CD3" w:rsidP="00C1211A">
            <w:pPr>
              <w:jc w:val="center"/>
              <w:rPr>
                <w:color w:val="000000"/>
              </w:rPr>
            </w:pPr>
          </w:p>
        </w:tc>
        <w:tc>
          <w:tcPr>
            <w:tcW w:w="567" w:type="dxa"/>
            <w:shd w:val="clear" w:color="auto" w:fill="auto"/>
            <w:vAlign w:val="center"/>
          </w:tcPr>
          <w:p w14:paraId="35F2FC97" w14:textId="77777777" w:rsidR="002E4CD3" w:rsidRPr="007001F1" w:rsidRDefault="002E4CD3" w:rsidP="00C1211A">
            <w:pPr>
              <w:jc w:val="center"/>
              <w:rPr>
                <w:color w:val="000000"/>
              </w:rPr>
            </w:pPr>
          </w:p>
        </w:tc>
        <w:tc>
          <w:tcPr>
            <w:tcW w:w="776" w:type="dxa"/>
            <w:shd w:val="clear" w:color="auto" w:fill="auto"/>
            <w:vAlign w:val="center"/>
          </w:tcPr>
          <w:p w14:paraId="45D10F9C" w14:textId="77777777" w:rsidR="002E4CD3" w:rsidRPr="007001F1" w:rsidRDefault="002E4CD3" w:rsidP="00C1211A">
            <w:pPr>
              <w:jc w:val="center"/>
              <w:rPr>
                <w:color w:val="000000"/>
              </w:rPr>
            </w:pPr>
          </w:p>
        </w:tc>
        <w:tc>
          <w:tcPr>
            <w:tcW w:w="1775" w:type="dxa"/>
            <w:shd w:val="clear" w:color="auto" w:fill="auto"/>
            <w:vAlign w:val="center"/>
          </w:tcPr>
          <w:p w14:paraId="0050BCF3" w14:textId="77777777" w:rsidR="002E4CD3" w:rsidRPr="007001F1" w:rsidRDefault="002E4CD3" w:rsidP="00C1211A">
            <w:pPr>
              <w:jc w:val="center"/>
              <w:rPr>
                <w:color w:val="000000"/>
              </w:rPr>
            </w:pPr>
          </w:p>
        </w:tc>
      </w:tr>
      <w:tr w:rsidR="002E4CD3" w:rsidRPr="007001F1" w14:paraId="4A2C8433" w14:textId="77777777" w:rsidTr="002D20F9">
        <w:trPr>
          <w:trHeight w:val="466"/>
        </w:trPr>
        <w:tc>
          <w:tcPr>
            <w:tcW w:w="582" w:type="dxa"/>
            <w:vMerge/>
            <w:shd w:val="clear" w:color="auto" w:fill="auto"/>
            <w:noWrap/>
            <w:vAlign w:val="center"/>
          </w:tcPr>
          <w:p w14:paraId="65ACB535" w14:textId="77777777" w:rsidR="002E4CD3" w:rsidRPr="007001F1" w:rsidRDefault="002E4CD3" w:rsidP="00C1211A">
            <w:pPr>
              <w:jc w:val="center"/>
              <w:rPr>
                <w:color w:val="000000"/>
              </w:rPr>
            </w:pPr>
          </w:p>
        </w:tc>
        <w:tc>
          <w:tcPr>
            <w:tcW w:w="4820" w:type="dxa"/>
            <w:gridSpan w:val="2"/>
            <w:shd w:val="clear" w:color="auto" w:fill="auto"/>
            <w:vAlign w:val="center"/>
          </w:tcPr>
          <w:p w14:paraId="2DB08F51" w14:textId="77777777"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6976E0D4" w14:textId="77777777" w:rsidR="002E4CD3" w:rsidRPr="007001F1" w:rsidRDefault="002E4CD3" w:rsidP="00C1211A">
            <w:pPr>
              <w:jc w:val="center"/>
              <w:rPr>
                <w:color w:val="000000"/>
              </w:rPr>
            </w:pPr>
          </w:p>
        </w:tc>
        <w:tc>
          <w:tcPr>
            <w:tcW w:w="567" w:type="dxa"/>
            <w:shd w:val="clear" w:color="auto" w:fill="auto"/>
            <w:vAlign w:val="center"/>
          </w:tcPr>
          <w:p w14:paraId="109C0D05" w14:textId="77777777" w:rsidR="002E4CD3" w:rsidRPr="007001F1" w:rsidRDefault="002E4CD3" w:rsidP="00C1211A">
            <w:pPr>
              <w:jc w:val="center"/>
              <w:rPr>
                <w:color w:val="000000"/>
              </w:rPr>
            </w:pPr>
          </w:p>
        </w:tc>
        <w:tc>
          <w:tcPr>
            <w:tcW w:w="776" w:type="dxa"/>
            <w:shd w:val="clear" w:color="auto" w:fill="auto"/>
            <w:vAlign w:val="center"/>
          </w:tcPr>
          <w:p w14:paraId="4DAC30CA" w14:textId="77777777" w:rsidR="002E4CD3" w:rsidRPr="007001F1" w:rsidRDefault="002E4CD3" w:rsidP="00C1211A">
            <w:pPr>
              <w:jc w:val="center"/>
              <w:rPr>
                <w:color w:val="000000"/>
              </w:rPr>
            </w:pPr>
          </w:p>
        </w:tc>
        <w:tc>
          <w:tcPr>
            <w:tcW w:w="1775" w:type="dxa"/>
            <w:shd w:val="clear" w:color="auto" w:fill="auto"/>
            <w:vAlign w:val="center"/>
          </w:tcPr>
          <w:p w14:paraId="61D88328" w14:textId="77777777" w:rsidR="002E4CD3" w:rsidRPr="007001F1" w:rsidRDefault="002E4CD3" w:rsidP="00C1211A">
            <w:pPr>
              <w:jc w:val="center"/>
              <w:rPr>
                <w:color w:val="000000"/>
              </w:rPr>
            </w:pPr>
          </w:p>
        </w:tc>
      </w:tr>
      <w:tr w:rsidR="00C1211A" w:rsidRPr="007001F1" w14:paraId="0F7969D3" w14:textId="77777777" w:rsidTr="002D20F9">
        <w:trPr>
          <w:trHeight w:val="20"/>
        </w:trPr>
        <w:tc>
          <w:tcPr>
            <w:tcW w:w="582" w:type="dxa"/>
            <w:shd w:val="clear" w:color="auto" w:fill="auto"/>
            <w:noWrap/>
            <w:vAlign w:val="center"/>
            <w:hideMark/>
          </w:tcPr>
          <w:p w14:paraId="28D87D3C" w14:textId="77777777"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14:paraId="14491F12" w14:textId="77777777"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39B8D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57454D6"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AE77BF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D8AC3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003212E1" w14:textId="77777777" w:rsidTr="002D20F9">
        <w:trPr>
          <w:trHeight w:val="20"/>
        </w:trPr>
        <w:tc>
          <w:tcPr>
            <w:tcW w:w="582" w:type="dxa"/>
            <w:shd w:val="clear" w:color="auto" w:fill="auto"/>
            <w:noWrap/>
            <w:vAlign w:val="center"/>
          </w:tcPr>
          <w:p w14:paraId="3FDD82F8" w14:textId="77777777"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14:paraId="2FF62A3A" w14:textId="77777777"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11BECD83" w14:textId="77777777" w:rsidR="00C1211A" w:rsidRPr="007001F1" w:rsidRDefault="00C1211A" w:rsidP="00C1211A">
            <w:pPr>
              <w:jc w:val="center"/>
              <w:rPr>
                <w:color w:val="000000"/>
              </w:rPr>
            </w:pPr>
          </w:p>
        </w:tc>
        <w:tc>
          <w:tcPr>
            <w:tcW w:w="567" w:type="dxa"/>
            <w:shd w:val="clear" w:color="auto" w:fill="auto"/>
            <w:vAlign w:val="center"/>
          </w:tcPr>
          <w:p w14:paraId="5FDED748" w14:textId="77777777" w:rsidR="00C1211A" w:rsidRPr="007001F1" w:rsidRDefault="00C1211A" w:rsidP="00C1211A">
            <w:pPr>
              <w:jc w:val="center"/>
              <w:rPr>
                <w:color w:val="000000"/>
              </w:rPr>
            </w:pPr>
          </w:p>
        </w:tc>
        <w:tc>
          <w:tcPr>
            <w:tcW w:w="776" w:type="dxa"/>
            <w:shd w:val="clear" w:color="auto" w:fill="auto"/>
            <w:vAlign w:val="center"/>
          </w:tcPr>
          <w:p w14:paraId="02F5C3F2" w14:textId="77777777" w:rsidR="00C1211A" w:rsidRPr="007001F1" w:rsidRDefault="00C1211A" w:rsidP="00C1211A">
            <w:pPr>
              <w:jc w:val="center"/>
              <w:rPr>
                <w:color w:val="000000"/>
              </w:rPr>
            </w:pPr>
          </w:p>
        </w:tc>
        <w:tc>
          <w:tcPr>
            <w:tcW w:w="1775" w:type="dxa"/>
            <w:shd w:val="clear" w:color="auto" w:fill="auto"/>
            <w:vAlign w:val="center"/>
          </w:tcPr>
          <w:p w14:paraId="296AC5C6" w14:textId="77777777" w:rsidR="00C1211A" w:rsidRPr="007001F1" w:rsidRDefault="00C1211A" w:rsidP="00C1211A">
            <w:pPr>
              <w:jc w:val="center"/>
              <w:rPr>
                <w:color w:val="000000"/>
              </w:rPr>
            </w:pPr>
          </w:p>
        </w:tc>
      </w:tr>
      <w:tr w:rsidR="002E4CD3" w:rsidRPr="007001F1" w14:paraId="1933FD09" w14:textId="77777777" w:rsidTr="002D20F9">
        <w:trPr>
          <w:trHeight w:val="441"/>
        </w:trPr>
        <w:tc>
          <w:tcPr>
            <w:tcW w:w="582" w:type="dxa"/>
            <w:vMerge w:val="restart"/>
            <w:shd w:val="clear" w:color="auto" w:fill="auto"/>
            <w:noWrap/>
            <w:vAlign w:val="center"/>
          </w:tcPr>
          <w:p w14:paraId="1C0AF2F8"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14:paraId="6B17D488" w14:textId="77777777"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14:paraId="0C4155BA" w14:textId="77777777" w:rsidR="002E4CD3" w:rsidRPr="007001F1" w:rsidRDefault="002E4CD3" w:rsidP="00C1211A">
            <w:pPr>
              <w:jc w:val="center"/>
              <w:rPr>
                <w:color w:val="000000"/>
              </w:rPr>
            </w:pPr>
          </w:p>
        </w:tc>
        <w:tc>
          <w:tcPr>
            <w:tcW w:w="567" w:type="dxa"/>
            <w:shd w:val="clear" w:color="auto" w:fill="auto"/>
            <w:vAlign w:val="center"/>
          </w:tcPr>
          <w:p w14:paraId="41827ED6" w14:textId="77777777" w:rsidR="002E4CD3" w:rsidRPr="007001F1" w:rsidRDefault="002E4CD3" w:rsidP="00C1211A">
            <w:pPr>
              <w:jc w:val="center"/>
              <w:rPr>
                <w:color w:val="000000"/>
              </w:rPr>
            </w:pPr>
          </w:p>
        </w:tc>
        <w:tc>
          <w:tcPr>
            <w:tcW w:w="776" w:type="dxa"/>
            <w:shd w:val="clear" w:color="auto" w:fill="auto"/>
            <w:vAlign w:val="center"/>
          </w:tcPr>
          <w:p w14:paraId="4648AF69" w14:textId="77777777" w:rsidR="002E4CD3" w:rsidRPr="007001F1" w:rsidRDefault="002E4CD3" w:rsidP="00C1211A">
            <w:pPr>
              <w:jc w:val="center"/>
              <w:rPr>
                <w:color w:val="000000"/>
              </w:rPr>
            </w:pPr>
          </w:p>
        </w:tc>
        <w:tc>
          <w:tcPr>
            <w:tcW w:w="1775" w:type="dxa"/>
            <w:shd w:val="clear" w:color="auto" w:fill="auto"/>
            <w:vAlign w:val="center"/>
          </w:tcPr>
          <w:p w14:paraId="6D7E168C" w14:textId="77777777" w:rsidR="002E4CD3" w:rsidRPr="007001F1" w:rsidRDefault="002E4CD3" w:rsidP="00C1211A">
            <w:pPr>
              <w:jc w:val="center"/>
              <w:rPr>
                <w:color w:val="000000"/>
              </w:rPr>
            </w:pPr>
          </w:p>
        </w:tc>
      </w:tr>
      <w:tr w:rsidR="002E4CD3" w:rsidRPr="007001F1" w14:paraId="27DC5796" w14:textId="77777777" w:rsidTr="002D20F9">
        <w:trPr>
          <w:trHeight w:val="845"/>
        </w:trPr>
        <w:tc>
          <w:tcPr>
            <w:tcW w:w="582" w:type="dxa"/>
            <w:vMerge/>
            <w:shd w:val="clear" w:color="auto" w:fill="auto"/>
            <w:noWrap/>
            <w:vAlign w:val="center"/>
          </w:tcPr>
          <w:p w14:paraId="7A7F05A0" w14:textId="77777777" w:rsidR="002E4CD3" w:rsidRPr="007001F1" w:rsidRDefault="002E4CD3" w:rsidP="00C1211A">
            <w:pPr>
              <w:jc w:val="center"/>
              <w:rPr>
                <w:color w:val="000000"/>
              </w:rPr>
            </w:pPr>
          </w:p>
        </w:tc>
        <w:tc>
          <w:tcPr>
            <w:tcW w:w="4820" w:type="dxa"/>
            <w:gridSpan w:val="2"/>
            <w:shd w:val="clear" w:color="auto" w:fill="auto"/>
            <w:vAlign w:val="center"/>
          </w:tcPr>
          <w:p w14:paraId="7607D6A3" w14:textId="77777777"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5C233D0" w14:textId="77777777" w:rsidR="002E4CD3" w:rsidRPr="007001F1" w:rsidRDefault="002E4CD3" w:rsidP="00C1211A">
            <w:pPr>
              <w:jc w:val="center"/>
              <w:rPr>
                <w:color w:val="000000"/>
              </w:rPr>
            </w:pPr>
          </w:p>
        </w:tc>
        <w:tc>
          <w:tcPr>
            <w:tcW w:w="567" w:type="dxa"/>
            <w:shd w:val="clear" w:color="auto" w:fill="auto"/>
            <w:vAlign w:val="center"/>
          </w:tcPr>
          <w:p w14:paraId="264A6B23" w14:textId="77777777" w:rsidR="002E4CD3" w:rsidRPr="007001F1" w:rsidRDefault="002E4CD3" w:rsidP="00C1211A">
            <w:pPr>
              <w:jc w:val="center"/>
              <w:rPr>
                <w:color w:val="000000"/>
              </w:rPr>
            </w:pPr>
          </w:p>
        </w:tc>
        <w:tc>
          <w:tcPr>
            <w:tcW w:w="776" w:type="dxa"/>
            <w:shd w:val="clear" w:color="auto" w:fill="auto"/>
            <w:vAlign w:val="center"/>
          </w:tcPr>
          <w:p w14:paraId="0FFCD684" w14:textId="77777777" w:rsidR="002E4CD3" w:rsidRPr="007001F1" w:rsidRDefault="002E4CD3" w:rsidP="00C1211A">
            <w:pPr>
              <w:jc w:val="center"/>
              <w:rPr>
                <w:color w:val="000000"/>
              </w:rPr>
            </w:pPr>
          </w:p>
        </w:tc>
        <w:tc>
          <w:tcPr>
            <w:tcW w:w="1775" w:type="dxa"/>
            <w:shd w:val="clear" w:color="auto" w:fill="auto"/>
            <w:vAlign w:val="center"/>
          </w:tcPr>
          <w:p w14:paraId="71BE2D4A" w14:textId="77777777" w:rsidR="002E4CD3" w:rsidRPr="007001F1" w:rsidRDefault="002E4CD3" w:rsidP="00C1211A">
            <w:pPr>
              <w:jc w:val="center"/>
              <w:rPr>
                <w:color w:val="000000"/>
              </w:rPr>
            </w:pPr>
          </w:p>
        </w:tc>
      </w:tr>
      <w:tr w:rsidR="008E1C03" w:rsidRPr="007001F1" w14:paraId="55965E6F" w14:textId="77777777" w:rsidTr="002D20F9">
        <w:trPr>
          <w:trHeight w:val="845"/>
        </w:trPr>
        <w:tc>
          <w:tcPr>
            <w:tcW w:w="582" w:type="dxa"/>
            <w:shd w:val="clear" w:color="auto" w:fill="auto"/>
            <w:noWrap/>
            <w:vAlign w:val="center"/>
          </w:tcPr>
          <w:p w14:paraId="4B18D7F4" w14:textId="77777777" w:rsidR="008E1C03" w:rsidRPr="007001F1" w:rsidRDefault="008E1C03" w:rsidP="00C1211A">
            <w:pPr>
              <w:jc w:val="center"/>
              <w:rPr>
                <w:color w:val="000000"/>
              </w:rPr>
            </w:pPr>
            <w:r w:rsidRPr="008E1C03">
              <w:rPr>
                <w:color w:val="000000"/>
                <w:sz w:val="22"/>
                <w:szCs w:val="22"/>
              </w:rPr>
              <w:t>37</w:t>
            </w:r>
          </w:p>
        </w:tc>
        <w:tc>
          <w:tcPr>
            <w:tcW w:w="4820" w:type="dxa"/>
            <w:gridSpan w:val="2"/>
            <w:shd w:val="clear" w:color="auto" w:fill="auto"/>
            <w:vAlign w:val="center"/>
          </w:tcPr>
          <w:p w14:paraId="132189E7" w14:textId="77777777"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08B429BB" w14:textId="77777777" w:rsidR="008E1C03" w:rsidRPr="007001F1" w:rsidRDefault="008E1C03" w:rsidP="00C1211A">
            <w:pPr>
              <w:jc w:val="center"/>
              <w:rPr>
                <w:color w:val="000000"/>
              </w:rPr>
            </w:pPr>
          </w:p>
        </w:tc>
        <w:tc>
          <w:tcPr>
            <w:tcW w:w="567" w:type="dxa"/>
            <w:shd w:val="clear" w:color="auto" w:fill="auto"/>
            <w:vAlign w:val="center"/>
          </w:tcPr>
          <w:p w14:paraId="02B19100" w14:textId="77777777" w:rsidR="008E1C03" w:rsidRPr="007001F1" w:rsidRDefault="008E1C03" w:rsidP="00C1211A">
            <w:pPr>
              <w:jc w:val="center"/>
              <w:rPr>
                <w:color w:val="000000"/>
              </w:rPr>
            </w:pPr>
          </w:p>
        </w:tc>
        <w:tc>
          <w:tcPr>
            <w:tcW w:w="776" w:type="dxa"/>
            <w:shd w:val="clear" w:color="auto" w:fill="auto"/>
            <w:vAlign w:val="center"/>
          </w:tcPr>
          <w:p w14:paraId="71146AF7" w14:textId="77777777" w:rsidR="008E1C03" w:rsidRPr="007001F1" w:rsidRDefault="008E1C03" w:rsidP="00C1211A">
            <w:pPr>
              <w:jc w:val="center"/>
              <w:rPr>
                <w:color w:val="000000"/>
              </w:rPr>
            </w:pPr>
          </w:p>
        </w:tc>
        <w:tc>
          <w:tcPr>
            <w:tcW w:w="1775" w:type="dxa"/>
            <w:shd w:val="clear" w:color="auto" w:fill="auto"/>
            <w:vAlign w:val="center"/>
          </w:tcPr>
          <w:p w14:paraId="375867E4" w14:textId="77777777" w:rsidR="008E1C03" w:rsidRPr="007001F1" w:rsidRDefault="008E1C03" w:rsidP="00C1211A">
            <w:pPr>
              <w:jc w:val="center"/>
              <w:rPr>
                <w:color w:val="000000"/>
              </w:rPr>
            </w:pPr>
          </w:p>
        </w:tc>
      </w:tr>
      <w:tr w:rsidR="002E4CD3" w:rsidRPr="007001F1" w14:paraId="1427BF1F" w14:textId="77777777" w:rsidTr="002D20F9">
        <w:trPr>
          <w:trHeight w:val="444"/>
        </w:trPr>
        <w:tc>
          <w:tcPr>
            <w:tcW w:w="582" w:type="dxa"/>
            <w:vMerge w:val="restart"/>
            <w:shd w:val="clear" w:color="auto" w:fill="auto"/>
            <w:noWrap/>
            <w:vAlign w:val="center"/>
            <w:hideMark/>
          </w:tcPr>
          <w:p w14:paraId="04B1A28B" w14:textId="77777777" w:rsidR="002E4CD3" w:rsidRPr="007001F1" w:rsidRDefault="002E4CD3" w:rsidP="00C1211A">
            <w:pPr>
              <w:jc w:val="center"/>
              <w:rPr>
                <w:color w:val="000000"/>
              </w:rPr>
            </w:pPr>
            <w:r w:rsidRPr="007001F1">
              <w:rPr>
                <w:color w:val="000000"/>
                <w:sz w:val="22"/>
                <w:szCs w:val="22"/>
              </w:rPr>
              <w:lastRenderedPageBreak/>
              <w:t>3</w:t>
            </w:r>
            <w:r w:rsidR="00993AAC">
              <w:rPr>
                <w:color w:val="000000"/>
                <w:sz w:val="22"/>
                <w:szCs w:val="22"/>
              </w:rPr>
              <w:t>8</w:t>
            </w:r>
          </w:p>
        </w:tc>
        <w:tc>
          <w:tcPr>
            <w:tcW w:w="4820" w:type="dxa"/>
            <w:gridSpan w:val="2"/>
            <w:shd w:val="clear" w:color="auto" w:fill="auto"/>
            <w:vAlign w:val="center"/>
            <w:hideMark/>
          </w:tcPr>
          <w:p w14:paraId="2DB55649" w14:textId="77777777"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20BBF34E"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71C76F"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8FCCDD5"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5713C6B" w14:textId="77777777" w:rsidR="002E4CD3" w:rsidRPr="007001F1" w:rsidRDefault="002E4CD3" w:rsidP="00C1211A">
            <w:pPr>
              <w:jc w:val="center"/>
              <w:rPr>
                <w:color w:val="000000"/>
              </w:rPr>
            </w:pPr>
            <w:r w:rsidRPr="007001F1">
              <w:rPr>
                <w:color w:val="000000"/>
                <w:sz w:val="22"/>
                <w:szCs w:val="22"/>
              </w:rPr>
              <w:t> </w:t>
            </w:r>
          </w:p>
        </w:tc>
      </w:tr>
      <w:tr w:rsidR="002E4CD3" w:rsidRPr="007001F1" w14:paraId="6DB0FAAC" w14:textId="77777777" w:rsidTr="002D20F9">
        <w:trPr>
          <w:trHeight w:val="182"/>
        </w:trPr>
        <w:tc>
          <w:tcPr>
            <w:tcW w:w="582" w:type="dxa"/>
            <w:vMerge/>
            <w:shd w:val="clear" w:color="auto" w:fill="auto"/>
            <w:noWrap/>
            <w:vAlign w:val="center"/>
          </w:tcPr>
          <w:p w14:paraId="53DBD19E" w14:textId="77777777" w:rsidR="002E4CD3" w:rsidRPr="007001F1" w:rsidRDefault="002E4CD3" w:rsidP="00C1211A">
            <w:pPr>
              <w:jc w:val="center"/>
              <w:rPr>
                <w:color w:val="000000"/>
              </w:rPr>
            </w:pPr>
          </w:p>
        </w:tc>
        <w:tc>
          <w:tcPr>
            <w:tcW w:w="4820" w:type="dxa"/>
            <w:gridSpan w:val="2"/>
            <w:shd w:val="clear" w:color="auto" w:fill="auto"/>
            <w:vAlign w:val="center"/>
          </w:tcPr>
          <w:p w14:paraId="33056D92" w14:textId="77777777"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72494557" w14:textId="77777777" w:rsidR="002E4CD3" w:rsidRPr="007001F1" w:rsidRDefault="002E4CD3" w:rsidP="00C1211A">
            <w:pPr>
              <w:jc w:val="center"/>
              <w:rPr>
                <w:color w:val="000000"/>
              </w:rPr>
            </w:pPr>
          </w:p>
        </w:tc>
        <w:tc>
          <w:tcPr>
            <w:tcW w:w="567" w:type="dxa"/>
            <w:shd w:val="clear" w:color="auto" w:fill="auto"/>
            <w:vAlign w:val="center"/>
          </w:tcPr>
          <w:p w14:paraId="7FF6097F" w14:textId="77777777" w:rsidR="002E4CD3" w:rsidRPr="007001F1" w:rsidRDefault="002E4CD3" w:rsidP="00C1211A">
            <w:pPr>
              <w:jc w:val="center"/>
              <w:rPr>
                <w:color w:val="000000"/>
              </w:rPr>
            </w:pPr>
          </w:p>
        </w:tc>
        <w:tc>
          <w:tcPr>
            <w:tcW w:w="776" w:type="dxa"/>
            <w:shd w:val="clear" w:color="auto" w:fill="auto"/>
            <w:vAlign w:val="center"/>
          </w:tcPr>
          <w:p w14:paraId="1CD746BF" w14:textId="77777777" w:rsidR="002E4CD3" w:rsidRPr="007001F1" w:rsidRDefault="002E4CD3" w:rsidP="00C1211A">
            <w:pPr>
              <w:jc w:val="center"/>
              <w:rPr>
                <w:color w:val="000000"/>
              </w:rPr>
            </w:pPr>
          </w:p>
        </w:tc>
        <w:tc>
          <w:tcPr>
            <w:tcW w:w="1775" w:type="dxa"/>
            <w:shd w:val="clear" w:color="auto" w:fill="auto"/>
            <w:vAlign w:val="center"/>
          </w:tcPr>
          <w:p w14:paraId="09C1DFBD" w14:textId="77777777" w:rsidR="002E4CD3" w:rsidRPr="007001F1" w:rsidRDefault="002E4CD3" w:rsidP="00C1211A">
            <w:pPr>
              <w:jc w:val="center"/>
              <w:rPr>
                <w:color w:val="000000"/>
              </w:rPr>
            </w:pPr>
          </w:p>
        </w:tc>
      </w:tr>
      <w:tr w:rsidR="002E4CD3" w:rsidRPr="007001F1" w14:paraId="47A30911" w14:textId="77777777" w:rsidTr="002D20F9">
        <w:trPr>
          <w:trHeight w:val="442"/>
        </w:trPr>
        <w:tc>
          <w:tcPr>
            <w:tcW w:w="582" w:type="dxa"/>
            <w:vMerge/>
            <w:shd w:val="clear" w:color="auto" w:fill="auto"/>
            <w:noWrap/>
            <w:vAlign w:val="center"/>
          </w:tcPr>
          <w:p w14:paraId="398D8E59" w14:textId="77777777" w:rsidR="002E4CD3" w:rsidRPr="007001F1" w:rsidRDefault="002E4CD3" w:rsidP="00C1211A">
            <w:pPr>
              <w:jc w:val="center"/>
              <w:rPr>
                <w:color w:val="000000"/>
              </w:rPr>
            </w:pPr>
          </w:p>
        </w:tc>
        <w:tc>
          <w:tcPr>
            <w:tcW w:w="4820" w:type="dxa"/>
            <w:gridSpan w:val="2"/>
            <w:shd w:val="clear" w:color="auto" w:fill="auto"/>
            <w:vAlign w:val="center"/>
          </w:tcPr>
          <w:p w14:paraId="069ABB89" w14:textId="77777777" w:rsidR="002E4CD3" w:rsidRPr="007001F1" w:rsidRDefault="002E4CD3" w:rsidP="009D2531">
            <w:pPr>
              <w:jc w:val="both"/>
              <w:rPr>
                <w:color w:val="000000"/>
              </w:rPr>
            </w:pPr>
            <w:r w:rsidRPr="007C7298">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79192A04" w14:textId="77777777" w:rsidR="002E4CD3" w:rsidRPr="007001F1" w:rsidRDefault="002E4CD3" w:rsidP="00C1211A">
            <w:pPr>
              <w:jc w:val="center"/>
              <w:rPr>
                <w:color w:val="000000"/>
              </w:rPr>
            </w:pPr>
          </w:p>
        </w:tc>
        <w:tc>
          <w:tcPr>
            <w:tcW w:w="567" w:type="dxa"/>
            <w:shd w:val="clear" w:color="auto" w:fill="auto"/>
            <w:vAlign w:val="center"/>
          </w:tcPr>
          <w:p w14:paraId="556DE4F2" w14:textId="77777777" w:rsidR="002E4CD3" w:rsidRPr="007001F1" w:rsidRDefault="002E4CD3" w:rsidP="00C1211A">
            <w:pPr>
              <w:jc w:val="center"/>
              <w:rPr>
                <w:color w:val="000000"/>
              </w:rPr>
            </w:pPr>
          </w:p>
        </w:tc>
        <w:tc>
          <w:tcPr>
            <w:tcW w:w="776" w:type="dxa"/>
            <w:shd w:val="clear" w:color="auto" w:fill="auto"/>
            <w:vAlign w:val="center"/>
          </w:tcPr>
          <w:p w14:paraId="73F4FDBD" w14:textId="77777777" w:rsidR="002E4CD3" w:rsidRPr="007001F1" w:rsidRDefault="002E4CD3" w:rsidP="00C1211A">
            <w:pPr>
              <w:jc w:val="center"/>
              <w:rPr>
                <w:color w:val="000000"/>
              </w:rPr>
            </w:pPr>
          </w:p>
        </w:tc>
        <w:tc>
          <w:tcPr>
            <w:tcW w:w="1775" w:type="dxa"/>
            <w:shd w:val="clear" w:color="auto" w:fill="auto"/>
            <w:vAlign w:val="center"/>
          </w:tcPr>
          <w:p w14:paraId="18B73619" w14:textId="77777777" w:rsidR="002E4CD3" w:rsidRPr="007001F1" w:rsidRDefault="002E4CD3" w:rsidP="00C1211A">
            <w:pPr>
              <w:jc w:val="center"/>
              <w:rPr>
                <w:color w:val="000000"/>
              </w:rPr>
            </w:pPr>
          </w:p>
        </w:tc>
      </w:tr>
      <w:tr w:rsidR="002E4CD3" w:rsidRPr="007001F1" w14:paraId="68CD1DD3" w14:textId="77777777" w:rsidTr="002D20F9">
        <w:trPr>
          <w:trHeight w:val="250"/>
        </w:trPr>
        <w:tc>
          <w:tcPr>
            <w:tcW w:w="582" w:type="dxa"/>
            <w:vMerge/>
            <w:shd w:val="clear" w:color="auto" w:fill="auto"/>
            <w:noWrap/>
            <w:vAlign w:val="center"/>
          </w:tcPr>
          <w:p w14:paraId="549F9C8D" w14:textId="77777777" w:rsidR="002E4CD3" w:rsidRPr="007001F1" w:rsidRDefault="002E4CD3" w:rsidP="00C1211A">
            <w:pPr>
              <w:jc w:val="center"/>
              <w:rPr>
                <w:color w:val="000000"/>
              </w:rPr>
            </w:pPr>
          </w:p>
        </w:tc>
        <w:tc>
          <w:tcPr>
            <w:tcW w:w="4820" w:type="dxa"/>
            <w:gridSpan w:val="2"/>
            <w:shd w:val="clear" w:color="auto" w:fill="auto"/>
            <w:vAlign w:val="center"/>
          </w:tcPr>
          <w:p w14:paraId="0A45C317" w14:textId="77777777" w:rsidR="002E4CD3" w:rsidRPr="007001F1" w:rsidRDefault="002E4CD3" w:rsidP="009D2531">
            <w:pPr>
              <w:jc w:val="both"/>
              <w:rPr>
                <w:color w:val="000000"/>
              </w:rPr>
            </w:pPr>
          </w:p>
        </w:tc>
        <w:tc>
          <w:tcPr>
            <w:tcW w:w="567" w:type="dxa"/>
            <w:shd w:val="clear" w:color="auto" w:fill="auto"/>
            <w:vAlign w:val="center"/>
          </w:tcPr>
          <w:p w14:paraId="3159F21E" w14:textId="77777777" w:rsidR="002E4CD3" w:rsidRPr="007001F1" w:rsidRDefault="002E4CD3" w:rsidP="00C1211A">
            <w:pPr>
              <w:jc w:val="center"/>
              <w:rPr>
                <w:color w:val="000000"/>
              </w:rPr>
            </w:pPr>
          </w:p>
        </w:tc>
        <w:tc>
          <w:tcPr>
            <w:tcW w:w="567" w:type="dxa"/>
            <w:shd w:val="clear" w:color="auto" w:fill="auto"/>
            <w:vAlign w:val="center"/>
          </w:tcPr>
          <w:p w14:paraId="62AA3B8B" w14:textId="77777777" w:rsidR="002E4CD3" w:rsidRPr="007001F1" w:rsidRDefault="002E4CD3" w:rsidP="00C1211A">
            <w:pPr>
              <w:jc w:val="center"/>
              <w:rPr>
                <w:color w:val="000000"/>
              </w:rPr>
            </w:pPr>
          </w:p>
        </w:tc>
        <w:tc>
          <w:tcPr>
            <w:tcW w:w="776" w:type="dxa"/>
            <w:shd w:val="clear" w:color="auto" w:fill="auto"/>
            <w:vAlign w:val="center"/>
          </w:tcPr>
          <w:p w14:paraId="37BB2AC0" w14:textId="77777777" w:rsidR="002E4CD3" w:rsidRPr="007001F1" w:rsidRDefault="002E4CD3" w:rsidP="00C1211A">
            <w:pPr>
              <w:jc w:val="center"/>
              <w:rPr>
                <w:color w:val="000000"/>
              </w:rPr>
            </w:pPr>
          </w:p>
        </w:tc>
        <w:tc>
          <w:tcPr>
            <w:tcW w:w="1775" w:type="dxa"/>
            <w:shd w:val="clear" w:color="auto" w:fill="auto"/>
            <w:vAlign w:val="center"/>
          </w:tcPr>
          <w:p w14:paraId="2263C6C4" w14:textId="77777777" w:rsidR="002E4CD3" w:rsidRPr="007001F1" w:rsidRDefault="002E4CD3" w:rsidP="00C1211A">
            <w:pPr>
              <w:jc w:val="center"/>
              <w:rPr>
                <w:color w:val="000000"/>
              </w:rPr>
            </w:pPr>
          </w:p>
        </w:tc>
      </w:tr>
      <w:tr w:rsidR="00C1211A" w:rsidRPr="007001F1" w14:paraId="7D1500F7" w14:textId="77777777" w:rsidTr="002D20F9">
        <w:trPr>
          <w:trHeight w:val="20"/>
        </w:trPr>
        <w:tc>
          <w:tcPr>
            <w:tcW w:w="582" w:type="dxa"/>
            <w:shd w:val="clear" w:color="auto" w:fill="auto"/>
            <w:noWrap/>
            <w:vAlign w:val="center"/>
            <w:hideMark/>
          </w:tcPr>
          <w:p w14:paraId="1FFE1294" w14:textId="77777777" w:rsidR="00C1211A" w:rsidRPr="007001F1" w:rsidRDefault="00E55C53" w:rsidP="00C1211A">
            <w:pPr>
              <w:jc w:val="center"/>
              <w:rPr>
                <w:color w:val="000000"/>
              </w:rPr>
            </w:pPr>
            <w:r>
              <w:rPr>
                <w:color w:val="000000"/>
                <w:sz w:val="22"/>
                <w:szCs w:val="22"/>
              </w:rPr>
              <w:t>39</w:t>
            </w:r>
          </w:p>
        </w:tc>
        <w:tc>
          <w:tcPr>
            <w:tcW w:w="4820" w:type="dxa"/>
            <w:gridSpan w:val="2"/>
            <w:shd w:val="clear" w:color="auto" w:fill="auto"/>
            <w:vAlign w:val="center"/>
            <w:hideMark/>
          </w:tcPr>
          <w:p w14:paraId="711B72F5"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5160DE0"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A1F215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74FE89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F99DF36" w14:textId="77777777" w:rsidR="00C1211A" w:rsidRPr="007001F1" w:rsidRDefault="00C1211A" w:rsidP="00C1211A">
            <w:pPr>
              <w:jc w:val="center"/>
              <w:rPr>
                <w:color w:val="000000"/>
              </w:rPr>
            </w:pPr>
            <w:r w:rsidRPr="007001F1">
              <w:rPr>
                <w:color w:val="000000"/>
                <w:sz w:val="22"/>
                <w:szCs w:val="22"/>
              </w:rPr>
              <w:t> </w:t>
            </w:r>
          </w:p>
        </w:tc>
      </w:tr>
      <w:tr w:rsidR="00C1211A" w:rsidRPr="007001F1" w14:paraId="4161E761" w14:textId="77777777" w:rsidTr="002D20F9">
        <w:trPr>
          <w:trHeight w:val="20"/>
        </w:trPr>
        <w:tc>
          <w:tcPr>
            <w:tcW w:w="582" w:type="dxa"/>
            <w:shd w:val="clear" w:color="auto" w:fill="auto"/>
            <w:noWrap/>
            <w:vAlign w:val="center"/>
            <w:hideMark/>
          </w:tcPr>
          <w:p w14:paraId="29D308BB" w14:textId="77777777" w:rsidR="00C1211A" w:rsidRPr="007001F1" w:rsidRDefault="00E55C53" w:rsidP="00993AAC">
            <w:pPr>
              <w:jc w:val="center"/>
              <w:rPr>
                <w:color w:val="000000"/>
              </w:rPr>
            </w:pPr>
            <w:r>
              <w:rPr>
                <w:color w:val="000000"/>
                <w:sz w:val="22"/>
                <w:szCs w:val="22"/>
              </w:rPr>
              <w:t>40</w:t>
            </w:r>
          </w:p>
        </w:tc>
        <w:tc>
          <w:tcPr>
            <w:tcW w:w="4820" w:type="dxa"/>
            <w:gridSpan w:val="2"/>
            <w:shd w:val="clear" w:color="auto" w:fill="auto"/>
            <w:vAlign w:val="center"/>
            <w:hideMark/>
          </w:tcPr>
          <w:p w14:paraId="2002B14C" w14:textId="77777777" w:rsidR="00C1211A" w:rsidRPr="007001F1" w:rsidRDefault="00C1211A" w:rsidP="009D2531">
            <w:pPr>
              <w:jc w:val="both"/>
            </w:pPr>
            <w:r w:rsidRPr="007001F1">
              <w:rPr>
                <w:sz w:val="22"/>
                <w:szCs w:val="22"/>
              </w:rPr>
              <w:t>Neboli identifikované iné porušenia pravidiel a postupov verejného obstarávania</w:t>
            </w:r>
            <w:r w:rsidR="00E55C53">
              <w:rPr>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22586F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5B67E23"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511D5A3"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83DAEA7" w14:textId="77777777" w:rsidR="00C1211A" w:rsidRPr="007001F1" w:rsidRDefault="00C1211A" w:rsidP="00C1211A">
            <w:pPr>
              <w:jc w:val="center"/>
              <w:rPr>
                <w:color w:val="000000"/>
              </w:rPr>
            </w:pPr>
            <w:r w:rsidRPr="007001F1">
              <w:rPr>
                <w:color w:val="000000"/>
                <w:sz w:val="22"/>
                <w:szCs w:val="22"/>
              </w:rPr>
              <w:t> </w:t>
            </w:r>
          </w:p>
        </w:tc>
      </w:tr>
      <w:tr w:rsidR="00CC4C45" w:rsidRPr="007001F1" w14:paraId="24BC5362" w14:textId="77777777" w:rsidTr="002D20F9">
        <w:trPr>
          <w:trHeight w:val="20"/>
        </w:trPr>
        <w:tc>
          <w:tcPr>
            <w:tcW w:w="582" w:type="dxa"/>
            <w:shd w:val="clear" w:color="auto" w:fill="auto"/>
            <w:noWrap/>
            <w:vAlign w:val="center"/>
          </w:tcPr>
          <w:p w14:paraId="63F63C3E" w14:textId="77777777" w:rsidR="00CC4C45" w:rsidRPr="007001F1" w:rsidRDefault="00E55C53" w:rsidP="00C1211A">
            <w:pPr>
              <w:jc w:val="center"/>
              <w:rPr>
                <w:color w:val="000000"/>
              </w:rPr>
            </w:pPr>
            <w:r>
              <w:rPr>
                <w:color w:val="000000"/>
                <w:sz w:val="22"/>
                <w:szCs w:val="22"/>
              </w:rPr>
              <w:t>41</w:t>
            </w:r>
          </w:p>
        </w:tc>
        <w:tc>
          <w:tcPr>
            <w:tcW w:w="4820" w:type="dxa"/>
            <w:gridSpan w:val="2"/>
            <w:shd w:val="clear" w:color="auto" w:fill="auto"/>
            <w:vAlign w:val="center"/>
          </w:tcPr>
          <w:p w14:paraId="787205B7" w14:textId="77777777"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9522C99" w14:textId="77777777" w:rsidR="00CC4C45" w:rsidRPr="007001F1" w:rsidRDefault="00CC4C45" w:rsidP="00C1211A">
            <w:pPr>
              <w:jc w:val="center"/>
              <w:rPr>
                <w:color w:val="000000"/>
              </w:rPr>
            </w:pPr>
          </w:p>
        </w:tc>
        <w:tc>
          <w:tcPr>
            <w:tcW w:w="567" w:type="dxa"/>
            <w:shd w:val="clear" w:color="auto" w:fill="auto"/>
            <w:vAlign w:val="center"/>
          </w:tcPr>
          <w:p w14:paraId="7085D1CE" w14:textId="77777777" w:rsidR="00CC4C45" w:rsidRPr="007001F1" w:rsidRDefault="00CC4C45" w:rsidP="00C1211A">
            <w:pPr>
              <w:jc w:val="center"/>
              <w:rPr>
                <w:color w:val="000000"/>
              </w:rPr>
            </w:pPr>
          </w:p>
        </w:tc>
        <w:tc>
          <w:tcPr>
            <w:tcW w:w="776" w:type="dxa"/>
            <w:shd w:val="clear" w:color="auto" w:fill="auto"/>
            <w:vAlign w:val="center"/>
          </w:tcPr>
          <w:p w14:paraId="58CEBF13" w14:textId="77777777" w:rsidR="00CC4C45" w:rsidRPr="007001F1" w:rsidRDefault="00CC4C45" w:rsidP="00C1211A">
            <w:pPr>
              <w:jc w:val="center"/>
              <w:rPr>
                <w:color w:val="000000"/>
              </w:rPr>
            </w:pPr>
          </w:p>
        </w:tc>
        <w:tc>
          <w:tcPr>
            <w:tcW w:w="1775" w:type="dxa"/>
            <w:shd w:val="clear" w:color="auto" w:fill="auto"/>
            <w:vAlign w:val="center"/>
          </w:tcPr>
          <w:p w14:paraId="0E8523D5" w14:textId="77777777" w:rsidR="00CC4C45" w:rsidRPr="007001F1" w:rsidRDefault="00CC4C45" w:rsidP="00C1211A">
            <w:pPr>
              <w:jc w:val="center"/>
              <w:rPr>
                <w:color w:val="000000"/>
              </w:rPr>
            </w:pPr>
          </w:p>
        </w:tc>
      </w:tr>
      <w:tr w:rsidR="00C1211A" w:rsidRPr="007001F1" w14:paraId="4B98AA30" w14:textId="77777777" w:rsidTr="002D20F9">
        <w:trPr>
          <w:trHeight w:val="300"/>
        </w:trPr>
        <w:tc>
          <w:tcPr>
            <w:tcW w:w="3559" w:type="dxa"/>
            <w:gridSpan w:val="2"/>
            <w:shd w:val="clear" w:color="auto" w:fill="auto"/>
            <w:vAlign w:val="center"/>
            <w:hideMark/>
          </w:tcPr>
          <w:p w14:paraId="67D7A87F"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14:paraId="5767FE6E" w14:textId="77777777" w:rsidR="00C1211A" w:rsidRPr="007001F1" w:rsidRDefault="00C1211A" w:rsidP="00C1211A">
            <w:pPr>
              <w:rPr>
                <w:color w:val="000000"/>
              </w:rPr>
            </w:pPr>
            <w:r w:rsidRPr="007001F1">
              <w:rPr>
                <w:color w:val="000000"/>
                <w:sz w:val="22"/>
                <w:szCs w:val="22"/>
              </w:rPr>
              <w:t> </w:t>
            </w:r>
          </w:p>
        </w:tc>
      </w:tr>
      <w:tr w:rsidR="00C1211A" w:rsidRPr="007001F1" w14:paraId="0913958A" w14:textId="77777777" w:rsidTr="002D20F9">
        <w:trPr>
          <w:trHeight w:val="300"/>
        </w:trPr>
        <w:tc>
          <w:tcPr>
            <w:tcW w:w="3559" w:type="dxa"/>
            <w:gridSpan w:val="2"/>
            <w:shd w:val="clear" w:color="auto" w:fill="auto"/>
            <w:vAlign w:val="center"/>
            <w:hideMark/>
          </w:tcPr>
          <w:p w14:paraId="3AC5C051"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4F6FA4D6" w14:textId="77777777" w:rsidR="00C1211A" w:rsidRPr="007001F1" w:rsidRDefault="00C1211A" w:rsidP="00C1211A">
            <w:pPr>
              <w:rPr>
                <w:color w:val="000000"/>
              </w:rPr>
            </w:pPr>
            <w:r w:rsidRPr="007001F1">
              <w:rPr>
                <w:color w:val="000000"/>
                <w:sz w:val="22"/>
                <w:szCs w:val="22"/>
              </w:rPr>
              <w:t> </w:t>
            </w:r>
          </w:p>
        </w:tc>
      </w:tr>
      <w:tr w:rsidR="00C1211A" w:rsidRPr="007001F1" w14:paraId="2961ECEC" w14:textId="77777777" w:rsidTr="002D20F9">
        <w:trPr>
          <w:trHeight w:val="300"/>
        </w:trPr>
        <w:tc>
          <w:tcPr>
            <w:tcW w:w="3559" w:type="dxa"/>
            <w:gridSpan w:val="2"/>
            <w:shd w:val="clear" w:color="000000" w:fill="FFFFFF"/>
            <w:vAlign w:val="center"/>
            <w:hideMark/>
          </w:tcPr>
          <w:p w14:paraId="4F5C82E8"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2B16EBD4" w14:textId="77777777" w:rsidR="00C1211A" w:rsidRPr="007001F1" w:rsidRDefault="00C1211A" w:rsidP="00C1211A">
            <w:pPr>
              <w:rPr>
                <w:color w:val="000000"/>
              </w:rPr>
            </w:pPr>
            <w:r w:rsidRPr="007001F1">
              <w:rPr>
                <w:color w:val="000000"/>
                <w:sz w:val="22"/>
                <w:szCs w:val="22"/>
              </w:rPr>
              <w:t> </w:t>
            </w:r>
          </w:p>
        </w:tc>
      </w:tr>
      <w:tr w:rsidR="00C1211A" w:rsidRPr="007001F1" w14:paraId="7F6B1188" w14:textId="77777777" w:rsidTr="002D20F9">
        <w:trPr>
          <w:trHeight w:val="300"/>
        </w:trPr>
        <w:tc>
          <w:tcPr>
            <w:tcW w:w="9087" w:type="dxa"/>
            <w:gridSpan w:val="7"/>
            <w:shd w:val="clear" w:color="auto" w:fill="auto"/>
            <w:noWrap/>
            <w:vAlign w:val="bottom"/>
            <w:hideMark/>
          </w:tcPr>
          <w:p w14:paraId="2CCAE9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5F197BA3" w14:textId="77777777" w:rsidTr="002D20F9">
        <w:trPr>
          <w:trHeight w:val="300"/>
        </w:trPr>
        <w:tc>
          <w:tcPr>
            <w:tcW w:w="3559" w:type="dxa"/>
            <w:gridSpan w:val="2"/>
            <w:shd w:val="clear" w:color="000000" w:fill="FFFFFF"/>
            <w:vAlign w:val="center"/>
            <w:hideMark/>
          </w:tcPr>
          <w:p w14:paraId="498C7B0D" w14:textId="77777777"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14:paraId="2D598A40" w14:textId="77777777" w:rsidR="00C1211A" w:rsidRPr="007001F1" w:rsidRDefault="00C1211A" w:rsidP="00C1211A">
            <w:pPr>
              <w:rPr>
                <w:color w:val="000000"/>
              </w:rPr>
            </w:pPr>
            <w:r w:rsidRPr="007001F1">
              <w:rPr>
                <w:color w:val="000000"/>
                <w:sz w:val="22"/>
                <w:szCs w:val="22"/>
              </w:rPr>
              <w:t> </w:t>
            </w:r>
          </w:p>
        </w:tc>
      </w:tr>
      <w:tr w:rsidR="00C1211A" w:rsidRPr="007001F1" w14:paraId="743E0395" w14:textId="77777777" w:rsidTr="002D20F9">
        <w:trPr>
          <w:trHeight w:val="300"/>
        </w:trPr>
        <w:tc>
          <w:tcPr>
            <w:tcW w:w="3559" w:type="dxa"/>
            <w:gridSpan w:val="2"/>
            <w:shd w:val="clear" w:color="000000" w:fill="FFFFFF"/>
            <w:vAlign w:val="center"/>
            <w:hideMark/>
          </w:tcPr>
          <w:p w14:paraId="6FA8F381"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928D28" w14:textId="77777777" w:rsidR="00C1211A" w:rsidRPr="007001F1" w:rsidRDefault="00C1211A" w:rsidP="00C1211A">
            <w:pPr>
              <w:rPr>
                <w:color w:val="000000"/>
              </w:rPr>
            </w:pPr>
            <w:r w:rsidRPr="007001F1">
              <w:rPr>
                <w:color w:val="000000"/>
                <w:sz w:val="22"/>
                <w:szCs w:val="22"/>
              </w:rPr>
              <w:t> </w:t>
            </w:r>
          </w:p>
        </w:tc>
      </w:tr>
      <w:tr w:rsidR="00C1211A" w:rsidRPr="007001F1" w14:paraId="7A441763" w14:textId="77777777" w:rsidTr="002D20F9">
        <w:trPr>
          <w:trHeight w:val="300"/>
        </w:trPr>
        <w:tc>
          <w:tcPr>
            <w:tcW w:w="3559" w:type="dxa"/>
            <w:gridSpan w:val="2"/>
            <w:shd w:val="clear" w:color="000000" w:fill="FFFFFF"/>
            <w:vAlign w:val="center"/>
            <w:hideMark/>
          </w:tcPr>
          <w:p w14:paraId="0A1C52FC" w14:textId="77777777" w:rsidR="00C1211A" w:rsidRPr="007001F1" w:rsidRDefault="00C1211A" w:rsidP="00C1211A">
            <w:pPr>
              <w:rPr>
                <w:b/>
                <w:bCs/>
              </w:rPr>
            </w:pPr>
            <w:r w:rsidRPr="007001F1">
              <w:rPr>
                <w:b/>
                <w:bCs/>
                <w:sz w:val="22"/>
                <w:szCs w:val="22"/>
              </w:rPr>
              <w:t>Podpis:</w:t>
            </w:r>
          </w:p>
          <w:p w14:paraId="7BA837BA" w14:textId="77777777" w:rsidR="00696AD4" w:rsidRPr="007001F1" w:rsidRDefault="00696AD4" w:rsidP="00C1211A">
            <w:pPr>
              <w:rPr>
                <w:b/>
                <w:bCs/>
              </w:rPr>
            </w:pPr>
          </w:p>
          <w:p w14:paraId="7F6EE4E2" w14:textId="77777777" w:rsidR="00696AD4" w:rsidRPr="007001F1" w:rsidRDefault="00696AD4" w:rsidP="00C1211A">
            <w:pPr>
              <w:rPr>
                <w:b/>
                <w:bCs/>
              </w:rPr>
            </w:pPr>
          </w:p>
        </w:tc>
        <w:tc>
          <w:tcPr>
            <w:tcW w:w="5528" w:type="dxa"/>
            <w:gridSpan w:val="5"/>
            <w:shd w:val="clear" w:color="auto" w:fill="auto"/>
            <w:vAlign w:val="center"/>
            <w:hideMark/>
          </w:tcPr>
          <w:p w14:paraId="5C4FBE4A" w14:textId="77777777" w:rsidR="00C1211A" w:rsidRPr="007001F1" w:rsidRDefault="00C1211A" w:rsidP="00C1211A">
            <w:pPr>
              <w:rPr>
                <w:color w:val="000000"/>
              </w:rPr>
            </w:pPr>
            <w:r w:rsidRPr="007001F1">
              <w:rPr>
                <w:color w:val="000000"/>
                <w:sz w:val="22"/>
                <w:szCs w:val="22"/>
              </w:rPr>
              <w:t> </w:t>
            </w:r>
          </w:p>
        </w:tc>
      </w:tr>
    </w:tbl>
    <w:p w14:paraId="2142307F" w14:textId="77777777" w:rsidR="0086114A" w:rsidRPr="007001F1" w:rsidRDefault="0086114A"/>
    <w:p w14:paraId="034B319C" w14:textId="77777777" w:rsidR="0086114A" w:rsidRPr="007001F1" w:rsidRDefault="0086114A">
      <w:pPr>
        <w:spacing w:after="160" w:line="259" w:lineRule="auto"/>
      </w:pPr>
      <w:r w:rsidRPr="007001F1">
        <w:br w:type="page"/>
      </w:r>
    </w:p>
    <w:tbl>
      <w:tblPr>
        <w:tblW w:w="916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7C30CB65" w14:textId="77777777" w:rsidTr="00010677">
        <w:trPr>
          <w:trHeight w:val="645"/>
        </w:trPr>
        <w:tc>
          <w:tcPr>
            <w:tcW w:w="9162" w:type="dxa"/>
            <w:gridSpan w:val="7"/>
            <w:shd w:val="clear" w:color="000000" w:fill="60497A"/>
            <w:vAlign w:val="center"/>
            <w:hideMark/>
          </w:tcPr>
          <w:p w14:paraId="76BAED5C" w14:textId="77777777"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514"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514"/>
          </w:p>
        </w:tc>
      </w:tr>
      <w:tr w:rsidR="00F2042D" w:rsidRPr="007001F1" w14:paraId="1F14DAC4" w14:textId="77777777" w:rsidTr="00010677">
        <w:trPr>
          <w:trHeight w:val="330"/>
        </w:trPr>
        <w:tc>
          <w:tcPr>
            <w:tcW w:w="9162" w:type="dxa"/>
            <w:gridSpan w:val="7"/>
            <w:shd w:val="clear" w:color="auto" w:fill="auto"/>
            <w:vAlign w:val="center"/>
            <w:hideMark/>
          </w:tcPr>
          <w:p w14:paraId="76F7E4E3" w14:textId="77777777"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14:paraId="1E6B3EA9" w14:textId="77777777" w:rsidTr="00010677">
        <w:trPr>
          <w:trHeight w:val="300"/>
        </w:trPr>
        <w:tc>
          <w:tcPr>
            <w:tcW w:w="3588" w:type="dxa"/>
            <w:gridSpan w:val="2"/>
            <w:shd w:val="clear" w:color="auto" w:fill="auto"/>
            <w:vAlign w:val="center"/>
            <w:hideMark/>
          </w:tcPr>
          <w:p w14:paraId="7E19663E" w14:textId="77777777"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14:paraId="2F745EF2" w14:textId="77777777" w:rsidR="00F2042D" w:rsidRPr="007001F1" w:rsidRDefault="00F2042D" w:rsidP="00F2042D">
            <w:pPr>
              <w:rPr>
                <w:color w:val="000000"/>
              </w:rPr>
            </w:pPr>
            <w:r w:rsidRPr="007001F1">
              <w:rPr>
                <w:color w:val="000000"/>
                <w:sz w:val="22"/>
                <w:szCs w:val="22"/>
              </w:rPr>
              <w:t> </w:t>
            </w:r>
          </w:p>
        </w:tc>
      </w:tr>
      <w:tr w:rsidR="00F2042D" w:rsidRPr="007001F1" w14:paraId="3F020895" w14:textId="77777777" w:rsidTr="00010677">
        <w:trPr>
          <w:trHeight w:val="660"/>
        </w:trPr>
        <w:tc>
          <w:tcPr>
            <w:tcW w:w="3588" w:type="dxa"/>
            <w:gridSpan w:val="2"/>
            <w:shd w:val="clear" w:color="auto" w:fill="auto"/>
            <w:vAlign w:val="center"/>
            <w:hideMark/>
          </w:tcPr>
          <w:p w14:paraId="134F9D95" w14:textId="77777777"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14:paraId="705D1BD7" w14:textId="77777777" w:rsidR="00F2042D" w:rsidRPr="007001F1" w:rsidRDefault="00F2042D" w:rsidP="00F2042D">
            <w:pPr>
              <w:rPr>
                <w:color w:val="000000"/>
              </w:rPr>
            </w:pPr>
            <w:r w:rsidRPr="007001F1">
              <w:rPr>
                <w:color w:val="000000"/>
                <w:sz w:val="22"/>
                <w:szCs w:val="22"/>
              </w:rPr>
              <w:t> </w:t>
            </w:r>
          </w:p>
        </w:tc>
      </w:tr>
      <w:tr w:rsidR="00F2042D" w:rsidRPr="007001F1" w14:paraId="1F6FA50B" w14:textId="77777777" w:rsidTr="00010677">
        <w:trPr>
          <w:trHeight w:val="330"/>
        </w:trPr>
        <w:tc>
          <w:tcPr>
            <w:tcW w:w="9162" w:type="dxa"/>
            <w:gridSpan w:val="7"/>
            <w:shd w:val="clear" w:color="auto" w:fill="auto"/>
            <w:vAlign w:val="center"/>
            <w:hideMark/>
          </w:tcPr>
          <w:p w14:paraId="4C10112C" w14:textId="77777777"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14:paraId="05172E8E" w14:textId="77777777" w:rsidTr="00010677">
        <w:trPr>
          <w:trHeight w:val="330"/>
        </w:trPr>
        <w:tc>
          <w:tcPr>
            <w:tcW w:w="3588" w:type="dxa"/>
            <w:gridSpan w:val="2"/>
            <w:shd w:val="clear" w:color="auto" w:fill="auto"/>
            <w:vAlign w:val="center"/>
            <w:hideMark/>
          </w:tcPr>
          <w:p w14:paraId="191B6B98" w14:textId="77777777"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4BFB5C77" w14:textId="77777777" w:rsidR="00F2042D" w:rsidRPr="007001F1" w:rsidRDefault="00F2042D" w:rsidP="00F2042D">
            <w:pPr>
              <w:rPr>
                <w:color w:val="000000"/>
              </w:rPr>
            </w:pPr>
            <w:r w:rsidRPr="007001F1">
              <w:rPr>
                <w:color w:val="000000"/>
                <w:sz w:val="22"/>
                <w:szCs w:val="22"/>
              </w:rPr>
              <w:t> </w:t>
            </w:r>
          </w:p>
        </w:tc>
      </w:tr>
      <w:tr w:rsidR="00F2042D" w:rsidRPr="007001F1" w14:paraId="7E1E47AB" w14:textId="77777777" w:rsidTr="00010677">
        <w:trPr>
          <w:trHeight w:val="300"/>
        </w:trPr>
        <w:tc>
          <w:tcPr>
            <w:tcW w:w="3588" w:type="dxa"/>
            <w:gridSpan w:val="2"/>
            <w:shd w:val="clear" w:color="auto" w:fill="auto"/>
            <w:vAlign w:val="center"/>
            <w:hideMark/>
          </w:tcPr>
          <w:p w14:paraId="6561B196" w14:textId="77777777"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14:paraId="6FE6A394" w14:textId="77777777" w:rsidR="00F2042D" w:rsidRPr="007001F1" w:rsidRDefault="00F2042D" w:rsidP="00F2042D">
            <w:pPr>
              <w:rPr>
                <w:color w:val="000000"/>
              </w:rPr>
            </w:pPr>
            <w:r w:rsidRPr="007001F1">
              <w:rPr>
                <w:color w:val="000000"/>
                <w:sz w:val="22"/>
                <w:szCs w:val="22"/>
              </w:rPr>
              <w:t> </w:t>
            </w:r>
          </w:p>
        </w:tc>
      </w:tr>
      <w:tr w:rsidR="00F2042D" w:rsidRPr="007001F1" w14:paraId="5A835508" w14:textId="77777777" w:rsidTr="00010677">
        <w:trPr>
          <w:trHeight w:val="300"/>
        </w:trPr>
        <w:tc>
          <w:tcPr>
            <w:tcW w:w="3588" w:type="dxa"/>
            <w:gridSpan w:val="2"/>
            <w:shd w:val="clear" w:color="auto" w:fill="auto"/>
            <w:vAlign w:val="center"/>
            <w:hideMark/>
          </w:tcPr>
          <w:p w14:paraId="6AB06254" w14:textId="77777777"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14:paraId="0BB9306C" w14:textId="77777777" w:rsidR="00F2042D" w:rsidRPr="007001F1" w:rsidRDefault="00F2042D" w:rsidP="00F2042D">
            <w:pPr>
              <w:rPr>
                <w:color w:val="000000"/>
              </w:rPr>
            </w:pPr>
            <w:r w:rsidRPr="007001F1">
              <w:rPr>
                <w:color w:val="000000"/>
                <w:sz w:val="22"/>
                <w:szCs w:val="22"/>
              </w:rPr>
              <w:t> </w:t>
            </w:r>
          </w:p>
        </w:tc>
      </w:tr>
      <w:tr w:rsidR="00F2042D" w:rsidRPr="007001F1" w14:paraId="4D9BBF71" w14:textId="77777777" w:rsidTr="00010677">
        <w:trPr>
          <w:trHeight w:val="300"/>
        </w:trPr>
        <w:tc>
          <w:tcPr>
            <w:tcW w:w="3588" w:type="dxa"/>
            <w:gridSpan w:val="2"/>
            <w:shd w:val="clear" w:color="auto" w:fill="auto"/>
            <w:vAlign w:val="center"/>
            <w:hideMark/>
          </w:tcPr>
          <w:p w14:paraId="7B61FDC7" w14:textId="77777777"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7951AE61" w14:textId="77777777" w:rsidR="00F2042D" w:rsidRPr="007001F1" w:rsidRDefault="00F2042D" w:rsidP="00F2042D">
            <w:pPr>
              <w:rPr>
                <w:color w:val="000000"/>
              </w:rPr>
            </w:pPr>
            <w:r w:rsidRPr="007001F1">
              <w:rPr>
                <w:color w:val="000000"/>
                <w:sz w:val="22"/>
                <w:szCs w:val="22"/>
              </w:rPr>
              <w:t> </w:t>
            </w:r>
          </w:p>
        </w:tc>
      </w:tr>
      <w:tr w:rsidR="00F2042D" w:rsidRPr="007001F1" w14:paraId="4BC62977" w14:textId="77777777" w:rsidTr="00010677">
        <w:trPr>
          <w:trHeight w:val="330"/>
        </w:trPr>
        <w:tc>
          <w:tcPr>
            <w:tcW w:w="9162" w:type="dxa"/>
            <w:gridSpan w:val="7"/>
            <w:shd w:val="clear" w:color="auto" w:fill="auto"/>
            <w:vAlign w:val="center"/>
            <w:hideMark/>
          </w:tcPr>
          <w:p w14:paraId="6B0C23CC" w14:textId="77777777"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14:paraId="4A1ED7C5" w14:textId="77777777" w:rsidTr="00010677">
        <w:trPr>
          <w:trHeight w:val="300"/>
        </w:trPr>
        <w:tc>
          <w:tcPr>
            <w:tcW w:w="3588" w:type="dxa"/>
            <w:gridSpan w:val="2"/>
            <w:shd w:val="clear" w:color="auto" w:fill="auto"/>
            <w:vAlign w:val="center"/>
            <w:hideMark/>
          </w:tcPr>
          <w:p w14:paraId="0C31AADA" w14:textId="77777777"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87420E5" w14:textId="77777777" w:rsidR="00F2042D" w:rsidRPr="007001F1" w:rsidRDefault="00F2042D" w:rsidP="00F2042D">
            <w:pPr>
              <w:rPr>
                <w:color w:val="000000"/>
              </w:rPr>
            </w:pPr>
            <w:r w:rsidRPr="007001F1">
              <w:rPr>
                <w:color w:val="000000"/>
                <w:sz w:val="22"/>
                <w:szCs w:val="22"/>
              </w:rPr>
              <w:t>Nadlimitná zákazka</w:t>
            </w:r>
          </w:p>
        </w:tc>
      </w:tr>
      <w:tr w:rsidR="00F2042D" w:rsidRPr="007001F1" w14:paraId="3FAAB53A" w14:textId="77777777" w:rsidTr="00010677">
        <w:trPr>
          <w:trHeight w:val="300"/>
        </w:trPr>
        <w:tc>
          <w:tcPr>
            <w:tcW w:w="3588" w:type="dxa"/>
            <w:gridSpan w:val="2"/>
            <w:shd w:val="clear" w:color="auto" w:fill="auto"/>
            <w:vAlign w:val="center"/>
            <w:hideMark/>
          </w:tcPr>
          <w:p w14:paraId="1C486D98" w14:textId="77777777"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14:paraId="21A12F92" w14:textId="77777777" w:rsidR="00F2042D" w:rsidRPr="007001F1" w:rsidRDefault="00F2042D" w:rsidP="00F2042D">
            <w:pPr>
              <w:rPr>
                <w:color w:val="000000"/>
              </w:rPr>
            </w:pPr>
            <w:r w:rsidRPr="007001F1">
              <w:rPr>
                <w:color w:val="000000"/>
                <w:sz w:val="22"/>
                <w:szCs w:val="22"/>
              </w:rPr>
              <w:t>Súťažný dialóg (§ 74 ZVO)</w:t>
            </w:r>
          </w:p>
        </w:tc>
      </w:tr>
      <w:tr w:rsidR="00F2042D" w:rsidRPr="007001F1" w14:paraId="04BAF64A" w14:textId="77777777" w:rsidTr="00010677">
        <w:trPr>
          <w:trHeight w:val="300"/>
        </w:trPr>
        <w:tc>
          <w:tcPr>
            <w:tcW w:w="3588" w:type="dxa"/>
            <w:gridSpan w:val="2"/>
            <w:shd w:val="clear" w:color="auto" w:fill="auto"/>
            <w:vAlign w:val="center"/>
            <w:hideMark/>
          </w:tcPr>
          <w:p w14:paraId="12F74CF6" w14:textId="77777777"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14:paraId="34503982" w14:textId="77777777" w:rsidR="00F2042D" w:rsidRPr="007001F1" w:rsidRDefault="00F2042D" w:rsidP="00F2042D">
            <w:pPr>
              <w:rPr>
                <w:color w:val="000000"/>
              </w:rPr>
            </w:pPr>
          </w:p>
        </w:tc>
      </w:tr>
      <w:tr w:rsidR="004D0B9F" w:rsidRPr="007001F1" w14:paraId="3F020067" w14:textId="77777777" w:rsidTr="00010677">
        <w:trPr>
          <w:trHeight w:val="300"/>
        </w:trPr>
        <w:tc>
          <w:tcPr>
            <w:tcW w:w="3588" w:type="dxa"/>
            <w:gridSpan w:val="2"/>
            <w:shd w:val="clear" w:color="auto" w:fill="auto"/>
            <w:vAlign w:val="center"/>
          </w:tcPr>
          <w:p w14:paraId="138721FE" w14:textId="77777777"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14:paraId="422FCE16" w14:textId="77777777" w:rsidR="004D0B9F" w:rsidRPr="007001F1" w:rsidRDefault="004D0B9F" w:rsidP="00F2042D">
            <w:pPr>
              <w:rPr>
                <w:color w:val="000000"/>
              </w:rPr>
            </w:pPr>
          </w:p>
        </w:tc>
      </w:tr>
      <w:tr w:rsidR="00F2042D" w:rsidRPr="007001F1" w14:paraId="73B3AB20" w14:textId="77777777" w:rsidTr="00010677">
        <w:trPr>
          <w:trHeight w:val="300"/>
        </w:trPr>
        <w:tc>
          <w:tcPr>
            <w:tcW w:w="3588" w:type="dxa"/>
            <w:gridSpan w:val="2"/>
            <w:shd w:val="clear" w:color="auto" w:fill="auto"/>
            <w:vAlign w:val="center"/>
            <w:hideMark/>
          </w:tcPr>
          <w:p w14:paraId="4AD64429" w14:textId="77777777"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14:paraId="1901C372" w14:textId="77777777"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14:paraId="553C7978" w14:textId="77777777" w:rsidTr="00010677">
        <w:trPr>
          <w:trHeight w:val="300"/>
        </w:trPr>
        <w:tc>
          <w:tcPr>
            <w:tcW w:w="3588" w:type="dxa"/>
            <w:gridSpan w:val="2"/>
            <w:shd w:val="clear" w:color="auto" w:fill="auto"/>
            <w:vAlign w:val="center"/>
            <w:hideMark/>
          </w:tcPr>
          <w:p w14:paraId="4EB8EC1A" w14:textId="77777777"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14:paraId="2746767E" w14:textId="77777777" w:rsidR="00F2042D" w:rsidRPr="007001F1" w:rsidRDefault="00F2042D" w:rsidP="00F2042D">
            <w:pPr>
              <w:rPr>
                <w:color w:val="000000"/>
              </w:rPr>
            </w:pPr>
            <w:r w:rsidRPr="007001F1">
              <w:rPr>
                <w:color w:val="000000"/>
                <w:sz w:val="22"/>
                <w:szCs w:val="22"/>
              </w:rPr>
              <w:t> </w:t>
            </w:r>
          </w:p>
        </w:tc>
      </w:tr>
      <w:tr w:rsidR="00F2042D" w:rsidRPr="007001F1" w14:paraId="49E37CAE" w14:textId="77777777" w:rsidTr="00010677">
        <w:trPr>
          <w:trHeight w:val="300"/>
        </w:trPr>
        <w:tc>
          <w:tcPr>
            <w:tcW w:w="3588" w:type="dxa"/>
            <w:gridSpan w:val="2"/>
            <w:shd w:val="clear" w:color="auto" w:fill="auto"/>
            <w:vAlign w:val="center"/>
            <w:hideMark/>
          </w:tcPr>
          <w:p w14:paraId="0C0CC531" w14:textId="77777777"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14:paraId="60F59F0C" w14:textId="77777777" w:rsidR="00F2042D" w:rsidRPr="007001F1" w:rsidRDefault="00F2042D" w:rsidP="00F2042D">
            <w:pPr>
              <w:rPr>
                <w:color w:val="000000"/>
              </w:rPr>
            </w:pPr>
            <w:r w:rsidRPr="007001F1">
              <w:rPr>
                <w:color w:val="000000"/>
                <w:sz w:val="22"/>
                <w:szCs w:val="22"/>
              </w:rPr>
              <w:t> </w:t>
            </w:r>
          </w:p>
        </w:tc>
      </w:tr>
      <w:tr w:rsidR="00F2042D" w:rsidRPr="007001F1" w14:paraId="177A2B99" w14:textId="77777777" w:rsidTr="00010677">
        <w:trPr>
          <w:trHeight w:val="315"/>
        </w:trPr>
        <w:tc>
          <w:tcPr>
            <w:tcW w:w="586" w:type="dxa"/>
            <w:shd w:val="clear" w:color="000000" w:fill="60497A"/>
            <w:vAlign w:val="center"/>
            <w:hideMark/>
          </w:tcPr>
          <w:p w14:paraId="3732F993" w14:textId="77777777"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14:paraId="399D587D" w14:textId="77777777"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14:paraId="64589650" w14:textId="77777777"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14:paraId="358B7246" w14:textId="77777777"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14:paraId="41ABC0E5" w14:textId="77777777"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14:paraId="7513E662" w14:textId="77777777" w:rsidR="00F2042D" w:rsidRPr="007001F1" w:rsidRDefault="00F2042D" w:rsidP="00F2042D">
            <w:pPr>
              <w:jc w:val="center"/>
              <w:rPr>
                <w:b/>
                <w:bCs/>
                <w:color w:val="FFFFFF"/>
              </w:rPr>
            </w:pPr>
            <w:r w:rsidRPr="007001F1">
              <w:rPr>
                <w:b/>
                <w:bCs/>
                <w:color w:val="FFFFFF"/>
                <w:sz w:val="22"/>
                <w:szCs w:val="22"/>
              </w:rPr>
              <w:t>Poznámka</w:t>
            </w:r>
          </w:p>
        </w:tc>
      </w:tr>
      <w:tr w:rsidR="00962446" w:rsidRPr="007001F1" w14:paraId="2874FD45" w14:textId="77777777" w:rsidTr="00010677">
        <w:trPr>
          <w:trHeight w:val="630"/>
        </w:trPr>
        <w:tc>
          <w:tcPr>
            <w:tcW w:w="586" w:type="dxa"/>
            <w:vMerge w:val="restart"/>
            <w:shd w:val="clear" w:color="auto" w:fill="auto"/>
            <w:noWrap/>
            <w:vAlign w:val="center"/>
            <w:hideMark/>
          </w:tcPr>
          <w:p w14:paraId="44E758EF" w14:textId="77777777"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14:paraId="7A4BA62E" w14:textId="77777777"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14:paraId="43333F5A" w14:textId="77777777"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14:paraId="2012374A" w14:textId="77777777"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14:paraId="75DFD251" w14:textId="77777777"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14:paraId="269475B9" w14:textId="77777777" w:rsidR="00962446" w:rsidRPr="007001F1" w:rsidRDefault="00962446" w:rsidP="00F2042D">
            <w:pPr>
              <w:jc w:val="center"/>
              <w:rPr>
                <w:color w:val="000000"/>
              </w:rPr>
            </w:pPr>
            <w:r w:rsidRPr="007001F1">
              <w:rPr>
                <w:color w:val="000000"/>
                <w:sz w:val="22"/>
                <w:szCs w:val="22"/>
              </w:rPr>
              <w:t> </w:t>
            </w:r>
          </w:p>
        </w:tc>
      </w:tr>
      <w:tr w:rsidR="00962446" w:rsidRPr="007001F1" w14:paraId="1C1D2DD8" w14:textId="77777777" w:rsidTr="00010677">
        <w:trPr>
          <w:trHeight w:val="630"/>
        </w:trPr>
        <w:tc>
          <w:tcPr>
            <w:tcW w:w="586" w:type="dxa"/>
            <w:vMerge/>
            <w:shd w:val="clear" w:color="auto" w:fill="auto"/>
            <w:noWrap/>
            <w:vAlign w:val="center"/>
          </w:tcPr>
          <w:p w14:paraId="2B250959" w14:textId="77777777" w:rsidR="00962446" w:rsidRPr="007001F1" w:rsidRDefault="00962446" w:rsidP="00F2042D">
            <w:pPr>
              <w:jc w:val="center"/>
              <w:rPr>
                <w:color w:val="000000"/>
              </w:rPr>
            </w:pPr>
          </w:p>
        </w:tc>
        <w:tc>
          <w:tcPr>
            <w:tcW w:w="4860" w:type="dxa"/>
            <w:gridSpan w:val="2"/>
            <w:shd w:val="clear" w:color="auto" w:fill="auto"/>
            <w:vAlign w:val="center"/>
          </w:tcPr>
          <w:p w14:paraId="46E46789" w14:textId="77777777"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4364C232" w14:textId="77777777" w:rsidR="00962446" w:rsidRPr="007001F1" w:rsidRDefault="00962446" w:rsidP="00F2042D">
            <w:pPr>
              <w:jc w:val="center"/>
              <w:rPr>
                <w:color w:val="000000"/>
              </w:rPr>
            </w:pPr>
          </w:p>
        </w:tc>
        <w:tc>
          <w:tcPr>
            <w:tcW w:w="572" w:type="dxa"/>
            <w:shd w:val="clear" w:color="auto" w:fill="auto"/>
            <w:vAlign w:val="center"/>
          </w:tcPr>
          <w:p w14:paraId="0B7AC053" w14:textId="77777777" w:rsidR="00962446" w:rsidRPr="007001F1" w:rsidRDefault="00962446" w:rsidP="00F2042D">
            <w:pPr>
              <w:jc w:val="center"/>
              <w:rPr>
                <w:color w:val="000000"/>
              </w:rPr>
            </w:pPr>
          </w:p>
        </w:tc>
        <w:tc>
          <w:tcPr>
            <w:tcW w:w="782" w:type="dxa"/>
            <w:shd w:val="clear" w:color="auto" w:fill="auto"/>
            <w:vAlign w:val="center"/>
          </w:tcPr>
          <w:p w14:paraId="7F30E08D" w14:textId="77777777" w:rsidR="00962446" w:rsidRPr="007001F1" w:rsidRDefault="00962446" w:rsidP="00F2042D">
            <w:pPr>
              <w:jc w:val="center"/>
              <w:rPr>
                <w:color w:val="000000"/>
              </w:rPr>
            </w:pPr>
          </w:p>
        </w:tc>
        <w:tc>
          <w:tcPr>
            <w:tcW w:w="1790" w:type="dxa"/>
            <w:shd w:val="clear" w:color="auto" w:fill="auto"/>
            <w:vAlign w:val="center"/>
          </w:tcPr>
          <w:p w14:paraId="11238E77" w14:textId="77777777" w:rsidR="00962446" w:rsidRPr="007001F1" w:rsidRDefault="00962446" w:rsidP="00F2042D">
            <w:pPr>
              <w:jc w:val="center"/>
              <w:rPr>
                <w:color w:val="000000"/>
              </w:rPr>
            </w:pPr>
          </w:p>
        </w:tc>
      </w:tr>
      <w:tr w:rsidR="00962446" w:rsidRPr="007001F1" w14:paraId="36ABFFB9" w14:textId="77777777" w:rsidTr="00010677">
        <w:trPr>
          <w:trHeight w:val="630"/>
        </w:trPr>
        <w:tc>
          <w:tcPr>
            <w:tcW w:w="586" w:type="dxa"/>
            <w:vMerge/>
            <w:shd w:val="clear" w:color="auto" w:fill="auto"/>
            <w:noWrap/>
            <w:vAlign w:val="center"/>
          </w:tcPr>
          <w:p w14:paraId="26747D4E" w14:textId="77777777" w:rsidR="00962446" w:rsidRPr="007001F1" w:rsidRDefault="00962446" w:rsidP="00F2042D">
            <w:pPr>
              <w:jc w:val="center"/>
              <w:rPr>
                <w:color w:val="000000"/>
              </w:rPr>
            </w:pPr>
          </w:p>
        </w:tc>
        <w:tc>
          <w:tcPr>
            <w:tcW w:w="4860" w:type="dxa"/>
            <w:gridSpan w:val="2"/>
            <w:shd w:val="clear" w:color="auto" w:fill="auto"/>
            <w:vAlign w:val="center"/>
          </w:tcPr>
          <w:p w14:paraId="5DF7D7E6" w14:textId="77777777"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14:paraId="08228619" w14:textId="77777777" w:rsidR="00962446" w:rsidRPr="007001F1" w:rsidRDefault="00962446" w:rsidP="00F2042D">
            <w:pPr>
              <w:jc w:val="center"/>
              <w:rPr>
                <w:color w:val="000000"/>
              </w:rPr>
            </w:pPr>
          </w:p>
        </w:tc>
        <w:tc>
          <w:tcPr>
            <w:tcW w:w="572" w:type="dxa"/>
            <w:shd w:val="clear" w:color="auto" w:fill="auto"/>
            <w:vAlign w:val="center"/>
          </w:tcPr>
          <w:p w14:paraId="2F7F2401" w14:textId="77777777" w:rsidR="00962446" w:rsidRPr="007001F1" w:rsidRDefault="00962446" w:rsidP="00F2042D">
            <w:pPr>
              <w:jc w:val="center"/>
              <w:rPr>
                <w:color w:val="000000"/>
              </w:rPr>
            </w:pPr>
          </w:p>
        </w:tc>
        <w:tc>
          <w:tcPr>
            <w:tcW w:w="782" w:type="dxa"/>
            <w:shd w:val="clear" w:color="auto" w:fill="auto"/>
            <w:vAlign w:val="center"/>
          </w:tcPr>
          <w:p w14:paraId="3B9519AC" w14:textId="77777777" w:rsidR="00962446" w:rsidRPr="007001F1" w:rsidRDefault="00962446" w:rsidP="00F2042D">
            <w:pPr>
              <w:jc w:val="center"/>
              <w:rPr>
                <w:color w:val="000000"/>
              </w:rPr>
            </w:pPr>
          </w:p>
        </w:tc>
        <w:tc>
          <w:tcPr>
            <w:tcW w:w="1790" w:type="dxa"/>
            <w:shd w:val="clear" w:color="auto" w:fill="auto"/>
            <w:vAlign w:val="center"/>
          </w:tcPr>
          <w:p w14:paraId="6206B71F" w14:textId="77777777" w:rsidR="00962446" w:rsidRPr="007001F1" w:rsidRDefault="00962446" w:rsidP="00F2042D">
            <w:pPr>
              <w:jc w:val="center"/>
              <w:rPr>
                <w:color w:val="000000"/>
              </w:rPr>
            </w:pPr>
          </w:p>
        </w:tc>
      </w:tr>
      <w:tr w:rsidR="0093317A" w:rsidRPr="007001F1" w14:paraId="1CD160C6" w14:textId="77777777" w:rsidTr="00010677">
        <w:trPr>
          <w:trHeight w:val="758"/>
        </w:trPr>
        <w:tc>
          <w:tcPr>
            <w:tcW w:w="586" w:type="dxa"/>
            <w:vMerge w:val="restart"/>
            <w:shd w:val="clear" w:color="auto" w:fill="auto"/>
            <w:noWrap/>
            <w:vAlign w:val="center"/>
          </w:tcPr>
          <w:p w14:paraId="7F7E1F6A" w14:textId="77777777"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14:paraId="24882317" w14:textId="77777777"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15B6ED51" w14:textId="77777777" w:rsidR="0093317A" w:rsidRPr="007001F1" w:rsidRDefault="0093317A" w:rsidP="00F2042D">
            <w:pPr>
              <w:jc w:val="center"/>
              <w:rPr>
                <w:color w:val="000000"/>
              </w:rPr>
            </w:pPr>
          </w:p>
        </w:tc>
        <w:tc>
          <w:tcPr>
            <w:tcW w:w="572" w:type="dxa"/>
            <w:shd w:val="clear" w:color="auto" w:fill="auto"/>
            <w:vAlign w:val="center"/>
          </w:tcPr>
          <w:p w14:paraId="25BB0C9A" w14:textId="77777777" w:rsidR="0093317A" w:rsidRPr="007001F1" w:rsidRDefault="0093317A" w:rsidP="00F2042D">
            <w:pPr>
              <w:jc w:val="center"/>
              <w:rPr>
                <w:color w:val="000000"/>
              </w:rPr>
            </w:pPr>
          </w:p>
        </w:tc>
        <w:tc>
          <w:tcPr>
            <w:tcW w:w="782" w:type="dxa"/>
            <w:shd w:val="clear" w:color="auto" w:fill="auto"/>
            <w:vAlign w:val="center"/>
          </w:tcPr>
          <w:p w14:paraId="13DF3110" w14:textId="77777777" w:rsidR="0093317A" w:rsidRPr="007001F1" w:rsidRDefault="0093317A" w:rsidP="00F2042D">
            <w:pPr>
              <w:jc w:val="center"/>
              <w:rPr>
                <w:color w:val="000000"/>
              </w:rPr>
            </w:pPr>
          </w:p>
        </w:tc>
        <w:tc>
          <w:tcPr>
            <w:tcW w:w="1790" w:type="dxa"/>
            <w:shd w:val="clear" w:color="auto" w:fill="auto"/>
            <w:vAlign w:val="center"/>
          </w:tcPr>
          <w:p w14:paraId="7469E05E" w14:textId="77777777" w:rsidR="0093317A" w:rsidRPr="007001F1" w:rsidRDefault="0093317A" w:rsidP="00F2042D">
            <w:pPr>
              <w:jc w:val="center"/>
              <w:rPr>
                <w:color w:val="000000"/>
              </w:rPr>
            </w:pPr>
          </w:p>
        </w:tc>
      </w:tr>
      <w:tr w:rsidR="0093317A" w:rsidRPr="007001F1" w14:paraId="7B16DF16" w14:textId="77777777" w:rsidTr="00010677">
        <w:trPr>
          <w:trHeight w:val="757"/>
        </w:trPr>
        <w:tc>
          <w:tcPr>
            <w:tcW w:w="586" w:type="dxa"/>
            <w:vMerge/>
            <w:shd w:val="clear" w:color="auto" w:fill="auto"/>
            <w:noWrap/>
            <w:vAlign w:val="center"/>
          </w:tcPr>
          <w:p w14:paraId="277A51B1" w14:textId="77777777" w:rsidR="0093317A" w:rsidRPr="007001F1" w:rsidRDefault="0093317A" w:rsidP="00F2042D">
            <w:pPr>
              <w:jc w:val="center"/>
              <w:rPr>
                <w:color w:val="000000"/>
              </w:rPr>
            </w:pPr>
          </w:p>
        </w:tc>
        <w:tc>
          <w:tcPr>
            <w:tcW w:w="4860" w:type="dxa"/>
            <w:gridSpan w:val="2"/>
            <w:shd w:val="clear" w:color="auto" w:fill="auto"/>
            <w:vAlign w:val="center"/>
          </w:tcPr>
          <w:p w14:paraId="1A9CAAE6" w14:textId="77777777"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14:paraId="07550ADB" w14:textId="77777777" w:rsidR="0093317A" w:rsidRPr="007001F1" w:rsidRDefault="0093317A" w:rsidP="00F2042D">
            <w:pPr>
              <w:jc w:val="center"/>
              <w:rPr>
                <w:color w:val="000000"/>
              </w:rPr>
            </w:pPr>
          </w:p>
        </w:tc>
        <w:tc>
          <w:tcPr>
            <w:tcW w:w="572" w:type="dxa"/>
            <w:shd w:val="clear" w:color="auto" w:fill="auto"/>
            <w:vAlign w:val="center"/>
          </w:tcPr>
          <w:p w14:paraId="648E2A1B" w14:textId="77777777" w:rsidR="0093317A" w:rsidRPr="007001F1" w:rsidRDefault="0093317A" w:rsidP="00F2042D">
            <w:pPr>
              <w:jc w:val="center"/>
              <w:rPr>
                <w:color w:val="000000"/>
              </w:rPr>
            </w:pPr>
          </w:p>
        </w:tc>
        <w:tc>
          <w:tcPr>
            <w:tcW w:w="782" w:type="dxa"/>
            <w:shd w:val="clear" w:color="auto" w:fill="auto"/>
            <w:vAlign w:val="center"/>
          </w:tcPr>
          <w:p w14:paraId="3CF230A4" w14:textId="77777777" w:rsidR="0093317A" w:rsidRPr="007001F1" w:rsidRDefault="0093317A" w:rsidP="00F2042D">
            <w:pPr>
              <w:jc w:val="center"/>
              <w:rPr>
                <w:color w:val="000000"/>
              </w:rPr>
            </w:pPr>
          </w:p>
        </w:tc>
        <w:tc>
          <w:tcPr>
            <w:tcW w:w="1790" w:type="dxa"/>
            <w:shd w:val="clear" w:color="auto" w:fill="auto"/>
            <w:vAlign w:val="center"/>
          </w:tcPr>
          <w:p w14:paraId="3240CD75" w14:textId="77777777" w:rsidR="0093317A" w:rsidRPr="007001F1" w:rsidRDefault="0093317A" w:rsidP="00F2042D">
            <w:pPr>
              <w:jc w:val="center"/>
              <w:rPr>
                <w:color w:val="000000"/>
              </w:rPr>
            </w:pPr>
          </w:p>
        </w:tc>
      </w:tr>
      <w:tr w:rsidR="00F2042D" w:rsidRPr="007001F1" w14:paraId="6D9019C7" w14:textId="77777777" w:rsidTr="00010677">
        <w:trPr>
          <w:trHeight w:val="20"/>
        </w:trPr>
        <w:tc>
          <w:tcPr>
            <w:tcW w:w="586" w:type="dxa"/>
            <w:shd w:val="clear" w:color="auto" w:fill="auto"/>
            <w:noWrap/>
            <w:vAlign w:val="center"/>
            <w:hideMark/>
          </w:tcPr>
          <w:p w14:paraId="37794A2D" w14:textId="77777777"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14:paraId="431F6B80" w14:textId="77777777"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276BEE76"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2A7D9FD"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C62B6CC"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620B7B8F" w14:textId="77777777" w:rsidR="00F2042D" w:rsidRPr="007001F1" w:rsidRDefault="00F2042D" w:rsidP="00F2042D">
            <w:pPr>
              <w:jc w:val="center"/>
              <w:rPr>
                <w:color w:val="000000"/>
              </w:rPr>
            </w:pPr>
            <w:r w:rsidRPr="007001F1">
              <w:rPr>
                <w:color w:val="000000"/>
                <w:sz w:val="22"/>
                <w:szCs w:val="22"/>
              </w:rPr>
              <w:t> </w:t>
            </w:r>
          </w:p>
        </w:tc>
      </w:tr>
      <w:tr w:rsidR="00F2042D" w:rsidRPr="007001F1" w14:paraId="38E677F9" w14:textId="77777777" w:rsidTr="00010677">
        <w:trPr>
          <w:trHeight w:val="20"/>
        </w:trPr>
        <w:tc>
          <w:tcPr>
            <w:tcW w:w="586" w:type="dxa"/>
            <w:shd w:val="clear" w:color="auto" w:fill="auto"/>
            <w:noWrap/>
            <w:vAlign w:val="center"/>
            <w:hideMark/>
          </w:tcPr>
          <w:p w14:paraId="4C39D8A9" w14:textId="77777777"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14:paraId="62399E7D" w14:textId="77777777"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57820C1B"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33175AD3"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2042386"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13D3A17A" w14:textId="77777777" w:rsidR="00F2042D" w:rsidRPr="007001F1" w:rsidRDefault="00F2042D" w:rsidP="00F2042D">
            <w:pPr>
              <w:jc w:val="center"/>
              <w:rPr>
                <w:color w:val="000000"/>
              </w:rPr>
            </w:pPr>
            <w:r w:rsidRPr="007001F1">
              <w:rPr>
                <w:color w:val="000000"/>
                <w:sz w:val="22"/>
                <w:szCs w:val="22"/>
              </w:rPr>
              <w:t> </w:t>
            </w:r>
          </w:p>
        </w:tc>
      </w:tr>
      <w:tr w:rsidR="00F2042D" w:rsidRPr="007001F1" w14:paraId="66411EA7" w14:textId="77777777" w:rsidTr="00010677">
        <w:trPr>
          <w:trHeight w:val="20"/>
        </w:trPr>
        <w:tc>
          <w:tcPr>
            <w:tcW w:w="586" w:type="dxa"/>
            <w:shd w:val="clear" w:color="auto" w:fill="auto"/>
            <w:noWrap/>
            <w:vAlign w:val="center"/>
            <w:hideMark/>
          </w:tcPr>
          <w:p w14:paraId="7C955D33" w14:textId="77777777"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14:paraId="09257441" w14:textId="77777777"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7CE98580"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5B37FE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723F8DD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B30B29E" w14:textId="77777777" w:rsidR="00F2042D" w:rsidRPr="007001F1" w:rsidRDefault="00F2042D" w:rsidP="00F2042D">
            <w:pPr>
              <w:jc w:val="center"/>
              <w:rPr>
                <w:color w:val="000000"/>
              </w:rPr>
            </w:pPr>
            <w:r w:rsidRPr="007001F1">
              <w:rPr>
                <w:color w:val="000000"/>
                <w:sz w:val="22"/>
                <w:szCs w:val="22"/>
              </w:rPr>
              <w:t> </w:t>
            </w:r>
          </w:p>
        </w:tc>
      </w:tr>
      <w:tr w:rsidR="0093317A" w:rsidRPr="007001F1" w14:paraId="11DED526" w14:textId="77777777" w:rsidTr="00010677">
        <w:trPr>
          <w:trHeight w:val="1268"/>
        </w:trPr>
        <w:tc>
          <w:tcPr>
            <w:tcW w:w="586" w:type="dxa"/>
            <w:vMerge w:val="restart"/>
            <w:shd w:val="clear" w:color="auto" w:fill="auto"/>
            <w:noWrap/>
            <w:vAlign w:val="center"/>
            <w:hideMark/>
          </w:tcPr>
          <w:p w14:paraId="6B41E2E7" w14:textId="77777777"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14:paraId="59AAA9E2" w14:textId="77777777"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03442796"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68AF48DB"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78AEF93"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1815A81B" w14:textId="77777777" w:rsidR="0093317A" w:rsidRPr="007001F1" w:rsidRDefault="0093317A" w:rsidP="00F2042D">
            <w:pPr>
              <w:jc w:val="center"/>
              <w:rPr>
                <w:color w:val="000000"/>
              </w:rPr>
            </w:pPr>
            <w:r w:rsidRPr="007001F1">
              <w:rPr>
                <w:color w:val="000000"/>
                <w:sz w:val="22"/>
                <w:szCs w:val="22"/>
              </w:rPr>
              <w:t> </w:t>
            </w:r>
          </w:p>
        </w:tc>
      </w:tr>
      <w:tr w:rsidR="0093317A" w:rsidRPr="007001F1" w14:paraId="248A042C" w14:textId="77777777" w:rsidTr="00010677">
        <w:trPr>
          <w:trHeight w:val="1267"/>
        </w:trPr>
        <w:tc>
          <w:tcPr>
            <w:tcW w:w="586" w:type="dxa"/>
            <w:vMerge/>
            <w:shd w:val="clear" w:color="auto" w:fill="auto"/>
            <w:noWrap/>
            <w:vAlign w:val="center"/>
          </w:tcPr>
          <w:p w14:paraId="2CA3D545" w14:textId="77777777" w:rsidR="0093317A" w:rsidRPr="007001F1" w:rsidRDefault="0093317A" w:rsidP="00F2042D">
            <w:pPr>
              <w:jc w:val="center"/>
              <w:rPr>
                <w:color w:val="000000"/>
              </w:rPr>
            </w:pPr>
          </w:p>
        </w:tc>
        <w:tc>
          <w:tcPr>
            <w:tcW w:w="4860" w:type="dxa"/>
            <w:gridSpan w:val="2"/>
            <w:shd w:val="clear" w:color="auto" w:fill="auto"/>
            <w:vAlign w:val="center"/>
          </w:tcPr>
          <w:p w14:paraId="24396FF7" w14:textId="77777777"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4A891D8A" w14:textId="77777777" w:rsidR="0093317A" w:rsidRPr="007001F1" w:rsidRDefault="0093317A" w:rsidP="00F2042D">
            <w:pPr>
              <w:jc w:val="center"/>
              <w:rPr>
                <w:color w:val="000000"/>
              </w:rPr>
            </w:pPr>
          </w:p>
        </w:tc>
        <w:tc>
          <w:tcPr>
            <w:tcW w:w="572" w:type="dxa"/>
            <w:shd w:val="clear" w:color="auto" w:fill="auto"/>
            <w:vAlign w:val="center"/>
          </w:tcPr>
          <w:p w14:paraId="093F0390" w14:textId="77777777" w:rsidR="0093317A" w:rsidRPr="007001F1" w:rsidRDefault="0093317A" w:rsidP="00F2042D">
            <w:pPr>
              <w:jc w:val="center"/>
              <w:rPr>
                <w:color w:val="000000"/>
              </w:rPr>
            </w:pPr>
          </w:p>
        </w:tc>
        <w:tc>
          <w:tcPr>
            <w:tcW w:w="782" w:type="dxa"/>
            <w:shd w:val="clear" w:color="auto" w:fill="auto"/>
            <w:vAlign w:val="center"/>
          </w:tcPr>
          <w:p w14:paraId="51786947" w14:textId="77777777" w:rsidR="0093317A" w:rsidRPr="007001F1" w:rsidRDefault="0093317A" w:rsidP="00F2042D">
            <w:pPr>
              <w:jc w:val="center"/>
              <w:rPr>
                <w:color w:val="000000"/>
              </w:rPr>
            </w:pPr>
          </w:p>
        </w:tc>
        <w:tc>
          <w:tcPr>
            <w:tcW w:w="1790" w:type="dxa"/>
            <w:shd w:val="clear" w:color="auto" w:fill="auto"/>
            <w:vAlign w:val="center"/>
          </w:tcPr>
          <w:p w14:paraId="136BAAF4" w14:textId="77777777" w:rsidR="0093317A" w:rsidRPr="007001F1" w:rsidRDefault="0093317A" w:rsidP="00F2042D">
            <w:pPr>
              <w:jc w:val="center"/>
              <w:rPr>
                <w:color w:val="000000"/>
              </w:rPr>
            </w:pPr>
          </w:p>
        </w:tc>
      </w:tr>
      <w:tr w:rsidR="0093317A" w:rsidRPr="007001F1" w14:paraId="1CD7A9B4" w14:textId="77777777" w:rsidTr="00010677">
        <w:trPr>
          <w:trHeight w:val="434"/>
        </w:trPr>
        <w:tc>
          <w:tcPr>
            <w:tcW w:w="586" w:type="dxa"/>
            <w:vMerge w:val="restart"/>
            <w:shd w:val="clear" w:color="auto" w:fill="auto"/>
            <w:noWrap/>
            <w:vAlign w:val="center"/>
            <w:hideMark/>
          </w:tcPr>
          <w:p w14:paraId="5DCEC1EE" w14:textId="77777777"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14:paraId="5FF2BF45" w14:textId="77777777"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14:paraId="7EA0A4E9"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73E37F98"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79A2DB4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77C35D1A"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93C61F" w14:textId="77777777" w:rsidTr="00010677">
        <w:trPr>
          <w:trHeight w:val="626"/>
        </w:trPr>
        <w:tc>
          <w:tcPr>
            <w:tcW w:w="586" w:type="dxa"/>
            <w:vMerge/>
            <w:shd w:val="clear" w:color="auto" w:fill="auto"/>
            <w:noWrap/>
            <w:vAlign w:val="center"/>
          </w:tcPr>
          <w:p w14:paraId="18963097" w14:textId="77777777" w:rsidR="0093317A" w:rsidRPr="007001F1" w:rsidRDefault="0093317A" w:rsidP="00F2042D">
            <w:pPr>
              <w:jc w:val="center"/>
              <w:rPr>
                <w:color w:val="000000"/>
              </w:rPr>
            </w:pPr>
          </w:p>
        </w:tc>
        <w:tc>
          <w:tcPr>
            <w:tcW w:w="4860" w:type="dxa"/>
            <w:gridSpan w:val="2"/>
            <w:shd w:val="clear" w:color="auto" w:fill="auto"/>
          </w:tcPr>
          <w:p w14:paraId="54D2CE4C" w14:textId="77777777"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14:paraId="3641115A" w14:textId="77777777" w:rsidR="0093317A" w:rsidRPr="007001F1" w:rsidRDefault="0093317A" w:rsidP="00F2042D">
            <w:pPr>
              <w:jc w:val="center"/>
              <w:rPr>
                <w:color w:val="000000"/>
              </w:rPr>
            </w:pPr>
          </w:p>
        </w:tc>
        <w:tc>
          <w:tcPr>
            <w:tcW w:w="572" w:type="dxa"/>
            <w:shd w:val="clear" w:color="auto" w:fill="auto"/>
            <w:vAlign w:val="center"/>
          </w:tcPr>
          <w:p w14:paraId="79437811" w14:textId="77777777" w:rsidR="0093317A" w:rsidRPr="007001F1" w:rsidRDefault="0093317A" w:rsidP="00F2042D">
            <w:pPr>
              <w:jc w:val="center"/>
              <w:rPr>
                <w:color w:val="000000"/>
              </w:rPr>
            </w:pPr>
          </w:p>
        </w:tc>
        <w:tc>
          <w:tcPr>
            <w:tcW w:w="782" w:type="dxa"/>
            <w:shd w:val="clear" w:color="auto" w:fill="auto"/>
            <w:vAlign w:val="center"/>
          </w:tcPr>
          <w:p w14:paraId="2C62243B" w14:textId="77777777" w:rsidR="0093317A" w:rsidRPr="007001F1" w:rsidRDefault="0093317A" w:rsidP="00F2042D">
            <w:pPr>
              <w:jc w:val="center"/>
              <w:rPr>
                <w:color w:val="000000"/>
              </w:rPr>
            </w:pPr>
          </w:p>
        </w:tc>
        <w:tc>
          <w:tcPr>
            <w:tcW w:w="1790" w:type="dxa"/>
            <w:shd w:val="clear" w:color="auto" w:fill="auto"/>
            <w:vAlign w:val="center"/>
          </w:tcPr>
          <w:p w14:paraId="4C14AF3E" w14:textId="77777777" w:rsidR="0093317A" w:rsidRPr="007001F1" w:rsidRDefault="0093317A" w:rsidP="00F2042D">
            <w:pPr>
              <w:jc w:val="center"/>
              <w:rPr>
                <w:color w:val="000000"/>
              </w:rPr>
            </w:pPr>
          </w:p>
        </w:tc>
      </w:tr>
      <w:tr w:rsidR="0093317A" w:rsidRPr="007001F1" w14:paraId="6233FCE2" w14:textId="77777777" w:rsidTr="00010677">
        <w:trPr>
          <w:trHeight w:val="1044"/>
        </w:trPr>
        <w:tc>
          <w:tcPr>
            <w:tcW w:w="586" w:type="dxa"/>
            <w:vMerge/>
            <w:shd w:val="clear" w:color="auto" w:fill="auto"/>
            <w:noWrap/>
            <w:vAlign w:val="center"/>
          </w:tcPr>
          <w:p w14:paraId="502482FB" w14:textId="77777777" w:rsidR="0093317A" w:rsidRPr="007001F1" w:rsidRDefault="0093317A" w:rsidP="00F2042D">
            <w:pPr>
              <w:jc w:val="center"/>
              <w:rPr>
                <w:color w:val="000000"/>
              </w:rPr>
            </w:pPr>
          </w:p>
        </w:tc>
        <w:tc>
          <w:tcPr>
            <w:tcW w:w="4860" w:type="dxa"/>
            <w:gridSpan w:val="2"/>
            <w:shd w:val="clear" w:color="auto" w:fill="auto"/>
            <w:vAlign w:val="center"/>
          </w:tcPr>
          <w:p w14:paraId="23C1AA5B" w14:textId="77777777"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14:paraId="57B1305C" w14:textId="77777777" w:rsidR="0093317A" w:rsidRPr="007001F1" w:rsidRDefault="0093317A" w:rsidP="00F2042D">
            <w:pPr>
              <w:jc w:val="center"/>
              <w:rPr>
                <w:color w:val="000000"/>
              </w:rPr>
            </w:pPr>
          </w:p>
        </w:tc>
        <w:tc>
          <w:tcPr>
            <w:tcW w:w="572" w:type="dxa"/>
            <w:shd w:val="clear" w:color="auto" w:fill="auto"/>
            <w:vAlign w:val="center"/>
          </w:tcPr>
          <w:p w14:paraId="43992851" w14:textId="77777777" w:rsidR="0093317A" w:rsidRPr="007001F1" w:rsidRDefault="0093317A" w:rsidP="00F2042D">
            <w:pPr>
              <w:jc w:val="center"/>
              <w:rPr>
                <w:color w:val="000000"/>
              </w:rPr>
            </w:pPr>
          </w:p>
        </w:tc>
        <w:tc>
          <w:tcPr>
            <w:tcW w:w="782" w:type="dxa"/>
            <w:shd w:val="clear" w:color="auto" w:fill="auto"/>
            <w:vAlign w:val="center"/>
          </w:tcPr>
          <w:p w14:paraId="65AC7EAB" w14:textId="77777777" w:rsidR="0093317A" w:rsidRPr="007001F1" w:rsidRDefault="0093317A" w:rsidP="00F2042D">
            <w:pPr>
              <w:jc w:val="center"/>
              <w:rPr>
                <w:color w:val="000000"/>
              </w:rPr>
            </w:pPr>
          </w:p>
        </w:tc>
        <w:tc>
          <w:tcPr>
            <w:tcW w:w="1790" w:type="dxa"/>
            <w:shd w:val="clear" w:color="auto" w:fill="auto"/>
            <w:vAlign w:val="center"/>
          </w:tcPr>
          <w:p w14:paraId="25845EC2" w14:textId="77777777" w:rsidR="0093317A" w:rsidRPr="007001F1" w:rsidRDefault="0093317A" w:rsidP="00F2042D">
            <w:pPr>
              <w:jc w:val="center"/>
              <w:rPr>
                <w:color w:val="000000"/>
              </w:rPr>
            </w:pPr>
          </w:p>
        </w:tc>
      </w:tr>
      <w:tr w:rsidR="0093317A" w:rsidRPr="007001F1" w14:paraId="49C6A49D" w14:textId="77777777" w:rsidTr="00010677">
        <w:trPr>
          <w:trHeight w:val="1044"/>
        </w:trPr>
        <w:tc>
          <w:tcPr>
            <w:tcW w:w="586" w:type="dxa"/>
            <w:vMerge/>
            <w:shd w:val="clear" w:color="auto" w:fill="auto"/>
            <w:noWrap/>
            <w:vAlign w:val="center"/>
          </w:tcPr>
          <w:p w14:paraId="7F796415" w14:textId="77777777" w:rsidR="0093317A" w:rsidRPr="007001F1" w:rsidRDefault="0093317A" w:rsidP="00F2042D">
            <w:pPr>
              <w:jc w:val="center"/>
              <w:rPr>
                <w:color w:val="000000"/>
              </w:rPr>
            </w:pPr>
          </w:p>
        </w:tc>
        <w:tc>
          <w:tcPr>
            <w:tcW w:w="4860" w:type="dxa"/>
            <w:gridSpan w:val="2"/>
            <w:shd w:val="clear" w:color="auto" w:fill="auto"/>
            <w:vAlign w:val="center"/>
          </w:tcPr>
          <w:p w14:paraId="6F016EBD" w14:textId="77777777"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25024545" w14:textId="77777777" w:rsidR="0093317A" w:rsidRPr="007001F1" w:rsidRDefault="0093317A" w:rsidP="00F2042D">
            <w:pPr>
              <w:jc w:val="center"/>
              <w:rPr>
                <w:color w:val="000000"/>
              </w:rPr>
            </w:pPr>
          </w:p>
        </w:tc>
        <w:tc>
          <w:tcPr>
            <w:tcW w:w="572" w:type="dxa"/>
            <w:shd w:val="clear" w:color="auto" w:fill="auto"/>
            <w:vAlign w:val="center"/>
          </w:tcPr>
          <w:p w14:paraId="63281E3D" w14:textId="77777777" w:rsidR="0093317A" w:rsidRPr="007001F1" w:rsidRDefault="0093317A" w:rsidP="00F2042D">
            <w:pPr>
              <w:jc w:val="center"/>
              <w:rPr>
                <w:color w:val="000000"/>
              </w:rPr>
            </w:pPr>
          </w:p>
        </w:tc>
        <w:tc>
          <w:tcPr>
            <w:tcW w:w="782" w:type="dxa"/>
            <w:shd w:val="clear" w:color="auto" w:fill="auto"/>
            <w:vAlign w:val="center"/>
          </w:tcPr>
          <w:p w14:paraId="151CF084" w14:textId="77777777" w:rsidR="0093317A" w:rsidRPr="007001F1" w:rsidRDefault="0093317A" w:rsidP="00F2042D">
            <w:pPr>
              <w:jc w:val="center"/>
              <w:rPr>
                <w:color w:val="000000"/>
              </w:rPr>
            </w:pPr>
          </w:p>
        </w:tc>
        <w:tc>
          <w:tcPr>
            <w:tcW w:w="1790" w:type="dxa"/>
            <w:shd w:val="clear" w:color="auto" w:fill="auto"/>
            <w:vAlign w:val="center"/>
          </w:tcPr>
          <w:p w14:paraId="1243B014" w14:textId="77777777" w:rsidR="0093317A" w:rsidRPr="007001F1" w:rsidRDefault="0093317A" w:rsidP="00F2042D">
            <w:pPr>
              <w:jc w:val="center"/>
              <w:rPr>
                <w:color w:val="000000"/>
              </w:rPr>
            </w:pPr>
          </w:p>
        </w:tc>
      </w:tr>
      <w:tr w:rsidR="0093317A" w:rsidRPr="007001F1" w14:paraId="54FEEC04" w14:textId="77777777" w:rsidTr="00010677">
        <w:trPr>
          <w:trHeight w:val="655"/>
        </w:trPr>
        <w:tc>
          <w:tcPr>
            <w:tcW w:w="586" w:type="dxa"/>
            <w:vMerge/>
            <w:shd w:val="clear" w:color="auto" w:fill="auto"/>
            <w:noWrap/>
            <w:vAlign w:val="center"/>
          </w:tcPr>
          <w:p w14:paraId="64A60176" w14:textId="77777777" w:rsidR="0093317A" w:rsidRPr="007001F1" w:rsidRDefault="0093317A" w:rsidP="00F2042D">
            <w:pPr>
              <w:jc w:val="center"/>
              <w:rPr>
                <w:color w:val="000000"/>
              </w:rPr>
            </w:pPr>
          </w:p>
        </w:tc>
        <w:tc>
          <w:tcPr>
            <w:tcW w:w="4860" w:type="dxa"/>
            <w:gridSpan w:val="2"/>
            <w:shd w:val="clear" w:color="auto" w:fill="auto"/>
            <w:vAlign w:val="center"/>
          </w:tcPr>
          <w:p w14:paraId="4F92F152" w14:textId="77777777"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5340AE61" w14:textId="77777777" w:rsidR="0093317A" w:rsidRPr="007001F1" w:rsidRDefault="0093317A" w:rsidP="00F2042D">
            <w:pPr>
              <w:jc w:val="center"/>
              <w:rPr>
                <w:color w:val="000000"/>
              </w:rPr>
            </w:pPr>
          </w:p>
        </w:tc>
        <w:tc>
          <w:tcPr>
            <w:tcW w:w="572" w:type="dxa"/>
            <w:shd w:val="clear" w:color="auto" w:fill="auto"/>
            <w:vAlign w:val="center"/>
          </w:tcPr>
          <w:p w14:paraId="736EA609" w14:textId="77777777" w:rsidR="0093317A" w:rsidRPr="007001F1" w:rsidRDefault="0093317A" w:rsidP="00F2042D">
            <w:pPr>
              <w:jc w:val="center"/>
              <w:rPr>
                <w:color w:val="000000"/>
              </w:rPr>
            </w:pPr>
          </w:p>
        </w:tc>
        <w:tc>
          <w:tcPr>
            <w:tcW w:w="782" w:type="dxa"/>
            <w:shd w:val="clear" w:color="auto" w:fill="auto"/>
            <w:vAlign w:val="center"/>
          </w:tcPr>
          <w:p w14:paraId="76E4AF90" w14:textId="77777777" w:rsidR="0093317A" w:rsidRPr="007001F1" w:rsidRDefault="0093317A" w:rsidP="00F2042D">
            <w:pPr>
              <w:jc w:val="center"/>
              <w:rPr>
                <w:color w:val="000000"/>
              </w:rPr>
            </w:pPr>
          </w:p>
        </w:tc>
        <w:tc>
          <w:tcPr>
            <w:tcW w:w="1790" w:type="dxa"/>
            <w:shd w:val="clear" w:color="auto" w:fill="auto"/>
            <w:vAlign w:val="center"/>
          </w:tcPr>
          <w:p w14:paraId="3E3010BD" w14:textId="77777777" w:rsidR="0093317A" w:rsidRPr="007001F1" w:rsidRDefault="0093317A" w:rsidP="00F2042D">
            <w:pPr>
              <w:jc w:val="center"/>
              <w:rPr>
                <w:color w:val="000000"/>
              </w:rPr>
            </w:pPr>
          </w:p>
        </w:tc>
      </w:tr>
      <w:tr w:rsidR="0093317A" w:rsidRPr="007001F1" w14:paraId="2F9432B7" w14:textId="77777777" w:rsidTr="00010677">
        <w:trPr>
          <w:trHeight w:val="1044"/>
        </w:trPr>
        <w:tc>
          <w:tcPr>
            <w:tcW w:w="586" w:type="dxa"/>
            <w:vMerge/>
            <w:shd w:val="clear" w:color="auto" w:fill="auto"/>
            <w:noWrap/>
            <w:vAlign w:val="center"/>
          </w:tcPr>
          <w:p w14:paraId="52B1289F" w14:textId="77777777" w:rsidR="0093317A" w:rsidRPr="007001F1" w:rsidRDefault="0093317A" w:rsidP="00F2042D">
            <w:pPr>
              <w:jc w:val="center"/>
              <w:rPr>
                <w:color w:val="000000"/>
              </w:rPr>
            </w:pPr>
          </w:p>
        </w:tc>
        <w:tc>
          <w:tcPr>
            <w:tcW w:w="4860" w:type="dxa"/>
            <w:gridSpan w:val="2"/>
            <w:shd w:val="clear" w:color="auto" w:fill="auto"/>
            <w:vAlign w:val="center"/>
          </w:tcPr>
          <w:p w14:paraId="71704D6D" w14:textId="77777777"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7C573D7D" w14:textId="77777777" w:rsidR="0093317A" w:rsidRPr="007001F1" w:rsidRDefault="0093317A" w:rsidP="00F2042D">
            <w:pPr>
              <w:jc w:val="center"/>
              <w:rPr>
                <w:color w:val="000000"/>
              </w:rPr>
            </w:pPr>
          </w:p>
        </w:tc>
        <w:tc>
          <w:tcPr>
            <w:tcW w:w="572" w:type="dxa"/>
            <w:shd w:val="clear" w:color="auto" w:fill="auto"/>
            <w:vAlign w:val="center"/>
          </w:tcPr>
          <w:p w14:paraId="39DEDE05" w14:textId="77777777" w:rsidR="0093317A" w:rsidRPr="007001F1" w:rsidRDefault="0093317A" w:rsidP="00F2042D">
            <w:pPr>
              <w:jc w:val="center"/>
              <w:rPr>
                <w:color w:val="000000"/>
              </w:rPr>
            </w:pPr>
          </w:p>
        </w:tc>
        <w:tc>
          <w:tcPr>
            <w:tcW w:w="782" w:type="dxa"/>
            <w:shd w:val="clear" w:color="auto" w:fill="auto"/>
            <w:vAlign w:val="center"/>
          </w:tcPr>
          <w:p w14:paraId="35F8382A" w14:textId="77777777" w:rsidR="0093317A" w:rsidRPr="007001F1" w:rsidRDefault="0093317A" w:rsidP="00F2042D">
            <w:pPr>
              <w:jc w:val="center"/>
              <w:rPr>
                <w:color w:val="000000"/>
              </w:rPr>
            </w:pPr>
          </w:p>
        </w:tc>
        <w:tc>
          <w:tcPr>
            <w:tcW w:w="1790" w:type="dxa"/>
            <w:shd w:val="clear" w:color="auto" w:fill="auto"/>
            <w:vAlign w:val="center"/>
          </w:tcPr>
          <w:p w14:paraId="0E8F6EA4" w14:textId="77777777" w:rsidR="0093317A" w:rsidRPr="007001F1" w:rsidRDefault="0093317A" w:rsidP="00F2042D">
            <w:pPr>
              <w:jc w:val="center"/>
              <w:rPr>
                <w:color w:val="000000"/>
              </w:rPr>
            </w:pPr>
          </w:p>
        </w:tc>
      </w:tr>
      <w:tr w:rsidR="0093317A" w:rsidRPr="007001F1" w14:paraId="4E7D612B" w14:textId="77777777" w:rsidTr="00010677">
        <w:trPr>
          <w:trHeight w:val="1044"/>
        </w:trPr>
        <w:tc>
          <w:tcPr>
            <w:tcW w:w="586" w:type="dxa"/>
            <w:vMerge/>
            <w:shd w:val="clear" w:color="auto" w:fill="auto"/>
            <w:noWrap/>
            <w:vAlign w:val="center"/>
          </w:tcPr>
          <w:p w14:paraId="636A659A" w14:textId="77777777" w:rsidR="0093317A" w:rsidRPr="007001F1" w:rsidRDefault="0093317A" w:rsidP="00F2042D">
            <w:pPr>
              <w:jc w:val="center"/>
              <w:rPr>
                <w:color w:val="000000"/>
              </w:rPr>
            </w:pPr>
          </w:p>
        </w:tc>
        <w:tc>
          <w:tcPr>
            <w:tcW w:w="4860" w:type="dxa"/>
            <w:gridSpan w:val="2"/>
            <w:shd w:val="clear" w:color="auto" w:fill="auto"/>
            <w:vAlign w:val="center"/>
          </w:tcPr>
          <w:p w14:paraId="03C8BDF5" w14:textId="77777777"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472C20E4" w14:textId="77777777" w:rsidR="0093317A" w:rsidRPr="007001F1" w:rsidRDefault="0093317A" w:rsidP="00F2042D">
            <w:pPr>
              <w:jc w:val="center"/>
              <w:rPr>
                <w:color w:val="000000"/>
              </w:rPr>
            </w:pPr>
          </w:p>
        </w:tc>
        <w:tc>
          <w:tcPr>
            <w:tcW w:w="572" w:type="dxa"/>
            <w:shd w:val="clear" w:color="auto" w:fill="auto"/>
            <w:vAlign w:val="center"/>
          </w:tcPr>
          <w:p w14:paraId="02F6B036" w14:textId="77777777" w:rsidR="0093317A" w:rsidRPr="007001F1" w:rsidRDefault="0093317A" w:rsidP="00F2042D">
            <w:pPr>
              <w:jc w:val="center"/>
              <w:rPr>
                <w:color w:val="000000"/>
              </w:rPr>
            </w:pPr>
          </w:p>
        </w:tc>
        <w:tc>
          <w:tcPr>
            <w:tcW w:w="782" w:type="dxa"/>
            <w:shd w:val="clear" w:color="auto" w:fill="auto"/>
            <w:vAlign w:val="center"/>
          </w:tcPr>
          <w:p w14:paraId="4CD2B1E0" w14:textId="77777777" w:rsidR="0093317A" w:rsidRPr="007001F1" w:rsidRDefault="0093317A" w:rsidP="00F2042D">
            <w:pPr>
              <w:jc w:val="center"/>
              <w:rPr>
                <w:color w:val="000000"/>
              </w:rPr>
            </w:pPr>
          </w:p>
        </w:tc>
        <w:tc>
          <w:tcPr>
            <w:tcW w:w="1790" w:type="dxa"/>
            <w:shd w:val="clear" w:color="auto" w:fill="auto"/>
            <w:vAlign w:val="center"/>
          </w:tcPr>
          <w:p w14:paraId="49FEC94D" w14:textId="77777777" w:rsidR="0093317A" w:rsidRPr="007001F1" w:rsidRDefault="0093317A" w:rsidP="00F2042D">
            <w:pPr>
              <w:jc w:val="center"/>
              <w:rPr>
                <w:color w:val="000000"/>
              </w:rPr>
            </w:pPr>
          </w:p>
        </w:tc>
      </w:tr>
      <w:tr w:rsidR="0093317A" w:rsidRPr="007001F1" w14:paraId="4D531050" w14:textId="77777777" w:rsidTr="00010677">
        <w:trPr>
          <w:trHeight w:val="611"/>
        </w:trPr>
        <w:tc>
          <w:tcPr>
            <w:tcW w:w="586" w:type="dxa"/>
            <w:vMerge/>
            <w:shd w:val="clear" w:color="auto" w:fill="auto"/>
            <w:noWrap/>
            <w:vAlign w:val="center"/>
          </w:tcPr>
          <w:p w14:paraId="3B05926D" w14:textId="77777777" w:rsidR="0093317A" w:rsidRPr="007001F1" w:rsidRDefault="0093317A" w:rsidP="00F2042D">
            <w:pPr>
              <w:jc w:val="center"/>
              <w:rPr>
                <w:color w:val="000000"/>
              </w:rPr>
            </w:pPr>
          </w:p>
        </w:tc>
        <w:tc>
          <w:tcPr>
            <w:tcW w:w="4860" w:type="dxa"/>
            <w:gridSpan w:val="2"/>
            <w:shd w:val="clear" w:color="auto" w:fill="auto"/>
            <w:vAlign w:val="center"/>
          </w:tcPr>
          <w:p w14:paraId="5FCF3756" w14:textId="77777777"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2B8AD2FB" w14:textId="77777777" w:rsidR="0093317A" w:rsidRPr="007001F1" w:rsidRDefault="0093317A" w:rsidP="00F2042D">
            <w:pPr>
              <w:jc w:val="center"/>
              <w:rPr>
                <w:color w:val="000000"/>
              </w:rPr>
            </w:pPr>
          </w:p>
        </w:tc>
        <w:tc>
          <w:tcPr>
            <w:tcW w:w="572" w:type="dxa"/>
            <w:shd w:val="clear" w:color="auto" w:fill="auto"/>
            <w:vAlign w:val="center"/>
          </w:tcPr>
          <w:p w14:paraId="07CCC0E0" w14:textId="77777777" w:rsidR="0093317A" w:rsidRPr="007001F1" w:rsidRDefault="0093317A" w:rsidP="00F2042D">
            <w:pPr>
              <w:jc w:val="center"/>
              <w:rPr>
                <w:color w:val="000000"/>
              </w:rPr>
            </w:pPr>
          </w:p>
        </w:tc>
        <w:tc>
          <w:tcPr>
            <w:tcW w:w="782" w:type="dxa"/>
            <w:shd w:val="clear" w:color="auto" w:fill="auto"/>
            <w:vAlign w:val="center"/>
          </w:tcPr>
          <w:p w14:paraId="5510151C" w14:textId="77777777" w:rsidR="0093317A" w:rsidRPr="007001F1" w:rsidRDefault="0093317A" w:rsidP="00F2042D">
            <w:pPr>
              <w:jc w:val="center"/>
              <w:rPr>
                <w:color w:val="000000"/>
              </w:rPr>
            </w:pPr>
          </w:p>
        </w:tc>
        <w:tc>
          <w:tcPr>
            <w:tcW w:w="1790" w:type="dxa"/>
            <w:shd w:val="clear" w:color="auto" w:fill="auto"/>
            <w:vAlign w:val="center"/>
          </w:tcPr>
          <w:p w14:paraId="6506B4CD" w14:textId="77777777" w:rsidR="0093317A" w:rsidRPr="007001F1" w:rsidRDefault="0093317A" w:rsidP="00F2042D">
            <w:pPr>
              <w:jc w:val="center"/>
              <w:rPr>
                <w:color w:val="000000"/>
              </w:rPr>
            </w:pPr>
          </w:p>
        </w:tc>
      </w:tr>
      <w:tr w:rsidR="00F2042D" w:rsidRPr="007001F1" w14:paraId="0200764A" w14:textId="77777777" w:rsidTr="00010677">
        <w:trPr>
          <w:trHeight w:val="20"/>
        </w:trPr>
        <w:tc>
          <w:tcPr>
            <w:tcW w:w="586" w:type="dxa"/>
            <w:shd w:val="clear" w:color="auto" w:fill="auto"/>
            <w:noWrap/>
            <w:vAlign w:val="center"/>
            <w:hideMark/>
          </w:tcPr>
          <w:p w14:paraId="06A59FDD" w14:textId="77777777"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14:paraId="1AF289C0" w14:textId="77777777"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659B4185"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02D830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3D096D9A"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2DBE8BA8" w14:textId="77777777" w:rsidR="00F2042D" w:rsidRPr="007001F1" w:rsidRDefault="00F2042D" w:rsidP="00F2042D">
            <w:pPr>
              <w:jc w:val="center"/>
              <w:rPr>
                <w:color w:val="000000"/>
              </w:rPr>
            </w:pPr>
            <w:r w:rsidRPr="007001F1">
              <w:rPr>
                <w:color w:val="000000"/>
                <w:sz w:val="22"/>
                <w:szCs w:val="22"/>
              </w:rPr>
              <w:t> </w:t>
            </w:r>
          </w:p>
        </w:tc>
      </w:tr>
      <w:tr w:rsidR="0093317A" w:rsidRPr="007001F1" w14:paraId="4D3D102D" w14:textId="77777777" w:rsidTr="00010677">
        <w:trPr>
          <w:trHeight w:val="1770"/>
        </w:trPr>
        <w:tc>
          <w:tcPr>
            <w:tcW w:w="586" w:type="dxa"/>
            <w:vMerge w:val="restart"/>
            <w:shd w:val="clear" w:color="auto" w:fill="auto"/>
            <w:noWrap/>
            <w:vAlign w:val="center"/>
            <w:hideMark/>
          </w:tcPr>
          <w:p w14:paraId="66C6A895" w14:textId="77777777"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14:paraId="6E3E42B5" w14:textId="77777777"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6591FDC8"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2CC1CE61"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217283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6D6EC309"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065C79" w14:textId="77777777" w:rsidTr="00010677">
        <w:trPr>
          <w:trHeight w:val="1007"/>
        </w:trPr>
        <w:tc>
          <w:tcPr>
            <w:tcW w:w="586" w:type="dxa"/>
            <w:vMerge/>
            <w:shd w:val="clear" w:color="auto" w:fill="auto"/>
            <w:noWrap/>
            <w:vAlign w:val="center"/>
          </w:tcPr>
          <w:p w14:paraId="3AA27B5E" w14:textId="77777777" w:rsidR="0093317A" w:rsidRPr="007001F1" w:rsidRDefault="0093317A" w:rsidP="00F2042D">
            <w:pPr>
              <w:jc w:val="center"/>
              <w:rPr>
                <w:color w:val="000000"/>
              </w:rPr>
            </w:pPr>
          </w:p>
        </w:tc>
        <w:tc>
          <w:tcPr>
            <w:tcW w:w="4860" w:type="dxa"/>
            <w:gridSpan w:val="2"/>
            <w:shd w:val="clear" w:color="auto" w:fill="auto"/>
            <w:vAlign w:val="center"/>
          </w:tcPr>
          <w:p w14:paraId="0663AA01" w14:textId="77777777"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387DAE92" w14:textId="77777777" w:rsidR="0093317A" w:rsidRPr="007001F1" w:rsidRDefault="0093317A" w:rsidP="00F2042D">
            <w:pPr>
              <w:jc w:val="center"/>
              <w:rPr>
                <w:color w:val="000000"/>
              </w:rPr>
            </w:pPr>
          </w:p>
        </w:tc>
        <w:tc>
          <w:tcPr>
            <w:tcW w:w="572" w:type="dxa"/>
            <w:shd w:val="clear" w:color="auto" w:fill="auto"/>
            <w:vAlign w:val="center"/>
          </w:tcPr>
          <w:p w14:paraId="489EF872" w14:textId="77777777" w:rsidR="0093317A" w:rsidRPr="007001F1" w:rsidRDefault="0093317A" w:rsidP="00F2042D">
            <w:pPr>
              <w:jc w:val="center"/>
              <w:rPr>
                <w:color w:val="000000"/>
              </w:rPr>
            </w:pPr>
          </w:p>
        </w:tc>
        <w:tc>
          <w:tcPr>
            <w:tcW w:w="782" w:type="dxa"/>
            <w:shd w:val="clear" w:color="auto" w:fill="auto"/>
            <w:vAlign w:val="center"/>
          </w:tcPr>
          <w:p w14:paraId="15AE0C5A" w14:textId="77777777" w:rsidR="0093317A" w:rsidRPr="007001F1" w:rsidRDefault="0093317A" w:rsidP="00F2042D">
            <w:pPr>
              <w:jc w:val="center"/>
              <w:rPr>
                <w:color w:val="000000"/>
              </w:rPr>
            </w:pPr>
          </w:p>
        </w:tc>
        <w:tc>
          <w:tcPr>
            <w:tcW w:w="1790" w:type="dxa"/>
            <w:shd w:val="clear" w:color="auto" w:fill="auto"/>
            <w:vAlign w:val="center"/>
          </w:tcPr>
          <w:p w14:paraId="511C917E" w14:textId="77777777" w:rsidR="0093317A" w:rsidRPr="007001F1" w:rsidRDefault="0093317A" w:rsidP="00F2042D">
            <w:pPr>
              <w:jc w:val="center"/>
              <w:rPr>
                <w:color w:val="000000"/>
              </w:rPr>
            </w:pPr>
          </w:p>
        </w:tc>
      </w:tr>
      <w:tr w:rsidR="00F2042D" w:rsidRPr="007001F1" w14:paraId="5853C7BE" w14:textId="77777777" w:rsidTr="00010677">
        <w:trPr>
          <w:trHeight w:val="20"/>
        </w:trPr>
        <w:tc>
          <w:tcPr>
            <w:tcW w:w="586" w:type="dxa"/>
            <w:shd w:val="clear" w:color="auto" w:fill="auto"/>
            <w:noWrap/>
            <w:vAlign w:val="center"/>
            <w:hideMark/>
          </w:tcPr>
          <w:p w14:paraId="1F1675A9" w14:textId="77777777" w:rsidR="00F2042D" w:rsidRPr="007001F1" w:rsidRDefault="00FD499A" w:rsidP="00F2042D">
            <w:pPr>
              <w:jc w:val="center"/>
              <w:rPr>
                <w:color w:val="000000"/>
              </w:rPr>
            </w:pPr>
            <w:r w:rsidRPr="007001F1">
              <w:rPr>
                <w:color w:val="000000"/>
                <w:sz w:val="22"/>
                <w:szCs w:val="22"/>
              </w:rPr>
              <w:lastRenderedPageBreak/>
              <w:t>10</w:t>
            </w:r>
          </w:p>
        </w:tc>
        <w:tc>
          <w:tcPr>
            <w:tcW w:w="4860" w:type="dxa"/>
            <w:gridSpan w:val="2"/>
            <w:shd w:val="clear" w:color="auto" w:fill="auto"/>
            <w:vAlign w:val="center"/>
            <w:hideMark/>
          </w:tcPr>
          <w:p w14:paraId="3BAC96DB" w14:textId="77777777"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67242DD1"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1FE981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F1DC38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43E2368E" w14:textId="77777777" w:rsidR="00F2042D" w:rsidRPr="007001F1" w:rsidRDefault="00F2042D" w:rsidP="00F2042D">
            <w:pPr>
              <w:jc w:val="center"/>
              <w:rPr>
                <w:color w:val="000000"/>
              </w:rPr>
            </w:pPr>
            <w:r w:rsidRPr="007001F1">
              <w:rPr>
                <w:color w:val="000000"/>
                <w:sz w:val="22"/>
                <w:szCs w:val="22"/>
              </w:rPr>
              <w:t> </w:t>
            </w:r>
          </w:p>
        </w:tc>
      </w:tr>
      <w:tr w:rsidR="00F2042D" w:rsidRPr="007001F1" w14:paraId="282D7ED0" w14:textId="77777777" w:rsidTr="00010677">
        <w:trPr>
          <w:trHeight w:val="20"/>
        </w:trPr>
        <w:tc>
          <w:tcPr>
            <w:tcW w:w="586" w:type="dxa"/>
            <w:shd w:val="clear" w:color="auto" w:fill="auto"/>
            <w:noWrap/>
            <w:vAlign w:val="center"/>
            <w:hideMark/>
          </w:tcPr>
          <w:p w14:paraId="21229BEB" w14:textId="77777777"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14:paraId="47C43C52" w14:textId="77777777"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14:paraId="4E4AE73C"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A95D3A5"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50E53B87"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5299B0A" w14:textId="77777777" w:rsidR="00F2042D" w:rsidRPr="007001F1" w:rsidRDefault="00F2042D" w:rsidP="00F2042D">
            <w:pPr>
              <w:jc w:val="center"/>
              <w:rPr>
                <w:color w:val="000000"/>
              </w:rPr>
            </w:pPr>
            <w:r w:rsidRPr="007001F1">
              <w:rPr>
                <w:color w:val="000000"/>
                <w:sz w:val="22"/>
                <w:szCs w:val="22"/>
              </w:rPr>
              <w:t> </w:t>
            </w:r>
          </w:p>
        </w:tc>
      </w:tr>
      <w:tr w:rsidR="0093317A" w:rsidRPr="007001F1" w14:paraId="5AC19C75" w14:textId="77777777" w:rsidTr="00010677">
        <w:trPr>
          <w:trHeight w:val="150"/>
        </w:trPr>
        <w:tc>
          <w:tcPr>
            <w:tcW w:w="586" w:type="dxa"/>
            <w:vMerge w:val="restart"/>
            <w:shd w:val="clear" w:color="auto" w:fill="auto"/>
            <w:noWrap/>
            <w:vAlign w:val="center"/>
            <w:hideMark/>
          </w:tcPr>
          <w:p w14:paraId="7466C388" w14:textId="77777777"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14:paraId="25682DAC" w14:textId="77777777"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14:paraId="28ACDD4D"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0AB2A732"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02C4E2F0"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5642C663" w14:textId="77777777" w:rsidR="0093317A" w:rsidRPr="007001F1" w:rsidRDefault="0093317A" w:rsidP="00F2042D">
            <w:pPr>
              <w:jc w:val="center"/>
              <w:rPr>
                <w:color w:val="000000"/>
              </w:rPr>
            </w:pPr>
            <w:r w:rsidRPr="007001F1">
              <w:rPr>
                <w:color w:val="000000"/>
                <w:sz w:val="22"/>
                <w:szCs w:val="22"/>
              </w:rPr>
              <w:t> </w:t>
            </w:r>
          </w:p>
        </w:tc>
      </w:tr>
      <w:tr w:rsidR="0093317A" w:rsidRPr="007001F1" w14:paraId="434CF842" w14:textId="77777777" w:rsidTr="00010677">
        <w:trPr>
          <w:trHeight w:val="451"/>
        </w:trPr>
        <w:tc>
          <w:tcPr>
            <w:tcW w:w="586" w:type="dxa"/>
            <w:vMerge/>
            <w:shd w:val="clear" w:color="auto" w:fill="auto"/>
            <w:noWrap/>
            <w:vAlign w:val="center"/>
          </w:tcPr>
          <w:p w14:paraId="509C12D7" w14:textId="77777777" w:rsidR="0093317A" w:rsidRPr="007001F1" w:rsidRDefault="0093317A" w:rsidP="00F2042D">
            <w:pPr>
              <w:jc w:val="center"/>
              <w:rPr>
                <w:color w:val="000000"/>
              </w:rPr>
            </w:pPr>
          </w:p>
        </w:tc>
        <w:tc>
          <w:tcPr>
            <w:tcW w:w="4860" w:type="dxa"/>
            <w:gridSpan w:val="2"/>
            <w:shd w:val="clear" w:color="auto" w:fill="auto"/>
            <w:vAlign w:val="center"/>
          </w:tcPr>
          <w:p w14:paraId="0E8B8FE2" w14:textId="614C71A8" w:rsidR="0093317A" w:rsidRPr="007001F1" w:rsidDel="0093317A" w:rsidRDefault="0093317A" w:rsidP="009E7DE2">
            <w:pPr>
              <w:jc w:val="both"/>
              <w:rPr>
                <w:color w:val="000000"/>
              </w:rPr>
            </w:pPr>
            <w:r w:rsidRPr="007001F1">
              <w:rPr>
                <w:color w:val="000000"/>
                <w:sz w:val="22"/>
                <w:szCs w:val="22"/>
              </w:rPr>
              <w:t xml:space="preserve">b) </w:t>
            </w:r>
            <w:del w:id="2515" w:author="Autor">
              <w:r w:rsidRPr="007001F1" w:rsidDel="009E7DE2">
                <w:rPr>
                  <w:color w:val="000000"/>
                  <w:sz w:val="22"/>
                  <w:szCs w:val="22"/>
                </w:rPr>
                <w:delText>Bola  PHZ platná v čase odoslania oznámenia o vyhlásení VO na uverejnenie</w:delText>
              </w:r>
              <w:r w:rsidR="00A872AE" w:rsidDel="009E7DE2">
                <w:rPr>
                  <w:color w:val="000000"/>
                  <w:sz w:val="22"/>
                  <w:szCs w:val="22"/>
                </w:rPr>
                <w:delText>, pričom verejný obstarávateľ postupoval v súlade s ustanoveniami Systému riadenia EŠIF upravujúcimi určenie PHZ</w:delText>
              </w:r>
              <w:r w:rsidRPr="007001F1" w:rsidDel="009E7DE2">
                <w:rPr>
                  <w:color w:val="000000"/>
                  <w:sz w:val="22"/>
                  <w:szCs w:val="22"/>
                </w:rPr>
                <w:delText>?</w:delText>
              </w:r>
            </w:del>
            <w:ins w:id="2516" w:author="Autor">
              <w:r w:rsidR="009E7DE2" w:rsidRPr="007001F1">
                <w:rPr>
                  <w:color w:val="000000"/>
                  <w:sz w:val="22"/>
                  <w:szCs w:val="22"/>
                </w:rPr>
                <w:t xml:space="preserve"> Bola PHZ určená </w:t>
              </w:r>
              <w:r w:rsidR="009E7DE2">
                <w:rPr>
                  <w:color w:val="000000"/>
                  <w:sz w:val="22"/>
                  <w:szCs w:val="22"/>
                </w:rPr>
                <w:t xml:space="preserve">v súlade s ustanoveniami Systému riadenia EŠIF upravujúcimi určenie PHZ a Jednotnou príručkou pre </w:t>
              </w:r>
              <w:r w:rsidR="009E7DE2" w:rsidRPr="004C5105">
                <w:rPr>
                  <w:color w:val="000000"/>
                  <w:sz w:val="22"/>
                  <w:szCs w:val="22"/>
                </w:rPr>
                <w:t>žiadateľa/prijímateľa k procesu verejného obstarávania/obstarávania</w:t>
              </w:r>
              <w:r w:rsidR="009E7DE2" w:rsidRPr="007001F1">
                <w:rPr>
                  <w:color w:val="000000"/>
                  <w:sz w:val="22"/>
                  <w:szCs w:val="22"/>
                </w:rPr>
                <w:t>?</w:t>
              </w:r>
            </w:ins>
          </w:p>
        </w:tc>
        <w:tc>
          <w:tcPr>
            <w:tcW w:w="572" w:type="dxa"/>
            <w:shd w:val="clear" w:color="auto" w:fill="auto"/>
            <w:vAlign w:val="center"/>
          </w:tcPr>
          <w:p w14:paraId="1B1B9969" w14:textId="77777777" w:rsidR="0093317A" w:rsidRPr="007001F1" w:rsidRDefault="0093317A" w:rsidP="00F2042D">
            <w:pPr>
              <w:jc w:val="center"/>
              <w:rPr>
                <w:color w:val="000000"/>
              </w:rPr>
            </w:pPr>
          </w:p>
        </w:tc>
        <w:tc>
          <w:tcPr>
            <w:tcW w:w="572" w:type="dxa"/>
            <w:shd w:val="clear" w:color="auto" w:fill="auto"/>
            <w:vAlign w:val="center"/>
          </w:tcPr>
          <w:p w14:paraId="0CD90F7D" w14:textId="77777777" w:rsidR="0093317A" w:rsidRPr="007001F1" w:rsidRDefault="0093317A" w:rsidP="00F2042D">
            <w:pPr>
              <w:jc w:val="center"/>
              <w:rPr>
                <w:color w:val="000000"/>
              </w:rPr>
            </w:pPr>
          </w:p>
        </w:tc>
        <w:tc>
          <w:tcPr>
            <w:tcW w:w="782" w:type="dxa"/>
            <w:shd w:val="clear" w:color="auto" w:fill="auto"/>
            <w:vAlign w:val="center"/>
          </w:tcPr>
          <w:p w14:paraId="7E33E6AE" w14:textId="77777777" w:rsidR="0093317A" w:rsidRPr="007001F1" w:rsidRDefault="0093317A" w:rsidP="00F2042D">
            <w:pPr>
              <w:jc w:val="center"/>
              <w:rPr>
                <w:color w:val="000000"/>
              </w:rPr>
            </w:pPr>
          </w:p>
        </w:tc>
        <w:tc>
          <w:tcPr>
            <w:tcW w:w="1790" w:type="dxa"/>
            <w:shd w:val="clear" w:color="auto" w:fill="auto"/>
            <w:vAlign w:val="center"/>
          </w:tcPr>
          <w:p w14:paraId="28258ADD" w14:textId="77777777" w:rsidR="0093317A" w:rsidRPr="007001F1" w:rsidRDefault="0093317A" w:rsidP="00F2042D">
            <w:pPr>
              <w:jc w:val="center"/>
              <w:rPr>
                <w:color w:val="000000"/>
              </w:rPr>
            </w:pPr>
          </w:p>
        </w:tc>
      </w:tr>
      <w:tr w:rsidR="0093317A" w:rsidRPr="007001F1" w14:paraId="17B7B498" w14:textId="77777777" w:rsidTr="00010677">
        <w:trPr>
          <w:trHeight w:val="927"/>
        </w:trPr>
        <w:tc>
          <w:tcPr>
            <w:tcW w:w="586" w:type="dxa"/>
            <w:vMerge/>
            <w:shd w:val="clear" w:color="auto" w:fill="auto"/>
            <w:noWrap/>
            <w:vAlign w:val="center"/>
          </w:tcPr>
          <w:p w14:paraId="7ADCC9C0" w14:textId="77777777" w:rsidR="0093317A" w:rsidRPr="007001F1" w:rsidRDefault="0093317A" w:rsidP="00F2042D">
            <w:pPr>
              <w:jc w:val="center"/>
              <w:rPr>
                <w:color w:val="000000"/>
              </w:rPr>
            </w:pPr>
          </w:p>
        </w:tc>
        <w:tc>
          <w:tcPr>
            <w:tcW w:w="4860" w:type="dxa"/>
            <w:gridSpan w:val="2"/>
            <w:shd w:val="clear" w:color="auto" w:fill="auto"/>
            <w:vAlign w:val="center"/>
          </w:tcPr>
          <w:p w14:paraId="0334B96C" w14:textId="77777777"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18BA22A7" w14:textId="77777777" w:rsidR="0093317A" w:rsidRPr="007001F1" w:rsidRDefault="0093317A" w:rsidP="00F2042D">
            <w:pPr>
              <w:jc w:val="center"/>
              <w:rPr>
                <w:color w:val="000000"/>
              </w:rPr>
            </w:pPr>
          </w:p>
        </w:tc>
        <w:tc>
          <w:tcPr>
            <w:tcW w:w="572" w:type="dxa"/>
            <w:shd w:val="clear" w:color="auto" w:fill="auto"/>
            <w:vAlign w:val="center"/>
          </w:tcPr>
          <w:p w14:paraId="37D01FE9" w14:textId="77777777" w:rsidR="0093317A" w:rsidRPr="007001F1" w:rsidRDefault="0093317A" w:rsidP="00F2042D">
            <w:pPr>
              <w:jc w:val="center"/>
              <w:rPr>
                <w:color w:val="000000"/>
              </w:rPr>
            </w:pPr>
          </w:p>
        </w:tc>
        <w:tc>
          <w:tcPr>
            <w:tcW w:w="782" w:type="dxa"/>
            <w:shd w:val="clear" w:color="auto" w:fill="auto"/>
            <w:vAlign w:val="center"/>
          </w:tcPr>
          <w:p w14:paraId="466503D0" w14:textId="77777777" w:rsidR="0093317A" w:rsidRPr="007001F1" w:rsidRDefault="0093317A" w:rsidP="00F2042D">
            <w:pPr>
              <w:jc w:val="center"/>
              <w:rPr>
                <w:color w:val="000000"/>
              </w:rPr>
            </w:pPr>
          </w:p>
        </w:tc>
        <w:tc>
          <w:tcPr>
            <w:tcW w:w="1790" w:type="dxa"/>
            <w:shd w:val="clear" w:color="auto" w:fill="auto"/>
            <w:vAlign w:val="center"/>
          </w:tcPr>
          <w:p w14:paraId="2C50180F" w14:textId="77777777" w:rsidR="0093317A" w:rsidRPr="007001F1" w:rsidRDefault="0093317A" w:rsidP="00F2042D">
            <w:pPr>
              <w:jc w:val="center"/>
              <w:rPr>
                <w:color w:val="000000"/>
              </w:rPr>
            </w:pPr>
          </w:p>
        </w:tc>
      </w:tr>
      <w:tr w:rsidR="0093317A" w:rsidRPr="007001F1" w14:paraId="21F4FB73" w14:textId="77777777" w:rsidTr="00010677">
        <w:trPr>
          <w:trHeight w:val="927"/>
        </w:trPr>
        <w:tc>
          <w:tcPr>
            <w:tcW w:w="586" w:type="dxa"/>
            <w:vMerge/>
            <w:shd w:val="clear" w:color="auto" w:fill="auto"/>
            <w:noWrap/>
            <w:vAlign w:val="center"/>
          </w:tcPr>
          <w:p w14:paraId="7D97E715" w14:textId="77777777" w:rsidR="0093317A" w:rsidRPr="007001F1" w:rsidRDefault="0093317A" w:rsidP="00F2042D">
            <w:pPr>
              <w:jc w:val="center"/>
              <w:rPr>
                <w:color w:val="000000"/>
              </w:rPr>
            </w:pPr>
          </w:p>
        </w:tc>
        <w:tc>
          <w:tcPr>
            <w:tcW w:w="4860" w:type="dxa"/>
            <w:gridSpan w:val="2"/>
            <w:shd w:val="clear" w:color="auto" w:fill="auto"/>
            <w:vAlign w:val="center"/>
          </w:tcPr>
          <w:p w14:paraId="478915DA" w14:textId="77777777"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71182488" w14:textId="77777777" w:rsidR="0093317A" w:rsidRPr="007001F1" w:rsidRDefault="0093317A" w:rsidP="00F2042D">
            <w:pPr>
              <w:jc w:val="center"/>
              <w:rPr>
                <w:color w:val="000000"/>
              </w:rPr>
            </w:pPr>
          </w:p>
        </w:tc>
        <w:tc>
          <w:tcPr>
            <w:tcW w:w="572" w:type="dxa"/>
            <w:shd w:val="clear" w:color="auto" w:fill="auto"/>
            <w:vAlign w:val="center"/>
          </w:tcPr>
          <w:p w14:paraId="463E7B87" w14:textId="77777777" w:rsidR="0093317A" w:rsidRPr="007001F1" w:rsidRDefault="0093317A" w:rsidP="00F2042D">
            <w:pPr>
              <w:jc w:val="center"/>
              <w:rPr>
                <w:color w:val="000000"/>
              </w:rPr>
            </w:pPr>
          </w:p>
        </w:tc>
        <w:tc>
          <w:tcPr>
            <w:tcW w:w="782" w:type="dxa"/>
            <w:shd w:val="clear" w:color="auto" w:fill="auto"/>
            <w:vAlign w:val="center"/>
          </w:tcPr>
          <w:p w14:paraId="6615C946" w14:textId="77777777" w:rsidR="0093317A" w:rsidRPr="007001F1" w:rsidRDefault="0093317A" w:rsidP="00F2042D">
            <w:pPr>
              <w:jc w:val="center"/>
              <w:rPr>
                <w:color w:val="000000"/>
              </w:rPr>
            </w:pPr>
          </w:p>
        </w:tc>
        <w:tc>
          <w:tcPr>
            <w:tcW w:w="1790" w:type="dxa"/>
            <w:shd w:val="clear" w:color="auto" w:fill="auto"/>
            <w:vAlign w:val="center"/>
          </w:tcPr>
          <w:p w14:paraId="6CD77D76" w14:textId="77777777" w:rsidR="0093317A" w:rsidRPr="007001F1" w:rsidRDefault="0093317A" w:rsidP="00F2042D">
            <w:pPr>
              <w:jc w:val="center"/>
              <w:rPr>
                <w:color w:val="000000"/>
              </w:rPr>
            </w:pPr>
          </w:p>
        </w:tc>
      </w:tr>
      <w:tr w:rsidR="0093317A" w:rsidRPr="007001F1" w14:paraId="2A296C6A" w14:textId="77777777" w:rsidTr="00010677">
        <w:trPr>
          <w:trHeight w:val="927"/>
        </w:trPr>
        <w:tc>
          <w:tcPr>
            <w:tcW w:w="586" w:type="dxa"/>
            <w:vMerge/>
            <w:shd w:val="clear" w:color="auto" w:fill="auto"/>
            <w:noWrap/>
            <w:vAlign w:val="center"/>
          </w:tcPr>
          <w:p w14:paraId="4E5F2DB0" w14:textId="77777777" w:rsidR="0093317A" w:rsidRPr="007001F1" w:rsidRDefault="0093317A" w:rsidP="00F2042D">
            <w:pPr>
              <w:jc w:val="center"/>
              <w:rPr>
                <w:color w:val="000000"/>
              </w:rPr>
            </w:pPr>
          </w:p>
        </w:tc>
        <w:tc>
          <w:tcPr>
            <w:tcW w:w="4860" w:type="dxa"/>
            <w:gridSpan w:val="2"/>
            <w:shd w:val="clear" w:color="auto" w:fill="auto"/>
            <w:vAlign w:val="center"/>
          </w:tcPr>
          <w:p w14:paraId="34689AA5" w14:textId="77777777"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2C018063" w14:textId="77777777" w:rsidR="0093317A" w:rsidRPr="007001F1" w:rsidRDefault="0093317A" w:rsidP="00F2042D">
            <w:pPr>
              <w:jc w:val="center"/>
              <w:rPr>
                <w:color w:val="000000"/>
              </w:rPr>
            </w:pPr>
          </w:p>
        </w:tc>
        <w:tc>
          <w:tcPr>
            <w:tcW w:w="572" w:type="dxa"/>
            <w:shd w:val="clear" w:color="auto" w:fill="auto"/>
            <w:vAlign w:val="center"/>
          </w:tcPr>
          <w:p w14:paraId="50A724A4" w14:textId="77777777" w:rsidR="0093317A" w:rsidRPr="007001F1" w:rsidRDefault="0093317A" w:rsidP="00F2042D">
            <w:pPr>
              <w:jc w:val="center"/>
              <w:rPr>
                <w:color w:val="000000"/>
              </w:rPr>
            </w:pPr>
          </w:p>
        </w:tc>
        <w:tc>
          <w:tcPr>
            <w:tcW w:w="782" w:type="dxa"/>
            <w:shd w:val="clear" w:color="auto" w:fill="auto"/>
            <w:vAlign w:val="center"/>
          </w:tcPr>
          <w:p w14:paraId="373576C7" w14:textId="77777777" w:rsidR="0093317A" w:rsidRPr="007001F1" w:rsidRDefault="0093317A" w:rsidP="00F2042D">
            <w:pPr>
              <w:jc w:val="center"/>
              <w:rPr>
                <w:color w:val="000000"/>
              </w:rPr>
            </w:pPr>
          </w:p>
        </w:tc>
        <w:tc>
          <w:tcPr>
            <w:tcW w:w="1790" w:type="dxa"/>
            <w:shd w:val="clear" w:color="auto" w:fill="auto"/>
            <w:vAlign w:val="center"/>
          </w:tcPr>
          <w:p w14:paraId="191A89E9" w14:textId="77777777" w:rsidR="0093317A" w:rsidRPr="007001F1" w:rsidRDefault="0093317A" w:rsidP="00F2042D">
            <w:pPr>
              <w:jc w:val="center"/>
              <w:rPr>
                <w:color w:val="000000"/>
              </w:rPr>
            </w:pPr>
          </w:p>
        </w:tc>
      </w:tr>
      <w:tr w:rsidR="0093317A" w:rsidRPr="007001F1" w14:paraId="7703A269" w14:textId="77777777" w:rsidTr="00010677">
        <w:trPr>
          <w:trHeight w:val="467"/>
        </w:trPr>
        <w:tc>
          <w:tcPr>
            <w:tcW w:w="586" w:type="dxa"/>
            <w:vMerge/>
            <w:shd w:val="clear" w:color="auto" w:fill="auto"/>
            <w:noWrap/>
            <w:vAlign w:val="center"/>
          </w:tcPr>
          <w:p w14:paraId="1230DDE6" w14:textId="77777777" w:rsidR="0093317A" w:rsidRPr="007001F1" w:rsidRDefault="0093317A" w:rsidP="00F2042D">
            <w:pPr>
              <w:jc w:val="center"/>
              <w:rPr>
                <w:color w:val="000000"/>
              </w:rPr>
            </w:pPr>
          </w:p>
        </w:tc>
        <w:tc>
          <w:tcPr>
            <w:tcW w:w="4860" w:type="dxa"/>
            <w:gridSpan w:val="2"/>
            <w:shd w:val="clear" w:color="auto" w:fill="auto"/>
            <w:vAlign w:val="center"/>
          </w:tcPr>
          <w:p w14:paraId="77BD8DA7" w14:textId="77777777"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14:paraId="3DF03C59" w14:textId="77777777" w:rsidR="0093317A" w:rsidRPr="007001F1" w:rsidRDefault="0093317A" w:rsidP="00F2042D">
            <w:pPr>
              <w:jc w:val="center"/>
              <w:rPr>
                <w:color w:val="000000"/>
              </w:rPr>
            </w:pPr>
          </w:p>
        </w:tc>
        <w:tc>
          <w:tcPr>
            <w:tcW w:w="572" w:type="dxa"/>
            <w:shd w:val="clear" w:color="auto" w:fill="auto"/>
            <w:vAlign w:val="center"/>
          </w:tcPr>
          <w:p w14:paraId="444805C3" w14:textId="77777777" w:rsidR="0093317A" w:rsidRPr="007001F1" w:rsidRDefault="0093317A" w:rsidP="00F2042D">
            <w:pPr>
              <w:jc w:val="center"/>
              <w:rPr>
                <w:color w:val="000000"/>
              </w:rPr>
            </w:pPr>
          </w:p>
        </w:tc>
        <w:tc>
          <w:tcPr>
            <w:tcW w:w="782" w:type="dxa"/>
            <w:shd w:val="clear" w:color="auto" w:fill="auto"/>
            <w:vAlign w:val="center"/>
          </w:tcPr>
          <w:p w14:paraId="1A11E51B" w14:textId="77777777" w:rsidR="0093317A" w:rsidRPr="007001F1" w:rsidRDefault="0093317A" w:rsidP="00F2042D">
            <w:pPr>
              <w:jc w:val="center"/>
              <w:rPr>
                <w:color w:val="000000"/>
              </w:rPr>
            </w:pPr>
          </w:p>
        </w:tc>
        <w:tc>
          <w:tcPr>
            <w:tcW w:w="1790" w:type="dxa"/>
            <w:shd w:val="clear" w:color="auto" w:fill="auto"/>
            <w:vAlign w:val="center"/>
          </w:tcPr>
          <w:p w14:paraId="3B8EF96D" w14:textId="77777777" w:rsidR="0093317A" w:rsidRPr="007001F1" w:rsidRDefault="0093317A" w:rsidP="00F2042D">
            <w:pPr>
              <w:jc w:val="center"/>
              <w:rPr>
                <w:color w:val="000000"/>
              </w:rPr>
            </w:pPr>
          </w:p>
        </w:tc>
      </w:tr>
      <w:tr w:rsidR="00F2042D" w:rsidRPr="007001F1" w14:paraId="3100AA78" w14:textId="77777777" w:rsidTr="00010677">
        <w:trPr>
          <w:trHeight w:val="20"/>
        </w:trPr>
        <w:tc>
          <w:tcPr>
            <w:tcW w:w="586" w:type="dxa"/>
            <w:shd w:val="clear" w:color="auto" w:fill="auto"/>
            <w:noWrap/>
            <w:vAlign w:val="center"/>
            <w:hideMark/>
          </w:tcPr>
          <w:p w14:paraId="617A91D9" w14:textId="77777777"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14:paraId="363A2DD7" w14:textId="77777777"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70FD5C2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2C65110"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D20B27F"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A6C8A40" w14:textId="77777777" w:rsidR="00F2042D" w:rsidRPr="007001F1" w:rsidRDefault="00F2042D" w:rsidP="00F2042D">
            <w:pPr>
              <w:jc w:val="center"/>
              <w:rPr>
                <w:color w:val="000000"/>
              </w:rPr>
            </w:pPr>
            <w:r w:rsidRPr="007001F1">
              <w:rPr>
                <w:color w:val="000000"/>
                <w:sz w:val="22"/>
                <w:szCs w:val="22"/>
              </w:rPr>
              <w:t> </w:t>
            </w:r>
          </w:p>
        </w:tc>
      </w:tr>
      <w:tr w:rsidR="00056008" w:rsidRPr="007001F1" w14:paraId="376502AA" w14:textId="77777777" w:rsidTr="00010677">
        <w:trPr>
          <w:trHeight w:val="630"/>
        </w:trPr>
        <w:tc>
          <w:tcPr>
            <w:tcW w:w="586" w:type="dxa"/>
            <w:vMerge w:val="restart"/>
            <w:shd w:val="clear" w:color="auto" w:fill="auto"/>
            <w:noWrap/>
            <w:vAlign w:val="center"/>
          </w:tcPr>
          <w:p w14:paraId="019882C2" w14:textId="77777777" w:rsidR="00056008" w:rsidRPr="007001F1" w:rsidRDefault="00056008" w:rsidP="00F2042D">
            <w:pPr>
              <w:jc w:val="center"/>
              <w:rPr>
                <w:color w:val="000000"/>
              </w:rPr>
            </w:pPr>
            <w:r w:rsidRPr="007001F1">
              <w:rPr>
                <w:color w:val="000000"/>
                <w:sz w:val="22"/>
                <w:szCs w:val="22"/>
              </w:rPr>
              <w:t>14</w:t>
            </w:r>
          </w:p>
        </w:tc>
        <w:tc>
          <w:tcPr>
            <w:tcW w:w="4860" w:type="dxa"/>
            <w:gridSpan w:val="2"/>
            <w:shd w:val="clear" w:color="auto" w:fill="auto"/>
            <w:vAlign w:val="center"/>
          </w:tcPr>
          <w:p w14:paraId="52DCF2B0" w14:textId="77777777" w:rsidR="00056008" w:rsidRPr="007001F1" w:rsidRDefault="00056008"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14:paraId="01573C35" w14:textId="77777777" w:rsidR="00056008" w:rsidRPr="007001F1" w:rsidRDefault="00056008" w:rsidP="00F2042D">
            <w:pPr>
              <w:jc w:val="center"/>
              <w:rPr>
                <w:color w:val="000000"/>
              </w:rPr>
            </w:pPr>
          </w:p>
        </w:tc>
        <w:tc>
          <w:tcPr>
            <w:tcW w:w="572" w:type="dxa"/>
            <w:shd w:val="clear" w:color="auto" w:fill="auto"/>
            <w:vAlign w:val="center"/>
          </w:tcPr>
          <w:p w14:paraId="0AAD7C46" w14:textId="77777777" w:rsidR="00056008" w:rsidRPr="007001F1" w:rsidRDefault="00056008" w:rsidP="00F2042D">
            <w:pPr>
              <w:jc w:val="center"/>
              <w:rPr>
                <w:color w:val="000000"/>
              </w:rPr>
            </w:pPr>
          </w:p>
        </w:tc>
        <w:tc>
          <w:tcPr>
            <w:tcW w:w="782" w:type="dxa"/>
            <w:shd w:val="clear" w:color="auto" w:fill="auto"/>
            <w:vAlign w:val="center"/>
          </w:tcPr>
          <w:p w14:paraId="3C8533B1" w14:textId="77777777" w:rsidR="00056008" w:rsidRPr="007001F1" w:rsidRDefault="00056008" w:rsidP="00F2042D">
            <w:pPr>
              <w:jc w:val="center"/>
              <w:rPr>
                <w:color w:val="000000"/>
              </w:rPr>
            </w:pPr>
          </w:p>
        </w:tc>
        <w:tc>
          <w:tcPr>
            <w:tcW w:w="1790" w:type="dxa"/>
            <w:shd w:val="clear" w:color="auto" w:fill="auto"/>
            <w:vAlign w:val="center"/>
          </w:tcPr>
          <w:p w14:paraId="5D1CDD5C" w14:textId="77777777" w:rsidR="00056008" w:rsidRPr="007001F1" w:rsidRDefault="00056008" w:rsidP="00F2042D">
            <w:pPr>
              <w:jc w:val="center"/>
              <w:rPr>
                <w:color w:val="000000"/>
              </w:rPr>
            </w:pPr>
          </w:p>
        </w:tc>
      </w:tr>
      <w:tr w:rsidR="00056008" w:rsidRPr="007001F1" w14:paraId="6E7C07D7" w14:textId="77777777" w:rsidTr="00010677">
        <w:trPr>
          <w:trHeight w:val="630"/>
        </w:trPr>
        <w:tc>
          <w:tcPr>
            <w:tcW w:w="586" w:type="dxa"/>
            <w:vMerge/>
            <w:shd w:val="clear" w:color="auto" w:fill="auto"/>
            <w:noWrap/>
            <w:vAlign w:val="center"/>
          </w:tcPr>
          <w:p w14:paraId="39241158" w14:textId="77777777" w:rsidR="00056008" w:rsidRPr="007001F1" w:rsidRDefault="00056008" w:rsidP="00F2042D">
            <w:pPr>
              <w:jc w:val="center"/>
              <w:rPr>
                <w:color w:val="000000"/>
              </w:rPr>
            </w:pPr>
          </w:p>
        </w:tc>
        <w:tc>
          <w:tcPr>
            <w:tcW w:w="4860" w:type="dxa"/>
            <w:gridSpan w:val="2"/>
            <w:shd w:val="clear" w:color="auto" w:fill="auto"/>
            <w:vAlign w:val="center"/>
          </w:tcPr>
          <w:p w14:paraId="37BA31CA" w14:textId="77777777" w:rsidR="00056008" w:rsidRPr="007001F1" w:rsidRDefault="00056008" w:rsidP="003D1864">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14:paraId="7D14DD88" w14:textId="77777777" w:rsidR="00056008" w:rsidRPr="007001F1" w:rsidRDefault="00056008" w:rsidP="00F2042D">
            <w:pPr>
              <w:jc w:val="center"/>
              <w:rPr>
                <w:color w:val="000000"/>
              </w:rPr>
            </w:pPr>
          </w:p>
        </w:tc>
        <w:tc>
          <w:tcPr>
            <w:tcW w:w="572" w:type="dxa"/>
            <w:shd w:val="clear" w:color="auto" w:fill="auto"/>
            <w:vAlign w:val="center"/>
          </w:tcPr>
          <w:p w14:paraId="2483B1BB" w14:textId="77777777" w:rsidR="00056008" w:rsidRPr="007001F1" w:rsidRDefault="00056008" w:rsidP="00F2042D">
            <w:pPr>
              <w:jc w:val="center"/>
              <w:rPr>
                <w:color w:val="000000"/>
              </w:rPr>
            </w:pPr>
          </w:p>
        </w:tc>
        <w:tc>
          <w:tcPr>
            <w:tcW w:w="782" w:type="dxa"/>
            <w:shd w:val="clear" w:color="auto" w:fill="auto"/>
            <w:vAlign w:val="center"/>
          </w:tcPr>
          <w:p w14:paraId="6B460835" w14:textId="77777777" w:rsidR="00056008" w:rsidRPr="007001F1" w:rsidRDefault="00056008" w:rsidP="00F2042D">
            <w:pPr>
              <w:jc w:val="center"/>
              <w:rPr>
                <w:color w:val="000000"/>
              </w:rPr>
            </w:pPr>
          </w:p>
        </w:tc>
        <w:tc>
          <w:tcPr>
            <w:tcW w:w="1790" w:type="dxa"/>
            <w:shd w:val="clear" w:color="auto" w:fill="auto"/>
            <w:vAlign w:val="center"/>
          </w:tcPr>
          <w:p w14:paraId="78B5B8B6" w14:textId="77777777" w:rsidR="00056008" w:rsidRPr="007001F1" w:rsidRDefault="00056008" w:rsidP="00F2042D">
            <w:pPr>
              <w:jc w:val="center"/>
              <w:rPr>
                <w:color w:val="000000"/>
              </w:rPr>
            </w:pPr>
          </w:p>
        </w:tc>
      </w:tr>
      <w:tr w:rsidR="00F2042D" w:rsidRPr="007001F1" w14:paraId="4F965656" w14:textId="77777777" w:rsidTr="00010677">
        <w:trPr>
          <w:trHeight w:val="20"/>
        </w:trPr>
        <w:tc>
          <w:tcPr>
            <w:tcW w:w="586" w:type="dxa"/>
            <w:shd w:val="clear" w:color="auto" w:fill="auto"/>
            <w:noWrap/>
            <w:vAlign w:val="center"/>
            <w:hideMark/>
          </w:tcPr>
          <w:p w14:paraId="2745A856" w14:textId="77777777"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14:paraId="3657AE01" w14:textId="77777777"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5CBB3022"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432650A"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6C5AFE8E"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9E48A30" w14:textId="77777777" w:rsidR="00F2042D" w:rsidRPr="007001F1" w:rsidRDefault="00F2042D" w:rsidP="00F2042D">
            <w:pPr>
              <w:jc w:val="center"/>
              <w:rPr>
                <w:color w:val="000000"/>
              </w:rPr>
            </w:pPr>
            <w:r w:rsidRPr="007001F1">
              <w:rPr>
                <w:color w:val="000000"/>
                <w:sz w:val="22"/>
                <w:szCs w:val="22"/>
              </w:rPr>
              <w:t> </w:t>
            </w:r>
          </w:p>
        </w:tc>
      </w:tr>
      <w:tr w:rsidR="00F2042D" w:rsidRPr="007001F1" w14:paraId="67AA0772" w14:textId="77777777" w:rsidTr="00010677">
        <w:trPr>
          <w:trHeight w:val="20"/>
        </w:trPr>
        <w:tc>
          <w:tcPr>
            <w:tcW w:w="586" w:type="dxa"/>
            <w:shd w:val="clear" w:color="auto" w:fill="auto"/>
            <w:noWrap/>
            <w:vAlign w:val="center"/>
            <w:hideMark/>
          </w:tcPr>
          <w:p w14:paraId="557B07AB" w14:textId="77777777"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14:paraId="6BE21092" w14:textId="77777777"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5AA2AEF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E202D27"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370F3B5"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F42259E" w14:textId="77777777" w:rsidR="00F2042D" w:rsidRPr="007001F1" w:rsidRDefault="00F2042D" w:rsidP="00F2042D">
            <w:pPr>
              <w:jc w:val="center"/>
              <w:rPr>
                <w:color w:val="000000"/>
              </w:rPr>
            </w:pPr>
            <w:r w:rsidRPr="007001F1">
              <w:rPr>
                <w:color w:val="000000"/>
                <w:sz w:val="22"/>
                <w:szCs w:val="22"/>
              </w:rPr>
              <w:t> </w:t>
            </w:r>
          </w:p>
        </w:tc>
      </w:tr>
      <w:tr w:rsidR="00F2042D" w:rsidRPr="007001F1" w14:paraId="3A895EFB" w14:textId="77777777" w:rsidTr="00010677">
        <w:trPr>
          <w:trHeight w:val="20"/>
        </w:trPr>
        <w:tc>
          <w:tcPr>
            <w:tcW w:w="586" w:type="dxa"/>
            <w:shd w:val="clear" w:color="auto" w:fill="auto"/>
            <w:noWrap/>
            <w:vAlign w:val="center"/>
            <w:hideMark/>
          </w:tcPr>
          <w:p w14:paraId="00EC9395" w14:textId="77777777"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14:paraId="0EE67594" w14:textId="77777777"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3A3955F4"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4A356E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949DB98"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17A43D7" w14:textId="77777777" w:rsidR="00F2042D" w:rsidRPr="007001F1" w:rsidRDefault="00F2042D" w:rsidP="00F2042D">
            <w:pPr>
              <w:jc w:val="center"/>
              <w:rPr>
                <w:color w:val="000000"/>
              </w:rPr>
            </w:pPr>
            <w:r w:rsidRPr="007001F1">
              <w:rPr>
                <w:color w:val="000000"/>
                <w:sz w:val="22"/>
                <w:szCs w:val="22"/>
              </w:rPr>
              <w:t> </w:t>
            </w:r>
          </w:p>
        </w:tc>
      </w:tr>
      <w:tr w:rsidR="00F2042D" w:rsidRPr="007001F1" w14:paraId="75A9AD5B" w14:textId="77777777" w:rsidTr="00010677">
        <w:trPr>
          <w:trHeight w:val="300"/>
        </w:trPr>
        <w:tc>
          <w:tcPr>
            <w:tcW w:w="3588" w:type="dxa"/>
            <w:gridSpan w:val="2"/>
            <w:shd w:val="clear" w:color="auto" w:fill="auto"/>
            <w:vAlign w:val="center"/>
            <w:hideMark/>
          </w:tcPr>
          <w:p w14:paraId="430D8EC9" w14:textId="77777777"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49"/>
              <w:t>2</w:t>
            </w:r>
            <w:r w:rsidRPr="007001F1">
              <w:rPr>
                <w:b/>
                <w:bCs/>
                <w:sz w:val="22"/>
                <w:szCs w:val="22"/>
              </w:rPr>
              <w:t>:</w:t>
            </w:r>
          </w:p>
        </w:tc>
        <w:tc>
          <w:tcPr>
            <w:tcW w:w="5574" w:type="dxa"/>
            <w:gridSpan w:val="5"/>
            <w:shd w:val="clear" w:color="auto" w:fill="auto"/>
            <w:vAlign w:val="center"/>
            <w:hideMark/>
          </w:tcPr>
          <w:p w14:paraId="7A2B996C" w14:textId="77777777" w:rsidR="00F2042D" w:rsidRPr="007001F1" w:rsidRDefault="00F2042D" w:rsidP="00F2042D">
            <w:pPr>
              <w:rPr>
                <w:color w:val="000000"/>
              </w:rPr>
            </w:pPr>
            <w:r w:rsidRPr="007001F1">
              <w:rPr>
                <w:color w:val="000000"/>
                <w:sz w:val="22"/>
                <w:szCs w:val="22"/>
              </w:rPr>
              <w:t> </w:t>
            </w:r>
          </w:p>
        </w:tc>
      </w:tr>
      <w:tr w:rsidR="00F2042D" w:rsidRPr="007001F1" w14:paraId="62BE5D18" w14:textId="77777777" w:rsidTr="00010677">
        <w:trPr>
          <w:trHeight w:val="300"/>
        </w:trPr>
        <w:tc>
          <w:tcPr>
            <w:tcW w:w="3588" w:type="dxa"/>
            <w:gridSpan w:val="2"/>
            <w:shd w:val="clear" w:color="auto" w:fill="auto"/>
            <w:vAlign w:val="center"/>
            <w:hideMark/>
          </w:tcPr>
          <w:p w14:paraId="096C7645" w14:textId="77777777"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14:paraId="2101F26F" w14:textId="77777777" w:rsidR="00F2042D" w:rsidRPr="007001F1" w:rsidRDefault="00F2042D" w:rsidP="00F2042D">
            <w:pPr>
              <w:rPr>
                <w:color w:val="000000"/>
              </w:rPr>
            </w:pPr>
            <w:r w:rsidRPr="007001F1">
              <w:rPr>
                <w:color w:val="000000"/>
                <w:sz w:val="22"/>
                <w:szCs w:val="22"/>
              </w:rPr>
              <w:t> </w:t>
            </w:r>
          </w:p>
        </w:tc>
      </w:tr>
      <w:tr w:rsidR="00F2042D" w:rsidRPr="007001F1" w14:paraId="214221E3" w14:textId="77777777" w:rsidTr="00010677">
        <w:trPr>
          <w:trHeight w:val="300"/>
        </w:trPr>
        <w:tc>
          <w:tcPr>
            <w:tcW w:w="3588" w:type="dxa"/>
            <w:gridSpan w:val="2"/>
            <w:shd w:val="clear" w:color="000000" w:fill="FFFFFF"/>
            <w:vAlign w:val="center"/>
            <w:hideMark/>
          </w:tcPr>
          <w:p w14:paraId="3C065A94"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ACDB914" w14:textId="77777777" w:rsidR="00F2042D" w:rsidRPr="007001F1" w:rsidRDefault="00F2042D" w:rsidP="00F2042D">
            <w:pPr>
              <w:rPr>
                <w:color w:val="000000"/>
              </w:rPr>
            </w:pPr>
            <w:r w:rsidRPr="007001F1">
              <w:rPr>
                <w:color w:val="000000"/>
                <w:sz w:val="22"/>
                <w:szCs w:val="22"/>
              </w:rPr>
              <w:t> </w:t>
            </w:r>
          </w:p>
        </w:tc>
      </w:tr>
      <w:tr w:rsidR="00F2042D" w:rsidRPr="007001F1" w14:paraId="7CDDC234" w14:textId="77777777" w:rsidTr="00010677">
        <w:trPr>
          <w:trHeight w:val="300"/>
        </w:trPr>
        <w:tc>
          <w:tcPr>
            <w:tcW w:w="9162" w:type="dxa"/>
            <w:gridSpan w:val="7"/>
            <w:shd w:val="clear" w:color="auto" w:fill="auto"/>
            <w:noWrap/>
            <w:vAlign w:val="bottom"/>
            <w:hideMark/>
          </w:tcPr>
          <w:p w14:paraId="011AD158" w14:textId="77777777" w:rsidR="00F2042D" w:rsidRPr="007001F1" w:rsidRDefault="00F2042D" w:rsidP="00F2042D">
            <w:pPr>
              <w:jc w:val="center"/>
              <w:rPr>
                <w:color w:val="000000"/>
              </w:rPr>
            </w:pPr>
            <w:r w:rsidRPr="007001F1">
              <w:rPr>
                <w:color w:val="000000"/>
                <w:sz w:val="22"/>
                <w:szCs w:val="22"/>
              </w:rPr>
              <w:t> </w:t>
            </w:r>
          </w:p>
        </w:tc>
      </w:tr>
      <w:tr w:rsidR="00F2042D" w:rsidRPr="007001F1" w14:paraId="46688363" w14:textId="77777777" w:rsidTr="00010677">
        <w:trPr>
          <w:trHeight w:val="300"/>
        </w:trPr>
        <w:tc>
          <w:tcPr>
            <w:tcW w:w="3588" w:type="dxa"/>
            <w:gridSpan w:val="2"/>
            <w:shd w:val="clear" w:color="000000" w:fill="FFFFFF"/>
            <w:vAlign w:val="center"/>
            <w:hideMark/>
          </w:tcPr>
          <w:p w14:paraId="62704FA8" w14:textId="77777777"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0"/>
              <w:t>3</w:t>
            </w:r>
            <w:r w:rsidRPr="007001F1">
              <w:rPr>
                <w:b/>
                <w:bCs/>
                <w:sz w:val="22"/>
                <w:szCs w:val="22"/>
              </w:rPr>
              <w:t>:</w:t>
            </w:r>
          </w:p>
        </w:tc>
        <w:tc>
          <w:tcPr>
            <w:tcW w:w="5574" w:type="dxa"/>
            <w:gridSpan w:val="5"/>
            <w:shd w:val="clear" w:color="auto" w:fill="auto"/>
            <w:vAlign w:val="center"/>
            <w:hideMark/>
          </w:tcPr>
          <w:p w14:paraId="09ACD4B3" w14:textId="77777777" w:rsidR="00F2042D" w:rsidRPr="007001F1" w:rsidRDefault="00F2042D" w:rsidP="00F2042D">
            <w:pPr>
              <w:rPr>
                <w:color w:val="000000"/>
              </w:rPr>
            </w:pPr>
            <w:r w:rsidRPr="007001F1">
              <w:rPr>
                <w:color w:val="000000"/>
                <w:sz w:val="22"/>
                <w:szCs w:val="22"/>
              </w:rPr>
              <w:t> </w:t>
            </w:r>
          </w:p>
        </w:tc>
      </w:tr>
      <w:tr w:rsidR="00F2042D" w:rsidRPr="007001F1" w14:paraId="5D6DF4DB" w14:textId="77777777" w:rsidTr="00010677">
        <w:trPr>
          <w:trHeight w:val="300"/>
        </w:trPr>
        <w:tc>
          <w:tcPr>
            <w:tcW w:w="3588" w:type="dxa"/>
            <w:gridSpan w:val="2"/>
            <w:shd w:val="clear" w:color="000000" w:fill="FFFFFF"/>
            <w:vAlign w:val="center"/>
            <w:hideMark/>
          </w:tcPr>
          <w:p w14:paraId="328534D2" w14:textId="77777777"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14:paraId="3B483D8C" w14:textId="77777777" w:rsidR="00F2042D" w:rsidRPr="007001F1" w:rsidRDefault="00F2042D" w:rsidP="00F2042D">
            <w:pPr>
              <w:rPr>
                <w:color w:val="000000"/>
              </w:rPr>
            </w:pPr>
            <w:r w:rsidRPr="007001F1">
              <w:rPr>
                <w:color w:val="000000"/>
                <w:sz w:val="22"/>
                <w:szCs w:val="22"/>
              </w:rPr>
              <w:t> </w:t>
            </w:r>
          </w:p>
        </w:tc>
      </w:tr>
      <w:tr w:rsidR="00F2042D" w:rsidRPr="007001F1" w14:paraId="10E3102C" w14:textId="77777777" w:rsidTr="00010677">
        <w:trPr>
          <w:trHeight w:val="300"/>
        </w:trPr>
        <w:tc>
          <w:tcPr>
            <w:tcW w:w="3588" w:type="dxa"/>
            <w:gridSpan w:val="2"/>
            <w:shd w:val="clear" w:color="000000" w:fill="FFFFFF"/>
            <w:vAlign w:val="center"/>
            <w:hideMark/>
          </w:tcPr>
          <w:p w14:paraId="5E575CF5"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8961651" w14:textId="77777777" w:rsidR="00F2042D" w:rsidRPr="007001F1" w:rsidRDefault="00F2042D" w:rsidP="00F2042D">
            <w:pPr>
              <w:rPr>
                <w:color w:val="000000"/>
              </w:rPr>
            </w:pPr>
            <w:r w:rsidRPr="007001F1">
              <w:rPr>
                <w:color w:val="000000"/>
                <w:sz w:val="22"/>
                <w:szCs w:val="22"/>
              </w:rPr>
              <w:t> </w:t>
            </w:r>
          </w:p>
        </w:tc>
      </w:tr>
    </w:tbl>
    <w:p w14:paraId="71F02D4A" w14:textId="77777777" w:rsidR="00F2042D" w:rsidRPr="007001F1" w:rsidRDefault="00F2042D">
      <w:pPr>
        <w:spacing w:after="160" w:line="259" w:lineRule="auto"/>
      </w:pPr>
    </w:p>
    <w:p w14:paraId="260670C3" w14:textId="77777777"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60868529" w14:textId="77777777" w:rsidTr="002D20F9">
        <w:trPr>
          <w:trHeight w:val="645"/>
        </w:trPr>
        <w:tc>
          <w:tcPr>
            <w:tcW w:w="9087" w:type="dxa"/>
            <w:gridSpan w:val="7"/>
            <w:shd w:val="clear" w:color="000000" w:fill="60497A"/>
            <w:vAlign w:val="center"/>
            <w:hideMark/>
          </w:tcPr>
          <w:p w14:paraId="6020AC80" w14:textId="77777777"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2517"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2517"/>
          </w:p>
        </w:tc>
      </w:tr>
      <w:tr w:rsidR="0086114A" w:rsidRPr="007001F1" w14:paraId="1C163CFB" w14:textId="77777777" w:rsidTr="002D20F9">
        <w:trPr>
          <w:trHeight w:val="330"/>
        </w:trPr>
        <w:tc>
          <w:tcPr>
            <w:tcW w:w="9087" w:type="dxa"/>
            <w:gridSpan w:val="7"/>
            <w:shd w:val="clear" w:color="auto" w:fill="auto"/>
            <w:vAlign w:val="center"/>
            <w:hideMark/>
          </w:tcPr>
          <w:p w14:paraId="23AF6DDB" w14:textId="77777777"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14:paraId="299B3D85" w14:textId="77777777" w:rsidTr="002D20F9">
        <w:trPr>
          <w:trHeight w:val="300"/>
        </w:trPr>
        <w:tc>
          <w:tcPr>
            <w:tcW w:w="3559" w:type="dxa"/>
            <w:gridSpan w:val="2"/>
            <w:shd w:val="clear" w:color="auto" w:fill="auto"/>
            <w:vAlign w:val="center"/>
            <w:hideMark/>
          </w:tcPr>
          <w:p w14:paraId="1C2E3B88" w14:textId="77777777"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14:paraId="34AE9BC9" w14:textId="77777777" w:rsidR="0086114A" w:rsidRPr="007001F1" w:rsidRDefault="0086114A" w:rsidP="0086114A">
            <w:pPr>
              <w:rPr>
                <w:color w:val="000000"/>
              </w:rPr>
            </w:pPr>
            <w:r w:rsidRPr="007001F1">
              <w:rPr>
                <w:color w:val="000000"/>
                <w:sz w:val="22"/>
                <w:szCs w:val="22"/>
              </w:rPr>
              <w:t> </w:t>
            </w:r>
          </w:p>
        </w:tc>
      </w:tr>
      <w:tr w:rsidR="0086114A" w:rsidRPr="007001F1" w14:paraId="398A46EA" w14:textId="77777777" w:rsidTr="002D20F9">
        <w:trPr>
          <w:trHeight w:val="660"/>
        </w:trPr>
        <w:tc>
          <w:tcPr>
            <w:tcW w:w="3559" w:type="dxa"/>
            <w:gridSpan w:val="2"/>
            <w:shd w:val="clear" w:color="auto" w:fill="auto"/>
            <w:vAlign w:val="center"/>
            <w:hideMark/>
          </w:tcPr>
          <w:p w14:paraId="4393E671" w14:textId="77777777"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BFC4FB3" w14:textId="77777777" w:rsidR="0086114A" w:rsidRPr="007001F1" w:rsidRDefault="0086114A" w:rsidP="0086114A">
            <w:pPr>
              <w:rPr>
                <w:color w:val="000000"/>
              </w:rPr>
            </w:pPr>
            <w:r w:rsidRPr="007001F1">
              <w:rPr>
                <w:color w:val="000000"/>
                <w:sz w:val="22"/>
                <w:szCs w:val="22"/>
              </w:rPr>
              <w:t> </w:t>
            </w:r>
          </w:p>
        </w:tc>
      </w:tr>
      <w:tr w:rsidR="0086114A" w:rsidRPr="007001F1" w14:paraId="174AFA97" w14:textId="77777777" w:rsidTr="002D20F9">
        <w:trPr>
          <w:trHeight w:val="330"/>
        </w:trPr>
        <w:tc>
          <w:tcPr>
            <w:tcW w:w="9087" w:type="dxa"/>
            <w:gridSpan w:val="7"/>
            <w:shd w:val="clear" w:color="auto" w:fill="auto"/>
            <w:vAlign w:val="center"/>
            <w:hideMark/>
          </w:tcPr>
          <w:p w14:paraId="08CF6464" w14:textId="77777777"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14:paraId="1ABCB5B0" w14:textId="77777777" w:rsidTr="002D20F9">
        <w:trPr>
          <w:trHeight w:val="330"/>
        </w:trPr>
        <w:tc>
          <w:tcPr>
            <w:tcW w:w="3559" w:type="dxa"/>
            <w:gridSpan w:val="2"/>
            <w:shd w:val="clear" w:color="auto" w:fill="auto"/>
            <w:vAlign w:val="center"/>
            <w:hideMark/>
          </w:tcPr>
          <w:p w14:paraId="327C376A" w14:textId="77777777"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66BF10" w14:textId="77777777" w:rsidR="0086114A" w:rsidRPr="007001F1" w:rsidRDefault="0086114A" w:rsidP="0086114A">
            <w:pPr>
              <w:rPr>
                <w:color w:val="000000"/>
              </w:rPr>
            </w:pPr>
            <w:r w:rsidRPr="007001F1">
              <w:rPr>
                <w:color w:val="000000"/>
                <w:sz w:val="22"/>
                <w:szCs w:val="22"/>
              </w:rPr>
              <w:t> </w:t>
            </w:r>
          </w:p>
        </w:tc>
      </w:tr>
      <w:tr w:rsidR="0086114A" w:rsidRPr="007001F1" w14:paraId="644B745D" w14:textId="77777777" w:rsidTr="002D20F9">
        <w:trPr>
          <w:trHeight w:val="300"/>
        </w:trPr>
        <w:tc>
          <w:tcPr>
            <w:tcW w:w="3559" w:type="dxa"/>
            <w:gridSpan w:val="2"/>
            <w:shd w:val="clear" w:color="auto" w:fill="auto"/>
            <w:vAlign w:val="center"/>
            <w:hideMark/>
          </w:tcPr>
          <w:p w14:paraId="5492D17D" w14:textId="77777777"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14:paraId="1F7B9D3A" w14:textId="77777777" w:rsidR="0086114A" w:rsidRPr="007001F1" w:rsidRDefault="0086114A" w:rsidP="0086114A">
            <w:pPr>
              <w:rPr>
                <w:color w:val="000000"/>
              </w:rPr>
            </w:pPr>
            <w:r w:rsidRPr="007001F1">
              <w:rPr>
                <w:color w:val="000000"/>
                <w:sz w:val="22"/>
                <w:szCs w:val="22"/>
              </w:rPr>
              <w:t> </w:t>
            </w:r>
          </w:p>
        </w:tc>
      </w:tr>
      <w:tr w:rsidR="0086114A" w:rsidRPr="007001F1" w14:paraId="3FC041C9" w14:textId="77777777" w:rsidTr="002D20F9">
        <w:trPr>
          <w:trHeight w:val="300"/>
        </w:trPr>
        <w:tc>
          <w:tcPr>
            <w:tcW w:w="3559" w:type="dxa"/>
            <w:gridSpan w:val="2"/>
            <w:shd w:val="clear" w:color="auto" w:fill="auto"/>
            <w:vAlign w:val="center"/>
            <w:hideMark/>
          </w:tcPr>
          <w:p w14:paraId="3DBBF9C3" w14:textId="77777777"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F698FD8" w14:textId="77777777" w:rsidR="0086114A" w:rsidRPr="007001F1" w:rsidRDefault="0086114A" w:rsidP="0086114A">
            <w:pPr>
              <w:rPr>
                <w:color w:val="000000"/>
              </w:rPr>
            </w:pPr>
            <w:r w:rsidRPr="007001F1">
              <w:rPr>
                <w:color w:val="000000"/>
                <w:sz w:val="22"/>
                <w:szCs w:val="22"/>
              </w:rPr>
              <w:t> </w:t>
            </w:r>
          </w:p>
        </w:tc>
      </w:tr>
      <w:tr w:rsidR="0086114A" w:rsidRPr="007001F1" w14:paraId="689532DD" w14:textId="77777777" w:rsidTr="002D20F9">
        <w:trPr>
          <w:trHeight w:val="300"/>
        </w:trPr>
        <w:tc>
          <w:tcPr>
            <w:tcW w:w="3559" w:type="dxa"/>
            <w:gridSpan w:val="2"/>
            <w:shd w:val="clear" w:color="auto" w:fill="auto"/>
            <w:vAlign w:val="center"/>
            <w:hideMark/>
          </w:tcPr>
          <w:p w14:paraId="4DA8A0A6" w14:textId="77777777"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27D7F8" w14:textId="77777777" w:rsidR="0086114A" w:rsidRPr="007001F1" w:rsidRDefault="0086114A" w:rsidP="0086114A">
            <w:pPr>
              <w:rPr>
                <w:color w:val="000000"/>
              </w:rPr>
            </w:pPr>
            <w:r w:rsidRPr="007001F1">
              <w:rPr>
                <w:color w:val="000000"/>
                <w:sz w:val="22"/>
                <w:szCs w:val="22"/>
              </w:rPr>
              <w:t> </w:t>
            </w:r>
          </w:p>
        </w:tc>
      </w:tr>
      <w:tr w:rsidR="0086114A" w:rsidRPr="007001F1" w14:paraId="5F3B5071" w14:textId="77777777" w:rsidTr="002D20F9">
        <w:trPr>
          <w:trHeight w:val="330"/>
        </w:trPr>
        <w:tc>
          <w:tcPr>
            <w:tcW w:w="9087" w:type="dxa"/>
            <w:gridSpan w:val="7"/>
            <w:shd w:val="clear" w:color="auto" w:fill="auto"/>
            <w:vAlign w:val="center"/>
            <w:hideMark/>
          </w:tcPr>
          <w:p w14:paraId="3ECD2619" w14:textId="77777777"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14:paraId="21D4A162" w14:textId="77777777" w:rsidTr="002D20F9">
        <w:trPr>
          <w:trHeight w:val="300"/>
        </w:trPr>
        <w:tc>
          <w:tcPr>
            <w:tcW w:w="3559" w:type="dxa"/>
            <w:gridSpan w:val="2"/>
            <w:shd w:val="clear" w:color="auto" w:fill="auto"/>
            <w:vAlign w:val="center"/>
            <w:hideMark/>
          </w:tcPr>
          <w:p w14:paraId="0189E435" w14:textId="77777777"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20480F9" w14:textId="77777777" w:rsidR="0086114A" w:rsidRPr="007001F1" w:rsidRDefault="0086114A" w:rsidP="0086114A">
            <w:pPr>
              <w:rPr>
                <w:color w:val="000000"/>
              </w:rPr>
            </w:pPr>
            <w:r w:rsidRPr="007001F1">
              <w:rPr>
                <w:color w:val="000000"/>
                <w:sz w:val="22"/>
                <w:szCs w:val="22"/>
              </w:rPr>
              <w:t>Nadlimitná zákazka</w:t>
            </w:r>
          </w:p>
        </w:tc>
      </w:tr>
      <w:tr w:rsidR="0086114A" w:rsidRPr="007001F1" w14:paraId="27C32536" w14:textId="77777777" w:rsidTr="002D20F9">
        <w:trPr>
          <w:trHeight w:val="300"/>
        </w:trPr>
        <w:tc>
          <w:tcPr>
            <w:tcW w:w="3559" w:type="dxa"/>
            <w:gridSpan w:val="2"/>
            <w:shd w:val="clear" w:color="auto" w:fill="auto"/>
            <w:vAlign w:val="center"/>
            <w:hideMark/>
          </w:tcPr>
          <w:p w14:paraId="753FF22B" w14:textId="77777777"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13A61B5" w14:textId="77777777" w:rsidR="0086114A" w:rsidRPr="007001F1" w:rsidRDefault="0086114A" w:rsidP="0086114A">
            <w:pPr>
              <w:rPr>
                <w:color w:val="000000"/>
              </w:rPr>
            </w:pPr>
            <w:r w:rsidRPr="007001F1">
              <w:rPr>
                <w:color w:val="000000"/>
                <w:sz w:val="22"/>
                <w:szCs w:val="22"/>
              </w:rPr>
              <w:t>Súťažný dialóg (§ 74 ZVO)</w:t>
            </w:r>
          </w:p>
        </w:tc>
      </w:tr>
      <w:tr w:rsidR="0086114A" w:rsidRPr="007001F1" w14:paraId="41C35D87" w14:textId="77777777" w:rsidTr="002D20F9">
        <w:trPr>
          <w:trHeight w:val="300"/>
        </w:trPr>
        <w:tc>
          <w:tcPr>
            <w:tcW w:w="3559" w:type="dxa"/>
            <w:gridSpan w:val="2"/>
            <w:shd w:val="clear" w:color="auto" w:fill="auto"/>
            <w:vAlign w:val="center"/>
            <w:hideMark/>
          </w:tcPr>
          <w:p w14:paraId="047754E6" w14:textId="77777777"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100AB95" w14:textId="77777777" w:rsidR="0086114A" w:rsidRPr="007001F1" w:rsidRDefault="0086114A" w:rsidP="0086114A">
            <w:pPr>
              <w:rPr>
                <w:color w:val="000000"/>
              </w:rPr>
            </w:pPr>
          </w:p>
        </w:tc>
      </w:tr>
      <w:tr w:rsidR="004D0B9F" w:rsidRPr="007001F1" w14:paraId="1C68B968" w14:textId="77777777" w:rsidTr="002D20F9">
        <w:trPr>
          <w:trHeight w:val="300"/>
        </w:trPr>
        <w:tc>
          <w:tcPr>
            <w:tcW w:w="3559" w:type="dxa"/>
            <w:gridSpan w:val="2"/>
            <w:shd w:val="clear" w:color="auto" w:fill="auto"/>
            <w:vAlign w:val="center"/>
          </w:tcPr>
          <w:p w14:paraId="7EE7DB2E" w14:textId="77777777"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FD07D6E" w14:textId="77777777" w:rsidR="004D0B9F" w:rsidRPr="007001F1" w:rsidRDefault="004D0B9F" w:rsidP="0086114A">
            <w:pPr>
              <w:rPr>
                <w:color w:val="000000"/>
              </w:rPr>
            </w:pPr>
          </w:p>
        </w:tc>
      </w:tr>
      <w:tr w:rsidR="0086114A" w:rsidRPr="007001F1" w14:paraId="2AC98F15" w14:textId="77777777" w:rsidTr="002D20F9">
        <w:trPr>
          <w:trHeight w:val="300"/>
        </w:trPr>
        <w:tc>
          <w:tcPr>
            <w:tcW w:w="3559" w:type="dxa"/>
            <w:gridSpan w:val="2"/>
            <w:shd w:val="clear" w:color="auto" w:fill="auto"/>
            <w:vAlign w:val="center"/>
            <w:hideMark/>
          </w:tcPr>
          <w:p w14:paraId="789D9974" w14:textId="77777777"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14:paraId="5114ECB4" w14:textId="77777777"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14:paraId="6F0B7F58" w14:textId="77777777" w:rsidTr="002D20F9">
        <w:trPr>
          <w:trHeight w:val="300"/>
        </w:trPr>
        <w:tc>
          <w:tcPr>
            <w:tcW w:w="3559" w:type="dxa"/>
            <w:gridSpan w:val="2"/>
            <w:shd w:val="clear" w:color="auto" w:fill="auto"/>
            <w:vAlign w:val="center"/>
            <w:hideMark/>
          </w:tcPr>
          <w:p w14:paraId="1182DC5E" w14:textId="77777777"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14:paraId="644CBD6A" w14:textId="77777777" w:rsidR="0086114A" w:rsidRPr="007001F1" w:rsidRDefault="0086114A" w:rsidP="0086114A">
            <w:pPr>
              <w:rPr>
                <w:color w:val="000000"/>
              </w:rPr>
            </w:pPr>
            <w:r w:rsidRPr="007001F1">
              <w:rPr>
                <w:color w:val="000000"/>
                <w:sz w:val="22"/>
                <w:szCs w:val="22"/>
              </w:rPr>
              <w:t> </w:t>
            </w:r>
          </w:p>
        </w:tc>
      </w:tr>
      <w:tr w:rsidR="0086114A" w:rsidRPr="007001F1" w14:paraId="15625492" w14:textId="77777777" w:rsidTr="002D20F9">
        <w:trPr>
          <w:trHeight w:val="300"/>
        </w:trPr>
        <w:tc>
          <w:tcPr>
            <w:tcW w:w="3559" w:type="dxa"/>
            <w:gridSpan w:val="2"/>
            <w:shd w:val="clear" w:color="auto" w:fill="auto"/>
            <w:vAlign w:val="center"/>
            <w:hideMark/>
          </w:tcPr>
          <w:p w14:paraId="27214C21" w14:textId="77777777"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3725CE3" w14:textId="77777777" w:rsidR="0086114A" w:rsidRPr="007001F1" w:rsidRDefault="0086114A" w:rsidP="0086114A">
            <w:pPr>
              <w:rPr>
                <w:color w:val="000000"/>
              </w:rPr>
            </w:pPr>
            <w:r w:rsidRPr="007001F1">
              <w:rPr>
                <w:color w:val="000000"/>
                <w:sz w:val="22"/>
                <w:szCs w:val="22"/>
              </w:rPr>
              <w:t> </w:t>
            </w:r>
          </w:p>
        </w:tc>
      </w:tr>
      <w:tr w:rsidR="0086114A" w:rsidRPr="007001F1" w14:paraId="35468B0E" w14:textId="77777777" w:rsidTr="002D20F9">
        <w:trPr>
          <w:trHeight w:val="300"/>
        </w:trPr>
        <w:tc>
          <w:tcPr>
            <w:tcW w:w="3559" w:type="dxa"/>
            <w:gridSpan w:val="2"/>
            <w:shd w:val="clear" w:color="auto" w:fill="auto"/>
            <w:vAlign w:val="center"/>
            <w:hideMark/>
          </w:tcPr>
          <w:p w14:paraId="78533249" w14:textId="77777777"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2ABD2523" w14:textId="77777777" w:rsidR="0086114A" w:rsidRPr="007001F1" w:rsidRDefault="0086114A" w:rsidP="0086114A">
            <w:pPr>
              <w:rPr>
                <w:color w:val="000000"/>
              </w:rPr>
            </w:pPr>
            <w:r w:rsidRPr="007001F1">
              <w:rPr>
                <w:color w:val="000000"/>
                <w:sz w:val="22"/>
                <w:szCs w:val="22"/>
              </w:rPr>
              <w:t> </w:t>
            </w:r>
          </w:p>
        </w:tc>
      </w:tr>
      <w:tr w:rsidR="0086114A" w:rsidRPr="007001F1" w14:paraId="46051F81" w14:textId="77777777" w:rsidTr="002D20F9">
        <w:trPr>
          <w:trHeight w:val="300"/>
        </w:trPr>
        <w:tc>
          <w:tcPr>
            <w:tcW w:w="3559" w:type="dxa"/>
            <w:gridSpan w:val="2"/>
            <w:shd w:val="clear" w:color="auto" w:fill="auto"/>
            <w:vAlign w:val="center"/>
            <w:hideMark/>
          </w:tcPr>
          <w:p w14:paraId="6E515BAB" w14:textId="77777777"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14:paraId="4236A92E" w14:textId="77777777" w:rsidR="0086114A" w:rsidRPr="007001F1" w:rsidRDefault="0086114A" w:rsidP="0086114A">
            <w:pPr>
              <w:rPr>
                <w:color w:val="000000"/>
              </w:rPr>
            </w:pPr>
            <w:r w:rsidRPr="007001F1">
              <w:rPr>
                <w:color w:val="000000"/>
                <w:sz w:val="22"/>
                <w:szCs w:val="22"/>
              </w:rPr>
              <w:t> </w:t>
            </w:r>
          </w:p>
        </w:tc>
      </w:tr>
      <w:tr w:rsidR="0086114A" w:rsidRPr="007001F1" w14:paraId="6F2B2A67" w14:textId="77777777" w:rsidTr="002D20F9">
        <w:trPr>
          <w:trHeight w:val="300"/>
        </w:trPr>
        <w:tc>
          <w:tcPr>
            <w:tcW w:w="3559" w:type="dxa"/>
            <w:gridSpan w:val="2"/>
            <w:shd w:val="clear" w:color="auto" w:fill="auto"/>
            <w:vAlign w:val="center"/>
            <w:hideMark/>
          </w:tcPr>
          <w:p w14:paraId="4D9670E1" w14:textId="77777777"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14:paraId="1F75397D" w14:textId="77777777" w:rsidR="0086114A" w:rsidRPr="007001F1" w:rsidRDefault="0086114A" w:rsidP="0086114A">
            <w:pPr>
              <w:rPr>
                <w:color w:val="000000"/>
              </w:rPr>
            </w:pPr>
            <w:r w:rsidRPr="007001F1">
              <w:rPr>
                <w:color w:val="000000"/>
                <w:sz w:val="22"/>
                <w:szCs w:val="22"/>
              </w:rPr>
              <w:t> </w:t>
            </w:r>
          </w:p>
        </w:tc>
      </w:tr>
      <w:tr w:rsidR="0086114A" w:rsidRPr="007001F1" w14:paraId="0D19688C" w14:textId="77777777" w:rsidTr="002D20F9">
        <w:trPr>
          <w:trHeight w:val="300"/>
        </w:trPr>
        <w:tc>
          <w:tcPr>
            <w:tcW w:w="3559" w:type="dxa"/>
            <w:gridSpan w:val="2"/>
            <w:shd w:val="clear" w:color="auto" w:fill="auto"/>
            <w:vAlign w:val="center"/>
            <w:hideMark/>
          </w:tcPr>
          <w:p w14:paraId="6606A1E2" w14:textId="77777777"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77D4DAB" w14:textId="77777777" w:rsidR="0086114A" w:rsidRPr="007001F1" w:rsidRDefault="0086114A" w:rsidP="0086114A">
            <w:pPr>
              <w:rPr>
                <w:color w:val="000000"/>
              </w:rPr>
            </w:pPr>
            <w:r w:rsidRPr="007001F1">
              <w:rPr>
                <w:color w:val="000000"/>
                <w:sz w:val="22"/>
                <w:szCs w:val="22"/>
              </w:rPr>
              <w:t> </w:t>
            </w:r>
          </w:p>
        </w:tc>
      </w:tr>
      <w:tr w:rsidR="0086114A" w:rsidRPr="007001F1" w14:paraId="77CF1E38" w14:textId="77777777" w:rsidTr="002D20F9">
        <w:trPr>
          <w:trHeight w:val="300"/>
        </w:trPr>
        <w:tc>
          <w:tcPr>
            <w:tcW w:w="3559" w:type="dxa"/>
            <w:gridSpan w:val="2"/>
            <w:shd w:val="clear" w:color="auto" w:fill="auto"/>
            <w:vAlign w:val="center"/>
            <w:hideMark/>
          </w:tcPr>
          <w:p w14:paraId="22CC8B04" w14:textId="77777777"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BFDEF39" w14:textId="77777777" w:rsidR="0086114A" w:rsidRPr="007001F1" w:rsidRDefault="0086114A" w:rsidP="0086114A">
            <w:pPr>
              <w:rPr>
                <w:color w:val="000000"/>
              </w:rPr>
            </w:pPr>
            <w:r w:rsidRPr="007001F1">
              <w:rPr>
                <w:color w:val="000000"/>
                <w:sz w:val="22"/>
                <w:szCs w:val="22"/>
              </w:rPr>
              <w:t> </w:t>
            </w:r>
          </w:p>
        </w:tc>
      </w:tr>
      <w:tr w:rsidR="0086114A" w:rsidRPr="007001F1" w14:paraId="0E40CCCE" w14:textId="77777777" w:rsidTr="002D20F9">
        <w:trPr>
          <w:trHeight w:val="300"/>
        </w:trPr>
        <w:tc>
          <w:tcPr>
            <w:tcW w:w="3559" w:type="dxa"/>
            <w:gridSpan w:val="2"/>
            <w:shd w:val="clear" w:color="auto" w:fill="auto"/>
            <w:vAlign w:val="center"/>
            <w:hideMark/>
          </w:tcPr>
          <w:p w14:paraId="5FC7333E" w14:textId="77777777"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805B6C0" w14:textId="77777777" w:rsidR="0086114A" w:rsidRPr="007001F1" w:rsidRDefault="0086114A" w:rsidP="0086114A">
            <w:pPr>
              <w:rPr>
                <w:color w:val="000000"/>
              </w:rPr>
            </w:pPr>
            <w:r w:rsidRPr="007001F1">
              <w:rPr>
                <w:color w:val="000000"/>
                <w:sz w:val="22"/>
                <w:szCs w:val="22"/>
              </w:rPr>
              <w:t> </w:t>
            </w:r>
          </w:p>
        </w:tc>
      </w:tr>
      <w:tr w:rsidR="0086114A" w:rsidRPr="007001F1" w14:paraId="794B6BC9" w14:textId="77777777" w:rsidTr="002D20F9">
        <w:trPr>
          <w:trHeight w:val="315"/>
        </w:trPr>
        <w:tc>
          <w:tcPr>
            <w:tcW w:w="582" w:type="dxa"/>
            <w:shd w:val="clear" w:color="000000" w:fill="60497A"/>
            <w:vAlign w:val="center"/>
            <w:hideMark/>
          </w:tcPr>
          <w:p w14:paraId="66FDA16C" w14:textId="77777777"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B269AFB" w14:textId="77777777"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314547F" w14:textId="77777777"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DFA404A" w14:textId="77777777"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14:paraId="44811A8C" w14:textId="77777777"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7E4382A" w14:textId="77777777" w:rsidR="0086114A" w:rsidRPr="007001F1" w:rsidRDefault="0086114A" w:rsidP="0086114A">
            <w:pPr>
              <w:jc w:val="center"/>
              <w:rPr>
                <w:b/>
                <w:bCs/>
                <w:color w:val="FFFFFF"/>
              </w:rPr>
            </w:pPr>
            <w:r w:rsidRPr="007001F1">
              <w:rPr>
                <w:b/>
                <w:bCs/>
                <w:color w:val="FFFFFF"/>
                <w:sz w:val="22"/>
                <w:szCs w:val="22"/>
              </w:rPr>
              <w:t>Poznámka</w:t>
            </w:r>
          </w:p>
        </w:tc>
      </w:tr>
      <w:tr w:rsidR="0093317A" w:rsidRPr="007001F1" w14:paraId="21C3D685" w14:textId="77777777" w:rsidTr="002D20F9">
        <w:trPr>
          <w:trHeight w:val="367"/>
        </w:trPr>
        <w:tc>
          <w:tcPr>
            <w:tcW w:w="582" w:type="dxa"/>
            <w:vMerge w:val="restart"/>
            <w:shd w:val="clear" w:color="auto" w:fill="auto"/>
            <w:noWrap/>
            <w:vAlign w:val="center"/>
          </w:tcPr>
          <w:p w14:paraId="5D72F7A0" w14:textId="77777777"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14:paraId="1E92ADD6" w14:textId="77777777"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7C23B61E" w14:textId="77777777" w:rsidR="0093317A" w:rsidRPr="007001F1" w:rsidRDefault="0093317A" w:rsidP="0086114A">
            <w:pPr>
              <w:jc w:val="center"/>
              <w:rPr>
                <w:color w:val="000000"/>
              </w:rPr>
            </w:pPr>
          </w:p>
        </w:tc>
        <w:tc>
          <w:tcPr>
            <w:tcW w:w="567" w:type="dxa"/>
            <w:shd w:val="clear" w:color="auto" w:fill="auto"/>
            <w:vAlign w:val="center"/>
          </w:tcPr>
          <w:p w14:paraId="010E92C4" w14:textId="77777777" w:rsidR="0093317A" w:rsidRPr="007001F1" w:rsidRDefault="0093317A" w:rsidP="0086114A">
            <w:pPr>
              <w:jc w:val="center"/>
              <w:rPr>
                <w:color w:val="000000"/>
              </w:rPr>
            </w:pPr>
          </w:p>
        </w:tc>
        <w:tc>
          <w:tcPr>
            <w:tcW w:w="776" w:type="dxa"/>
            <w:shd w:val="clear" w:color="auto" w:fill="auto"/>
            <w:vAlign w:val="center"/>
          </w:tcPr>
          <w:p w14:paraId="2721120A" w14:textId="77777777" w:rsidR="0093317A" w:rsidRPr="007001F1" w:rsidRDefault="0093317A" w:rsidP="0086114A">
            <w:pPr>
              <w:jc w:val="center"/>
              <w:rPr>
                <w:color w:val="000000"/>
              </w:rPr>
            </w:pPr>
          </w:p>
        </w:tc>
        <w:tc>
          <w:tcPr>
            <w:tcW w:w="1775" w:type="dxa"/>
            <w:shd w:val="clear" w:color="auto" w:fill="auto"/>
            <w:vAlign w:val="center"/>
          </w:tcPr>
          <w:p w14:paraId="3ABDE340" w14:textId="77777777" w:rsidR="0093317A" w:rsidRPr="007001F1" w:rsidRDefault="0093317A" w:rsidP="0086114A">
            <w:pPr>
              <w:jc w:val="center"/>
              <w:rPr>
                <w:color w:val="000000"/>
              </w:rPr>
            </w:pPr>
          </w:p>
        </w:tc>
      </w:tr>
      <w:tr w:rsidR="0093317A" w:rsidRPr="007001F1" w14:paraId="1070A146" w14:textId="77777777" w:rsidTr="002D20F9">
        <w:trPr>
          <w:trHeight w:val="630"/>
        </w:trPr>
        <w:tc>
          <w:tcPr>
            <w:tcW w:w="582" w:type="dxa"/>
            <w:vMerge/>
            <w:shd w:val="clear" w:color="auto" w:fill="auto"/>
            <w:noWrap/>
            <w:vAlign w:val="center"/>
          </w:tcPr>
          <w:p w14:paraId="71097A64" w14:textId="77777777" w:rsidR="0093317A" w:rsidRPr="007001F1" w:rsidRDefault="0093317A" w:rsidP="0086114A">
            <w:pPr>
              <w:jc w:val="center"/>
              <w:rPr>
                <w:color w:val="000000"/>
              </w:rPr>
            </w:pPr>
          </w:p>
        </w:tc>
        <w:tc>
          <w:tcPr>
            <w:tcW w:w="4820" w:type="dxa"/>
            <w:gridSpan w:val="2"/>
            <w:shd w:val="clear" w:color="auto" w:fill="auto"/>
            <w:vAlign w:val="center"/>
          </w:tcPr>
          <w:p w14:paraId="13A93283" w14:textId="77777777"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5D037985" w14:textId="77777777" w:rsidR="0093317A" w:rsidRPr="007001F1" w:rsidRDefault="0093317A" w:rsidP="0086114A">
            <w:pPr>
              <w:jc w:val="center"/>
              <w:rPr>
                <w:color w:val="000000"/>
              </w:rPr>
            </w:pPr>
          </w:p>
        </w:tc>
        <w:tc>
          <w:tcPr>
            <w:tcW w:w="567" w:type="dxa"/>
            <w:shd w:val="clear" w:color="auto" w:fill="auto"/>
            <w:vAlign w:val="center"/>
          </w:tcPr>
          <w:p w14:paraId="6959CA6A" w14:textId="77777777" w:rsidR="0093317A" w:rsidRPr="007001F1" w:rsidRDefault="0093317A" w:rsidP="0086114A">
            <w:pPr>
              <w:jc w:val="center"/>
              <w:rPr>
                <w:color w:val="000000"/>
              </w:rPr>
            </w:pPr>
          </w:p>
        </w:tc>
        <w:tc>
          <w:tcPr>
            <w:tcW w:w="776" w:type="dxa"/>
            <w:shd w:val="clear" w:color="auto" w:fill="auto"/>
            <w:vAlign w:val="center"/>
          </w:tcPr>
          <w:p w14:paraId="34B74250" w14:textId="77777777" w:rsidR="0093317A" w:rsidRPr="007001F1" w:rsidRDefault="0093317A" w:rsidP="0086114A">
            <w:pPr>
              <w:jc w:val="center"/>
              <w:rPr>
                <w:color w:val="000000"/>
              </w:rPr>
            </w:pPr>
          </w:p>
        </w:tc>
        <w:tc>
          <w:tcPr>
            <w:tcW w:w="1775" w:type="dxa"/>
            <w:shd w:val="clear" w:color="auto" w:fill="auto"/>
            <w:vAlign w:val="center"/>
          </w:tcPr>
          <w:p w14:paraId="7577CFED" w14:textId="77777777" w:rsidR="0093317A" w:rsidRPr="007001F1" w:rsidRDefault="0093317A" w:rsidP="0086114A">
            <w:pPr>
              <w:jc w:val="center"/>
              <w:rPr>
                <w:color w:val="000000"/>
              </w:rPr>
            </w:pPr>
          </w:p>
        </w:tc>
      </w:tr>
      <w:tr w:rsidR="00A54093" w:rsidRPr="007001F1" w14:paraId="3E54227C" w14:textId="77777777" w:rsidTr="002D20F9">
        <w:trPr>
          <w:trHeight w:val="656"/>
        </w:trPr>
        <w:tc>
          <w:tcPr>
            <w:tcW w:w="582" w:type="dxa"/>
            <w:shd w:val="clear" w:color="auto" w:fill="auto"/>
            <w:noWrap/>
            <w:vAlign w:val="center"/>
          </w:tcPr>
          <w:p w14:paraId="4BE7BCBE" w14:textId="77777777"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14:paraId="14409559" w14:textId="77777777"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0CAE4663" w14:textId="77777777" w:rsidR="00A54093" w:rsidRPr="007001F1" w:rsidRDefault="00A54093" w:rsidP="0086114A">
            <w:pPr>
              <w:jc w:val="center"/>
              <w:rPr>
                <w:color w:val="000000"/>
              </w:rPr>
            </w:pPr>
          </w:p>
        </w:tc>
        <w:tc>
          <w:tcPr>
            <w:tcW w:w="567" w:type="dxa"/>
            <w:shd w:val="clear" w:color="auto" w:fill="auto"/>
            <w:vAlign w:val="center"/>
          </w:tcPr>
          <w:p w14:paraId="14CEE948" w14:textId="77777777" w:rsidR="00A54093" w:rsidRPr="007001F1" w:rsidRDefault="00A54093" w:rsidP="0086114A">
            <w:pPr>
              <w:jc w:val="center"/>
              <w:rPr>
                <w:color w:val="000000"/>
              </w:rPr>
            </w:pPr>
          </w:p>
        </w:tc>
        <w:tc>
          <w:tcPr>
            <w:tcW w:w="776" w:type="dxa"/>
            <w:shd w:val="clear" w:color="auto" w:fill="auto"/>
            <w:vAlign w:val="center"/>
          </w:tcPr>
          <w:p w14:paraId="60D8342A" w14:textId="77777777" w:rsidR="00A54093" w:rsidRPr="007001F1" w:rsidRDefault="00A54093" w:rsidP="0086114A">
            <w:pPr>
              <w:jc w:val="center"/>
              <w:rPr>
                <w:color w:val="000000"/>
              </w:rPr>
            </w:pPr>
          </w:p>
        </w:tc>
        <w:tc>
          <w:tcPr>
            <w:tcW w:w="1775" w:type="dxa"/>
            <w:shd w:val="clear" w:color="auto" w:fill="auto"/>
            <w:vAlign w:val="center"/>
          </w:tcPr>
          <w:p w14:paraId="61561442" w14:textId="77777777" w:rsidR="00A54093" w:rsidRPr="007001F1" w:rsidRDefault="00A54093" w:rsidP="0086114A">
            <w:pPr>
              <w:jc w:val="center"/>
              <w:rPr>
                <w:color w:val="000000"/>
              </w:rPr>
            </w:pPr>
          </w:p>
        </w:tc>
      </w:tr>
      <w:tr w:rsidR="0086114A" w:rsidRPr="007001F1" w14:paraId="1B965507" w14:textId="77777777" w:rsidTr="002D20F9">
        <w:trPr>
          <w:trHeight w:val="900"/>
        </w:trPr>
        <w:tc>
          <w:tcPr>
            <w:tcW w:w="582" w:type="dxa"/>
            <w:shd w:val="clear" w:color="auto" w:fill="auto"/>
            <w:noWrap/>
            <w:vAlign w:val="center"/>
            <w:hideMark/>
          </w:tcPr>
          <w:p w14:paraId="3CBBC836" w14:textId="77777777"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14:paraId="0AFC9F4E" w14:textId="77777777"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1878251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5433AE35"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5DAF12B3"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06D4900" w14:textId="77777777" w:rsidR="0086114A" w:rsidRPr="007001F1" w:rsidRDefault="0086114A" w:rsidP="0086114A">
            <w:pPr>
              <w:jc w:val="center"/>
              <w:rPr>
                <w:color w:val="000000"/>
              </w:rPr>
            </w:pPr>
            <w:r w:rsidRPr="007001F1">
              <w:rPr>
                <w:color w:val="000000"/>
                <w:sz w:val="22"/>
                <w:szCs w:val="22"/>
              </w:rPr>
              <w:t> </w:t>
            </w:r>
          </w:p>
        </w:tc>
      </w:tr>
      <w:tr w:rsidR="0086114A" w:rsidRPr="007001F1" w14:paraId="03467FDC" w14:textId="77777777" w:rsidTr="002D20F9">
        <w:trPr>
          <w:trHeight w:val="600"/>
        </w:trPr>
        <w:tc>
          <w:tcPr>
            <w:tcW w:w="582" w:type="dxa"/>
            <w:shd w:val="clear" w:color="auto" w:fill="auto"/>
            <w:noWrap/>
            <w:vAlign w:val="center"/>
            <w:hideMark/>
          </w:tcPr>
          <w:p w14:paraId="7148A0B7" w14:textId="77777777"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14:paraId="0A4A8F02" w14:textId="77777777"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14:paraId="695D0362"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3057C7A1"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2923D16"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F3E476A" w14:textId="77777777" w:rsidR="0086114A" w:rsidRPr="007001F1" w:rsidRDefault="0086114A" w:rsidP="0086114A">
            <w:pPr>
              <w:jc w:val="center"/>
              <w:rPr>
                <w:color w:val="000000"/>
              </w:rPr>
            </w:pPr>
            <w:r w:rsidRPr="007001F1">
              <w:rPr>
                <w:color w:val="000000"/>
                <w:sz w:val="22"/>
                <w:szCs w:val="22"/>
              </w:rPr>
              <w:t> </w:t>
            </w:r>
          </w:p>
        </w:tc>
      </w:tr>
      <w:tr w:rsidR="0086114A" w:rsidRPr="007001F1" w14:paraId="4D4D4C75" w14:textId="77777777" w:rsidTr="002D20F9">
        <w:trPr>
          <w:trHeight w:val="600"/>
        </w:trPr>
        <w:tc>
          <w:tcPr>
            <w:tcW w:w="582" w:type="dxa"/>
            <w:shd w:val="clear" w:color="auto" w:fill="auto"/>
            <w:noWrap/>
            <w:vAlign w:val="center"/>
            <w:hideMark/>
          </w:tcPr>
          <w:p w14:paraId="42A3BFF0" w14:textId="77777777"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14:paraId="1F0729B1" w14:textId="77777777"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0D72B10"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099BF4C2"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F097857"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695A6E7B" w14:textId="77777777" w:rsidR="0086114A" w:rsidRPr="007001F1" w:rsidRDefault="0086114A" w:rsidP="0086114A">
            <w:pPr>
              <w:jc w:val="center"/>
              <w:rPr>
                <w:color w:val="000000"/>
              </w:rPr>
            </w:pPr>
            <w:r w:rsidRPr="007001F1">
              <w:rPr>
                <w:color w:val="000000"/>
                <w:sz w:val="22"/>
                <w:szCs w:val="22"/>
              </w:rPr>
              <w:t> </w:t>
            </w:r>
          </w:p>
        </w:tc>
      </w:tr>
      <w:tr w:rsidR="001C104A" w:rsidRPr="007001F1" w14:paraId="508DEC80" w14:textId="77777777" w:rsidTr="002D20F9">
        <w:trPr>
          <w:trHeight w:val="600"/>
        </w:trPr>
        <w:tc>
          <w:tcPr>
            <w:tcW w:w="582" w:type="dxa"/>
            <w:shd w:val="clear" w:color="auto" w:fill="auto"/>
            <w:noWrap/>
            <w:vAlign w:val="center"/>
          </w:tcPr>
          <w:p w14:paraId="297B144C" w14:textId="77777777"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14:paraId="71C681BF" w14:textId="77777777"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14:paraId="676C69EE" w14:textId="77777777" w:rsidR="001C104A" w:rsidRPr="007001F1" w:rsidRDefault="001C104A" w:rsidP="0086114A">
            <w:pPr>
              <w:jc w:val="center"/>
              <w:rPr>
                <w:color w:val="000000"/>
              </w:rPr>
            </w:pPr>
          </w:p>
        </w:tc>
        <w:tc>
          <w:tcPr>
            <w:tcW w:w="567" w:type="dxa"/>
            <w:shd w:val="clear" w:color="auto" w:fill="auto"/>
            <w:vAlign w:val="center"/>
          </w:tcPr>
          <w:p w14:paraId="4528BEE1" w14:textId="77777777" w:rsidR="001C104A" w:rsidRPr="007001F1" w:rsidRDefault="001C104A" w:rsidP="0086114A">
            <w:pPr>
              <w:jc w:val="center"/>
              <w:rPr>
                <w:color w:val="000000"/>
              </w:rPr>
            </w:pPr>
          </w:p>
        </w:tc>
        <w:tc>
          <w:tcPr>
            <w:tcW w:w="776" w:type="dxa"/>
            <w:shd w:val="clear" w:color="auto" w:fill="auto"/>
            <w:vAlign w:val="center"/>
          </w:tcPr>
          <w:p w14:paraId="472F9B66" w14:textId="77777777" w:rsidR="001C104A" w:rsidRPr="007001F1" w:rsidRDefault="001C104A" w:rsidP="0086114A">
            <w:pPr>
              <w:jc w:val="center"/>
              <w:rPr>
                <w:color w:val="000000"/>
              </w:rPr>
            </w:pPr>
          </w:p>
        </w:tc>
        <w:tc>
          <w:tcPr>
            <w:tcW w:w="1775" w:type="dxa"/>
            <w:shd w:val="clear" w:color="auto" w:fill="auto"/>
            <w:vAlign w:val="center"/>
          </w:tcPr>
          <w:p w14:paraId="086973D8" w14:textId="77777777" w:rsidR="001C104A" w:rsidRPr="007001F1" w:rsidRDefault="001C104A" w:rsidP="0086114A">
            <w:pPr>
              <w:jc w:val="center"/>
              <w:rPr>
                <w:color w:val="000000"/>
              </w:rPr>
            </w:pPr>
          </w:p>
        </w:tc>
      </w:tr>
      <w:tr w:rsidR="0086114A" w:rsidRPr="007001F1" w14:paraId="0AC582CD" w14:textId="77777777" w:rsidTr="002D20F9">
        <w:trPr>
          <w:trHeight w:val="600"/>
        </w:trPr>
        <w:tc>
          <w:tcPr>
            <w:tcW w:w="582" w:type="dxa"/>
            <w:shd w:val="clear" w:color="auto" w:fill="auto"/>
            <w:noWrap/>
            <w:vAlign w:val="center"/>
            <w:hideMark/>
          </w:tcPr>
          <w:p w14:paraId="6FB6CBD4" w14:textId="77777777"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14:paraId="52B68258" w14:textId="77777777"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3EB34D66"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7FAD1D50"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F4A8F6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A6C60AC" w14:textId="77777777" w:rsidR="0086114A" w:rsidRPr="007001F1" w:rsidRDefault="0086114A" w:rsidP="0086114A">
            <w:pPr>
              <w:jc w:val="center"/>
              <w:rPr>
                <w:color w:val="000000"/>
              </w:rPr>
            </w:pPr>
            <w:r w:rsidRPr="007001F1">
              <w:rPr>
                <w:color w:val="000000"/>
                <w:sz w:val="22"/>
                <w:szCs w:val="22"/>
              </w:rPr>
              <w:t> </w:t>
            </w:r>
          </w:p>
        </w:tc>
      </w:tr>
      <w:tr w:rsidR="00DF5BF7" w:rsidRPr="007001F1" w14:paraId="50429BAD" w14:textId="77777777" w:rsidTr="002D20F9">
        <w:trPr>
          <w:trHeight w:val="600"/>
        </w:trPr>
        <w:tc>
          <w:tcPr>
            <w:tcW w:w="582" w:type="dxa"/>
            <w:shd w:val="clear" w:color="auto" w:fill="auto"/>
            <w:noWrap/>
            <w:vAlign w:val="center"/>
          </w:tcPr>
          <w:p w14:paraId="56379D8E" w14:textId="77777777"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14:paraId="2EA43B6F" w14:textId="77777777"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14:paraId="6D88EBE9" w14:textId="77777777" w:rsidR="00DF5BF7" w:rsidRPr="007001F1" w:rsidRDefault="00DF5BF7" w:rsidP="0086114A">
            <w:pPr>
              <w:jc w:val="center"/>
              <w:rPr>
                <w:color w:val="000000"/>
              </w:rPr>
            </w:pPr>
          </w:p>
        </w:tc>
        <w:tc>
          <w:tcPr>
            <w:tcW w:w="567" w:type="dxa"/>
            <w:shd w:val="clear" w:color="auto" w:fill="auto"/>
            <w:vAlign w:val="center"/>
          </w:tcPr>
          <w:p w14:paraId="38CF3AA3" w14:textId="77777777" w:rsidR="00DF5BF7" w:rsidRPr="007001F1" w:rsidRDefault="00DF5BF7" w:rsidP="0086114A">
            <w:pPr>
              <w:jc w:val="center"/>
              <w:rPr>
                <w:color w:val="000000"/>
              </w:rPr>
            </w:pPr>
          </w:p>
        </w:tc>
        <w:tc>
          <w:tcPr>
            <w:tcW w:w="776" w:type="dxa"/>
            <w:shd w:val="clear" w:color="auto" w:fill="auto"/>
            <w:vAlign w:val="center"/>
          </w:tcPr>
          <w:p w14:paraId="010955C3" w14:textId="77777777" w:rsidR="00DF5BF7" w:rsidRPr="007001F1" w:rsidRDefault="00DF5BF7" w:rsidP="0086114A">
            <w:pPr>
              <w:jc w:val="center"/>
              <w:rPr>
                <w:color w:val="000000"/>
              </w:rPr>
            </w:pPr>
          </w:p>
        </w:tc>
        <w:tc>
          <w:tcPr>
            <w:tcW w:w="1775" w:type="dxa"/>
            <w:shd w:val="clear" w:color="auto" w:fill="auto"/>
            <w:vAlign w:val="center"/>
          </w:tcPr>
          <w:p w14:paraId="5E2BC572" w14:textId="77777777" w:rsidR="00DF5BF7" w:rsidRPr="007001F1" w:rsidRDefault="00DF5BF7" w:rsidP="0086114A">
            <w:pPr>
              <w:jc w:val="center"/>
              <w:rPr>
                <w:color w:val="000000"/>
              </w:rPr>
            </w:pPr>
          </w:p>
        </w:tc>
      </w:tr>
      <w:tr w:rsidR="0093317A" w:rsidRPr="007001F1" w14:paraId="5E48D339" w14:textId="77777777" w:rsidTr="002D20F9">
        <w:trPr>
          <w:trHeight w:val="684"/>
        </w:trPr>
        <w:tc>
          <w:tcPr>
            <w:tcW w:w="582" w:type="dxa"/>
            <w:vMerge w:val="restart"/>
            <w:shd w:val="clear" w:color="auto" w:fill="auto"/>
            <w:noWrap/>
            <w:vAlign w:val="center"/>
            <w:hideMark/>
          </w:tcPr>
          <w:p w14:paraId="265B2B6B" w14:textId="77777777"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14:paraId="129D6D1C" w14:textId="77777777"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14:paraId="3C6F785B"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1B6902D8"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269ECC65"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351413D0" w14:textId="77777777" w:rsidR="0093317A" w:rsidRPr="007001F1" w:rsidRDefault="0093317A" w:rsidP="0086114A">
            <w:pPr>
              <w:jc w:val="center"/>
              <w:rPr>
                <w:color w:val="000000"/>
              </w:rPr>
            </w:pPr>
            <w:r w:rsidRPr="007001F1">
              <w:rPr>
                <w:color w:val="000000"/>
                <w:sz w:val="22"/>
                <w:szCs w:val="22"/>
              </w:rPr>
              <w:t> </w:t>
            </w:r>
          </w:p>
        </w:tc>
      </w:tr>
      <w:tr w:rsidR="0093317A" w:rsidRPr="007001F1" w14:paraId="3312CE96" w14:textId="77777777" w:rsidTr="002D20F9">
        <w:trPr>
          <w:trHeight w:val="861"/>
        </w:trPr>
        <w:tc>
          <w:tcPr>
            <w:tcW w:w="582" w:type="dxa"/>
            <w:vMerge/>
            <w:shd w:val="clear" w:color="auto" w:fill="auto"/>
            <w:noWrap/>
            <w:vAlign w:val="center"/>
          </w:tcPr>
          <w:p w14:paraId="2ADC288B" w14:textId="77777777" w:rsidR="0093317A" w:rsidRPr="007001F1" w:rsidRDefault="0093317A" w:rsidP="0086114A">
            <w:pPr>
              <w:jc w:val="center"/>
              <w:rPr>
                <w:color w:val="000000"/>
              </w:rPr>
            </w:pPr>
          </w:p>
        </w:tc>
        <w:tc>
          <w:tcPr>
            <w:tcW w:w="4820" w:type="dxa"/>
            <w:gridSpan w:val="2"/>
            <w:shd w:val="clear" w:color="auto" w:fill="auto"/>
            <w:vAlign w:val="center"/>
          </w:tcPr>
          <w:p w14:paraId="5B0C397B" w14:textId="77777777"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14:paraId="7F060D7B" w14:textId="77777777" w:rsidR="0093317A" w:rsidRPr="007001F1" w:rsidRDefault="0093317A" w:rsidP="0086114A">
            <w:pPr>
              <w:jc w:val="center"/>
              <w:rPr>
                <w:color w:val="000000"/>
              </w:rPr>
            </w:pPr>
          </w:p>
        </w:tc>
        <w:tc>
          <w:tcPr>
            <w:tcW w:w="567" w:type="dxa"/>
            <w:shd w:val="clear" w:color="auto" w:fill="auto"/>
            <w:vAlign w:val="center"/>
          </w:tcPr>
          <w:p w14:paraId="264013CF" w14:textId="77777777" w:rsidR="0093317A" w:rsidRPr="007001F1" w:rsidRDefault="0093317A" w:rsidP="0086114A">
            <w:pPr>
              <w:jc w:val="center"/>
              <w:rPr>
                <w:color w:val="000000"/>
              </w:rPr>
            </w:pPr>
          </w:p>
        </w:tc>
        <w:tc>
          <w:tcPr>
            <w:tcW w:w="776" w:type="dxa"/>
            <w:shd w:val="clear" w:color="auto" w:fill="auto"/>
            <w:vAlign w:val="center"/>
          </w:tcPr>
          <w:p w14:paraId="0344A3E0" w14:textId="77777777" w:rsidR="0093317A" w:rsidRPr="007001F1" w:rsidRDefault="0093317A" w:rsidP="0086114A">
            <w:pPr>
              <w:jc w:val="center"/>
              <w:rPr>
                <w:color w:val="000000"/>
              </w:rPr>
            </w:pPr>
          </w:p>
        </w:tc>
        <w:tc>
          <w:tcPr>
            <w:tcW w:w="1775" w:type="dxa"/>
            <w:shd w:val="clear" w:color="auto" w:fill="auto"/>
            <w:vAlign w:val="center"/>
          </w:tcPr>
          <w:p w14:paraId="7B4F7A46" w14:textId="77777777" w:rsidR="0093317A" w:rsidRPr="007001F1" w:rsidRDefault="0093317A" w:rsidP="0086114A">
            <w:pPr>
              <w:jc w:val="center"/>
              <w:rPr>
                <w:color w:val="000000"/>
              </w:rPr>
            </w:pPr>
          </w:p>
        </w:tc>
      </w:tr>
      <w:tr w:rsidR="0093317A" w:rsidRPr="007001F1" w14:paraId="27D9BCCD" w14:textId="77777777" w:rsidTr="002D20F9">
        <w:trPr>
          <w:trHeight w:val="861"/>
        </w:trPr>
        <w:tc>
          <w:tcPr>
            <w:tcW w:w="582" w:type="dxa"/>
            <w:vMerge/>
            <w:shd w:val="clear" w:color="auto" w:fill="auto"/>
            <w:noWrap/>
            <w:vAlign w:val="center"/>
          </w:tcPr>
          <w:p w14:paraId="738C2456" w14:textId="77777777" w:rsidR="0093317A" w:rsidRPr="007001F1" w:rsidRDefault="0093317A" w:rsidP="0086114A">
            <w:pPr>
              <w:jc w:val="center"/>
              <w:rPr>
                <w:color w:val="000000"/>
              </w:rPr>
            </w:pPr>
          </w:p>
        </w:tc>
        <w:tc>
          <w:tcPr>
            <w:tcW w:w="4820" w:type="dxa"/>
            <w:gridSpan w:val="2"/>
            <w:shd w:val="clear" w:color="auto" w:fill="auto"/>
            <w:vAlign w:val="center"/>
          </w:tcPr>
          <w:p w14:paraId="625ADAE5" w14:textId="77777777"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14:paraId="528C7382" w14:textId="77777777" w:rsidR="0093317A" w:rsidRPr="007001F1" w:rsidRDefault="0093317A" w:rsidP="0086114A">
            <w:pPr>
              <w:jc w:val="center"/>
              <w:rPr>
                <w:color w:val="000000"/>
              </w:rPr>
            </w:pPr>
          </w:p>
        </w:tc>
        <w:tc>
          <w:tcPr>
            <w:tcW w:w="567" w:type="dxa"/>
            <w:shd w:val="clear" w:color="auto" w:fill="auto"/>
            <w:vAlign w:val="center"/>
          </w:tcPr>
          <w:p w14:paraId="713826C7" w14:textId="77777777" w:rsidR="0093317A" w:rsidRPr="007001F1" w:rsidRDefault="0093317A" w:rsidP="0086114A">
            <w:pPr>
              <w:jc w:val="center"/>
              <w:rPr>
                <w:color w:val="000000"/>
              </w:rPr>
            </w:pPr>
          </w:p>
        </w:tc>
        <w:tc>
          <w:tcPr>
            <w:tcW w:w="776" w:type="dxa"/>
            <w:shd w:val="clear" w:color="auto" w:fill="auto"/>
            <w:vAlign w:val="center"/>
          </w:tcPr>
          <w:p w14:paraId="1234975B" w14:textId="77777777" w:rsidR="0093317A" w:rsidRPr="007001F1" w:rsidRDefault="0093317A" w:rsidP="0086114A">
            <w:pPr>
              <w:jc w:val="center"/>
              <w:rPr>
                <w:color w:val="000000"/>
              </w:rPr>
            </w:pPr>
          </w:p>
        </w:tc>
        <w:tc>
          <w:tcPr>
            <w:tcW w:w="1775" w:type="dxa"/>
            <w:shd w:val="clear" w:color="auto" w:fill="auto"/>
            <w:vAlign w:val="center"/>
          </w:tcPr>
          <w:p w14:paraId="069F49AA" w14:textId="77777777" w:rsidR="0093317A" w:rsidRPr="007001F1" w:rsidRDefault="0093317A" w:rsidP="0086114A">
            <w:pPr>
              <w:jc w:val="center"/>
              <w:rPr>
                <w:color w:val="000000"/>
              </w:rPr>
            </w:pPr>
          </w:p>
        </w:tc>
      </w:tr>
      <w:tr w:rsidR="0093317A" w:rsidRPr="007001F1" w14:paraId="5E716E5B" w14:textId="77777777" w:rsidTr="002D20F9">
        <w:trPr>
          <w:trHeight w:val="470"/>
        </w:trPr>
        <w:tc>
          <w:tcPr>
            <w:tcW w:w="582" w:type="dxa"/>
            <w:vMerge/>
            <w:shd w:val="clear" w:color="auto" w:fill="auto"/>
            <w:noWrap/>
            <w:vAlign w:val="center"/>
          </w:tcPr>
          <w:p w14:paraId="672CC73B" w14:textId="77777777" w:rsidR="0093317A" w:rsidRPr="007001F1" w:rsidRDefault="0093317A" w:rsidP="0086114A">
            <w:pPr>
              <w:jc w:val="center"/>
              <w:rPr>
                <w:color w:val="000000"/>
              </w:rPr>
            </w:pPr>
          </w:p>
        </w:tc>
        <w:tc>
          <w:tcPr>
            <w:tcW w:w="4820" w:type="dxa"/>
            <w:gridSpan w:val="2"/>
            <w:shd w:val="clear" w:color="auto" w:fill="auto"/>
            <w:vAlign w:val="center"/>
          </w:tcPr>
          <w:p w14:paraId="3BE41C91" w14:textId="77777777"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14:paraId="3928C35D" w14:textId="77777777" w:rsidR="0093317A" w:rsidRPr="007001F1" w:rsidRDefault="0093317A" w:rsidP="0086114A">
            <w:pPr>
              <w:jc w:val="center"/>
              <w:rPr>
                <w:color w:val="000000"/>
              </w:rPr>
            </w:pPr>
          </w:p>
        </w:tc>
        <w:tc>
          <w:tcPr>
            <w:tcW w:w="567" w:type="dxa"/>
            <w:shd w:val="clear" w:color="auto" w:fill="auto"/>
            <w:vAlign w:val="center"/>
          </w:tcPr>
          <w:p w14:paraId="6BDB94B5" w14:textId="77777777" w:rsidR="0093317A" w:rsidRPr="007001F1" w:rsidRDefault="0093317A" w:rsidP="0086114A">
            <w:pPr>
              <w:jc w:val="center"/>
              <w:rPr>
                <w:color w:val="000000"/>
              </w:rPr>
            </w:pPr>
          </w:p>
        </w:tc>
        <w:tc>
          <w:tcPr>
            <w:tcW w:w="776" w:type="dxa"/>
            <w:shd w:val="clear" w:color="auto" w:fill="auto"/>
            <w:vAlign w:val="center"/>
          </w:tcPr>
          <w:p w14:paraId="61E4E05C" w14:textId="77777777" w:rsidR="0093317A" w:rsidRPr="007001F1" w:rsidRDefault="0093317A" w:rsidP="0086114A">
            <w:pPr>
              <w:jc w:val="center"/>
              <w:rPr>
                <w:color w:val="000000"/>
              </w:rPr>
            </w:pPr>
          </w:p>
        </w:tc>
        <w:tc>
          <w:tcPr>
            <w:tcW w:w="1775" w:type="dxa"/>
            <w:shd w:val="clear" w:color="auto" w:fill="auto"/>
            <w:vAlign w:val="center"/>
          </w:tcPr>
          <w:p w14:paraId="248005F6" w14:textId="77777777" w:rsidR="0093317A" w:rsidRPr="007001F1" w:rsidRDefault="0093317A" w:rsidP="0086114A">
            <w:pPr>
              <w:jc w:val="center"/>
              <w:rPr>
                <w:color w:val="000000"/>
              </w:rPr>
            </w:pPr>
          </w:p>
        </w:tc>
      </w:tr>
      <w:tr w:rsidR="0093317A" w:rsidRPr="007001F1" w14:paraId="11A8AA49" w14:textId="77777777" w:rsidTr="002D20F9">
        <w:trPr>
          <w:trHeight w:val="861"/>
        </w:trPr>
        <w:tc>
          <w:tcPr>
            <w:tcW w:w="582" w:type="dxa"/>
            <w:vMerge/>
            <w:shd w:val="clear" w:color="auto" w:fill="auto"/>
            <w:noWrap/>
            <w:vAlign w:val="center"/>
          </w:tcPr>
          <w:p w14:paraId="40A3778B" w14:textId="77777777" w:rsidR="0093317A" w:rsidRPr="007001F1" w:rsidRDefault="0093317A" w:rsidP="0086114A">
            <w:pPr>
              <w:jc w:val="center"/>
              <w:rPr>
                <w:color w:val="000000"/>
              </w:rPr>
            </w:pPr>
          </w:p>
        </w:tc>
        <w:tc>
          <w:tcPr>
            <w:tcW w:w="4820" w:type="dxa"/>
            <w:gridSpan w:val="2"/>
            <w:shd w:val="clear" w:color="auto" w:fill="auto"/>
            <w:vAlign w:val="center"/>
          </w:tcPr>
          <w:p w14:paraId="5A2DEB35" w14:textId="77777777"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2EA536AF" w14:textId="77777777" w:rsidR="0093317A" w:rsidRPr="007001F1" w:rsidRDefault="0093317A" w:rsidP="0086114A">
            <w:pPr>
              <w:jc w:val="center"/>
              <w:rPr>
                <w:color w:val="000000"/>
              </w:rPr>
            </w:pPr>
          </w:p>
        </w:tc>
        <w:tc>
          <w:tcPr>
            <w:tcW w:w="567" w:type="dxa"/>
            <w:shd w:val="clear" w:color="auto" w:fill="auto"/>
            <w:vAlign w:val="center"/>
          </w:tcPr>
          <w:p w14:paraId="132F96AB" w14:textId="77777777" w:rsidR="0093317A" w:rsidRPr="007001F1" w:rsidRDefault="0093317A" w:rsidP="0086114A">
            <w:pPr>
              <w:jc w:val="center"/>
              <w:rPr>
                <w:color w:val="000000"/>
              </w:rPr>
            </w:pPr>
          </w:p>
        </w:tc>
        <w:tc>
          <w:tcPr>
            <w:tcW w:w="776" w:type="dxa"/>
            <w:shd w:val="clear" w:color="auto" w:fill="auto"/>
            <w:vAlign w:val="center"/>
          </w:tcPr>
          <w:p w14:paraId="23B3CF5A" w14:textId="77777777" w:rsidR="0093317A" w:rsidRPr="007001F1" w:rsidRDefault="0093317A" w:rsidP="0086114A">
            <w:pPr>
              <w:jc w:val="center"/>
              <w:rPr>
                <w:color w:val="000000"/>
              </w:rPr>
            </w:pPr>
          </w:p>
        </w:tc>
        <w:tc>
          <w:tcPr>
            <w:tcW w:w="1775" w:type="dxa"/>
            <w:shd w:val="clear" w:color="auto" w:fill="auto"/>
            <w:vAlign w:val="center"/>
          </w:tcPr>
          <w:p w14:paraId="44267022" w14:textId="77777777" w:rsidR="0093317A" w:rsidRPr="007001F1" w:rsidRDefault="0093317A" w:rsidP="0086114A">
            <w:pPr>
              <w:jc w:val="center"/>
              <w:rPr>
                <w:color w:val="000000"/>
              </w:rPr>
            </w:pPr>
          </w:p>
        </w:tc>
      </w:tr>
      <w:tr w:rsidR="0093317A" w:rsidRPr="007001F1" w14:paraId="72EF8E1E" w14:textId="77777777" w:rsidTr="002D20F9">
        <w:trPr>
          <w:trHeight w:val="505"/>
        </w:trPr>
        <w:tc>
          <w:tcPr>
            <w:tcW w:w="582" w:type="dxa"/>
            <w:vMerge w:val="restart"/>
            <w:shd w:val="clear" w:color="auto" w:fill="auto"/>
            <w:noWrap/>
            <w:vAlign w:val="center"/>
            <w:hideMark/>
          </w:tcPr>
          <w:p w14:paraId="0E997582" w14:textId="77777777"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14:paraId="303DBE8A" w14:textId="77777777"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4BC38475"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26BD4B8E"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7085243"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548BFB7" w14:textId="77777777" w:rsidR="0093317A" w:rsidRPr="007001F1" w:rsidRDefault="0093317A" w:rsidP="0086114A">
            <w:pPr>
              <w:jc w:val="center"/>
              <w:rPr>
                <w:color w:val="000000"/>
              </w:rPr>
            </w:pPr>
            <w:r w:rsidRPr="007001F1">
              <w:rPr>
                <w:color w:val="000000"/>
                <w:sz w:val="22"/>
                <w:szCs w:val="22"/>
              </w:rPr>
              <w:t> </w:t>
            </w:r>
          </w:p>
        </w:tc>
      </w:tr>
      <w:tr w:rsidR="0093317A" w:rsidRPr="007001F1" w14:paraId="67A92644" w14:textId="77777777" w:rsidTr="002D20F9">
        <w:trPr>
          <w:trHeight w:val="574"/>
        </w:trPr>
        <w:tc>
          <w:tcPr>
            <w:tcW w:w="582" w:type="dxa"/>
            <w:vMerge/>
            <w:shd w:val="clear" w:color="auto" w:fill="auto"/>
            <w:noWrap/>
            <w:vAlign w:val="center"/>
          </w:tcPr>
          <w:p w14:paraId="6B2C0F67" w14:textId="77777777" w:rsidR="0093317A" w:rsidRPr="007001F1" w:rsidRDefault="0093317A" w:rsidP="0086114A">
            <w:pPr>
              <w:jc w:val="center"/>
              <w:rPr>
                <w:color w:val="000000"/>
              </w:rPr>
            </w:pPr>
          </w:p>
        </w:tc>
        <w:tc>
          <w:tcPr>
            <w:tcW w:w="4820" w:type="dxa"/>
            <w:gridSpan w:val="2"/>
            <w:shd w:val="clear" w:color="auto" w:fill="auto"/>
            <w:vAlign w:val="center"/>
          </w:tcPr>
          <w:p w14:paraId="1457E206" w14:textId="77777777"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0A86C08C" w14:textId="77777777" w:rsidR="0093317A" w:rsidRPr="007001F1" w:rsidRDefault="0093317A" w:rsidP="0086114A">
            <w:pPr>
              <w:jc w:val="center"/>
              <w:rPr>
                <w:color w:val="000000"/>
              </w:rPr>
            </w:pPr>
          </w:p>
        </w:tc>
        <w:tc>
          <w:tcPr>
            <w:tcW w:w="567" w:type="dxa"/>
            <w:shd w:val="clear" w:color="auto" w:fill="auto"/>
            <w:vAlign w:val="center"/>
          </w:tcPr>
          <w:p w14:paraId="6E956F75" w14:textId="77777777" w:rsidR="0093317A" w:rsidRPr="007001F1" w:rsidRDefault="0093317A" w:rsidP="0086114A">
            <w:pPr>
              <w:jc w:val="center"/>
              <w:rPr>
                <w:color w:val="000000"/>
              </w:rPr>
            </w:pPr>
          </w:p>
        </w:tc>
        <w:tc>
          <w:tcPr>
            <w:tcW w:w="776" w:type="dxa"/>
            <w:shd w:val="clear" w:color="auto" w:fill="auto"/>
            <w:vAlign w:val="center"/>
          </w:tcPr>
          <w:p w14:paraId="75E1C8F9" w14:textId="77777777" w:rsidR="0093317A" w:rsidRPr="007001F1" w:rsidRDefault="0093317A" w:rsidP="0086114A">
            <w:pPr>
              <w:jc w:val="center"/>
              <w:rPr>
                <w:color w:val="000000"/>
              </w:rPr>
            </w:pPr>
          </w:p>
        </w:tc>
        <w:tc>
          <w:tcPr>
            <w:tcW w:w="1775" w:type="dxa"/>
            <w:shd w:val="clear" w:color="auto" w:fill="auto"/>
            <w:vAlign w:val="center"/>
          </w:tcPr>
          <w:p w14:paraId="71E7E0D4" w14:textId="77777777" w:rsidR="0093317A" w:rsidRPr="007001F1" w:rsidRDefault="0093317A" w:rsidP="0086114A">
            <w:pPr>
              <w:jc w:val="center"/>
              <w:rPr>
                <w:color w:val="000000"/>
              </w:rPr>
            </w:pPr>
          </w:p>
        </w:tc>
      </w:tr>
      <w:tr w:rsidR="0093317A" w:rsidRPr="007001F1" w14:paraId="28CF722C" w14:textId="77777777" w:rsidTr="002D20F9">
        <w:trPr>
          <w:trHeight w:val="1268"/>
        </w:trPr>
        <w:tc>
          <w:tcPr>
            <w:tcW w:w="582" w:type="dxa"/>
            <w:vMerge w:val="restart"/>
            <w:shd w:val="clear" w:color="auto" w:fill="auto"/>
            <w:noWrap/>
            <w:vAlign w:val="center"/>
            <w:hideMark/>
          </w:tcPr>
          <w:p w14:paraId="5F2DE547" w14:textId="77777777"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14:paraId="7EC1C82E" w14:textId="77777777"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6B29826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327D50DD"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0C93E9D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17F398C" w14:textId="77777777" w:rsidR="0093317A" w:rsidRPr="007001F1" w:rsidRDefault="0093317A" w:rsidP="0086114A">
            <w:pPr>
              <w:jc w:val="center"/>
              <w:rPr>
                <w:color w:val="000000"/>
              </w:rPr>
            </w:pPr>
            <w:r w:rsidRPr="007001F1">
              <w:rPr>
                <w:color w:val="000000"/>
                <w:sz w:val="22"/>
                <w:szCs w:val="22"/>
              </w:rPr>
              <w:t> </w:t>
            </w:r>
          </w:p>
        </w:tc>
      </w:tr>
      <w:tr w:rsidR="0093317A" w:rsidRPr="007001F1" w14:paraId="31BA9C3C" w14:textId="77777777" w:rsidTr="002D20F9">
        <w:trPr>
          <w:trHeight w:val="1267"/>
        </w:trPr>
        <w:tc>
          <w:tcPr>
            <w:tcW w:w="582" w:type="dxa"/>
            <w:vMerge/>
            <w:shd w:val="clear" w:color="auto" w:fill="auto"/>
            <w:noWrap/>
            <w:vAlign w:val="center"/>
          </w:tcPr>
          <w:p w14:paraId="395BD24F" w14:textId="77777777" w:rsidR="0093317A" w:rsidRPr="007001F1" w:rsidRDefault="0093317A" w:rsidP="0086114A">
            <w:pPr>
              <w:jc w:val="center"/>
              <w:rPr>
                <w:color w:val="000000"/>
              </w:rPr>
            </w:pPr>
          </w:p>
        </w:tc>
        <w:tc>
          <w:tcPr>
            <w:tcW w:w="4820" w:type="dxa"/>
            <w:gridSpan w:val="2"/>
            <w:shd w:val="clear" w:color="auto" w:fill="auto"/>
            <w:vAlign w:val="center"/>
          </w:tcPr>
          <w:p w14:paraId="129FEFC0" w14:textId="77777777"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1CBD646E" w14:textId="77777777" w:rsidR="0093317A" w:rsidRPr="007001F1" w:rsidRDefault="0093317A" w:rsidP="0086114A">
            <w:pPr>
              <w:jc w:val="center"/>
              <w:rPr>
                <w:color w:val="000000"/>
              </w:rPr>
            </w:pPr>
          </w:p>
        </w:tc>
        <w:tc>
          <w:tcPr>
            <w:tcW w:w="567" w:type="dxa"/>
            <w:shd w:val="clear" w:color="auto" w:fill="auto"/>
            <w:vAlign w:val="center"/>
          </w:tcPr>
          <w:p w14:paraId="28C294F9" w14:textId="77777777" w:rsidR="0093317A" w:rsidRPr="007001F1" w:rsidRDefault="0093317A" w:rsidP="0086114A">
            <w:pPr>
              <w:jc w:val="center"/>
              <w:rPr>
                <w:color w:val="000000"/>
              </w:rPr>
            </w:pPr>
          </w:p>
        </w:tc>
        <w:tc>
          <w:tcPr>
            <w:tcW w:w="776" w:type="dxa"/>
            <w:shd w:val="clear" w:color="auto" w:fill="auto"/>
            <w:vAlign w:val="center"/>
          </w:tcPr>
          <w:p w14:paraId="4BD9D319" w14:textId="77777777" w:rsidR="0093317A" w:rsidRPr="007001F1" w:rsidRDefault="0093317A" w:rsidP="0086114A">
            <w:pPr>
              <w:jc w:val="center"/>
              <w:rPr>
                <w:color w:val="000000"/>
              </w:rPr>
            </w:pPr>
          </w:p>
        </w:tc>
        <w:tc>
          <w:tcPr>
            <w:tcW w:w="1775" w:type="dxa"/>
            <w:shd w:val="clear" w:color="auto" w:fill="auto"/>
            <w:vAlign w:val="center"/>
          </w:tcPr>
          <w:p w14:paraId="7E843A39" w14:textId="77777777" w:rsidR="0093317A" w:rsidRPr="007001F1" w:rsidRDefault="0093317A" w:rsidP="0086114A">
            <w:pPr>
              <w:jc w:val="center"/>
              <w:rPr>
                <w:color w:val="000000"/>
              </w:rPr>
            </w:pPr>
          </w:p>
        </w:tc>
      </w:tr>
      <w:tr w:rsidR="0093317A" w:rsidRPr="007001F1" w14:paraId="1CC75F86" w14:textId="77777777" w:rsidTr="002D20F9">
        <w:trPr>
          <w:trHeight w:val="444"/>
        </w:trPr>
        <w:tc>
          <w:tcPr>
            <w:tcW w:w="582" w:type="dxa"/>
            <w:vMerge w:val="restart"/>
            <w:shd w:val="clear" w:color="auto" w:fill="auto"/>
            <w:noWrap/>
            <w:vAlign w:val="center"/>
            <w:hideMark/>
          </w:tcPr>
          <w:p w14:paraId="5F0889A1" w14:textId="77777777"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14:paraId="6594CB8A" w14:textId="77777777"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1851561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03613602"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361A94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14A86F6D" w14:textId="77777777" w:rsidR="0093317A" w:rsidRPr="007001F1" w:rsidRDefault="0093317A" w:rsidP="0086114A">
            <w:pPr>
              <w:jc w:val="center"/>
              <w:rPr>
                <w:color w:val="000000"/>
              </w:rPr>
            </w:pPr>
            <w:r w:rsidRPr="007001F1">
              <w:rPr>
                <w:color w:val="000000"/>
                <w:sz w:val="22"/>
                <w:szCs w:val="22"/>
              </w:rPr>
              <w:t> </w:t>
            </w:r>
          </w:p>
        </w:tc>
      </w:tr>
      <w:tr w:rsidR="0093317A" w:rsidRPr="007001F1" w14:paraId="539E4AD5" w14:textId="77777777" w:rsidTr="002D20F9">
        <w:trPr>
          <w:trHeight w:val="352"/>
        </w:trPr>
        <w:tc>
          <w:tcPr>
            <w:tcW w:w="582" w:type="dxa"/>
            <w:vMerge/>
            <w:shd w:val="clear" w:color="auto" w:fill="auto"/>
            <w:noWrap/>
            <w:vAlign w:val="center"/>
          </w:tcPr>
          <w:p w14:paraId="27A850A1" w14:textId="77777777" w:rsidR="0093317A" w:rsidRPr="007001F1" w:rsidRDefault="0093317A" w:rsidP="0086114A">
            <w:pPr>
              <w:jc w:val="center"/>
              <w:rPr>
                <w:color w:val="000000"/>
              </w:rPr>
            </w:pPr>
          </w:p>
        </w:tc>
        <w:tc>
          <w:tcPr>
            <w:tcW w:w="4820" w:type="dxa"/>
            <w:gridSpan w:val="2"/>
            <w:shd w:val="clear" w:color="auto" w:fill="auto"/>
            <w:vAlign w:val="center"/>
          </w:tcPr>
          <w:p w14:paraId="7F29E5C2" w14:textId="77777777" w:rsidR="0093317A" w:rsidRPr="007001F1" w:rsidRDefault="0093317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0560494D" w14:textId="77777777" w:rsidR="0093317A" w:rsidRPr="007001F1" w:rsidRDefault="0093317A" w:rsidP="0086114A">
            <w:pPr>
              <w:jc w:val="center"/>
              <w:rPr>
                <w:color w:val="000000"/>
              </w:rPr>
            </w:pPr>
          </w:p>
        </w:tc>
        <w:tc>
          <w:tcPr>
            <w:tcW w:w="567" w:type="dxa"/>
            <w:shd w:val="clear" w:color="auto" w:fill="auto"/>
            <w:vAlign w:val="center"/>
          </w:tcPr>
          <w:p w14:paraId="59E8D255" w14:textId="77777777" w:rsidR="0093317A" w:rsidRPr="007001F1" w:rsidRDefault="0093317A" w:rsidP="0086114A">
            <w:pPr>
              <w:jc w:val="center"/>
              <w:rPr>
                <w:color w:val="000000"/>
              </w:rPr>
            </w:pPr>
          </w:p>
        </w:tc>
        <w:tc>
          <w:tcPr>
            <w:tcW w:w="776" w:type="dxa"/>
            <w:shd w:val="clear" w:color="auto" w:fill="auto"/>
            <w:vAlign w:val="center"/>
          </w:tcPr>
          <w:p w14:paraId="53D9EC08" w14:textId="77777777" w:rsidR="0093317A" w:rsidRPr="007001F1" w:rsidRDefault="0093317A" w:rsidP="0086114A">
            <w:pPr>
              <w:jc w:val="center"/>
              <w:rPr>
                <w:color w:val="000000"/>
              </w:rPr>
            </w:pPr>
          </w:p>
        </w:tc>
        <w:tc>
          <w:tcPr>
            <w:tcW w:w="1775" w:type="dxa"/>
            <w:shd w:val="clear" w:color="auto" w:fill="auto"/>
            <w:vAlign w:val="center"/>
          </w:tcPr>
          <w:p w14:paraId="6A40D0FC" w14:textId="77777777" w:rsidR="0093317A" w:rsidRPr="007001F1" w:rsidRDefault="0093317A" w:rsidP="0086114A">
            <w:pPr>
              <w:jc w:val="center"/>
              <w:rPr>
                <w:color w:val="000000"/>
              </w:rPr>
            </w:pPr>
          </w:p>
        </w:tc>
      </w:tr>
      <w:tr w:rsidR="0093317A" w:rsidRPr="007001F1" w14:paraId="5ABD990B" w14:textId="77777777" w:rsidTr="002D20F9">
        <w:trPr>
          <w:trHeight w:val="402"/>
        </w:trPr>
        <w:tc>
          <w:tcPr>
            <w:tcW w:w="582" w:type="dxa"/>
            <w:vMerge/>
            <w:shd w:val="clear" w:color="auto" w:fill="auto"/>
            <w:noWrap/>
            <w:vAlign w:val="center"/>
          </w:tcPr>
          <w:p w14:paraId="7AA9ADCF" w14:textId="77777777" w:rsidR="0093317A" w:rsidRPr="007001F1" w:rsidRDefault="0093317A" w:rsidP="0086114A">
            <w:pPr>
              <w:jc w:val="center"/>
              <w:rPr>
                <w:color w:val="000000"/>
              </w:rPr>
            </w:pPr>
          </w:p>
        </w:tc>
        <w:tc>
          <w:tcPr>
            <w:tcW w:w="4820" w:type="dxa"/>
            <w:gridSpan w:val="2"/>
            <w:shd w:val="clear" w:color="auto" w:fill="auto"/>
            <w:vAlign w:val="center"/>
          </w:tcPr>
          <w:p w14:paraId="5A7DD5A2" w14:textId="77777777"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879965F" w14:textId="77777777" w:rsidR="0093317A" w:rsidRPr="007001F1" w:rsidRDefault="0093317A" w:rsidP="0086114A">
            <w:pPr>
              <w:jc w:val="center"/>
              <w:rPr>
                <w:color w:val="000000"/>
              </w:rPr>
            </w:pPr>
          </w:p>
        </w:tc>
        <w:tc>
          <w:tcPr>
            <w:tcW w:w="567" w:type="dxa"/>
            <w:shd w:val="clear" w:color="auto" w:fill="auto"/>
            <w:vAlign w:val="center"/>
          </w:tcPr>
          <w:p w14:paraId="5B8A9147" w14:textId="77777777" w:rsidR="0093317A" w:rsidRPr="007001F1" w:rsidRDefault="0093317A" w:rsidP="0086114A">
            <w:pPr>
              <w:jc w:val="center"/>
              <w:rPr>
                <w:color w:val="000000"/>
              </w:rPr>
            </w:pPr>
          </w:p>
        </w:tc>
        <w:tc>
          <w:tcPr>
            <w:tcW w:w="776" w:type="dxa"/>
            <w:shd w:val="clear" w:color="auto" w:fill="auto"/>
            <w:vAlign w:val="center"/>
          </w:tcPr>
          <w:p w14:paraId="6DF437AB" w14:textId="77777777" w:rsidR="0093317A" w:rsidRPr="007001F1" w:rsidRDefault="0093317A" w:rsidP="0086114A">
            <w:pPr>
              <w:jc w:val="center"/>
              <w:rPr>
                <w:color w:val="000000"/>
              </w:rPr>
            </w:pPr>
          </w:p>
        </w:tc>
        <w:tc>
          <w:tcPr>
            <w:tcW w:w="1775" w:type="dxa"/>
            <w:shd w:val="clear" w:color="auto" w:fill="auto"/>
            <w:vAlign w:val="center"/>
          </w:tcPr>
          <w:p w14:paraId="4D088405" w14:textId="77777777" w:rsidR="0093317A" w:rsidRPr="007001F1" w:rsidRDefault="0093317A" w:rsidP="0086114A">
            <w:pPr>
              <w:jc w:val="center"/>
              <w:rPr>
                <w:color w:val="000000"/>
              </w:rPr>
            </w:pPr>
          </w:p>
        </w:tc>
      </w:tr>
      <w:tr w:rsidR="0093317A" w:rsidRPr="007001F1" w14:paraId="17825094" w14:textId="77777777" w:rsidTr="002D20F9">
        <w:trPr>
          <w:trHeight w:val="633"/>
        </w:trPr>
        <w:tc>
          <w:tcPr>
            <w:tcW w:w="582" w:type="dxa"/>
            <w:vMerge/>
            <w:shd w:val="clear" w:color="auto" w:fill="auto"/>
            <w:noWrap/>
            <w:vAlign w:val="center"/>
          </w:tcPr>
          <w:p w14:paraId="36A5240C" w14:textId="77777777" w:rsidR="0093317A" w:rsidRPr="007001F1" w:rsidRDefault="0093317A" w:rsidP="0086114A">
            <w:pPr>
              <w:jc w:val="center"/>
              <w:rPr>
                <w:color w:val="000000"/>
              </w:rPr>
            </w:pPr>
          </w:p>
        </w:tc>
        <w:tc>
          <w:tcPr>
            <w:tcW w:w="4820" w:type="dxa"/>
            <w:gridSpan w:val="2"/>
            <w:shd w:val="clear" w:color="auto" w:fill="auto"/>
            <w:vAlign w:val="center"/>
          </w:tcPr>
          <w:p w14:paraId="7864AD28" w14:textId="77777777"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4953DEB4" w14:textId="77777777" w:rsidR="0093317A" w:rsidRPr="007001F1" w:rsidRDefault="0093317A" w:rsidP="0086114A">
            <w:pPr>
              <w:jc w:val="center"/>
              <w:rPr>
                <w:color w:val="000000"/>
              </w:rPr>
            </w:pPr>
          </w:p>
        </w:tc>
        <w:tc>
          <w:tcPr>
            <w:tcW w:w="567" w:type="dxa"/>
            <w:shd w:val="clear" w:color="auto" w:fill="auto"/>
            <w:vAlign w:val="center"/>
          </w:tcPr>
          <w:p w14:paraId="31936CF1" w14:textId="77777777" w:rsidR="0093317A" w:rsidRPr="007001F1" w:rsidRDefault="0093317A" w:rsidP="0086114A">
            <w:pPr>
              <w:jc w:val="center"/>
              <w:rPr>
                <w:color w:val="000000"/>
              </w:rPr>
            </w:pPr>
          </w:p>
        </w:tc>
        <w:tc>
          <w:tcPr>
            <w:tcW w:w="776" w:type="dxa"/>
            <w:shd w:val="clear" w:color="auto" w:fill="auto"/>
            <w:vAlign w:val="center"/>
          </w:tcPr>
          <w:p w14:paraId="7FC73350" w14:textId="77777777" w:rsidR="0093317A" w:rsidRPr="007001F1" w:rsidRDefault="0093317A" w:rsidP="0086114A">
            <w:pPr>
              <w:jc w:val="center"/>
              <w:rPr>
                <w:color w:val="000000"/>
              </w:rPr>
            </w:pPr>
          </w:p>
        </w:tc>
        <w:tc>
          <w:tcPr>
            <w:tcW w:w="1775" w:type="dxa"/>
            <w:shd w:val="clear" w:color="auto" w:fill="auto"/>
            <w:vAlign w:val="center"/>
          </w:tcPr>
          <w:p w14:paraId="18087522" w14:textId="77777777" w:rsidR="0093317A" w:rsidRPr="007001F1" w:rsidRDefault="0093317A" w:rsidP="0086114A">
            <w:pPr>
              <w:jc w:val="center"/>
              <w:rPr>
                <w:color w:val="000000"/>
              </w:rPr>
            </w:pPr>
          </w:p>
        </w:tc>
      </w:tr>
      <w:tr w:rsidR="0086114A" w:rsidRPr="007001F1" w14:paraId="7C9C1E5B" w14:textId="77777777" w:rsidTr="002D20F9">
        <w:trPr>
          <w:trHeight w:val="900"/>
        </w:trPr>
        <w:tc>
          <w:tcPr>
            <w:tcW w:w="582" w:type="dxa"/>
            <w:shd w:val="clear" w:color="auto" w:fill="auto"/>
            <w:noWrap/>
            <w:vAlign w:val="center"/>
            <w:hideMark/>
          </w:tcPr>
          <w:p w14:paraId="7D59EC38" w14:textId="77777777"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14:paraId="7DC811DB" w14:textId="77777777"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7F6205F3"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6E8B442B"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6FC3206D"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BBFEAB6" w14:textId="77777777" w:rsidR="0086114A" w:rsidRPr="007001F1" w:rsidRDefault="0086114A" w:rsidP="0086114A">
            <w:pPr>
              <w:jc w:val="center"/>
              <w:rPr>
                <w:color w:val="000000"/>
              </w:rPr>
            </w:pPr>
            <w:r w:rsidRPr="007001F1">
              <w:rPr>
                <w:color w:val="000000"/>
                <w:sz w:val="22"/>
                <w:szCs w:val="22"/>
              </w:rPr>
              <w:t> </w:t>
            </w:r>
          </w:p>
        </w:tc>
      </w:tr>
      <w:tr w:rsidR="00DF5BF7" w:rsidRPr="007001F1" w14:paraId="7695AB01" w14:textId="77777777" w:rsidTr="002D20F9">
        <w:trPr>
          <w:trHeight w:val="900"/>
        </w:trPr>
        <w:tc>
          <w:tcPr>
            <w:tcW w:w="582" w:type="dxa"/>
            <w:shd w:val="clear" w:color="auto" w:fill="auto"/>
            <w:noWrap/>
            <w:vAlign w:val="center"/>
          </w:tcPr>
          <w:p w14:paraId="0C458BE3" w14:textId="77777777"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14:paraId="63143CA2" w14:textId="77777777"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1A670365" w14:textId="77777777" w:rsidR="00DF5BF7" w:rsidRPr="007001F1" w:rsidRDefault="00DF5BF7" w:rsidP="0086114A">
            <w:pPr>
              <w:jc w:val="center"/>
              <w:rPr>
                <w:color w:val="000000"/>
              </w:rPr>
            </w:pPr>
          </w:p>
        </w:tc>
        <w:tc>
          <w:tcPr>
            <w:tcW w:w="567" w:type="dxa"/>
            <w:shd w:val="clear" w:color="auto" w:fill="auto"/>
            <w:vAlign w:val="center"/>
          </w:tcPr>
          <w:p w14:paraId="7CFA0CC9" w14:textId="77777777" w:rsidR="00DF5BF7" w:rsidRPr="007001F1" w:rsidRDefault="00DF5BF7" w:rsidP="0086114A">
            <w:pPr>
              <w:jc w:val="center"/>
              <w:rPr>
                <w:color w:val="000000"/>
              </w:rPr>
            </w:pPr>
          </w:p>
        </w:tc>
        <w:tc>
          <w:tcPr>
            <w:tcW w:w="776" w:type="dxa"/>
            <w:shd w:val="clear" w:color="auto" w:fill="auto"/>
            <w:vAlign w:val="center"/>
          </w:tcPr>
          <w:p w14:paraId="1FC965B8" w14:textId="77777777" w:rsidR="00DF5BF7" w:rsidRPr="007001F1" w:rsidRDefault="00DF5BF7" w:rsidP="0086114A">
            <w:pPr>
              <w:jc w:val="center"/>
              <w:rPr>
                <w:color w:val="000000"/>
              </w:rPr>
            </w:pPr>
          </w:p>
        </w:tc>
        <w:tc>
          <w:tcPr>
            <w:tcW w:w="1775" w:type="dxa"/>
            <w:shd w:val="clear" w:color="auto" w:fill="auto"/>
            <w:vAlign w:val="center"/>
          </w:tcPr>
          <w:p w14:paraId="0C501080" w14:textId="77777777" w:rsidR="00DF5BF7" w:rsidRPr="007001F1" w:rsidRDefault="00DF5BF7" w:rsidP="0086114A">
            <w:pPr>
              <w:jc w:val="center"/>
              <w:rPr>
                <w:color w:val="000000"/>
              </w:rPr>
            </w:pPr>
          </w:p>
        </w:tc>
      </w:tr>
      <w:tr w:rsidR="00DF5BF7" w:rsidRPr="007001F1" w14:paraId="50D85DF9" w14:textId="77777777" w:rsidTr="002D20F9">
        <w:trPr>
          <w:trHeight w:val="900"/>
        </w:trPr>
        <w:tc>
          <w:tcPr>
            <w:tcW w:w="582" w:type="dxa"/>
            <w:shd w:val="clear" w:color="auto" w:fill="auto"/>
            <w:noWrap/>
            <w:vAlign w:val="center"/>
          </w:tcPr>
          <w:p w14:paraId="66CE4184" w14:textId="77777777"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14:paraId="11B46469" w14:textId="77777777"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507CC27F" w14:textId="77777777" w:rsidR="00DF5BF7" w:rsidRPr="007001F1" w:rsidRDefault="00DF5BF7" w:rsidP="0086114A">
            <w:pPr>
              <w:jc w:val="center"/>
              <w:rPr>
                <w:color w:val="000000"/>
              </w:rPr>
            </w:pPr>
          </w:p>
        </w:tc>
        <w:tc>
          <w:tcPr>
            <w:tcW w:w="567" w:type="dxa"/>
            <w:shd w:val="clear" w:color="auto" w:fill="auto"/>
            <w:vAlign w:val="center"/>
          </w:tcPr>
          <w:p w14:paraId="5D3E5E5F" w14:textId="77777777" w:rsidR="00DF5BF7" w:rsidRPr="007001F1" w:rsidRDefault="00DF5BF7" w:rsidP="0086114A">
            <w:pPr>
              <w:jc w:val="center"/>
              <w:rPr>
                <w:color w:val="000000"/>
              </w:rPr>
            </w:pPr>
          </w:p>
        </w:tc>
        <w:tc>
          <w:tcPr>
            <w:tcW w:w="776" w:type="dxa"/>
            <w:shd w:val="clear" w:color="auto" w:fill="auto"/>
            <w:vAlign w:val="center"/>
          </w:tcPr>
          <w:p w14:paraId="3CB7535B" w14:textId="77777777" w:rsidR="00DF5BF7" w:rsidRPr="007001F1" w:rsidRDefault="00DF5BF7" w:rsidP="0086114A">
            <w:pPr>
              <w:jc w:val="center"/>
              <w:rPr>
                <w:color w:val="000000"/>
              </w:rPr>
            </w:pPr>
          </w:p>
        </w:tc>
        <w:tc>
          <w:tcPr>
            <w:tcW w:w="1775" w:type="dxa"/>
            <w:shd w:val="clear" w:color="auto" w:fill="auto"/>
            <w:vAlign w:val="center"/>
          </w:tcPr>
          <w:p w14:paraId="600592AA" w14:textId="77777777" w:rsidR="00DF5BF7" w:rsidRPr="007001F1" w:rsidRDefault="00DF5BF7" w:rsidP="0086114A">
            <w:pPr>
              <w:jc w:val="center"/>
              <w:rPr>
                <w:color w:val="000000"/>
              </w:rPr>
            </w:pPr>
          </w:p>
        </w:tc>
      </w:tr>
      <w:tr w:rsidR="0086114A" w:rsidRPr="007001F1" w14:paraId="056072BA" w14:textId="77777777" w:rsidTr="002D20F9">
        <w:trPr>
          <w:trHeight w:val="20"/>
        </w:trPr>
        <w:tc>
          <w:tcPr>
            <w:tcW w:w="582" w:type="dxa"/>
            <w:shd w:val="clear" w:color="auto" w:fill="auto"/>
            <w:noWrap/>
            <w:vAlign w:val="center"/>
            <w:hideMark/>
          </w:tcPr>
          <w:p w14:paraId="1799E79C" w14:textId="77777777"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14:paraId="06571076" w14:textId="77777777"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51F289A"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7657C74"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7B64462E"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0E53CF5" w14:textId="77777777" w:rsidR="0086114A" w:rsidRPr="007001F1" w:rsidRDefault="0086114A" w:rsidP="0086114A">
            <w:pPr>
              <w:jc w:val="center"/>
              <w:rPr>
                <w:color w:val="000000"/>
              </w:rPr>
            </w:pPr>
            <w:r w:rsidRPr="007001F1">
              <w:rPr>
                <w:color w:val="000000"/>
                <w:sz w:val="22"/>
                <w:szCs w:val="22"/>
              </w:rPr>
              <w:t> </w:t>
            </w:r>
          </w:p>
        </w:tc>
      </w:tr>
      <w:tr w:rsidR="0086114A" w:rsidRPr="007001F1" w14:paraId="295FB0AC" w14:textId="77777777" w:rsidTr="002D20F9">
        <w:trPr>
          <w:trHeight w:val="900"/>
        </w:trPr>
        <w:tc>
          <w:tcPr>
            <w:tcW w:w="582" w:type="dxa"/>
            <w:shd w:val="clear" w:color="auto" w:fill="auto"/>
            <w:noWrap/>
            <w:vAlign w:val="center"/>
            <w:hideMark/>
          </w:tcPr>
          <w:p w14:paraId="601DF660" w14:textId="77777777"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14:paraId="7881B28A" w14:textId="77777777"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AB470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1FD0AACA"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334D9A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3D8EC671" w14:textId="77777777" w:rsidR="0086114A" w:rsidRPr="007001F1" w:rsidRDefault="0086114A" w:rsidP="0086114A">
            <w:pPr>
              <w:jc w:val="center"/>
              <w:rPr>
                <w:color w:val="000000"/>
              </w:rPr>
            </w:pPr>
            <w:r w:rsidRPr="007001F1">
              <w:rPr>
                <w:color w:val="000000"/>
                <w:sz w:val="22"/>
                <w:szCs w:val="22"/>
              </w:rPr>
              <w:t> </w:t>
            </w:r>
          </w:p>
        </w:tc>
      </w:tr>
      <w:tr w:rsidR="00056008" w:rsidRPr="007001F1" w14:paraId="6828595C" w14:textId="77777777" w:rsidTr="002D20F9">
        <w:trPr>
          <w:trHeight w:val="358"/>
        </w:trPr>
        <w:tc>
          <w:tcPr>
            <w:tcW w:w="582" w:type="dxa"/>
            <w:vMerge w:val="restart"/>
            <w:shd w:val="clear" w:color="auto" w:fill="auto"/>
            <w:noWrap/>
            <w:vAlign w:val="center"/>
            <w:hideMark/>
          </w:tcPr>
          <w:p w14:paraId="5709853C" w14:textId="77777777" w:rsidR="00056008" w:rsidRPr="007001F1" w:rsidRDefault="00056008" w:rsidP="0086114A">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234924F7" w14:textId="77777777" w:rsidR="00056008" w:rsidRPr="007001F1" w:rsidRDefault="00056008"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81BED39" w14:textId="77777777" w:rsidR="00056008" w:rsidRPr="007001F1" w:rsidRDefault="00056008" w:rsidP="0086114A">
            <w:pPr>
              <w:jc w:val="center"/>
              <w:rPr>
                <w:color w:val="000000"/>
              </w:rPr>
            </w:pPr>
            <w:r w:rsidRPr="007001F1">
              <w:rPr>
                <w:color w:val="000000"/>
                <w:sz w:val="22"/>
                <w:szCs w:val="22"/>
              </w:rPr>
              <w:t> </w:t>
            </w:r>
          </w:p>
        </w:tc>
        <w:tc>
          <w:tcPr>
            <w:tcW w:w="567" w:type="dxa"/>
            <w:shd w:val="clear" w:color="auto" w:fill="auto"/>
            <w:vAlign w:val="center"/>
            <w:hideMark/>
          </w:tcPr>
          <w:p w14:paraId="72688736" w14:textId="77777777" w:rsidR="00056008" w:rsidRPr="007001F1" w:rsidRDefault="00056008" w:rsidP="0086114A">
            <w:pPr>
              <w:jc w:val="center"/>
              <w:rPr>
                <w:color w:val="000000"/>
              </w:rPr>
            </w:pPr>
            <w:r w:rsidRPr="007001F1">
              <w:rPr>
                <w:color w:val="000000"/>
                <w:sz w:val="22"/>
                <w:szCs w:val="22"/>
              </w:rPr>
              <w:t> </w:t>
            </w:r>
          </w:p>
        </w:tc>
        <w:tc>
          <w:tcPr>
            <w:tcW w:w="776" w:type="dxa"/>
            <w:shd w:val="clear" w:color="auto" w:fill="auto"/>
            <w:vAlign w:val="center"/>
            <w:hideMark/>
          </w:tcPr>
          <w:p w14:paraId="2F1804D9" w14:textId="77777777" w:rsidR="00056008" w:rsidRPr="007001F1" w:rsidRDefault="00056008" w:rsidP="0086114A">
            <w:pPr>
              <w:jc w:val="center"/>
              <w:rPr>
                <w:color w:val="000000"/>
              </w:rPr>
            </w:pPr>
            <w:r w:rsidRPr="007001F1">
              <w:rPr>
                <w:color w:val="000000"/>
                <w:sz w:val="22"/>
                <w:szCs w:val="22"/>
              </w:rPr>
              <w:t> </w:t>
            </w:r>
          </w:p>
        </w:tc>
        <w:tc>
          <w:tcPr>
            <w:tcW w:w="1775" w:type="dxa"/>
            <w:shd w:val="clear" w:color="auto" w:fill="auto"/>
            <w:vAlign w:val="center"/>
            <w:hideMark/>
          </w:tcPr>
          <w:p w14:paraId="477ED7C4" w14:textId="77777777" w:rsidR="00056008" w:rsidRPr="007001F1" w:rsidRDefault="00056008" w:rsidP="0086114A">
            <w:pPr>
              <w:jc w:val="center"/>
              <w:rPr>
                <w:color w:val="000000"/>
              </w:rPr>
            </w:pPr>
            <w:r w:rsidRPr="007001F1">
              <w:rPr>
                <w:color w:val="000000"/>
                <w:sz w:val="22"/>
                <w:szCs w:val="22"/>
              </w:rPr>
              <w:t> </w:t>
            </w:r>
          </w:p>
        </w:tc>
      </w:tr>
      <w:tr w:rsidR="00056008" w:rsidRPr="007001F1" w14:paraId="71076CD9" w14:textId="77777777" w:rsidTr="002D20F9">
        <w:trPr>
          <w:trHeight w:val="675"/>
        </w:trPr>
        <w:tc>
          <w:tcPr>
            <w:tcW w:w="582" w:type="dxa"/>
            <w:vMerge/>
            <w:shd w:val="clear" w:color="auto" w:fill="auto"/>
            <w:noWrap/>
            <w:vAlign w:val="center"/>
          </w:tcPr>
          <w:p w14:paraId="6EF9127C" w14:textId="77777777" w:rsidR="00056008" w:rsidRPr="007001F1" w:rsidRDefault="00056008" w:rsidP="0086114A">
            <w:pPr>
              <w:jc w:val="center"/>
              <w:rPr>
                <w:color w:val="000000"/>
              </w:rPr>
            </w:pPr>
          </w:p>
        </w:tc>
        <w:tc>
          <w:tcPr>
            <w:tcW w:w="4820" w:type="dxa"/>
            <w:gridSpan w:val="2"/>
            <w:shd w:val="clear" w:color="auto" w:fill="auto"/>
            <w:vAlign w:val="center"/>
          </w:tcPr>
          <w:p w14:paraId="644706BF" w14:textId="77777777" w:rsidR="00056008" w:rsidRPr="007001F1" w:rsidRDefault="00056008" w:rsidP="00FA683A">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3DAB637" w14:textId="77777777" w:rsidR="00056008" w:rsidRPr="007001F1" w:rsidRDefault="00056008" w:rsidP="0086114A">
            <w:pPr>
              <w:jc w:val="center"/>
              <w:rPr>
                <w:color w:val="000000"/>
              </w:rPr>
            </w:pPr>
          </w:p>
        </w:tc>
        <w:tc>
          <w:tcPr>
            <w:tcW w:w="567" w:type="dxa"/>
            <w:shd w:val="clear" w:color="auto" w:fill="auto"/>
            <w:vAlign w:val="center"/>
          </w:tcPr>
          <w:p w14:paraId="488D13E0" w14:textId="77777777" w:rsidR="00056008" w:rsidRPr="007001F1" w:rsidRDefault="00056008" w:rsidP="0086114A">
            <w:pPr>
              <w:jc w:val="center"/>
              <w:rPr>
                <w:color w:val="000000"/>
              </w:rPr>
            </w:pPr>
          </w:p>
        </w:tc>
        <w:tc>
          <w:tcPr>
            <w:tcW w:w="776" w:type="dxa"/>
            <w:shd w:val="clear" w:color="auto" w:fill="auto"/>
            <w:vAlign w:val="center"/>
          </w:tcPr>
          <w:p w14:paraId="6740658B" w14:textId="77777777" w:rsidR="00056008" w:rsidRPr="007001F1" w:rsidRDefault="00056008" w:rsidP="0086114A">
            <w:pPr>
              <w:jc w:val="center"/>
              <w:rPr>
                <w:color w:val="000000"/>
              </w:rPr>
            </w:pPr>
          </w:p>
        </w:tc>
        <w:tc>
          <w:tcPr>
            <w:tcW w:w="1775" w:type="dxa"/>
            <w:shd w:val="clear" w:color="auto" w:fill="auto"/>
            <w:vAlign w:val="center"/>
          </w:tcPr>
          <w:p w14:paraId="2C84784A" w14:textId="77777777" w:rsidR="00056008" w:rsidRPr="007001F1" w:rsidRDefault="00056008" w:rsidP="0086114A">
            <w:pPr>
              <w:jc w:val="center"/>
              <w:rPr>
                <w:color w:val="000000"/>
              </w:rPr>
            </w:pPr>
          </w:p>
        </w:tc>
      </w:tr>
      <w:tr w:rsidR="00056008" w:rsidRPr="007001F1" w14:paraId="5C8E03C3" w14:textId="77777777" w:rsidTr="002D20F9">
        <w:trPr>
          <w:trHeight w:val="675"/>
        </w:trPr>
        <w:tc>
          <w:tcPr>
            <w:tcW w:w="582" w:type="dxa"/>
            <w:vMerge/>
            <w:shd w:val="clear" w:color="auto" w:fill="auto"/>
            <w:noWrap/>
            <w:vAlign w:val="center"/>
          </w:tcPr>
          <w:p w14:paraId="44E7A2FD" w14:textId="77777777" w:rsidR="00056008" w:rsidRPr="007001F1" w:rsidRDefault="00056008" w:rsidP="0086114A">
            <w:pPr>
              <w:jc w:val="center"/>
              <w:rPr>
                <w:color w:val="000000"/>
              </w:rPr>
            </w:pPr>
          </w:p>
        </w:tc>
        <w:tc>
          <w:tcPr>
            <w:tcW w:w="4820" w:type="dxa"/>
            <w:gridSpan w:val="2"/>
            <w:shd w:val="clear" w:color="auto" w:fill="auto"/>
            <w:vAlign w:val="center"/>
          </w:tcPr>
          <w:p w14:paraId="05649BF4" w14:textId="77777777" w:rsidR="00056008" w:rsidRPr="007001F1" w:rsidRDefault="00056008"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FBFA386" w14:textId="77777777" w:rsidR="00056008" w:rsidRPr="007001F1" w:rsidRDefault="00056008" w:rsidP="0086114A">
            <w:pPr>
              <w:jc w:val="center"/>
              <w:rPr>
                <w:color w:val="000000"/>
              </w:rPr>
            </w:pPr>
          </w:p>
        </w:tc>
        <w:tc>
          <w:tcPr>
            <w:tcW w:w="567" w:type="dxa"/>
            <w:shd w:val="clear" w:color="auto" w:fill="auto"/>
            <w:vAlign w:val="center"/>
          </w:tcPr>
          <w:p w14:paraId="75F13B3F" w14:textId="77777777" w:rsidR="00056008" w:rsidRPr="007001F1" w:rsidRDefault="00056008" w:rsidP="0086114A">
            <w:pPr>
              <w:jc w:val="center"/>
              <w:rPr>
                <w:color w:val="000000"/>
              </w:rPr>
            </w:pPr>
          </w:p>
        </w:tc>
        <w:tc>
          <w:tcPr>
            <w:tcW w:w="776" w:type="dxa"/>
            <w:shd w:val="clear" w:color="auto" w:fill="auto"/>
            <w:vAlign w:val="center"/>
          </w:tcPr>
          <w:p w14:paraId="427ACB8F" w14:textId="77777777" w:rsidR="00056008" w:rsidRPr="007001F1" w:rsidRDefault="00056008" w:rsidP="0086114A">
            <w:pPr>
              <w:jc w:val="center"/>
              <w:rPr>
                <w:color w:val="000000"/>
              </w:rPr>
            </w:pPr>
          </w:p>
        </w:tc>
        <w:tc>
          <w:tcPr>
            <w:tcW w:w="1775" w:type="dxa"/>
            <w:shd w:val="clear" w:color="auto" w:fill="auto"/>
            <w:vAlign w:val="center"/>
          </w:tcPr>
          <w:p w14:paraId="7BE00789" w14:textId="77777777" w:rsidR="00056008" w:rsidRPr="007001F1" w:rsidRDefault="00056008" w:rsidP="0086114A">
            <w:pPr>
              <w:jc w:val="center"/>
              <w:rPr>
                <w:color w:val="000000"/>
              </w:rPr>
            </w:pPr>
          </w:p>
        </w:tc>
      </w:tr>
      <w:tr w:rsidR="00DB0E92" w:rsidRPr="007001F1" w14:paraId="24D0C3A5" w14:textId="77777777" w:rsidTr="002D20F9">
        <w:trPr>
          <w:trHeight w:val="429"/>
        </w:trPr>
        <w:tc>
          <w:tcPr>
            <w:tcW w:w="582" w:type="dxa"/>
            <w:vMerge w:val="restart"/>
            <w:shd w:val="clear" w:color="auto" w:fill="auto"/>
            <w:noWrap/>
            <w:vAlign w:val="center"/>
          </w:tcPr>
          <w:p w14:paraId="4F332662" w14:textId="77777777"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14:paraId="78544F92" w14:textId="77777777"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7D894D" w14:textId="77777777" w:rsidR="00DB0E92" w:rsidRPr="007001F1" w:rsidRDefault="00DB0E92" w:rsidP="0086114A">
            <w:pPr>
              <w:jc w:val="center"/>
              <w:rPr>
                <w:color w:val="000000"/>
              </w:rPr>
            </w:pPr>
          </w:p>
        </w:tc>
        <w:tc>
          <w:tcPr>
            <w:tcW w:w="567" w:type="dxa"/>
            <w:shd w:val="clear" w:color="auto" w:fill="auto"/>
            <w:vAlign w:val="center"/>
          </w:tcPr>
          <w:p w14:paraId="4C093327" w14:textId="77777777" w:rsidR="00DB0E92" w:rsidRPr="007001F1" w:rsidRDefault="00DB0E92" w:rsidP="0086114A">
            <w:pPr>
              <w:jc w:val="center"/>
              <w:rPr>
                <w:color w:val="000000"/>
              </w:rPr>
            </w:pPr>
          </w:p>
        </w:tc>
        <w:tc>
          <w:tcPr>
            <w:tcW w:w="776" w:type="dxa"/>
            <w:shd w:val="clear" w:color="auto" w:fill="auto"/>
            <w:vAlign w:val="center"/>
          </w:tcPr>
          <w:p w14:paraId="17FC3364" w14:textId="77777777" w:rsidR="00DB0E92" w:rsidRPr="007001F1" w:rsidRDefault="00DB0E92" w:rsidP="0086114A">
            <w:pPr>
              <w:jc w:val="center"/>
              <w:rPr>
                <w:color w:val="000000"/>
              </w:rPr>
            </w:pPr>
          </w:p>
        </w:tc>
        <w:tc>
          <w:tcPr>
            <w:tcW w:w="1775" w:type="dxa"/>
            <w:shd w:val="clear" w:color="auto" w:fill="auto"/>
            <w:vAlign w:val="center"/>
          </w:tcPr>
          <w:p w14:paraId="414C3D19" w14:textId="77777777" w:rsidR="00DB0E92" w:rsidRPr="007001F1" w:rsidRDefault="00DB0E92" w:rsidP="0086114A">
            <w:pPr>
              <w:jc w:val="center"/>
              <w:rPr>
                <w:color w:val="000000"/>
              </w:rPr>
            </w:pPr>
          </w:p>
        </w:tc>
      </w:tr>
      <w:tr w:rsidR="00DB0E92" w:rsidRPr="007001F1" w14:paraId="4B5072FF" w14:textId="77777777" w:rsidTr="002D20F9">
        <w:trPr>
          <w:trHeight w:val="845"/>
        </w:trPr>
        <w:tc>
          <w:tcPr>
            <w:tcW w:w="582" w:type="dxa"/>
            <w:vMerge/>
            <w:shd w:val="clear" w:color="auto" w:fill="auto"/>
            <w:noWrap/>
            <w:vAlign w:val="center"/>
          </w:tcPr>
          <w:p w14:paraId="77EE696E" w14:textId="77777777" w:rsidR="00DB0E92" w:rsidRPr="007001F1" w:rsidRDefault="00DB0E92" w:rsidP="0086114A">
            <w:pPr>
              <w:jc w:val="center"/>
              <w:rPr>
                <w:color w:val="000000"/>
              </w:rPr>
            </w:pPr>
          </w:p>
        </w:tc>
        <w:tc>
          <w:tcPr>
            <w:tcW w:w="4820" w:type="dxa"/>
            <w:gridSpan w:val="2"/>
            <w:shd w:val="clear" w:color="auto" w:fill="auto"/>
            <w:vAlign w:val="center"/>
          </w:tcPr>
          <w:p w14:paraId="104F8EA9" w14:textId="77777777"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572099DF" w14:textId="77777777" w:rsidR="00DB0E92" w:rsidRPr="007001F1" w:rsidRDefault="00DB0E92" w:rsidP="0086114A">
            <w:pPr>
              <w:jc w:val="center"/>
              <w:rPr>
                <w:color w:val="000000"/>
              </w:rPr>
            </w:pPr>
          </w:p>
        </w:tc>
        <w:tc>
          <w:tcPr>
            <w:tcW w:w="567" w:type="dxa"/>
            <w:shd w:val="clear" w:color="auto" w:fill="auto"/>
            <w:vAlign w:val="center"/>
          </w:tcPr>
          <w:p w14:paraId="18BBEDDC" w14:textId="77777777" w:rsidR="00DB0E92" w:rsidRPr="007001F1" w:rsidRDefault="00DB0E92" w:rsidP="0086114A">
            <w:pPr>
              <w:jc w:val="center"/>
              <w:rPr>
                <w:color w:val="000000"/>
              </w:rPr>
            </w:pPr>
          </w:p>
        </w:tc>
        <w:tc>
          <w:tcPr>
            <w:tcW w:w="776" w:type="dxa"/>
            <w:shd w:val="clear" w:color="auto" w:fill="auto"/>
            <w:vAlign w:val="center"/>
          </w:tcPr>
          <w:p w14:paraId="7CA0CF55" w14:textId="77777777" w:rsidR="00DB0E92" w:rsidRPr="007001F1" w:rsidRDefault="00DB0E92" w:rsidP="0086114A">
            <w:pPr>
              <w:jc w:val="center"/>
              <w:rPr>
                <w:color w:val="000000"/>
              </w:rPr>
            </w:pPr>
          </w:p>
        </w:tc>
        <w:tc>
          <w:tcPr>
            <w:tcW w:w="1775" w:type="dxa"/>
            <w:shd w:val="clear" w:color="auto" w:fill="auto"/>
            <w:vAlign w:val="center"/>
          </w:tcPr>
          <w:p w14:paraId="403EFBD8" w14:textId="77777777" w:rsidR="00DB0E92" w:rsidRPr="007001F1" w:rsidRDefault="00DB0E92" w:rsidP="0086114A">
            <w:pPr>
              <w:jc w:val="center"/>
              <w:rPr>
                <w:color w:val="000000"/>
              </w:rPr>
            </w:pPr>
          </w:p>
        </w:tc>
      </w:tr>
      <w:tr w:rsidR="00DB0E92" w:rsidRPr="007001F1" w14:paraId="51C0B1A7" w14:textId="77777777" w:rsidTr="002D20F9">
        <w:trPr>
          <w:trHeight w:val="1140"/>
        </w:trPr>
        <w:tc>
          <w:tcPr>
            <w:tcW w:w="582" w:type="dxa"/>
            <w:vMerge w:val="restart"/>
            <w:shd w:val="clear" w:color="auto" w:fill="auto"/>
            <w:noWrap/>
            <w:vAlign w:val="center"/>
            <w:hideMark/>
          </w:tcPr>
          <w:p w14:paraId="68587F32" w14:textId="77777777"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14:paraId="261483D9" w14:textId="77777777"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7C12D7C5" w14:textId="77777777"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14:paraId="79ECACC1" w14:textId="77777777"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14:paraId="07AC62A0" w14:textId="77777777"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14:paraId="7B5046FF" w14:textId="77777777" w:rsidR="00DB0E92" w:rsidRPr="007001F1" w:rsidRDefault="00DB0E92" w:rsidP="0086114A">
            <w:pPr>
              <w:jc w:val="center"/>
              <w:rPr>
                <w:color w:val="000000"/>
              </w:rPr>
            </w:pPr>
            <w:r w:rsidRPr="007001F1">
              <w:rPr>
                <w:color w:val="000000"/>
                <w:sz w:val="22"/>
                <w:szCs w:val="22"/>
              </w:rPr>
              <w:t> </w:t>
            </w:r>
          </w:p>
        </w:tc>
      </w:tr>
      <w:tr w:rsidR="00DB0E92" w:rsidRPr="007001F1" w14:paraId="75BE0E33" w14:textId="77777777" w:rsidTr="002D20F9">
        <w:trPr>
          <w:trHeight w:val="866"/>
        </w:trPr>
        <w:tc>
          <w:tcPr>
            <w:tcW w:w="582" w:type="dxa"/>
            <w:vMerge/>
            <w:shd w:val="clear" w:color="auto" w:fill="auto"/>
            <w:noWrap/>
            <w:vAlign w:val="center"/>
          </w:tcPr>
          <w:p w14:paraId="686C27CF" w14:textId="77777777" w:rsidR="00DB0E92" w:rsidRPr="007001F1" w:rsidRDefault="00DB0E92" w:rsidP="00FD499A">
            <w:pPr>
              <w:jc w:val="center"/>
              <w:rPr>
                <w:color w:val="000000"/>
              </w:rPr>
            </w:pPr>
          </w:p>
        </w:tc>
        <w:tc>
          <w:tcPr>
            <w:tcW w:w="4820" w:type="dxa"/>
            <w:gridSpan w:val="2"/>
            <w:shd w:val="clear" w:color="auto" w:fill="auto"/>
            <w:vAlign w:val="center"/>
          </w:tcPr>
          <w:p w14:paraId="18402FBB" w14:textId="77777777"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14:paraId="7173D240" w14:textId="77777777" w:rsidR="00DB0E92" w:rsidRPr="007001F1" w:rsidRDefault="00DB0E92" w:rsidP="0086114A">
            <w:pPr>
              <w:jc w:val="center"/>
              <w:rPr>
                <w:color w:val="000000"/>
              </w:rPr>
            </w:pPr>
          </w:p>
        </w:tc>
        <w:tc>
          <w:tcPr>
            <w:tcW w:w="567" w:type="dxa"/>
            <w:shd w:val="clear" w:color="auto" w:fill="auto"/>
            <w:vAlign w:val="center"/>
          </w:tcPr>
          <w:p w14:paraId="0355DFBC" w14:textId="77777777" w:rsidR="00DB0E92" w:rsidRPr="007001F1" w:rsidRDefault="00DB0E92" w:rsidP="0086114A">
            <w:pPr>
              <w:jc w:val="center"/>
              <w:rPr>
                <w:color w:val="000000"/>
              </w:rPr>
            </w:pPr>
          </w:p>
        </w:tc>
        <w:tc>
          <w:tcPr>
            <w:tcW w:w="776" w:type="dxa"/>
            <w:shd w:val="clear" w:color="auto" w:fill="auto"/>
            <w:vAlign w:val="center"/>
          </w:tcPr>
          <w:p w14:paraId="1074D3CA" w14:textId="77777777" w:rsidR="00DB0E92" w:rsidRPr="007001F1" w:rsidRDefault="00DB0E92" w:rsidP="0086114A">
            <w:pPr>
              <w:jc w:val="center"/>
              <w:rPr>
                <w:color w:val="000000"/>
              </w:rPr>
            </w:pPr>
          </w:p>
        </w:tc>
        <w:tc>
          <w:tcPr>
            <w:tcW w:w="1775" w:type="dxa"/>
            <w:shd w:val="clear" w:color="auto" w:fill="auto"/>
            <w:vAlign w:val="center"/>
          </w:tcPr>
          <w:p w14:paraId="6CEDB177" w14:textId="77777777" w:rsidR="00DB0E92" w:rsidRPr="007001F1" w:rsidRDefault="00DB0E92" w:rsidP="0086114A">
            <w:pPr>
              <w:jc w:val="center"/>
              <w:rPr>
                <w:color w:val="000000"/>
              </w:rPr>
            </w:pPr>
          </w:p>
        </w:tc>
      </w:tr>
      <w:tr w:rsidR="0086114A" w:rsidRPr="007001F1" w14:paraId="469BE356" w14:textId="77777777" w:rsidTr="002D20F9">
        <w:trPr>
          <w:trHeight w:val="300"/>
        </w:trPr>
        <w:tc>
          <w:tcPr>
            <w:tcW w:w="582" w:type="dxa"/>
            <w:shd w:val="clear" w:color="auto" w:fill="auto"/>
            <w:noWrap/>
            <w:vAlign w:val="center"/>
            <w:hideMark/>
          </w:tcPr>
          <w:p w14:paraId="1733B0FE" w14:textId="77777777" w:rsidR="0086114A" w:rsidRPr="007001F1" w:rsidRDefault="00DF5BF7" w:rsidP="00F0306F">
            <w:pPr>
              <w:jc w:val="center"/>
              <w:rPr>
                <w:color w:val="000000"/>
              </w:rPr>
            </w:pPr>
            <w:r>
              <w:rPr>
                <w:color w:val="000000"/>
                <w:sz w:val="22"/>
                <w:szCs w:val="22"/>
              </w:rPr>
              <w:lastRenderedPageBreak/>
              <w:t>2</w:t>
            </w:r>
            <w:r w:rsidR="00F0306F">
              <w:rPr>
                <w:color w:val="000000"/>
                <w:sz w:val="22"/>
                <w:szCs w:val="22"/>
              </w:rPr>
              <w:t>1</w:t>
            </w:r>
          </w:p>
        </w:tc>
        <w:tc>
          <w:tcPr>
            <w:tcW w:w="4820" w:type="dxa"/>
            <w:gridSpan w:val="2"/>
            <w:shd w:val="clear" w:color="auto" w:fill="auto"/>
            <w:vAlign w:val="center"/>
            <w:hideMark/>
          </w:tcPr>
          <w:p w14:paraId="3519BA7E" w14:textId="77777777"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371452C9"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1B8A8C9"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442FF099"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7E2E05A7" w14:textId="77777777" w:rsidR="0086114A" w:rsidRPr="007001F1" w:rsidRDefault="0086114A" w:rsidP="0086114A">
            <w:pPr>
              <w:jc w:val="center"/>
              <w:rPr>
                <w:color w:val="000000"/>
              </w:rPr>
            </w:pPr>
            <w:r w:rsidRPr="007001F1">
              <w:rPr>
                <w:color w:val="000000"/>
                <w:sz w:val="22"/>
                <w:szCs w:val="22"/>
              </w:rPr>
              <w:t> </w:t>
            </w:r>
          </w:p>
        </w:tc>
      </w:tr>
      <w:tr w:rsidR="00DF5BF7" w:rsidRPr="007001F1" w14:paraId="3F350CEF" w14:textId="77777777" w:rsidTr="002D20F9">
        <w:trPr>
          <w:trHeight w:val="300"/>
        </w:trPr>
        <w:tc>
          <w:tcPr>
            <w:tcW w:w="582" w:type="dxa"/>
            <w:shd w:val="clear" w:color="auto" w:fill="auto"/>
            <w:noWrap/>
            <w:vAlign w:val="center"/>
          </w:tcPr>
          <w:p w14:paraId="656D23E5" w14:textId="77777777"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14:paraId="2706F73D" w14:textId="77777777"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4799FA" w14:textId="77777777" w:rsidR="00DF5BF7" w:rsidRPr="007001F1" w:rsidRDefault="00DF5BF7" w:rsidP="0086114A">
            <w:pPr>
              <w:jc w:val="center"/>
              <w:rPr>
                <w:color w:val="000000"/>
              </w:rPr>
            </w:pPr>
          </w:p>
        </w:tc>
        <w:tc>
          <w:tcPr>
            <w:tcW w:w="567" w:type="dxa"/>
            <w:shd w:val="clear" w:color="auto" w:fill="auto"/>
            <w:vAlign w:val="center"/>
          </w:tcPr>
          <w:p w14:paraId="42EAFC37" w14:textId="77777777" w:rsidR="00DF5BF7" w:rsidRPr="007001F1" w:rsidRDefault="00DF5BF7" w:rsidP="0086114A">
            <w:pPr>
              <w:jc w:val="center"/>
              <w:rPr>
                <w:color w:val="000000"/>
              </w:rPr>
            </w:pPr>
          </w:p>
        </w:tc>
        <w:tc>
          <w:tcPr>
            <w:tcW w:w="776" w:type="dxa"/>
            <w:shd w:val="clear" w:color="auto" w:fill="auto"/>
            <w:vAlign w:val="center"/>
          </w:tcPr>
          <w:p w14:paraId="4BDA8F24" w14:textId="77777777" w:rsidR="00DF5BF7" w:rsidRPr="007001F1" w:rsidRDefault="00DF5BF7" w:rsidP="0086114A">
            <w:pPr>
              <w:jc w:val="center"/>
              <w:rPr>
                <w:color w:val="000000"/>
              </w:rPr>
            </w:pPr>
          </w:p>
        </w:tc>
        <w:tc>
          <w:tcPr>
            <w:tcW w:w="1775" w:type="dxa"/>
            <w:shd w:val="clear" w:color="auto" w:fill="auto"/>
            <w:vAlign w:val="center"/>
          </w:tcPr>
          <w:p w14:paraId="1AB224A8" w14:textId="77777777" w:rsidR="00DF5BF7" w:rsidRPr="007001F1" w:rsidRDefault="00DF5BF7" w:rsidP="0086114A">
            <w:pPr>
              <w:jc w:val="center"/>
              <w:rPr>
                <w:color w:val="000000"/>
              </w:rPr>
            </w:pPr>
          </w:p>
        </w:tc>
      </w:tr>
      <w:tr w:rsidR="0086114A" w:rsidRPr="007001F1" w14:paraId="438FB451" w14:textId="77777777" w:rsidTr="002D20F9">
        <w:trPr>
          <w:trHeight w:val="300"/>
        </w:trPr>
        <w:tc>
          <w:tcPr>
            <w:tcW w:w="3559" w:type="dxa"/>
            <w:gridSpan w:val="2"/>
            <w:shd w:val="clear" w:color="auto" w:fill="auto"/>
            <w:vAlign w:val="center"/>
            <w:hideMark/>
          </w:tcPr>
          <w:p w14:paraId="713E06BC" w14:textId="77777777"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51"/>
              <w:t>2</w:t>
            </w:r>
            <w:r w:rsidRPr="007001F1">
              <w:rPr>
                <w:b/>
                <w:bCs/>
                <w:sz w:val="22"/>
                <w:szCs w:val="22"/>
              </w:rPr>
              <w:t>:</w:t>
            </w:r>
          </w:p>
        </w:tc>
        <w:tc>
          <w:tcPr>
            <w:tcW w:w="5528" w:type="dxa"/>
            <w:gridSpan w:val="5"/>
            <w:shd w:val="clear" w:color="auto" w:fill="auto"/>
            <w:vAlign w:val="center"/>
            <w:hideMark/>
          </w:tcPr>
          <w:p w14:paraId="7395594C" w14:textId="77777777" w:rsidR="0086114A" w:rsidRPr="007001F1" w:rsidRDefault="0086114A" w:rsidP="0086114A">
            <w:pPr>
              <w:rPr>
                <w:color w:val="000000"/>
              </w:rPr>
            </w:pPr>
            <w:r w:rsidRPr="007001F1">
              <w:rPr>
                <w:color w:val="000000"/>
                <w:sz w:val="22"/>
                <w:szCs w:val="22"/>
              </w:rPr>
              <w:t> </w:t>
            </w:r>
          </w:p>
        </w:tc>
      </w:tr>
      <w:tr w:rsidR="0086114A" w:rsidRPr="007001F1" w14:paraId="2C31F58A" w14:textId="77777777" w:rsidTr="002D20F9">
        <w:trPr>
          <w:trHeight w:val="300"/>
        </w:trPr>
        <w:tc>
          <w:tcPr>
            <w:tcW w:w="3559" w:type="dxa"/>
            <w:gridSpan w:val="2"/>
            <w:shd w:val="clear" w:color="auto" w:fill="auto"/>
            <w:vAlign w:val="center"/>
            <w:hideMark/>
          </w:tcPr>
          <w:p w14:paraId="7B055D11" w14:textId="77777777"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14:paraId="17D0469F" w14:textId="77777777" w:rsidR="0086114A" w:rsidRPr="007001F1" w:rsidRDefault="0086114A" w:rsidP="0086114A">
            <w:pPr>
              <w:rPr>
                <w:color w:val="000000"/>
              </w:rPr>
            </w:pPr>
            <w:r w:rsidRPr="007001F1">
              <w:rPr>
                <w:color w:val="000000"/>
                <w:sz w:val="22"/>
                <w:szCs w:val="22"/>
              </w:rPr>
              <w:t> </w:t>
            </w:r>
          </w:p>
        </w:tc>
      </w:tr>
      <w:tr w:rsidR="0086114A" w:rsidRPr="007001F1" w14:paraId="4536EE9A" w14:textId="77777777" w:rsidTr="002D20F9">
        <w:trPr>
          <w:trHeight w:val="300"/>
        </w:trPr>
        <w:tc>
          <w:tcPr>
            <w:tcW w:w="3559" w:type="dxa"/>
            <w:gridSpan w:val="2"/>
            <w:shd w:val="clear" w:color="000000" w:fill="FFFFFF"/>
            <w:vAlign w:val="center"/>
            <w:hideMark/>
          </w:tcPr>
          <w:p w14:paraId="13A57651"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4DB8CA55" w14:textId="77777777" w:rsidR="0086114A" w:rsidRPr="007001F1" w:rsidRDefault="0086114A" w:rsidP="0086114A">
            <w:pPr>
              <w:rPr>
                <w:color w:val="000000"/>
              </w:rPr>
            </w:pPr>
            <w:r w:rsidRPr="007001F1">
              <w:rPr>
                <w:color w:val="000000"/>
                <w:sz w:val="22"/>
                <w:szCs w:val="22"/>
              </w:rPr>
              <w:t> </w:t>
            </w:r>
          </w:p>
        </w:tc>
      </w:tr>
      <w:tr w:rsidR="0086114A" w:rsidRPr="007001F1" w14:paraId="45C3D61A" w14:textId="77777777" w:rsidTr="002D20F9">
        <w:trPr>
          <w:trHeight w:val="300"/>
        </w:trPr>
        <w:tc>
          <w:tcPr>
            <w:tcW w:w="9087" w:type="dxa"/>
            <w:gridSpan w:val="7"/>
            <w:shd w:val="clear" w:color="auto" w:fill="auto"/>
            <w:noWrap/>
            <w:vAlign w:val="bottom"/>
            <w:hideMark/>
          </w:tcPr>
          <w:p w14:paraId="676C6DF9" w14:textId="77777777" w:rsidR="0086114A" w:rsidRPr="007001F1" w:rsidRDefault="0086114A" w:rsidP="0086114A">
            <w:pPr>
              <w:jc w:val="center"/>
              <w:rPr>
                <w:color w:val="000000"/>
              </w:rPr>
            </w:pPr>
            <w:r w:rsidRPr="007001F1">
              <w:rPr>
                <w:color w:val="000000"/>
                <w:sz w:val="22"/>
                <w:szCs w:val="22"/>
              </w:rPr>
              <w:t> </w:t>
            </w:r>
          </w:p>
        </w:tc>
      </w:tr>
      <w:tr w:rsidR="0086114A" w:rsidRPr="007001F1" w14:paraId="670A0EFA" w14:textId="77777777" w:rsidTr="002D20F9">
        <w:trPr>
          <w:trHeight w:val="300"/>
        </w:trPr>
        <w:tc>
          <w:tcPr>
            <w:tcW w:w="3559" w:type="dxa"/>
            <w:gridSpan w:val="2"/>
            <w:shd w:val="clear" w:color="000000" w:fill="FFFFFF"/>
            <w:vAlign w:val="center"/>
            <w:hideMark/>
          </w:tcPr>
          <w:p w14:paraId="04F98BD3" w14:textId="77777777"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2"/>
              <w:t>3</w:t>
            </w:r>
            <w:r w:rsidRPr="007001F1">
              <w:rPr>
                <w:b/>
                <w:bCs/>
                <w:sz w:val="22"/>
                <w:szCs w:val="22"/>
              </w:rPr>
              <w:t>:</w:t>
            </w:r>
          </w:p>
        </w:tc>
        <w:tc>
          <w:tcPr>
            <w:tcW w:w="5528" w:type="dxa"/>
            <w:gridSpan w:val="5"/>
            <w:shd w:val="clear" w:color="auto" w:fill="auto"/>
            <w:vAlign w:val="center"/>
            <w:hideMark/>
          </w:tcPr>
          <w:p w14:paraId="7475D219" w14:textId="77777777" w:rsidR="0086114A" w:rsidRPr="007001F1" w:rsidRDefault="0086114A" w:rsidP="0086114A">
            <w:pPr>
              <w:rPr>
                <w:color w:val="000000"/>
              </w:rPr>
            </w:pPr>
            <w:r w:rsidRPr="007001F1">
              <w:rPr>
                <w:color w:val="000000"/>
                <w:sz w:val="22"/>
                <w:szCs w:val="22"/>
              </w:rPr>
              <w:t> </w:t>
            </w:r>
          </w:p>
        </w:tc>
      </w:tr>
      <w:tr w:rsidR="0086114A" w:rsidRPr="007001F1" w14:paraId="2CB9AB54" w14:textId="77777777" w:rsidTr="002D20F9">
        <w:trPr>
          <w:trHeight w:val="300"/>
        </w:trPr>
        <w:tc>
          <w:tcPr>
            <w:tcW w:w="3559" w:type="dxa"/>
            <w:gridSpan w:val="2"/>
            <w:shd w:val="clear" w:color="000000" w:fill="FFFFFF"/>
            <w:vAlign w:val="center"/>
            <w:hideMark/>
          </w:tcPr>
          <w:p w14:paraId="07ED7D71" w14:textId="77777777"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14:paraId="3CF20BC0" w14:textId="77777777" w:rsidR="0086114A" w:rsidRPr="007001F1" w:rsidRDefault="0086114A" w:rsidP="0086114A">
            <w:pPr>
              <w:rPr>
                <w:color w:val="000000"/>
              </w:rPr>
            </w:pPr>
            <w:r w:rsidRPr="007001F1">
              <w:rPr>
                <w:color w:val="000000"/>
                <w:sz w:val="22"/>
                <w:szCs w:val="22"/>
              </w:rPr>
              <w:t> </w:t>
            </w:r>
          </w:p>
        </w:tc>
      </w:tr>
      <w:tr w:rsidR="0086114A" w:rsidRPr="007001F1" w14:paraId="34D58F05" w14:textId="77777777" w:rsidTr="002D20F9">
        <w:trPr>
          <w:trHeight w:val="300"/>
        </w:trPr>
        <w:tc>
          <w:tcPr>
            <w:tcW w:w="3559" w:type="dxa"/>
            <w:gridSpan w:val="2"/>
            <w:shd w:val="clear" w:color="000000" w:fill="FFFFFF"/>
            <w:vAlign w:val="center"/>
            <w:hideMark/>
          </w:tcPr>
          <w:p w14:paraId="69EE828A"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7E12DDD7" w14:textId="77777777" w:rsidR="0086114A" w:rsidRPr="007001F1" w:rsidRDefault="0086114A" w:rsidP="0086114A">
            <w:pPr>
              <w:rPr>
                <w:color w:val="000000"/>
              </w:rPr>
            </w:pPr>
            <w:r w:rsidRPr="007001F1">
              <w:rPr>
                <w:color w:val="000000"/>
                <w:sz w:val="22"/>
                <w:szCs w:val="22"/>
              </w:rPr>
              <w:t> </w:t>
            </w:r>
          </w:p>
        </w:tc>
      </w:tr>
    </w:tbl>
    <w:p w14:paraId="7FDC8DDA" w14:textId="77777777" w:rsidR="0013438E" w:rsidRPr="007001F1" w:rsidRDefault="0013438E"/>
    <w:p w14:paraId="4B3AD8A2" w14:textId="77777777" w:rsidR="0013438E" w:rsidRPr="007001F1" w:rsidRDefault="0013438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26A1FDDE" w14:textId="77777777" w:rsidTr="00E55C53">
        <w:trPr>
          <w:trHeight w:val="645"/>
        </w:trPr>
        <w:tc>
          <w:tcPr>
            <w:tcW w:w="9087" w:type="dxa"/>
            <w:gridSpan w:val="7"/>
            <w:shd w:val="clear" w:color="000000" w:fill="60497A"/>
            <w:vAlign w:val="center"/>
            <w:hideMark/>
          </w:tcPr>
          <w:p w14:paraId="2B95A32F" w14:textId="77777777"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518"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2518"/>
          </w:p>
        </w:tc>
      </w:tr>
      <w:tr w:rsidR="0013438E" w:rsidRPr="007001F1" w14:paraId="03025B73" w14:textId="77777777" w:rsidTr="00E55C53">
        <w:trPr>
          <w:trHeight w:val="330"/>
        </w:trPr>
        <w:tc>
          <w:tcPr>
            <w:tcW w:w="9087" w:type="dxa"/>
            <w:gridSpan w:val="7"/>
            <w:shd w:val="clear" w:color="auto" w:fill="auto"/>
            <w:vAlign w:val="center"/>
            <w:hideMark/>
          </w:tcPr>
          <w:p w14:paraId="2F95058A" w14:textId="77777777"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14:paraId="28CCEE26" w14:textId="77777777" w:rsidTr="00E55C53">
        <w:trPr>
          <w:trHeight w:val="300"/>
        </w:trPr>
        <w:tc>
          <w:tcPr>
            <w:tcW w:w="3559" w:type="dxa"/>
            <w:gridSpan w:val="2"/>
            <w:shd w:val="clear" w:color="auto" w:fill="auto"/>
            <w:vAlign w:val="center"/>
            <w:hideMark/>
          </w:tcPr>
          <w:p w14:paraId="0C7AF5DD" w14:textId="77777777"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14:paraId="6436E3C5" w14:textId="77777777" w:rsidR="0013438E" w:rsidRPr="007001F1" w:rsidRDefault="0013438E" w:rsidP="00D314D2">
            <w:pPr>
              <w:rPr>
                <w:color w:val="000000"/>
              </w:rPr>
            </w:pPr>
            <w:r w:rsidRPr="007001F1">
              <w:rPr>
                <w:color w:val="000000"/>
                <w:sz w:val="22"/>
                <w:szCs w:val="22"/>
              </w:rPr>
              <w:t> </w:t>
            </w:r>
          </w:p>
        </w:tc>
      </w:tr>
      <w:tr w:rsidR="0013438E" w:rsidRPr="007001F1" w14:paraId="5D220A2C" w14:textId="77777777" w:rsidTr="00E55C53">
        <w:trPr>
          <w:trHeight w:val="660"/>
        </w:trPr>
        <w:tc>
          <w:tcPr>
            <w:tcW w:w="3559" w:type="dxa"/>
            <w:gridSpan w:val="2"/>
            <w:shd w:val="clear" w:color="auto" w:fill="auto"/>
            <w:vAlign w:val="center"/>
            <w:hideMark/>
          </w:tcPr>
          <w:p w14:paraId="58D90072" w14:textId="77777777"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7F2EAAF" w14:textId="77777777" w:rsidR="0013438E" w:rsidRPr="007001F1" w:rsidRDefault="0013438E" w:rsidP="00D314D2">
            <w:pPr>
              <w:rPr>
                <w:color w:val="000000"/>
              </w:rPr>
            </w:pPr>
            <w:r w:rsidRPr="007001F1">
              <w:rPr>
                <w:color w:val="000000"/>
                <w:sz w:val="22"/>
                <w:szCs w:val="22"/>
              </w:rPr>
              <w:t> </w:t>
            </w:r>
          </w:p>
        </w:tc>
      </w:tr>
      <w:tr w:rsidR="0013438E" w:rsidRPr="007001F1" w14:paraId="0E3A9381" w14:textId="77777777" w:rsidTr="00E55C53">
        <w:trPr>
          <w:trHeight w:val="330"/>
        </w:trPr>
        <w:tc>
          <w:tcPr>
            <w:tcW w:w="9087" w:type="dxa"/>
            <w:gridSpan w:val="7"/>
            <w:shd w:val="clear" w:color="auto" w:fill="auto"/>
            <w:vAlign w:val="center"/>
            <w:hideMark/>
          </w:tcPr>
          <w:p w14:paraId="7DED2893" w14:textId="77777777"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14:paraId="180AD637" w14:textId="77777777" w:rsidTr="00E55C53">
        <w:trPr>
          <w:trHeight w:val="330"/>
        </w:trPr>
        <w:tc>
          <w:tcPr>
            <w:tcW w:w="3559" w:type="dxa"/>
            <w:gridSpan w:val="2"/>
            <w:shd w:val="clear" w:color="auto" w:fill="auto"/>
            <w:vAlign w:val="center"/>
            <w:hideMark/>
          </w:tcPr>
          <w:p w14:paraId="78397854" w14:textId="77777777"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CA1EC2" w14:textId="77777777" w:rsidR="0013438E" w:rsidRPr="007001F1" w:rsidRDefault="0013438E" w:rsidP="00D314D2">
            <w:pPr>
              <w:rPr>
                <w:color w:val="000000"/>
              </w:rPr>
            </w:pPr>
            <w:r w:rsidRPr="007001F1">
              <w:rPr>
                <w:color w:val="000000"/>
                <w:sz w:val="22"/>
                <w:szCs w:val="22"/>
              </w:rPr>
              <w:t> </w:t>
            </w:r>
          </w:p>
        </w:tc>
      </w:tr>
      <w:tr w:rsidR="0013438E" w:rsidRPr="007001F1" w14:paraId="12F5E9CE" w14:textId="77777777" w:rsidTr="00E55C53">
        <w:trPr>
          <w:trHeight w:val="300"/>
        </w:trPr>
        <w:tc>
          <w:tcPr>
            <w:tcW w:w="3559" w:type="dxa"/>
            <w:gridSpan w:val="2"/>
            <w:shd w:val="clear" w:color="auto" w:fill="auto"/>
            <w:vAlign w:val="center"/>
            <w:hideMark/>
          </w:tcPr>
          <w:p w14:paraId="72C8B85F" w14:textId="77777777"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14:paraId="1955FDCA" w14:textId="77777777" w:rsidR="0013438E" w:rsidRPr="007001F1" w:rsidRDefault="0013438E" w:rsidP="00D314D2">
            <w:pPr>
              <w:rPr>
                <w:color w:val="000000"/>
              </w:rPr>
            </w:pPr>
            <w:r w:rsidRPr="007001F1">
              <w:rPr>
                <w:color w:val="000000"/>
                <w:sz w:val="22"/>
                <w:szCs w:val="22"/>
              </w:rPr>
              <w:t> </w:t>
            </w:r>
          </w:p>
        </w:tc>
      </w:tr>
      <w:tr w:rsidR="0013438E" w:rsidRPr="007001F1" w14:paraId="235BBA78" w14:textId="77777777" w:rsidTr="00E55C53">
        <w:trPr>
          <w:trHeight w:val="300"/>
        </w:trPr>
        <w:tc>
          <w:tcPr>
            <w:tcW w:w="3559" w:type="dxa"/>
            <w:gridSpan w:val="2"/>
            <w:shd w:val="clear" w:color="auto" w:fill="auto"/>
            <w:vAlign w:val="center"/>
            <w:hideMark/>
          </w:tcPr>
          <w:p w14:paraId="7F1738E2" w14:textId="77777777"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8EE2705" w14:textId="77777777" w:rsidR="0013438E" w:rsidRPr="007001F1" w:rsidRDefault="0013438E" w:rsidP="00D314D2">
            <w:pPr>
              <w:rPr>
                <w:color w:val="000000"/>
              </w:rPr>
            </w:pPr>
            <w:r w:rsidRPr="007001F1">
              <w:rPr>
                <w:color w:val="000000"/>
                <w:sz w:val="22"/>
                <w:szCs w:val="22"/>
              </w:rPr>
              <w:t> </w:t>
            </w:r>
          </w:p>
        </w:tc>
      </w:tr>
      <w:tr w:rsidR="0013438E" w:rsidRPr="007001F1" w14:paraId="6E88B74D" w14:textId="77777777" w:rsidTr="00E55C53">
        <w:trPr>
          <w:trHeight w:val="300"/>
        </w:trPr>
        <w:tc>
          <w:tcPr>
            <w:tcW w:w="3559" w:type="dxa"/>
            <w:gridSpan w:val="2"/>
            <w:shd w:val="clear" w:color="auto" w:fill="auto"/>
            <w:vAlign w:val="center"/>
            <w:hideMark/>
          </w:tcPr>
          <w:p w14:paraId="110D444B" w14:textId="77777777"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501BBA6" w14:textId="77777777" w:rsidR="0013438E" w:rsidRPr="007001F1" w:rsidRDefault="0013438E" w:rsidP="00D314D2">
            <w:pPr>
              <w:rPr>
                <w:color w:val="000000"/>
              </w:rPr>
            </w:pPr>
            <w:r w:rsidRPr="007001F1">
              <w:rPr>
                <w:color w:val="000000"/>
                <w:sz w:val="22"/>
                <w:szCs w:val="22"/>
              </w:rPr>
              <w:t> </w:t>
            </w:r>
          </w:p>
        </w:tc>
      </w:tr>
      <w:tr w:rsidR="0013438E" w:rsidRPr="007001F1" w14:paraId="5998D955" w14:textId="77777777" w:rsidTr="00E55C53">
        <w:trPr>
          <w:trHeight w:val="330"/>
        </w:trPr>
        <w:tc>
          <w:tcPr>
            <w:tcW w:w="9087" w:type="dxa"/>
            <w:gridSpan w:val="7"/>
            <w:shd w:val="clear" w:color="auto" w:fill="auto"/>
            <w:vAlign w:val="center"/>
            <w:hideMark/>
          </w:tcPr>
          <w:p w14:paraId="0DED09AD" w14:textId="77777777"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14:paraId="61096DC7" w14:textId="77777777" w:rsidTr="00E55C53">
        <w:trPr>
          <w:trHeight w:val="300"/>
        </w:trPr>
        <w:tc>
          <w:tcPr>
            <w:tcW w:w="3559" w:type="dxa"/>
            <w:gridSpan w:val="2"/>
            <w:shd w:val="clear" w:color="auto" w:fill="auto"/>
            <w:vAlign w:val="center"/>
            <w:hideMark/>
          </w:tcPr>
          <w:p w14:paraId="57D68784" w14:textId="77777777"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C19B389" w14:textId="77777777" w:rsidR="0013438E" w:rsidRPr="007001F1" w:rsidRDefault="0013438E" w:rsidP="00D314D2">
            <w:pPr>
              <w:rPr>
                <w:color w:val="000000"/>
              </w:rPr>
            </w:pPr>
            <w:r w:rsidRPr="007001F1">
              <w:rPr>
                <w:color w:val="000000"/>
                <w:sz w:val="22"/>
                <w:szCs w:val="22"/>
              </w:rPr>
              <w:t>Nadlimitná zákazka</w:t>
            </w:r>
          </w:p>
        </w:tc>
      </w:tr>
      <w:tr w:rsidR="0013438E" w:rsidRPr="007001F1" w14:paraId="013BC4A4" w14:textId="77777777" w:rsidTr="00E55C53">
        <w:trPr>
          <w:trHeight w:val="300"/>
        </w:trPr>
        <w:tc>
          <w:tcPr>
            <w:tcW w:w="3559" w:type="dxa"/>
            <w:gridSpan w:val="2"/>
            <w:shd w:val="clear" w:color="auto" w:fill="auto"/>
            <w:vAlign w:val="center"/>
            <w:hideMark/>
          </w:tcPr>
          <w:p w14:paraId="41C5516C" w14:textId="77777777"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9D165D0" w14:textId="77777777"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14:paraId="2060D5C1" w14:textId="77777777" w:rsidTr="00E55C53">
        <w:trPr>
          <w:trHeight w:val="300"/>
        </w:trPr>
        <w:tc>
          <w:tcPr>
            <w:tcW w:w="3559" w:type="dxa"/>
            <w:gridSpan w:val="2"/>
            <w:shd w:val="clear" w:color="auto" w:fill="auto"/>
            <w:vAlign w:val="center"/>
            <w:hideMark/>
          </w:tcPr>
          <w:p w14:paraId="6CF38684" w14:textId="77777777"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7C65F9" w14:textId="77777777" w:rsidR="0013438E" w:rsidRPr="007001F1" w:rsidRDefault="0013438E" w:rsidP="00D314D2">
            <w:pPr>
              <w:rPr>
                <w:color w:val="000000"/>
              </w:rPr>
            </w:pPr>
          </w:p>
        </w:tc>
      </w:tr>
      <w:tr w:rsidR="004D0B9F" w:rsidRPr="007001F1" w14:paraId="7EF9B514" w14:textId="77777777" w:rsidTr="00E55C53">
        <w:trPr>
          <w:trHeight w:val="300"/>
        </w:trPr>
        <w:tc>
          <w:tcPr>
            <w:tcW w:w="3559" w:type="dxa"/>
            <w:gridSpan w:val="2"/>
            <w:shd w:val="clear" w:color="auto" w:fill="auto"/>
            <w:vAlign w:val="center"/>
          </w:tcPr>
          <w:p w14:paraId="3DF50DDA" w14:textId="77777777"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D213BA2" w14:textId="77777777" w:rsidR="004D0B9F" w:rsidRPr="007001F1" w:rsidRDefault="004D0B9F" w:rsidP="00D314D2">
            <w:pPr>
              <w:rPr>
                <w:color w:val="000000"/>
              </w:rPr>
            </w:pPr>
          </w:p>
        </w:tc>
      </w:tr>
      <w:tr w:rsidR="0013438E" w:rsidRPr="007001F1" w14:paraId="4E825AE4" w14:textId="77777777" w:rsidTr="00E55C53">
        <w:trPr>
          <w:trHeight w:val="300"/>
        </w:trPr>
        <w:tc>
          <w:tcPr>
            <w:tcW w:w="3559" w:type="dxa"/>
            <w:gridSpan w:val="2"/>
            <w:shd w:val="clear" w:color="auto" w:fill="auto"/>
            <w:vAlign w:val="center"/>
            <w:hideMark/>
          </w:tcPr>
          <w:p w14:paraId="4CA4AA97" w14:textId="77777777"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14:paraId="6431331A" w14:textId="77777777"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14:paraId="0AC6CACA" w14:textId="77777777" w:rsidTr="00E55C53">
        <w:trPr>
          <w:trHeight w:val="300"/>
        </w:trPr>
        <w:tc>
          <w:tcPr>
            <w:tcW w:w="3559" w:type="dxa"/>
            <w:gridSpan w:val="2"/>
            <w:shd w:val="clear" w:color="auto" w:fill="auto"/>
            <w:vAlign w:val="center"/>
            <w:hideMark/>
          </w:tcPr>
          <w:p w14:paraId="79E5ACA0" w14:textId="77777777"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14:paraId="7B1C611F" w14:textId="77777777" w:rsidR="0013438E" w:rsidRPr="007001F1" w:rsidRDefault="0013438E" w:rsidP="00D314D2">
            <w:pPr>
              <w:rPr>
                <w:color w:val="000000"/>
              </w:rPr>
            </w:pPr>
            <w:r w:rsidRPr="007001F1">
              <w:rPr>
                <w:color w:val="000000"/>
                <w:sz w:val="22"/>
                <w:szCs w:val="22"/>
              </w:rPr>
              <w:t> </w:t>
            </w:r>
          </w:p>
        </w:tc>
      </w:tr>
      <w:tr w:rsidR="0013438E" w:rsidRPr="007001F1" w14:paraId="052509BF" w14:textId="77777777" w:rsidTr="00E55C53">
        <w:trPr>
          <w:trHeight w:val="300"/>
        </w:trPr>
        <w:tc>
          <w:tcPr>
            <w:tcW w:w="3559" w:type="dxa"/>
            <w:gridSpan w:val="2"/>
            <w:shd w:val="clear" w:color="auto" w:fill="auto"/>
            <w:vAlign w:val="center"/>
            <w:hideMark/>
          </w:tcPr>
          <w:p w14:paraId="075E69D9" w14:textId="77777777"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0F61BA" w14:textId="77777777" w:rsidR="0013438E" w:rsidRPr="007001F1" w:rsidRDefault="0013438E" w:rsidP="00D314D2">
            <w:pPr>
              <w:rPr>
                <w:color w:val="000000"/>
              </w:rPr>
            </w:pPr>
            <w:r w:rsidRPr="007001F1">
              <w:rPr>
                <w:color w:val="000000"/>
                <w:sz w:val="22"/>
                <w:szCs w:val="22"/>
              </w:rPr>
              <w:t> </w:t>
            </w:r>
          </w:p>
        </w:tc>
      </w:tr>
      <w:tr w:rsidR="0013438E" w:rsidRPr="007001F1" w14:paraId="27DBE80B" w14:textId="77777777" w:rsidTr="00E55C53">
        <w:trPr>
          <w:trHeight w:val="300"/>
        </w:trPr>
        <w:tc>
          <w:tcPr>
            <w:tcW w:w="3559" w:type="dxa"/>
            <w:gridSpan w:val="2"/>
            <w:shd w:val="clear" w:color="auto" w:fill="auto"/>
            <w:vAlign w:val="center"/>
            <w:hideMark/>
          </w:tcPr>
          <w:p w14:paraId="78F38A72" w14:textId="77777777"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13421C" w14:textId="77777777" w:rsidR="0013438E" w:rsidRPr="007001F1" w:rsidRDefault="0013438E" w:rsidP="00D314D2">
            <w:pPr>
              <w:rPr>
                <w:color w:val="000000"/>
              </w:rPr>
            </w:pPr>
            <w:r w:rsidRPr="007001F1">
              <w:rPr>
                <w:color w:val="000000"/>
                <w:sz w:val="22"/>
                <w:szCs w:val="22"/>
              </w:rPr>
              <w:t> </w:t>
            </w:r>
          </w:p>
        </w:tc>
      </w:tr>
      <w:tr w:rsidR="0013438E" w:rsidRPr="007001F1" w14:paraId="7367608D" w14:textId="77777777" w:rsidTr="00E55C53">
        <w:trPr>
          <w:trHeight w:val="300"/>
        </w:trPr>
        <w:tc>
          <w:tcPr>
            <w:tcW w:w="3559" w:type="dxa"/>
            <w:gridSpan w:val="2"/>
            <w:shd w:val="clear" w:color="auto" w:fill="auto"/>
            <w:vAlign w:val="center"/>
            <w:hideMark/>
          </w:tcPr>
          <w:p w14:paraId="3A61A67E" w14:textId="77777777"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14:paraId="4F3D07F7" w14:textId="77777777" w:rsidR="0013438E" w:rsidRPr="007001F1" w:rsidRDefault="0013438E" w:rsidP="00D314D2">
            <w:pPr>
              <w:rPr>
                <w:color w:val="000000"/>
              </w:rPr>
            </w:pPr>
            <w:r w:rsidRPr="007001F1">
              <w:rPr>
                <w:color w:val="000000"/>
                <w:sz w:val="22"/>
                <w:szCs w:val="22"/>
              </w:rPr>
              <w:t> </w:t>
            </w:r>
          </w:p>
        </w:tc>
      </w:tr>
      <w:tr w:rsidR="0013438E" w:rsidRPr="007001F1" w14:paraId="0857B0A1" w14:textId="77777777" w:rsidTr="00E55C53">
        <w:trPr>
          <w:trHeight w:val="300"/>
        </w:trPr>
        <w:tc>
          <w:tcPr>
            <w:tcW w:w="3559" w:type="dxa"/>
            <w:gridSpan w:val="2"/>
            <w:shd w:val="clear" w:color="auto" w:fill="auto"/>
            <w:vAlign w:val="center"/>
            <w:hideMark/>
          </w:tcPr>
          <w:p w14:paraId="5FEFE88C" w14:textId="77777777"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14:paraId="11B92F49" w14:textId="77777777" w:rsidR="0013438E" w:rsidRPr="007001F1" w:rsidRDefault="0013438E" w:rsidP="00D314D2">
            <w:pPr>
              <w:rPr>
                <w:color w:val="000000"/>
              </w:rPr>
            </w:pPr>
            <w:r w:rsidRPr="007001F1">
              <w:rPr>
                <w:color w:val="000000"/>
                <w:sz w:val="22"/>
                <w:szCs w:val="22"/>
              </w:rPr>
              <w:t> </w:t>
            </w:r>
          </w:p>
        </w:tc>
      </w:tr>
      <w:tr w:rsidR="0013438E" w:rsidRPr="007001F1" w14:paraId="36B16559" w14:textId="77777777" w:rsidTr="00E55C53">
        <w:trPr>
          <w:trHeight w:val="300"/>
        </w:trPr>
        <w:tc>
          <w:tcPr>
            <w:tcW w:w="3559" w:type="dxa"/>
            <w:gridSpan w:val="2"/>
            <w:shd w:val="clear" w:color="auto" w:fill="auto"/>
            <w:vAlign w:val="center"/>
            <w:hideMark/>
          </w:tcPr>
          <w:p w14:paraId="271FD14E" w14:textId="77777777"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AD5563" w14:textId="77777777" w:rsidR="0013438E" w:rsidRPr="007001F1" w:rsidRDefault="0013438E" w:rsidP="00D314D2">
            <w:pPr>
              <w:rPr>
                <w:color w:val="000000"/>
              </w:rPr>
            </w:pPr>
            <w:r w:rsidRPr="007001F1">
              <w:rPr>
                <w:color w:val="000000"/>
                <w:sz w:val="22"/>
                <w:szCs w:val="22"/>
              </w:rPr>
              <w:t> </w:t>
            </w:r>
          </w:p>
        </w:tc>
      </w:tr>
      <w:tr w:rsidR="0013438E" w:rsidRPr="007001F1" w14:paraId="29AA4A05" w14:textId="77777777" w:rsidTr="00E55C53">
        <w:trPr>
          <w:trHeight w:val="300"/>
        </w:trPr>
        <w:tc>
          <w:tcPr>
            <w:tcW w:w="3559" w:type="dxa"/>
            <w:gridSpan w:val="2"/>
            <w:shd w:val="clear" w:color="auto" w:fill="auto"/>
            <w:vAlign w:val="center"/>
            <w:hideMark/>
          </w:tcPr>
          <w:p w14:paraId="4E89CB84" w14:textId="77777777"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7516C09" w14:textId="77777777" w:rsidR="0013438E" w:rsidRPr="007001F1" w:rsidRDefault="0013438E" w:rsidP="00D314D2">
            <w:pPr>
              <w:rPr>
                <w:color w:val="000000"/>
              </w:rPr>
            </w:pPr>
            <w:r w:rsidRPr="007001F1">
              <w:rPr>
                <w:color w:val="000000"/>
                <w:sz w:val="22"/>
                <w:szCs w:val="22"/>
              </w:rPr>
              <w:t> </w:t>
            </w:r>
          </w:p>
        </w:tc>
      </w:tr>
      <w:tr w:rsidR="0013438E" w:rsidRPr="007001F1" w14:paraId="50D432C7" w14:textId="77777777" w:rsidTr="00E55C53">
        <w:trPr>
          <w:trHeight w:val="300"/>
        </w:trPr>
        <w:tc>
          <w:tcPr>
            <w:tcW w:w="3559" w:type="dxa"/>
            <w:gridSpan w:val="2"/>
            <w:shd w:val="clear" w:color="auto" w:fill="auto"/>
            <w:vAlign w:val="center"/>
            <w:hideMark/>
          </w:tcPr>
          <w:p w14:paraId="04E676DD" w14:textId="77777777"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86AB5FC" w14:textId="77777777" w:rsidR="0013438E" w:rsidRPr="007001F1" w:rsidRDefault="0013438E" w:rsidP="00D314D2">
            <w:pPr>
              <w:rPr>
                <w:color w:val="000000"/>
              </w:rPr>
            </w:pPr>
            <w:r w:rsidRPr="007001F1">
              <w:rPr>
                <w:color w:val="000000"/>
                <w:sz w:val="22"/>
                <w:szCs w:val="22"/>
              </w:rPr>
              <w:t> </w:t>
            </w:r>
          </w:p>
        </w:tc>
      </w:tr>
      <w:tr w:rsidR="0013438E" w:rsidRPr="007001F1" w14:paraId="442B1599" w14:textId="77777777" w:rsidTr="00E55C53">
        <w:trPr>
          <w:trHeight w:val="300"/>
        </w:trPr>
        <w:tc>
          <w:tcPr>
            <w:tcW w:w="3559" w:type="dxa"/>
            <w:gridSpan w:val="2"/>
            <w:shd w:val="clear" w:color="auto" w:fill="auto"/>
            <w:vAlign w:val="center"/>
            <w:hideMark/>
          </w:tcPr>
          <w:p w14:paraId="77ACD8E7" w14:textId="77777777"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D0A033D" w14:textId="77777777" w:rsidR="0013438E" w:rsidRPr="007001F1" w:rsidRDefault="0013438E" w:rsidP="00D314D2">
            <w:pPr>
              <w:rPr>
                <w:color w:val="000000"/>
              </w:rPr>
            </w:pPr>
            <w:r w:rsidRPr="007001F1">
              <w:rPr>
                <w:color w:val="000000"/>
                <w:sz w:val="22"/>
                <w:szCs w:val="22"/>
              </w:rPr>
              <w:t> </w:t>
            </w:r>
          </w:p>
        </w:tc>
      </w:tr>
      <w:tr w:rsidR="0013438E" w:rsidRPr="007001F1" w14:paraId="3CCF2639" w14:textId="77777777" w:rsidTr="00E55C53">
        <w:trPr>
          <w:trHeight w:val="300"/>
        </w:trPr>
        <w:tc>
          <w:tcPr>
            <w:tcW w:w="3559" w:type="dxa"/>
            <w:gridSpan w:val="2"/>
            <w:shd w:val="clear" w:color="auto" w:fill="auto"/>
            <w:vAlign w:val="center"/>
            <w:hideMark/>
          </w:tcPr>
          <w:p w14:paraId="43E871A3" w14:textId="77777777"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75C5900" w14:textId="77777777" w:rsidR="0013438E" w:rsidRPr="007001F1" w:rsidRDefault="0013438E" w:rsidP="00D314D2">
            <w:pPr>
              <w:rPr>
                <w:color w:val="000000"/>
              </w:rPr>
            </w:pPr>
            <w:r w:rsidRPr="007001F1">
              <w:rPr>
                <w:color w:val="000000"/>
                <w:sz w:val="22"/>
                <w:szCs w:val="22"/>
              </w:rPr>
              <w:t> </w:t>
            </w:r>
          </w:p>
        </w:tc>
      </w:tr>
      <w:tr w:rsidR="0013438E" w:rsidRPr="007001F1" w14:paraId="16BE16A2" w14:textId="77777777" w:rsidTr="00E55C53">
        <w:trPr>
          <w:trHeight w:val="300"/>
        </w:trPr>
        <w:tc>
          <w:tcPr>
            <w:tcW w:w="3559" w:type="dxa"/>
            <w:gridSpan w:val="2"/>
            <w:shd w:val="clear" w:color="auto" w:fill="auto"/>
            <w:vAlign w:val="center"/>
            <w:hideMark/>
          </w:tcPr>
          <w:p w14:paraId="71FA2EA6" w14:textId="77777777"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DC7D42" w14:textId="77777777" w:rsidR="0013438E" w:rsidRPr="007001F1" w:rsidRDefault="0013438E" w:rsidP="00D314D2">
            <w:pPr>
              <w:rPr>
                <w:color w:val="000000"/>
              </w:rPr>
            </w:pPr>
            <w:r w:rsidRPr="007001F1">
              <w:rPr>
                <w:color w:val="000000"/>
                <w:sz w:val="22"/>
                <w:szCs w:val="22"/>
              </w:rPr>
              <w:t> </w:t>
            </w:r>
          </w:p>
        </w:tc>
      </w:tr>
      <w:tr w:rsidR="0013438E" w:rsidRPr="007001F1" w14:paraId="71CFB3F9" w14:textId="77777777" w:rsidTr="00E55C53">
        <w:trPr>
          <w:trHeight w:val="315"/>
        </w:trPr>
        <w:tc>
          <w:tcPr>
            <w:tcW w:w="582" w:type="dxa"/>
            <w:shd w:val="clear" w:color="000000" w:fill="60497A"/>
            <w:vAlign w:val="center"/>
            <w:hideMark/>
          </w:tcPr>
          <w:p w14:paraId="15770D89" w14:textId="77777777"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34EFB97" w14:textId="77777777"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81699E2" w14:textId="77777777"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1A5E9F" w14:textId="77777777"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ACECB3" w14:textId="77777777"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1018171" w14:textId="77777777" w:rsidR="0013438E" w:rsidRPr="007001F1" w:rsidRDefault="0013438E" w:rsidP="00D314D2">
            <w:pPr>
              <w:jc w:val="center"/>
              <w:rPr>
                <w:b/>
                <w:bCs/>
                <w:color w:val="FFFFFF"/>
              </w:rPr>
            </w:pPr>
            <w:r w:rsidRPr="007001F1">
              <w:rPr>
                <w:b/>
                <w:bCs/>
                <w:color w:val="FFFFFF"/>
                <w:sz w:val="22"/>
                <w:szCs w:val="22"/>
              </w:rPr>
              <w:t>Poznámka</w:t>
            </w:r>
          </w:p>
        </w:tc>
      </w:tr>
      <w:tr w:rsidR="0013438E" w:rsidRPr="007001F1" w14:paraId="6A79A877" w14:textId="77777777" w:rsidTr="00E55C53">
        <w:trPr>
          <w:trHeight w:val="20"/>
        </w:trPr>
        <w:tc>
          <w:tcPr>
            <w:tcW w:w="582" w:type="dxa"/>
            <w:shd w:val="clear" w:color="auto" w:fill="auto"/>
            <w:noWrap/>
            <w:vAlign w:val="center"/>
            <w:hideMark/>
          </w:tcPr>
          <w:p w14:paraId="48385530" w14:textId="77777777"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14:paraId="3428E47C" w14:textId="77777777"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D23EE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5FC476FD"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0F15BBE7"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4FD64749" w14:textId="77777777" w:rsidR="0013438E" w:rsidRPr="007001F1" w:rsidRDefault="0013438E" w:rsidP="00D314D2">
            <w:pPr>
              <w:jc w:val="center"/>
              <w:rPr>
                <w:color w:val="000000"/>
              </w:rPr>
            </w:pPr>
            <w:r w:rsidRPr="007001F1">
              <w:rPr>
                <w:color w:val="000000"/>
                <w:sz w:val="22"/>
                <w:szCs w:val="22"/>
              </w:rPr>
              <w:t> </w:t>
            </w:r>
          </w:p>
        </w:tc>
      </w:tr>
      <w:tr w:rsidR="0013438E" w:rsidRPr="007001F1" w14:paraId="499E1158" w14:textId="77777777" w:rsidTr="00E55C53">
        <w:trPr>
          <w:trHeight w:val="20"/>
        </w:trPr>
        <w:tc>
          <w:tcPr>
            <w:tcW w:w="582" w:type="dxa"/>
            <w:shd w:val="clear" w:color="auto" w:fill="auto"/>
            <w:noWrap/>
            <w:vAlign w:val="center"/>
            <w:hideMark/>
          </w:tcPr>
          <w:p w14:paraId="5840BB1D" w14:textId="77777777"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14:paraId="4657383A" w14:textId="77777777"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B14EA1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0C65C9E8"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37FF7052"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5D84C59D" w14:textId="77777777" w:rsidR="0013438E" w:rsidRPr="007001F1" w:rsidRDefault="0013438E" w:rsidP="00D314D2">
            <w:pPr>
              <w:jc w:val="center"/>
              <w:rPr>
                <w:color w:val="000000"/>
              </w:rPr>
            </w:pPr>
            <w:r w:rsidRPr="007001F1">
              <w:rPr>
                <w:color w:val="000000"/>
                <w:sz w:val="22"/>
                <w:szCs w:val="22"/>
              </w:rPr>
              <w:t> </w:t>
            </w:r>
          </w:p>
        </w:tc>
      </w:tr>
      <w:tr w:rsidR="00DB0E92" w:rsidRPr="007001F1" w14:paraId="6B968A79" w14:textId="77777777" w:rsidTr="00E55C53">
        <w:trPr>
          <w:trHeight w:val="466"/>
        </w:trPr>
        <w:tc>
          <w:tcPr>
            <w:tcW w:w="582" w:type="dxa"/>
            <w:vMerge w:val="restart"/>
            <w:shd w:val="clear" w:color="auto" w:fill="auto"/>
            <w:noWrap/>
            <w:vAlign w:val="center"/>
            <w:hideMark/>
          </w:tcPr>
          <w:p w14:paraId="500C39BB" w14:textId="77777777" w:rsidR="00DB0E92" w:rsidRPr="007001F1" w:rsidRDefault="00E55C53" w:rsidP="00D314D2">
            <w:pPr>
              <w:jc w:val="center"/>
              <w:rPr>
                <w:color w:val="000000"/>
              </w:rPr>
            </w:pPr>
            <w:r>
              <w:rPr>
                <w:color w:val="000000"/>
                <w:sz w:val="22"/>
                <w:szCs w:val="22"/>
              </w:rPr>
              <w:lastRenderedPageBreak/>
              <w:t>3</w:t>
            </w:r>
          </w:p>
        </w:tc>
        <w:tc>
          <w:tcPr>
            <w:tcW w:w="4820" w:type="dxa"/>
            <w:gridSpan w:val="2"/>
            <w:shd w:val="clear" w:color="auto" w:fill="auto"/>
            <w:vAlign w:val="center"/>
            <w:hideMark/>
          </w:tcPr>
          <w:p w14:paraId="000F8FD5" w14:textId="77777777" w:rsidR="00DB0E92" w:rsidRPr="007001F1" w:rsidRDefault="00DB0E92" w:rsidP="00FA683A">
            <w:pPr>
              <w:jc w:val="both"/>
            </w:pPr>
            <w:r w:rsidRPr="007C7298">
              <w:rPr>
                <w:color w:val="000000"/>
                <w:sz w:val="22"/>
                <w:szCs w:val="22"/>
              </w:rPr>
              <w:t>a</w:t>
            </w:r>
            <w:r w:rsidRPr="007001F1">
              <w:rPr>
                <w:color w:val="000000"/>
                <w:sz w:val="22"/>
                <w:szCs w:val="22"/>
              </w:rPr>
              <w:t>)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700D8A22"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52793D8D"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103B33CD"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4A3EF053" w14:textId="77777777" w:rsidR="00DB0E92" w:rsidRPr="007001F1" w:rsidRDefault="00DB0E92" w:rsidP="00D314D2">
            <w:pPr>
              <w:jc w:val="center"/>
              <w:rPr>
                <w:color w:val="000000"/>
              </w:rPr>
            </w:pPr>
            <w:r w:rsidRPr="007001F1">
              <w:rPr>
                <w:color w:val="000000"/>
                <w:sz w:val="22"/>
                <w:szCs w:val="22"/>
              </w:rPr>
              <w:t> </w:t>
            </w:r>
          </w:p>
        </w:tc>
      </w:tr>
      <w:tr w:rsidR="00DB0E92" w:rsidRPr="007001F1" w14:paraId="5C32B223" w14:textId="77777777" w:rsidTr="00E55C53">
        <w:trPr>
          <w:trHeight w:val="637"/>
        </w:trPr>
        <w:tc>
          <w:tcPr>
            <w:tcW w:w="582" w:type="dxa"/>
            <w:vMerge/>
            <w:shd w:val="clear" w:color="auto" w:fill="auto"/>
            <w:noWrap/>
            <w:vAlign w:val="center"/>
          </w:tcPr>
          <w:p w14:paraId="094B3A7F" w14:textId="77777777" w:rsidR="00DB0E92" w:rsidRPr="007001F1" w:rsidRDefault="00DB0E92" w:rsidP="00D314D2">
            <w:pPr>
              <w:jc w:val="center"/>
              <w:rPr>
                <w:color w:val="000000"/>
              </w:rPr>
            </w:pPr>
          </w:p>
        </w:tc>
        <w:tc>
          <w:tcPr>
            <w:tcW w:w="4820" w:type="dxa"/>
            <w:gridSpan w:val="2"/>
            <w:shd w:val="clear" w:color="auto" w:fill="auto"/>
            <w:vAlign w:val="center"/>
          </w:tcPr>
          <w:p w14:paraId="260FDB67" w14:textId="77777777"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4960B9E9" w14:textId="77777777" w:rsidR="00DB0E92" w:rsidRPr="007001F1" w:rsidRDefault="00DB0E92" w:rsidP="00D314D2">
            <w:pPr>
              <w:jc w:val="center"/>
              <w:rPr>
                <w:color w:val="000000"/>
              </w:rPr>
            </w:pPr>
          </w:p>
        </w:tc>
        <w:tc>
          <w:tcPr>
            <w:tcW w:w="567" w:type="dxa"/>
            <w:shd w:val="clear" w:color="auto" w:fill="auto"/>
            <w:vAlign w:val="center"/>
          </w:tcPr>
          <w:p w14:paraId="1EC90207" w14:textId="77777777" w:rsidR="00DB0E92" w:rsidRPr="007001F1" w:rsidRDefault="00DB0E92" w:rsidP="00D314D2">
            <w:pPr>
              <w:jc w:val="center"/>
              <w:rPr>
                <w:color w:val="000000"/>
              </w:rPr>
            </w:pPr>
          </w:p>
        </w:tc>
        <w:tc>
          <w:tcPr>
            <w:tcW w:w="776" w:type="dxa"/>
            <w:shd w:val="clear" w:color="auto" w:fill="auto"/>
            <w:vAlign w:val="center"/>
          </w:tcPr>
          <w:p w14:paraId="205F8CFA" w14:textId="77777777" w:rsidR="00DB0E92" w:rsidRPr="007001F1" w:rsidRDefault="00DB0E92" w:rsidP="00D314D2">
            <w:pPr>
              <w:jc w:val="center"/>
              <w:rPr>
                <w:color w:val="000000"/>
              </w:rPr>
            </w:pPr>
          </w:p>
        </w:tc>
        <w:tc>
          <w:tcPr>
            <w:tcW w:w="1775" w:type="dxa"/>
            <w:shd w:val="clear" w:color="auto" w:fill="auto"/>
            <w:vAlign w:val="center"/>
          </w:tcPr>
          <w:p w14:paraId="0CB022C6" w14:textId="77777777" w:rsidR="00DB0E92" w:rsidRPr="007001F1" w:rsidRDefault="00DB0E92" w:rsidP="00D314D2">
            <w:pPr>
              <w:jc w:val="center"/>
              <w:rPr>
                <w:color w:val="000000"/>
              </w:rPr>
            </w:pPr>
          </w:p>
        </w:tc>
      </w:tr>
      <w:tr w:rsidR="00DB0E92" w:rsidRPr="007001F1" w14:paraId="7C62D557" w14:textId="77777777" w:rsidTr="00E55C53">
        <w:trPr>
          <w:trHeight w:val="346"/>
        </w:trPr>
        <w:tc>
          <w:tcPr>
            <w:tcW w:w="582" w:type="dxa"/>
            <w:vMerge/>
            <w:shd w:val="clear" w:color="auto" w:fill="auto"/>
            <w:noWrap/>
            <w:vAlign w:val="center"/>
          </w:tcPr>
          <w:p w14:paraId="1FE8C900" w14:textId="77777777" w:rsidR="00DB0E92" w:rsidRPr="007001F1" w:rsidRDefault="00DB0E92" w:rsidP="00D314D2">
            <w:pPr>
              <w:jc w:val="center"/>
              <w:rPr>
                <w:color w:val="000000"/>
              </w:rPr>
            </w:pPr>
          </w:p>
        </w:tc>
        <w:tc>
          <w:tcPr>
            <w:tcW w:w="4820" w:type="dxa"/>
            <w:gridSpan w:val="2"/>
            <w:shd w:val="clear" w:color="auto" w:fill="auto"/>
            <w:vAlign w:val="center"/>
          </w:tcPr>
          <w:p w14:paraId="4073C823" w14:textId="77777777"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14:paraId="34D1B6F7" w14:textId="77777777" w:rsidR="00DB0E92" w:rsidRPr="007001F1" w:rsidRDefault="00DB0E92" w:rsidP="00D314D2">
            <w:pPr>
              <w:jc w:val="center"/>
              <w:rPr>
                <w:color w:val="000000"/>
              </w:rPr>
            </w:pPr>
          </w:p>
        </w:tc>
        <w:tc>
          <w:tcPr>
            <w:tcW w:w="567" w:type="dxa"/>
            <w:shd w:val="clear" w:color="auto" w:fill="auto"/>
            <w:vAlign w:val="center"/>
          </w:tcPr>
          <w:p w14:paraId="6C64E9CF" w14:textId="77777777" w:rsidR="00DB0E92" w:rsidRPr="007001F1" w:rsidRDefault="00DB0E92" w:rsidP="00D314D2">
            <w:pPr>
              <w:jc w:val="center"/>
              <w:rPr>
                <w:color w:val="000000"/>
              </w:rPr>
            </w:pPr>
          </w:p>
        </w:tc>
        <w:tc>
          <w:tcPr>
            <w:tcW w:w="776" w:type="dxa"/>
            <w:shd w:val="clear" w:color="auto" w:fill="auto"/>
            <w:vAlign w:val="center"/>
          </w:tcPr>
          <w:p w14:paraId="766AA05C" w14:textId="77777777" w:rsidR="00DB0E92" w:rsidRPr="007001F1" w:rsidRDefault="00DB0E92" w:rsidP="00D314D2">
            <w:pPr>
              <w:jc w:val="center"/>
              <w:rPr>
                <w:color w:val="000000"/>
              </w:rPr>
            </w:pPr>
          </w:p>
        </w:tc>
        <w:tc>
          <w:tcPr>
            <w:tcW w:w="1775" w:type="dxa"/>
            <w:shd w:val="clear" w:color="auto" w:fill="auto"/>
            <w:vAlign w:val="center"/>
          </w:tcPr>
          <w:p w14:paraId="7396D47E" w14:textId="77777777" w:rsidR="00DB0E92" w:rsidRPr="007001F1" w:rsidRDefault="00DB0E92" w:rsidP="00D314D2">
            <w:pPr>
              <w:jc w:val="center"/>
              <w:rPr>
                <w:color w:val="000000"/>
              </w:rPr>
            </w:pPr>
          </w:p>
        </w:tc>
      </w:tr>
      <w:tr w:rsidR="00DB0E92" w:rsidRPr="007001F1" w14:paraId="4C89166A" w14:textId="77777777" w:rsidTr="00E55C53">
        <w:trPr>
          <w:trHeight w:val="637"/>
        </w:trPr>
        <w:tc>
          <w:tcPr>
            <w:tcW w:w="582" w:type="dxa"/>
            <w:vMerge/>
            <w:shd w:val="clear" w:color="auto" w:fill="auto"/>
            <w:noWrap/>
            <w:vAlign w:val="center"/>
          </w:tcPr>
          <w:p w14:paraId="769F5646" w14:textId="77777777" w:rsidR="00DB0E92" w:rsidRPr="007001F1" w:rsidRDefault="00DB0E92" w:rsidP="00D314D2">
            <w:pPr>
              <w:jc w:val="center"/>
              <w:rPr>
                <w:color w:val="000000"/>
              </w:rPr>
            </w:pPr>
          </w:p>
        </w:tc>
        <w:tc>
          <w:tcPr>
            <w:tcW w:w="4820" w:type="dxa"/>
            <w:gridSpan w:val="2"/>
            <w:shd w:val="clear" w:color="auto" w:fill="auto"/>
            <w:vAlign w:val="center"/>
          </w:tcPr>
          <w:p w14:paraId="59BDBC61" w14:textId="77777777"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14:paraId="5EF0C64E" w14:textId="77777777" w:rsidR="00DB0E92" w:rsidRPr="007001F1" w:rsidRDefault="00DB0E92" w:rsidP="00D314D2">
            <w:pPr>
              <w:jc w:val="center"/>
              <w:rPr>
                <w:color w:val="000000"/>
              </w:rPr>
            </w:pPr>
          </w:p>
        </w:tc>
        <w:tc>
          <w:tcPr>
            <w:tcW w:w="567" w:type="dxa"/>
            <w:shd w:val="clear" w:color="auto" w:fill="auto"/>
            <w:vAlign w:val="center"/>
          </w:tcPr>
          <w:p w14:paraId="55F47BD8" w14:textId="77777777" w:rsidR="00DB0E92" w:rsidRPr="007001F1" w:rsidRDefault="00DB0E92" w:rsidP="00D314D2">
            <w:pPr>
              <w:jc w:val="center"/>
              <w:rPr>
                <w:color w:val="000000"/>
              </w:rPr>
            </w:pPr>
          </w:p>
        </w:tc>
        <w:tc>
          <w:tcPr>
            <w:tcW w:w="776" w:type="dxa"/>
            <w:shd w:val="clear" w:color="auto" w:fill="auto"/>
            <w:vAlign w:val="center"/>
          </w:tcPr>
          <w:p w14:paraId="1F4001AF" w14:textId="77777777" w:rsidR="00DB0E92" w:rsidRPr="007001F1" w:rsidRDefault="00DB0E92" w:rsidP="00D314D2">
            <w:pPr>
              <w:jc w:val="center"/>
              <w:rPr>
                <w:color w:val="000000"/>
              </w:rPr>
            </w:pPr>
          </w:p>
        </w:tc>
        <w:tc>
          <w:tcPr>
            <w:tcW w:w="1775" w:type="dxa"/>
            <w:shd w:val="clear" w:color="auto" w:fill="auto"/>
            <w:vAlign w:val="center"/>
          </w:tcPr>
          <w:p w14:paraId="758D65D8" w14:textId="77777777" w:rsidR="00DB0E92" w:rsidRPr="007001F1" w:rsidRDefault="00DB0E92" w:rsidP="00D314D2">
            <w:pPr>
              <w:jc w:val="center"/>
              <w:rPr>
                <w:color w:val="000000"/>
              </w:rPr>
            </w:pPr>
          </w:p>
        </w:tc>
      </w:tr>
      <w:tr w:rsidR="00E55C53" w:rsidRPr="007001F1" w14:paraId="1F2ECFD8" w14:textId="77777777" w:rsidTr="00E55C53">
        <w:trPr>
          <w:trHeight w:val="320"/>
        </w:trPr>
        <w:tc>
          <w:tcPr>
            <w:tcW w:w="582" w:type="dxa"/>
            <w:vMerge w:val="restart"/>
            <w:shd w:val="clear" w:color="auto" w:fill="auto"/>
            <w:noWrap/>
            <w:vAlign w:val="center"/>
          </w:tcPr>
          <w:p w14:paraId="422DBF98" w14:textId="77777777" w:rsidR="00E55C53" w:rsidRPr="007001F1" w:rsidRDefault="00E55C53" w:rsidP="00E55C53">
            <w:pPr>
              <w:jc w:val="center"/>
              <w:rPr>
                <w:color w:val="000000"/>
              </w:rPr>
            </w:pPr>
            <w:r>
              <w:rPr>
                <w:color w:val="000000"/>
                <w:sz w:val="22"/>
                <w:szCs w:val="22"/>
              </w:rPr>
              <w:t>4</w:t>
            </w:r>
          </w:p>
        </w:tc>
        <w:tc>
          <w:tcPr>
            <w:tcW w:w="4820" w:type="dxa"/>
            <w:gridSpan w:val="2"/>
            <w:shd w:val="clear" w:color="auto" w:fill="auto"/>
            <w:vAlign w:val="center"/>
          </w:tcPr>
          <w:p w14:paraId="701BF0F3" w14:textId="77777777" w:rsidR="00E55C53" w:rsidRPr="007001F1" w:rsidDel="00EC083F" w:rsidRDefault="00E55C53" w:rsidP="00E55C53">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AF78619" w14:textId="77777777" w:rsidR="00E55C53" w:rsidRPr="007001F1" w:rsidRDefault="00E55C53" w:rsidP="00E55C53">
            <w:pPr>
              <w:jc w:val="center"/>
              <w:rPr>
                <w:color w:val="000000"/>
              </w:rPr>
            </w:pPr>
          </w:p>
        </w:tc>
        <w:tc>
          <w:tcPr>
            <w:tcW w:w="567" w:type="dxa"/>
            <w:shd w:val="clear" w:color="auto" w:fill="auto"/>
            <w:vAlign w:val="center"/>
          </w:tcPr>
          <w:p w14:paraId="04E0559C" w14:textId="77777777" w:rsidR="00E55C53" w:rsidRPr="007001F1" w:rsidRDefault="00E55C53" w:rsidP="00E55C53">
            <w:pPr>
              <w:jc w:val="center"/>
              <w:rPr>
                <w:color w:val="000000"/>
              </w:rPr>
            </w:pPr>
          </w:p>
        </w:tc>
        <w:tc>
          <w:tcPr>
            <w:tcW w:w="776" w:type="dxa"/>
            <w:shd w:val="clear" w:color="auto" w:fill="auto"/>
            <w:vAlign w:val="center"/>
          </w:tcPr>
          <w:p w14:paraId="2D410422" w14:textId="77777777" w:rsidR="00E55C53" w:rsidRPr="007001F1" w:rsidRDefault="00E55C53" w:rsidP="00E55C53">
            <w:pPr>
              <w:jc w:val="center"/>
              <w:rPr>
                <w:color w:val="000000"/>
              </w:rPr>
            </w:pPr>
          </w:p>
        </w:tc>
        <w:tc>
          <w:tcPr>
            <w:tcW w:w="1775" w:type="dxa"/>
            <w:shd w:val="clear" w:color="auto" w:fill="auto"/>
            <w:vAlign w:val="center"/>
          </w:tcPr>
          <w:p w14:paraId="32486A9D" w14:textId="77777777" w:rsidR="00E55C53" w:rsidRPr="007001F1" w:rsidRDefault="00E55C53" w:rsidP="00E55C53">
            <w:pPr>
              <w:jc w:val="center"/>
              <w:rPr>
                <w:color w:val="000000"/>
              </w:rPr>
            </w:pPr>
          </w:p>
        </w:tc>
      </w:tr>
      <w:tr w:rsidR="00E55C53" w:rsidRPr="007001F1" w14:paraId="373E5750" w14:textId="77777777" w:rsidTr="00E55C53">
        <w:trPr>
          <w:trHeight w:val="675"/>
        </w:trPr>
        <w:tc>
          <w:tcPr>
            <w:tcW w:w="582" w:type="dxa"/>
            <w:vMerge/>
            <w:shd w:val="clear" w:color="auto" w:fill="auto"/>
            <w:noWrap/>
            <w:vAlign w:val="center"/>
          </w:tcPr>
          <w:p w14:paraId="61E85DE5" w14:textId="77777777" w:rsidR="00E55C53" w:rsidRPr="007001F1" w:rsidRDefault="00E55C53" w:rsidP="00E55C53">
            <w:pPr>
              <w:jc w:val="center"/>
              <w:rPr>
                <w:color w:val="000000"/>
              </w:rPr>
            </w:pPr>
          </w:p>
        </w:tc>
        <w:tc>
          <w:tcPr>
            <w:tcW w:w="4820" w:type="dxa"/>
            <w:gridSpan w:val="2"/>
            <w:shd w:val="clear" w:color="auto" w:fill="auto"/>
            <w:vAlign w:val="center"/>
          </w:tcPr>
          <w:p w14:paraId="2A66FE86" w14:textId="77777777" w:rsidR="00E55C53" w:rsidRPr="007001F1" w:rsidRDefault="00E55C53" w:rsidP="00E55C53">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4C3F1679" w14:textId="77777777" w:rsidR="00E55C53" w:rsidRPr="007001F1" w:rsidRDefault="00E55C53" w:rsidP="00E55C53">
            <w:pPr>
              <w:jc w:val="center"/>
              <w:rPr>
                <w:color w:val="000000"/>
              </w:rPr>
            </w:pPr>
          </w:p>
        </w:tc>
        <w:tc>
          <w:tcPr>
            <w:tcW w:w="567" w:type="dxa"/>
            <w:shd w:val="clear" w:color="auto" w:fill="auto"/>
            <w:vAlign w:val="center"/>
          </w:tcPr>
          <w:p w14:paraId="2B4DF7D9" w14:textId="77777777" w:rsidR="00E55C53" w:rsidRPr="007001F1" w:rsidRDefault="00E55C53" w:rsidP="00E55C53">
            <w:pPr>
              <w:jc w:val="center"/>
              <w:rPr>
                <w:color w:val="000000"/>
              </w:rPr>
            </w:pPr>
          </w:p>
        </w:tc>
        <w:tc>
          <w:tcPr>
            <w:tcW w:w="776" w:type="dxa"/>
            <w:shd w:val="clear" w:color="auto" w:fill="auto"/>
            <w:vAlign w:val="center"/>
          </w:tcPr>
          <w:p w14:paraId="692A1C24" w14:textId="77777777" w:rsidR="00E55C53" w:rsidRPr="007001F1" w:rsidRDefault="00E55C53" w:rsidP="00E55C53">
            <w:pPr>
              <w:jc w:val="center"/>
              <w:rPr>
                <w:color w:val="000000"/>
              </w:rPr>
            </w:pPr>
          </w:p>
        </w:tc>
        <w:tc>
          <w:tcPr>
            <w:tcW w:w="1775" w:type="dxa"/>
            <w:shd w:val="clear" w:color="auto" w:fill="auto"/>
            <w:vAlign w:val="center"/>
          </w:tcPr>
          <w:p w14:paraId="0F8688E4" w14:textId="77777777" w:rsidR="00E55C53" w:rsidRPr="007001F1" w:rsidRDefault="00E55C53" w:rsidP="00E55C53">
            <w:pPr>
              <w:jc w:val="center"/>
              <w:rPr>
                <w:color w:val="000000"/>
              </w:rPr>
            </w:pPr>
          </w:p>
        </w:tc>
      </w:tr>
      <w:tr w:rsidR="00E55C53" w:rsidRPr="007001F1" w14:paraId="50F0A98D" w14:textId="77777777" w:rsidTr="00E55C53">
        <w:trPr>
          <w:trHeight w:val="675"/>
        </w:trPr>
        <w:tc>
          <w:tcPr>
            <w:tcW w:w="582" w:type="dxa"/>
            <w:vMerge/>
            <w:shd w:val="clear" w:color="auto" w:fill="auto"/>
            <w:noWrap/>
            <w:vAlign w:val="center"/>
          </w:tcPr>
          <w:p w14:paraId="6DA872A6" w14:textId="77777777" w:rsidR="00E55C53" w:rsidRPr="007001F1" w:rsidRDefault="00E55C53" w:rsidP="00E55C53">
            <w:pPr>
              <w:jc w:val="center"/>
              <w:rPr>
                <w:color w:val="000000"/>
              </w:rPr>
            </w:pPr>
          </w:p>
        </w:tc>
        <w:tc>
          <w:tcPr>
            <w:tcW w:w="4820" w:type="dxa"/>
            <w:gridSpan w:val="2"/>
            <w:shd w:val="clear" w:color="auto" w:fill="auto"/>
            <w:vAlign w:val="center"/>
          </w:tcPr>
          <w:p w14:paraId="72433B4B" w14:textId="77777777" w:rsidR="00E55C53" w:rsidRPr="007001F1" w:rsidRDefault="00E55C53" w:rsidP="00E55C5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846A928" w14:textId="77777777" w:rsidR="00E55C53" w:rsidRPr="007001F1" w:rsidRDefault="00E55C53" w:rsidP="00E55C53">
            <w:pPr>
              <w:jc w:val="center"/>
              <w:rPr>
                <w:color w:val="000000"/>
              </w:rPr>
            </w:pPr>
          </w:p>
        </w:tc>
        <w:tc>
          <w:tcPr>
            <w:tcW w:w="567" w:type="dxa"/>
            <w:shd w:val="clear" w:color="auto" w:fill="auto"/>
            <w:vAlign w:val="center"/>
          </w:tcPr>
          <w:p w14:paraId="69D40F36" w14:textId="77777777" w:rsidR="00E55C53" w:rsidRPr="007001F1" w:rsidRDefault="00E55C53" w:rsidP="00E55C53">
            <w:pPr>
              <w:jc w:val="center"/>
              <w:rPr>
                <w:color w:val="000000"/>
              </w:rPr>
            </w:pPr>
          </w:p>
        </w:tc>
        <w:tc>
          <w:tcPr>
            <w:tcW w:w="776" w:type="dxa"/>
            <w:shd w:val="clear" w:color="auto" w:fill="auto"/>
            <w:vAlign w:val="center"/>
          </w:tcPr>
          <w:p w14:paraId="075886DA" w14:textId="77777777" w:rsidR="00E55C53" w:rsidRPr="007001F1" w:rsidRDefault="00E55C53" w:rsidP="00E55C53">
            <w:pPr>
              <w:jc w:val="center"/>
              <w:rPr>
                <w:color w:val="000000"/>
              </w:rPr>
            </w:pPr>
          </w:p>
        </w:tc>
        <w:tc>
          <w:tcPr>
            <w:tcW w:w="1775" w:type="dxa"/>
            <w:shd w:val="clear" w:color="auto" w:fill="auto"/>
            <w:vAlign w:val="center"/>
          </w:tcPr>
          <w:p w14:paraId="6A3A12D0" w14:textId="77777777" w:rsidR="00E55C53" w:rsidRPr="007001F1" w:rsidRDefault="00E55C53" w:rsidP="00E55C53">
            <w:pPr>
              <w:jc w:val="center"/>
              <w:rPr>
                <w:color w:val="000000"/>
              </w:rPr>
            </w:pPr>
          </w:p>
        </w:tc>
      </w:tr>
      <w:tr w:rsidR="00E55C53" w:rsidRPr="007001F1" w14:paraId="40CB7805" w14:textId="77777777" w:rsidTr="00E55C53">
        <w:trPr>
          <w:trHeight w:val="675"/>
        </w:trPr>
        <w:tc>
          <w:tcPr>
            <w:tcW w:w="582" w:type="dxa"/>
            <w:vMerge w:val="restart"/>
            <w:shd w:val="clear" w:color="auto" w:fill="auto"/>
            <w:noWrap/>
            <w:vAlign w:val="center"/>
          </w:tcPr>
          <w:p w14:paraId="3BA566F5" w14:textId="77777777" w:rsidR="00E55C53" w:rsidRPr="001C31B0" w:rsidRDefault="00E55C53" w:rsidP="00E55C53">
            <w:pPr>
              <w:jc w:val="center"/>
              <w:rPr>
                <w:color w:val="000000"/>
                <w:sz w:val="22"/>
                <w:szCs w:val="22"/>
              </w:rPr>
            </w:pPr>
            <w:r>
              <w:rPr>
                <w:color w:val="000000"/>
                <w:sz w:val="22"/>
                <w:szCs w:val="22"/>
              </w:rPr>
              <w:t>5</w:t>
            </w:r>
          </w:p>
        </w:tc>
        <w:tc>
          <w:tcPr>
            <w:tcW w:w="4820" w:type="dxa"/>
            <w:gridSpan w:val="2"/>
            <w:shd w:val="clear" w:color="auto" w:fill="auto"/>
            <w:vAlign w:val="center"/>
          </w:tcPr>
          <w:p w14:paraId="536B8B96" w14:textId="77777777" w:rsidR="00E55C53" w:rsidRPr="007001F1" w:rsidRDefault="00E55C53" w:rsidP="00E55C53">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5FD6D760" w14:textId="77777777" w:rsidR="00E55C53" w:rsidRPr="007001F1" w:rsidRDefault="00E55C53" w:rsidP="00E55C53">
            <w:pPr>
              <w:jc w:val="center"/>
              <w:rPr>
                <w:color w:val="000000"/>
              </w:rPr>
            </w:pPr>
          </w:p>
        </w:tc>
        <w:tc>
          <w:tcPr>
            <w:tcW w:w="567" w:type="dxa"/>
            <w:shd w:val="clear" w:color="auto" w:fill="auto"/>
            <w:vAlign w:val="center"/>
          </w:tcPr>
          <w:p w14:paraId="50116E91" w14:textId="77777777" w:rsidR="00E55C53" w:rsidRPr="007001F1" w:rsidRDefault="00E55C53" w:rsidP="00E55C53">
            <w:pPr>
              <w:jc w:val="center"/>
              <w:rPr>
                <w:color w:val="000000"/>
              </w:rPr>
            </w:pPr>
          </w:p>
        </w:tc>
        <w:tc>
          <w:tcPr>
            <w:tcW w:w="776" w:type="dxa"/>
            <w:shd w:val="clear" w:color="auto" w:fill="auto"/>
            <w:vAlign w:val="center"/>
          </w:tcPr>
          <w:p w14:paraId="47CB91B5" w14:textId="77777777" w:rsidR="00E55C53" w:rsidRPr="007001F1" w:rsidRDefault="00E55C53" w:rsidP="00E55C53">
            <w:pPr>
              <w:jc w:val="center"/>
              <w:rPr>
                <w:color w:val="000000"/>
              </w:rPr>
            </w:pPr>
          </w:p>
        </w:tc>
        <w:tc>
          <w:tcPr>
            <w:tcW w:w="1775" w:type="dxa"/>
            <w:shd w:val="clear" w:color="auto" w:fill="auto"/>
            <w:vAlign w:val="center"/>
          </w:tcPr>
          <w:p w14:paraId="67A1AF35" w14:textId="77777777" w:rsidR="00E55C53" w:rsidRPr="007001F1" w:rsidRDefault="00E55C53" w:rsidP="00E55C53">
            <w:pPr>
              <w:jc w:val="center"/>
              <w:rPr>
                <w:color w:val="000000"/>
              </w:rPr>
            </w:pPr>
          </w:p>
        </w:tc>
      </w:tr>
      <w:tr w:rsidR="00E55C53" w:rsidRPr="007001F1" w14:paraId="43D804C5" w14:textId="77777777" w:rsidTr="00E55C53">
        <w:trPr>
          <w:trHeight w:val="675"/>
        </w:trPr>
        <w:tc>
          <w:tcPr>
            <w:tcW w:w="582" w:type="dxa"/>
            <w:vMerge/>
            <w:shd w:val="clear" w:color="auto" w:fill="auto"/>
            <w:noWrap/>
            <w:vAlign w:val="center"/>
          </w:tcPr>
          <w:p w14:paraId="58C823A5" w14:textId="77777777" w:rsidR="00E55C53" w:rsidRPr="002D20F9" w:rsidRDefault="00E55C53" w:rsidP="00E55C53">
            <w:pPr>
              <w:jc w:val="center"/>
              <w:rPr>
                <w:color w:val="000000"/>
                <w:sz w:val="22"/>
                <w:szCs w:val="22"/>
              </w:rPr>
            </w:pPr>
          </w:p>
        </w:tc>
        <w:tc>
          <w:tcPr>
            <w:tcW w:w="4820" w:type="dxa"/>
            <w:gridSpan w:val="2"/>
            <w:shd w:val="clear" w:color="auto" w:fill="auto"/>
            <w:vAlign w:val="center"/>
          </w:tcPr>
          <w:p w14:paraId="110C43E4" w14:textId="77777777" w:rsidR="00E55C53" w:rsidRPr="007001F1" w:rsidRDefault="00E55C53" w:rsidP="00E55C53">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E95383A" w14:textId="77777777" w:rsidR="00E55C53" w:rsidRPr="007001F1" w:rsidRDefault="00E55C53" w:rsidP="00E55C53">
            <w:pPr>
              <w:jc w:val="center"/>
              <w:rPr>
                <w:color w:val="000000"/>
              </w:rPr>
            </w:pPr>
          </w:p>
        </w:tc>
        <w:tc>
          <w:tcPr>
            <w:tcW w:w="567" w:type="dxa"/>
            <w:shd w:val="clear" w:color="auto" w:fill="auto"/>
            <w:vAlign w:val="center"/>
          </w:tcPr>
          <w:p w14:paraId="5D9ADDF6" w14:textId="77777777" w:rsidR="00E55C53" w:rsidRPr="007001F1" w:rsidRDefault="00E55C53" w:rsidP="00E55C53">
            <w:pPr>
              <w:jc w:val="center"/>
              <w:rPr>
                <w:color w:val="000000"/>
              </w:rPr>
            </w:pPr>
          </w:p>
        </w:tc>
        <w:tc>
          <w:tcPr>
            <w:tcW w:w="776" w:type="dxa"/>
            <w:shd w:val="clear" w:color="auto" w:fill="auto"/>
            <w:vAlign w:val="center"/>
          </w:tcPr>
          <w:p w14:paraId="19421EDB" w14:textId="77777777" w:rsidR="00E55C53" w:rsidRPr="007001F1" w:rsidRDefault="00E55C53" w:rsidP="00E55C53">
            <w:pPr>
              <w:jc w:val="center"/>
              <w:rPr>
                <w:color w:val="000000"/>
              </w:rPr>
            </w:pPr>
          </w:p>
        </w:tc>
        <w:tc>
          <w:tcPr>
            <w:tcW w:w="1775" w:type="dxa"/>
            <w:shd w:val="clear" w:color="auto" w:fill="auto"/>
            <w:vAlign w:val="center"/>
          </w:tcPr>
          <w:p w14:paraId="18A66E09" w14:textId="77777777" w:rsidR="00E55C53" w:rsidRPr="007001F1" w:rsidRDefault="00E55C53" w:rsidP="00E55C53">
            <w:pPr>
              <w:jc w:val="center"/>
              <w:rPr>
                <w:color w:val="000000"/>
              </w:rPr>
            </w:pPr>
          </w:p>
        </w:tc>
      </w:tr>
      <w:tr w:rsidR="00E55C53" w:rsidRPr="007001F1" w14:paraId="663B4F17" w14:textId="77777777" w:rsidTr="00E55C53">
        <w:trPr>
          <w:trHeight w:val="675"/>
        </w:trPr>
        <w:tc>
          <w:tcPr>
            <w:tcW w:w="582" w:type="dxa"/>
            <w:shd w:val="clear" w:color="auto" w:fill="auto"/>
            <w:noWrap/>
            <w:vAlign w:val="center"/>
          </w:tcPr>
          <w:p w14:paraId="513BC791" w14:textId="77777777" w:rsidR="00E55C53" w:rsidRPr="001C31B0" w:rsidRDefault="00E55C53" w:rsidP="00E55C53">
            <w:pPr>
              <w:jc w:val="center"/>
              <w:rPr>
                <w:color w:val="000000"/>
                <w:sz w:val="22"/>
                <w:szCs w:val="22"/>
              </w:rPr>
            </w:pPr>
            <w:r>
              <w:rPr>
                <w:color w:val="000000"/>
                <w:sz w:val="22"/>
                <w:szCs w:val="22"/>
              </w:rPr>
              <w:t>6</w:t>
            </w:r>
          </w:p>
        </w:tc>
        <w:tc>
          <w:tcPr>
            <w:tcW w:w="4820" w:type="dxa"/>
            <w:gridSpan w:val="2"/>
            <w:shd w:val="clear" w:color="auto" w:fill="auto"/>
            <w:vAlign w:val="center"/>
          </w:tcPr>
          <w:p w14:paraId="7D63E2E2" w14:textId="77777777" w:rsidR="00E55C53" w:rsidRPr="007001F1" w:rsidRDefault="00E55C53" w:rsidP="00E55C53">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7C03F6CD" w14:textId="77777777" w:rsidR="00E55C53" w:rsidRPr="007001F1" w:rsidRDefault="00E55C53" w:rsidP="00E55C53">
            <w:pPr>
              <w:jc w:val="center"/>
              <w:rPr>
                <w:color w:val="000000"/>
              </w:rPr>
            </w:pPr>
          </w:p>
        </w:tc>
        <w:tc>
          <w:tcPr>
            <w:tcW w:w="567" w:type="dxa"/>
            <w:shd w:val="clear" w:color="auto" w:fill="auto"/>
            <w:vAlign w:val="center"/>
          </w:tcPr>
          <w:p w14:paraId="3F201CAB" w14:textId="77777777" w:rsidR="00E55C53" w:rsidRPr="007001F1" w:rsidRDefault="00E55C53" w:rsidP="00E55C53">
            <w:pPr>
              <w:jc w:val="center"/>
              <w:rPr>
                <w:color w:val="000000"/>
              </w:rPr>
            </w:pPr>
          </w:p>
        </w:tc>
        <w:tc>
          <w:tcPr>
            <w:tcW w:w="776" w:type="dxa"/>
            <w:shd w:val="clear" w:color="auto" w:fill="auto"/>
            <w:vAlign w:val="center"/>
          </w:tcPr>
          <w:p w14:paraId="4DF8B23F" w14:textId="77777777" w:rsidR="00E55C53" w:rsidRPr="007001F1" w:rsidRDefault="00E55C53" w:rsidP="00E55C53">
            <w:pPr>
              <w:jc w:val="center"/>
              <w:rPr>
                <w:color w:val="000000"/>
              </w:rPr>
            </w:pPr>
          </w:p>
        </w:tc>
        <w:tc>
          <w:tcPr>
            <w:tcW w:w="1775" w:type="dxa"/>
            <w:shd w:val="clear" w:color="auto" w:fill="auto"/>
            <w:vAlign w:val="center"/>
          </w:tcPr>
          <w:p w14:paraId="58DB0AD4" w14:textId="77777777" w:rsidR="00E55C53" w:rsidRPr="007001F1" w:rsidRDefault="00E55C53" w:rsidP="00E55C53">
            <w:pPr>
              <w:jc w:val="center"/>
              <w:rPr>
                <w:color w:val="000000"/>
              </w:rPr>
            </w:pPr>
          </w:p>
        </w:tc>
      </w:tr>
      <w:tr w:rsidR="00E55C53" w:rsidRPr="007001F1" w14:paraId="3BF26BD6" w14:textId="77777777" w:rsidTr="00E55C53">
        <w:trPr>
          <w:trHeight w:val="20"/>
        </w:trPr>
        <w:tc>
          <w:tcPr>
            <w:tcW w:w="582" w:type="dxa"/>
            <w:shd w:val="clear" w:color="auto" w:fill="auto"/>
            <w:noWrap/>
            <w:vAlign w:val="center"/>
            <w:hideMark/>
          </w:tcPr>
          <w:p w14:paraId="0C560AA9" w14:textId="77777777" w:rsidR="00E55C53" w:rsidRPr="007001F1" w:rsidRDefault="00E55C53" w:rsidP="00E55C53">
            <w:pPr>
              <w:jc w:val="center"/>
              <w:rPr>
                <w:color w:val="000000"/>
              </w:rPr>
            </w:pPr>
            <w:r>
              <w:rPr>
                <w:color w:val="000000"/>
                <w:sz w:val="22"/>
                <w:szCs w:val="22"/>
              </w:rPr>
              <w:t>7</w:t>
            </w:r>
          </w:p>
        </w:tc>
        <w:tc>
          <w:tcPr>
            <w:tcW w:w="4820" w:type="dxa"/>
            <w:gridSpan w:val="2"/>
            <w:shd w:val="clear" w:color="auto" w:fill="auto"/>
            <w:vAlign w:val="center"/>
            <w:hideMark/>
          </w:tcPr>
          <w:p w14:paraId="5BE3BF0C" w14:textId="77777777" w:rsidR="00E55C53" w:rsidRPr="007001F1" w:rsidRDefault="00E55C53" w:rsidP="00E55C53">
            <w:pPr>
              <w:jc w:val="both"/>
              <w:rPr>
                <w:color w:val="000000"/>
              </w:rPr>
            </w:pPr>
            <w:r w:rsidRPr="007001F1">
              <w:rPr>
                <w:color w:val="000000"/>
                <w:sz w:val="22"/>
                <w:szCs w:val="22"/>
              </w:rPr>
              <w:t>Neboli identifikované iné porušenia pravidiel a postupov verejného obstarávania</w:t>
            </w:r>
            <w:r>
              <w:rPr>
                <w:color w:val="000000"/>
                <w:sz w:val="22"/>
                <w:szCs w:val="22"/>
              </w:rPr>
              <w:t xml:space="preserve"> </w:t>
            </w:r>
            <w:r w:rsidRPr="00E55C53">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B251E67" w14:textId="77777777" w:rsidR="00E55C53" w:rsidRPr="007001F1" w:rsidRDefault="00E55C53" w:rsidP="00E55C53">
            <w:pPr>
              <w:jc w:val="center"/>
              <w:rPr>
                <w:color w:val="000000"/>
              </w:rPr>
            </w:pPr>
            <w:r w:rsidRPr="007001F1">
              <w:rPr>
                <w:color w:val="000000"/>
                <w:sz w:val="22"/>
                <w:szCs w:val="22"/>
              </w:rPr>
              <w:t> </w:t>
            </w:r>
          </w:p>
        </w:tc>
        <w:tc>
          <w:tcPr>
            <w:tcW w:w="567" w:type="dxa"/>
            <w:shd w:val="clear" w:color="auto" w:fill="auto"/>
            <w:vAlign w:val="center"/>
            <w:hideMark/>
          </w:tcPr>
          <w:p w14:paraId="6A0C3699" w14:textId="77777777" w:rsidR="00E55C53" w:rsidRPr="007001F1" w:rsidRDefault="00E55C53" w:rsidP="00E55C53">
            <w:pPr>
              <w:jc w:val="center"/>
              <w:rPr>
                <w:color w:val="000000"/>
              </w:rPr>
            </w:pPr>
            <w:r w:rsidRPr="007001F1">
              <w:rPr>
                <w:color w:val="000000"/>
                <w:sz w:val="22"/>
                <w:szCs w:val="22"/>
              </w:rPr>
              <w:t> </w:t>
            </w:r>
          </w:p>
        </w:tc>
        <w:tc>
          <w:tcPr>
            <w:tcW w:w="776" w:type="dxa"/>
            <w:shd w:val="clear" w:color="auto" w:fill="auto"/>
            <w:vAlign w:val="center"/>
            <w:hideMark/>
          </w:tcPr>
          <w:p w14:paraId="71977BF9" w14:textId="77777777" w:rsidR="00E55C53" w:rsidRPr="007001F1" w:rsidRDefault="00E55C53" w:rsidP="00E55C53">
            <w:pPr>
              <w:jc w:val="center"/>
              <w:rPr>
                <w:color w:val="000000"/>
              </w:rPr>
            </w:pPr>
            <w:r w:rsidRPr="007001F1">
              <w:rPr>
                <w:color w:val="000000"/>
                <w:sz w:val="22"/>
                <w:szCs w:val="22"/>
              </w:rPr>
              <w:t> </w:t>
            </w:r>
          </w:p>
        </w:tc>
        <w:tc>
          <w:tcPr>
            <w:tcW w:w="1775" w:type="dxa"/>
            <w:shd w:val="clear" w:color="auto" w:fill="auto"/>
            <w:vAlign w:val="center"/>
            <w:hideMark/>
          </w:tcPr>
          <w:p w14:paraId="5B7BEAFA" w14:textId="77777777" w:rsidR="00E55C53" w:rsidRPr="007001F1" w:rsidRDefault="00E55C53" w:rsidP="00E55C53">
            <w:pPr>
              <w:jc w:val="center"/>
              <w:rPr>
                <w:color w:val="000000"/>
              </w:rPr>
            </w:pPr>
            <w:r w:rsidRPr="007001F1">
              <w:rPr>
                <w:color w:val="000000"/>
                <w:sz w:val="22"/>
                <w:szCs w:val="22"/>
              </w:rPr>
              <w:t> </w:t>
            </w:r>
          </w:p>
        </w:tc>
      </w:tr>
      <w:tr w:rsidR="0013438E" w:rsidRPr="007001F1" w14:paraId="33F12508" w14:textId="77777777" w:rsidTr="00E55C53">
        <w:trPr>
          <w:trHeight w:val="300"/>
        </w:trPr>
        <w:tc>
          <w:tcPr>
            <w:tcW w:w="3559" w:type="dxa"/>
            <w:gridSpan w:val="2"/>
            <w:shd w:val="clear" w:color="auto" w:fill="auto"/>
            <w:vAlign w:val="center"/>
            <w:hideMark/>
          </w:tcPr>
          <w:p w14:paraId="5E1FC39D" w14:textId="77777777"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14:paraId="03A033D5" w14:textId="77777777" w:rsidR="0013438E" w:rsidRPr="007001F1" w:rsidRDefault="0013438E" w:rsidP="00D314D2">
            <w:pPr>
              <w:rPr>
                <w:color w:val="000000"/>
              </w:rPr>
            </w:pPr>
            <w:r w:rsidRPr="007001F1">
              <w:rPr>
                <w:color w:val="000000"/>
                <w:sz w:val="22"/>
                <w:szCs w:val="22"/>
              </w:rPr>
              <w:t> </w:t>
            </w:r>
          </w:p>
        </w:tc>
      </w:tr>
      <w:tr w:rsidR="0013438E" w:rsidRPr="007001F1" w14:paraId="12AF9EA6" w14:textId="77777777" w:rsidTr="00E55C53">
        <w:trPr>
          <w:trHeight w:val="300"/>
        </w:trPr>
        <w:tc>
          <w:tcPr>
            <w:tcW w:w="3559" w:type="dxa"/>
            <w:gridSpan w:val="2"/>
            <w:shd w:val="clear" w:color="auto" w:fill="auto"/>
            <w:vAlign w:val="center"/>
            <w:hideMark/>
          </w:tcPr>
          <w:p w14:paraId="452675A7" w14:textId="77777777"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14:paraId="6F7C6806" w14:textId="77777777" w:rsidR="0013438E" w:rsidRPr="007001F1" w:rsidRDefault="0013438E" w:rsidP="00D314D2">
            <w:pPr>
              <w:rPr>
                <w:color w:val="000000"/>
              </w:rPr>
            </w:pPr>
            <w:r w:rsidRPr="007001F1">
              <w:rPr>
                <w:color w:val="000000"/>
                <w:sz w:val="22"/>
                <w:szCs w:val="22"/>
              </w:rPr>
              <w:t> </w:t>
            </w:r>
          </w:p>
        </w:tc>
      </w:tr>
      <w:tr w:rsidR="0013438E" w:rsidRPr="007001F1" w14:paraId="004AD2D4" w14:textId="77777777" w:rsidTr="00E55C53">
        <w:trPr>
          <w:trHeight w:val="300"/>
        </w:trPr>
        <w:tc>
          <w:tcPr>
            <w:tcW w:w="3559" w:type="dxa"/>
            <w:gridSpan w:val="2"/>
            <w:shd w:val="clear" w:color="000000" w:fill="FFFFFF"/>
            <w:vAlign w:val="center"/>
            <w:hideMark/>
          </w:tcPr>
          <w:p w14:paraId="766612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44E0D4A7" w14:textId="77777777" w:rsidR="0013438E" w:rsidRPr="007001F1" w:rsidRDefault="0013438E" w:rsidP="00D314D2">
            <w:pPr>
              <w:rPr>
                <w:color w:val="000000"/>
              </w:rPr>
            </w:pPr>
            <w:r w:rsidRPr="007001F1">
              <w:rPr>
                <w:color w:val="000000"/>
                <w:sz w:val="22"/>
                <w:szCs w:val="22"/>
              </w:rPr>
              <w:t> </w:t>
            </w:r>
          </w:p>
        </w:tc>
      </w:tr>
      <w:tr w:rsidR="0013438E" w:rsidRPr="007001F1" w14:paraId="396A52C0" w14:textId="77777777" w:rsidTr="00E55C53">
        <w:trPr>
          <w:trHeight w:val="300"/>
        </w:trPr>
        <w:tc>
          <w:tcPr>
            <w:tcW w:w="9087" w:type="dxa"/>
            <w:gridSpan w:val="7"/>
            <w:shd w:val="clear" w:color="auto" w:fill="auto"/>
            <w:noWrap/>
            <w:vAlign w:val="bottom"/>
            <w:hideMark/>
          </w:tcPr>
          <w:p w14:paraId="5186BF6B" w14:textId="77777777" w:rsidR="0013438E" w:rsidRPr="007001F1" w:rsidRDefault="0013438E" w:rsidP="00D314D2">
            <w:pPr>
              <w:jc w:val="center"/>
              <w:rPr>
                <w:color w:val="000000"/>
              </w:rPr>
            </w:pPr>
            <w:r w:rsidRPr="007001F1">
              <w:rPr>
                <w:color w:val="000000"/>
                <w:sz w:val="22"/>
                <w:szCs w:val="22"/>
              </w:rPr>
              <w:t> </w:t>
            </w:r>
          </w:p>
        </w:tc>
      </w:tr>
      <w:tr w:rsidR="0013438E" w:rsidRPr="007001F1" w14:paraId="6B66B671" w14:textId="77777777" w:rsidTr="00E55C53">
        <w:trPr>
          <w:trHeight w:val="300"/>
        </w:trPr>
        <w:tc>
          <w:tcPr>
            <w:tcW w:w="3559" w:type="dxa"/>
            <w:gridSpan w:val="2"/>
            <w:shd w:val="clear" w:color="000000" w:fill="FFFFFF"/>
            <w:vAlign w:val="center"/>
            <w:hideMark/>
          </w:tcPr>
          <w:p w14:paraId="3EF560AC" w14:textId="77777777"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4"/>
              <w:t>3</w:t>
            </w:r>
            <w:r w:rsidRPr="007001F1">
              <w:rPr>
                <w:b/>
                <w:bCs/>
                <w:sz w:val="22"/>
                <w:szCs w:val="22"/>
              </w:rPr>
              <w:t>:</w:t>
            </w:r>
          </w:p>
        </w:tc>
        <w:tc>
          <w:tcPr>
            <w:tcW w:w="5528" w:type="dxa"/>
            <w:gridSpan w:val="5"/>
            <w:shd w:val="clear" w:color="auto" w:fill="auto"/>
            <w:vAlign w:val="center"/>
            <w:hideMark/>
          </w:tcPr>
          <w:p w14:paraId="668A86EA" w14:textId="77777777" w:rsidR="0013438E" w:rsidRPr="007001F1" w:rsidRDefault="0013438E" w:rsidP="00D314D2">
            <w:pPr>
              <w:rPr>
                <w:color w:val="000000"/>
              </w:rPr>
            </w:pPr>
            <w:r w:rsidRPr="007001F1">
              <w:rPr>
                <w:color w:val="000000"/>
                <w:sz w:val="22"/>
                <w:szCs w:val="22"/>
              </w:rPr>
              <w:t> </w:t>
            </w:r>
          </w:p>
        </w:tc>
      </w:tr>
      <w:tr w:rsidR="0013438E" w:rsidRPr="007001F1" w14:paraId="54355FCD" w14:textId="77777777" w:rsidTr="00E55C53">
        <w:trPr>
          <w:trHeight w:val="300"/>
        </w:trPr>
        <w:tc>
          <w:tcPr>
            <w:tcW w:w="3559" w:type="dxa"/>
            <w:gridSpan w:val="2"/>
            <w:shd w:val="clear" w:color="000000" w:fill="FFFFFF"/>
            <w:vAlign w:val="center"/>
            <w:hideMark/>
          </w:tcPr>
          <w:p w14:paraId="5E71FB6B" w14:textId="77777777"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14:paraId="55C72723" w14:textId="77777777" w:rsidR="0013438E" w:rsidRPr="007001F1" w:rsidRDefault="0013438E" w:rsidP="00D314D2">
            <w:pPr>
              <w:rPr>
                <w:color w:val="000000"/>
              </w:rPr>
            </w:pPr>
            <w:r w:rsidRPr="007001F1">
              <w:rPr>
                <w:color w:val="000000"/>
                <w:sz w:val="22"/>
                <w:szCs w:val="22"/>
              </w:rPr>
              <w:t> </w:t>
            </w:r>
          </w:p>
        </w:tc>
      </w:tr>
      <w:tr w:rsidR="0013438E" w:rsidRPr="007001F1" w14:paraId="496A99D1" w14:textId="77777777" w:rsidTr="00E55C53">
        <w:trPr>
          <w:trHeight w:val="300"/>
        </w:trPr>
        <w:tc>
          <w:tcPr>
            <w:tcW w:w="3559" w:type="dxa"/>
            <w:gridSpan w:val="2"/>
            <w:shd w:val="clear" w:color="000000" w:fill="FFFFFF"/>
            <w:vAlign w:val="center"/>
            <w:hideMark/>
          </w:tcPr>
          <w:p w14:paraId="1EA91F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592A5E25" w14:textId="77777777" w:rsidR="0013438E" w:rsidRPr="007001F1" w:rsidRDefault="0013438E" w:rsidP="00D314D2">
            <w:pPr>
              <w:rPr>
                <w:color w:val="000000"/>
              </w:rPr>
            </w:pPr>
            <w:r w:rsidRPr="007001F1">
              <w:rPr>
                <w:color w:val="000000"/>
                <w:sz w:val="22"/>
                <w:szCs w:val="22"/>
              </w:rPr>
              <w:t> </w:t>
            </w:r>
          </w:p>
        </w:tc>
      </w:tr>
    </w:tbl>
    <w:p w14:paraId="199BC1BE" w14:textId="77777777" w:rsidR="00D314D2" w:rsidRPr="007001F1" w:rsidRDefault="00D314D2"/>
    <w:p w14:paraId="07644F33" w14:textId="77777777" w:rsidR="00D314D2" w:rsidRPr="007001F1" w:rsidRDefault="00D314D2">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13D3211" w14:textId="77777777" w:rsidTr="002D20F9">
        <w:trPr>
          <w:trHeight w:val="645"/>
        </w:trPr>
        <w:tc>
          <w:tcPr>
            <w:tcW w:w="9087" w:type="dxa"/>
            <w:gridSpan w:val="7"/>
            <w:shd w:val="clear" w:color="000000" w:fill="60497A"/>
            <w:vAlign w:val="center"/>
            <w:hideMark/>
          </w:tcPr>
          <w:p w14:paraId="2E3EFB58" w14:textId="77777777"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519"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2519"/>
          </w:p>
        </w:tc>
      </w:tr>
      <w:tr w:rsidR="00D314D2" w:rsidRPr="007001F1" w14:paraId="6A86C03D" w14:textId="77777777" w:rsidTr="002D20F9">
        <w:trPr>
          <w:trHeight w:val="330"/>
        </w:trPr>
        <w:tc>
          <w:tcPr>
            <w:tcW w:w="9087" w:type="dxa"/>
            <w:gridSpan w:val="7"/>
            <w:shd w:val="clear" w:color="auto" w:fill="auto"/>
            <w:vAlign w:val="center"/>
            <w:hideMark/>
          </w:tcPr>
          <w:p w14:paraId="63B67A82" w14:textId="77777777"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14:paraId="70800B0F" w14:textId="77777777" w:rsidTr="002D20F9">
        <w:trPr>
          <w:trHeight w:val="300"/>
        </w:trPr>
        <w:tc>
          <w:tcPr>
            <w:tcW w:w="3667" w:type="dxa"/>
            <w:gridSpan w:val="2"/>
            <w:shd w:val="clear" w:color="auto" w:fill="auto"/>
            <w:vAlign w:val="center"/>
            <w:hideMark/>
          </w:tcPr>
          <w:p w14:paraId="4E89DD65" w14:textId="77777777"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14:paraId="19FF417D" w14:textId="77777777" w:rsidR="00D314D2" w:rsidRPr="007001F1" w:rsidRDefault="00D314D2" w:rsidP="00D314D2">
            <w:pPr>
              <w:rPr>
                <w:color w:val="000000"/>
              </w:rPr>
            </w:pPr>
            <w:r w:rsidRPr="007001F1">
              <w:rPr>
                <w:color w:val="000000"/>
                <w:sz w:val="22"/>
                <w:szCs w:val="22"/>
              </w:rPr>
              <w:t> </w:t>
            </w:r>
          </w:p>
        </w:tc>
      </w:tr>
      <w:tr w:rsidR="00D314D2" w:rsidRPr="007001F1" w14:paraId="5DCB3CBF" w14:textId="77777777" w:rsidTr="002D20F9">
        <w:trPr>
          <w:trHeight w:val="660"/>
        </w:trPr>
        <w:tc>
          <w:tcPr>
            <w:tcW w:w="3667" w:type="dxa"/>
            <w:gridSpan w:val="2"/>
            <w:shd w:val="clear" w:color="auto" w:fill="auto"/>
            <w:vAlign w:val="center"/>
            <w:hideMark/>
          </w:tcPr>
          <w:p w14:paraId="7B35368E" w14:textId="77777777"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14:paraId="437AEC62" w14:textId="77777777" w:rsidR="00D314D2" w:rsidRPr="007001F1" w:rsidRDefault="00D314D2" w:rsidP="00D314D2">
            <w:pPr>
              <w:rPr>
                <w:color w:val="000000"/>
              </w:rPr>
            </w:pPr>
            <w:r w:rsidRPr="007001F1">
              <w:rPr>
                <w:color w:val="000000"/>
                <w:sz w:val="22"/>
                <w:szCs w:val="22"/>
              </w:rPr>
              <w:t> </w:t>
            </w:r>
          </w:p>
        </w:tc>
      </w:tr>
      <w:tr w:rsidR="00D314D2" w:rsidRPr="007001F1" w14:paraId="19198448" w14:textId="77777777" w:rsidTr="002D20F9">
        <w:trPr>
          <w:trHeight w:val="330"/>
        </w:trPr>
        <w:tc>
          <w:tcPr>
            <w:tcW w:w="9087" w:type="dxa"/>
            <w:gridSpan w:val="7"/>
            <w:shd w:val="clear" w:color="auto" w:fill="auto"/>
            <w:vAlign w:val="center"/>
            <w:hideMark/>
          </w:tcPr>
          <w:p w14:paraId="58E660B9" w14:textId="77777777"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14:paraId="0F01E97A" w14:textId="77777777" w:rsidTr="002D20F9">
        <w:trPr>
          <w:trHeight w:val="330"/>
        </w:trPr>
        <w:tc>
          <w:tcPr>
            <w:tcW w:w="3667" w:type="dxa"/>
            <w:gridSpan w:val="2"/>
            <w:shd w:val="clear" w:color="auto" w:fill="auto"/>
            <w:vAlign w:val="center"/>
            <w:hideMark/>
          </w:tcPr>
          <w:p w14:paraId="02F4874A" w14:textId="77777777"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79F6E025" w14:textId="77777777" w:rsidR="00D314D2" w:rsidRPr="007001F1" w:rsidRDefault="00D314D2" w:rsidP="00D314D2">
            <w:pPr>
              <w:rPr>
                <w:color w:val="000000"/>
              </w:rPr>
            </w:pPr>
            <w:r w:rsidRPr="007001F1">
              <w:rPr>
                <w:color w:val="000000"/>
                <w:sz w:val="22"/>
                <w:szCs w:val="22"/>
              </w:rPr>
              <w:t> </w:t>
            </w:r>
          </w:p>
        </w:tc>
      </w:tr>
      <w:tr w:rsidR="00D314D2" w:rsidRPr="007001F1" w14:paraId="63610E44" w14:textId="77777777" w:rsidTr="002D20F9">
        <w:trPr>
          <w:trHeight w:val="300"/>
        </w:trPr>
        <w:tc>
          <w:tcPr>
            <w:tcW w:w="3667" w:type="dxa"/>
            <w:gridSpan w:val="2"/>
            <w:shd w:val="clear" w:color="auto" w:fill="auto"/>
            <w:vAlign w:val="center"/>
            <w:hideMark/>
          </w:tcPr>
          <w:p w14:paraId="5766A571" w14:textId="77777777"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14:paraId="17E5BBC4" w14:textId="77777777" w:rsidR="00D314D2" w:rsidRPr="007001F1" w:rsidRDefault="00D314D2" w:rsidP="00D314D2">
            <w:pPr>
              <w:rPr>
                <w:color w:val="000000"/>
              </w:rPr>
            </w:pPr>
            <w:r w:rsidRPr="007001F1">
              <w:rPr>
                <w:color w:val="000000"/>
                <w:sz w:val="22"/>
                <w:szCs w:val="22"/>
              </w:rPr>
              <w:t> </w:t>
            </w:r>
          </w:p>
        </w:tc>
      </w:tr>
      <w:tr w:rsidR="00D314D2" w:rsidRPr="007001F1" w14:paraId="44E0D610" w14:textId="77777777" w:rsidTr="002D20F9">
        <w:trPr>
          <w:trHeight w:val="300"/>
        </w:trPr>
        <w:tc>
          <w:tcPr>
            <w:tcW w:w="3667" w:type="dxa"/>
            <w:gridSpan w:val="2"/>
            <w:shd w:val="clear" w:color="auto" w:fill="auto"/>
            <w:vAlign w:val="center"/>
            <w:hideMark/>
          </w:tcPr>
          <w:p w14:paraId="1D6D2C29" w14:textId="77777777"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14:paraId="0043D220" w14:textId="77777777" w:rsidR="00D314D2" w:rsidRPr="007001F1" w:rsidRDefault="00D314D2" w:rsidP="00D314D2">
            <w:pPr>
              <w:rPr>
                <w:color w:val="000000"/>
              </w:rPr>
            </w:pPr>
            <w:r w:rsidRPr="007001F1">
              <w:rPr>
                <w:color w:val="000000"/>
                <w:sz w:val="22"/>
                <w:szCs w:val="22"/>
              </w:rPr>
              <w:t> </w:t>
            </w:r>
          </w:p>
        </w:tc>
      </w:tr>
      <w:tr w:rsidR="00D314D2" w:rsidRPr="007001F1" w14:paraId="00D5935D" w14:textId="77777777" w:rsidTr="002D20F9">
        <w:trPr>
          <w:trHeight w:val="300"/>
        </w:trPr>
        <w:tc>
          <w:tcPr>
            <w:tcW w:w="3667" w:type="dxa"/>
            <w:gridSpan w:val="2"/>
            <w:shd w:val="clear" w:color="auto" w:fill="auto"/>
            <w:vAlign w:val="center"/>
            <w:hideMark/>
          </w:tcPr>
          <w:p w14:paraId="008105C0" w14:textId="77777777"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0C641C2" w14:textId="77777777" w:rsidR="00D314D2" w:rsidRPr="007001F1" w:rsidRDefault="00D314D2" w:rsidP="00D314D2">
            <w:pPr>
              <w:rPr>
                <w:color w:val="000000"/>
              </w:rPr>
            </w:pPr>
            <w:r w:rsidRPr="007001F1">
              <w:rPr>
                <w:color w:val="000000"/>
                <w:sz w:val="22"/>
                <w:szCs w:val="22"/>
              </w:rPr>
              <w:t> </w:t>
            </w:r>
          </w:p>
        </w:tc>
      </w:tr>
      <w:tr w:rsidR="00D314D2" w:rsidRPr="007001F1" w14:paraId="66E623C6" w14:textId="77777777" w:rsidTr="002D20F9">
        <w:trPr>
          <w:trHeight w:val="330"/>
        </w:trPr>
        <w:tc>
          <w:tcPr>
            <w:tcW w:w="9087" w:type="dxa"/>
            <w:gridSpan w:val="7"/>
            <w:shd w:val="clear" w:color="auto" w:fill="auto"/>
            <w:vAlign w:val="center"/>
            <w:hideMark/>
          </w:tcPr>
          <w:p w14:paraId="1C82F462" w14:textId="77777777"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14:paraId="6214EACD" w14:textId="77777777" w:rsidTr="002D20F9">
        <w:trPr>
          <w:trHeight w:val="300"/>
        </w:trPr>
        <w:tc>
          <w:tcPr>
            <w:tcW w:w="3667" w:type="dxa"/>
            <w:gridSpan w:val="2"/>
            <w:shd w:val="clear" w:color="auto" w:fill="auto"/>
            <w:vAlign w:val="center"/>
            <w:hideMark/>
          </w:tcPr>
          <w:p w14:paraId="25F755E9" w14:textId="77777777"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1CA787E4" w14:textId="77777777" w:rsidR="00D314D2" w:rsidRPr="007001F1" w:rsidRDefault="00D314D2" w:rsidP="00D314D2">
            <w:pPr>
              <w:rPr>
                <w:color w:val="000000"/>
              </w:rPr>
            </w:pPr>
            <w:r w:rsidRPr="007001F1">
              <w:rPr>
                <w:color w:val="000000"/>
                <w:sz w:val="22"/>
                <w:szCs w:val="22"/>
              </w:rPr>
              <w:t>Nadlimitná zákazka</w:t>
            </w:r>
          </w:p>
        </w:tc>
      </w:tr>
      <w:tr w:rsidR="00D314D2" w:rsidRPr="007001F1" w14:paraId="4C1AFE2E" w14:textId="77777777" w:rsidTr="002D20F9">
        <w:trPr>
          <w:trHeight w:val="300"/>
        </w:trPr>
        <w:tc>
          <w:tcPr>
            <w:tcW w:w="3667" w:type="dxa"/>
            <w:gridSpan w:val="2"/>
            <w:shd w:val="clear" w:color="auto" w:fill="auto"/>
            <w:vAlign w:val="center"/>
            <w:hideMark/>
          </w:tcPr>
          <w:p w14:paraId="5780A46C" w14:textId="77777777"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14:paraId="7D3096ED" w14:textId="77777777"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389233F4" w14:textId="77777777" w:rsidTr="002D20F9">
        <w:trPr>
          <w:trHeight w:val="300"/>
        </w:trPr>
        <w:tc>
          <w:tcPr>
            <w:tcW w:w="3667" w:type="dxa"/>
            <w:gridSpan w:val="2"/>
            <w:shd w:val="clear" w:color="auto" w:fill="auto"/>
            <w:vAlign w:val="center"/>
            <w:hideMark/>
          </w:tcPr>
          <w:p w14:paraId="4295FCC2" w14:textId="77777777"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14:paraId="0F0E7459" w14:textId="77777777" w:rsidR="00D314D2" w:rsidRPr="007001F1" w:rsidRDefault="00D314D2" w:rsidP="00D314D2">
            <w:pPr>
              <w:rPr>
                <w:color w:val="000000"/>
              </w:rPr>
            </w:pPr>
          </w:p>
        </w:tc>
      </w:tr>
      <w:tr w:rsidR="004D0B9F" w:rsidRPr="007001F1" w14:paraId="28E08946" w14:textId="77777777" w:rsidTr="002D20F9">
        <w:trPr>
          <w:trHeight w:val="300"/>
        </w:trPr>
        <w:tc>
          <w:tcPr>
            <w:tcW w:w="3667" w:type="dxa"/>
            <w:gridSpan w:val="2"/>
            <w:shd w:val="clear" w:color="auto" w:fill="auto"/>
            <w:vAlign w:val="center"/>
          </w:tcPr>
          <w:p w14:paraId="5BDFE544" w14:textId="77777777"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14:paraId="376B4270" w14:textId="77777777" w:rsidR="004D0B9F" w:rsidRPr="007001F1" w:rsidRDefault="004D0B9F" w:rsidP="00D314D2">
            <w:pPr>
              <w:rPr>
                <w:color w:val="000000"/>
              </w:rPr>
            </w:pPr>
          </w:p>
        </w:tc>
      </w:tr>
      <w:tr w:rsidR="00D314D2" w:rsidRPr="007001F1" w14:paraId="24823E21" w14:textId="77777777" w:rsidTr="002D20F9">
        <w:trPr>
          <w:trHeight w:val="300"/>
        </w:trPr>
        <w:tc>
          <w:tcPr>
            <w:tcW w:w="3667" w:type="dxa"/>
            <w:gridSpan w:val="2"/>
            <w:shd w:val="clear" w:color="auto" w:fill="auto"/>
            <w:vAlign w:val="center"/>
            <w:hideMark/>
          </w:tcPr>
          <w:p w14:paraId="48FEF9F4" w14:textId="77777777"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14:paraId="78C7CFF7" w14:textId="77777777"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14:paraId="6D84839F" w14:textId="77777777" w:rsidTr="002D20F9">
        <w:trPr>
          <w:trHeight w:val="300"/>
        </w:trPr>
        <w:tc>
          <w:tcPr>
            <w:tcW w:w="3667" w:type="dxa"/>
            <w:gridSpan w:val="2"/>
            <w:shd w:val="clear" w:color="auto" w:fill="auto"/>
            <w:vAlign w:val="center"/>
            <w:hideMark/>
          </w:tcPr>
          <w:p w14:paraId="33963428" w14:textId="77777777"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14:paraId="245BB6E7" w14:textId="77777777" w:rsidR="00D314D2" w:rsidRPr="007001F1" w:rsidRDefault="00D314D2" w:rsidP="00D314D2">
            <w:pPr>
              <w:rPr>
                <w:color w:val="000000"/>
              </w:rPr>
            </w:pPr>
            <w:r w:rsidRPr="007001F1">
              <w:rPr>
                <w:color w:val="000000"/>
                <w:sz w:val="22"/>
                <w:szCs w:val="22"/>
              </w:rPr>
              <w:t> </w:t>
            </w:r>
          </w:p>
        </w:tc>
      </w:tr>
      <w:tr w:rsidR="00D314D2" w:rsidRPr="007001F1" w14:paraId="7785E751" w14:textId="77777777" w:rsidTr="002D20F9">
        <w:trPr>
          <w:trHeight w:val="300"/>
        </w:trPr>
        <w:tc>
          <w:tcPr>
            <w:tcW w:w="3667" w:type="dxa"/>
            <w:gridSpan w:val="2"/>
            <w:shd w:val="clear" w:color="auto" w:fill="auto"/>
            <w:vAlign w:val="center"/>
            <w:hideMark/>
          </w:tcPr>
          <w:p w14:paraId="0FBA6473" w14:textId="77777777"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14:paraId="7CAC42A6" w14:textId="77777777" w:rsidR="00D314D2" w:rsidRPr="007001F1" w:rsidRDefault="00D314D2" w:rsidP="00D314D2">
            <w:pPr>
              <w:rPr>
                <w:color w:val="000000"/>
              </w:rPr>
            </w:pPr>
            <w:r w:rsidRPr="007001F1">
              <w:rPr>
                <w:color w:val="000000"/>
                <w:sz w:val="22"/>
                <w:szCs w:val="22"/>
              </w:rPr>
              <w:t> </w:t>
            </w:r>
          </w:p>
        </w:tc>
      </w:tr>
      <w:tr w:rsidR="00D314D2" w:rsidRPr="007001F1" w14:paraId="002F5678" w14:textId="77777777" w:rsidTr="002D20F9">
        <w:trPr>
          <w:trHeight w:val="300"/>
        </w:trPr>
        <w:tc>
          <w:tcPr>
            <w:tcW w:w="3667" w:type="dxa"/>
            <w:gridSpan w:val="2"/>
            <w:shd w:val="clear" w:color="auto" w:fill="auto"/>
            <w:vAlign w:val="center"/>
            <w:hideMark/>
          </w:tcPr>
          <w:p w14:paraId="670808EE" w14:textId="77777777"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14:paraId="3A4B9211" w14:textId="77777777" w:rsidR="00D314D2" w:rsidRPr="007001F1" w:rsidRDefault="00D314D2" w:rsidP="00D314D2">
            <w:pPr>
              <w:rPr>
                <w:color w:val="000000"/>
              </w:rPr>
            </w:pPr>
            <w:r w:rsidRPr="007001F1">
              <w:rPr>
                <w:color w:val="000000"/>
                <w:sz w:val="22"/>
                <w:szCs w:val="22"/>
              </w:rPr>
              <w:t> </w:t>
            </w:r>
          </w:p>
        </w:tc>
      </w:tr>
      <w:tr w:rsidR="00D314D2" w:rsidRPr="007001F1" w14:paraId="0542C4ED" w14:textId="77777777" w:rsidTr="002D20F9">
        <w:trPr>
          <w:trHeight w:val="300"/>
        </w:trPr>
        <w:tc>
          <w:tcPr>
            <w:tcW w:w="3667" w:type="dxa"/>
            <w:gridSpan w:val="2"/>
            <w:shd w:val="clear" w:color="auto" w:fill="auto"/>
            <w:vAlign w:val="center"/>
            <w:hideMark/>
          </w:tcPr>
          <w:p w14:paraId="3314E73A" w14:textId="77777777"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14:paraId="43F7674D" w14:textId="77777777" w:rsidR="00D314D2" w:rsidRPr="007001F1" w:rsidRDefault="00D314D2" w:rsidP="00D314D2">
            <w:pPr>
              <w:rPr>
                <w:color w:val="000000"/>
              </w:rPr>
            </w:pPr>
            <w:r w:rsidRPr="007001F1">
              <w:rPr>
                <w:color w:val="000000"/>
                <w:sz w:val="22"/>
                <w:szCs w:val="22"/>
              </w:rPr>
              <w:t> </w:t>
            </w:r>
          </w:p>
        </w:tc>
      </w:tr>
      <w:tr w:rsidR="00D314D2" w:rsidRPr="007001F1" w14:paraId="24246AF9" w14:textId="77777777" w:rsidTr="002D20F9">
        <w:trPr>
          <w:trHeight w:val="300"/>
        </w:trPr>
        <w:tc>
          <w:tcPr>
            <w:tcW w:w="3667" w:type="dxa"/>
            <w:gridSpan w:val="2"/>
            <w:shd w:val="clear" w:color="auto" w:fill="auto"/>
            <w:vAlign w:val="center"/>
            <w:hideMark/>
          </w:tcPr>
          <w:p w14:paraId="6D89644E" w14:textId="77777777"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14:paraId="4AD9E49E" w14:textId="77777777" w:rsidR="00D314D2" w:rsidRPr="007001F1" w:rsidRDefault="00D314D2" w:rsidP="00D314D2">
            <w:pPr>
              <w:rPr>
                <w:color w:val="000000"/>
              </w:rPr>
            </w:pPr>
            <w:r w:rsidRPr="007001F1">
              <w:rPr>
                <w:color w:val="000000"/>
                <w:sz w:val="22"/>
                <w:szCs w:val="22"/>
              </w:rPr>
              <w:t> </w:t>
            </w:r>
          </w:p>
        </w:tc>
      </w:tr>
      <w:tr w:rsidR="00D314D2" w:rsidRPr="007001F1" w14:paraId="360B7660" w14:textId="77777777" w:rsidTr="002D20F9">
        <w:trPr>
          <w:trHeight w:val="300"/>
        </w:trPr>
        <w:tc>
          <w:tcPr>
            <w:tcW w:w="3667" w:type="dxa"/>
            <w:gridSpan w:val="2"/>
            <w:shd w:val="clear" w:color="auto" w:fill="auto"/>
            <w:vAlign w:val="center"/>
            <w:hideMark/>
          </w:tcPr>
          <w:p w14:paraId="2428A9AD" w14:textId="77777777"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14:paraId="470215CF" w14:textId="77777777" w:rsidR="00D314D2" w:rsidRPr="007001F1" w:rsidRDefault="00D314D2" w:rsidP="00D314D2">
            <w:pPr>
              <w:rPr>
                <w:color w:val="000000"/>
              </w:rPr>
            </w:pPr>
            <w:r w:rsidRPr="007001F1">
              <w:rPr>
                <w:color w:val="000000"/>
                <w:sz w:val="22"/>
                <w:szCs w:val="22"/>
              </w:rPr>
              <w:t> </w:t>
            </w:r>
          </w:p>
        </w:tc>
      </w:tr>
      <w:tr w:rsidR="00D314D2" w:rsidRPr="007001F1" w14:paraId="373821A4" w14:textId="77777777" w:rsidTr="002D20F9">
        <w:trPr>
          <w:trHeight w:val="300"/>
        </w:trPr>
        <w:tc>
          <w:tcPr>
            <w:tcW w:w="3667" w:type="dxa"/>
            <w:gridSpan w:val="2"/>
            <w:shd w:val="clear" w:color="auto" w:fill="auto"/>
            <w:vAlign w:val="center"/>
            <w:hideMark/>
          </w:tcPr>
          <w:p w14:paraId="70C901FC" w14:textId="77777777"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14:paraId="6A5E1AD4" w14:textId="77777777" w:rsidR="00D314D2" w:rsidRPr="007001F1" w:rsidRDefault="00D314D2" w:rsidP="00D314D2">
            <w:pPr>
              <w:rPr>
                <w:color w:val="000000"/>
              </w:rPr>
            </w:pPr>
            <w:r w:rsidRPr="007001F1">
              <w:rPr>
                <w:color w:val="000000"/>
                <w:sz w:val="22"/>
                <w:szCs w:val="22"/>
              </w:rPr>
              <w:t> </w:t>
            </w:r>
          </w:p>
        </w:tc>
      </w:tr>
      <w:tr w:rsidR="00D314D2" w:rsidRPr="007001F1" w14:paraId="42B7D55F" w14:textId="77777777" w:rsidTr="002D20F9">
        <w:trPr>
          <w:trHeight w:val="300"/>
        </w:trPr>
        <w:tc>
          <w:tcPr>
            <w:tcW w:w="3667" w:type="dxa"/>
            <w:gridSpan w:val="2"/>
            <w:shd w:val="clear" w:color="auto" w:fill="auto"/>
            <w:vAlign w:val="center"/>
            <w:hideMark/>
          </w:tcPr>
          <w:p w14:paraId="7F6F5642" w14:textId="77777777"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6D4D1F54" w14:textId="77777777" w:rsidR="00D314D2" w:rsidRPr="007001F1" w:rsidRDefault="00D314D2" w:rsidP="00D314D2">
            <w:pPr>
              <w:rPr>
                <w:color w:val="000000"/>
              </w:rPr>
            </w:pPr>
            <w:r w:rsidRPr="007001F1">
              <w:rPr>
                <w:color w:val="000000"/>
                <w:sz w:val="22"/>
                <w:szCs w:val="22"/>
              </w:rPr>
              <w:t> </w:t>
            </w:r>
          </w:p>
        </w:tc>
      </w:tr>
      <w:tr w:rsidR="00D314D2" w:rsidRPr="007001F1" w14:paraId="07807A54" w14:textId="77777777" w:rsidTr="002D20F9">
        <w:trPr>
          <w:trHeight w:val="300"/>
        </w:trPr>
        <w:tc>
          <w:tcPr>
            <w:tcW w:w="3667" w:type="dxa"/>
            <w:gridSpan w:val="2"/>
            <w:shd w:val="clear" w:color="auto" w:fill="auto"/>
            <w:vAlign w:val="center"/>
            <w:hideMark/>
          </w:tcPr>
          <w:p w14:paraId="21818118" w14:textId="77777777"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14:paraId="0042388F" w14:textId="77777777" w:rsidR="00D314D2" w:rsidRPr="007001F1" w:rsidRDefault="00D314D2" w:rsidP="00D314D2">
            <w:pPr>
              <w:rPr>
                <w:color w:val="000000"/>
              </w:rPr>
            </w:pPr>
            <w:r w:rsidRPr="007001F1">
              <w:rPr>
                <w:color w:val="000000"/>
                <w:sz w:val="22"/>
                <w:szCs w:val="22"/>
              </w:rPr>
              <w:t> </w:t>
            </w:r>
          </w:p>
        </w:tc>
      </w:tr>
      <w:tr w:rsidR="00D314D2" w:rsidRPr="007001F1" w14:paraId="351F1052" w14:textId="77777777" w:rsidTr="002D20F9">
        <w:trPr>
          <w:trHeight w:val="300"/>
        </w:trPr>
        <w:tc>
          <w:tcPr>
            <w:tcW w:w="3667" w:type="dxa"/>
            <w:gridSpan w:val="2"/>
            <w:shd w:val="clear" w:color="auto" w:fill="auto"/>
            <w:vAlign w:val="center"/>
            <w:hideMark/>
          </w:tcPr>
          <w:p w14:paraId="66E19AB8" w14:textId="77777777"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14:paraId="77F96185" w14:textId="77777777" w:rsidR="00D314D2" w:rsidRPr="007001F1" w:rsidRDefault="00D314D2" w:rsidP="00D314D2">
            <w:pPr>
              <w:rPr>
                <w:color w:val="000000"/>
              </w:rPr>
            </w:pPr>
            <w:r w:rsidRPr="007001F1">
              <w:rPr>
                <w:color w:val="000000"/>
                <w:sz w:val="22"/>
                <w:szCs w:val="22"/>
              </w:rPr>
              <w:t> </w:t>
            </w:r>
          </w:p>
        </w:tc>
      </w:tr>
      <w:tr w:rsidR="00D314D2" w:rsidRPr="007001F1" w14:paraId="27324398" w14:textId="77777777" w:rsidTr="002D20F9">
        <w:trPr>
          <w:trHeight w:val="300"/>
        </w:trPr>
        <w:tc>
          <w:tcPr>
            <w:tcW w:w="3667" w:type="dxa"/>
            <w:gridSpan w:val="2"/>
            <w:shd w:val="clear" w:color="auto" w:fill="auto"/>
            <w:vAlign w:val="center"/>
            <w:hideMark/>
          </w:tcPr>
          <w:p w14:paraId="03C1EDF0" w14:textId="77777777"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14:paraId="41D1C2FD" w14:textId="77777777" w:rsidR="00D314D2" w:rsidRPr="007001F1" w:rsidRDefault="00D314D2" w:rsidP="00D314D2">
            <w:pPr>
              <w:rPr>
                <w:color w:val="000000"/>
              </w:rPr>
            </w:pPr>
            <w:r w:rsidRPr="007001F1">
              <w:rPr>
                <w:color w:val="000000"/>
                <w:sz w:val="22"/>
                <w:szCs w:val="22"/>
              </w:rPr>
              <w:t> </w:t>
            </w:r>
          </w:p>
        </w:tc>
      </w:tr>
      <w:tr w:rsidR="00D314D2" w:rsidRPr="007001F1" w14:paraId="10E42E29" w14:textId="77777777" w:rsidTr="002D20F9">
        <w:trPr>
          <w:trHeight w:val="315"/>
        </w:trPr>
        <w:tc>
          <w:tcPr>
            <w:tcW w:w="690" w:type="dxa"/>
            <w:shd w:val="clear" w:color="000000" w:fill="60497A"/>
            <w:vAlign w:val="center"/>
            <w:hideMark/>
          </w:tcPr>
          <w:p w14:paraId="4E57F655" w14:textId="77777777"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14:paraId="1F920C19" w14:textId="77777777"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0E6E02B" w14:textId="77777777"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32973A" w14:textId="77777777"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53E08275" w14:textId="77777777"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6F99C0B" w14:textId="77777777" w:rsidR="00D314D2" w:rsidRPr="007001F1" w:rsidRDefault="00D314D2" w:rsidP="00D314D2">
            <w:pPr>
              <w:jc w:val="center"/>
              <w:rPr>
                <w:b/>
                <w:bCs/>
                <w:color w:val="FFFFFF"/>
              </w:rPr>
            </w:pPr>
            <w:r w:rsidRPr="007001F1">
              <w:rPr>
                <w:b/>
                <w:bCs/>
                <w:color w:val="FFFFFF"/>
                <w:sz w:val="22"/>
                <w:szCs w:val="22"/>
              </w:rPr>
              <w:t>Poznámka</w:t>
            </w:r>
          </w:p>
        </w:tc>
      </w:tr>
      <w:tr w:rsidR="00962446" w:rsidRPr="007001F1" w14:paraId="4AA4744E" w14:textId="77777777" w:rsidTr="002D20F9">
        <w:trPr>
          <w:trHeight w:val="630"/>
        </w:trPr>
        <w:tc>
          <w:tcPr>
            <w:tcW w:w="690" w:type="dxa"/>
            <w:vMerge w:val="restart"/>
            <w:shd w:val="clear" w:color="auto" w:fill="auto"/>
            <w:noWrap/>
            <w:vAlign w:val="center"/>
            <w:hideMark/>
          </w:tcPr>
          <w:p w14:paraId="1CCB9E68" w14:textId="77777777"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14:paraId="4A88C882" w14:textId="77777777"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7C80FD10" w14:textId="77777777"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14:paraId="7B7946D8" w14:textId="77777777"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14:paraId="769FCC5E" w14:textId="77777777"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14:paraId="6B7034BF" w14:textId="77777777" w:rsidR="00962446" w:rsidRPr="007001F1" w:rsidRDefault="00962446" w:rsidP="00D314D2">
            <w:pPr>
              <w:jc w:val="center"/>
              <w:rPr>
                <w:color w:val="000000"/>
              </w:rPr>
            </w:pPr>
            <w:r w:rsidRPr="007001F1">
              <w:rPr>
                <w:color w:val="000000"/>
                <w:sz w:val="22"/>
                <w:szCs w:val="22"/>
              </w:rPr>
              <w:t> </w:t>
            </w:r>
          </w:p>
        </w:tc>
      </w:tr>
      <w:tr w:rsidR="00962446" w:rsidRPr="007001F1" w14:paraId="632185A2" w14:textId="77777777" w:rsidTr="002D20F9">
        <w:trPr>
          <w:trHeight w:val="630"/>
        </w:trPr>
        <w:tc>
          <w:tcPr>
            <w:tcW w:w="690" w:type="dxa"/>
            <w:vMerge/>
            <w:shd w:val="clear" w:color="auto" w:fill="auto"/>
            <w:noWrap/>
            <w:vAlign w:val="center"/>
          </w:tcPr>
          <w:p w14:paraId="220EA3FD" w14:textId="77777777" w:rsidR="00962446" w:rsidRPr="007001F1" w:rsidRDefault="00962446" w:rsidP="00D314D2">
            <w:pPr>
              <w:jc w:val="center"/>
              <w:rPr>
                <w:color w:val="000000"/>
              </w:rPr>
            </w:pPr>
          </w:p>
        </w:tc>
        <w:tc>
          <w:tcPr>
            <w:tcW w:w="4712" w:type="dxa"/>
            <w:gridSpan w:val="2"/>
            <w:shd w:val="clear" w:color="auto" w:fill="auto"/>
            <w:vAlign w:val="center"/>
          </w:tcPr>
          <w:p w14:paraId="26B5D79C" w14:textId="77777777"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291D4614" w14:textId="77777777" w:rsidR="00962446" w:rsidRPr="007001F1" w:rsidRDefault="00962446" w:rsidP="00D314D2">
            <w:pPr>
              <w:jc w:val="center"/>
              <w:rPr>
                <w:color w:val="000000"/>
              </w:rPr>
            </w:pPr>
          </w:p>
        </w:tc>
        <w:tc>
          <w:tcPr>
            <w:tcW w:w="567" w:type="dxa"/>
            <w:shd w:val="clear" w:color="auto" w:fill="auto"/>
            <w:vAlign w:val="center"/>
          </w:tcPr>
          <w:p w14:paraId="63162EE7" w14:textId="77777777" w:rsidR="00962446" w:rsidRPr="007001F1" w:rsidRDefault="00962446" w:rsidP="00D314D2">
            <w:pPr>
              <w:jc w:val="center"/>
              <w:rPr>
                <w:color w:val="000000"/>
              </w:rPr>
            </w:pPr>
          </w:p>
        </w:tc>
        <w:tc>
          <w:tcPr>
            <w:tcW w:w="776" w:type="dxa"/>
            <w:shd w:val="clear" w:color="auto" w:fill="auto"/>
            <w:vAlign w:val="center"/>
          </w:tcPr>
          <w:p w14:paraId="65123240" w14:textId="77777777" w:rsidR="00962446" w:rsidRPr="007001F1" w:rsidRDefault="00962446" w:rsidP="00D314D2">
            <w:pPr>
              <w:jc w:val="center"/>
              <w:rPr>
                <w:color w:val="000000"/>
              </w:rPr>
            </w:pPr>
          </w:p>
        </w:tc>
        <w:tc>
          <w:tcPr>
            <w:tcW w:w="1775" w:type="dxa"/>
            <w:shd w:val="clear" w:color="auto" w:fill="auto"/>
            <w:vAlign w:val="center"/>
          </w:tcPr>
          <w:p w14:paraId="061EB565" w14:textId="77777777" w:rsidR="00962446" w:rsidRPr="007001F1" w:rsidRDefault="00962446" w:rsidP="00D314D2">
            <w:pPr>
              <w:jc w:val="center"/>
              <w:rPr>
                <w:color w:val="000000"/>
              </w:rPr>
            </w:pPr>
          </w:p>
        </w:tc>
      </w:tr>
      <w:tr w:rsidR="00962446" w:rsidRPr="007001F1" w14:paraId="3583C8EE" w14:textId="77777777" w:rsidTr="002D20F9">
        <w:trPr>
          <w:trHeight w:val="630"/>
        </w:trPr>
        <w:tc>
          <w:tcPr>
            <w:tcW w:w="690" w:type="dxa"/>
            <w:vMerge/>
            <w:shd w:val="clear" w:color="auto" w:fill="auto"/>
            <w:noWrap/>
            <w:vAlign w:val="center"/>
          </w:tcPr>
          <w:p w14:paraId="18107C8F" w14:textId="77777777" w:rsidR="00962446" w:rsidRPr="007001F1" w:rsidRDefault="00962446" w:rsidP="00D314D2">
            <w:pPr>
              <w:jc w:val="center"/>
              <w:rPr>
                <w:color w:val="000000"/>
              </w:rPr>
            </w:pPr>
          </w:p>
        </w:tc>
        <w:tc>
          <w:tcPr>
            <w:tcW w:w="4712" w:type="dxa"/>
            <w:gridSpan w:val="2"/>
            <w:shd w:val="clear" w:color="auto" w:fill="auto"/>
            <w:vAlign w:val="center"/>
          </w:tcPr>
          <w:p w14:paraId="4B873238"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C9E77FF" w14:textId="77777777" w:rsidR="00962446" w:rsidRPr="007001F1" w:rsidRDefault="00962446" w:rsidP="00D314D2">
            <w:pPr>
              <w:jc w:val="center"/>
              <w:rPr>
                <w:color w:val="000000"/>
              </w:rPr>
            </w:pPr>
          </w:p>
        </w:tc>
        <w:tc>
          <w:tcPr>
            <w:tcW w:w="567" w:type="dxa"/>
            <w:shd w:val="clear" w:color="auto" w:fill="auto"/>
            <w:vAlign w:val="center"/>
          </w:tcPr>
          <w:p w14:paraId="066E2976" w14:textId="77777777" w:rsidR="00962446" w:rsidRPr="007001F1" w:rsidRDefault="00962446" w:rsidP="00D314D2">
            <w:pPr>
              <w:jc w:val="center"/>
              <w:rPr>
                <w:color w:val="000000"/>
              </w:rPr>
            </w:pPr>
          </w:p>
        </w:tc>
        <w:tc>
          <w:tcPr>
            <w:tcW w:w="776" w:type="dxa"/>
            <w:shd w:val="clear" w:color="auto" w:fill="auto"/>
            <w:vAlign w:val="center"/>
          </w:tcPr>
          <w:p w14:paraId="4B3953B5" w14:textId="77777777" w:rsidR="00962446" w:rsidRPr="007001F1" w:rsidRDefault="00962446" w:rsidP="00D314D2">
            <w:pPr>
              <w:jc w:val="center"/>
              <w:rPr>
                <w:color w:val="000000"/>
              </w:rPr>
            </w:pPr>
          </w:p>
        </w:tc>
        <w:tc>
          <w:tcPr>
            <w:tcW w:w="1775" w:type="dxa"/>
            <w:shd w:val="clear" w:color="auto" w:fill="auto"/>
            <w:vAlign w:val="center"/>
          </w:tcPr>
          <w:p w14:paraId="714D174D" w14:textId="77777777" w:rsidR="00962446" w:rsidRPr="007001F1" w:rsidRDefault="00962446" w:rsidP="00D314D2">
            <w:pPr>
              <w:jc w:val="center"/>
              <w:rPr>
                <w:color w:val="000000"/>
              </w:rPr>
            </w:pPr>
          </w:p>
        </w:tc>
      </w:tr>
      <w:tr w:rsidR="00F807AB" w:rsidRPr="007001F1" w14:paraId="290EB566" w14:textId="77777777" w:rsidTr="002D20F9">
        <w:trPr>
          <w:trHeight w:val="20"/>
        </w:trPr>
        <w:tc>
          <w:tcPr>
            <w:tcW w:w="690" w:type="dxa"/>
            <w:shd w:val="clear" w:color="auto" w:fill="auto"/>
            <w:noWrap/>
            <w:vAlign w:val="center"/>
          </w:tcPr>
          <w:p w14:paraId="1BC011EE" w14:textId="77777777"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14:paraId="327C852B" w14:textId="77777777"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6E0D94D1" w14:textId="77777777" w:rsidR="00F807AB" w:rsidRPr="007001F1" w:rsidRDefault="00F807AB" w:rsidP="00D314D2">
            <w:pPr>
              <w:jc w:val="center"/>
              <w:rPr>
                <w:color w:val="000000"/>
              </w:rPr>
            </w:pPr>
          </w:p>
        </w:tc>
        <w:tc>
          <w:tcPr>
            <w:tcW w:w="567" w:type="dxa"/>
            <w:shd w:val="clear" w:color="auto" w:fill="auto"/>
            <w:vAlign w:val="center"/>
          </w:tcPr>
          <w:p w14:paraId="1A12F9BC" w14:textId="77777777" w:rsidR="00F807AB" w:rsidRPr="007001F1" w:rsidRDefault="00F807AB" w:rsidP="00D314D2">
            <w:pPr>
              <w:jc w:val="center"/>
              <w:rPr>
                <w:color w:val="000000"/>
              </w:rPr>
            </w:pPr>
          </w:p>
        </w:tc>
        <w:tc>
          <w:tcPr>
            <w:tcW w:w="776" w:type="dxa"/>
            <w:shd w:val="clear" w:color="auto" w:fill="auto"/>
            <w:vAlign w:val="center"/>
          </w:tcPr>
          <w:p w14:paraId="650352AC" w14:textId="77777777" w:rsidR="00F807AB" w:rsidRPr="007001F1" w:rsidRDefault="00F807AB" w:rsidP="00D314D2">
            <w:pPr>
              <w:jc w:val="center"/>
              <w:rPr>
                <w:color w:val="000000"/>
              </w:rPr>
            </w:pPr>
          </w:p>
        </w:tc>
        <w:tc>
          <w:tcPr>
            <w:tcW w:w="1775" w:type="dxa"/>
            <w:shd w:val="clear" w:color="auto" w:fill="auto"/>
            <w:vAlign w:val="center"/>
          </w:tcPr>
          <w:p w14:paraId="4B878539" w14:textId="77777777" w:rsidR="00F807AB" w:rsidRPr="007001F1" w:rsidRDefault="00F807AB" w:rsidP="00D314D2">
            <w:pPr>
              <w:jc w:val="center"/>
              <w:rPr>
                <w:color w:val="000000"/>
              </w:rPr>
            </w:pPr>
          </w:p>
        </w:tc>
      </w:tr>
      <w:tr w:rsidR="00DB0E92" w:rsidRPr="007001F1" w14:paraId="5E0BEC0B" w14:textId="77777777" w:rsidTr="002D20F9">
        <w:trPr>
          <w:trHeight w:val="758"/>
        </w:trPr>
        <w:tc>
          <w:tcPr>
            <w:tcW w:w="690" w:type="dxa"/>
            <w:vMerge w:val="restart"/>
            <w:shd w:val="clear" w:color="auto" w:fill="auto"/>
            <w:noWrap/>
            <w:vAlign w:val="center"/>
          </w:tcPr>
          <w:p w14:paraId="3451CDCA" w14:textId="77777777"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14:paraId="4150A004" w14:textId="77777777"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4D1786EE" w14:textId="77777777" w:rsidR="00DB0E92" w:rsidRPr="007001F1" w:rsidRDefault="00DB0E92" w:rsidP="00D314D2">
            <w:pPr>
              <w:jc w:val="center"/>
              <w:rPr>
                <w:color w:val="000000"/>
              </w:rPr>
            </w:pPr>
          </w:p>
        </w:tc>
        <w:tc>
          <w:tcPr>
            <w:tcW w:w="567" w:type="dxa"/>
            <w:shd w:val="clear" w:color="auto" w:fill="auto"/>
            <w:vAlign w:val="center"/>
          </w:tcPr>
          <w:p w14:paraId="1AA02B42" w14:textId="77777777" w:rsidR="00DB0E92" w:rsidRPr="007001F1" w:rsidRDefault="00DB0E92" w:rsidP="00D314D2">
            <w:pPr>
              <w:jc w:val="center"/>
              <w:rPr>
                <w:color w:val="000000"/>
              </w:rPr>
            </w:pPr>
          </w:p>
        </w:tc>
        <w:tc>
          <w:tcPr>
            <w:tcW w:w="776" w:type="dxa"/>
            <w:shd w:val="clear" w:color="auto" w:fill="auto"/>
            <w:vAlign w:val="center"/>
          </w:tcPr>
          <w:p w14:paraId="0DA851CE" w14:textId="77777777" w:rsidR="00DB0E92" w:rsidRPr="007001F1" w:rsidRDefault="00DB0E92" w:rsidP="00D314D2">
            <w:pPr>
              <w:jc w:val="center"/>
              <w:rPr>
                <w:color w:val="000000"/>
              </w:rPr>
            </w:pPr>
          </w:p>
        </w:tc>
        <w:tc>
          <w:tcPr>
            <w:tcW w:w="1775" w:type="dxa"/>
            <w:shd w:val="clear" w:color="auto" w:fill="auto"/>
            <w:vAlign w:val="center"/>
          </w:tcPr>
          <w:p w14:paraId="0D57029D" w14:textId="77777777" w:rsidR="00DB0E92" w:rsidRPr="007001F1" w:rsidRDefault="00DB0E92" w:rsidP="00D314D2">
            <w:pPr>
              <w:jc w:val="center"/>
              <w:rPr>
                <w:color w:val="000000"/>
              </w:rPr>
            </w:pPr>
          </w:p>
        </w:tc>
      </w:tr>
      <w:tr w:rsidR="00DB0E92" w:rsidRPr="007001F1" w14:paraId="5BF454D7" w14:textId="77777777" w:rsidTr="002D20F9">
        <w:trPr>
          <w:trHeight w:val="757"/>
        </w:trPr>
        <w:tc>
          <w:tcPr>
            <w:tcW w:w="690" w:type="dxa"/>
            <w:vMerge/>
            <w:shd w:val="clear" w:color="auto" w:fill="auto"/>
            <w:noWrap/>
            <w:vAlign w:val="center"/>
          </w:tcPr>
          <w:p w14:paraId="0A6B45E1" w14:textId="77777777" w:rsidR="00DB0E92" w:rsidRPr="007001F1" w:rsidRDefault="00DB0E92" w:rsidP="00D314D2">
            <w:pPr>
              <w:jc w:val="center"/>
              <w:rPr>
                <w:color w:val="000000"/>
              </w:rPr>
            </w:pPr>
          </w:p>
        </w:tc>
        <w:tc>
          <w:tcPr>
            <w:tcW w:w="4712" w:type="dxa"/>
            <w:gridSpan w:val="2"/>
            <w:shd w:val="clear" w:color="auto" w:fill="auto"/>
            <w:vAlign w:val="center"/>
          </w:tcPr>
          <w:p w14:paraId="50648115" w14:textId="77777777"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3AB8F33F" w14:textId="77777777" w:rsidR="00DB0E92" w:rsidRPr="007001F1" w:rsidRDefault="00DB0E92" w:rsidP="00D314D2">
            <w:pPr>
              <w:jc w:val="center"/>
              <w:rPr>
                <w:color w:val="000000"/>
              </w:rPr>
            </w:pPr>
          </w:p>
        </w:tc>
        <w:tc>
          <w:tcPr>
            <w:tcW w:w="567" w:type="dxa"/>
            <w:shd w:val="clear" w:color="auto" w:fill="auto"/>
            <w:vAlign w:val="center"/>
          </w:tcPr>
          <w:p w14:paraId="645891F3" w14:textId="77777777" w:rsidR="00DB0E92" w:rsidRPr="007001F1" w:rsidRDefault="00DB0E92" w:rsidP="00D314D2">
            <w:pPr>
              <w:jc w:val="center"/>
              <w:rPr>
                <w:color w:val="000000"/>
              </w:rPr>
            </w:pPr>
          </w:p>
        </w:tc>
        <w:tc>
          <w:tcPr>
            <w:tcW w:w="776" w:type="dxa"/>
            <w:shd w:val="clear" w:color="auto" w:fill="auto"/>
            <w:vAlign w:val="center"/>
          </w:tcPr>
          <w:p w14:paraId="34E3FDDB" w14:textId="77777777" w:rsidR="00DB0E92" w:rsidRPr="007001F1" w:rsidRDefault="00DB0E92" w:rsidP="00D314D2">
            <w:pPr>
              <w:jc w:val="center"/>
              <w:rPr>
                <w:color w:val="000000"/>
              </w:rPr>
            </w:pPr>
          </w:p>
        </w:tc>
        <w:tc>
          <w:tcPr>
            <w:tcW w:w="1775" w:type="dxa"/>
            <w:shd w:val="clear" w:color="auto" w:fill="auto"/>
            <w:vAlign w:val="center"/>
          </w:tcPr>
          <w:p w14:paraId="298E8796" w14:textId="77777777" w:rsidR="00DB0E92" w:rsidRPr="007001F1" w:rsidRDefault="00DB0E92" w:rsidP="00D314D2">
            <w:pPr>
              <w:jc w:val="center"/>
              <w:rPr>
                <w:color w:val="000000"/>
              </w:rPr>
            </w:pPr>
          </w:p>
        </w:tc>
      </w:tr>
      <w:tr w:rsidR="00D314D2" w:rsidRPr="007001F1" w14:paraId="095A68E4" w14:textId="77777777" w:rsidTr="002D20F9">
        <w:trPr>
          <w:trHeight w:val="20"/>
        </w:trPr>
        <w:tc>
          <w:tcPr>
            <w:tcW w:w="690" w:type="dxa"/>
            <w:shd w:val="clear" w:color="auto" w:fill="auto"/>
            <w:noWrap/>
            <w:vAlign w:val="center"/>
            <w:hideMark/>
          </w:tcPr>
          <w:p w14:paraId="4767A3A8" w14:textId="77777777"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14:paraId="6DFE3EEB" w14:textId="77777777"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4DC0A3DF"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725B8E6E"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D740BCB"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27F55213" w14:textId="77777777" w:rsidR="00D314D2" w:rsidRPr="007001F1" w:rsidRDefault="00D314D2" w:rsidP="00D314D2">
            <w:pPr>
              <w:jc w:val="center"/>
              <w:rPr>
                <w:color w:val="000000"/>
              </w:rPr>
            </w:pPr>
            <w:r w:rsidRPr="007001F1">
              <w:rPr>
                <w:color w:val="000000"/>
                <w:sz w:val="22"/>
                <w:szCs w:val="22"/>
              </w:rPr>
              <w:t> </w:t>
            </w:r>
          </w:p>
        </w:tc>
      </w:tr>
      <w:tr w:rsidR="00D314D2" w:rsidRPr="007001F1" w14:paraId="24A10A5F" w14:textId="77777777" w:rsidTr="002D20F9">
        <w:trPr>
          <w:trHeight w:val="20"/>
        </w:trPr>
        <w:tc>
          <w:tcPr>
            <w:tcW w:w="690" w:type="dxa"/>
            <w:shd w:val="clear" w:color="auto" w:fill="auto"/>
            <w:noWrap/>
            <w:vAlign w:val="center"/>
            <w:hideMark/>
          </w:tcPr>
          <w:p w14:paraId="6C7698F7" w14:textId="77777777"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14:paraId="1CD72708" w14:textId="77777777"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05011595"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15A5A709"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0F05B6B3"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93EADDE" w14:textId="77777777" w:rsidR="00D314D2" w:rsidRPr="007001F1" w:rsidRDefault="00D314D2" w:rsidP="00D314D2">
            <w:pPr>
              <w:jc w:val="center"/>
              <w:rPr>
                <w:color w:val="000000"/>
              </w:rPr>
            </w:pPr>
            <w:r w:rsidRPr="007001F1">
              <w:rPr>
                <w:color w:val="000000"/>
                <w:sz w:val="22"/>
                <w:szCs w:val="22"/>
              </w:rPr>
              <w:t> </w:t>
            </w:r>
          </w:p>
        </w:tc>
      </w:tr>
      <w:tr w:rsidR="00D314D2" w:rsidRPr="007001F1" w14:paraId="2E724648" w14:textId="77777777" w:rsidTr="002D20F9">
        <w:trPr>
          <w:trHeight w:val="20"/>
        </w:trPr>
        <w:tc>
          <w:tcPr>
            <w:tcW w:w="690" w:type="dxa"/>
            <w:shd w:val="clear" w:color="auto" w:fill="auto"/>
            <w:noWrap/>
            <w:vAlign w:val="center"/>
            <w:hideMark/>
          </w:tcPr>
          <w:p w14:paraId="5117A77E" w14:textId="77777777"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14:paraId="13816378" w14:textId="77777777"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65D1AC23"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37C5A7BD"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4C0BC2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0FEEA60" w14:textId="77777777" w:rsidR="00D314D2" w:rsidRPr="007001F1" w:rsidRDefault="00D314D2" w:rsidP="00D314D2">
            <w:pPr>
              <w:jc w:val="center"/>
              <w:rPr>
                <w:color w:val="000000"/>
              </w:rPr>
            </w:pPr>
            <w:r w:rsidRPr="007001F1">
              <w:rPr>
                <w:color w:val="000000"/>
                <w:sz w:val="22"/>
                <w:szCs w:val="22"/>
              </w:rPr>
              <w:t> </w:t>
            </w:r>
          </w:p>
        </w:tc>
      </w:tr>
      <w:tr w:rsidR="00DB0E92" w:rsidRPr="007001F1" w14:paraId="3F9D9343" w14:textId="77777777" w:rsidTr="002D20F9">
        <w:trPr>
          <w:trHeight w:val="1361"/>
        </w:trPr>
        <w:tc>
          <w:tcPr>
            <w:tcW w:w="690" w:type="dxa"/>
            <w:shd w:val="clear" w:color="auto" w:fill="auto"/>
            <w:noWrap/>
            <w:vAlign w:val="center"/>
          </w:tcPr>
          <w:p w14:paraId="70FF1716" w14:textId="77777777"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14:paraId="0525AC85" w14:textId="77777777"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15811CF" w14:textId="77777777" w:rsidR="00DB0E92" w:rsidRPr="007001F1" w:rsidRDefault="00DB0E92" w:rsidP="00D314D2">
            <w:pPr>
              <w:jc w:val="center"/>
              <w:rPr>
                <w:color w:val="000000"/>
              </w:rPr>
            </w:pPr>
          </w:p>
        </w:tc>
        <w:tc>
          <w:tcPr>
            <w:tcW w:w="567" w:type="dxa"/>
            <w:shd w:val="clear" w:color="auto" w:fill="auto"/>
            <w:vAlign w:val="center"/>
          </w:tcPr>
          <w:p w14:paraId="7AAFDB1B" w14:textId="77777777" w:rsidR="00DB0E92" w:rsidRPr="007001F1" w:rsidRDefault="00DB0E92" w:rsidP="00D314D2">
            <w:pPr>
              <w:jc w:val="center"/>
              <w:rPr>
                <w:color w:val="000000"/>
              </w:rPr>
            </w:pPr>
          </w:p>
        </w:tc>
        <w:tc>
          <w:tcPr>
            <w:tcW w:w="776" w:type="dxa"/>
            <w:shd w:val="clear" w:color="auto" w:fill="auto"/>
            <w:vAlign w:val="center"/>
          </w:tcPr>
          <w:p w14:paraId="4775A1C1" w14:textId="77777777" w:rsidR="00DB0E92" w:rsidRPr="007001F1" w:rsidRDefault="00DB0E92" w:rsidP="00D314D2">
            <w:pPr>
              <w:jc w:val="center"/>
              <w:rPr>
                <w:color w:val="000000"/>
              </w:rPr>
            </w:pPr>
          </w:p>
        </w:tc>
        <w:tc>
          <w:tcPr>
            <w:tcW w:w="1775" w:type="dxa"/>
            <w:shd w:val="clear" w:color="auto" w:fill="auto"/>
            <w:vAlign w:val="center"/>
          </w:tcPr>
          <w:p w14:paraId="06CB4833" w14:textId="77777777" w:rsidR="00DB0E92" w:rsidRPr="007001F1" w:rsidRDefault="00DB0E92" w:rsidP="00D314D2">
            <w:pPr>
              <w:jc w:val="center"/>
              <w:rPr>
                <w:color w:val="000000"/>
              </w:rPr>
            </w:pPr>
          </w:p>
        </w:tc>
      </w:tr>
      <w:tr w:rsidR="00DB0E92" w:rsidRPr="007001F1" w14:paraId="309895BA" w14:textId="77777777" w:rsidTr="002D20F9">
        <w:trPr>
          <w:trHeight w:val="404"/>
        </w:trPr>
        <w:tc>
          <w:tcPr>
            <w:tcW w:w="690" w:type="dxa"/>
            <w:vMerge w:val="restart"/>
            <w:shd w:val="clear" w:color="auto" w:fill="auto"/>
            <w:noWrap/>
            <w:vAlign w:val="center"/>
            <w:hideMark/>
          </w:tcPr>
          <w:p w14:paraId="1B2736CD" w14:textId="77777777"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14:paraId="4A6E188F" w14:textId="77777777"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CB107BA"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2E826C59"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5C835CE2"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368F400A" w14:textId="77777777" w:rsidR="00DB0E92" w:rsidRPr="007001F1" w:rsidRDefault="00DB0E92" w:rsidP="00D314D2">
            <w:pPr>
              <w:jc w:val="center"/>
              <w:rPr>
                <w:color w:val="000000"/>
              </w:rPr>
            </w:pPr>
            <w:r w:rsidRPr="007001F1">
              <w:rPr>
                <w:color w:val="000000"/>
                <w:sz w:val="22"/>
                <w:szCs w:val="22"/>
              </w:rPr>
              <w:t> </w:t>
            </w:r>
          </w:p>
        </w:tc>
      </w:tr>
      <w:tr w:rsidR="00DB0E92" w:rsidRPr="007001F1" w14:paraId="68D9F594" w14:textId="77777777" w:rsidTr="002D20F9">
        <w:trPr>
          <w:trHeight w:val="453"/>
        </w:trPr>
        <w:tc>
          <w:tcPr>
            <w:tcW w:w="690" w:type="dxa"/>
            <w:vMerge/>
            <w:shd w:val="clear" w:color="auto" w:fill="auto"/>
            <w:noWrap/>
            <w:vAlign w:val="center"/>
          </w:tcPr>
          <w:p w14:paraId="68B4CF18" w14:textId="77777777" w:rsidR="00DB0E92" w:rsidRPr="007001F1" w:rsidRDefault="00DB0E92" w:rsidP="00D314D2">
            <w:pPr>
              <w:jc w:val="center"/>
              <w:rPr>
                <w:color w:val="000000"/>
              </w:rPr>
            </w:pPr>
          </w:p>
        </w:tc>
        <w:tc>
          <w:tcPr>
            <w:tcW w:w="4712" w:type="dxa"/>
            <w:gridSpan w:val="2"/>
            <w:shd w:val="clear" w:color="auto" w:fill="auto"/>
            <w:vAlign w:val="center"/>
          </w:tcPr>
          <w:p w14:paraId="7B79B357" w14:textId="77777777"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14:paraId="06E218D4" w14:textId="77777777" w:rsidR="00DB0E92" w:rsidRPr="007001F1" w:rsidRDefault="00DB0E92" w:rsidP="00D314D2">
            <w:pPr>
              <w:jc w:val="center"/>
              <w:rPr>
                <w:color w:val="000000"/>
              </w:rPr>
            </w:pPr>
          </w:p>
        </w:tc>
        <w:tc>
          <w:tcPr>
            <w:tcW w:w="567" w:type="dxa"/>
            <w:shd w:val="clear" w:color="auto" w:fill="auto"/>
            <w:vAlign w:val="center"/>
          </w:tcPr>
          <w:p w14:paraId="2ADF392F" w14:textId="77777777" w:rsidR="00DB0E92" w:rsidRPr="007001F1" w:rsidRDefault="00DB0E92" w:rsidP="00D314D2">
            <w:pPr>
              <w:jc w:val="center"/>
              <w:rPr>
                <w:color w:val="000000"/>
              </w:rPr>
            </w:pPr>
          </w:p>
        </w:tc>
        <w:tc>
          <w:tcPr>
            <w:tcW w:w="776" w:type="dxa"/>
            <w:shd w:val="clear" w:color="auto" w:fill="auto"/>
            <w:vAlign w:val="center"/>
          </w:tcPr>
          <w:p w14:paraId="50A19471" w14:textId="77777777" w:rsidR="00DB0E92" w:rsidRPr="007001F1" w:rsidRDefault="00DB0E92" w:rsidP="00D314D2">
            <w:pPr>
              <w:jc w:val="center"/>
              <w:rPr>
                <w:color w:val="000000"/>
              </w:rPr>
            </w:pPr>
          </w:p>
        </w:tc>
        <w:tc>
          <w:tcPr>
            <w:tcW w:w="1775" w:type="dxa"/>
            <w:shd w:val="clear" w:color="auto" w:fill="auto"/>
            <w:vAlign w:val="center"/>
          </w:tcPr>
          <w:p w14:paraId="61C8A11E" w14:textId="77777777" w:rsidR="00DB0E92" w:rsidRPr="007001F1" w:rsidRDefault="00DB0E92" w:rsidP="00D314D2">
            <w:pPr>
              <w:jc w:val="center"/>
              <w:rPr>
                <w:color w:val="000000"/>
              </w:rPr>
            </w:pPr>
          </w:p>
        </w:tc>
      </w:tr>
      <w:tr w:rsidR="00DB0E92" w:rsidRPr="007001F1" w14:paraId="6D4A1D3A" w14:textId="77777777" w:rsidTr="002D20F9">
        <w:trPr>
          <w:trHeight w:val="928"/>
        </w:trPr>
        <w:tc>
          <w:tcPr>
            <w:tcW w:w="690" w:type="dxa"/>
            <w:vMerge/>
            <w:shd w:val="clear" w:color="auto" w:fill="auto"/>
            <w:noWrap/>
            <w:vAlign w:val="center"/>
          </w:tcPr>
          <w:p w14:paraId="0CAF2E5F" w14:textId="77777777" w:rsidR="00DB0E92" w:rsidRPr="007001F1" w:rsidRDefault="00DB0E92" w:rsidP="00D314D2">
            <w:pPr>
              <w:jc w:val="center"/>
              <w:rPr>
                <w:color w:val="000000"/>
              </w:rPr>
            </w:pPr>
          </w:p>
        </w:tc>
        <w:tc>
          <w:tcPr>
            <w:tcW w:w="4712" w:type="dxa"/>
            <w:gridSpan w:val="2"/>
            <w:shd w:val="clear" w:color="auto" w:fill="auto"/>
            <w:vAlign w:val="center"/>
          </w:tcPr>
          <w:p w14:paraId="3792B2CD" w14:textId="77777777"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11E23678" w14:textId="77777777" w:rsidR="00DB0E92" w:rsidRPr="007001F1" w:rsidRDefault="00DB0E92" w:rsidP="00D314D2">
            <w:pPr>
              <w:jc w:val="center"/>
              <w:rPr>
                <w:color w:val="000000"/>
              </w:rPr>
            </w:pPr>
          </w:p>
        </w:tc>
        <w:tc>
          <w:tcPr>
            <w:tcW w:w="567" w:type="dxa"/>
            <w:shd w:val="clear" w:color="auto" w:fill="auto"/>
            <w:vAlign w:val="center"/>
          </w:tcPr>
          <w:p w14:paraId="2E5064D3" w14:textId="77777777" w:rsidR="00DB0E92" w:rsidRPr="007001F1" w:rsidRDefault="00DB0E92" w:rsidP="00D314D2">
            <w:pPr>
              <w:jc w:val="center"/>
              <w:rPr>
                <w:color w:val="000000"/>
              </w:rPr>
            </w:pPr>
          </w:p>
        </w:tc>
        <w:tc>
          <w:tcPr>
            <w:tcW w:w="776" w:type="dxa"/>
            <w:shd w:val="clear" w:color="auto" w:fill="auto"/>
            <w:vAlign w:val="center"/>
          </w:tcPr>
          <w:p w14:paraId="5D38B437" w14:textId="77777777" w:rsidR="00DB0E92" w:rsidRPr="007001F1" w:rsidRDefault="00DB0E92" w:rsidP="00D314D2">
            <w:pPr>
              <w:jc w:val="center"/>
              <w:rPr>
                <w:color w:val="000000"/>
              </w:rPr>
            </w:pPr>
          </w:p>
        </w:tc>
        <w:tc>
          <w:tcPr>
            <w:tcW w:w="1775" w:type="dxa"/>
            <w:shd w:val="clear" w:color="auto" w:fill="auto"/>
            <w:vAlign w:val="center"/>
          </w:tcPr>
          <w:p w14:paraId="63667958" w14:textId="77777777" w:rsidR="00DB0E92" w:rsidRPr="007001F1" w:rsidRDefault="00DB0E92" w:rsidP="00D314D2">
            <w:pPr>
              <w:jc w:val="center"/>
              <w:rPr>
                <w:color w:val="000000"/>
              </w:rPr>
            </w:pPr>
          </w:p>
        </w:tc>
      </w:tr>
      <w:tr w:rsidR="00DB0E92" w:rsidRPr="007001F1" w14:paraId="4000343E" w14:textId="77777777" w:rsidTr="002D20F9">
        <w:trPr>
          <w:trHeight w:val="928"/>
        </w:trPr>
        <w:tc>
          <w:tcPr>
            <w:tcW w:w="690" w:type="dxa"/>
            <w:vMerge/>
            <w:shd w:val="clear" w:color="auto" w:fill="auto"/>
            <w:noWrap/>
            <w:vAlign w:val="center"/>
          </w:tcPr>
          <w:p w14:paraId="4F50285D" w14:textId="77777777" w:rsidR="00DB0E92" w:rsidRPr="007001F1" w:rsidRDefault="00DB0E92" w:rsidP="00D314D2">
            <w:pPr>
              <w:jc w:val="center"/>
              <w:rPr>
                <w:color w:val="000000"/>
              </w:rPr>
            </w:pPr>
          </w:p>
        </w:tc>
        <w:tc>
          <w:tcPr>
            <w:tcW w:w="4712" w:type="dxa"/>
            <w:gridSpan w:val="2"/>
            <w:shd w:val="clear" w:color="auto" w:fill="auto"/>
            <w:vAlign w:val="center"/>
          </w:tcPr>
          <w:p w14:paraId="51296002" w14:textId="77777777"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3B551FF8" w14:textId="77777777" w:rsidR="00DB0E92" w:rsidRPr="007001F1" w:rsidRDefault="00DB0E92" w:rsidP="00D314D2">
            <w:pPr>
              <w:jc w:val="center"/>
              <w:rPr>
                <w:color w:val="000000"/>
              </w:rPr>
            </w:pPr>
          </w:p>
        </w:tc>
        <w:tc>
          <w:tcPr>
            <w:tcW w:w="567" w:type="dxa"/>
            <w:shd w:val="clear" w:color="auto" w:fill="auto"/>
            <w:vAlign w:val="center"/>
          </w:tcPr>
          <w:p w14:paraId="4BB82E81" w14:textId="77777777" w:rsidR="00DB0E92" w:rsidRPr="007001F1" w:rsidRDefault="00DB0E92" w:rsidP="00D314D2">
            <w:pPr>
              <w:jc w:val="center"/>
              <w:rPr>
                <w:color w:val="000000"/>
              </w:rPr>
            </w:pPr>
          </w:p>
        </w:tc>
        <w:tc>
          <w:tcPr>
            <w:tcW w:w="776" w:type="dxa"/>
            <w:shd w:val="clear" w:color="auto" w:fill="auto"/>
            <w:vAlign w:val="center"/>
          </w:tcPr>
          <w:p w14:paraId="73DCFAA7" w14:textId="77777777" w:rsidR="00DB0E92" w:rsidRPr="007001F1" w:rsidRDefault="00DB0E92" w:rsidP="00D314D2">
            <w:pPr>
              <w:jc w:val="center"/>
              <w:rPr>
                <w:color w:val="000000"/>
              </w:rPr>
            </w:pPr>
          </w:p>
        </w:tc>
        <w:tc>
          <w:tcPr>
            <w:tcW w:w="1775" w:type="dxa"/>
            <w:shd w:val="clear" w:color="auto" w:fill="auto"/>
            <w:vAlign w:val="center"/>
          </w:tcPr>
          <w:p w14:paraId="7F88D92B" w14:textId="77777777" w:rsidR="00DB0E92" w:rsidRPr="007001F1" w:rsidRDefault="00DB0E92" w:rsidP="00D314D2">
            <w:pPr>
              <w:jc w:val="center"/>
              <w:rPr>
                <w:color w:val="000000"/>
              </w:rPr>
            </w:pPr>
          </w:p>
        </w:tc>
      </w:tr>
      <w:tr w:rsidR="00DB0E92" w:rsidRPr="007001F1" w14:paraId="2B82A538" w14:textId="77777777" w:rsidTr="002D20F9">
        <w:trPr>
          <w:trHeight w:val="654"/>
        </w:trPr>
        <w:tc>
          <w:tcPr>
            <w:tcW w:w="690" w:type="dxa"/>
            <w:vMerge/>
            <w:shd w:val="clear" w:color="auto" w:fill="auto"/>
            <w:noWrap/>
            <w:vAlign w:val="center"/>
          </w:tcPr>
          <w:p w14:paraId="62E0FE78" w14:textId="77777777" w:rsidR="00DB0E92" w:rsidRPr="007001F1" w:rsidRDefault="00DB0E92" w:rsidP="00D314D2">
            <w:pPr>
              <w:jc w:val="center"/>
              <w:rPr>
                <w:color w:val="000000"/>
              </w:rPr>
            </w:pPr>
          </w:p>
        </w:tc>
        <w:tc>
          <w:tcPr>
            <w:tcW w:w="4712" w:type="dxa"/>
            <w:gridSpan w:val="2"/>
            <w:shd w:val="clear" w:color="auto" w:fill="auto"/>
            <w:vAlign w:val="center"/>
          </w:tcPr>
          <w:p w14:paraId="6C8F3A87" w14:textId="77777777"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4DC52D53" w14:textId="77777777" w:rsidR="00DB0E92" w:rsidRPr="007001F1" w:rsidRDefault="00DB0E92" w:rsidP="00D314D2">
            <w:pPr>
              <w:jc w:val="center"/>
              <w:rPr>
                <w:color w:val="000000"/>
              </w:rPr>
            </w:pPr>
          </w:p>
        </w:tc>
        <w:tc>
          <w:tcPr>
            <w:tcW w:w="567" w:type="dxa"/>
            <w:shd w:val="clear" w:color="auto" w:fill="auto"/>
            <w:vAlign w:val="center"/>
          </w:tcPr>
          <w:p w14:paraId="2068B2BB" w14:textId="77777777" w:rsidR="00DB0E92" w:rsidRPr="007001F1" w:rsidRDefault="00DB0E92" w:rsidP="00D314D2">
            <w:pPr>
              <w:jc w:val="center"/>
              <w:rPr>
                <w:color w:val="000000"/>
              </w:rPr>
            </w:pPr>
          </w:p>
        </w:tc>
        <w:tc>
          <w:tcPr>
            <w:tcW w:w="776" w:type="dxa"/>
            <w:shd w:val="clear" w:color="auto" w:fill="auto"/>
            <w:vAlign w:val="center"/>
          </w:tcPr>
          <w:p w14:paraId="6B9D60C9" w14:textId="77777777" w:rsidR="00DB0E92" w:rsidRPr="007001F1" w:rsidRDefault="00DB0E92" w:rsidP="00D314D2">
            <w:pPr>
              <w:jc w:val="center"/>
              <w:rPr>
                <w:color w:val="000000"/>
              </w:rPr>
            </w:pPr>
          </w:p>
        </w:tc>
        <w:tc>
          <w:tcPr>
            <w:tcW w:w="1775" w:type="dxa"/>
            <w:shd w:val="clear" w:color="auto" w:fill="auto"/>
            <w:vAlign w:val="center"/>
          </w:tcPr>
          <w:p w14:paraId="0F96E959" w14:textId="77777777" w:rsidR="00DB0E92" w:rsidRPr="007001F1" w:rsidRDefault="00DB0E92" w:rsidP="00D314D2">
            <w:pPr>
              <w:jc w:val="center"/>
              <w:rPr>
                <w:color w:val="000000"/>
              </w:rPr>
            </w:pPr>
          </w:p>
        </w:tc>
      </w:tr>
      <w:tr w:rsidR="00DB0E92" w:rsidRPr="007001F1" w14:paraId="4643EF3B" w14:textId="77777777" w:rsidTr="002D20F9">
        <w:trPr>
          <w:trHeight w:val="928"/>
        </w:trPr>
        <w:tc>
          <w:tcPr>
            <w:tcW w:w="690" w:type="dxa"/>
            <w:vMerge/>
            <w:shd w:val="clear" w:color="auto" w:fill="auto"/>
            <w:noWrap/>
            <w:vAlign w:val="center"/>
          </w:tcPr>
          <w:p w14:paraId="4E091D6D" w14:textId="77777777" w:rsidR="00DB0E92" w:rsidRPr="007001F1" w:rsidRDefault="00DB0E92" w:rsidP="00D314D2">
            <w:pPr>
              <w:jc w:val="center"/>
              <w:rPr>
                <w:color w:val="000000"/>
              </w:rPr>
            </w:pPr>
          </w:p>
        </w:tc>
        <w:tc>
          <w:tcPr>
            <w:tcW w:w="4712" w:type="dxa"/>
            <w:gridSpan w:val="2"/>
            <w:shd w:val="clear" w:color="auto" w:fill="auto"/>
            <w:vAlign w:val="center"/>
          </w:tcPr>
          <w:p w14:paraId="4EBAAE65" w14:textId="77777777"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6AC143B0" w14:textId="77777777" w:rsidR="00DB0E92" w:rsidRPr="007001F1" w:rsidRDefault="00DB0E92" w:rsidP="00D314D2">
            <w:pPr>
              <w:jc w:val="center"/>
              <w:rPr>
                <w:color w:val="000000"/>
              </w:rPr>
            </w:pPr>
          </w:p>
        </w:tc>
        <w:tc>
          <w:tcPr>
            <w:tcW w:w="567" w:type="dxa"/>
            <w:shd w:val="clear" w:color="auto" w:fill="auto"/>
            <w:vAlign w:val="center"/>
          </w:tcPr>
          <w:p w14:paraId="134E9F77" w14:textId="77777777" w:rsidR="00DB0E92" w:rsidRPr="007001F1" w:rsidRDefault="00DB0E92" w:rsidP="00D314D2">
            <w:pPr>
              <w:jc w:val="center"/>
              <w:rPr>
                <w:color w:val="000000"/>
              </w:rPr>
            </w:pPr>
          </w:p>
        </w:tc>
        <w:tc>
          <w:tcPr>
            <w:tcW w:w="776" w:type="dxa"/>
            <w:shd w:val="clear" w:color="auto" w:fill="auto"/>
            <w:vAlign w:val="center"/>
          </w:tcPr>
          <w:p w14:paraId="4A485A9E" w14:textId="77777777" w:rsidR="00DB0E92" w:rsidRPr="007001F1" w:rsidRDefault="00DB0E92" w:rsidP="00D314D2">
            <w:pPr>
              <w:jc w:val="center"/>
              <w:rPr>
                <w:color w:val="000000"/>
              </w:rPr>
            </w:pPr>
          </w:p>
        </w:tc>
        <w:tc>
          <w:tcPr>
            <w:tcW w:w="1775" w:type="dxa"/>
            <w:shd w:val="clear" w:color="auto" w:fill="auto"/>
            <w:vAlign w:val="center"/>
          </w:tcPr>
          <w:p w14:paraId="54C936B0" w14:textId="77777777" w:rsidR="00DB0E92" w:rsidRPr="007001F1" w:rsidRDefault="00DB0E92" w:rsidP="00D314D2">
            <w:pPr>
              <w:jc w:val="center"/>
              <w:rPr>
                <w:color w:val="000000"/>
              </w:rPr>
            </w:pPr>
          </w:p>
        </w:tc>
      </w:tr>
      <w:tr w:rsidR="00DB0E92" w:rsidRPr="007001F1" w14:paraId="15C1B6D0" w14:textId="77777777" w:rsidTr="002D20F9">
        <w:trPr>
          <w:trHeight w:val="157"/>
        </w:trPr>
        <w:tc>
          <w:tcPr>
            <w:tcW w:w="690" w:type="dxa"/>
            <w:vMerge/>
            <w:shd w:val="clear" w:color="auto" w:fill="auto"/>
            <w:noWrap/>
            <w:vAlign w:val="center"/>
          </w:tcPr>
          <w:p w14:paraId="373D767D" w14:textId="77777777" w:rsidR="00DB0E92" w:rsidRPr="007001F1" w:rsidRDefault="00DB0E92" w:rsidP="00D314D2">
            <w:pPr>
              <w:jc w:val="center"/>
              <w:rPr>
                <w:color w:val="000000"/>
              </w:rPr>
            </w:pPr>
          </w:p>
        </w:tc>
        <w:tc>
          <w:tcPr>
            <w:tcW w:w="4712" w:type="dxa"/>
            <w:gridSpan w:val="2"/>
            <w:shd w:val="clear" w:color="auto" w:fill="auto"/>
            <w:vAlign w:val="center"/>
          </w:tcPr>
          <w:p w14:paraId="4BF75AE6" w14:textId="77777777"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6B66F9F3" w14:textId="77777777" w:rsidR="00DB0E92" w:rsidRPr="007001F1" w:rsidRDefault="00DB0E92" w:rsidP="00D314D2">
            <w:pPr>
              <w:jc w:val="center"/>
              <w:rPr>
                <w:color w:val="000000"/>
              </w:rPr>
            </w:pPr>
          </w:p>
        </w:tc>
        <w:tc>
          <w:tcPr>
            <w:tcW w:w="567" w:type="dxa"/>
            <w:shd w:val="clear" w:color="auto" w:fill="auto"/>
            <w:vAlign w:val="center"/>
          </w:tcPr>
          <w:p w14:paraId="688FDBA8" w14:textId="77777777" w:rsidR="00DB0E92" w:rsidRPr="007001F1" w:rsidRDefault="00DB0E92" w:rsidP="00D314D2">
            <w:pPr>
              <w:jc w:val="center"/>
              <w:rPr>
                <w:color w:val="000000"/>
              </w:rPr>
            </w:pPr>
          </w:p>
        </w:tc>
        <w:tc>
          <w:tcPr>
            <w:tcW w:w="776" w:type="dxa"/>
            <w:shd w:val="clear" w:color="auto" w:fill="auto"/>
            <w:vAlign w:val="center"/>
          </w:tcPr>
          <w:p w14:paraId="71EAA9F3" w14:textId="77777777" w:rsidR="00DB0E92" w:rsidRPr="007001F1" w:rsidRDefault="00DB0E92" w:rsidP="00D314D2">
            <w:pPr>
              <w:jc w:val="center"/>
              <w:rPr>
                <w:color w:val="000000"/>
              </w:rPr>
            </w:pPr>
          </w:p>
        </w:tc>
        <w:tc>
          <w:tcPr>
            <w:tcW w:w="1775" w:type="dxa"/>
            <w:shd w:val="clear" w:color="auto" w:fill="auto"/>
            <w:vAlign w:val="center"/>
          </w:tcPr>
          <w:p w14:paraId="5286BB06" w14:textId="77777777" w:rsidR="00DB0E92" w:rsidRPr="007001F1" w:rsidRDefault="00DB0E92" w:rsidP="00D314D2">
            <w:pPr>
              <w:jc w:val="center"/>
              <w:rPr>
                <w:color w:val="000000"/>
              </w:rPr>
            </w:pPr>
          </w:p>
        </w:tc>
      </w:tr>
      <w:tr w:rsidR="00D314D2" w:rsidRPr="007001F1" w14:paraId="35B453D2" w14:textId="77777777" w:rsidTr="002D20F9">
        <w:trPr>
          <w:trHeight w:val="20"/>
        </w:trPr>
        <w:tc>
          <w:tcPr>
            <w:tcW w:w="690" w:type="dxa"/>
            <w:shd w:val="clear" w:color="auto" w:fill="auto"/>
            <w:noWrap/>
            <w:vAlign w:val="center"/>
            <w:hideMark/>
          </w:tcPr>
          <w:p w14:paraId="438F170A" w14:textId="77777777"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14:paraId="6373AD6D" w14:textId="77777777"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7D123C9"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5D56B327"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6223D6E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13F83FCD" w14:textId="77777777" w:rsidR="00D314D2" w:rsidRPr="007001F1" w:rsidRDefault="00D314D2" w:rsidP="00D314D2">
            <w:pPr>
              <w:jc w:val="center"/>
              <w:rPr>
                <w:color w:val="000000"/>
              </w:rPr>
            </w:pPr>
            <w:r w:rsidRPr="007001F1">
              <w:rPr>
                <w:color w:val="000000"/>
                <w:sz w:val="22"/>
                <w:szCs w:val="22"/>
              </w:rPr>
              <w:t> </w:t>
            </w:r>
          </w:p>
        </w:tc>
      </w:tr>
      <w:tr w:rsidR="00BE4F5A" w:rsidRPr="007001F1" w14:paraId="59928C57" w14:textId="77777777" w:rsidTr="002D20F9">
        <w:trPr>
          <w:trHeight w:val="1898"/>
        </w:trPr>
        <w:tc>
          <w:tcPr>
            <w:tcW w:w="690" w:type="dxa"/>
            <w:vMerge w:val="restart"/>
            <w:shd w:val="clear" w:color="auto" w:fill="auto"/>
            <w:noWrap/>
            <w:vAlign w:val="center"/>
            <w:hideMark/>
          </w:tcPr>
          <w:p w14:paraId="6200698B" w14:textId="77777777" w:rsidR="00BE4F5A" w:rsidRPr="007001F1" w:rsidRDefault="00BE4F5A" w:rsidP="00F807AB">
            <w:pPr>
              <w:jc w:val="center"/>
              <w:rPr>
                <w:color w:val="000000"/>
              </w:rPr>
            </w:pPr>
            <w:r w:rsidRPr="007001F1">
              <w:rPr>
                <w:color w:val="000000"/>
                <w:sz w:val="22"/>
                <w:szCs w:val="22"/>
              </w:rPr>
              <w:lastRenderedPageBreak/>
              <w:t>10</w:t>
            </w:r>
          </w:p>
        </w:tc>
        <w:tc>
          <w:tcPr>
            <w:tcW w:w="4712" w:type="dxa"/>
            <w:gridSpan w:val="2"/>
            <w:shd w:val="clear" w:color="auto" w:fill="auto"/>
            <w:vAlign w:val="center"/>
            <w:hideMark/>
          </w:tcPr>
          <w:p w14:paraId="44DDD38F" w14:textId="77777777"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D09FB88" w14:textId="77777777"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14:paraId="53033712" w14:textId="77777777"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14:paraId="3D647CE3" w14:textId="77777777"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14:paraId="5317F804" w14:textId="77777777" w:rsidR="00BE4F5A" w:rsidRPr="007001F1" w:rsidRDefault="00BE4F5A" w:rsidP="00F807AB">
            <w:pPr>
              <w:jc w:val="center"/>
              <w:rPr>
                <w:color w:val="000000"/>
              </w:rPr>
            </w:pPr>
            <w:r w:rsidRPr="007001F1">
              <w:rPr>
                <w:color w:val="000000"/>
                <w:sz w:val="22"/>
                <w:szCs w:val="22"/>
              </w:rPr>
              <w:t> </w:t>
            </w:r>
          </w:p>
        </w:tc>
      </w:tr>
      <w:tr w:rsidR="00BE4F5A" w:rsidRPr="007001F1" w14:paraId="2F4D347C" w14:textId="77777777" w:rsidTr="002D20F9">
        <w:trPr>
          <w:trHeight w:val="789"/>
        </w:trPr>
        <w:tc>
          <w:tcPr>
            <w:tcW w:w="690" w:type="dxa"/>
            <w:vMerge/>
            <w:shd w:val="clear" w:color="auto" w:fill="auto"/>
            <w:noWrap/>
            <w:vAlign w:val="center"/>
          </w:tcPr>
          <w:p w14:paraId="661ECC1B" w14:textId="77777777" w:rsidR="00BE4F5A" w:rsidRPr="007001F1" w:rsidRDefault="00BE4F5A" w:rsidP="00F807AB">
            <w:pPr>
              <w:jc w:val="center"/>
              <w:rPr>
                <w:color w:val="000000"/>
              </w:rPr>
            </w:pPr>
          </w:p>
        </w:tc>
        <w:tc>
          <w:tcPr>
            <w:tcW w:w="4712" w:type="dxa"/>
            <w:gridSpan w:val="2"/>
            <w:shd w:val="clear" w:color="auto" w:fill="auto"/>
            <w:vAlign w:val="center"/>
          </w:tcPr>
          <w:p w14:paraId="4689143B" w14:textId="77777777"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13D9EEE8" w14:textId="77777777" w:rsidR="00BE4F5A" w:rsidRPr="007001F1" w:rsidRDefault="00BE4F5A" w:rsidP="00F807AB">
            <w:pPr>
              <w:jc w:val="center"/>
              <w:rPr>
                <w:color w:val="000000"/>
              </w:rPr>
            </w:pPr>
          </w:p>
        </w:tc>
        <w:tc>
          <w:tcPr>
            <w:tcW w:w="567" w:type="dxa"/>
            <w:shd w:val="clear" w:color="auto" w:fill="auto"/>
            <w:vAlign w:val="center"/>
          </w:tcPr>
          <w:p w14:paraId="2AAEFB19" w14:textId="77777777" w:rsidR="00BE4F5A" w:rsidRPr="007001F1" w:rsidRDefault="00BE4F5A" w:rsidP="00F807AB">
            <w:pPr>
              <w:jc w:val="center"/>
              <w:rPr>
                <w:color w:val="000000"/>
              </w:rPr>
            </w:pPr>
          </w:p>
        </w:tc>
        <w:tc>
          <w:tcPr>
            <w:tcW w:w="776" w:type="dxa"/>
            <w:shd w:val="clear" w:color="auto" w:fill="auto"/>
            <w:vAlign w:val="center"/>
          </w:tcPr>
          <w:p w14:paraId="15E3A622" w14:textId="77777777" w:rsidR="00BE4F5A" w:rsidRPr="007001F1" w:rsidRDefault="00BE4F5A" w:rsidP="00F807AB">
            <w:pPr>
              <w:jc w:val="center"/>
              <w:rPr>
                <w:color w:val="000000"/>
              </w:rPr>
            </w:pPr>
          </w:p>
        </w:tc>
        <w:tc>
          <w:tcPr>
            <w:tcW w:w="1775" w:type="dxa"/>
            <w:shd w:val="clear" w:color="auto" w:fill="auto"/>
            <w:vAlign w:val="center"/>
          </w:tcPr>
          <w:p w14:paraId="596914BB" w14:textId="77777777" w:rsidR="00BE4F5A" w:rsidRPr="007001F1" w:rsidRDefault="00BE4F5A" w:rsidP="00F807AB">
            <w:pPr>
              <w:jc w:val="center"/>
              <w:rPr>
                <w:color w:val="000000"/>
              </w:rPr>
            </w:pPr>
          </w:p>
        </w:tc>
      </w:tr>
      <w:tr w:rsidR="00F807AB" w:rsidRPr="007001F1" w14:paraId="04F8B873" w14:textId="77777777" w:rsidTr="002D20F9">
        <w:trPr>
          <w:trHeight w:val="20"/>
        </w:trPr>
        <w:tc>
          <w:tcPr>
            <w:tcW w:w="690" w:type="dxa"/>
            <w:shd w:val="clear" w:color="auto" w:fill="auto"/>
            <w:noWrap/>
            <w:vAlign w:val="center"/>
            <w:hideMark/>
          </w:tcPr>
          <w:p w14:paraId="3FE337C3"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0ADF0EF5" w14:textId="77777777"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2A4D7BB0"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798EC8A1"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75B3C3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0C5DC91B" w14:textId="77777777" w:rsidR="00F807AB" w:rsidRPr="007001F1" w:rsidRDefault="00F807AB" w:rsidP="00F807AB">
            <w:pPr>
              <w:jc w:val="center"/>
              <w:rPr>
                <w:color w:val="000000"/>
              </w:rPr>
            </w:pPr>
            <w:r w:rsidRPr="007001F1">
              <w:rPr>
                <w:color w:val="000000"/>
                <w:sz w:val="22"/>
                <w:szCs w:val="22"/>
              </w:rPr>
              <w:t> </w:t>
            </w:r>
          </w:p>
        </w:tc>
      </w:tr>
      <w:tr w:rsidR="00F807AB" w:rsidRPr="007001F1" w14:paraId="77047E6E" w14:textId="77777777" w:rsidTr="002D20F9">
        <w:trPr>
          <w:trHeight w:val="20"/>
        </w:trPr>
        <w:tc>
          <w:tcPr>
            <w:tcW w:w="690" w:type="dxa"/>
            <w:shd w:val="clear" w:color="auto" w:fill="auto"/>
            <w:noWrap/>
            <w:vAlign w:val="center"/>
            <w:hideMark/>
          </w:tcPr>
          <w:p w14:paraId="54C8CAA0"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36123477" w14:textId="77777777"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37398FC"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34C100FF"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6B4FFD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76BACAD7" w14:textId="77777777" w:rsidR="00F807AB" w:rsidRPr="007001F1" w:rsidRDefault="00F807AB" w:rsidP="00F807AB">
            <w:pPr>
              <w:jc w:val="center"/>
              <w:rPr>
                <w:color w:val="000000"/>
              </w:rPr>
            </w:pPr>
            <w:r w:rsidRPr="007001F1">
              <w:rPr>
                <w:color w:val="000000"/>
                <w:sz w:val="22"/>
                <w:szCs w:val="22"/>
              </w:rPr>
              <w:t> </w:t>
            </w:r>
          </w:p>
        </w:tc>
      </w:tr>
      <w:tr w:rsidR="00BE4F5A" w:rsidRPr="007001F1" w14:paraId="7CA720CC" w14:textId="77777777" w:rsidTr="002D20F9">
        <w:trPr>
          <w:trHeight w:val="248"/>
        </w:trPr>
        <w:tc>
          <w:tcPr>
            <w:tcW w:w="690" w:type="dxa"/>
            <w:vMerge w:val="restart"/>
            <w:shd w:val="clear" w:color="auto" w:fill="auto"/>
            <w:noWrap/>
            <w:vAlign w:val="center"/>
            <w:hideMark/>
          </w:tcPr>
          <w:p w14:paraId="02734A8F" w14:textId="77777777"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14:paraId="1C000886" w14:textId="77777777"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4853B57A" w14:textId="77777777"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14:paraId="4E65EE06" w14:textId="77777777"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14:paraId="37693AD1" w14:textId="77777777"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14:paraId="5B022736" w14:textId="77777777" w:rsidR="00BE4F5A" w:rsidRPr="007001F1" w:rsidRDefault="00BE4F5A" w:rsidP="00F807AB">
            <w:pPr>
              <w:jc w:val="center"/>
              <w:rPr>
                <w:color w:val="000000"/>
              </w:rPr>
            </w:pPr>
            <w:r w:rsidRPr="007001F1">
              <w:rPr>
                <w:color w:val="000000"/>
                <w:sz w:val="22"/>
                <w:szCs w:val="22"/>
              </w:rPr>
              <w:t> </w:t>
            </w:r>
          </w:p>
        </w:tc>
      </w:tr>
      <w:tr w:rsidR="00BE4F5A" w:rsidRPr="007001F1" w14:paraId="1E7ACB9F" w14:textId="77777777" w:rsidTr="002D20F9">
        <w:trPr>
          <w:trHeight w:val="422"/>
        </w:trPr>
        <w:tc>
          <w:tcPr>
            <w:tcW w:w="690" w:type="dxa"/>
            <w:vMerge/>
            <w:shd w:val="clear" w:color="auto" w:fill="auto"/>
            <w:noWrap/>
            <w:vAlign w:val="center"/>
          </w:tcPr>
          <w:p w14:paraId="32A23EAD" w14:textId="77777777" w:rsidR="00BE4F5A" w:rsidRPr="007001F1" w:rsidRDefault="00BE4F5A">
            <w:pPr>
              <w:jc w:val="center"/>
              <w:rPr>
                <w:color w:val="000000"/>
              </w:rPr>
            </w:pPr>
          </w:p>
        </w:tc>
        <w:tc>
          <w:tcPr>
            <w:tcW w:w="4712" w:type="dxa"/>
            <w:gridSpan w:val="2"/>
            <w:shd w:val="clear" w:color="auto" w:fill="auto"/>
            <w:vAlign w:val="center"/>
          </w:tcPr>
          <w:p w14:paraId="154B4366" w14:textId="77777777"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14:paraId="03655DA6" w14:textId="77777777" w:rsidR="00BE4F5A" w:rsidRPr="007001F1" w:rsidRDefault="00BE4F5A" w:rsidP="00F807AB">
            <w:pPr>
              <w:jc w:val="center"/>
              <w:rPr>
                <w:color w:val="000000"/>
              </w:rPr>
            </w:pPr>
          </w:p>
        </w:tc>
        <w:tc>
          <w:tcPr>
            <w:tcW w:w="567" w:type="dxa"/>
            <w:shd w:val="clear" w:color="auto" w:fill="auto"/>
            <w:vAlign w:val="center"/>
          </w:tcPr>
          <w:p w14:paraId="62C6689E" w14:textId="77777777" w:rsidR="00BE4F5A" w:rsidRPr="007001F1" w:rsidRDefault="00BE4F5A" w:rsidP="00F807AB">
            <w:pPr>
              <w:jc w:val="center"/>
              <w:rPr>
                <w:color w:val="000000"/>
              </w:rPr>
            </w:pPr>
          </w:p>
        </w:tc>
        <w:tc>
          <w:tcPr>
            <w:tcW w:w="776" w:type="dxa"/>
            <w:shd w:val="clear" w:color="auto" w:fill="auto"/>
            <w:vAlign w:val="center"/>
          </w:tcPr>
          <w:p w14:paraId="70A861E4" w14:textId="77777777" w:rsidR="00BE4F5A" w:rsidRPr="007001F1" w:rsidRDefault="00BE4F5A" w:rsidP="00F807AB">
            <w:pPr>
              <w:jc w:val="center"/>
              <w:rPr>
                <w:color w:val="000000"/>
              </w:rPr>
            </w:pPr>
          </w:p>
        </w:tc>
        <w:tc>
          <w:tcPr>
            <w:tcW w:w="1775" w:type="dxa"/>
            <w:shd w:val="clear" w:color="auto" w:fill="auto"/>
            <w:vAlign w:val="center"/>
          </w:tcPr>
          <w:p w14:paraId="06C068A2" w14:textId="77777777" w:rsidR="00BE4F5A" w:rsidRPr="007001F1" w:rsidRDefault="00BE4F5A" w:rsidP="00F807AB">
            <w:pPr>
              <w:jc w:val="center"/>
              <w:rPr>
                <w:color w:val="000000"/>
              </w:rPr>
            </w:pPr>
          </w:p>
        </w:tc>
      </w:tr>
      <w:tr w:rsidR="00BE4F5A" w:rsidRPr="007001F1" w14:paraId="35978C81" w14:textId="77777777" w:rsidTr="002D20F9">
        <w:trPr>
          <w:trHeight w:val="927"/>
        </w:trPr>
        <w:tc>
          <w:tcPr>
            <w:tcW w:w="690" w:type="dxa"/>
            <w:vMerge/>
            <w:shd w:val="clear" w:color="auto" w:fill="auto"/>
            <w:noWrap/>
            <w:vAlign w:val="center"/>
          </w:tcPr>
          <w:p w14:paraId="67E25226" w14:textId="77777777" w:rsidR="00BE4F5A" w:rsidRPr="007001F1" w:rsidRDefault="00BE4F5A">
            <w:pPr>
              <w:jc w:val="center"/>
              <w:rPr>
                <w:color w:val="000000"/>
              </w:rPr>
            </w:pPr>
          </w:p>
        </w:tc>
        <w:tc>
          <w:tcPr>
            <w:tcW w:w="4712" w:type="dxa"/>
            <w:gridSpan w:val="2"/>
            <w:shd w:val="clear" w:color="auto" w:fill="auto"/>
            <w:vAlign w:val="center"/>
          </w:tcPr>
          <w:p w14:paraId="70766F44" w14:textId="77777777"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14:paraId="0A978063" w14:textId="77777777" w:rsidR="00BE4F5A" w:rsidRPr="007001F1" w:rsidRDefault="00BE4F5A" w:rsidP="00F807AB">
            <w:pPr>
              <w:jc w:val="center"/>
              <w:rPr>
                <w:color w:val="000000"/>
              </w:rPr>
            </w:pPr>
          </w:p>
        </w:tc>
        <w:tc>
          <w:tcPr>
            <w:tcW w:w="567" w:type="dxa"/>
            <w:shd w:val="clear" w:color="auto" w:fill="auto"/>
            <w:vAlign w:val="center"/>
          </w:tcPr>
          <w:p w14:paraId="71251307" w14:textId="77777777" w:rsidR="00BE4F5A" w:rsidRPr="007001F1" w:rsidRDefault="00BE4F5A" w:rsidP="00F807AB">
            <w:pPr>
              <w:jc w:val="center"/>
              <w:rPr>
                <w:color w:val="000000"/>
              </w:rPr>
            </w:pPr>
          </w:p>
        </w:tc>
        <w:tc>
          <w:tcPr>
            <w:tcW w:w="776" w:type="dxa"/>
            <w:shd w:val="clear" w:color="auto" w:fill="auto"/>
            <w:vAlign w:val="center"/>
          </w:tcPr>
          <w:p w14:paraId="3657F52B" w14:textId="77777777" w:rsidR="00BE4F5A" w:rsidRPr="007001F1" w:rsidRDefault="00BE4F5A" w:rsidP="00F807AB">
            <w:pPr>
              <w:jc w:val="center"/>
              <w:rPr>
                <w:color w:val="000000"/>
              </w:rPr>
            </w:pPr>
          </w:p>
        </w:tc>
        <w:tc>
          <w:tcPr>
            <w:tcW w:w="1775" w:type="dxa"/>
            <w:shd w:val="clear" w:color="auto" w:fill="auto"/>
            <w:vAlign w:val="center"/>
          </w:tcPr>
          <w:p w14:paraId="676555C0" w14:textId="77777777" w:rsidR="00BE4F5A" w:rsidRPr="007001F1" w:rsidRDefault="00BE4F5A" w:rsidP="00F807AB">
            <w:pPr>
              <w:jc w:val="center"/>
              <w:rPr>
                <w:color w:val="000000"/>
              </w:rPr>
            </w:pPr>
          </w:p>
        </w:tc>
      </w:tr>
      <w:tr w:rsidR="00BE4F5A" w:rsidRPr="007001F1" w14:paraId="194B9984" w14:textId="77777777" w:rsidTr="002D20F9">
        <w:trPr>
          <w:trHeight w:val="927"/>
        </w:trPr>
        <w:tc>
          <w:tcPr>
            <w:tcW w:w="690" w:type="dxa"/>
            <w:vMerge/>
            <w:shd w:val="clear" w:color="auto" w:fill="auto"/>
            <w:noWrap/>
            <w:vAlign w:val="center"/>
          </w:tcPr>
          <w:p w14:paraId="11F5FDF8" w14:textId="77777777" w:rsidR="00BE4F5A" w:rsidRPr="007001F1" w:rsidRDefault="00BE4F5A">
            <w:pPr>
              <w:jc w:val="center"/>
              <w:rPr>
                <w:color w:val="000000"/>
              </w:rPr>
            </w:pPr>
          </w:p>
        </w:tc>
        <w:tc>
          <w:tcPr>
            <w:tcW w:w="4712" w:type="dxa"/>
            <w:gridSpan w:val="2"/>
            <w:shd w:val="clear" w:color="auto" w:fill="auto"/>
            <w:vAlign w:val="center"/>
          </w:tcPr>
          <w:p w14:paraId="251CC30D" w14:textId="77777777"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14:paraId="5B7386CA" w14:textId="77777777" w:rsidR="00BE4F5A" w:rsidRPr="007001F1" w:rsidRDefault="00BE4F5A" w:rsidP="00F807AB">
            <w:pPr>
              <w:jc w:val="center"/>
              <w:rPr>
                <w:color w:val="000000"/>
              </w:rPr>
            </w:pPr>
          </w:p>
        </w:tc>
        <w:tc>
          <w:tcPr>
            <w:tcW w:w="567" w:type="dxa"/>
            <w:shd w:val="clear" w:color="auto" w:fill="auto"/>
            <w:vAlign w:val="center"/>
          </w:tcPr>
          <w:p w14:paraId="7A06CEA4" w14:textId="77777777" w:rsidR="00BE4F5A" w:rsidRPr="007001F1" w:rsidRDefault="00BE4F5A" w:rsidP="00F807AB">
            <w:pPr>
              <w:jc w:val="center"/>
              <w:rPr>
                <w:color w:val="000000"/>
              </w:rPr>
            </w:pPr>
          </w:p>
        </w:tc>
        <w:tc>
          <w:tcPr>
            <w:tcW w:w="776" w:type="dxa"/>
            <w:shd w:val="clear" w:color="auto" w:fill="auto"/>
            <w:vAlign w:val="center"/>
          </w:tcPr>
          <w:p w14:paraId="723272EB" w14:textId="77777777" w:rsidR="00BE4F5A" w:rsidRPr="007001F1" w:rsidRDefault="00BE4F5A" w:rsidP="00F807AB">
            <w:pPr>
              <w:jc w:val="center"/>
              <w:rPr>
                <w:color w:val="000000"/>
              </w:rPr>
            </w:pPr>
          </w:p>
        </w:tc>
        <w:tc>
          <w:tcPr>
            <w:tcW w:w="1775" w:type="dxa"/>
            <w:shd w:val="clear" w:color="auto" w:fill="auto"/>
            <w:vAlign w:val="center"/>
          </w:tcPr>
          <w:p w14:paraId="146F9FA1" w14:textId="77777777" w:rsidR="00BE4F5A" w:rsidRPr="007001F1" w:rsidRDefault="00BE4F5A" w:rsidP="00F807AB">
            <w:pPr>
              <w:jc w:val="center"/>
              <w:rPr>
                <w:color w:val="000000"/>
              </w:rPr>
            </w:pPr>
          </w:p>
        </w:tc>
      </w:tr>
      <w:tr w:rsidR="00BE4F5A" w:rsidRPr="007001F1" w14:paraId="434EC00E" w14:textId="77777777" w:rsidTr="002D20F9">
        <w:trPr>
          <w:trHeight w:val="927"/>
        </w:trPr>
        <w:tc>
          <w:tcPr>
            <w:tcW w:w="690" w:type="dxa"/>
            <w:vMerge/>
            <w:shd w:val="clear" w:color="auto" w:fill="auto"/>
            <w:noWrap/>
            <w:vAlign w:val="center"/>
          </w:tcPr>
          <w:p w14:paraId="044D0F02" w14:textId="77777777" w:rsidR="00BE4F5A" w:rsidRPr="007001F1" w:rsidRDefault="00BE4F5A">
            <w:pPr>
              <w:jc w:val="center"/>
              <w:rPr>
                <w:color w:val="000000"/>
              </w:rPr>
            </w:pPr>
          </w:p>
        </w:tc>
        <w:tc>
          <w:tcPr>
            <w:tcW w:w="4712" w:type="dxa"/>
            <w:gridSpan w:val="2"/>
            <w:shd w:val="clear" w:color="auto" w:fill="auto"/>
            <w:vAlign w:val="center"/>
          </w:tcPr>
          <w:p w14:paraId="1B458018" w14:textId="77777777"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544FCD51" w14:textId="77777777" w:rsidR="00BE4F5A" w:rsidRPr="007001F1" w:rsidRDefault="00BE4F5A" w:rsidP="00F807AB">
            <w:pPr>
              <w:jc w:val="center"/>
              <w:rPr>
                <w:color w:val="000000"/>
              </w:rPr>
            </w:pPr>
          </w:p>
        </w:tc>
        <w:tc>
          <w:tcPr>
            <w:tcW w:w="567" w:type="dxa"/>
            <w:shd w:val="clear" w:color="auto" w:fill="auto"/>
            <w:vAlign w:val="center"/>
          </w:tcPr>
          <w:p w14:paraId="148489E6" w14:textId="77777777" w:rsidR="00BE4F5A" w:rsidRPr="007001F1" w:rsidRDefault="00BE4F5A" w:rsidP="00F807AB">
            <w:pPr>
              <w:jc w:val="center"/>
              <w:rPr>
                <w:color w:val="000000"/>
              </w:rPr>
            </w:pPr>
          </w:p>
        </w:tc>
        <w:tc>
          <w:tcPr>
            <w:tcW w:w="776" w:type="dxa"/>
            <w:shd w:val="clear" w:color="auto" w:fill="auto"/>
            <w:vAlign w:val="center"/>
          </w:tcPr>
          <w:p w14:paraId="3BAAFE7E" w14:textId="77777777" w:rsidR="00BE4F5A" w:rsidRPr="007001F1" w:rsidRDefault="00BE4F5A" w:rsidP="00F807AB">
            <w:pPr>
              <w:jc w:val="center"/>
              <w:rPr>
                <w:color w:val="000000"/>
              </w:rPr>
            </w:pPr>
          </w:p>
        </w:tc>
        <w:tc>
          <w:tcPr>
            <w:tcW w:w="1775" w:type="dxa"/>
            <w:shd w:val="clear" w:color="auto" w:fill="auto"/>
            <w:vAlign w:val="center"/>
          </w:tcPr>
          <w:p w14:paraId="29F1FB9F" w14:textId="77777777" w:rsidR="00BE4F5A" w:rsidRPr="007001F1" w:rsidRDefault="00BE4F5A" w:rsidP="00F807AB">
            <w:pPr>
              <w:jc w:val="center"/>
              <w:rPr>
                <w:color w:val="000000"/>
              </w:rPr>
            </w:pPr>
          </w:p>
        </w:tc>
      </w:tr>
      <w:tr w:rsidR="00BE4F5A" w:rsidRPr="007001F1" w14:paraId="76277055" w14:textId="77777777" w:rsidTr="002D20F9">
        <w:trPr>
          <w:trHeight w:val="438"/>
        </w:trPr>
        <w:tc>
          <w:tcPr>
            <w:tcW w:w="690" w:type="dxa"/>
            <w:vMerge/>
            <w:shd w:val="clear" w:color="auto" w:fill="auto"/>
            <w:noWrap/>
            <w:vAlign w:val="center"/>
          </w:tcPr>
          <w:p w14:paraId="3F2AA2E4" w14:textId="77777777" w:rsidR="00BE4F5A" w:rsidRPr="007001F1" w:rsidRDefault="00BE4F5A">
            <w:pPr>
              <w:jc w:val="center"/>
              <w:rPr>
                <w:color w:val="000000"/>
              </w:rPr>
            </w:pPr>
          </w:p>
        </w:tc>
        <w:tc>
          <w:tcPr>
            <w:tcW w:w="4712" w:type="dxa"/>
            <w:gridSpan w:val="2"/>
            <w:shd w:val="clear" w:color="auto" w:fill="auto"/>
            <w:vAlign w:val="center"/>
          </w:tcPr>
          <w:p w14:paraId="61B7DB72" w14:textId="77777777"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656A7D5A" w14:textId="77777777" w:rsidR="00BE4F5A" w:rsidRPr="007001F1" w:rsidRDefault="00BE4F5A" w:rsidP="00F807AB">
            <w:pPr>
              <w:jc w:val="center"/>
              <w:rPr>
                <w:color w:val="000000"/>
              </w:rPr>
            </w:pPr>
          </w:p>
        </w:tc>
        <w:tc>
          <w:tcPr>
            <w:tcW w:w="567" w:type="dxa"/>
            <w:shd w:val="clear" w:color="auto" w:fill="auto"/>
            <w:vAlign w:val="center"/>
          </w:tcPr>
          <w:p w14:paraId="4157D6D6" w14:textId="77777777" w:rsidR="00BE4F5A" w:rsidRPr="007001F1" w:rsidRDefault="00BE4F5A" w:rsidP="00F807AB">
            <w:pPr>
              <w:jc w:val="center"/>
              <w:rPr>
                <w:color w:val="000000"/>
              </w:rPr>
            </w:pPr>
          </w:p>
        </w:tc>
        <w:tc>
          <w:tcPr>
            <w:tcW w:w="776" w:type="dxa"/>
            <w:shd w:val="clear" w:color="auto" w:fill="auto"/>
            <w:vAlign w:val="center"/>
          </w:tcPr>
          <w:p w14:paraId="61D9B438" w14:textId="77777777" w:rsidR="00BE4F5A" w:rsidRPr="007001F1" w:rsidRDefault="00BE4F5A" w:rsidP="00F807AB">
            <w:pPr>
              <w:jc w:val="center"/>
              <w:rPr>
                <w:color w:val="000000"/>
              </w:rPr>
            </w:pPr>
          </w:p>
        </w:tc>
        <w:tc>
          <w:tcPr>
            <w:tcW w:w="1775" w:type="dxa"/>
            <w:shd w:val="clear" w:color="auto" w:fill="auto"/>
            <w:vAlign w:val="center"/>
          </w:tcPr>
          <w:p w14:paraId="77E3B86F" w14:textId="77777777" w:rsidR="00BE4F5A" w:rsidRPr="007001F1" w:rsidRDefault="00BE4F5A" w:rsidP="00F807AB">
            <w:pPr>
              <w:jc w:val="center"/>
              <w:rPr>
                <w:color w:val="000000"/>
              </w:rPr>
            </w:pPr>
          </w:p>
        </w:tc>
      </w:tr>
      <w:tr w:rsidR="00BE4F5A" w:rsidRPr="007001F1" w14:paraId="6DEA72E3" w14:textId="77777777" w:rsidTr="002D20F9">
        <w:trPr>
          <w:trHeight w:val="346"/>
        </w:trPr>
        <w:tc>
          <w:tcPr>
            <w:tcW w:w="690" w:type="dxa"/>
            <w:vMerge w:val="restart"/>
            <w:shd w:val="clear" w:color="auto" w:fill="auto"/>
            <w:noWrap/>
            <w:vAlign w:val="center"/>
            <w:hideMark/>
          </w:tcPr>
          <w:p w14:paraId="620D7060" w14:textId="77777777"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14:paraId="389D0AB0" w14:textId="77777777"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7BAFC66B"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15BF7D3"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603F245B"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71629491" w14:textId="77777777" w:rsidR="00BE4F5A" w:rsidRPr="007001F1" w:rsidRDefault="00BE4F5A" w:rsidP="00936AD4">
            <w:pPr>
              <w:jc w:val="center"/>
              <w:rPr>
                <w:color w:val="000000"/>
              </w:rPr>
            </w:pPr>
            <w:r w:rsidRPr="007001F1">
              <w:rPr>
                <w:color w:val="000000"/>
                <w:sz w:val="22"/>
                <w:szCs w:val="22"/>
              </w:rPr>
              <w:t> </w:t>
            </w:r>
          </w:p>
        </w:tc>
      </w:tr>
      <w:tr w:rsidR="00BE4F5A" w:rsidRPr="007001F1" w14:paraId="0E82F44E" w14:textId="77777777" w:rsidTr="002D20F9">
        <w:trPr>
          <w:trHeight w:val="675"/>
        </w:trPr>
        <w:tc>
          <w:tcPr>
            <w:tcW w:w="690" w:type="dxa"/>
            <w:vMerge/>
            <w:shd w:val="clear" w:color="auto" w:fill="auto"/>
            <w:noWrap/>
            <w:vAlign w:val="center"/>
          </w:tcPr>
          <w:p w14:paraId="5646642D" w14:textId="77777777" w:rsidR="00BE4F5A" w:rsidRPr="007001F1" w:rsidRDefault="00BE4F5A">
            <w:pPr>
              <w:jc w:val="center"/>
              <w:rPr>
                <w:color w:val="000000"/>
              </w:rPr>
            </w:pPr>
          </w:p>
        </w:tc>
        <w:tc>
          <w:tcPr>
            <w:tcW w:w="4712" w:type="dxa"/>
            <w:gridSpan w:val="2"/>
            <w:shd w:val="clear" w:color="auto" w:fill="auto"/>
            <w:vAlign w:val="center"/>
          </w:tcPr>
          <w:p w14:paraId="657DF9F9" w14:textId="77777777"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14:paraId="2CEBA751" w14:textId="77777777" w:rsidR="00BE4F5A" w:rsidRPr="007001F1" w:rsidRDefault="00BE4F5A" w:rsidP="00936AD4">
            <w:pPr>
              <w:jc w:val="center"/>
              <w:rPr>
                <w:color w:val="000000"/>
              </w:rPr>
            </w:pPr>
          </w:p>
        </w:tc>
        <w:tc>
          <w:tcPr>
            <w:tcW w:w="567" w:type="dxa"/>
            <w:shd w:val="clear" w:color="auto" w:fill="auto"/>
            <w:vAlign w:val="center"/>
          </w:tcPr>
          <w:p w14:paraId="677E8A71" w14:textId="77777777" w:rsidR="00BE4F5A" w:rsidRPr="007001F1" w:rsidRDefault="00BE4F5A" w:rsidP="00936AD4">
            <w:pPr>
              <w:jc w:val="center"/>
              <w:rPr>
                <w:color w:val="000000"/>
              </w:rPr>
            </w:pPr>
          </w:p>
        </w:tc>
        <w:tc>
          <w:tcPr>
            <w:tcW w:w="776" w:type="dxa"/>
            <w:shd w:val="clear" w:color="auto" w:fill="auto"/>
            <w:vAlign w:val="center"/>
          </w:tcPr>
          <w:p w14:paraId="7C91FDD8" w14:textId="77777777" w:rsidR="00BE4F5A" w:rsidRPr="007001F1" w:rsidRDefault="00BE4F5A" w:rsidP="00936AD4">
            <w:pPr>
              <w:jc w:val="center"/>
              <w:rPr>
                <w:color w:val="000000"/>
              </w:rPr>
            </w:pPr>
          </w:p>
        </w:tc>
        <w:tc>
          <w:tcPr>
            <w:tcW w:w="1775" w:type="dxa"/>
            <w:shd w:val="clear" w:color="auto" w:fill="auto"/>
            <w:vAlign w:val="center"/>
          </w:tcPr>
          <w:p w14:paraId="07C43DC9" w14:textId="77777777" w:rsidR="00BE4F5A" w:rsidRPr="007001F1" w:rsidRDefault="00BE4F5A" w:rsidP="00936AD4">
            <w:pPr>
              <w:jc w:val="center"/>
              <w:rPr>
                <w:color w:val="000000"/>
              </w:rPr>
            </w:pPr>
          </w:p>
        </w:tc>
      </w:tr>
      <w:tr w:rsidR="00BE4F5A" w:rsidRPr="007001F1" w14:paraId="55309118" w14:textId="77777777" w:rsidTr="002D20F9">
        <w:trPr>
          <w:trHeight w:val="675"/>
        </w:trPr>
        <w:tc>
          <w:tcPr>
            <w:tcW w:w="690" w:type="dxa"/>
            <w:vMerge/>
            <w:shd w:val="clear" w:color="auto" w:fill="auto"/>
            <w:noWrap/>
            <w:vAlign w:val="center"/>
          </w:tcPr>
          <w:p w14:paraId="50E31539" w14:textId="77777777" w:rsidR="00BE4F5A" w:rsidRPr="007001F1" w:rsidRDefault="00BE4F5A">
            <w:pPr>
              <w:jc w:val="center"/>
              <w:rPr>
                <w:color w:val="000000"/>
              </w:rPr>
            </w:pPr>
          </w:p>
        </w:tc>
        <w:tc>
          <w:tcPr>
            <w:tcW w:w="4712" w:type="dxa"/>
            <w:gridSpan w:val="2"/>
            <w:shd w:val="clear" w:color="auto" w:fill="auto"/>
            <w:vAlign w:val="center"/>
          </w:tcPr>
          <w:p w14:paraId="32B21116" w14:textId="77777777"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446499D" w14:textId="77777777" w:rsidR="00BE4F5A" w:rsidRPr="007001F1" w:rsidRDefault="00BE4F5A" w:rsidP="00936AD4">
            <w:pPr>
              <w:jc w:val="center"/>
              <w:rPr>
                <w:color w:val="000000"/>
              </w:rPr>
            </w:pPr>
          </w:p>
        </w:tc>
        <w:tc>
          <w:tcPr>
            <w:tcW w:w="567" w:type="dxa"/>
            <w:shd w:val="clear" w:color="auto" w:fill="auto"/>
            <w:vAlign w:val="center"/>
          </w:tcPr>
          <w:p w14:paraId="4782F6F5" w14:textId="77777777" w:rsidR="00BE4F5A" w:rsidRPr="007001F1" w:rsidRDefault="00BE4F5A" w:rsidP="00936AD4">
            <w:pPr>
              <w:jc w:val="center"/>
              <w:rPr>
                <w:color w:val="000000"/>
              </w:rPr>
            </w:pPr>
          </w:p>
        </w:tc>
        <w:tc>
          <w:tcPr>
            <w:tcW w:w="776" w:type="dxa"/>
            <w:shd w:val="clear" w:color="auto" w:fill="auto"/>
            <w:vAlign w:val="center"/>
          </w:tcPr>
          <w:p w14:paraId="0648F6A4" w14:textId="77777777" w:rsidR="00BE4F5A" w:rsidRPr="007001F1" w:rsidRDefault="00BE4F5A" w:rsidP="00936AD4">
            <w:pPr>
              <w:jc w:val="center"/>
              <w:rPr>
                <w:color w:val="000000"/>
              </w:rPr>
            </w:pPr>
          </w:p>
        </w:tc>
        <w:tc>
          <w:tcPr>
            <w:tcW w:w="1775" w:type="dxa"/>
            <w:shd w:val="clear" w:color="auto" w:fill="auto"/>
            <w:vAlign w:val="center"/>
          </w:tcPr>
          <w:p w14:paraId="382A98B1" w14:textId="77777777" w:rsidR="00BE4F5A" w:rsidRPr="007001F1" w:rsidRDefault="00BE4F5A" w:rsidP="00936AD4">
            <w:pPr>
              <w:jc w:val="center"/>
              <w:rPr>
                <w:color w:val="000000"/>
              </w:rPr>
            </w:pPr>
          </w:p>
        </w:tc>
      </w:tr>
      <w:tr w:rsidR="00936AD4" w:rsidRPr="007001F1" w14:paraId="1C1E4597" w14:textId="77777777" w:rsidTr="002D20F9">
        <w:trPr>
          <w:trHeight w:val="20"/>
        </w:trPr>
        <w:tc>
          <w:tcPr>
            <w:tcW w:w="690" w:type="dxa"/>
            <w:shd w:val="clear" w:color="auto" w:fill="auto"/>
            <w:noWrap/>
            <w:vAlign w:val="center"/>
            <w:hideMark/>
          </w:tcPr>
          <w:p w14:paraId="433B3AE8" w14:textId="77777777" w:rsidR="00936AD4" w:rsidRPr="007001F1" w:rsidRDefault="00936AD4">
            <w:pPr>
              <w:jc w:val="center"/>
              <w:rPr>
                <w:color w:val="000000"/>
              </w:rPr>
            </w:pPr>
            <w:r w:rsidRPr="007001F1">
              <w:rPr>
                <w:color w:val="000000"/>
                <w:sz w:val="22"/>
                <w:szCs w:val="22"/>
              </w:rPr>
              <w:lastRenderedPageBreak/>
              <w:t>1</w:t>
            </w:r>
            <w:r w:rsidR="00C063BE" w:rsidRPr="007001F1">
              <w:rPr>
                <w:color w:val="000000"/>
                <w:sz w:val="22"/>
                <w:szCs w:val="22"/>
              </w:rPr>
              <w:t>5</w:t>
            </w:r>
          </w:p>
        </w:tc>
        <w:tc>
          <w:tcPr>
            <w:tcW w:w="4712" w:type="dxa"/>
            <w:gridSpan w:val="2"/>
            <w:shd w:val="clear" w:color="auto" w:fill="auto"/>
            <w:vAlign w:val="center"/>
            <w:hideMark/>
          </w:tcPr>
          <w:p w14:paraId="524FB36B" w14:textId="77777777"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56A2E13E"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1A7EB67"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1FEAD20"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0244953F" w14:textId="77777777" w:rsidR="00936AD4" w:rsidRPr="007001F1" w:rsidRDefault="00936AD4" w:rsidP="00936AD4">
            <w:pPr>
              <w:jc w:val="center"/>
              <w:rPr>
                <w:color w:val="000000"/>
              </w:rPr>
            </w:pPr>
            <w:r w:rsidRPr="007001F1">
              <w:rPr>
                <w:color w:val="000000"/>
                <w:sz w:val="22"/>
                <w:szCs w:val="22"/>
              </w:rPr>
              <w:t> </w:t>
            </w:r>
          </w:p>
        </w:tc>
      </w:tr>
      <w:tr w:rsidR="00BE4F5A" w:rsidRPr="007001F1" w14:paraId="4724D415" w14:textId="77777777" w:rsidTr="002D20F9">
        <w:trPr>
          <w:trHeight w:val="635"/>
        </w:trPr>
        <w:tc>
          <w:tcPr>
            <w:tcW w:w="690" w:type="dxa"/>
            <w:vMerge w:val="restart"/>
            <w:shd w:val="clear" w:color="auto" w:fill="auto"/>
            <w:noWrap/>
            <w:vAlign w:val="center"/>
            <w:hideMark/>
          </w:tcPr>
          <w:p w14:paraId="50607212" w14:textId="77777777"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14:paraId="1F050092" w14:textId="77777777"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14:paraId="1DF3A75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766DD2A"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303F6F1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C94E513" w14:textId="77777777" w:rsidR="00BE4F5A" w:rsidRPr="007001F1" w:rsidRDefault="00BE4F5A" w:rsidP="00936AD4">
            <w:pPr>
              <w:jc w:val="center"/>
              <w:rPr>
                <w:color w:val="000000"/>
              </w:rPr>
            </w:pPr>
            <w:r w:rsidRPr="007001F1">
              <w:rPr>
                <w:color w:val="000000"/>
                <w:sz w:val="22"/>
                <w:szCs w:val="22"/>
              </w:rPr>
              <w:t> </w:t>
            </w:r>
          </w:p>
        </w:tc>
      </w:tr>
      <w:tr w:rsidR="00BE4F5A" w:rsidRPr="007001F1" w14:paraId="73FF24D7" w14:textId="77777777" w:rsidTr="002D20F9">
        <w:trPr>
          <w:trHeight w:val="930"/>
        </w:trPr>
        <w:tc>
          <w:tcPr>
            <w:tcW w:w="690" w:type="dxa"/>
            <w:vMerge/>
            <w:shd w:val="clear" w:color="auto" w:fill="auto"/>
            <w:noWrap/>
            <w:vAlign w:val="center"/>
          </w:tcPr>
          <w:p w14:paraId="6AE8FCB9" w14:textId="77777777" w:rsidR="00BE4F5A" w:rsidRPr="007001F1" w:rsidRDefault="00BE4F5A">
            <w:pPr>
              <w:jc w:val="center"/>
              <w:rPr>
                <w:color w:val="000000"/>
              </w:rPr>
            </w:pPr>
          </w:p>
        </w:tc>
        <w:tc>
          <w:tcPr>
            <w:tcW w:w="4712" w:type="dxa"/>
            <w:gridSpan w:val="2"/>
            <w:shd w:val="clear" w:color="auto" w:fill="auto"/>
            <w:vAlign w:val="center"/>
          </w:tcPr>
          <w:p w14:paraId="07342FE9" w14:textId="77777777"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81EA3EE" w14:textId="77777777" w:rsidR="00BE4F5A" w:rsidRPr="007001F1" w:rsidRDefault="00BE4F5A" w:rsidP="00936AD4">
            <w:pPr>
              <w:jc w:val="center"/>
              <w:rPr>
                <w:color w:val="000000"/>
              </w:rPr>
            </w:pPr>
          </w:p>
        </w:tc>
        <w:tc>
          <w:tcPr>
            <w:tcW w:w="567" w:type="dxa"/>
            <w:shd w:val="clear" w:color="auto" w:fill="auto"/>
            <w:vAlign w:val="center"/>
          </w:tcPr>
          <w:p w14:paraId="4A83DAB2" w14:textId="77777777" w:rsidR="00BE4F5A" w:rsidRPr="007001F1" w:rsidRDefault="00BE4F5A" w:rsidP="00936AD4">
            <w:pPr>
              <w:jc w:val="center"/>
              <w:rPr>
                <w:color w:val="000000"/>
              </w:rPr>
            </w:pPr>
          </w:p>
        </w:tc>
        <w:tc>
          <w:tcPr>
            <w:tcW w:w="776" w:type="dxa"/>
            <w:shd w:val="clear" w:color="auto" w:fill="auto"/>
            <w:vAlign w:val="center"/>
          </w:tcPr>
          <w:p w14:paraId="3F69B49B" w14:textId="77777777" w:rsidR="00BE4F5A" w:rsidRPr="007001F1" w:rsidRDefault="00BE4F5A" w:rsidP="00936AD4">
            <w:pPr>
              <w:jc w:val="center"/>
              <w:rPr>
                <w:color w:val="000000"/>
              </w:rPr>
            </w:pPr>
          </w:p>
        </w:tc>
        <w:tc>
          <w:tcPr>
            <w:tcW w:w="1775" w:type="dxa"/>
            <w:shd w:val="clear" w:color="auto" w:fill="auto"/>
            <w:vAlign w:val="center"/>
          </w:tcPr>
          <w:p w14:paraId="55428542" w14:textId="77777777" w:rsidR="00BE4F5A" w:rsidRPr="007001F1" w:rsidRDefault="00BE4F5A" w:rsidP="00936AD4">
            <w:pPr>
              <w:jc w:val="center"/>
              <w:rPr>
                <w:color w:val="000000"/>
              </w:rPr>
            </w:pPr>
          </w:p>
        </w:tc>
      </w:tr>
      <w:tr w:rsidR="00BE4F5A" w:rsidRPr="007001F1" w14:paraId="2F881B59" w14:textId="77777777" w:rsidTr="002D20F9">
        <w:trPr>
          <w:trHeight w:val="930"/>
        </w:trPr>
        <w:tc>
          <w:tcPr>
            <w:tcW w:w="690" w:type="dxa"/>
            <w:vMerge/>
            <w:shd w:val="clear" w:color="auto" w:fill="auto"/>
            <w:noWrap/>
            <w:vAlign w:val="center"/>
          </w:tcPr>
          <w:p w14:paraId="1E355394" w14:textId="77777777" w:rsidR="00BE4F5A" w:rsidRPr="007001F1" w:rsidRDefault="00BE4F5A">
            <w:pPr>
              <w:jc w:val="center"/>
              <w:rPr>
                <w:color w:val="000000"/>
              </w:rPr>
            </w:pPr>
          </w:p>
        </w:tc>
        <w:tc>
          <w:tcPr>
            <w:tcW w:w="4712" w:type="dxa"/>
            <w:gridSpan w:val="2"/>
            <w:shd w:val="clear" w:color="auto" w:fill="auto"/>
            <w:vAlign w:val="center"/>
          </w:tcPr>
          <w:p w14:paraId="7ED417D3" w14:textId="77777777"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29A2E94C" w14:textId="77777777" w:rsidR="00BE4F5A" w:rsidRPr="007001F1" w:rsidRDefault="00BE4F5A" w:rsidP="00936AD4">
            <w:pPr>
              <w:jc w:val="center"/>
              <w:rPr>
                <w:color w:val="000000"/>
              </w:rPr>
            </w:pPr>
          </w:p>
        </w:tc>
        <w:tc>
          <w:tcPr>
            <w:tcW w:w="567" w:type="dxa"/>
            <w:shd w:val="clear" w:color="auto" w:fill="auto"/>
            <w:vAlign w:val="center"/>
          </w:tcPr>
          <w:p w14:paraId="69DCD4F6" w14:textId="77777777" w:rsidR="00BE4F5A" w:rsidRPr="007001F1" w:rsidRDefault="00BE4F5A" w:rsidP="00936AD4">
            <w:pPr>
              <w:jc w:val="center"/>
              <w:rPr>
                <w:color w:val="000000"/>
              </w:rPr>
            </w:pPr>
          </w:p>
        </w:tc>
        <w:tc>
          <w:tcPr>
            <w:tcW w:w="776" w:type="dxa"/>
            <w:shd w:val="clear" w:color="auto" w:fill="auto"/>
            <w:vAlign w:val="center"/>
          </w:tcPr>
          <w:p w14:paraId="57E2BEBA" w14:textId="77777777" w:rsidR="00BE4F5A" w:rsidRPr="007001F1" w:rsidRDefault="00BE4F5A" w:rsidP="00936AD4">
            <w:pPr>
              <w:jc w:val="center"/>
              <w:rPr>
                <w:color w:val="000000"/>
              </w:rPr>
            </w:pPr>
          </w:p>
        </w:tc>
        <w:tc>
          <w:tcPr>
            <w:tcW w:w="1775" w:type="dxa"/>
            <w:shd w:val="clear" w:color="auto" w:fill="auto"/>
            <w:vAlign w:val="center"/>
          </w:tcPr>
          <w:p w14:paraId="30BBCBD9" w14:textId="77777777" w:rsidR="00BE4F5A" w:rsidRPr="007001F1" w:rsidRDefault="00BE4F5A" w:rsidP="00936AD4">
            <w:pPr>
              <w:jc w:val="center"/>
              <w:rPr>
                <w:color w:val="000000"/>
              </w:rPr>
            </w:pPr>
          </w:p>
        </w:tc>
      </w:tr>
      <w:tr w:rsidR="00936AD4" w:rsidRPr="007001F1" w14:paraId="0C5CBFE7" w14:textId="77777777" w:rsidTr="002D20F9">
        <w:trPr>
          <w:trHeight w:val="20"/>
        </w:trPr>
        <w:tc>
          <w:tcPr>
            <w:tcW w:w="690" w:type="dxa"/>
            <w:shd w:val="clear" w:color="auto" w:fill="auto"/>
            <w:noWrap/>
            <w:vAlign w:val="center"/>
            <w:hideMark/>
          </w:tcPr>
          <w:p w14:paraId="138E052B"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A69024F" w14:textId="77777777"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398A79AD"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06AA7AF"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6AFA323"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B126940" w14:textId="77777777" w:rsidR="00936AD4" w:rsidRPr="007001F1" w:rsidRDefault="00936AD4" w:rsidP="00936AD4">
            <w:pPr>
              <w:jc w:val="center"/>
              <w:rPr>
                <w:color w:val="000000"/>
              </w:rPr>
            </w:pPr>
            <w:r w:rsidRPr="007001F1">
              <w:rPr>
                <w:color w:val="000000"/>
                <w:sz w:val="22"/>
                <w:szCs w:val="22"/>
              </w:rPr>
              <w:t> </w:t>
            </w:r>
          </w:p>
        </w:tc>
      </w:tr>
      <w:tr w:rsidR="00936AD4" w:rsidRPr="007001F1" w14:paraId="4199418A" w14:textId="77777777" w:rsidTr="002D20F9">
        <w:trPr>
          <w:trHeight w:val="20"/>
        </w:trPr>
        <w:tc>
          <w:tcPr>
            <w:tcW w:w="690" w:type="dxa"/>
            <w:shd w:val="clear" w:color="auto" w:fill="auto"/>
            <w:noWrap/>
            <w:vAlign w:val="center"/>
            <w:hideMark/>
          </w:tcPr>
          <w:p w14:paraId="5D3AB9F0" w14:textId="77777777"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14:paraId="30FC0ECB" w14:textId="77777777"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50D05D1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648FD893"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D747975"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8647995" w14:textId="77777777" w:rsidR="00936AD4" w:rsidRPr="007001F1" w:rsidRDefault="00936AD4" w:rsidP="00936AD4">
            <w:pPr>
              <w:jc w:val="center"/>
              <w:rPr>
                <w:color w:val="000000"/>
              </w:rPr>
            </w:pPr>
            <w:r w:rsidRPr="007001F1">
              <w:rPr>
                <w:color w:val="000000"/>
                <w:sz w:val="22"/>
                <w:szCs w:val="22"/>
              </w:rPr>
              <w:t> </w:t>
            </w:r>
          </w:p>
        </w:tc>
      </w:tr>
      <w:tr w:rsidR="00936AD4" w:rsidRPr="007001F1" w14:paraId="4D5DCC66" w14:textId="77777777" w:rsidTr="002D20F9">
        <w:trPr>
          <w:trHeight w:val="20"/>
        </w:trPr>
        <w:tc>
          <w:tcPr>
            <w:tcW w:w="690" w:type="dxa"/>
            <w:shd w:val="clear" w:color="auto" w:fill="auto"/>
            <w:noWrap/>
            <w:vAlign w:val="center"/>
            <w:hideMark/>
          </w:tcPr>
          <w:p w14:paraId="2F742114" w14:textId="77777777"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14:paraId="1525BCDB" w14:textId="77777777"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63CAE710"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A0F31E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3FAEDCC"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C817477" w14:textId="77777777" w:rsidR="00936AD4" w:rsidRPr="007001F1" w:rsidRDefault="00936AD4" w:rsidP="00936AD4">
            <w:pPr>
              <w:jc w:val="center"/>
              <w:rPr>
                <w:color w:val="000000"/>
              </w:rPr>
            </w:pPr>
            <w:r w:rsidRPr="007001F1">
              <w:rPr>
                <w:color w:val="000000"/>
                <w:sz w:val="22"/>
                <w:szCs w:val="22"/>
              </w:rPr>
              <w:t> </w:t>
            </w:r>
          </w:p>
        </w:tc>
      </w:tr>
      <w:tr w:rsidR="00BE4F5A" w:rsidRPr="007001F1" w14:paraId="7951EDB9" w14:textId="77777777" w:rsidTr="002D20F9">
        <w:trPr>
          <w:trHeight w:val="591"/>
        </w:trPr>
        <w:tc>
          <w:tcPr>
            <w:tcW w:w="690" w:type="dxa"/>
            <w:vMerge w:val="restart"/>
            <w:shd w:val="clear" w:color="auto" w:fill="auto"/>
            <w:noWrap/>
            <w:vAlign w:val="center"/>
            <w:hideMark/>
          </w:tcPr>
          <w:p w14:paraId="227756B9" w14:textId="77777777"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14:paraId="5746BFBD" w14:textId="77777777"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503688E8"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572EFE8D"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0E851FF"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B9E7742" w14:textId="77777777" w:rsidR="00BE4F5A" w:rsidRPr="007001F1" w:rsidRDefault="00BE4F5A" w:rsidP="00936AD4">
            <w:pPr>
              <w:jc w:val="center"/>
              <w:rPr>
                <w:color w:val="000000"/>
              </w:rPr>
            </w:pPr>
            <w:r w:rsidRPr="007001F1">
              <w:rPr>
                <w:color w:val="000000"/>
                <w:sz w:val="22"/>
                <w:szCs w:val="22"/>
              </w:rPr>
              <w:t> </w:t>
            </w:r>
          </w:p>
        </w:tc>
      </w:tr>
      <w:tr w:rsidR="00BE4F5A" w:rsidRPr="007001F1" w14:paraId="26AEA2BF" w14:textId="77777777" w:rsidTr="002D20F9">
        <w:trPr>
          <w:trHeight w:val="861"/>
        </w:trPr>
        <w:tc>
          <w:tcPr>
            <w:tcW w:w="690" w:type="dxa"/>
            <w:vMerge/>
            <w:shd w:val="clear" w:color="auto" w:fill="auto"/>
            <w:noWrap/>
            <w:vAlign w:val="center"/>
          </w:tcPr>
          <w:p w14:paraId="5719CEBD" w14:textId="77777777" w:rsidR="00BE4F5A" w:rsidRPr="007001F1" w:rsidRDefault="00BE4F5A" w:rsidP="00936AD4">
            <w:pPr>
              <w:jc w:val="center"/>
              <w:rPr>
                <w:color w:val="000000"/>
              </w:rPr>
            </w:pPr>
          </w:p>
        </w:tc>
        <w:tc>
          <w:tcPr>
            <w:tcW w:w="4712" w:type="dxa"/>
            <w:gridSpan w:val="2"/>
            <w:shd w:val="clear" w:color="auto" w:fill="auto"/>
            <w:vAlign w:val="center"/>
          </w:tcPr>
          <w:p w14:paraId="141CFE4E" w14:textId="77777777"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3754C16A" w14:textId="77777777" w:rsidR="00BE4F5A" w:rsidRPr="007001F1" w:rsidRDefault="00BE4F5A" w:rsidP="00936AD4">
            <w:pPr>
              <w:jc w:val="center"/>
              <w:rPr>
                <w:color w:val="000000"/>
              </w:rPr>
            </w:pPr>
          </w:p>
        </w:tc>
        <w:tc>
          <w:tcPr>
            <w:tcW w:w="567" w:type="dxa"/>
            <w:shd w:val="clear" w:color="auto" w:fill="auto"/>
            <w:vAlign w:val="center"/>
          </w:tcPr>
          <w:p w14:paraId="498CD97F" w14:textId="77777777" w:rsidR="00BE4F5A" w:rsidRPr="007001F1" w:rsidRDefault="00BE4F5A" w:rsidP="00936AD4">
            <w:pPr>
              <w:jc w:val="center"/>
              <w:rPr>
                <w:color w:val="000000"/>
              </w:rPr>
            </w:pPr>
          </w:p>
        </w:tc>
        <w:tc>
          <w:tcPr>
            <w:tcW w:w="776" w:type="dxa"/>
            <w:shd w:val="clear" w:color="auto" w:fill="auto"/>
            <w:vAlign w:val="center"/>
          </w:tcPr>
          <w:p w14:paraId="3B80BCBF" w14:textId="77777777" w:rsidR="00BE4F5A" w:rsidRPr="007001F1" w:rsidRDefault="00BE4F5A" w:rsidP="00936AD4">
            <w:pPr>
              <w:jc w:val="center"/>
              <w:rPr>
                <w:color w:val="000000"/>
              </w:rPr>
            </w:pPr>
          </w:p>
        </w:tc>
        <w:tc>
          <w:tcPr>
            <w:tcW w:w="1775" w:type="dxa"/>
            <w:shd w:val="clear" w:color="auto" w:fill="auto"/>
            <w:vAlign w:val="center"/>
          </w:tcPr>
          <w:p w14:paraId="54D5BC88" w14:textId="77777777" w:rsidR="00BE4F5A" w:rsidRPr="007001F1" w:rsidRDefault="00BE4F5A" w:rsidP="00936AD4">
            <w:pPr>
              <w:jc w:val="center"/>
              <w:rPr>
                <w:color w:val="000000"/>
              </w:rPr>
            </w:pPr>
          </w:p>
        </w:tc>
      </w:tr>
      <w:tr w:rsidR="00BE4F5A" w:rsidRPr="007001F1" w14:paraId="33F69D5B" w14:textId="77777777" w:rsidTr="002D20F9">
        <w:trPr>
          <w:trHeight w:val="522"/>
        </w:trPr>
        <w:tc>
          <w:tcPr>
            <w:tcW w:w="690" w:type="dxa"/>
            <w:vMerge/>
            <w:shd w:val="clear" w:color="auto" w:fill="auto"/>
            <w:noWrap/>
            <w:vAlign w:val="center"/>
          </w:tcPr>
          <w:p w14:paraId="14A63E19" w14:textId="77777777" w:rsidR="00BE4F5A" w:rsidRPr="007001F1" w:rsidRDefault="00BE4F5A" w:rsidP="00936AD4">
            <w:pPr>
              <w:jc w:val="center"/>
              <w:rPr>
                <w:color w:val="000000"/>
              </w:rPr>
            </w:pPr>
          </w:p>
        </w:tc>
        <w:tc>
          <w:tcPr>
            <w:tcW w:w="4712" w:type="dxa"/>
            <w:gridSpan w:val="2"/>
            <w:shd w:val="clear" w:color="auto" w:fill="auto"/>
            <w:vAlign w:val="center"/>
          </w:tcPr>
          <w:p w14:paraId="48A90E36" w14:textId="77777777"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18931240" w14:textId="77777777" w:rsidR="00BE4F5A" w:rsidRPr="007001F1" w:rsidRDefault="00BE4F5A" w:rsidP="00936AD4">
            <w:pPr>
              <w:jc w:val="center"/>
              <w:rPr>
                <w:color w:val="000000"/>
              </w:rPr>
            </w:pPr>
          </w:p>
        </w:tc>
        <w:tc>
          <w:tcPr>
            <w:tcW w:w="567" w:type="dxa"/>
            <w:shd w:val="clear" w:color="auto" w:fill="auto"/>
            <w:vAlign w:val="center"/>
          </w:tcPr>
          <w:p w14:paraId="5D2FD28D" w14:textId="77777777" w:rsidR="00BE4F5A" w:rsidRPr="007001F1" w:rsidRDefault="00BE4F5A" w:rsidP="00936AD4">
            <w:pPr>
              <w:jc w:val="center"/>
              <w:rPr>
                <w:color w:val="000000"/>
              </w:rPr>
            </w:pPr>
          </w:p>
        </w:tc>
        <w:tc>
          <w:tcPr>
            <w:tcW w:w="776" w:type="dxa"/>
            <w:shd w:val="clear" w:color="auto" w:fill="auto"/>
            <w:vAlign w:val="center"/>
          </w:tcPr>
          <w:p w14:paraId="0EAD58FF" w14:textId="77777777" w:rsidR="00BE4F5A" w:rsidRPr="007001F1" w:rsidRDefault="00BE4F5A" w:rsidP="00936AD4">
            <w:pPr>
              <w:jc w:val="center"/>
              <w:rPr>
                <w:color w:val="000000"/>
              </w:rPr>
            </w:pPr>
          </w:p>
        </w:tc>
        <w:tc>
          <w:tcPr>
            <w:tcW w:w="1775" w:type="dxa"/>
            <w:shd w:val="clear" w:color="auto" w:fill="auto"/>
            <w:vAlign w:val="center"/>
          </w:tcPr>
          <w:p w14:paraId="2B3BE616" w14:textId="77777777" w:rsidR="00BE4F5A" w:rsidRPr="007001F1" w:rsidRDefault="00BE4F5A" w:rsidP="00936AD4">
            <w:pPr>
              <w:jc w:val="center"/>
              <w:rPr>
                <w:color w:val="000000"/>
              </w:rPr>
            </w:pPr>
          </w:p>
        </w:tc>
      </w:tr>
      <w:tr w:rsidR="00BE4F5A" w:rsidRPr="007001F1" w14:paraId="3E136DD7" w14:textId="77777777" w:rsidTr="002D20F9">
        <w:trPr>
          <w:trHeight w:val="462"/>
        </w:trPr>
        <w:tc>
          <w:tcPr>
            <w:tcW w:w="690" w:type="dxa"/>
            <w:vMerge/>
            <w:shd w:val="clear" w:color="auto" w:fill="auto"/>
            <w:noWrap/>
            <w:vAlign w:val="center"/>
          </w:tcPr>
          <w:p w14:paraId="16FF6ADA" w14:textId="77777777" w:rsidR="00BE4F5A" w:rsidRPr="007001F1" w:rsidRDefault="00BE4F5A" w:rsidP="00936AD4">
            <w:pPr>
              <w:jc w:val="center"/>
              <w:rPr>
                <w:color w:val="000000"/>
              </w:rPr>
            </w:pPr>
          </w:p>
        </w:tc>
        <w:tc>
          <w:tcPr>
            <w:tcW w:w="4712" w:type="dxa"/>
            <w:gridSpan w:val="2"/>
            <w:shd w:val="clear" w:color="auto" w:fill="auto"/>
            <w:vAlign w:val="center"/>
          </w:tcPr>
          <w:p w14:paraId="5FB2E8E9" w14:textId="77777777"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6D9E29EE" w14:textId="77777777" w:rsidR="00BE4F5A" w:rsidRPr="007001F1" w:rsidRDefault="00BE4F5A" w:rsidP="00936AD4">
            <w:pPr>
              <w:jc w:val="center"/>
              <w:rPr>
                <w:color w:val="000000"/>
              </w:rPr>
            </w:pPr>
          </w:p>
        </w:tc>
        <w:tc>
          <w:tcPr>
            <w:tcW w:w="567" w:type="dxa"/>
            <w:shd w:val="clear" w:color="auto" w:fill="auto"/>
            <w:vAlign w:val="center"/>
          </w:tcPr>
          <w:p w14:paraId="67BB6FE4" w14:textId="77777777" w:rsidR="00BE4F5A" w:rsidRPr="007001F1" w:rsidRDefault="00BE4F5A" w:rsidP="00936AD4">
            <w:pPr>
              <w:jc w:val="center"/>
              <w:rPr>
                <w:color w:val="000000"/>
              </w:rPr>
            </w:pPr>
          </w:p>
        </w:tc>
        <w:tc>
          <w:tcPr>
            <w:tcW w:w="776" w:type="dxa"/>
            <w:shd w:val="clear" w:color="auto" w:fill="auto"/>
            <w:vAlign w:val="center"/>
          </w:tcPr>
          <w:p w14:paraId="1CC07557" w14:textId="77777777" w:rsidR="00BE4F5A" w:rsidRPr="007001F1" w:rsidRDefault="00BE4F5A" w:rsidP="00936AD4">
            <w:pPr>
              <w:jc w:val="center"/>
              <w:rPr>
                <w:color w:val="000000"/>
              </w:rPr>
            </w:pPr>
          </w:p>
        </w:tc>
        <w:tc>
          <w:tcPr>
            <w:tcW w:w="1775" w:type="dxa"/>
            <w:shd w:val="clear" w:color="auto" w:fill="auto"/>
            <w:vAlign w:val="center"/>
          </w:tcPr>
          <w:p w14:paraId="1E625995" w14:textId="77777777" w:rsidR="00BE4F5A" w:rsidRPr="007001F1" w:rsidRDefault="00BE4F5A" w:rsidP="00936AD4">
            <w:pPr>
              <w:jc w:val="center"/>
              <w:rPr>
                <w:color w:val="000000"/>
              </w:rPr>
            </w:pPr>
          </w:p>
        </w:tc>
      </w:tr>
      <w:tr w:rsidR="00BE4F5A" w:rsidRPr="007001F1" w14:paraId="7BAFF76E" w14:textId="77777777" w:rsidTr="002D20F9">
        <w:trPr>
          <w:trHeight w:val="861"/>
        </w:trPr>
        <w:tc>
          <w:tcPr>
            <w:tcW w:w="690" w:type="dxa"/>
            <w:vMerge/>
            <w:shd w:val="clear" w:color="auto" w:fill="auto"/>
            <w:noWrap/>
            <w:vAlign w:val="center"/>
          </w:tcPr>
          <w:p w14:paraId="0A699A3D" w14:textId="77777777" w:rsidR="00BE4F5A" w:rsidRPr="007001F1" w:rsidRDefault="00BE4F5A" w:rsidP="00936AD4">
            <w:pPr>
              <w:jc w:val="center"/>
              <w:rPr>
                <w:color w:val="000000"/>
              </w:rPr>
            </w:pPr>
          </w:p>
        </w:tc>
        <w:tc>
          <w:tcPr>
            <w:tcW w:w="4712" w:type="dxa"/>
            <w:gridSpan w:val="2"/>
            <w:shd w:val="clear" w:color="auto" w:fill="auto"/>
            <w:vAlign w:val="center"/>
          </w:tcPr>
          <w:p w14:paraId="104ED46E" w14:textId="77777777"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3B383144" w14:textId="77777777" w:rsidR="00BE4F5A" w:rsidRPr="007001F1" w:rsidRDefault="00BE4F5A" w:rsidP="00936AD4">
            <w:pPr>
              <w:jc w:val="center"/>
              <w:rPr>
                <w:color w:val="000000"/>
              </w:rPr>
            </w:pPr>
          </w:p>
        </w:tc>
        <w:tc>
          <w:tcPr>
            <w:tcW w:w="567" w:type="dxa"/>
            <w:shd w:val="clear" w:color="auto" w:fill="auto"/>
            <w:vAlign w:val="center"/>
          </w:tcPr>
          <w:p w14:paraId="75C6C51B" w14:textId="77777777" w:rsidR="00BE4F5A" w:rsidRPr="007001F1" w:rsidRDefault="00BE4F5A" w:rsidP="00936AD4">
            <w:pPr>
              <w:jc w:val="center"/>
              <w:rPr>
                <w:color w:val="000000"/>
              </w:rPr>
            </w:pPr>
          </w:p>
        </w:tc>
        <w:tc>
          <w:tcPr>
            <w:tcW w:w="776" w:type="dxa"/>
            <w:shd w:val="clear" w:color="auto" w:fill="auto"/>
            <w:vAlign w:val="center"/>
          </w:tcPr>
          <w:p w14:paraId="6584A0FB" w14:textId="77777777" w:rsidR="00BE4F5A" w:rsidRPr="007001F1" w:rsidRDefault="00BE4F5A" w:rsidP="00936AD4">
            <w:pPr>
              <w:jc w:val="center"/>
              <w:rPr>
                <w:color w:val="000000"/>
              </w:rPr>
            </w:pPr>
          </w:p>
        </w:tc>
        <w:tc>
          <w:tcPr>
            <w:tcW w:w="1775" w:type="dxa"/>
            <w:shd w:val="clear" w:color="auto" w:fill="auto"/>
            <w:vAlign w:val="center"/>
          </w:tcPr>
          <w:p w14:paraId="2C20A6E9" w14:textId="77777777" w:rsidR="00BE4F5A" w:rsidRPr="007001F1" w:rsidRDefault="00BE4F5A" w:rsidP="00936AD4">
            <w:pPr>
              <w:jc w:val="center"/>
              <w:rPr>
                <w:color w:val="000000"/>
              </w:rPr>
            </w:pPr>
          </w:p>
        </w:tc>
      </w:tr>
      <w:tr w:rsidR="00BE4F5A" w:rsidRPr="007001F1" w14:paraId="5E615F3E" w14:textId="77777777" w:rsidTr="002D20F9">
        <w:trPr>
          <w:trHeight w:val="640"/>
        </w:trPr>
        <w:tc>
          <w:tcPr>
            <w:tcW w:w="690" w:type="dxa"/>
            <w:vMerge w:val="restart"/>
            <w:shd w:val="clear" w:color="auto" w:fill="auto"/>
            <w:noWrap/>
            <w:vAlign w:val="center"/>
            <w:hideMark/>
          </w:tcPr>
          <w:p w14:paraId="28B43F68" w14:textId="77777777"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14:paraId="25F149C8" w14:textId="77777777"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14:paraId="34A83EB2"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3579FF9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245018C8"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FD375F7" w14:textId="77777777" w:rsidR="00BE4F5A" w:rsidRPr="007001F1" w:rsidRDefault="00BE4F5A" w:rsidP="00936AD4">
            <w:pPr>
              <w:jc w:val="center"/>
              <w:rPr>
                <w:color w:val="000000"/>
              </w:rPr>
            </w:pPr>
            <w:r w:rsidRPr="007001F1">
              <w:rPr>
                <w:color w:val="000000"/>
                <w:sz w:val="22"/>
                <w:szCs w:val="22"/>
              </w:rPr>
              <w:t> </w:t>
            </w:r>
          </w:p>
        </w:tc>
      </w:tr>
      <w:tr w:rsidR="00BE4F5A" w:rsidRPr="007001F1" w14:paraId="72A911B0" w14:textId="77777777" w:rsidTr="002D20F9">
        <w:trPr>
          <w:trHeight w:val="566"/>
        </w:trPr>
        <w:tc>
          <w:tcPr>
            <w:tcW w:w="690" w:type="dxa"/>
            <w:vMerge/>
            <w:shd w:val="clear" w:color="auto" w:fill="auto"/>
            <w:noWrap/>
            <w:vAlign w:val="center"/>
          </w:tcPr>
          <w:p w14:paraId="588FB78C" w14:textId="77777777" w:rsidR="00BE4F5A" w:rsidRPr="007001F1" w:rsidRDefault="00BE4F5A" w:rsidP="00936AD4">
            <w:pPr>
              <w:jc w:val="center"/>
              <w:rPr>
                <w:color w:val="000000"/>
              </w:rPr>
            </w:pPr>
          </w:p>
        </w:tc>
        <w:tc>
          <w:tcPr>
            <w:tcW w:w="4712" w:type="dxa"/>
            <w:gridSpan w:val="2"/>
            <w:shd w:val="clear" w:color="auto" w:fill="auto"/>
            <w:vAlign w:val="center"/>
          </w:tcPr>
          <w:p w14:paraId="1C815086" w14:textId="77777777"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27FAF647" w14:textId="77777777" w:rsidR="00BE4F5A" w:rsidRPr="007001F1" w:rsidRDefault="00BE4F5A" w:rsidP="00936AD4">
            <w:pPr>
              <w:jc w:val="center"/>
              <w:rPr>
                <w:color w:val="000000"/>
              </w:rPr>
            </w:pPr>
          </w:p>
        </w:tc>
        <w:tc>
          <w:tcPr>
            <w:tcW w:w="567" w:type="dxa"/>
            <w:shd w:val="clear" w:color="auto" w:fill="auto"/>
            <w:vAlign w:val="center"/>
          </w:tcPr>
          <w:p w14:paraId="61C6D436" w14:textId="77777777" w:rsidR="00BE4F5A" w:rsidRPr="007001F1" w:rsidRDefault="00BE4F5A" w:rsidP="00936AD4">
            <w:pPr>
              <w:jc w:val="center"/>
              <w:rPr>
                <w:color w:val="000000"/>
              </w:rPr>
            </w:pPr>
          </w:p>
        </w:tc>
        <w:tc>
          <w:tcPr>
            <w:tcW w:w="776" w:type="dxa"/>
            <w:shd w:val="clear" w:color="auto" w:fill="auto"/>
            <w:vAlign w:val="center"/>
          </w:tcPr>
          <w:p w14:paraId="23C81454" w14:textId="77777777" w:rsidR="00BE4F5A" w:rsidRPr="007001F1" w:rsidRDefault="00BE4F5A" w:rsidP="00936AD4">
            <w:pPr>
              <w:jc w:val="center"/>
              <w:rPr>
                <w:color w:val="000000"/>
              </w:rPr>
            </w:pPr>
          </w:p>
        </w:tc>
        <w:tc>
          <w:tcPr>
            <w:tcW w:w="1775" w:type="dxa"/>
            <w:shd w:val="clear" w:color="auto" w:fill="auto"/>
            <w:vAlign w:val="center"/>
          </w:tcPr>
          <w:p w14:paraId="4DC0A5E5" w14:textId="77777777" w:rsidR="00BE4F5A" w:rsidRPr="007001F1" w:rsidRDefault="00BE4F5A" w:rsidP="00936AD4">
            <w:pPr>
              <w:jc w:val="center"/>
              <w:rPr>
                <w:color w:val="000000"/>
              </w:rPr>
            </w:pPr>
          </w:p>
        </w:tc>
      </w:tr>
      <w:tr w:rsidR="00BE4F5A" w:rsidRPr="007001F1" w14:paraId="4702BAAC" w14:textId="77777777" w:rsidTr="002D20F9">
        <w:trPr>
          <w:trHeight w:val="1268"/>
        </w:trPr>
        <w:tc>
          <w:tcPr>
            <w:tcW w:w="690" w:type="dxa"/>
            <w:vMerge w:val="restart"/>
            <w:shd w:val="clear" w:color="auto" w:fill="auto"/>
            <w:noWrap/>
            <w:vAlign w:val="center"/>
            <w:hideMark/>
          </w:tcPr>
          <w:p w14:paraId="5B18826C" w14:textId="77777777"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14:paraId="5650623E" w14:textId="77777777"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64D5CBC6"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78F7504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2D0B75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5C15AFB6" w14:textId="77777777" w:rsidR="00BE4F5A" w:rsidRPr="007001F1" w:rsidRDefault="00BE4F5A" w:rsidP="00936AD4">
            <w:pPr>
              <w:jc w:val="center"/>
              <w:rPr>
                <w:color w:val="000000"/>
              </w:rPr>
            </w:pPr>
            <w:r w:rsidRPr="007001F1">
              <w:rPr>
                <w:color w:val="000000"/>
                <w:sz w:val="22"/>
                <w:szCs w:val="22"/>
              </w:rPr>
              <w:t> </w:t>
            </w:r>
          </w:p>
        </w:tc>
      </w:tr>
      <w:tr w:rsidR="00BE4F5A" w:rsidRPr="007001F1" w14:paraId="6D310995" w14:textId="77777777" w:rsidTr="002D20F9">
        <w:trPr>
          <w:trHeight w:val="1267"/>
        </w:trPr>
        <w:tc>
          <w:tcPr>
            <w:tcW w:w="690" w:type="dxa"/>
            <w:vMerge/>
            <w:shd w:val="clear" w:color="auto" w:fill="auto"/>
            <w:noWrap/>
            <w:vAlign w:val="center"/>
          </w:tcPr>
          <w:p w14:paraId="4EC0455B" w14:textId="77777777" w:rsidR="00BE4F5A" w:rsidRPr="007001F1" w:rsidRDefault="00BE4F5A">
            <w:pPr>
              <w:jc w:val="center"/>
              <w:rPr>
                <w:color w:val="000000"/>
              </w:rPr>
            </w:pPr>
          </w:p>
        </w:tc>
        <w:tc>
          <w:tcPr>
            <w:tcW w:w="4712" w:type="dxa"/>
            <w:gridSpan w:val="2"/>
            <w:shd w:val="clear" w:color="auto" w:fill="auto"/>
            <w:vAlign w:val="center"/>
          </w:tcPr>
          <w:p w14:paraId="41318AFA" w14:textId="77777777"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14:paraId="24AD6746" w14:textId="77777777" w:rsidR="00BE4F5A" w:rsidRPr="007001F1" w:rsidRDefault="00BE4F5A" w:rsidP="00936AD4">
            <w:pPr>
              <w:jc w:val="center"/>
              <w:rPr>
                <w:color w:val="000000"/>
              </w:rPr>
            </w:pPr>
          </w:p>
        </w:tc>
        <w:tc>
          <w:tcPr>
            <w:tcW w:w="567" w:type="dxa"/>
            <w:shd w:val="clear" w:color="auto" w:fill="auto"/>
            <w:vAlign w:val="center"/>
          </w:tcPr>
          <w:p w14:paraId="2B5FA2BA" w14:textId="77777777" w:rsidR="00BE4F5A" w:rsidRPr="007001F1" w:rsidRDefault="00BE4F5A" w:rsidP="00936AD4">
            <w:pPr>
              <w:jc w:val="center"/>
              <w:rPr>
                <w:color w:val="000000"/>
              </w:rPr>
            </w:pPr>
          </w:p>
        </w:tc>
        <w:tc>
          <w:tcPr>
            <w:tcW w:w="776" w:type="dxa"/>
            <w:shd w:val="clear" w:color="auto" w:fill="auto"/>
            <w:vAlign w:val="center"/>
          </w:tcPr>
          <w:p w14:paraId="0EF27930" w14:textId="77777777" w:rsidR="00BE4F5A" w:rsidRPr="007001F1" w:rsidRDefault="00BE4F5A" w:rsidP="00936AD4">
            <w:pPr>
              <w:jc w:val="center"/>
              <w:rPr>
                <w:color w:val="000000"/>
              </w:rPr>
            </w:pPr>
          </w:p>
        </w:tc>
        <w:tc>
          <w:tcPr>
            <w:tcW w:w="1775" w:type="dxa"/>
            <w:shd w:val="clear" w:color="auto" w:fill="auto"/>
            <w:vAlign w:val="center"/>
          </w:tcPr>
          <w:p w14:paraId="071FE216" w14:textId="77777777" w:rsidR="00BE4F5A" w:rsidRPr="007001F1" w:rsidRDefault="00BE4F5A" w:rsidP="00936AD4">
            <w:pPr>
              <w:jc w:val="center"/>
              <w:rPr>
                <w:color w:val="000000"/>
              </w:rPr>
            </w:pPr>
          </w:p>
        </w:tc>
      </w:tr>
      <w:tr w:rsidR="00BE4F5A" w:rsidRPr="007001F1" w14:paraId="51A49E5D" w14:textId="77777777" w:rsidTr="002D20F9">
        <w:trPr>
          <w:trHeight w:val="374"/>
        </w:trPr>
        <w:tc>
          <w:tcPr>
            <w:tcW w:w="690" w:type="dxa"/>
            <w:vMerge w:val="restart"/>
            <w:shd w:val="clear" w:color="auto" w:fill="auto"/>
            <w:noWrap/>
            <w:vAlign w:val="center"/>
            <w:hideMark/>
          </w:tcPr>
          <w:p w14:paraId="0D497DB0" w14:textId="77777777"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14:paraId="5767736C" w14:textId="77777777"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6C3CFB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103DB39"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5BFDE156"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35BA92F5" w14:textId="77777777" w:rsidR="00BE4F5A" w:rsidRPr="007001F1" w:rsidRDefault="00BE4F5A" w:rsidP="00936AD4">
            <w:pPr>
              <w:jc w:val="center"/>
              <w:rPr>
                <w:color w:val="000000"/>
              </w:rPr>
            </w:pPr>
            <w:r w:rsidRPr="007001F1">
              <w:rPr>
                <w:color w:val="000000"/>
                <w:sz w:val="22"/>
                <w:szCs w:val="22"/>
              </w:rPr>
              <w:t> </w:t>
            </w:r>
          </w:p>
        </w:tc>
      </w:tr>
      <w:tr w:rsidR="00BE4F5A" w:rsidRPr="007001F1" w14:paraId="276698B7" w14:textId="77777777" w:rsidTr="002D20F9">
        <w:trPr>
          <w:trHeight w:val="424"/>
        </w:trPr>
        <w:tc>
          <w:tcPr>
            <w:tcW w:w="690" w:type="dxa"/>
            <w:vMerge/>
            <w:shd w:val="clear" w:color="auto" w:fill="auto"/>
            <w:noWrap/>
            <w:vAlign w:val="center"/>
          </w:tcPr>
          <w:p w14:paraId="335C3C10" w14:textId="77777777" w:rsidR="00BE4F5A" w:rsidRPr="007001F1" w:rsidRDefault="00BE4F5A" w:rsidP="00C063BE">
            <w:pPr>
              <w:jc w:val="center"/>
              <w:rPr>
                <w:color w:val="000000"/>
              </w:rPr>
            </w:pPr>
          </w:p>
        </w:tc>
        <w:tc>
          <w:tcPr>
            <w:tcW w:w="4712" w:type="dxa"/>
            <w:gridSpan w:val="2"/>
            <w:shd w:val="clear" w:color="auto" w:fill="auto"/>
            <w:vAlign w:val="center"/>
          </w:tcPr>
          <w:p w14:paraId="74790953" w14:textId="77777777"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6267BB59" w14:textId="77777777" w:rsidR="00BE4F5A" w:rsidRPr="007001F1" w:rsidRDefault="00BE4F5A" w:rsidP="00936AD4">
            <w:pPr>
              <w:jc w:val="center"/>
              <w:rPr>
                <w:color w:val="000000"/>
              </w:rPr>
            </w:pPr>
          </w:p>
        </w:tc>
        <w:tc>
          <w:tcPr>
            <w:tcW w:w="567" w:type="dxa"/>
            <w:shd w:val="clear" w:color="auto" w:fill="auto"/>
            <w:vAlign w:val="center"/>
          </w:tcPr>
          <w:p w14:paraId="408B2B76" w14:textId="77777777" w:rsidR="00BE4F5A" w:rsidRPr="007001F1" w:rsidRDefault="00BE4F5A" w:rsidP="00936AD4">
            <w:pPr>
              <w:jc w:val="center"/>
              <w:rPr>
                <w:color w:val="000000"/>
              </w:rPr>
            </w:pPr>
          </w:p>
        </w:tc>
        <w:tc>
          <w:tcPr>
            <w:tcW w:w="776" w:type="dxa"/>
            <w:shd w:val="clear" w:color="auto" w:fill="auto"/>
            <w:vAlign w:val="center"/>
          </w:tcPr>
          <w:p w14:paraId="360F1773" w14:textId="77777777" w:rsidR="00BE4F5A" w:rsidRPr="007001F1" w:rsidRDefault="00BE4F5A" w:rsidP="00936AD4">
            <w:pPr>
              <w:jc w:val="center"/>
              <w:rPr>
                <w:color w:val="000000"/>
              </w:rPr>
            </w:pPr>
          </w:p>
        </w:tc>
        <w:tc>
          <w:tcPr>
            <w:tcW w:w="1775" w:type="dxa"/>
            <w:shd w:val="clear" w:color="auto" w:fill="auto"/>
            <w:vAlign w:val="center"/>
          </w:tcPr>
          <w:p w14:paraId="7C03587C" w14:textId="77777777" w:rsidR="00BE4F5A" w:rsidRPr="007001F1" w:rsidRDefault="00BE4F5A" w:rsidP="00936AD4">
            <w:pPr>
              <w:jc w:val="center"/>
              <w:rPr>
                <w:color w:val="000000"/>
              </w:rPr>
            </w:pPr>
          </w:p>
        </w:tc>
      </w:tr>
      <w:tr w:rsidR="00BE4F5A" w:rsidRPr="007001F1" w14:paraId="774EDCE3" w14:textId="77777777" w:rsidTr="002D20F9">
        <w:trPr>
          <w:trHeight w:val="474"/>
        </w:trPr>
        <w:tc>
          <w:tcPr>
            <w:tcW w:w="690" w:type="dxa"/>
            <w:vMerge/>
            <w:shd w:val="clear" w:color="auto" w:fill="auto"/>
            <w:noWrap/>
            <w:vAlign w:val="center"/>
          </w:tcPr>
          <w:p w14:paraId="25FD6E23" w14:textId="77777777" w:rsidR="00BE4F5A" w:rsidRPr="007001F1" w:rsidRDefault="00BE4F5A" w:rsidP="00C063BE">
            <w:pPr>
              <w:jc w:val="center"/>
              <w:rPr>
                <w:color w:val="000000"/>
              </w:rPr>
            </w:pPr>
          </w:p>
        </w:tc>
        <w:tc>
          <w:tcPr>
            <w:tcW w:w="4712" w:type="dxa"/>
            <w:gridSpan w:val="2"/>
            <w:shd w:val="clear" w:color="auto" w:fill="auto"/>
            <w:vAlign w:val="center"/>
          </w:tcPr>
          <w:p w14:paraId="0676FD66" w14:textId="77777777"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1DE3ECE0" w14:textId="77777777" w:rsidR="00BE4F5A" w:rsidRPr="007001F1" w:rsidRDefault="00BE4F5A" w:rsidP="00936AD4">
            <w:pPr>
              <w:jc w:val="center"/>
              <w:rPr>
                <w:color w:val="000000"/>
              </w:rPr>
            </w:pPr>
          </w:p>
        </w:tc>
        <w:tc>
          <w:tcPr>
            <w:tcW w:w="567" w:type="dxa"/>
            <w:shd w:val="clear" w:color="auto" w:fill="auto"/>
            <w:vAlign w:val="center"/>
          </w:tcPr>
          <w:p w14:paraId="4C031767" w14:textId="77777777" w:rsidR="00BE4F5A" w:rsidRPr="007001F1" w:rsidRDefault="00BE4F5A" w:rsidP="00936AD4">
            <w:pPr>
              <w:jc w:val="center"/>
              <w:rPr>
                <w:color w:val="000000"/>
              </w:rPr>
            </w:pPr>
          </w:p>
        </w:tc>
        <w:tc>
          <w:tcPr>
            <w:tcW w:w="776" w:type="dxa"/>
            <w:shd w:val="clear" w:color="auto" w:fill="auto"/>
            <w:vAlign w:val="center"/>
          </w:tcPr>
          <w:p w14:paraId="2DA5B5F1" w14:textId="77777777" w:rsidR="00BE4F5A" w:rsidRPr="007001F1" w:rsidRDefault="00BE4F5A" w:rsidP="00936AD4">
            <w:pPr>
              <w:jc w:val="center"/>
              <w:rPr>
                <w:color w:val="000000"/>
              </w:rPr>
            </w:pPr>
          </w:p>
        </w:tc>
        <w:tc>
          <w:tcPr>
            <w:tcW w:w="1775" w:type="dxa"/>
            <w:shd w:val="clear" w:color="auto" w:fill="auto"/>
            <w:vAlign w:val="center"/>
          </w:tcPr>
          <w:p w14:paraId="4941AB21" w14:textId="77777777" w:rsidR="00BE4F5A" w:rsidRPr="007001F1" w:rsidRDefault="00BE4F5A" w:rsidP="00936AD4">
            <w:pPr>
              <w:jc w:val="center"/>
              <w:rPr>
                <w:color w:val="000000"/>
              </w:rPr>
            </w:pPr>
          </w:p>
        </w:tc>
      </w:tr>
      <w:tr w:rsidR="00BE4F5A" w:rsidRPr="007001F1" w14:paraId="5915D981" w14:textId="77777777" w:rsidTr="002D20F9">
        <w:trPr>
          <w:trHeight w:val="633"/>
        </w:trPr>
        <w:tc>
          <w:tcPr>
            <w:tcW w:w="690" w:type="dxa"/>
            <w:vMerge/>
            <w:shd w:val="clear" w:color="auto" w:fill="auto"/>
            <w:noWrap/>
            <w:vAlign w:val="center"/>
          </w:tcPr>
          <w:p w14:paraId="277CF0BE" w14:textId="77777777" w:rsidR="00BE4F5A" w:rsidRPr="007001F1" w:rsidRDefault="00BE4F5A" w:rsidP="00C063BE">
            <w:pPr>
              <w:jc w:val="center"/>
              <w:rPr>
                <w:color w:val="000000"/>
              </w:rPr>
            </w:pPr>
          </w:p>
        </w:tc>
        <w:tc>
          <w:tcPr>
            <w:tcW w:w="4712" w:type="dxa"/>
            <w:gridSpan w:val="2"/>
            <w:shd w:val="clear" w:color="auto" w:fill="auto"/>
            <w:vAlign w:val="center"/>
          </w:tcPr>
          <w:p w14:paraId="7F2C81A9" w14:textId="77777777"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69772C06" w14:textId="77777777" w:rsidR="00BE4F5A" w:rsidRPr="007001F1" w:rsidRDefault="00BE4F5A" w:rsidP="00936AD4">
            <w:pPr>
              <w:jc w:val="center"/>
              <w:rPr>
                <w:color w:val="000000"/>
              </w:rPr>
            </w:pPr>
          </w:p>
        </w:tc>
        <w:tc>
          <w:tcPr>
            <w:tcW w:w="567" w:type="dxa"/>
            <w:shd w:val="clear" w:color="auto" w:fill="auto"/>
            <w:vAlign w:val="center"/>
          </w:tcPr>
          <w:p w14:paraId="1BE0D74C" w14:textId="77777777" w:rsidR="00BE4F5A" w:rsidRPr="007001F1" w:rsidRDefault="00BE4F5A" w:rsidP="00936AD4">
            <w:pPr>
              <w:jc w:val="center"/>
              <w:rPr>
                <w:color w:val="000000"/>
              </w:rPr>
            </w:pPr>
          </w:p>
        </w:tc>
        <w:tc>
          <w:tcPr>
            <w:tcW w:w="776" w:type="dxa"/>
            <w:shd w:val="clear" w:color="auto" w:fill="auto"/>
            <w:vAlign w:val="center"/>
          </w:tcPr>
          <w:p w14:paraId="1BB02E6B" w14:textId="77777777" w:rsidR="00BE4F5A" w:rsidRPr="007001F1" w:rsidRDefault="00BE4F5A" w:rsidP="00936AD4">
            <w:pPr>
              <w:jc w:val="center"/>
              <w:rPr>
                <w:color w:val="000000"/>
              </w:rPr>
            </w:pPr>
          </w:p>
        </w:tc>
        <w:tc>
          <w:tcPr>
            <w:tcW w:w="1775" w:type="dxa"/>
            <w:shd w:val="clear" w:color="auto" w:fill="auto"/>
            <w:vAlign w:val="center"/>
          </w:tcPr>
          <w:p w14:paraId="50F16E00" w14:textId="77777777" w:rsidR="00BE4F5A" w:rsidRPr="007001F1" w:rsidRDefault="00BE4F5A" w:rsidP="00936AD4">
            <w:pPr>
              <w:jc w:val="center"/>
              <w:rPr>
                <w:color w:val="000000"/>
              </w:rPr>
            </w:pPr>
          </w:p>
        </w:tc>
      </w:tr>
      <w:tr w:rsidR="00936AD4" w:rsidRPr="007001F1" w14:paraId="1143B620" w14:textId="77777777" w:rsidTr="002D20F9">
        <w:trPr>
          <w:trHeight w:val="20"/>
        </w:trPr>
        <w:tc>
          <w:tcPr>
            <w:tcW w:w="690" w:type="dxa"/>
            <w:shd w:val="clear" w:color="auto" w:fill="auto"/>
            <w:noWrap/>
            <w:vAlign w:val="center"/>
            <w:hideMark/>
          </w:tcPr>
          <w:p w14:paraId="36460C18" w14:textId="77777777"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384AD394" w14:textId="77777777"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29A3ACF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072F04D4"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1D8F9FB"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6BFAD82A" w14:textId="77777777" w:rsidR="00936AD4" w:rsidRPr="007001F1" w:rsidRDefault="00936AD4" w:rsidP="00936AD4">
            <w:pPr>
              <w:jc w:val="center"/>
              <w:rPr>
                <w:color w:val="000000"/>
              </w:rPr>
            </w:pPr>
            <w:r w:rsidRPr="007001F1">
              <w:rPr>
                <w:color w:val="000000"/>
                <w:sz w:val="22"/>
                <w:szCs w:val="22"/>
              </w:rPr>
              <w:t> </w:t>
            </w:r>
          </w:p>
        </w:tc>
      </w:tr>
      <w:tr w:rsidR="00F4186C" w:rsidRPr="007001F1" w14:paraId="18FF23EE" w14:textId="77777777" w:rsidTr="002D20F9">
        <w:trPr>
          <w:trHeight w:val="20"/>
        </w:trPr>
        <w:tc>
          <w:tcPr>
            <w:tcW w:w="690" w:type="dxa"/>
            <w:shd w:val="clear" w:color="auto" w:fill="auto"/>
            <w:noWrap/>
            <w:vAlign w:val="center"/>
          </w:tcPr>
          <w:p w14:paraId="6DAEAEA2" w14:textId="77777777"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14:paraId="616E61DA" w14:textId="77777777"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62ACE2B4" w14:textId="77777777" w:rsidR="00F4186C" w:rsidRPr="007001F1" w:rsidRDefault="00F4186C" w:rsidP="00936AD4">
            <w:pPr>
              <w:jc w:val="center"/>
              <w:rPr>
                <w:color w:val="000000"/>
              </w:rPr>
            </w:pPr>
          </w:p>
        </w:tc>
        <w:tc>
          <w:tcPr>
            <w:tcW w:w="567" w:type="dxa"/>
            <w:shd w:val="clear" w:color="auto" w:fill="auto"/>
            <w:vAlign w:val="center"/>
          </w:tcPr>
          <w:p w14:paraId="1D81EC8F" w14:textId="77777777" w:rsidR="00F4186C" w:rsidRPr="007001F1" w:rsidRDefault="00F4186C" w:rsidP="00936AD4">
            <w:pPr>
              <w:jc w:val="center"/>
              <w:rPr>
                <w:color w:val="000000"/>
              </w:rPr>
            </w:pPr>
          </w:p>
        </w:tc>
        <w:tc>
          <w:tcPr>
            <w:tcW w:w="776" w:type="dxa"/>
            <w:shd w:val="clear" w:color="auto" w:fill="auto"/>
            <w:vAlign w:val="center"/>
          </w:tcPr>
          <w:p w14:paraId="1C5CE346" w14:textId="77777777" w:rsidR="00F4186C" w:rsidRPr="007001F1" w:rsidRDefault="00F4186C" w:rsidP="00936AD4">
            <w:pPr>
              <w:jc w:val="center"/>
              <w:rPr>
                <w:color w:val="000000"/>
              </w:rPr>
            </w:pPr>
          </w:p>
        </w:tc>
        <w:tc>
          <w:tcPr>
            <w:tcW w:w="1775" w:type="dxa"/>
            <w:shd w:val="clear" w:color="auto" w:fill="auto"/>
            <w:vAlign w:val="center"/>
          </w:tcPr>
          <w:p w14:paraId="3287A62F" w14:textId="77777777" w:rsidR="00F4186C" w:rsidRPr="007001F1" w:rsidRDefault="00F4186C" w:rsidP="00936AD4">
            <w:pPr>
              <w:jc w:val="center"/>
              <w:rPr>
                <w:color w:val="000000"/>
              </w:rPr>
            </w:pPr>
          </w:p>
        </w:tc>
      </w:tr>
      <w:tr w:rsidR="00936AD4" w:rsidRPr="007001F1" w14:paraId="725677FA" w14:textId="77777777" w:rsidTr="002D20F9">
        <w:trPr>
          <w:trHeight w:val="20"/>
        </w:trPr>
        <w:tc>
          <w:tcPr>
            <w:tcW w:w="690" w:type="dxa"/>
            <w:shd w:val="clear" w:color="auto" w:fill="auto"/>
            <w:noWrap/>
            <w:vAlign w:val="center"/>
            <w:hideMark/>
          </w:tcPr>
          <w:p w14:paraId="0F12268C" w14:textId="77777777"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14:paraId="465D8E78" w14:textId="77777777"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E2F619F"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AC0C3F0"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029AA59"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9790235" w14:textId="77777777" w:rsidR="00936AD4" w:rsidRPr="007001F1" w:rsidRDefault="00936AD4" w:rsidP="00936AD4">
            <w:pPr>
              <w:jc w:val="center"/>
              <w:rPr>
                <w:color w:val="000000"/>
              </w:rPr>
            </w:pPr>
            <w:r w:rsidRPr="007001F1">
              <w:rPr>
                <w:color w:val="000000"/>
                <w:sz w:val="22"/>
                <w:szCs w:val="22"/>
              </w:rPr>
              <w:t> </w:t>
            </w:r>
          </w:p>
        </w:tc>
      </w:tr>
      <w:tr w:rsidR="00936AD4" w:rsidRPr="007001F1" w14:paraId="516B651B" w14:textId="77777777" w:rsidTr="002D20F9">
        <w:trPr>
          <w:trHeight w:val="20"/>
        </w:trPr>
        <w:tc>
          <w:tcPr>
            <w:tcW w:w="690" w:type="dxa"/>
            <w:shd w:val="clear" w:color="auto" w:fill="auto"/>
            <w:noWrap/>
            <w:vAlign w:val="center"/>
            <w:hideMark/>
          </w:tcPr>
          <w:p w14:paraId="7A45B205" w14:textId="77777777"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14:paraId="5ECB61ED" w14:textId="77777777"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78A188"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DD9AF7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432DC9B1"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4E9F5421" w14:textId="77777777" w:rsidR="00936AD4" w:rsidRPr="007001F1" w:rsidRDefault="00936AD4" w:rsidP="00936AD4">
            <w:pPr>
              <w:jc w:val="center"/>
              <w:rPr>
                <w:color w:val="000000"/>
              </w:rPr>
            </w:pPr>
            <w:r w:rsidRPr="007001F1">
              <w:rPr>
                <w:color w:val="000000"/>
                <w:sz w:val="22"/>
                <w:szCs w:val="22"/>
              </w:rPr>
              <w:t> </w:t>
            </w:r>
          </w:p>
        </w:tc>
      </w:tr>
      <w:tr w:rsidR="00BE4F5A" w:rsidRPr="007001F1" w14:paraId="48C3FC08" w14:textId="77777777" w:rsidTr="002D20F9">
        <w:trPr>
          <w:trHeight w:val="443"/>
        </w:trPr>
        <w:tc>
          <w:tcPr>
            <w:tcW w:w="690" w:type="dxa"/>
            <w:vMerge w:val="restart"/>
            <w:shd w:val="clear" w:color="auto" w:fill="auto"/>
            <w:noWrap/>
            <w:vAlign w:val="center"/>
          </w:tcPr>
          <w:p w14:paraId="2012A4F6" w14:textId="77777777"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14:paraId="064F3747" w14:textId="77777777"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28086454" w14:textId="77777777" w:rsidR="00BE4F5A" w:rsidRPr="007001F1" w:rsidRDefault="00BE4F5A" w:rsidP="00936AD4">
            <w:pPr>
              <w:jc w:val="center"/>
              <w:rPr>
                <w:color w:val="000000"/>
              </w:rPr>
            </w:pPr>
          </w:p>
        </w:tc>
        <w:tc>
          <w:tcPr>
            <w:tcW w:w="567" w:type="dxa"/>
            <w:shd w:val="clear" w:color="auto" w:fill="auto"/>
            <w:vAlign w:val="center"/>
          </w:tcPr>
          <w:p w14:paraId="64FDB392" w14:textId="77777777" w:rsidR="00BE4F5A" w:rsidRPr="007001F1" w:rsidRDefault="00BE4F5A" w:rsidP="00936AD4">
            <w:pPr>
              <w:jc w:val="center"/>
              <w:rPr>
                <w:color w:val="000000"/>
              </w:rPr>
            </w:pPr>
          </w:p>
        </w:tc>
        <w:tc>
          <w:tcPr>
            <w:tcW w:w="776" w:type="dxa"/>
            <w:shd w:val="clear" w:color="auto" w:fill="auto"/>
            <w:vAlign w:val="center"/>
          </w:tcPr>
          <w:p w14:paraId="73DEC5B2" w14:textId="77777777" w:rsidR="00BE4F5A" w:rsidRPr="007001F1" w:rsidRDefault="00BE4F5A" w:rsidP="00936AD4">
            <w:pPr>
              <w:jc w:val="center"/>
              <w:rPr>
                <w:color w:val="000000"/>
              </w:rPr>
            </w:pPr>
          </w:p>
        </w:tc>
        <w:tc>
          <w:tcPr>
            <w:tcW w:w="1775" w:type="dxa"/>
            <w:shd w:val="clear" w:color="auto" w:fill="auto"/>
            <w:vAlign w:val="center"/>
          </w:tcPr>
          <w:p w14:paraId="44533FD1" w14:textId="77777777" w:rsidR="00BE4F5A" w:rsidRPr="007001F1" w:rsidRDefault="00BE4F5A" w:rsidP="00936AD4">
            <w:pPr>
              <w:jc w:val="center"/>
              <w:rPr>
                <w:color w:val="000000"/>
              </w:rPr>
            </w:pPr>
          </w:p>
        </w:tc>
      </w:tr>
      <w:tr w:rsidR="00BE4F5A" w:rsidRPr="007001F1" w14:paraId="4B4500B5" w14:textId="77777777" w:rsidTr="002D20F9">
        <w:trPr>
          <w:trHeight w:val="845"/>
        </w:trPr>
        <w:tc>
          <w:tcPr>
            <w:tcW w:w="690" w:type="dxa"/>
            <w:vMerge/>
            <w:shd w:val="clear" w:color="auto" w:fill="auto"/>
            <w:noWrap/>
            <w:vAlign w:val="center"/>
          </w:tcPr>
          <w:p w14:paraId="21A8A735" w14:textId="77777777" w:rsidR="00BE4F5A" w:rsidRPr="007001F1" w:rsidRDefault="00BE4F5A" w:rsidP="00936AD4">
            <w:pPr>
              <w:jc w:val="center"/>
              <w:rPr>
                <w:color w:val="000000"/>
              </w:rPr>
            </w:pPr>
          </w:p>
        </w:tc>
        <w:tc>
          <w:tcPr>
            <w:tcW w:w="4712" w:type="dxa"/>
            <w:gridSpan w:val="2"/>
            <w:shd w:val="clear" w:color="auto" w:fill="auto"/>
            <w:vAlign w:val="center"/>
          </w:tcPr>
          <w:p w14:paraId="5E237019" w14:textId="77777777"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109052BD" w14:textId="77777777" w:rsidR="00BE4F5A" w:rsidRPr="007001F1" w:rsidRDefault="00BE4F5A" w:rsidP="00936AD4">
            <w:pPr>
              <w:jc w:val="center"/>
              <w:rPr>
                <w:color w:val="000000"/>
              </w:rPr>
            </w:pPr>
          </w:p>
        </w:tc>
        <w:tc>
          <w:tcPr>
            <w:tcW w:w="567" w:type="dxa"/>
            <w:shd w:val="clear" w:color="auto" w:fill="auto"/>
            <w:vAlign w:val="center"/>
          </w:tcPr>
          <w:p w14:paraId="0BC2E678" w14:textId="77777777" w:rsidR="00BE4F5A" w:rsidRPr="007001F1" w:rsidRDefault="00BE4F5A" w:rsidP="00936AD4">
            <w:pPr>
              <w:jc w:val="center"/>
              <w:rPr>
                <w:color w:val="000000"/>
              </w:rPr>
            </w:pPr>
          </w:p>
        </w:tc>
        <w:tc>
          <w:tcPr>
            <w:tcW w:w="776" w:type="dxa"/>
            <w:shd w:val="clear" w:color="auto" w:fill="auto"/>
            <w:vAlign w:val="center"/>
          </w:tcPr>
          <w:p w14:paraId="4F1039D9" w14:textId="77777777" w:rsidR="00BE4F5A" w:rsidRPr="007001F1" w:rsidRDefault="00BE4F5A" w:rsidP="00936AD4">
            <w:pPr>
              <w:jc w:val="center"/>
              <w:rPr>
                <w:color w:val="000000"/>
              </w:rPr>
            </w:pPr>
          </w:p>
        </w:tc>
        <w:tc>
          <w:tcPr>
            <w:tcW w:w="1775" w:type="dxa"/>
            <w:shd w:val="clear" w:color="auto" w:fill="auto"/>
            <w:vAlign w:val="center"/>
          </w:tcPr>
          <w:p w14:paraId="3C8812C6" w14:textId="77777777" w:rsidR="00BE4F5A" w:rsidRPr="007001F1" w:rsidRDefault="00BE4F5A" w:rsidP="00936AD4">
            <w:pPr>
              <w:jc w:val="center"/>
              <w:rPr>
                <w:color w:val="000000"/>
              </w:rPr>
            </w:pPr>
          </w:p>
        </w:tc>
      </w:tr>
      <w:tr w:rsidR="001C31B0" w:rsidRPr="007001F1" w14:paraId="59FB8DF7" w14:textId="77777777" w:rsidTr="002D20F9">
        <w:trPr>
          <w:trHeight w:val="845"/>
        </w:trPr>
        <w:tc>
          <w:tcPr>
            <w:tcW w:w="690" w:type="dxa"/>
            <w:shd w:val="clear" w:color="auto" w:fill="auto"/>
            <w:noWrap/>
            <w:vAlign w:val="center"/>
          </w:tcPr>
          <w:p w14:paraId="3139043C" w14:textId="77777777"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14:paraId="73643B86" w14:textId="77777777"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74C79B1" w14:textId="77777777" w:rsidR="001C31B0" w:rsidRPr="007001F1" w:rsidRDefault="001C31B0" w:rsidP="00936AD4">
            <w:pPr>
              <w:jc w:val="center"/>
              <w:rPr>
                <w:color w:val="000000"/>
              </w:rPr>
            </w:pPr>
          </w:p>
        </w:tc>
        <w:tc>
          <w:tcPr>
            <w:tcW w:w="567" w:type="dxa"/>
            <w:shd w:val="clear" w:color="auto" w:fill="auto"/>
            <w:vAlign w:val="center"/>
          </w:tcPr>
          <w:p w14:paraId="7BE5586F" w14:textId="77777777" w:rsidR="001C31B0" w:rsidRPr="007001F1" w:rsidRDefault="001C31B0" w:rsidP="00936AD4">
            <w:pPr>
              <w:jc w:val="center"/>
              <w:rPr>
                <w:color w:val="000000"/>
              </w:rPr>
            </w:pPr>
          </w:p>
        </w:tc>
        <w:tc>
          <w:tcPr>
            <w:tcW w:w="776" w:type="dxa"/>
            <w:shd w:val="clear" w:color="auto" w:fill="auto"/>
            <w:vAlign w:val="center"/>
          </w:tcPr>
          <w:p w14:paraId="287E9210" w14:textId="77777777" w:rsidR="001C31B0" w:rsidRPr="007001F1" w:rsidRDefault="001C31B0" w:rsidP="00936AD4">
            <w:pPr>
              <w:jc w:val="center"/>
              <w:rPr>
                <w:color w:val="000000"/>
              </w:rPr>
            </w:pPr>
          </w:p>
        </w:tc>
        <w:tc>
          <w:tcPr>
            <w:tcW w:w="1775" w:type="dxa"/>
            <w:shd w:val="clear" w:color="auto" w:fill="auto"/>
            <w:vAlign w:val="center"/>
          </w:tcPr>
          <w:p w14:paraId="1AB62D7B" w14:textId="77777777" w:rsidR="001C31B0" w:rsidRPr="007001F1" w:rsidRDefault="001C31B0" w:rsidP="00936AD4">
            <w:pPr>
              <w:jc w:val="center"/>
              <w:rPr>
                <w:color w:val="000000"/>
              </w:rPr>
            </w:pPr>
          </w:p>
        </w:tc>
      </w:tr>
      <w:tr w:rsidR="00BE4F5A" w:rsidRPr="007001F1" w14:paraId="17BDCAC0" w14:textId="77777777" w:rsidTr="002D20F9">
        <w:trPr>
          <w:trHeight w:val="1140"/>
        </w:trPr>
        <w:tc>
          <w:tcPr>
            <w:tcW w:w="690" w:type="dxa"/>
            <w:vMerge w:val="restart"/>
            <w:shd w:val="clear" w:color="auto" w:fill="auto"/>
            <w:noWrap/>
            <w:vAlign w:val="center"/>
            <w:hideMark/>
          </w:tcPr>
          <w:p w14:paraId="2282251C" w14:textId="77777777"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14:paraId="75D6579E" w14:textId="77777777"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3AEC4E4C"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68483D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74C38F59"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D5F2FEA" w14:textId="77777777" w:rsidR="00BE4F5A" w:rsidRPr="007001F1" w:rsidRDefault="00BE4F5A" w:rsidP="00936AD4">
            <w:pPr>
              <w:jc w:val="center"/>
              <w:rPr>
                <w:color w:val="000000"/>
              </w:rPr>
            </w:pPr>
            <w:r w:rsidRPr="007001F1">
              <w:rPr>
                <w:color w:val="000000"/>
                <w:sz w:val="22"/>
                <w:szCs w:val="22"/>
              </w:rPr>
              <w:t> </w:t>
            </w:r>
          </w:p>
        </w:tc>
      </w:tr>
      <w:tr w:rsidR="00BE4F5A" w:rsidRPr="007001F1" w14:paraId="239949A7" w14:textId="77777777" w:rsidTr="002D20F9">
        <w:trPr>
          <w:trHeight w:val="307"/>
        </w:trPr>
        <w:tc>
          <w:tcPr>
            <w:tcW w:w="690" w:type="dxa"/>
            <w:vMerge/>
            <w:shd w:val="clear" w:color="auto" w:fill="auto"/>
            <w:noWrap/>
            <w:vAlign w:val="center"/>
          </w:tcPr>
          <w:p w14:paraId="6717D7B4" w14:textId="77777777" w:rsidR="00BE4F5A" w:rsidRPr="007001F1" w:rsidRDefault="00BE4F5A" w:rsidP="00936AD4">
            <w:pPr>
              <w:jc w:val="center"/>
              <w:rPr>
                <w:color w:val="000000"/>
              </w:rPr>
            </w:pPr>
          </w:p>
        </w:tc>
        <w:tc>
          <w:tcPr>
            <w:tcW w:w="4712" w:type="dxa"/>
            <w:gridSpan w:val="2"/>
            <w:shd w:val="clear" w:color="auto" w:fill="auto"/>
            <w:vAlign w:val="center"/>
          </w:tcPr>
          <w:p w14:paraId="18BAF7D3" w14:textId="77777777"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14:paraId="57C20E8D" w14:textId="77777777" w:rsidR="00BE4F5A" w:rsidRPr="007001F1" w:rsidRDefault="00BE4F5A" w:rsidP="00936AD4">
            <w:pPr>
              <w:jc w:val="center"/>
              <w:rPr>
                <w:color w:val="000000"/>
              </w:rPr>
            </w:pPr>
          </w:p>
        </w:tc>
        <w:tc>
          <w:tcPr>
            <w:tcW w:w="567" w:type="dxa"/>
            <w:shd w:val="clear" w:color="auto" w:fill="auto"/>
            <w:vAlign w:val="center"/>
          </w:tcPr>
          <w:p w14:paraId="4AB51A34" w14:textId="77777777" w:rsidR="00BE4F5A" w:rsidRPr="007001F1" w:rsidRDefault="00BE4F5A" w:rsidP="00936AD4">
            <w:pPr>
              <w:jc w:val="center"/>
              <w:rPr>
                <w:color w:val="000000"/>
              </w:rPr>
            </w:pPr>
          </w:p>
        </w:tc>
        <w:tc>
          <w:tcPr>
            <w:tcW w:w="776" w:type="dxa"/>
            <w:shd w:val="clear" w:color="auto" w:fill="auto"/>
            <w:vAlign w:val="center"/>
          </w:tcPr>
          <w:p w14:paraId="20BB14B5" w14:textId="77777777" w:rsidR="00BE4F5A" w:rsidRPr="007001F1" w:rsidRDefault="00BE4F5A" w:rsidP="00936AD4">
            <w:pPr>
              <w:jc w:val="center"/>
              <w:rPr>
                <w:color w:val="000000"/>
              </w:rPr>
            </w:pPr>
          </w:p>
        </w:tc>
        <w:tc>
          <w:tcPr>
            <w:tcW w:w="1775" w:type="dxa"/>
            <w:shd w:val="clear" w:color="auto" w:fill="auto"/>
            <w:vAlign w:val="center"/>
          </w:tcPr>
          <w:p w14:paraId="44163919" w14:textId="77777777" w:rsidR="00BE4F5A" w:rsidRPr="007001F1" w:rsidRDefault="00BE4F5A" w:rsidP="00936AD4">
            <w:pPr>
              <w:jc w:val="center"/>
              <w:rPr>
                <w:color w:val="000000"/>
              </w:rPr>
            </w:pPr>
          </w:p>
        </w:tc>
      </w:tr>
      <w:tr w:rsidR="005048BF" w:rsidRPr="007001F1" w14:paraId="2011E527" w14:textId="77777777" w:rsidTr="002D20F9">
        <w:trPr>
          <w:trHeight w:val="210"/>
        </w:trPr>
        <w:tc>
          <w:tcPr>
            <w:tcW w:w="690" w:type="dxa"/>
            <w:vMerge w:val="restart"/>
            <w:shd w:val="clear" w:color="auto" w:fill="auto"/>
            <w:noWrap/>
            <w:vAlign w:val="center"/>
            <w:hideMark/>
          </w:tcPr>
          <w:p w14:paraId="4AAB4FC7" w14:textId="77777777" w:rsidR="005048BF" w:rsidRPr="007001F1" w:rsidRDefault="00DE77B1" w:rsidP="00DE77B1">
            <w:pPr>
              <w:jc w:val="center"/>
              <w:rPr>
                <w:color w:val="000000"/>
              </w:rPr>
            </w:pPr>
            <w:r w:rsidRPr="007001F1">
              <w:rPr>
                <w:color w:val="000000"/>
                <w:sz w:val="22"/>
                <w:szCs w:val="22"/>
              </w:rPr>
              <w:lastRenderedPageBreak/>
              <w:t>3</w:t>
            </w:r>
            <w:r>
              <w:rPr>
                <w:color w:val="000000"/>
                <w:sz w:val="22"/>
                <w:szCs w:val="22"/>
              </w:rPr>
              <w:t>1</w:t>
            </w:r>
          </w:p>
        </w:tc>
        <w:tc>
          <w:tcPr>
            <w:tcW w:w="4712" w:type="dxa"/>
            <w:gridSpan w:val="2"/>
            <w:shd w:val="clear" w:color="auto" w:fill="auto"/>
            <w:vAlign w:val="center"/>
            <w:hideMark/>
          </w:tcPr>
          <w:p w14:paraId="29206368" w14:textId="77777777" w:rsidR="005048BF" w:rsidRPr="007001F1" w:rsidRDefault="005048BF" w:rsidP="00FA683A">
            <w:pPr>
              <w:jc w:val="both"/>
            </w:pPr>
            <w:r w:rsidRPr="007C7298">
              <w:rPr>
                <w:color w:val="000000"/>
                <w:sz w:val="22"/>
                <w:szCs w:val="22"/>
              </w:rPr>
              <w:t>a)</w:t>
            </w:r>
            <w:r w:rsidRPr="007001F1">
              <w:rPr>
                <w:color w:val="000000"/>
                <w:sz w:val="22"/>
                <w:szCs w:val="22"/>
              </w:rPr>
              <w:t xml:space="preserve">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5A9245A7" w14:textId="77777777"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14:paraId="3886EC56" w14:textId="77777777"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14:paraId="2B2582D3" w14:textId="77777777"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14:paraId="59189B7D" w14:textId="77777777" w:rsidR="005048BF" w:rsidRPr="007001F1" w:rsidRDefault="005048BF" w:rsidP="00936AD4">
            <w:pPr>
              <w:jc w:val="center"/>
              <w:rPr>
                <w:color w:val="000000"/>
              </w:rPr>
            </w:pPr>
            <w:r w:rsidRPr="007001F1">
              <w:rPr>
                <w:color w:val="000000"/>
                <w:sz w:val="22"/>
                <w:szCs w:val="22"/>
              </w:rPr>
              <w:t> </w:t>
            </w:r>
          </w:p>
        </w:tc>
      </w:tr>
      <w:tr w:rsidR="005048BF" w:rsidRPr="007001F1" w14:paraId="6599818C" w14:textId="77777777" w:rsidTr="002D20F9">
        <w:trPr>
          <w:trHeight w:val="260"/>
        </w:trPr>
        <w:tc>
          <w:tcPr>
            <w:tcW w:w="690" w:type="dxa"/>
            <w:vMerge/>
            <w:shd w:val="clear" w:color="auto" w:fill="auto"/>
            <w:noWrap/>
            <w:vAlign w:val="center"/>
          </w:tcPr>
          <w:p w14:paraId="6990BB5E" w14:textId="77777777" w:rsidR="005048BF" w:rsidRPr="007001F1" w:rsidRDefault="005048BF" w:rsidP="00936AD4">
            <w:pPr>
              <w:jc w:val="center"/>
              <w:rPr>
                <w:color w:val="000000"/>
              </w:rPr>
            </w:pPr>
          </w:p>
        </w:tc>
        <w:tc>
          <w:tcPr>
            <w:tcW w:w="4712" w:type="dxa"/>
            <w:gridSpan w:val="2"/>
            <w:shd w:val="clear" w:color="auto" w:fill="auto"/>
            <w:vAlign w:val="center"/>
          </w:tcPr>
          <w:p w14:paraId="7070F9CF" w14:textId="77777777"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392C7349" w14:textId="77777777" w:rsidR="005048BF" w:rsidRPr="007001F1" w:rsidRDefault="005048BF" w:rsidP="00936AD4">
            <w:pPr>
              <w:jc w:val="center"/>
              <w:rPr>
                <w:color w:val="000000"/>
              </w:rPr>
            </w:pPr>
          </w:p>
        </w:tc>
        <w:tc>
          <w:tcPr>
            <w:tcW w:w="567" w:type="dxa"/>
            <w:shd w:val="clear" w:color="auto" w:fill="auto"/>
            <w:vAlign w:val="center"/>
          </w:tcPr>
          <w:p w14:paraId="794F7F5F" w14:textId="77777777" w:rsidR="005048BF" w:rsidRPr="007001F1" w:rsidRDefault="005048BF" w:rsidP="00936AD4">
            <w:pPr>
              <w:jc w:val="center"/>
              <w:rPr>
                <w:color w:val="000000"/>
              </w:rPr>
            </w:pPr>
          </w:p>
        </w:tc>
        <w:tc>
          <w:tcPr>
            <w:tcW w:w="776" w:type="dxa"/>
            <w:shd w:val="clear" w:color="auto" w:fill="auto"/>
            <w:vAlign w:val="center"/>
          </w:tcPr>
          <w:p w14:paraId="79D66721" w14:textId="77777777" w:rsidR="005048BF" w:rsidRPr="007001F1" w:rsidRDefault="005048BF" w:rsidP="00936AD4">
            <w:pPr>
              <w:jc w:val="center"/>
              <w:rPr>
                <w:color w:val="000000"/>
              </w:rPr>
            </w:pPr>
          </w:p>
        </w:tc>
        <w:tc>
          <w:tcPr>
            <w:tcW w:w="1775" w:type="dxa"/>
            <w:shd w:val="clear" w:color="auto" w:fill="auto"/>
            <w:vAlign w:val="center"/>
          </w:tcPr>
          <w:p w14:paraId="313F5480" w14:textId="77777777" w:rsidR="005048BF" w:rsidRPr="007001F1" w:rsidRDefault="005048BF" w:rsidP="00936AD4">
            <w:pPr>
              <w:jc w:val="center"/>
              <w:rPr>
                <w:color w:val="000000"/>
              </w:rPr>
            </w:pPr>
          </w:p>
        </w:tc>
      </w:tr>
      <w:tr w:rsidR="00936AD4" w:rsidRPr="007001F1" w14:paraId="738C046E" w14:textId="77777777" w:rsidTr="002D20F9">
        <w:trPr>
          <w:trHeight w:val="20"/>
        </w:trPr>
        <w:tc>
          <w:tcPr>
            <w:tcW w:w="690" w:type="dxa"/>
            <w:shd w:val="clear" w:color="auto" w:fill="auto"/>
            <w:noWrap/>
            <w:vAlign w:val="center"/>
            <w:hideMark/>
          </w:tcPr>
          <w:p w14:paraId="4D0BC9E6" w14:textId="77777777" w:rsidR="00936AD4" w:rsidRPr="007001F1" w:rsidRDefault="00DE77B1" w:rsidP="00DE77B1">
            <w:pPr>
              <w:jc w:val="center"/>
              <w:rPr>
                <w:color w:val="000000"/>
              </w:rPr>
            </w:pPr>
            <w:r w:rsidRPr="007001F1">
              <w:rPr>
                <w:color w:val="000000"/>
                <w:sz w:val="22"/>
                <w:szCs w:val="22"/>
              </w:rPr>
              <w:t>3</w:t>
            </w:r>
            <w:r>
              <w:rPr>
                <w:color w:val="000000"/>
                <w:sz w:val="22"/>
                <w:szCs w:val="22"/>
              </w:rPr>
              <w:t>2</w:t>
            </w:r>
          </w:p>
        </w:tc>
        <w:tc>
          <w:tcPr>
            <w:tcW w:w="4712" w:type="dxa"/>
            <w:gridSpan w:val="2"/>
            <w:shd w:val="clear" w:color="auto" w:fill="auto"/>
            <w:vAlign w:val="center"/>
            <w:hideMark/>
          </w:tcPr>
          <w:p w14:paraId="584D67ED" w14:textId="77777777"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r w:rsidR="00DE77B1" w:rsidRPr="00633527">
              <w:rPr>
                <w:sz w:val="22"/>
                <w:szCs w:val="22"/>
              </w:rPr>
              <w:t xml:space="preserve"> </w:t>
            </w:r>
            <w:r w:rsidR="00DE77B1" w:rsidRPr="003E1143">
              <w:rPr>
                <w:sz w:val="22"/>
                <w:szCs w:val="22"/>
              </w:rPr>
              <w:t xml:space="preserve">(napr. nesplnenie </w:t>
            </w:r>
            <w:r w:rsidR="00DE77B1" w:rsidRPr="003E1143">
              <w:rPr>
                <w:sz w:val="22"/>
                <w:szCs w:val="22"/>
                <w:u w:val="single"/>
              </w:rPr>
              <w:t>postkontraktačných  </w:t>
            </w:r>
            <w:r w:rsidR="00DE77B1" w:rsidRPr="003E1143">
              <w:rPr>
                <w:color w:val="1F497D"/>
                <w:sz w:val="22"/>
                <w:szCs w:val="22"/>
                <w:u w:val="single"/>
              </w:rPr>
              <w:t xml:space="preserve">oznamovacích </w:t>
            </w:r>
            <w:r w:rsidR="00DE77B1" w:rsidRPr="003E1143">
              <w:rPr>
                <w:sz w:val="22"/>
                <w:szCs w:val="22"/>
                <w:u w:val="single"/>
              </w:rPr>
              <w:t>povinnost</w:t>
            </w:r>
            <w:r w:rsidR="00DE77B1" w:rsidRPr="003E1143">
              <w:rPr>
                <w:color w:val="1F497D"/>
                <w:sz w:val="22"/>
                <w:szCs w:val="22"/>
                <w:u w:val="single"/>
              </w:rPr>
              <w:t>í</w:t>
            </w:r>
            <w:r w:rsidR="00DE77B1" w:rsidRPr="003E1143">
              <w:rPr>
                <w:sz w:val="22"/>
                <w:szCs w:val="22"/>
                <w:u w:val="single"/>
              </w:rPr>
              <w:t xml:space="preserve"> verejného obstarávateľa voči ÚVO resp. profilu verejného obstarávateľa)</w:t>
            </w:r>
            <w:r w:rsidR="00936AD4" w:rsidRPr="00633527">
              <w:rPr>
                <w:sz w:val="22"/>
                <w:szCs w:val="22"/>
              </w:rPr>
              <w:t>?</w:t>
            </w:r>
          </w:p>
        </w:tc>
        <w:tc>
          <w:tcPr>
            <w:tcW w:w="567" w:type="dxa"/>
            <w:shd w:val="clear" w:color="auto" w:fill="auto"/>
            <w:vAlign w:val="center"/>
            <w:hideMark/>
          </w:tcPr>
          <w:p w14:paraId="2C98D41A"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E0DBD96"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02F2304"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5B5F56A6" w14:textId="77777777" w:rsidR="00936AD4" w:rsidRPr="007001F1" w:rsidRDefault="00936AD4" w:rsidP="00936AD4">
            <w:pPr>
              <w:jc w:val="center"/>
              <w:rPr>
                <w:color w:val="000000"/>
              </w:rPr>
            </w:pPr>
            <w:r w:rsidRPr="007001F1">
              <w:rPr>
                <w:color w:val="000000"/>
                <w:sz w:val="22"/>
                <w:szCs w:val="22"/>
              </w:rPr>
              <w:t> </w:t>
            </w:r>
          </w:p>
        </w:tc>
      </w:tr>
      <w:tr w:rsidR="00F4186C" w:rsidRPr="007001F1" w14:paraId="2C5640A5" w14:textId="77777777" w:rsidTr="002D20F9">
        <w:trPr>
          <w:trHeight w:val="20"/>
        </w:trPr>
        <w:tc>
          <w:tcPr>
            <w:tcW w:w="690" w:type="dxa"/>
            <w:shd w:val="clear" w:color="auto" w:fill="auto"/>
            <w:noWrap/>
            <w:vAlign w:val="center"/>
          </w:tcPr>
          <w:p w14:paraId="5D92DFE7" w14:textId="77777777" w:rsidR="00F4186C" w:rsidRPr="007001F1" w:rsidRDefault="00DE77B1" w:rsidP="00DE77B1">
            <w:pPr>
              <w:jc w:val="center"/>
              <w:rPr>
                <w:color w:val="000000"/>
              </w:rPr>
            </w:pPr>
            <w:r>
              <w:rPr>
                <w:color w:val="000000"/>
                <w:sz w:val="22"/>
                <w:szCs w:val="22"/>
              </w:rPr>
              <w:t>33</w:t>
            </w:r>
          </w:p>
        </w:tc>
        <w:tc>
          <w:tcPr>
            <w:tcW w:w="4712" w:type="dxa"/>
            <w:gridSpan w:val="2"/>
            <w:shd w:val="clear" w:color="auto" w:fill="auto"/>
            <w:vAlign w:val="center"/>
          </w:tcPr>
          <w:p w14:paraId="66A48924" w14:textId="77777777"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2E1D51" w14:textId="77777777" w:rsidR="00F4186C" w:rsidRPr="007001F1" w:rsidRDefault="00F4186C" w:rsidP="00936AD4">
            <w:pPr>
              <w:jc w:val="center"/>
              <w:rPr>
                <w:color w:val="000000"/>
              </w:rPr>
            </w:pPr>
          </w:p>
        </w:tc>
        <w:tc>
          <w:tcPr>
            <w:tcW w:w="567" w:type="dxa"/>
            <w:shd w:val="clear" w:color="auto" w:fill="auto"/>
            <w:vAlign w:val="center"/>
          </w:tcPr>
          <w:p w14:paraId="71279433" w14:textId="77777777" w:rsidR="00F4186C" w:rsidRPr="007001F1" w:rsidRDefault="00F4186C" w:rsidP="00936AD4">
            <w:pPr>
              <w:jc w:val="center"/>
              <w:rPr>
                <w:color w:val="000000"/>
              </w:rPr>
            </w:pPr>
          </w:p>
        </w:tc>
        <w:tc>
          <w:tcPr>
            <w:tcW w:w="776" w:type="dxa"/>
            <w:shd w:val="clear" w:color="auto" w:fill="auto"/>
            <w:vAlign w:val="center"/>
          </w:tcPr>
          <w:p w14:paraId="166D5853" w14:textId="77777777" w:rsidR="00F4186C" w:rsidRPr="007001F1" w:rsidRDefault="00F4186C" w:rsidP="00936AD4">
            <w:pPr>
              <w:jc w:val="center"/>
              <w:rPr>
                <w:color w:val="000000"/>
              </w:rPr>
            </w:pPr>
          </w:p>
        </w:tc>
        <w:tc>
          <w:tcPr>
            <w:tcW w:w="1775" w:type="dxa"/>
            <w:shd w:val="clear" w:color="auto" w:fill="auto"/>
            <w:vAlign w:val="center"/>
          </w:tcPr>
          <w:p w14:paraId="7BE21BED" w14:textId="77777777" w:rsidR="00F4186C" w:rsidRPr="007001F1" w:rsidRDefault="00F4186C" w:rsidP="00936AD4">
            <w:pPr>
              <w:jc w:val="center"/>
              <w:rPr>
                <w:color w:val="000000"/>
              </w:rPr>
            </w:pPr>
          </w:p>
        </w:tc>
      </w:tr>
      <w:tr w:rsidR="00936AD4" w:rsidRPr="007001F1" w14:paraId="10BAD566" w14:textId="77777777" w:rsidTr="002D20F9">
        <w:trPr>
          <w:trHeight w:val="300"/>
        </w:trPr>
        <w:tc>
          <w:tcPr>
            <w:tcW w:w="3667" w:type="dxa"/>
            <w:gridSpan w:val="2"/>
            <w:shd w:val="clear" w:color="auto" w:fill="auto"/>
            <w:vAlign w:val="center"/>
            <w:hideMark/>
          </w:tcPr>
          <w:p w14:paraId="03FAC300" w14:textId="77777777"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55"/>
              <w:t>2</w:t>
            </w:r>
            <w:r w:rsidRPr="007001F1">
              <w:rPr>
                <w:b/>
                <w:bCs/>
                <w:sz w:val="22"/>
                <w:szCs w:val="22"/>
              </w:rPr>
              <w:t>:</w:t>
            </w:r>
          </w:p>
        </w:tc>
        <w:tc>
          <w:tcPr>
            <w:tcW w:w="5420" w:type="dxa"/>
            <w:gridSpan w:val="5"/>
            <w:shd w:val="clear" w:color="auto" w:fill="auto"/>
            <w:vAlign w:val="center"/>
            <w:hideMark/>
          </w:tcPr>
          <w:p w14:paraId="46178E4C" w14:textId="77777777" w:rsidR="00936AD4" w:rsidRPr="007001F1" w:rsidRDefault="00936AD4" w:rsidP="00936AD4">
            <w:pPr>
              <w:rPr>
                <w:color w:val="000000"/>
              </w:rPr>
            </w:pPr>
            <w:r w:rsidRPr="007001F1">
              <w:rPr>
                <w:color w:val="000000"/>
                <w:sz w:val="22"/>
                <w:szCs w:val="22"/>
              </w:rPr>
              <w:t> </w:t>
            </w:r>
          </w:p>
        </w:tc>
      </w:tr>
      <w:tr w:rsidR="00936AD4" w:rsidRPr="007001F1" w14:paraId="208E5A1F" w14:textId="77777777" w:rsidTr="002D20F9">
        <w:trPr>
          <w:trHeight w:val="300"/>
        </w:trPr>
        <w:tc>
          <w:tcPr>
            <w:tcW w:w="3667" w:type="dxa"/>
            <w:gridSpan w:val="2"/>
            <w:shd w:val="clear" w:color="auto" w:fill="auto"/>
            <w:vAlign w:val="center"/>
            <w:hideMark/>
          </w:tcPr>
          <w:p w14:paraId="6A997116" w14:textId="77777777"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14:paraId="1B943A54" w14:textId="77777777" w:rsidR="00936AD4" w:rsidRPr="007001F1" w:rsidRDefault="00936AD4" w:rsidP="00936AD4">
            <w:pPr>
              <w:rPr>
                <w:color w:val="000000"/>
              </w:rPr>
            </w:pPr>
            <w:r w:rsidRPr="007001F1">
              <w:rPr>
                <w:color w:val="000000"/>
                <w:sz w:val="22"/>
                <w:szCs w:val="22"/>
              </w:rPr>
              <w:t> </w:t>
            </w:r>
          </w:p>
        </w:tc>
      </w:tr>
      <w:tr w:rsidR="00936AD4" w:rsidRPr="007001F1" w14:paraId="18B9A27F" w14:textId="77777777" w:rsidTr="002D20F9">
        <w:trPr>
          <w:trHeight w:val="300"/>
        </w:trPr>
        <w:tc>
          <w:tcPr>
            <w:tcW w:w="3667" w:type="dxa"/>
            <w:gridSpan w:val="2"/>
            <w:shd w:val="clear" w:color="000000" w:fill="FFFFFF"/>
            <w:vAlign w:val="center"/>
            <w:hideMark/>
          </w:tcPr>
          <w:p w14:paraId="1024142F"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326F609" w14:textId="77777777" w:rsidR="00936AD4" w:rsidRPr="007001F1" w:rsidRDefault="00936AD4" w:rsidP="00936AD4">
            <w:pPr>
              <w:rPr>
                <w:color w:val="000000"/>
              </w:rPr>
            </w:pPr>
            <w:r w:rsidRPr="007001F1">
              <w:rPr>
                <w:color w:val="000000"/>
                <w:sz w:val="22"/>
                <w:szCs w:val="22"/>
              </w:rPr>
              <w:t> </w:t>
            </w:r>
          </w:p>
        </w:tc>
      </w:tr>
      <w:tr w:rsidR="00936AD4" w:rsidRPr="007001F1" w14:paraId="7F5D1E7D" w14:textId="77777777" w:rsidTr="002D20F9">
        <w:trPr>
          <w:trHeight w:val="300"/>
        </w:trPr>
        <w:tc>
          <w:tcPr>
            <w:tcW w:w="9087" w:type="dxa"/>
            <w:gridSpan w:val="7"/>
            <w:shd w:val="clear" w:color="auto" w:fill="auto"/>
            <w:noWrap/>
            <w:vAlign w:val="bottom"/>
            <w:hideMark/>
          </w:tcPr>
          <w:p w14:paraId="249B92D8" w14:textId="77777777" w:rsidR="00936AD4" w:rsidRPr="007001F1" w:rsidRDefault="00936AD4" w:rsidP="00936AD4">
            <w:pPr>
              <w:jc w:val="center"/>
              <w:rPr>
                <w:color w:val="000000"/>
              </w:rPr>
            </w:pPr>
            <w:r w:rsidRPr="007001F1">
              <w:rPr>
                <w:color w:val="000000"/>
                <w:sz w:val="22"/>
                <w:szCs w:val="22"/>
              </w:rPr>
              <w:t> </w:t>
            </w:r>
          </w:p>
        </w:tc>
      </w:tr>
      <w:tr w:rsidR="00936AD4" w:rsidRPr="007001F1" w14:paraId="616C7E38" w14:textId="77777777" w:rsidTr="002D20F9">
        <w:trPr>
          <w:trHeight w:val="300"/>
        </w:trPr>
        <w:tc>
          <w:tcPr>
            <w:tcW w:w="3667" w:type="dxa"/>
            <w:gridSpan w:val="2"/>
            <w:shd w:val="clear" w:color="000000" w:fill="FFFFFF"/>
            <w:vAlign w:val="center"/>
            <w:hideMark/>
          </w:tcPr>
          <w:p w14:paraId="3267A031" w14:textId="77777777"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6"/>
              <w:t>3</w:t>
            </w:r>
            <w:r w:rsidRPr="007001F1">
              <w:rPr>
                <w:b/>
                <w:bCs/>
                <w:sz w:val="22"/>
                <w:szCs w:val="22"/>
              </w:rPr>
              <w:t>:</w:t>
            </w:r>
          </w:p>
        </w:tc>
        <w:tc>
          <w:tcPr>
            <w:tcW w:w="5420" w:type="dxa"/>
            <w:gridSpan w:val="5"/>
            <w:shd w:val="clear" w:color="auto" w:fill="auto"/>
            <w:vAlign w:val="center"/>
            <w:hideMark/>
          </w:tcPr>
          <w:p w14:paraId="4C79382A" w14:textId="77777777" w:rsidR="00936AD4" w:rsidRPr="007001F1" w:rsidRDefault="00936AD4" w:rsidP="00936AD4">
            <w:pPr>
              <w:rPr>
                <w:color w:val="000000"/>
              </w:rPr>
            </w:pPr>
            <w:r w:rsidRPr="007001F1">
              <w:rPr>
                <w:color w:val="000000"/>
                <w:sz w:val="22"/>
                <w:szCs w:val="22"/>
              </w:rPr>
              <w:t> </w:t>
            </w:r>
          </w:p>
        </w:tc>
      </w:tr>
      <w:tr w:rsidR="00936AD4" w:rsidRPr="007001F1" w14:paraId="781AE820" w14:textId="77777777" w:rsidTr="002D20F9">
        <w:trPr>
          <w:trHeight w:val="300"/>
        </w:trPr>
        <w:tc>
          <w:tcPr>
            <w:tcW w:w="3667" w:type="dxa"/>
            <w:gridSpan w:val="2"/>
            <w:shd w:val="clear" w:color="000000" w:fill="FFFFFF"/>
            <w:vAlign w:val="center"/>
            <w:hideMark/>
          </w:tcPr>
          <w:p w14:paraId="1A3317D1" w14:textId="77777777"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14:paraId="35256EDD" w14:textId="77777777" w:rsidR="00936AD4" w:rsidRPr="007001F1" w:rsidRDefault="00936AD4" w:rsidP="00936AD4">
            <w:pPr>
              <w:rPr>
                <w:color w:val="000000"/>
              </w:rPr>
            </w:pPr>
            <w:r w:rsidRPr="007001F1">
              <w:rPr>
                <w:color w:val="000000"/>
                <w:sz w:val="22"/>
                <w:szCs w:val="22"/>
              </w:rPr>
              <w:t> </w:t>
            </w:r>
          </w:p>
        </w:tc>
      </w:tr>
      <w:tr w:rsidR="00936AD4" w:rsidRPr="007001F1" w14:paraId="754991BE" w14:textId="77777777" w:rsidTr="002D20F9">
        <w:trPr>
          <w:trHeight w:val="300"/>
        </w:trPr>
        <w:tc>
          <w:tcPr>
            <w:tcW w:w="3667" w:type="dxa"/>
            <w:gridSpan w:val="2"/>
            <w:shd w:val="clear" w:color="000000" w:fill="FFFFFF"/>
            <w:vAlign w:val="center"/>
            <w:hideMark/>
          </w:tcPr>
          <w:p w14:paraId="3B481DA5"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8A60CE5" w14:textId="77777777" w:rsidR="00936AD4" w:rsidRPr="007001F1" w:rsidRDefault="00936AD4" w:rsidP="00936AD4">
            <w:pPr>
              <w:rPr>
                <w:color w:val="000000"/>
              </w:rPr>
            </w:pPr>
            <w:r w:rsidRPr="007001F1">
              <w:rPr>
                <w:color w:val="000000"/>
                <w:sz w:val="22"/>
                <w:szCs w:val="22"/>
              </w:rPr>
              <w:t> </w:t>
            </w:r>
          </w:p>
        </w:tc>
      </w:tr>
    </w:tbl>
    <w:p w14:paraId="22691D16" w14:textId="77777777" w:rsidR="00A96394" w:rsidRPr="007001F1" w:rsidRDefault="00A96394">
      <w:pPr>
        <w:spacing w:after="160" w:line="259" w:lineRule="auto"/>
      </w:pPr>
    </w:p>
    <w:p w14:paraId="358DA099" w14:textId="77777777"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3DCE7BE3" w14:textId="77777777" w:rsidTr="002D20F9">
        <w:trPr>
          <w:trHeight w:val="645"/>
        </w:trPr>
        <w:tc>
          <w:tcPr>
            <w:tcW w:w="9087" w:type="dxa"/>
            <w:gridSpan w:val="7"/>
            <w:shd w:val="clear" w:color="000000" w:fill="60497A"/>
            <w:vAlign w:val="center"/>
            <w:hideMark/>
          </w:tcPr>
          <w:p w14:paraId="1556CBA0" w14:textId="77777777"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2520"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2520"/>
          </w:p>
        </w:tc>
      </w:tr>
      <w:tr w:rsidR="00EF0684" w:rsidRPr="007001F1" w14:paraId="2C17E57C" w14:textId="77777777" w:rsidTr="002D20F9">
        <w:trPr>
          <w:trHeight w:val="330"/>
        </w:trPr>
        <w:tc>
          <w:tcPr>
            <w:tcW w:w="9087" w:type="dxa"/>
            <w:gridSpan w:val="7"/>
            <w:shd w:val="clear" w:color="auto" w:fill="auto"/>
            <w:vAlign w:val="center"/>
            <w:hideMark/>
          </w:tcPr>
          <w:p w14:paraId="3573873C" w14:textId="77777777"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14:paraId="4960E87D" w14:textId="77777777" w:rsidTr="002D20F9">
        <w:trPr>
          <w:trHeight w:val="300"/>
        </w:trPr>
        <w:tc>
          <w:tcPr>
            <w:tcW w:w="3559" w:type="dxa"/>
            <w:gridSpan w:val="2"/>
            <w:shd w:val="clear" w:color="auto" w:fill="auto"/>
            <w:vAlign w:val="center"/>
            <w:hideMark/>
          </w:tcPr>
          <w:p w14:paraId="2BCB93F9" w14:textId="77777777"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14:paraId="3BF88DB3" w14:textId="77777777" w:rsidR="00EF0684" w:rsidRPr="007001F1" w:rsidRDefault="00EF0684" w:rsidP="00EF0684">
            <w:pPr>
              <w:rPr>
                <w:color w:val="000000"/>
              </w:rPr>
            </w:pPr>
            <w:r w:rsidRPr="007001F1">
              <w:rPr>
                <w:color w:val="000000"/>
                <w:sz w:val="22"/>
                <w:szCs w:val="22"/>
              </w:rPr>
              <w:t> </w:t>
            </w:r>
          </w:p>
        </w:tc>
      </w:tr>
      <w:tr w:rsidR="00EF0684" w:rsidRPr="007001F1" w14:paraId="4A102008" w14:textId="77777777" w:rsidTr="002D20F9">
        <w:trPr>
          <w:trHeight w:val="660"/>
        </w:trPr>
        <w:tc>
          <w:tcPr>
            <w:tcW w:w="3559" w:type="dxa"/>
            <w:gridSpan w:val="2"/>
            <w:shd w:val="clear" w:color="auto" w:fill="auto"/>
            <w:vAlign w:val="center"/>
            <w:hideMark/>
          </w:tcPr>
          <w:p w14:paraId="25C3E2CC" w14:textId="77777777"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66E0685A" w14:textId="77777777" w:rsidR="00EF0684" w:rsidRPr="007001F1" w:rsidRDefault="00EF0684" w:rsidP="00EF0684">
            <w:pPr>
              <w:rPr>
                <w:color w:val="000000"/>
              </w:rPr>
            </w:pPr>
            <w:r w:rsidRPr="007001F1">
              <w:rPr>
                <w:color w:val="000000"/>
                <w:sz w:val="22"/>
                <w:szCs w:val="22"/>
              </w:rPr>
              <w:t> </w:t>
            </w:r>
          </w:p>
        </w:tc>
      </w:tr>
      <w:tr w:rsidR="00EF0684" w:rsidRPr="007001F1" w14:paraId="75BEF140" w14:textId="77777777" w:rsidTr="002D20F9">
        <w:trPr>
          <w:trHeight w:val="330"/>
        </w:trPr>
        <w:tc>
          <w:tcPr>
            <w:tcW w:w="9087" w:type="dxa"/>
            <w:gridSpan w:val="7"/>
            <w:shd w:val="clear" w:color="auto" w:fill="auto"/>
            <w:vAlign w:val="center"/>
            <w:hideMark/>
          </w:tcPr>
          <w:p w14:paraId="67A9BCDA" w14:textId="77777777"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14:paraId="76D00FF6" w14:textId="77777777" w:rsidTr="002D20F9">
        <w:trPr>
          <w:trHeight w:val="330"/>
        </w:trPr>
        <w:tc>
          <w:tcPr>
            <w:tcW w:w="3559" w:type="dxa"/>
            <w:gridSpan w:val="2"/>
            <w:shd w:val="clear" w:color="auto" w:fill="auto"/>
            <w:vAlign w:val="center"/>
            <w:hideMark/>
          </w:tcPr>
          <w:p w14:paraId="393A2055" w14:textId="77777777"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5F72EEE" w14:textId="77777777" w:rsidR="00EF0684" w:rsidRPr="007001F1" w:rsidRDefault="00EF0684" w:rsidP="00EF0684">
            <w:pPr>
              <w:rPr>
                <w:color w:val="000000"/>
              </w:rPr>
            </w:pPr>
            <w:r w:rsidRPr="007001F1">
              <w:rPr>
                <w:color w:val="000000"/>
                <w:sz w:val="22"/>
                <w:szCs w:val="22"/>
              </w:rPr>
              <w:t> </w:t>
            </w:r>
          </w:p>
        </w:tc>
      </w:tr>
      <w:tr w:rsidR="00EF0684" w:rsidRPr="007001F1" w14:paraId="37D7646A" w14:textId="77777777" w:rsidTr="002D20F9">
        <w:trPr>
          <w:trHeight w:val="300"/>
        </w:trPr>
        <w:tc>
          <w:tcPr>
            <w:tcW w:w="3559" w:type="dxa"/>
            <w:gridSpan w:val="2"/>
            <w:shd w:val="clear" w:color="auto" w:fill="auto"/>
            <w:vAlign w:val="center"/>
            <w:hideMark/>
          </w:tcPr>
          <w:p w14:paraId="270156B7" w14:textId="77777777"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14:paraId="7968782E" w14:textId="77777777" w:rsidR="00EF0684" w:rsidRPr="007001F1" w:rsidRDefault="00EF0684" w:rsidP="00EF0684">
            <w:pPr>
              <w:rPr>
                <w:color w:val="000000"/>
              </w:rPr>
            </w:pPr>
            <w:r w:rsidRPr="007001F1">
              <w:rPr>
                <w:color w:val="000000"/>
                <w:sz w:val="22"/>
                <w:szCs w:val="22"/>
              </w:rPr>
              <w:t> </w:t>
            </w:r>
          </w:p>
        </w:tc>
      </w:tr>
      <w:tr w:rsidR="00EF0684" w:rsidRPr="007001F1" w14:paraId="7D5D09DD" w14:textId="77777777" w:rsidTr="002D20F9">
        <w:trPr>
          <w:trHeight w:val="300"/>
        </w:trPr>
        <w:tc>
          <w:tcPr>
            <w:tcW w:w="3559" w:type="dxa"/>
            <w:gridSpan w:val="2"/>
            <w:shd w:val="clear" w:color="auto" w:fill="auto"/>
            <w:vAlign w:val="center"/>
            <w:hideMark/>
          </w:tcPr>
          <w:p w14:paraId="5D33F8F8" w14:textId="77777777"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E3205B" w14:textId="77777777" w:rsidR="00EF0684" w:rsidRPr="007001F1" w:rsidRDefault="00EF0684" w:rsidP="00EF0684">
            <w:pPr>
              <w:rPr>
                <w:color w:val="000000"/>
              </w:rPr>
            </w:pPr>
            <w:r w:rsidRPr="007001F1">
              <w:rPr>
                <w:color w:val="000000"/>
                <w:sz w:val="22"/>
                <w:szCs w:val="22"/>
              </w:rPr>
              <w:t> </w:t>
            </w:r>
          </w:p>
        </w:tc>
      </w:tr>
      <w:tr w:rsidR="00EF0684" w:rsidRPr="007001F1" w14:paraId="5B6CE8AA" w14:textId="77777777" w:rsidTr="002D20F9">
        <w:trPr>
          <w:trHeight w:val="300"/>
        </w:trPr>
        <w:tc>
          <w:tcPr>
            <w:tcW w:w="3559" w:type="dxa"/>
            <w:gridSpan w:val="2"/>
            <w:shd w:val="clear" w:color="auto" w:fill="auto"/>
            <w:vAlign w:val="center"/>
            <w:hideMark/>
          </w:tcPr>
          <w:p w14:paraId="75505613" w14:textId="77777777"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602FB3C" w14:textId="77777777" w:rsidR="00EF0684" w:rsidRPr="007001F1" w:rsidRDefault="00EF0684" w:rsidP="00EF0684">
            <w:pPr>
              <w:rPr>
                <w:color w:val="000000"/>
              </w:rPr>
            </w:pPr>
            <w:r w:rsidRPr="007001F1">
              <w:rPr>
                <w:color w:val="000000"/>
                <w:sz w:val="22"/>
                <w:szCs w:val="22"/>
              </w:rPr>
              <w:t> </w:t>
            </w:r>
          </w:p>
        </w:tc>
      </w:tr>
      <w:tr w:rsidR="00EF0684" w:rsidRPr="007001F1" w14:paraId="70ECA596" w14:textId="77777777" w:rsidTr="002D20F9">
        <w:trPr>
          <w:trHeight w:val="330"/>
        </w:trPr>
        <w:tc>
          <w:tcPr>
            <w:tcW w:w="9087" w:type="dxa"/>
            <w:gridSpan w:val="7"/>
            <w:shd w:val="clear" w:color="auto" w:fill="auto"/>
            <w:vAlign w:val="center"/>
            <w:hideMark/>
          </w:tcPr>
          <w:p w14:paraId="7C26A09D" w14:textId="77777777"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14:paraId="46758D18" w14:textId="77777777" w:rsidTr="002D20F9">
        <w:trPr>
          <w:trHeight w:val="300"/>
        </w:trPr>
        <w:tc>
          <w:tcPr>
            <w:tcW w:w="3559" w:type="dxa"/>
            <w:gridSpan w:val="2"/>
            <w:shd w:val="clear" w:color="auto" w:fill="auto"/>
            <w:vAlign w:val="center"/>
            <w:hideMark/>
          </w:tcPr>
          <w:p w14:paraId="419963C1" w14:textId="77777777"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494AB1F" w14:textId="77777777" w:rsidR="00EF0684" w:rsidRPr="007001F1" w:rsidRDefault="00EF0684" w:rsidP="00EF0684">
            <w:pPr>
              <w:rPr>
                <w:color w:val="000000"/>
              </w:rPr>
            </w:pPr>
            <w:r w:rsidRPr="007001F1">
              <w:rPr>
                <w:color w:val="000000"/>
                <w:sz w:val="22"/>
                <w:szCs w:val="22"/>
              </w:rPr>
              <w:t>Nadlimitná zákazka</w:t>
            </w:r>
          </w:p>
        </w:tc>
      </w:tr>
      <w:tr w:rsidR="00EF0684" w:rsidRPr="007001F1" w14:paraId="34C08415" w14:textId="77777777" w:rsidTr="002D20F9">
        <w:trPr>
          <w:trHeight w:val="300"/>
        </w:trPr>
        <w:tc>
          <w:tcPr>
            <w:tcW w:w="3559" w:type="dxa"/>
            <w:gridSpan w:val="2"/>
            <w:shd w:val="clear" w:color="auto" w:fill="auto"/>
            <w:vAlign w:val="center"/>
            <w:hideMark/>
          </w:tcPr>
          <w:p w14:paraId="26B29A7A" w14:textId="77777777"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DCFC1C" w14:textId="77777777" w:rsidR="00EF0684" w:rsidRPr="007001F1" w:rsidRDefault="00EF0684" w:rsidP="00EF0684">
            <w:pPr>
              <w:rPr>
                <w:color w:val="000000"/>
              </w:rPr>
            </w:pPr>
            <w:r w:rsidRPr="007001F1">
              <w:rPr>
                <w:color w:val="000000"/>
                <w:sz w:val="22"/>
                <w:szCs w:val="22"/>
              </w:rPr>
              <w:t>Súťaž návrhov (§ 119 a nasl.)</w:t>
            </w:r>
          </w:p>
        </w:tc>
      </w:tr>
      <w:tr w:rsidR="00EF0684" w:rsidRPr="007001F1" w14:paraId="55E035B9" w14:textId="77777777" w:rsidTr="002D20F9">
        <w:trPr>
          <w:trHeight w:val="300"/>
        </w:trPr>
        <w:tc>
          <w:tcPr>
            <w:tcW w:w="3559" w:type="dxa"/>
            <w:gridSpan w:val="2"/>
            <w:shd w:val="clear" w:color="auto" w:fill="auto"/>
            <w:vAlign w:val="center"/>
            <w:hideMark/>
          </w:tcPr>
          <w:p w14:paraId="5897DF29" w14:textId="77777777"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591750" w14:textId="77777777" w:rsidR="00EF0684" w:rsidRPr="007001F1" w:rsidRDefault="00EF0684" w:rsidP="00EF0684">
            <w:pPr>
              <w:rPr>
                <w:color w:val="000000"/>
              </w:rPr>
            </w:pPr>
          </w:p>
        </w:tc>
      </w:tr>
      <w:tr w:rsidR="004D0B9F" w:rsidRPr="007001F1" w14:paraId="4823A774" w14:textId="77777777" w:rsidTr="002D20F9">
        <w:trPr>
          <w:trHeight w:val="300"/>
        </w:trPr>
        <w:tc>
          <w:tcPr>
            <w:tcW w:w="3559" w:type="dxa"/>
            <w:gridSpan w:val="2"/>
            <w:shd w:val="clear" w:color="auto" w:fill="auto"/>
            <w:vAlign w:val="center"/>
          </w:tcPr>
          <w:p w14:paraId="1579D5FF" w14:textId="77777777"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E135EAA" w14:textId="77777777" w:rsidR="004D0B9F" w:rsidRPr="007001F1" w:rsidRDefault="004D0B9F" w:rsidP="00EF0684">
            <w:pPr>
              <w:rPr>
                <w:color w:val="000000"/>
              </w:rPr>
            </w:pPr>
          </w:p>
        </w:tc>
      </w:tr>
      <w:tr w:rsidR="00EF0684" w:rsidRPr="007001F1" w14:paraId="2BAF4993" w14:textId="77777777" w:rsidTr="002D20F9">
        <w:trPr>
          <w:trHeight w:val="300"/>
        </w:trPr>
        <w:tc>
          <w:tcPr>
            <w:tcW w:w="3559" w:type="dxa"/>
            <w:gridSpan w:val="2"/>
            <w:shd w:val="clear" w:color="auto" w:fill="auto"/>
            <w:vAlign w:val="center"/>
            <w:hideMark/>
          </w:tcPr>
          <w:p w14:paraId="1ADBE52F" w14:textId="77777777"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14:paraId="00F3FFF7" w14:textId="77777777"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14:paraId="2A4E15E2" w14:textId="77777777" w:rsidTr="002D20F9">
        <w:trPr>
          <w:trHeight w:val="300"/>
        </w:trPr>
        <w:tc>
          <w:tcPr>
            <w:tcW w:w="3559" w:type="dxa"/>
            <w:gridSpan w:val="2"/>
            <w:shd w:val="clear" w:color="auto" w:fill="auto"/>
            <w:vAlign w:val="center"/>
            <w:hideMark/>
          </w:tcPr>
          <w:p w14:paraId="7EA651A2" w14:textId="77777777"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14:paraId="4D96B943" w14:textId="77777777" w:rsidR="00EF0684" w:rsidRPr="007001F1" w:rsidRDefault="00EF0684" w:rsidP="00EF0684">
            <w:pPr>
              <w:rPr>
                <w:color w:val="000000"/>
              </w:rPr>
            </w:pPr>
            <w:r w:rsidRPr="007001F1">
              <w:rPr>
                <w:color w:val="000000"/>
                <w:sz w:val="22"/>
                <w:szCs w:val="22"/>
              </w:rPr>
              <w:t> </w:t>
            </w:r>
          </w:p>
        </w:tc>
      </w:tr>
      <w:tr w:rsidR="00EF0684" w:rsidRPr="007001F1" w14:paraId="052BE095" w14:textId="77777777" w:rsidTr="002D20F9">
        <w:trPr>
          <w:trHeight w:val="300"/>
        </w:trPr>
        <w:tc>
          <w:tcPr>
            <w:tcW w:w="3559" w:type="dxa"/>
            <w:gridSpan w:val="2"/>
            <w:shd w:val="clear" w:color="auto" w:fill="auto"/>
            <w:vAlign w:val="center"/>
            <w:hideMark/>
          </w:tcPr>
          <w:p w14:paraId="10AA5114" w14:textId="77777777"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0F514CD" w14:textId="77777777" w:rsidR="00EF0684" w:rsidRPr="007001F1" w:rsidRDefault="00EF0684" w:rsidP="00EF0684">
            <w:pPr>
              <w:rPr>
                <w:color w:val="000000"/>
              </w:rPr>
            </w:pPr>
            <w:r w:rsidRPr="007001F1">
              <w:rPr>
                <w:color w:val="000000"/>
                <w:sz w:val="22"/>
                <w:szCs w:val="22"/>
              </w:rPr>
              <w:t> </w:t>
            </w:r>
          </w:p>
        </w:tc>
      </w:tr>
      <w:tr w:rsidR="00EF0684" w:rsidRPr="007001F1" w14:paraId="7E538B1D" w14:textId="77777777" w:rsidTr="002D20F9">
        <w:trPr>
          <w:trHeight w:val="315"/>
        </w:trPr>
        <w:tc>
          <w:tcPr>
            <w:tcW w:w="582" w:type="dxa"/>
            <w:shd w:val="clear" w:color="000000" w:fill="60497A"/>
            <w:vAlign w:val="center"/>
            <w:hideMark/>
          </w:tcPr>
          <w:p w14:paraId="7F535B03" w14:textId="77777777"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BD78CB5" w14:textId="77777777"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73DD717" w14:textId="77777777"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14:paraId="7A71774D" w14:textId="77777777"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14:paraId="6DFABF07" w14:textId="77777777"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7F6BB3" w14:textId="77777777" w:rsidR="00EF0684" w:rsidRPr="007001F1" w:rsidRDefault="00EF0684" w:rsidP="00EF0684">
            <w:pPr>
              <w:jc w:val="center"/>
              <w:rPr>
                <w:b/>
                <w:bCs/>
                <w:color w:val="FFFFFF"/>
              </w:rPr>
            </w:pPr>
            <w:r w:rsidRPr="007001F1">
              <w:rPr>
                <w:b/>
                <w:bCs/>
                <w:color w:val="FFFFFF"/>
                <w:sz w:val="22"/>
                <w:szCs w:val="22"/>
              </w:rPr>
              <w:t>Poznámka</w:t>
            </w:r>
          </w:p>
        </w:tc>
      </w:tr>
      <w:tr w:rsidR="00962446" w:rsidRPr="007001F1" w14:paraId="0D576764" w14:textId="77777777" w:rsidTr="002D20F9">
        <w:trPr>
          <w:trHeight w:val="503"/>
        </w:trPr>
        <w:tc>
          <w:tcPr>
            <w:tcW w:w="582" w:type="dxa"/>
            <w:vMerge w:val="restart"/>
            <w:shd w:val="clear" w:color="auto" w:fill="auto"/>
            <w:noWrap/>
            <w:vAlign w:val="center"/>
          </w:tcPr>
          <w:p w14:paraId="660CD69D" w14:textId="77777777"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14:paraId="15922146" w14:textId="77777777"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14:paraId="221344E9" w14:textId="77777777" w:rsidR="00962446" w:rsidRPr="007001F1" w:rsidRDefault="00962446" w:rsidP="006D441E">
            <w:pPr>
              <w:jc w:val="center"/>
              <w:rPr>
                <w:color w:val="000000"/>
              </w:rPr>
            </w:pPr>
          </w:p>
        </w:tc>
        <w:tc>
          <w:tcPr>
            <w:tcW w:w="567" w:type="dxa"/>
            <w:shd w:val="clear" w:color="auto" w:fill="auto"/>
            <w:vAlign w:val="center"/>
          </w:tcPr>
          <w:p w14:paraId="58476740" w14:textId="77777777" w:rsidR="00962446" w:rsidRPr="007001F1" w:rsidRDefault="00962446" w:rsidP="006D441E">
            <w:pPr>
              <w:jc w:val="center"/>
              <w:rPr>
                <w:color w:val="000000"/>
              </w:rPr>
            </w:pPr>
          </w:p>
        </w:tc>
        <w:tc>
          <w:tcPr>
            <w:tcW w:w="776" w:type="dxa"/>
            <w:shd w:val="clear" w:color="auto" w:fill="auto"/>
            <w:vAlign w:val="center"/>
          </w:tcPr>
          <w:p w14:paraId="4650DC77" w14:textId="77777777" w:rsidR="00962446" w:rsidRPr="007001F1" w:rsidRDefault="00962446" w:rsidP="006D441E">
            <w:pPr>
              <w:jc w:val="center"/>
              <w:rPr>
                <w:color w:val="000000"/>
              </w:rPr>
            </w:pPr>
          </w:p>
        </w:tc>
        <w:tc>
          <w:tcPr>
            <w:tcW w:w="1775" w:type="dxa"/>
            <w:shd w:val="clear" w:color="auto" w:fill="auto"/>
            <w:vAlign w:val="center"/>
          </w:tcPr>
          <w:p w14:paraId="27268F62" w14:textId="77777777" w:rsidR="00962446" w:rsidRPr="007001F1" w:rsidRDefault="00962446" w:rsidP="006D441E">
            <w:pPr>
              <w:jc w:val="center"/>
              <w:rPr>
                <w:color w:val="000000"/>
              </w:rPr>
            </w:pPr>
          </w:p>
        </w:tc>
      </w:tr>
      <w:tr w:rsidR="00962446" w:rsidRPr="007001F1" w14:paraId="5ECF7248" w14:textId="77777777" w:rsidTr="002D20F9">
        <w:trPr>
          <w:trHeight w:val="502"/>
        </w:trPr>
        <w:tc>
          <w:tcPr>
            <w:tcW w:w="582" w:type="dxa"/>
            <w:vMerge/>
            <w:shd w:val="clear" w:color="auto" w:fill="auto"/>
            <w:noWrap/>
            <w:vAlign w:val="center"/>
          </w:tcPr>
          <w:p w14:paraId="6D261110" w14:textId="77777777" w:rsidR="00962446" w:rsidRPr="007001F1" w:rsidRDefault="00962446" w:rsidP="006D441E">
            <w:pPr>
              <w:jc w:val="center"/>
              <w:rPr>
                <w:color w:val="000000"/>
              </w:rPr>
            </w:pPr>
          </w:p>
        </w:tc>
        <w:tc>
          <w:tcPr>
            <w:tcW w:w="4820" w:type="dxa"/>
            <w:gridSpan w:val="2"/>
            <w:shd w:val="clear" w:color="auto" w:fill="auto"/>
            <w:vAlign w:val="center"/>
          </w:tcPr>
          <w:p w14:paraId="68697351" w14:textId="77777777"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14:paraId="3079E8D5" w14:textId="77777777" w:rsidR="00962446" w:rsidRPr="007001F1" w:rsidRDefault="00962446" w:rsidP="006D441E">
            <w:pPr>
              <w:jc w:val="center"/>
              <w:rPr>
                <w:color w:val="000000"/>
              </w:rPr>
            </w:pPr>
          </w:p>
        </w:tc>
        <w:tc>
          <w:tcPr>
            <w:tcW w:w="567" w:type="dxa"/>
            <w:shd w:val="clear" w:color="auto" w:fill="auto"/>
            <w:vAlign w:val="center"/>
          </w:tcPr>
          <w:p w14:paraId="4FE5F743" w14:textId="77777777" w:rsidR="00962446" w:rsidRPr="007001F1" w:rsidRDefault="00962446" w:rsidP="006D441E">
            <w:pPr>
              <w:jc w:val="center"/>
              <w:rPr>
                <w:color w:val="000000"/>
              </w:rPr>
            </w:pPr>
          </w:p>
        </w:tc>
        <w:tc>
          <w:tcPr>
            <w:tcW w:w="776" w:type="dxa"/>
            <w:shd w:val="clear" w:color="auto" w:fill="auto"/>
            <w:vAlign w:val="center"/>
          </w:tcPr>
          <w:p w14:paraId="444BB4E8" w14:textId="77777777" w:rsidR="00962446" w:rsidRPr="007001F1" w:rsidRDefault="00962446" w:rsidP="006D441E">
            <w:pPr>
              <w:jc w:val="center"/>
              <w:rPr>
                <w:color w:val="000000"/>
              </w:rPr>
            </w:pPr>
          </w:p>
        </w:tc>
        <w:tc>
          <w:tcPr>
            <w:tcW w:w="1775" w:type="dxa"/>
            <w:shd w:val="clear" w:color="auto" w:fill="auto"/>
            <w:vAlign w:val="center"/>
          </w:tcPr>
          <w:p w14:paraId="276813E1" w14:textId="77777777" w:rsidR="00962446" w:rsidRPr="007001F1" w:rsidRDefault="00962446" w:rsidP="006D441E">
            <w:pPr>
              <w:jc w:val="center"/>
              <w:rPr>
                <w:color w:val="000000"/>
              </w:rPr>
            </w:pPr>
          </w:p>
        </w:tc>
      </w:tr>
      <w:tr w:rsidR="00962446" w:rsidRPr="007001F1" w14:paraId="04060002" w14:textId="77777777" w:rsidTr="002D20F9">
        <w:trPr>
          <w:trHeight w:val="502"/>
        </w:trPr>
        <w:tc>
          <w:tcPr>
            <w:tcW w:w="582" w:type="dxa"/>
            <w:vMerge/>
            <w:shd w:val="clear" w:color="auto" w:fill="auto"/>
            <w:noWrap/>
            <w:vAlign w:val="center"/>
          </w:tcPr>
          <w:p w14:paraId="5760224D" w14:textId="77777777" w:rsidR="00962446" w:rsidRPr="007001F1" w:rsidRDefault="00962446" w:rsidP="006D441E">
            <w:pPr>
              <w:jc w:val="center"/>
              <w:rPr>
                <w:color w:val="000000"/>
              </w:rPr>
            </w:pPr>
          </w:p>
        </w:tc>
        <w:tc>
          <w:tcPr>
            <w:tcW w:w="4820" w:type="dxa"/>
            <w:gridSpan w:val="2"/>
            <w:shd w:val="clear" w:color="auto" w:fill="auto"/>
            <w:vAlign w:val="center"/>
          </w:tcPr>
          <w:p w14:paraId="1E10BE43"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035FE576" w14:textId="77777777" w:rsidR="00962446" w:rsidRPr="007001F1" w:rsidRDefault="00962446" w:rsidP="006D441E">
            <w:pPr>
              <w:jc w:val="center"/>
              <w:rPr>
                <w:color w:val="000000"/>
              </w:rPr>
            </w:pPr>
          </w:p>
        </w:tc>
        <w:tc>
          <w:tcPr>
            <w:tcW w:w="567" w:type="dxa"/>
            <w:shd w:val="clear" w:color="auto" w:fill="auto"/>
            <w:vAlign w:val="center"/>
          </w:tcPr>
          <w:p w14:paraId="10F2A089" w14:textId="77777777" w:rsidR="00962446" w:rsidRPr="007001F1" w:rsidRDefault="00962446" w:rsidP="006D441E">
            <w:pPr>
              <w:jc w:val="center"/>
              <w:rPr>
                <w:color w:val="000000"/>
              </w:rPr>
            </w:pPr>
          </w:p>
        </w:tc>
        <w:tc>
          <w:tcPr>
            <w:tcW w:w="776" w:type="dxa"/>
            <w:shd w:val="clear" w:color="auto" w:fill="auto"/>
            <w:vAlign w:val="center"/>
          </w:tcPr>
          <w:p w14:paraId="470551E1" w14:textId="77777777" w:rsidR="00962446" w:rsidRPr="007001F1" w:rsidRDefault="00962446" w:rsidP="006D441E">
            <w:pPr>
              <w:jc w:val="center"/>
              <w:rPr>
                <w:color w:val="000000"/>
              </w:rPr>
            </w:pPr>
          </w:p>
        </w:tc>
        <w:tc>
          <w:tcPr>
            <w:tcW w:w="1775" w:type="dxa"/>
            <w:shd w:val="clear" w:color="auto" w:fill="auto"/>
            <w:vAlign w:val="center"/>
          </w:tcPr>
          <w:p w14:paraId="322301BA" w14:textId="77777777" w:rsidR="00962446" w:rsidRPr="007001F1" w:rsidRDefault="00962446" w:rsidP="006D441E">
            <w:pPr>
              <w:jc w:val="center"/>
              <w:rPr>
                <w:color w:val="000000"/>
              </w:rPr>
            </w:pPr>
          </w:p>
        </w:tc>
      </w:tr>
      <w:tr w:rsidR="005048BF" w:rsidRPr="007001F1" w14:paraId="7A1F31B1" w14:textId="77777777" w:rsidTr="002D20F9">
        <w:trPr>
          <w:trHeight w:val="77"/>
        </w:trPr>
        <w:tc>
          <w:tcPr>
            <w:tcW w:w="582" w:type="dxa"/>
            <w:vMerge w:val="restart"/>
            <w:shd w:val="clear" w:color="auto" w:fill="auto"/>
            <w:noWrap/>
            <w:vAlign w:val="center"/>
            <w:hideMark/>
          </w:tcPr>
          <w:p w14:paraId="753B127B" w14:textId="77777777"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14:paraId="7640FD01" w14:textId="77777777"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14:paraId="3637072D"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781B0DE7"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40F15ED7"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06D024C4" w14:textId="77777777" w:rsidR="005048BF" w:rsidRPr="007001F1" w:rsidRDefault="005048BF" w:rsidP="006D441E">
            <w:pPr>
              <w:jc w:val="center"/>
              <w:rPr>
                <w:color w:val="000000"/>
              </w:rPr>
            </w:pPr>
            <w:r w:rsidRPr="007001F1">
              <w:rPr>
                <w:color w:val="000000"/>
                <w:sz w:val="22"/>
                <w:szCs w:val="22"/>
              </w:rPr>
              <w:t> </w:t>
            </w:r>
          </w:p>
        </w:tc>
      </w:tr>
      <w:tr w:rsidR="005048BF" w:rsidRPr="007001F1" w14:paraId="011B042D" w14:textId="77777777" w:rsidTr="002D20F9">
        <w:trPr>
          <w:trHeight w:val="938"/>
        </w:trPr>
        <w:tc>
          <w:tcPr>
            <w:tcW w:w="582" w:type="dxa"/>
            <w:vMerge/>
            <w:shd w:val="clear" w:color="auto" w:fill="auto"/>
            <w:noWrap/>
            <w:vAlign w:val="center"/>
          </w:tcPr>
          <w:p w14:paraId="19C23FE0" w14:textId="77777777" w:rsidR="005048BF" w:rsidRPr="007001F1" w:rsidRDefault="005048BF" w:rsidP="006D441E">
            <w:pPr>
              <w:jc w:val="center"/>
              <w:rPr>
                <w:color w:val="000000"/>
              </w:rPr>
            </w:pPr>
          </w:p>
        </w:tc>
        <w:tc>
          <w:tcPr>
            <w:tcW w:w="4820" w:type="dxa"/>
            <w:gridSpan w:val="2"/>
            <w:shd w:val="clear" w:color="auto" w:fill="auto"/>
            <w:vAlign w:val="center"/>
          </w:tcPr>
          <w:p w14:paraId="4C192F7E" w14:textId="49EB85E3" w:rsidR="005048BF" w:rsidRPr="007001F1" w:rsidDel="005048BF" w:rsidRDefault="005048BF" w:rsidP="00AA4ADC">
            <w:pPr>
              <w:jc w:val="both"/>
              <w:rPr>
                <w:color w:val="000000"/>
              </w:rPr>
            </w:pPr>
            <w:r w:rsidRPr="007001F1">
              <w:rPr>
                <w:color w:val="000000"/>
                <w:sz w:val="22"/>
                <w:szCs w:val="22"/>
              </w:rPr>
              <w:t xml:space="preserve">b) </w:t>
            </w:r>
            <w:del w:id="2521" w:author="Autor">
              <w:r w:rsidRPr="007001F1" w:rsidDel="00AA4ADC">
                <w:rPr>
                  <w:color w:val="000000"/>
                  <w:sz w:val="22"/>
                  <w:szCs w:val="22"/>
                </w:rPr>
                <w:delText>Bola  PHZ určená tak, že vychádzala z ceny, za ktorú sa obvykle predáva rovnaký alebo porovnateľný predmet zákazky v čase, keď sa oznámenie o vyhlásení verejného obstarávania alebo ekvivalent takéhoto oznámenia posiela na zverejnenie</w:delText>
              </w:r>
              <w:r w:rsidR="003B5C58" w:rsidDel="00AA4ADC">
                <w:rPr>
                  <w:color w:val="000000"/>
                  <w:sz w:val="22"/>
                  <w:szCs w:val="22"/>
                </w:rPr>
                <w:delText>, pričom verejný obstarávateľ postupoval v súlade s ustanoveniami Systému riadenia EŠIF upravujúcimi určenie PHZ</w:delText>
              </w:r>
              <w:r w:rsidRPr="007001F1" w:rsidDel="00AA4ADC">
                <w:rPr>
                  <w:color w:val="000000"/>
                  <w:sz w:val="22"/>
                  <w:szCs w:val="22"/>
                </w:rPr>
                <w:delText>?</w:delText>
              </w:r>
            </w:del>
            <w:ins w:id="2522" w:author="Autor">
              <w:r w:rsidR="00AA4ADC" w:rsidRPr="007001F1">
                <w:rPr>
                  <w:color w:val="000000"/>
                  <w:sz w:val="22"/>
                  <w:szCs w:val="22"/>
                </w:rPr>
                <w:t xml:space="preserve"> Bola PHZ určená </w:t>
              </w:r>
              <w:r w:rsidR="00AA4ADC">
                <w:rPr>
                  <w:color w:val="000000"/>
                  <w:sz w:val="22"/>
                  <w:szCs w:val="22"/>
                </w:rPr>
                <w:t xml:space="preserve">v súlade s ustanoveniami Systému riadenia EŠIF upravujúcimi určenie PHZ a Jednotnou príručkou pre </w:t>
              </w:r>
              <w:r w:rsidR="00AA4ADC" w:rsidRPr="004C5105">
                <w:rPr>
                  <w:color w:val="000000"/>
                  <w:sz w:val="22"/>
                  <w:szCs w:val="22"/>
                </w:rPr>
                <w:t>žiadateľa/prijímateľa k procesu verejného obstarávania/obstarávania</w:t>
              </w:r>
              <w:r w:rsidR="00AA4ADC" w:rsidRPr="007001F1">
                <w:rPr>
                  <w:color w:val="000000"/>
                  <w:sz w:val="22"/>
                  <w:szCs w:val="22"/>
                </w:rPr>
                <w:t>?</w:t>
              </w:r>
            </w:ins>
          </w:p>
        </w:tc>
        <w:tc>
          <w:tcPr>
            <w:tcW w:w="567" w:type="dxa"/>
            <w:shd w:val="clear" w:color="auto" w:fill="auto"/>
            <w:vAlign w:val="center"/>
          </w:tcPr>
          <w:p w14:paraId="7D3FDAAC" w14:textId="77777777" w:rsidR="005048BF" w:rsidRPr="007001F1" w:rsidRDefault="005048BF" w:rsidP="006D441E">
            <w:pPr>
              <w:jc w:val="center"/>
              <w:rPr>
                <w:color w:val="000000"/>
              </w:rPr>
            </w:pPr>
          </w:p>
        </w:tc>
        <w:tc>
          <w:tcPr>
            <w:tcW w:w="567" w:type="dxa"/>
            <w:shd w:val="clear" w:color="auto" w:fill="auto"/>
            <w:vAlign w:val="center"/>
          </w:tcPr>
          <w:p w14:paraId="15B4F9E3" w14:textId="77777777" w:rsidR="005048BF" w:rsidRPr="007001F1" w:rsidRDefault="005048BF" w:rsidP="006D441E">
            <w:pPr>
              <w:jc w:val="center"/>
              <w:rPr>
                <w:color w:val="000000"/>
              </w:rPr>
            </w:pPr>
          </w:p>
        </w:tc>
        <w:tc>
          <w:tcPr>
            <w:tcW w:w="776" w:type="dxa"/>
            <w:shd w:val="clear" w:color="auto" w:fill="auto"/>
            <w:vAlign w:val="center"/>
          </w:tcPr>
          <w:p w14:paraId="5AE3479D" w14:textId="77777777" w:rsidR="005048BF" w:rsidRPr="007001F1" w:rsidRDefault="005048BF" w:rsidP="006D441E">
            <w:pPr>
              <w:jc w:val="center"/>
              <w:rPr>
                <w:color w:val="000000"/>
              </w:rPr>
            </w:pPr>
          </w:p>
        </w:tc>
        <w:tc>
          <w:tcPr>
            <w:tcW w:w="1775" w:type="dxa"/>
            <w:shd w:val="clear" w:color="auto" w:fill="auto"/>
            <w:vAlign w:val="center"/>
          </w:tcPr>
          <w:p w14:paraId="5C3F3D2E" w14:textId="77777777" w:rsidR="005048BF" w:rsidRPr="007001F1" w:rsidRDefault="005048BF" w:rsidP="006D441E">
            <w:pPr>
              <w:jc w:val="center"/>
              <w:rPr>
                <w:color w:val="000000"/>
              </w:rPr>
            </w:pPr>
          </w:p>
        </w:tc>
      </w:tr>
      <w:tr w:rsidR="005048BF" w:rsidRPr="007001F1" w14:paraId="6309B342" w14:textId="77777777" w:rsidTr="002D20F9">
        <w:trPr>
          <w:trHeight w:val="712"/>
        </w:trPr>
        <w:tc>
          <w:tcPr>
            <w:tcW w:w="582" w:type="dxa"/>
            <w:vMerge/>
            <w:shd w:val="clear" w:color="auto" w:fill="auto"/>
            <w:noWrap/>
            <w:vAlign w:val="center"/>
          </w:tcPr>
          <w:p w14:paraId="047BEC7F" w14:textId="77777777" w:rsidR="005048BF" w:rsidRPr="007001F1" w:rsidRDefault="005048BF" w:rsidP="006D441E">
            <w:pPr>
              <w:jc w:val="center"/>
              <w:rPr>
                <w:color w:val="000000"/>
              </w:rPr>
            </w:pPr>
          </w:p>
        </w:tc>
        <w:tc>
          <w:tcPr>
            <w:tcW w:w="4820" w:type="dxa"/>
            <w:gridSpan w:val="2"/>
            <w:shd w:val="clear" w:color="auto" w:fill="auto"/>
            <w:vAlign w:val="center"/>
          </w:tcPr>
          <w:p w14:paraId="212C75D1" w14:textId="77777777"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41B0A24F" w14:textId="77777777" w:rsidR="005048BF" w:rsidRPr="007001F1" w:rsidRDefault="005048BF" w:rsidP="006D441E">
            <w:pPr>
              <w:jc w:val="center"/>
              <w:rPr>
                <w:color w:val="000000"/>
              </w:rPr>
            </w:pPr>
          </w:p>
        </w:tc>
        <w:tc>
          <w:tcPr>
            <w:tcW w:w="567" w:type="dxa"/>
            <w:shd w:val="clear" w:color="auto" w:fill="auto"/>
            <w:vAlign w:val="center"/>
          </w:tcPr>
          <w:p w14:paraId="304F80E9" w14:textId="77777777" w:rsidR="005048BF" w:rsidRPr="007001F1" w:rsidRDefault="005048BF" w:rsidP="006D441E">
            <w:pPr>
              <w:jc w:val="center"/>
              <w:rPr>
                <w:color w:val="000000"/>
              </w:rPr>
            </w:pPr>
          </w:p>
        </w:tc>
        <w:tc>
          <w:tcPr>
            <w:tcW w:w="776" w:type="dxa"/>
            <w:shd w:val="clear" w:color="auto" w:fill="auto"/>
            <w:vAlign w:val="center"/>
          </w:tcPr>
          <w:p w14:paraId="75114275" w14:textId="77777777" w:rsidR="005048BF" w:rsidRPr="007001F1" w:rsidRDefault="005048BF" w:rsidP="006D441E">
            <w:pPr>
              <w:jc w:val="center"/>
              <w:rPr>
                <w:color w:val="000000"/>
              </w:rPr>
            </w:pPr>
          </w:p>
        </w:tc>
        <w:tc>
          <w:tcPr>
            <w:tcW w:w="1775" w:type="dxa"/>
            <w:shd w:val="clear" w:color="auto" w:fill="auto"/>
            <w:vAlign w:val="center"/>
          </w:tcPr>
          <w:p w14:paraId="322F7E36" w14:textId="77777777" w:rsidR="005048BF" w:rsidRPr="007001F1" w:rsidRDefault="005048BF" w:rsidP="006D441E">
            <w:pPr>
              <w:jc w:val="center"/>
              <w:rPr>
                <w:color w:val="000000"/>
              </w:rPr>
            </w:pPr>
          </w:p>
        </w:tc>
      </w:tr>
      <w:tr w:rsidR="005048BF" w:rsidRPr="007001F1" w14:paraId="056B8150" w14:textId="77777777" w:rsidTr="002D20F9">
        <w:trPr>
          <w:trHeight w:val="938"/>
        </w:trPr>
        <w:tc>
          <w:tcPr>
            <w:tcW w:w="582" w:type="dxa"/>
            <w:vMerge/>
            <w:shd w:val="clear" w:color="auto" w:fill="auto"/>
            <w:noWrap/>
            <w:vAlign w:val="center"/>
          </w:tcPr>
          <w:p w14:paraId="062EDC6C" w14:textId="77777777" w:rsidR="005048BF" w:rsidRPr="007001F1" w:rsidRDefault="005048BF" w:rsidP="006D441E">
            <w:pPr>
              <w:jc w:val="center"/>
              <w:rPr>
                <w:color w:val="000000"/>
              </w:rPr>
            </w:pPr>
          </w:p>
        </w:tc>
        <w:tc>
          <w:tcPr>
            <w:tcW w:w="4820" w:type="dxa"/>
            <w:gridSpan w:val="2"/>
            <w:shd w:val="clear" w:color="auto" w:fill="auto"/>
            <w:vAlign w:val="center"/>
          </w:tcPr>
          <w:p w14:paraId="4ECACEDC" w14:textId="77777777"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14:paraId="556EAD88" w14:textId="77777777" w:rsidR="005048BF" w:rsidRPr="007001F1" w:rsidRDefault="005048BF" w:rsidP="006D441E">
            <w:pPr>
              <w:jc w:val="center"/>
              <w:rPr>
                <w:color w:val="000000"/>
              </w:rPr>
            </w:pPr>
          </w:p>
        </w:tc>
        <w:tc>
          <w:tcPr>
            <w:tcW w:w="567" w:type="dxa"/>
            <w:shd w:val="clear" w:color="auto" w:fill="auto"/>
            <w:vAlign w:val="center"/>
          </w:tcPr>
          <w:p w14:paraId="12040B8F" w14:textId="77777777" w:rsidR="005048BF" w:rsidRPr="007001F1" w:rsidRDefault="005048BF" w:rsidP="006D441E">
            <w:pPr>
              <w:jc w:val="center"/>
              <w:rPr>
                <w:color w:val="000000"/>
              </w:rPr>
            </w:pPr>
          </w:p>
        </w:tc>
        <w:tc>
          <w:tcPr>
            <w:tcW w:w="776" w:type="dxa"/>
            <w:shd w:val="clear" w:color="auto" w:fill="auto"/>
            <w:vAlign w:val="center"/>
          </w:tcPr>
          <w:p w14:paraId="403C1590" w14:textId="77777777" w:rsidR="005048BF" w:rsidRPr="007001F1" w:rsidRDefault="005048BF" w:rsidP="006D441E">
            <w:pPr>
              <w:jc w:val="center"/>
              <w:rPr>
                <w:color w:val="000000"/>
              </w:rPr>
            </w:pPr>
          </w:p>
        </w:tc>
        <w:tc>
          <w:tcPr>
            <w:tcW w:w="1775" w:type="dxa"/>
            <w:shd w:val="clear" w:color="auto" w:fill="auto"/>
            <w:vAlign w:val="center"/>
          </w:tcPr>
          <w:p w14:paraId="5C13FA05" w14:textId="77777777" w:rsidR="005048BF" w:rsidRPr="007001F1" w:rsidRDefault="005048BF" w:rsidP="006D441E">
            <w:pPr>
              <w:jc w:val="center"/>
              <w:rPr>
                <w:color w:val="000000"/>
              </w:rPr>
            </w:pPr>
          </w:p>
        </w:tc>
      </w:tr>
      <w:tr w:rsidR="005048BF" w:rsidRPr="007001F1" w14:paraId="6DF7612A" w14:textId="77777777" w:rsidTr="002D20F9">
        <w:trPr>
          <w:trHeight w:val="938"/>
        </w:trPr>
        <w:tc>
          <w:tcPr>
            <w:tcW w:w="582" w:type="dxa"/>
            <w:vMerge/>
            <w:shd w:val="clear" w:color="auto" w:fill="auto"/>
            <w:noWrap/>
            <w:vAlign w:val="center"/>
          </w:tcPr>
          <w:p w14:paraId="084C9855" w14:textId="77777777" w:rsidR="005048BF" w:rsidRPr="007001F1" w:rsidRDefault="005048BF" w:rsidP="006D441E">
            <w:pPr>
              <w:jc w:val="center"/>
              <w:rPr>
                <w:color w:val="000000"/>
              </w:rPr>
            </w:pPr>
          </w:p>
        </w:tc>
        <w:tc>
          <w:tcPr>
            <w:tcW w:w="4820" w:type="dxa"/>
            <w:gridSpan w:val="2"/>
            <w:shd w:val="clear" w:color="auto" w:fill="auto"/>
            <w:vAlign w:val="center"/>
          </w:tcPr>
          <w:p w14:paraId="7D7CA62E" w14:textId="77777777"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3200207B" w14:textId="77777777" w:rsidR="005048BF" w:rsidRPr="007001F1" w:rsidRDefault="005048BF" w:rsidP="006D441E">
            <w:pPr>
              <w:jc w:val="center"/>
              <w:rPr>
                <w:color w:val="000000"/>
              </w:rPr>
            </w:pPr>
          </w:p>
        </w:tc>
        <w:tc>
          <w:tcPr>
            <w:tcW w:w="567" w:type="dxa"/>
            <w:shd w:val="clear" w:color="auto" w:fill="auto"/>
            <w:vAlign w:val="center"/>
          </w:tcPr>
          <w:p w14:paraId="49EAEC92" w14:textId="77777777" w:rsidR="005048BF" w:rsidRPr="007001F1" w:rsidRDefault="005048BF" w:rsidP="006D441E">
            <w:pPr>
              <w:jc w:val="center"/>
              <w:rPr>
                <w:color w:val="000000"/>
              </w:rPr>
            </w:pPr>
          </w:p>
        </w:tc>
        <w:tc>
          <w:tcPr>
            <w:tcW w:w="776" w:type="dxa"/>
            <w:shd w:val="clear" w:color="auto" w:fill="auto"/>
            <w:vAlign w:val="center"/>
          </w:tcPr>
          <w:p w14:paraId="5482675E" w14:textId="77777777" w:rsidR="005048BF" w:rsidRPr="007001F1" w:rsidRDefault="005048BF" w:rsidP="006D441E">
            <w:pPr>
              <w:jc w:val="center"/>
              <w:rPr>
                <w:color w:val="000000"/>
              </w:rPr>
            </w:pPr>
          </w:p>
        </w:tc>
        <w:tc>
          <w:tcPr>
            <w:tcW w:w="1775" w:type="dxa"/>
            <w:shd w:val="clear" w:color="auto" w:fill="auto"/>
            <w:vAlign w:val="center"/>
          </w:tcPr>
          <w:p w14:paraId="29C4622F" w14:textId="77777777" w:rsidR="005048BF" w:rsidRPr="007001F1" w:rsidRDefault="005048BF" w:rsidP="006D441E">
            <w:pPr>
              <w:jc w:val="center"/>
              <w:rPr>
                <w:color w:val="000000"/>
              </w:rPr>
            </w:pPr>
          </w:p>
        </w:tc>
      </w:tr>
      <w:tr w:rsidR="005048BF" w:rsidRPr="007001F1" w14:paraId="0F7EE50A" w14:textId="77777777" w:rsidTr="002D20F9">
        <w:trPr>
          <w:trHeight w:val="938"/>
        </w:trPr>
        <w:tc>
          <w:tcPr>
            <w:tcW w:w="582" w:type="dxa"/>
            <w:vMerge/>
            <w:shd w:val="clear" w:color="auto" w:fill="auto"/>
            <w:noWrap/>
            <w:vAlign w:val="center"/>
          </w:tcPr>
          <w:p w14:paraId="46577C06" w14:textId="77777777" w:rsidR="005048BF" w:rsidRPr="007001F1" w:rsidRDefault="005048BF" w:rsidP="006D441E">
            <w:pPr>
              <w:jc w:val="center"/>
              <w:rPr>
                <w:color w:val="000000"/>
              </w:rPr>
            </w:pPr>
          </w:p>
        </w:tc>
        <w:tc>
          <w:tcPr>
            <w:tcW w:w="4820" w:type="dxa"/>
            <w:gridSpan w:val="2"/>
            <w:shd w:val="clear" w:color="auto" w:fill="auto"/>
            <w:vAlign w:val="center"/>
          </w:tcPr>
          <w:p w14:paraId="253DBE16" w14:textId="77777777"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CB2058B" w14:textId="77777777" w:rsidR="005048BF" w:rsidRPr="007001F1" w:rsidRDefault="005048BF" w:rsidP="006D441E">
            <w:pPr>
              <w:jc w:val="center"/>
              <w:rPr>
                <w:color w:val="000000"/>
              </w:rPr>
            </w:pPr>
          </w:p>
        </w:tc>
        <w:tc>
          <w:tcPr>
            <w:tcW w:w="567" w:type="dxa"/>
            <w:shd w:val="clear" w:color="auto" w:fill="auto"/>
            <w:vAlign w:val="center"/>
          </w:tcPr>
          <w:p w14:paraId="648B7E22" w14:textId="77777777" w:rsidR="005048BF" w:rsidRPr="007001F1" w:rsidRDefault="005048BF" w:rsidP="006D441E">
            <w:pPr>
              <w:jc w:val="center"/>
              <w:rPr>
                <w:color w:val="000000"/>
              </w:rPr>
            </w:pPr>
          </w:p>
        </w:tc>
        <w:tc>
          <w:tcPr>
            <w:tcW w:w="776" w:type="dxa"/>
            <w:shd w:val="clear" w:color="auto" w:fill="auto"/>
            <w:vAlign w:val="center"/>
          </w:tcPr>
          <w:p w14:paraId="5672D9FB" w14:textId="77777777" w:rsidR="005048BF" w:rsidRPr="007001F1" w:rsidRDefault="005048BF" w:rsidP="006D441E">
            <w:pPr>
              <w:jc w:val="center"/>
              <w:rPr>
                <w:color w:val="000000"/>
              </w:rPr>
            </w:pPr>
          </w:p>
        </w:tc>
        <w:tc>
          <w:tcPr>
            <w:tcW w:w="1775" w:type="dxa"/>
            <w:shd w:val="clear" w:color="auto" w:fill="auto"/>
            <w:vAlign w:val="center"/>
          </w:tcPr>
          <w:p w14:paraId="0F216726" w14:textId="77777777" w:rsidR="005048BF" w:rsidRPr="007001F1" w:rsidRDefault="005048BF" w:rsidP="006D441E">
            <w:pPr>
              <w:jc w:val="center"/>
              <w:rPr>
                <w:color w:val="000000"/>
              </w:rPr>
            </w:pPr>
          </w:p>
        </w:tc>
      </w:tr>
      <w:tr w:rsidR="005048BF" w:rsidRPr="007001F1" w14:paraId="25939703" w14:textId="77777777" w:rsidTr="002D20F9">
        <w:trPr>
          <w:trHeight w:val="370"/>
        </w:trPr>
        <w:tc>
          <w:tcPr>
            <w:tcW w:w="582" w:type="dxa"/>
            <w:vMerge/>
            <w:shd w:val="clear" w:color="auto" w:fill="auto"/>
            <w:noWrap/>
            <w:vAlign w:val="center"/>
          </w:tcPr>
          <w:p w14:paraId="12256802" w14:textId="77777777" w:rsidR="005048BF" w:rsidRPr="007001F1" w:rsidRDefault="005048BF" w:rsidP="006D441E">
            <w:pPr>
              <w:jc w:val="center"/>
              <w:rPr>
                <w:color w:val="000000"/>
              </w:rPr>
            </w:pPr>
          </w:p>
        </w:tc>
        <w:tc>
          <w:tcPr>
            <w:tcW w:w="4820" w:type="dxa"/>
            <w:gridSpan w:val="2"/>
            <w:shd w:val="clear" w:color="auto" w:fill="auto"/>
            <w:vAlign w:val="center"/>
          </w:tcPr>
          <w:p w14:paraId="4013D11E" w14:textId="77777777"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14:paraId="534A552C" w14:textId="77777777" w:rsidR="005048BF" w:rsidRPr="007001F1" w:rsidRDefault="005048BF" w:rsidP="006D441E">
            <w:pPr>
              <w:jc w:val="center"/>
              <w:rPr>
                <w:color w:val="000000"/>
              </w:rPr>
            </w:pPr>
          </w:p>
        </w:tc>
        <w:tc>
          <w:tcPr>
            <w:tcW w:w="567" w:type="dxa"/>
            <w:shd w:val="clear" w:color="auto" w:fill="auto"/>
            <w:vAlign w:val="center"/>
          </w:tcPr>
          <w:p w14:paraId="65B25AB0" w14:textId="77777777" w:rsidR="005048BF" w:rsidRPr="007001F1" w:rsidRDefault="005048BF" w:rsidP="006D441E">
            <w:pPr>
              <w:jc w:val="center"/>
              <w:rPr>
                <w:color w:val="000000"/>
              </w:rPr>
            </w:pPr>
          </w:p>
        </w:tc>
        <w:tc>
          <w:tcPr>
            <w:tcW w:w="776" w:type="dxa"/>
            <w:shd w:val="clear" w:color="auto" w:fill="auto"/>
            <w:vAlign w:val="center"/>
          </w:tcPr>
          <w:p w14:paraId="064E0CC0" w14:textId="77777777" w:rsidR="005048BF" w:rsidRPr="007001F1" w:rsidRDefault="005048BF" w:rsidP="006D441E">
            <w:pPr>
              <w:jc w:val="center"/>
              <w:rPr>
                <w:color w:val="000000"/>
              </w:rPr>
            </w:pPr>
          </w:p>
        </w:tc>
        <w:tc>
          <w:tcPr>
            <w:tcW w:w="1775" w:type="dxa"/>
            <w:shd w:val="clear" w:color="auto" w:fill="auto"/>
            <w:vAlign w:val="center"/>
          </w:tcPr>
          <w:p w14:paraId="7B4BCA0F" w14:textId="77777777" w:rsidR="005048BF" w:rsidRPr="007001F1" w:rsidRDefault="005048BF" w:rsidP="006D441E">
            <w:pPr>
              <w:jc w:val="center"/>
              <w:rPr>
                <w:color w:val="000000"/>
              </w:rPr>
            </w:pPr>
          </w:p>
        </w:tc>
      </w:tr>
      <w:tr w:rsidR="006D441E" w:rsidRPr="007001F1" w14:paraId="68D1CE2D" w14:textId="77777777" w:rsidTr="002D20F9">
        <w:trPr>
          <w:trHeight w:val="20"/>
        </w:trPr>
        <w:tc>
          <w:tcPr>
            <w:tcW w:w="582" w:type="dxa"/>
            <w:shd w:val="clear" w:color="auto" w:fill="auto"/>
            <w:noWrap/>
            <w:vAlign w:val="center"/>
            <w:hideMark/>
          </w:tcPr>
          <w:p w14:paraId="2A1527C8" w14:textId="77777777"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14:paraId="08A3E765" w14:textId="77777777"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2F0C8F6"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A5A52D8"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628FB44"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5D3C2E87" w14:textId="77777777" w:rsidR="006D441E" w:rsidRPr="007001F1" w:rsidRDefault="006D441E" w:rsidP="006D441E">
            <w:pPr>
              <w:jc w:val="center"/>
              <w:rPr>
                <w:color w:val="000000"/>
              </w:rPr>
            </w:pPr>
            <w:r w:rsidRPr="007001F1">
              <w:rPr>
                <w:color w:val="000000"/>
                <w:sz w:val="22"/>
                <w:szCs w:val="22"/>
              </w:rPr>
              <w:t> </w:t>
            </w:r>
          </w:p>
        </w:tc>
      </w:tr>
      <w:tr w:rsidR="005048BF" w:rsidRPr="007001F1" w14:paraId="3A734890" w14:textId="77777777" w:rsidTr="002D20F9">
        <w:trPr>
          <w:trHeight w:val="758"/>
        </w:trPr>
        <w:tc>
          <w:tcPr>
            <w:tcW w:w="582" w:type="dxa"/>
            <w:vMerge w:val="restart"/>
            <w:shd w:val="clear" w:color="auto" w:fill="auto"/>
            <w:noWrap/>
            <w:vAlign w:val="center"/>
          </w:tcPr>
          <w:p w14:paraId="53DF8C15" w14:textId="77777777"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14:paraId="420DE582" w14:textId="77777777"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14:paraId="2A2A8AF0" w14:textId="77777777" w:rsidR="005048BF" w:rsidRPr="007001F1" w:rsidRDefault="005048BF" w:rsidP="006D441E">
            <w:pPr>
              <w:jc w:val="center"/>
              <w:rPr>
                <w:color w:val="000000"/>
              </w:rPr>
            </w:pPr>
          </w:p>
        </w:tc>
        <w:tc>
          <w:tcPr>
            <w:tcW w:w="567" w:type="dxa"/>
            <w:shd w:val="clear" w:color="auto" w:fill="auto"/>
            <w:vAlign w:val="center"/>
          </w:tcPr>
          <w:p w14:paraId="3D20E371" w14:textId="77777777" w:rsidR="005048BF" w:rsidRPr="007001F1" w:rsidRDefault="005048BF" w:rsidP="006D441E">
            <w:pPr>
              <w:jc w:val="center"/>
              <w:rPr>
                <w:color w:val="000000"/>
              </w:rPr>
            </w:pPr>
          </w:p>
        </w:tc>
        <w:tc>
          <w:tcPr>
            <w:tcW w:w="776" w:type="dxa"/>
            <w:shd w:val="clear" w:color="auto" w:fill="auto"/>
            <w:vAlign w:val="center"/>
          </w:tcPr>
          <w:p w14:paraId="31C2401E" w14:textId="77777777" w:rsidR="005048BF" w:rsidRPr="007001F1" w:rsidRDefault="005048BF" w:rsidP="006D441E">
            <w:pPr>
              <w:jc w:val="center"/>
              <w:rPr>
                <w:color w:val="000000"/>
              </w:rPr>
            </w:pPr>
          </w:p>
        </w:tc>
        <w:tc>
          <w:tcPr>
            <w:tcW w:w="1775" w:type="dxa"/>
            <w:shd w:val="clear" w:color="auto" w:fill="auto"/>
            <w:vAlign w:val="center"/>
          </w:tcPr>
          <w:p w14:paraId="04227F1E" w14:textId="77777777" w:rsidR="005048BF" w:rsidRPr="007001F1" w:rsidRDefault="005048BF" w:rsidP="006D441E">
            <w:pPr>
              <w:jc w:val="center"/>
              <w:rPr>
                <w:color w:val="000000"/>
              </w:rPr>
            </w:pPr>
          </w:p>
        </w:tc>
      </w:tr>
      <w:tr w:rsidR="005048BF" w:rsidRPr="007001F1" w14:paraId="3687FB2B" w14:textId="77777777" w:rsidTr="002D20F9">
        <w:trPr>
          <w:trHeight w:val="757"/>
        </w:trPr>
        <w:tc>
          <w:tcPr>
            <w:tcW w:w="582" w:type="dxa"/>
            <w:vMerge/>
            <w:shd w:val="clear" w:color="auto" w:fill="auto"/>
            <w:noWrap/>
            <w:vAlign w:val="center"/>
          </w:tcPr>
          <w:p w14:paraId="73B38BA9" w14:textId="77777777" w:rsidR="005048BF" w:rsidRPr="007001F1" w:rsidRDefault="005048BF" w:rsidP="006D441E">
            <w:pPr>
              <w:jc w:val="center"/>
              <w:rPr>
                <w:color w:val="000000"/>
              </w:rPr>
            </w:pPr>
          </w:p>
        </w:tc>
        <w:tc>
          <w:tcPr>
            <w:tcW w:w="4820" w:type="dxa"/>
            <w:gridSpan w:val="2"/>
            <w:shd w:val="clear" w:color="auto" w:fill="auto"/>
            <w:vAlign w:val="center"/>
          </w:tcPr>
          <w:p w14:paraId="4A01B9F2" w14:textId="77777777"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3F4753F4" w14:textId="77777777" w:rsidR="005048BF" w:rsidRPr="007001F1" w:rsidRDefault="005048BF" w:rsidP="006D441E">
            <w:pPr>
              <w:jc w:val="center"/>
              <w:rPr>
                <w:color w:val="000000"/>
              </w:rPr>
            </w:pPr>
          </w:p>
        </w:tc>
        <w:tc>
          <w:tcPr>
            <w:tcW w:w="567" w:type="dxa"/>
            <w:shd w:val="clear" w:color="auto" w:fill="auto"/>
            <w:vAlign w:val="center"/>
          </w:tcPr>
          <w:p w14:paraId="2E6C85B8" w14:textId="77777777" w:rsidR="005048BF" w:rsidRPr="007001F1" w:rsidRDefault="005048BF" w:rsidP="006D441E">
            <w:pPr>
              <w:jc w:val="center"/>
              <w:rPr>
                <w:color w:val="000000"/>
              </w:rPr>
            </w:pPr>
          </w:p>
        </w:tc>
        <w:tc>
          <w:tcPr>
            <w:tcW w:w="776" w:type="dxa"/>
            <w:shd w:val="clear" w:color="auto" w:fill="auto"/>
            <w:vAlign w:val="center"/>
          </w:tcPr>
          <w:p w14:paraId="1452A1AA" w14:textId="77777777" w:rsidR="005048BF" w:rsidRPr="007001F1" w:rsidRDefault="005048BF" w:rsidP="006D441E">
            <w:pPr>
              <w:jc w:val="center"/>
              <w:rPr>
                <w:color w:val="000000"/>
              </w:rPr>
            </w:pPr>
          </w:p>
        </w:tc>
        <w:tc>
          <w:tcPr>
            <w:tcW w:w="1775" w:type="dxa"/>
            <w:shd w:val="clear" w:color="auto" w:fill="auto"/>
            <w:vAlign w:val="center"/>
          </w:tcPr>
          <w:p w14:paraId="4110A49D" w14:textId="77777777" w:rsidR="005048BF" w:rsidRPr="007001F1" w:rsidRDefault="005048BF" w:rsidP="006D441E">
            <w:pPr>
              <w:jc w:val="center"/>
              <w:rPr>
                <w:color w:val="000000"/>
              </w:rPr>
            </w:pPr>
          </w:p>
        </w:tc>
      </w:tr>
      <w:tr w:rsidR="006D441E" w:rsidRPr="007001F1" w14:paraId="38CD2153" w14:textId="77777777" w:rsidTr="002D20F9">
        <w:trPr>
          <w:trHeight w:val="20"/>
        </w:trPr>
        <w:tc>
          <w:tcPr>
            <w:tcW w:w="582" w:type="dxa"/>
            <w:shd w:val="clear" w:color="auto" w:fill="auto"/>
            <w:noWrap/>
            <w:vAlign w:val="center"/>
            <w:hideMark/>
          </w:tcPr>
          <w:p w14:paraId="19BB7C30" w14:textId="77777777"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14:paraId="4897EF90" w14:textId="77777777"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7CE5503"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1A00492"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2DC1C85"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3EFF19" w14:textId="77777777" w:rsidR="006D441E" w:rsidRPr="007001F1" w:rsidRDefault="006D441E" w:rsidP="006D441E">
            <w:pPr>
              <w:jc w:val="center"/>
              <w:rPr>
                <w:color w:val="000000"/>
              </w:rPr>
            </w:pPr>
            <w:r w:rsidRPr="007001F1">
              <w:rPr>
                <w:color w:val="000000"/>
                <w:sz w:val="22"/>
                <w:szCs w:val="22"/>
              </w:rPr>
              <w:t> </w:t>
            </w:r>
          </w:p>
        </w:tc>
      </w:tr>
      <w:tr w:rsidR="006D441E" w:rsidRPr="007001F1" w14:paraId="038A0003" w14:textId="77777777" w:rsidTr="002D20F9">
        <w:trPr>
          <w:trHeight w:val="20"/>
        </w:trPr>
        <w:tc>
          <w:tcPr>
            <w:tcW w:w="582" w:type="dxa"/>
            <w:shd w:val="clear" w:color="auto" w:fill="auto"/>
            <w:noWrap/>
            <w:vAlign w:val="center"/>
            <w:hideMark/>
          </w:tcPr>
          <w:p w14:paraId="30842C51" w14:textId="77777777"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14:paraId="59A4FDFC" w14:textId="77777777"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29B08F3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73866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BF6F6B3"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7C632B88" w14:textId="77777777" w:rsidR="006D441E" w:rsidRPr="007001F1" w:rsidRDefault="006D441E" w:rsidP="006D441E">
            <w:pPr>
              <w:jc w:val="center"/>
              <w:rPr>
                <w:color w:val="000000"/>
              </w:rPr>
            </w:pPr>
            <w:r w:rsidRPr="007001F1">
              <w:rPr>
                <w:color w:val="000000"/>
                <w:sz w:val="22"/>
                <w:szCs w:val="22"/>
              </w:rPr>
              <w:t> </w:t>
            </w:r>
          </w:p>
        </w:tc>
      </w:tr>
      <w:tr w:rsidR="006D441E" w:rsidRPr="007001F1" w14:paraId="2709B6F9" w14:textId="77777777" w:rsidTr="002D20F9">
        <w:trPr>
          <w:trHeight w:val="20"/>
        </w:trPr>
        <w:tc>
          <w:tcPr>
            <w:tcW w:w="582" w:type="dxa"/>
            <w:shd w:val="clear" w:color="auto" w:fill="auto"/>
            <w:noWrap/>
            <w:vAlign w:val="center"/>
            <w:hideMark/>
          </w:tcPr>
          <w:p w14:paraId="602F3374" w14:textId="77777777"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14:paraId="0DD5C41B" w14:textId="77777777"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5CD106E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A03274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607D58B"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5981927" w14:textId="77777777" w:rsidR="006D441E" w:rsidRPr="007001F1" w:rsidRDefault="006D441E" w:rsidP="006D441E">
            <w:pPr>
              <w:jc w:val="center"/>
              <w:rPr>
                <w:color w:val="000000"/>
              </w:rPr>
            </w:pPr>
            <w:r w:rsidRPr="007001F1">
              <w:rPr>
                <w:color w:val="000000"/>
                <w:sz w:val="22"/>
                <w:szCs w:val="22"/>
              </w:rPr>
              <w:t> </w:t>
            </w:r>
          </w:p>
        </w:tc>
      </w:tr>
      <w:tr w:rsidR="006D441E" w:rsidRPr="007001F1" w14:paraId="260C911A" w14:textId="77777777" w:rsidTr="002D20F9">
        <w:trPr>
          <w:trHeight w:val="20"/>
        </w:trPr>
        <w:tc>
          <w:tcPr>
            <w:tcW w:w="582" w:type="dxa"/>
            <w:shd w:val="clear" w:color="auto" w:fill="auto"/>
            <w:noWrap/>
            <w:vAlign w:val="center"/>
            <w:hideMark/>
          </w:tcPr>
          <w:p w14:paraId="3ABD4513" w14:textId="77777777"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14:paraId="0A0FC2D9" w14:textId="77777777"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19B2A340"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2D8C5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F6EBBE0"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062A7664" w14:textId="77777777" w:rsidR="006D441E" w:rsidRPr="007001F1" w:rsidRDefault="006D441E" w:rsidP="006D441E">
            <w:pPr>
              <w:jc w:val="center"/>
              <w:rPr>
                <w:color w:val="000000"/>
              </w:rPr>
            </w:pPr>
            <w:r w:rsidRPr="007001F1">
              <w:rPr>
                <w:color w:val="000000"/>
                <w:sz w:val="22"/>
                <w:szCs w:val="22"/>
              </w:rPr>
              <w:t> </w:t>
            </w:r>
          </w:p>
        </w:tc>
      </w:tr>
      <w:tr w:rsidR="006D441E" w:rsidRPr="007001F1" w14:paraId="12B283F7" w14:textId="77777777" w:rsidTr="002D20F9">
        <w:trPr>
          <w:trHeight w:val="20"/>
        </w:trPr>
        <w:tc>
          <w:tcPr>
            <w:tcW w:w="582" w:type="dxa"/>
            <w:shd w:val="clear" w:color="auto" w:fill="auto"/>
            <w:noWrap/>
            <w:vAlign w:val="center"/>
            <w:hideMark/>
          </w:tcPr>
          <w:p w14:paraId="4B2763D1" w14:textId="77777777"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14:paraId="412D2CCE" w14:textId="77777777"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7D1CB98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206FA1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70B604A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DE2808" w14:textId="77777777" w:rsidR="006D441E" w:rsidRPr="007001F1" w:rsidRDefault="006D441E" w:rsidP="006D441E">
            <w:pPr>
              <w:jc w:val="center"/>
              <w:rPr>
                <w:color w:val="000000"/>
              </w:rPr>
            </w:pPr>
            <w:r w:rsidRPr="007001F1">
              <w:rPr>
                <w:color w:val="000000"/>
                <w:sz w:val="22"/>
                <w:szCs w:val="22"/>
              </w:rPr>
              <w:t> </w:t>
            </w:r>
          </w:p>
        </w:tc>
      </w:tr>
      <w:tr w:rsidR="005048BF" w:rsidRPr="007001F1" w14:paraId="4746034C" w14:textId="77777777" w:rsidTr="002D20F9">
        <w:trPr>
          <w:trHeight w:val="1268"/>
        </w:trPr>
        <w:tc>
          <w:tcPr>
            <w:tcW w:w="582" w:type="dxa"/>
            <w:vMerge w:val="restart"/>
            <w:shd w:val="clear" w:color="auto" w:fill="auto"/>
            <w:noWrap/>
            <w:vAlign w:val="center"/>
            <w:hideMark/>
          </w:tcPr>
          <w:p w14:paraId="657D5207" w14:textId="77777777"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14:paraId="13C0B255" w14:textId="77777777"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14:paraId="62862DE9"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509C24FA"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114362CA"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61319C4C" w14:textId="77777777" w:rsidR="005048BF" w:rsidRPr="007001F1" w:rsidRDefault="005048BF" w:rsidP="006D441E">
            <w:pPr>
              <w:jc w:val="center"/>
              <w:rPr>
                <w:color w:val="000000"/>
              </w:rPr>
            </w:pPr>
            <w:r w:rsidRPr="007001F1">
              <w:rPr>
                <w:color w:val="000000"/>
                <w:sz w:val="22"/>
                <w:szCs w:val="22"/>
              </w:rPr>
              <w:t> </w:t>
            </w:r>
          </w:p>
        </w:tc>
      </w:tr>
      <w:tr w:rsidR="005048BF" w:rsidRPr="007001F1" w14:paraId="15A32B84" w14:textId="77777777" w:rsidTr="002D20F9">
        <w:trPr>
          <w:trHeight w:val="1267"/>
        </w:trPr>
        <w:tc>
          <w:tcPr>
            <w:tcW w:w="582" w:type="dxa"/>
            <w:vMerge/>
            <w:shd w:val="clear" w:color="auto" w:fill="auto"/>
            <w:noWrap/>
            <w:vAlign w:val="center"/>
          </w:tcPr>
          <w:p w14:paraId="63F965D4" w14:textId="77777777" w:rsidR="005048BF" w:rsidRPr="007001F1" w:rsidRDefault="005048BF" w:rsidP="006D441E">
            <w:pPr>
              <w:jc w:val="center"/>
              <w:rPr>
                <w:color w:val="000000"/>
              </w:rPr>
            </w:pPr>
          </w:p>
        </w:tc>
        <w:tc>
          <w:tcPr>
            <w:tcW w:w="4820" w:type="dxa"/>
            <w:gridSpan w:val="2"/>
            <w:shd w:val="clear" w:color="auto" w:fill="auto"/>
            <w:vAlign w:val="center"/>
          </w:tcPr>
          <w:p w14:paraId="71C47371" w14:textId="77777777"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188DB8CE" w14:textId="77777777" w:rsidR="005048BF" w:rsidRPr="007001F1" w:rsidRDefault="005048BF" w:rsidP="006D441E">
            <w:pPr>
              <w:jc w:val="center"/>
              <w:rPr>
                <w:color w:val="000000"/>
              </w:rPr>
            </w:pPr>
          </w:p>
        </w:tc>
        <w:tc>
          <w:tcPr>
            <w:tcW w:w="567" w:type="dxa"/>
            <w:shd w:val="clear" w:color="auto" w:fill="auto"/>
            <w:vAlign w:val="center"/>
          </w:tcPr>
          <w:p w14:paraId="0FF768F7" w14:textId="77777777" w:rsidR="005048BF" w:rsidRPr="007001F1" w:rsidRDefault="005048BF" w:rsidP="006D441E">
            <w:pPr>
              <w:jc w:val="center"/>
              <w:rPr>
                <w:color w:val="000000"/>
              </w:rPr>
            </w:pPr>
          </w:p>
        </w:tc>
        <w:tc>
          <w:tcPr>
            <w:tcW w:w="776" w:type="dxa"/>
            <w:shd w:val="clear" w:color="auto" w:fill="auto"/>
            <w:vAlign w:val="center"/>
          </w:tcPr>
          <w:p w14:paraId="21829310" w14:textId="77777777" w:rsidR="005048BF" w:rsidRPr="007001F1" w:rsidRDefault="005048BF" w:rsidP="006D441E">
            <w:pPr>
              <w:jc w:val="center"/>
              <w:rPr>
                <w:color w:val="000000"/>
              </w:rPr>
            </w:pPr>
          </w:p>
        </w:tc>
        <w:tc>
          <w:tcPr>
            <w:tcW w:w="1775" w:type="dxa"/>
            <w:shd w:val="clear" w:color="auto" w:fill="auto"/>
            <w:vAlign w:val="center"/>
          </w:tcPr>
          <w:p w14:paraId="2950A3A8" w14:textId="77777777" w:rsidR="005048BF" w:rsidRPr="007001F1" w:rsidRDefault="005048BF" w:rsidP="006D441E">
            <w:pPr>
              <w:jc w:val="center"/>
              <w:rPr>
                <w:color w:val="000000"/>
              </w:rPr>
            </w:pPr>
          </w:p>
        </w:tc>
      </w:tr>
      <w:tr w:rsidR="005048BF" w:rsidRPr="007001F1" w14:paraId="50EB938A" w14:textId="77777777" w:rsidTr="002D20F9">
        <w:trPr>
          <w:trHeight w:val="930"/>
        </w:trPr>
        <w:tc>
          <w:tcPr>
            <w:tcW w:w="582" w:type="dxa"/>
            <w:vMerge w:val="restart"/>
            <w:shd w:val="clear" w:color="auto" w:fill="auto"/>
            <w:noWrap/>
            <w:vAlign w:val="center"/>
            <w:hideMark/>
          </w:tcPr>
          <w:p w14:paraId="2FC9255F" w14:textId="77777777"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52AB6CC0" w14:textId="77777777"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1577E748"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33F06D5B"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299FF861"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79085D2E" w14:textId="77777777" w:rsidR="005048BF" w:rsidRPr="007001F1" w:rsidRDefault="005048BF" w:rsidP="006D441E">
            <w:pPr>
              <w:jc w:val="center"/>
              <w:rPr>
                <w:color w:val="000000"/>
              </w:rPr>
            </w:pPr>
            <w:r w:rsidRPr="007001F1">
              <w:rPr>
                <w:color w:val="000000"/>
                <w:sz w:val="22"/>
                <w:szCs w:val="22"/>
              </w:rPr>
              <w:t> </w:t>
            </w:r>
          </w:p>
        </w:tc>
      </w:tr>
      <w:tr w:rsidR="005048BF" w:rsidRPr="007001F1" w14:paraId="79B9518F" w14:textId="77777777" w:rsidTr="002D20F9">
        <w:trPr>
          <w:trHeight w:val="307"/>
        </w:trPr>
        <w:tc>
          <w:tcPr>
            <w:tcW w:w="582" w:type="dxa"/>
            <w:vMerge/>
            <w:shd w:val="clear" w:color="auto" w:fill="auto"/>
            <w:noWrap/>
            <w:vAlign w:val="center"/>
          </w:tcPr>
          <w:p w14:paraId="7887E946" w14:textId="77777777" w:rsidR="005048BF" w:rsidRPr="007001F1" w:rsidRDefault="005048BF" w:rsidP="000B6ACC">
            <w:pPr>
              <w:jc w:val="center"/>
              <w:rPr>
                <w:color w:val="000000"/>
              </w:rPr>
            </w:pPr>
          </w:p>
        </w:tc>
        <w:tc>
          <w:tcPr>
            <w:tcW w:w="4820" w:type="dxa"/>
            <w:gridSpan w:val="2"/>
            <w:shd w:val="clear" w:color="auto" w:fill="auto"/>
            <w:vAlign w:val="center"/>
          </w:tcPr>
          <w:p w14:paraId="110D21F6" w14:textId="77777777"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3FDC93D6" w14:textId="77777777" w:rsidR="005048BF" w:rsidRPr="007001F1" w:rsidRDefault="005048BF" w:rsidP="006D441E">
            <w:pPr>
              <w:jc w:val="center"/>
              <w:rPr>
                <w:color w:val="000000"/>
              </w:rPr>
            </w:pPr>
          </w:p>
        </w:tc>
        <w:tc>
          <w:tcPr>
            <w:tcW w:w="567" w:type="dxa"/>
            <w:shd w:val="clear" w:color="auto" w:fill="auto"/>
            <w:vAlign w:val="center"/>
          </w:tcPr>
          <w:p w14:paraId="0C205ECC" w14:textId="77777777" w:rsidR="005048BF" w:rsidRPr="007001F1" w:rsidRDefault="005048BF" w:rsidP="006D441E">
            <w:pPr>
              <w:jc w:val="center"/>
              <w:rPr>
                <w:color w:val="000000"/>
              </w:rPr>
            </w:pPr>
          </w:p>
        </w:tc>
        <w:tc>
          <w:tcPr>
            <w:tcW w:w="776" w:type="dxa"/>
            <w:shd w:val="clear" w:color="auto" w:fill="auto"/>
            <w:vAlign w:val="center"/>
          </w:tcPr>
          <w:p w14:paraId="50E17AB8" w14:textId="77777777" w:rsidR="005048BF" w:rsidRPr="007001F1" w:rsidRDefault="005048BF" w:rsidP="006D441E">
            <w:pPr>
              <w:jc w:val="center"/>
              <w:rPr>
                <w:color w:val="000000"/>
              </w:rPr>
            </w:pPr>
          </w:p>
        </w:tc>
        <w:tc>
          <w:tcPr>
            <w:tcW w:w="1775" w:type="dxa"/>
            <w:shd w:val="clear" w:color="auto" w:fill="auto"/>
            <w:vAlign w:val="center"/>
          </w:tcPr>
          <w:p w14:paraId="752DD10A" w14:textId="77777777" w:rsidR="005048BF" w:rsidRPr="007001F1" w:rsidRDefault="005048BF" w:rsidP="006D441E">
            <w:pPr>
              <w:jc w:val="center"/>
              <w:rPr>
                <w:color w:val="000000"/>
              </w:rPr>
            </w:pPr>
          </w:p>
        </w:tc>
      </w:tr>
      <w:tr w:rsidR="005048BF" w:rsidRPr="007001F1" w14:paraId="48ED4803" w14:textId="77777777" w:rsidTr="002D20F9">
        <w:trPr>
          <w:trHeight w:val="930"/>
        </w:trPr>
        <w:tc>
          <w:tcPr>
            <w:tcW w:w="582" w:type="dxa"/>
            <w:vMerge/>
            <w:shd w:val="clear" w:color="auto" w:fill="auto"/>
            <w:noWrap/>
            <w:vAlign w:val="center"/>
          </w:tcPr>
          <w:p w14:paraId="557ACE90" w14:textId="77777777" w:rsidR="005048BF" w:rsidRPr="007001F1" w:rsidRDefault="005048BF" w:rsidP="000B6ACC">
            <w:pPr>
              <w:jc w:val="center"/>
              <w:rPr>
                <w:color w:val="000000"/>
              </w:rPr>
            </w:pPr>
          </w:p>
        </w:tc>
        <w:tc>
          <w:tcPr>
            <w:tcW w:w="4820" w:type="dxa"/>
            <w:gridSpan w:val="2"/>
            <w:shd w:val="clear" w:color="auto" w:fill="auto"/>
            <w:vAlign w:val="center"/>
          </w:tcPr>
          <w:p w14:paraId="63534EA4" w14:textId="77777777"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DFCCBBD" w14:textId="77777777" w:rsidR="005048BF" w:rsidRPr="007001F1" w:rsidRDefault="005048BF" w:rsidP="006D441E">
            <w:pPr>
              <w:jc w:val="center"/>
              <w:rPr>
                <w:color w:val="000000"/>
              </w:rPr>
            </w:pPr>
          </w:p>
        </w:tc>
        <w:tc>
          <w:tcPr>
            <w:tcW w:w="567" w:type="dxa"/>
            <w:shd w:val="clear" w:color="auto" w:fill="auto"/>
            <w:vAlign w:val="center"/>
          </w:tcPr>
          <w:p w14:paraId="3620C330" w14:textId="77777777" w:rsidR="005048BF" w:rsidRPr="007001F1" w:rsidRDefault="005048BF" w:rsidP="006D441E">
            <w:pPr>
              <w:jc w:val="center"/>
              <w:rPr>
                <w:color w:val="000000"/>
              </w:rPr>
            </w:pPr>
          </w:p>
        </w:tc>
        <w:tc>
          <w:tcPr>
            <w:tcW w:w="776" w:type="dxa"/>
            <w:shd w:val="clear" w:color="auto" w:fill="auto"/>
            <w:vAlign w:val="center"/>
          </w:tcPr>
          <w:p w14:paraId="21ECE4C0" w14:textId="77777777" w:rsidR="005048BF" w:rsidRPr="007001F1" w:rsidRDefault="005048BF" w:rsidP="006D441E">
            <w:pPr>
              <w:jc w:val="center"/>
              <w:rPr>
                <w:color w:val="000000"/>
              </w:rPr>
            </w:pPr>
          </w:p>
        </w:tc>
        <w:tc>
          <w:tcPr>
            <w:tcW w:w="1775" w:type="dxa"/>
            <w:shd w:val="clear" w:color="auto" w:fill="auto"/>
            <w:vAlign w:val="center"/>
          </w:tcPr>
          <w:p w14:paraId="18106B33" w14:textId="77777777" w:rsidR="005048BF" w:rsidRPr="007001F1" w:rsidRDefault="005048BF" w:rsidP="006D441E">
            <w:pPr>
              <w:jc w:val="center"/>
              <w:rPr>
                <w:color w:val="000000"/>
              </w:rPr>
            </w:pPr>
          </w:p>
        </w:tc>
      </w:tr>
      <w:tr w:rsidR="00294C93" w:rsidRPr="007001F1" w14:paraId="41C834FA" w14:textId="77777777" w:rsidTr="002D20F9">
        <w:trPr>
          <w:trHeight w:val="20"/>
        </w:trPr>
        <w:tc>
          <w:tcPr>
            <w:tcW w:w="582" w:type="dxa"/>
            <w:shd w:val="clear" w:color="auto" w:fill="auto"/>
            <w:noWrap/>
            <w:vAlign w:val="center"/>
          </w:tcPr>
          <w:p w14:paraId="51F075AD" w14:textId="77777777"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14:paraId="10DF5ED8" w14:textId="77777777"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14:paraId="644634A5" w14:textId="77777777" w:rsidR="00294C93" w:rsidRPr="007001F1" w:rsidRDefault="00294C93" w:rsidP="006D441E">
            <w:pPr>
              <w:jc w:val="center"/>
              <w:rPr>
                <w:color w:val="000000"/>
              </w:rPr>
            </w:pPr>
          </w:p>
        </w:tc>
        <w:tc>
          <w:tcPr>
            <w:tcW w:w="567" w:type="dxa"/>
            <w:shd w:val="clear" w:color="auto" w:fill="auto"/>
            <w:vAlign w:val="center"/>
          </w:tcPr>
          <w:p w14:paraId="745E9646" w14:textId="77777777" w:rsidR="00294C93" w:rsidRPr="007001F1" w:rsidRDefault="00294C93" w:rsidP="006D441E">
            <w:pPr>
              <w:jc w:val="center"/>
              <w:rPr>
                <w:color w:val="000000"/>
              </w:rPr>
            </w:pPr>
          </w:p>
        </w:tc>
        <w:tc>
          <w:tcPr>
            <w:tcW w:w="776" w:type="dxa"/>
            <w:shd w:val="clear" w:color="auto" w:fill="auto"/>
            <w:vAlign w:val="center"/>
          </w:tcPr>
          <w:p w14:paraId="6BB7F0B1" w14:textId="77777777" w:rsidR="00294C93" w:rsidRPr="007001F1" w:rsidRDefault="00294C93" w:rsidP="006D441E">
            <w:pPr>
              <w:jc w:val="center"/>
              <w:rPr>
                <w:color w:val="000000"/>
              </w:rPr>
            </w:pPr>
          </w:p>
        </w:tc>
        <w:tc>
          <w:tcPr>
            <w:tcW w:w="1775" w:type="dxa"/>
            <w:shd w:val="clear" w:color="auto" w:fill="auto"/>
            <w:vAlign w:val="center"/>
          </w:tcPr>
          <w:p w14:paraId="0A999A7C" w14:textId="77777777" w:rsidR="00294C93" w:rsidRPr="007001F1" w:rsidRDefault="00294C93" w:rsidP="006D441E">
            <w:pPr>
              <w:jc w:val="center"/>
              <w:rPr>
                <w:color w:val="000000"/>
              </w:rPr>
            </w:pPr>
          </w:p>
        </w:tc>
      </w:tr>
      <w:tr w:rsidR="006D441E" w:rsidRPr="007001F1" w14:paraId="0FE45817" w14:textId="77777777" w:rsidTr="002D20F9">
        <w:trPr>
          <w:trHeight w:val="20"/>
        </w:trPr>
        <w:tc>
          <w:tcPr>
            <w:tcW w:w="582" w:type="dxa"/>
            <w:shd w:val="clear" w:color="auto" w:fill="auto"/>
            <w:noWrap/>
            <w:vAlign w:val="center"/>
            <w:hideMark/>
          </w:tcPr>
          <w:p w14:paraId="38A541EC"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14:paraId="36DED22D" w14:textId="77777777"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14:paraId="1D31E137"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D99BECB"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2E3933F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8C13E6" w14:textId="77777777" w:rsidR="006D441E" w:rsidRPr="007001F1" w:rsidRDefault="006D441E" w:rsidP="006D441E">
            <w:pPr>
              <w:jc w:val="center"/>
              <w:rPr>
                <w:color w:val="000000"/>
              </w:rPr>
            </w:pPr>
            <w:r w:rsidRPr="007001F1">
              <w:rPr>
                <w:color w:val="000000"/>
                <w:sz w:val="22"/>
                <w:szCs w:val="22"/>
              </w:rPr>
              <w:t> </w:t>
            </w:r>
          </w:p>
        </w:tc>
      </w:tr>
      <w:tr w:rsidR="006D441E" w:rsidRPr="007001F1" w14:paraId="7B76B329" w14:textId="77777777" w:rsidTr="002D20F9">
        <w:trPr>
          <w:trHeight w:val="20"/>
        </w:trPr>
        <w:tc>
          <w:tcPr>
            <w:tcW w:w="582" w:type="dxa"/>
            <w:shd w:val="clear" w:color="auto" w:fill="auto"/>
            <w:noWrap/>
            <w:vAlign w:val="center"/>
            <w:hideMark/>
          </w:tcPr>
          <w:p w14:paraId="461435A9"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14:paraId="105B5CEE" w14:textId="77777777"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1C08C358"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73AD93E"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7ACE3EF"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4EB11B72" w14:textId="77777777" w:rsidR="006D441E" w:rsidRPr="007001F1" w:rsidRDefault="006D441E" w:rsidP="006D441E">
            <w:pPr>
              <w:jc w:val="center"/>
              <w:rPr>
                <w:color w:val="000000"/>
              </w:rPr>
            </w:pPr>
            <w:r w:rsidRPr="007001F1">
              <w:rPr>
                <w:color w:val="000000"/>
                <w:sz w:val="22"/>
                <w:szCs w:val="22"/>
              </w:rPr>
              <w:t> </w:t>
            </w:r>
          </w:p>
        </w:tc>
      </w:tr>
      <w:tr w:rsidR="006D441E" w:rsidRPr="007001F1" w14:paraId="42E6CED2" w14:textId="77777777" w:rsidTr="002D20F9">
        <w:trPr>
          <w:trHeight w:val="20"/>
        </w:trPr>
        <w:tc>
          <w:tcPr>
            <w:tcW w:w="582" w:type="dxa"/>
            <w:shd w:val="clear" w:color="auto" w:fill="auto"/>
            <w:noWrap/>
            <w:vAlign w:val="center"/>
            <w:hideMark/>
          </w:tcPr>
          <w:p w14:paraId="13C4286E"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14:paraId="674FB33D" w14:textId="77777777"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79C1C99"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B0219E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5AA9C582"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E0AE458" w14:textId="77777777" w:rsidR="006D441E" w:rsidRPr="007001F1" w:rsidRDefault="006D441E" w:rsidP="006D441E">
            <w:pPr>
              <w:jc w:val="center"/>
              <w:rPr>
                <w:color w:val="000000"/>
              </w:rPr>
            </w:pPr>
            <w:r w:rsidRPr="007001F1">
              <w:rPr>
                <w:color w:val="000000"/>
                <w:sz w:val="22"/>
                <w:szCs w:val="22"/>
              </w:rPr>
              <w:t> </w:t>
            </w:r>
          </w:p>
        </w:tc>
      </w:tr>
      <w:tr w:rsidR="00315472" w:rsidRPr="007001F1" w14:paraId="6DDD7186" w14:textId="77777777" w:rsidTr="002D20F9">
        <w:trPr>
          <w:trHeight w:val="20"/>
        </w:trPr>
        <w:tc>
          <w:tcPr>
            <w:tcW w:w="582" w:type="dxa"/>
            <w:vMerge w:val="restart"/>
            <w:shd w:val="clear" w:color="auto" w:fill="auto"/>
            <w:noWrap/>
            <w:vAlign w:val="center"/>
            <w:hideMark/>
          </w:tcPr>
          <w:p w14:paraId="2B9939BD" w14:textId="77777777"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14:paraId="3048CD45" w14:textId="77777777"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14:paraId="73F7A016" w14:textId="77777777"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14:paraId="7DC56BE4" w14:textId="77777777"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14:paraId="19C90C6E" w14:textId="77777777"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14:paraId="50EEA284" w14:textId="77777777" w:rsidR="00315472" w:rsidRPr="007001F1" w:rsidRDefault="00315472" w:rsidP="006D441E">
            <w:pPr>
              <w:jc w:val="center"/>
              <w:rPr>
                <w:color w:val="000000"/>
              </w:rPr>
            </w:pPr>
            <w:r w:rsidRPr="007001F1">
              <w:rPr>
                <w:color w:val="000000"/>
                <w:sz w:val="22"/>
                <w:szCs w:val="22"/>
              </w:rPr>
              <w:t> </w:t>
            </w:r>
          </w:p>
        </w:tc>
      </w:tr>
      <w:tr w:rsidR="00315472" w:rsidRPr="007001F1" w14:paraId="3BD1B280" w14:textId="77777777" w:rsidTr="002D20F9">
        <w:trPr>
          <w:trHeight w:val="20"/>
        </w:trPr>
        <w:tc>
          <w:tcPr>
            <w:tcW w:w="582" w:type="dxa"/>
            <w:vMerge/>
            <w:shd w:val="clear" w:color="auto" w:fill="auto"/>
            <w:noWrap/>
            <w:vAlign w:val="center"/>
          </w:tcPr>
          <w:p w14:paraId="63591E22" w14:textId="77777777" w:rsidR="00315472" w:rsidRPr="007001F1" w:rsidRDefault="00315472" w:rsidP="006D441E">
            <w:pPr>
              <w:jc w:val="center"/>
              <w:rPr>
                <w:color w:val="000000"/>
                <w:sz w:val="22"/>
                <w:szCs w:val="22"/>
              </w:rPr>
            </w:pPr>
          </w:p>
        </w:tc>
        <w:tc>
          <w:tcPr>
            <w:tcW w:w="4820" w:type="dxa"/>
            <w:gridSpan w:val="2"/>
            <w:shd w:val="clear" w:color="auto" w:fill="auto"/>
            <w:vAlign w:val="center"/>
          </w:tcPr>
          <w:p w14:paraId="6CE5F350" w14:textId="77777777"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14:paraId="4CB432A8" w14:textId="77777777" w:rsidR="00315472" w:rsidRPr="007001F1" w:rsidRDefault="00315472" w:rsidP="006D441E">
            <w:pPr>
              <w:jc w:val="center"/>
              <w:rPr>
                <w:color w:val="000000"/>
                <w:sz w:val="22"/>
                <w:szCs w:val="22"/>
              </w:rPr>
            </w:pPr>
          </w:p>
        </w:tc>
        <w:tc>
          <w:tcPr>
            <w:tcW w:w="567" w:type="dxa"/>
            <w:shd w:val="clear" w:color="auto" w:fill="auto"/>
            <w:vAlign w:val="center"/>
          </w:tcPr>
          <w:p w14:paraId="380834C4" w14:textId="77777777" w:rsidR="00315472" w:rsidRPr="007001F1" w:rsidRDefault="00315472" w:rsidP="006D441E">
            <w:pPr>
              <w:jc w:val="center"/>
              <w:rPr>
                <w:color w:val="000000"/>
                <w:sz w:val="22"/>
                <w:szCs w:val="22"/>
              </w:rPr>
            </w:pPr>
          </w:p>
        </w:tc>
        <w:tc>
          <w:tcPr>
            <w:tcW w:w="776" w:type="dxa"/>
            <w:shd w:val="clear" w:color="auto" w:fill="auto"/>
            <w:vAlign w:val="center"/>
          </w:tcPr>
          <w:p w14:paraId="2DDD25F6" w14:textId="77777777" w:rsidR="00315472" w:rsidRPr="007001F1" w:rsidRDefault="00315472" w:rsidP="006D441E">
            <w:pPr>
              <w:jc w:val="center"/>
              <w:rPr>
                <w:color w:val="000000"/>
                <w:sz w:val="22"/>
                <w:szCs w:val="22"/>
              </w:rPr>
            </w:pPr>
          </w:p>
        </w:tc>
        <w:tc>
          <w:tcPr>
            <w:tcW w:w="1775" w:type="dxa"/>
            <w:shd w:val="clear" w:color="auto" w:fill="auto"/>
            <w:vAlign w:val="center"/>
          </w:tcPr>
          <w:p w14:paraId="18061148" w14:textId="77777777" w:rsidR="00315472" w:rsidRPr="007001F1" w:rsidRDefault="00315472" w:rsidP="006D441E">
            <w:pPr>
              <w:jc w:val="center"/>
              <w:rPr>
                <w:color w:val="000000"/>
                <w:sz w:val="22"/>
                <w:szCs w:val="22"/>
              </w:rPr>
            </w:pPr>
          </w:p>
        </w:tc>
      </w:tr>
      <w:tr w:rsidR="005048BF" w:rsidRPr="007001F1" w14:paraId="0F7AC65D" w14:textId="77777777" w:rsidTr="002D20F9">
        <w:trPr>
          <w:trHeight w:val="503"/>
        </w:trPr>
        <w:tc>
          <w:tcPr>
            <w:tcW w:w="582" w:type="dxa"/>
            <w:vMerge w:val="restart"/>
            <w:shd w:val="clear" w:color="auto" w:fill="auto"/>
            <w:noWrap/>
            <w:vAlign w:val="center"/>
          </w:tcPr>
          <w:p w14:paraId="76B9ACF1" w14:textId="77777777"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14:paraId="4C2C8E97" w14:textId="77777777"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64670634" w14:textId="77777777" w:rsidR="005048BF" w:rsidRPr="007001F1" w:rsidRDefault="005048BF" w:rsidP="006D441E">
            <w:pPr>
              <w:jc w:val="center"/>
              <w:rPr>
                <w:color w:val="000000"/>
              </w:rPr>
            </w:pPr>
          </w:p>
        </w:tc>
        <w:tc>
          <w:tcPr>
            <w:tcW w:w="567" w:type="dxa"/>
            <w:shd w:val="clear" w:color="auto" w:fill="auto"/>
            <w:vAlign w:val="center"/>
          </w:tcPr>
          <w:p w14:paraId="5F65E071" w14:textId="77777777" w:rsidR="005048BF" w:rsidRPr="007001F1" w:rsidRDefault="005048BF" w:rsidP="006D441E">
            <w:pPr>
              <w:jc w:val="center"/>
              <w:rPr>
                <w:color w:val="000000"/>
              </w:rPr>
            </w:pPr>
          </w:p>
        </w:tc>
        <w:tc>
          <w:tcPr>
            <w:tcW w:w="776" w:type="dxa"/>
            <w:shd w:val="clear" w:color="auto" w:fill="auto"/>
            <w:vAlign w:val="center"/>
          </w:tcPr>
          <w:p w14:paraId="626029F0" w14:textId="77777777" w:rsidR="005048BF" w:rsidRPr="007001F1" w:rsidRDefault="005048BF" w:rsidP="006D441E">
            <w:pPr>
              <w:jc w:val="center"/>
              <w:rPr>
                <w:color w:val="000000"/>
              </w:rPr>
            </w:pPr>
          </w:p>
        </w:tc>
        <w:tc>
          <w:tcPr>
            <w:tcW w:w="1775" w:type="dxa"/>
            <w:shd w:val="clear" w:color="auto" w:fill="auto"/>
            <w:vAlign w:val="center"/>
          </w:tcPr>
          <w:p w14:paraId="1E35C2B1" w14:textId="77777777" w:rsidR="005048BF" w:rsidRPr="007001F1" w:rsidRDefault="005048BF" w:rsidP="006D441E">
            <w:pPr>
              <w:jc w:val="center"/>
              <w:rPr>
                <w:color w:val="000000"/>
              </w:rPr>
            </w:pPr>
          </w:p>
        </w:tc>
      </w:tr>
      <w:tr w:rsidR="005048BF" w:rsidRPr="007001F1" w14:paraId="0018023C" w14:textId="77777777" w:rsidTr="002D20F9">
        <w:trPr>
          <w:trHeight w:val="502"/>
        </w:trPr>
        <w:tc>
          <w:tcPr>
            <w:tcW w:w="582" w:type="dxa"/>
            <w:vMerge/>
            <w:shd w:val="clear" w:color="auto" w:fill="auto"/>
            <w:noWrap/>
            <w:vAlign w:val="center"/>
          </w:tcPr>
          <w:p w14:paraId="74188AE4" w14:textId="77777777" w:rsidR="005048BF" w:rsidRPr="007001F1" w:rsidRDefault="005048BF" w:rsidP="006D441E">
            <w:pPr>
              <w:jc w:val="center"/>
              <w:rPr>
                <w:color w:val="000000"/>
              </w:rPr>
            </w:pPr>
          </w:p>
        </w:tc>
        <w:tc>
          <w:tcPr>
            <w:tcW w:w="4820" w:type="dxa"/>
            <w:gridSpan w:val="2"/>
            <w:shd w:val="clear" w:color="auto" w:fill="auto"/>
            <w:vAlign w:val="center"/>
          </w:tcPr>
          <w:p w14:paraId="6C953401" w14:textId="77777777"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14:paraId="32F8E8D9" w14:textId="77777777" w:rsidR="005048BF" w:rsidRPr="007001F1" w:rsidRDefault="005048BF" w:rsidP="006D441E">
            <w:pPr>
              <w:jc w:val="center"/>
              <w:rPr>
                <w:color w:val="000000"/>
              </w:rPr>
            </w:pPr>
          </w:p>
        </w:tc>
        <w:tc>
          <w:tcPr>
            <w:tcW w:w="567" w:type="dxa"/>
            <w:shd w:val="clear" w:color="auto" w:fill="auto"/>
            <w:vAlign w:val="center"/>
          </w:tcPr>
          <w:p w14:paraId="1209A89F" w14:textId="77777777" w:rsidR="005048BF" w:rsidRPr="007001F1" w:rsidRDefault="005048BF" w:rsidP="006D441E">
            <w:pPr>
              <w:jc w:val="center"/>
              <w:rPr>
                <w:color w:val="000000"/>
              </w:rPr>
            </w:pPr>
          </w:p>
        </w:tc>
        <w:tc>
          <w:tcPr>
            <w:tcW w:w="776" w:type="dxa"/>
            <w:shd w:val="clear" w:color="auto" w:fill="auto"/>
            <w:vAlign w:val="center"/>
          </w:tcPr>
          <w:p w14:paraId="1796A2CC" w14:textId="77777777" w:rsidR="005048BF" w:rsidRPr="007001F1" w:rsidRDefault="005048BF" w:rsidP="006D441E">
            <w:pPr>
              <w:jc w:val="center"/>
              <w:rPr>
                <w:color w:val="000000"/>
              </w:rPr>
            </w:pPr>
          </w:p>
        </w:tc>
        <w:tc>
          <w:tcPr>
            <w:tcW w:w="1775" w:type="dxa"/>
            <w:shd w:val="clear" w:color="auto" w:fill="auto"/>
            <w:vAlign w:val="center"/>
          </w:tcPr>
          <w:p w14:paraId="08F02715" w14:textId="77777777" w:rsidR="005048BF" w:rsidRPr="007001F1" w:rsidRDefault="005048BF" w:rsidP="006D441E">
            <w:pPr>
              <w:jc w:val="center"/>
              <w:rPr>
                <w:color w:val="000000"/>
              </w:rPr>
            </w:pPr>
          </w:p>
        </w:tc>
      </w:tr>
      <w:tr w:rsidR="00056008" w:rsidRPr="007001F1" w14:paraId="7910CCCA" w14:textId="77777777" w:rsidTr="002D20F9">
        <w:trPr>
          <w:trHeight w:val="351"/>
        </w:trPr>
        <w:tc>
          <w:tcPr>
            <w:tcW w:w="582" w:type="dxa"/>
            <w:vMerge w:val="restart"/>
            <w:shd w:val="clear" w:color="auto" w:fill="auto"/>
            <w:noWrap/>
            <w:vAlign w:val="center"/>
          </w:tcPr>
          <w:p w14:paraId="341A74B7" w14:textId="77777777" w:rsidR="00056008" w:rsidRPr="007001F1" w:rsidRDefault="00056008" w:rsidP="006D441E">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75FC5DCE" w14:textId="77777777" w:rsidR="00056008" w:rsidRPr="007001F1" w:rsidRDefault="00056008" w:rsidP="00FA683A">
            <w:pPr>
              <w:jc w:val="both"/>
              <w:rPr>
                <w:color w:val="000000"/>
              </w:rPr>
            </w:pPr>
            <w:r w:rsidRPr="007001F1">
              <w:rPr>
                <w:color w:val="000000"/>
                <w:sz w:val="22"/>
                <w:szCs w:val="22"/>
              </w:rPr>
              <w:t>a) Nebol pred vyhlásením súťaže návrhov identifikovaný konflikt záujmov podľa § 23 ZVO?</w:t>
            </w:r>
          </w:p>
        </w:tc>
        <w:tc>
          <w:tcPr>
            <w:tcW w:w="567" w:type="dxa"/>
            <w:shd w:val="clear" w:color="auto" w:fill="auto"/>
            <w:vAlign w:val="center"/>
          </w:tcPr>
          <w:p w14:paraId="6DA7A0B1" w14:textId="77777777" w:rsidR="00056008" w:rsidRPr="007001F1" w:rsidRDefault="00056008" w:rsidP="006D441E">
            <w:pPr>
              <w:jc w:val="center"/>
              <w:rPr>
                <w:color w:val="000000"/>
              </w:rPr>
            </w:pPr>
          </w:p>
        </w:tc>
        <w:tc>
          <w:tcPr>
            <w:tcW w:w="567" w:type="dxa"/>
            <w:shd w:val="clear" w:color="auto" w:fill="auto"/>
            <w:vAlign w:val="center"/>
          </w:tcPr>
          <w:p w14:paraId="52CCA60D" w14:textId="77777777" w:rsidR="00056008" w:rsidRPr="007001F1" w:rsidRDefault="00056008" w:rsidP="006D441E">
            <w:pPr>
              <w:jc w:val="center"/>
              <w:rPr>
                <w:color w:val="000000"/>
              </w:rPr>
            </w:pPr>
          </w:p>
        </w:tc>
        <w:tc>
          <w:tcPr>
            <w:tcW w:w="776" w:type="dxa"/>
            <w:shd w:val="clear" w:color="auto" w:fill="auto"/>
            <w:vAlign w:val="center"/>
          </w:tcPr>
          <w:p w14:paraId="100B3564" w14:textId="77777777" w:rsidR="00056008" w:rsidRPr="007001F1" w:rsidRDefault="00056008" w:rsidP="006D441E">
            <w:pPr>
              <w:jc w:val="center"/>
              <w:rPr>
                <w:color w:val="000000"/>
              </w:rPr>
            </w:pPr>
          </w:p>
        </w:tc>
        <w:tc>
          <w:tcPr>
            <w:tcW w:w="1775" w:type="dxa"/>
            <w:shd w:val="clear" w:color="auto" w:fill="auto"/>
            <w:vAlign w:val="center"/>
          </w:tcPr>
          <w:p w14:paraId="190BE9B0" w14:textId="77777777" w:rsidR="00056008" w:rsidRPr="007001F1" w:rsidRDefault="00056008" w:rsidP="006D441E">
            <w:pPr>
              <w:jc w:val="center"/>
              <w:rPr>
                <w:color w:val="000000"/>
              </w:rPr>
            </w:pPr>
          </w:p>
        </w:tc>
      </w:tr>
      <w:tr w:rsidR="00056008" w:rsidRPr="007001F1" w14:paraId="71AC4512" w14:textId="77777777" w:rsidTr="002D20F9">
        <w:trPr>
          <w:trHeight w:val="630"/>
        </w:trPr>
        <w:tc>
          <w:tcPr>
            <w:tcW w:w="582" w:type="dxa"/>
            <w:vMerge/>
            <w:shd w:val="clear" w:color="auto" w:fill="auto"/>
            <w:noWrap/>
            <w:vAlign w:val="center"/>
          </w:tcPr>
          <w:p w14:paraId="148D6902" w14:textId="77777777" w:rsidR="00056008" w:rsidRPr="007001F1" w:rsidRDefault="00056008" w:rsidP="006D441E">
            <w:pPr>
              <w:jc w:val="center"/>
              <w:rPr>
                <w:color w:val="000000"/>
              </w:rPr>
            </w:pPr>
          </w:p>
        </w:tc>
        <w:tc>
          <w:tcPr>
            <w:tcW w:w="4820" w:type="dxa"/>
            <w:gridSpan w:val="2"/>
            <w:shd w:val="clear" w:color="auto" w:fill="auto"/>
            <w:vAlign w:val="center"/>
          </w:tcPr>
          <w:p w14:paraId="10021C84"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C0C9C91" w14:textId="77777777" w:rsidR="00056008" w:rsidRPr="007001F1" w:rsidRDefault="00056008" w:rsidP="006D441E">
            <w:pPr>
              <w:jc w:val="center"/>
              <w:rPr>
                <w:color w:val="000000"/>
              </w:rPr>
            </w:pPr>
          </w:p>
        </w:tc>
        <w:tc>
          <w:tcPr>
            <w:tcW w:w="567" w:type="dxa"/>
            <w:shd w:val="clear" w:color="auto" w:fill="auto"/>
            <w:vAlign w:val="center"/>
          </w:tcPr>
          <w:p w14:paraId="4ADF2B62" w14:textId="77777777" w:rsidR="00056008" w:rsidRPr="007001F1" w:rsidRDefault="00056008" w:rsidP="006D441E">
            <w:pPr>
              <w:jc w:val="center"/>
              <w:rPr>
                <w:color w:val="000000"/>
              </w:rPr>
            </w:pPr>
          </w:p>
        </w:tc>
        <w:tc>
          <w:tcPr>
            <w:tcW w:w="776" w:type="dxa"/>
            <w:shd w:val="clear" w:color="auto" w:fill="auto"/>
            <w:vAlign w:val="center"/>
          </w:tcPr>
          <w:p w14:paraId="6E903E18" w14:textId="77777777" w:rsidR="00056008" w:rsidRPr="007001F1" w:rsidRDefault="00056008" w:rsidP="006D441E">
            <w:pPr>
              <w:jc w:val="center"/>
              <w:rPr>
                <w:color w:val="000000"/>
              </w:rPr>
            </w:pPr>
          </w:p>
        </w:tc>
        <w:tc>
          <w:tcPr>
            <w:tcW w:w="1775" w:type="dxa"/>
            <w:shd w:val="clear" w:color="auto" w:fill="auto"/>
            <w:vAlign w:val="center"/>
          </w:tcPr>
          <w:p w14:paraId="2EAB0359" w14:textId="77777777" w:rsidR="00056008" w:rsidRPr="007001F1" w:rsidRDefault="00056008" w:rsidP="006D441E">
            <w:pPr>
              <w:jc w:val="center"/>
              <w:rPr>
                <w:color w:val="000000"/>
              </w:rPr>
            </w:pPr>
          </w:p>
        </w:tc>
      </w:tr>
      <w:tr w:rsidR="006D441E" w:rsidRPr="007001F1" w14:paraId="5E3183A5" w14:textId="77777777" w:rsidTr="002D20F9">
        <w:trPr>
          <w:trHeight w:val="20"/>
        </w:trPr>
        <w:tc>
          <w:tcPr>
            <w:tcW w:w="582" w:type="dxa"/>
            <w:shd w:val="clear" w:color="auto" w:fill="auto"/>
            <w:noWrap/>
            <w:vAlign w:val="center"/>
            <w:hideMark/>
          </w:tcPr>
          <w:p w14:paraId="78E2B846" w14:textId="77777777"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14:paraId="2CC455A2" w14:textId="77777777"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315F99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D1542F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3B5E1A9"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9ECD29" w14:textId="77777777" w:rsidR="006D441E" w:rsidRPr="007001F1" w:rsidRDefault="006D441E" w:rsidP="006D441E">
            <w:pPr>
              <w:jc w:val="center"/>
              <w:rPr>
                <w:color w:val="000000"/>
              </w:rPr>
            </w:pPr>
            <w:r w:rsidRPr="007001F1">
              <w:rPr>
                <w:color w:val="000000"/>
                <w:sz w:val="22"/>
                <w:szCs w:val="22"/>
              </w:rPr>
              <w:t> </w:t>
            </w:r>
          </w:p>
        </w:tc>
      </w:tr>
      <w:tr w:rsidR="006D441E" w:rsidRPr="007001F1" w14:paraId="5F094283" w14:textId="77777777" w:rsidTr="002D20F9">
        <w:trPr>
          <w:trHeight w:val="300"/>
        </w:trPr>
        <w:tc>
          <w:tcPr>
            <w:tcW w:w="3559" w:type="dxa"/>
            <w:gridSpan w:val="2"/>
            <w:shd w:val="clear" w:color="auto" w:fill="auto"/>
            <w:vAlign w:val="center"/>
            <w:hideMark/>
          </w:tcPr>
          <w:p w14:paraId="2C944468" w14:textId="77777777"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57"/>
              <w:t>2</w:t>
            </w:r>
            <w:r w:rsidRPr="007001F1">
              <w:rPr>
                <w:b/>
                <w:bCs/>
                <w:sz w:val="22"/>
                <w:szCs w:val="22"/>
              </w:rPr>
              <w:t>:</w:t>
            </w:r>
          </w:p>
        </w:tc>
        <w:tc>
          <w:tcPr>
            <w:tcW w:w="5528" w:type="dxa"/>
            <w:gridSpan w:val="5"/>
            <w:shd w:val="clear" w:color="auto" w:fill="auto"/>
            <w:vAlign w:val="center"/>
            <w:hideMark/>
          </w:tcPr>
          <w:p w14:paraId="4F112019" w14:textId="77777777" w:rsidR="006D441E" w:rsidRPr="007001F1" w:rsidRDefault="006D441E" w:rsidP="006D441E">
            <w:pPr>
              <w:rPr>
                <w:color w:val="000000"/>
              </w:rPr>
            </w:pPr>
            <w:r w:rsidRPr="007001F1">
              <w:rPr>
                <w:color w:val="000000"/>
                <w:sz w:val="22"/>
                <w:szCs w:val="22"/>
              </w:rPr>
              <w:t> </w:t>
            </w:r>
          </w:p>
        </w:tc>
      </w:tr>
      <w:tr w:rsidR="006D441E" w:rsidRPr="007001F1" w14:paraId="067FD22B" w14:textId="77777777" w:rsidTr="002D20F9">
        <w:trPr>
          <w:trHeight w:val="300"/>
        </w:trPr>
        <w:tc>
          <w:tcPr>
            <w:tcW w:w="3559" w:type="dxa"/>
            <w:gridSpan w:val="2"/>
            <w:shd w:val="clear" w:color="auto" w:fill="auto"/>
            <w:vAlign w:val="center"/>
            <w:hideMark/>
          </w:tcPr>
          <w:p w14:paraId="014976DB" w14:textId="77777777"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14:paraId="7A616C2C" w14:textId="77777777" w:rsidR="006D441E" w:rsidRPr="007001F1" w:rsidRDefault="006D441E" w:rsidP="006D441E">
            <w:pPr>
              <w:rPr>
                <w:color w:val="000000"/>
              </w:rPr>
            </w:pPr>
            <w:r w:rsidRPr="007001F1">
              <w:rPr>
                <w:color w:val="000000"/>
                <w:sz w:val="22"/>
                <w:szCs w:val="22"/>
              </w:rPr>
              <w:t> </w:t>
            </w:r>
          </w:p>
        </w:tc>
      </w:tr>
      <w:tr w:rsidR="006D441E" w:rsidRPr="007001F1" w14:paraId="75511E39" w14:textId="77777777" w:rsidTr="002D20F9">
        <w:trPr>
          <w:trHeight w:val="300"/>
        </w:trPr>
        <w:tc>
          <w:tcPr>
            <w:tcW w:w="3559" w:type="dxa"/>
            <w:gridSpan w:val="2"/>
            <w:shd w:val="clear" w:color="000000" w:fill="FFFFFF"/>
            <w:vAlign w:val="center"/>
            <w:hideMark/>
          </w:tcPr>
          <w:p w14:paraId="70AE762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6FF71798" w14:textId="77777777" w:rsidR="006D441E" w:rsidRPr="007001F1" w:rsidRDefault="006D441E" w:rsidP="006D441E">
            <w:pPr>
              <w:rPr>
                <w:color w:val="000000"/>
              </w:rPr>
            </w:pPr>
            <w:r w:rsidRPr="007001F1">
              <w:rPr>
                <w:color w:val="000000"/>
                <w:sz w:val="22"/>
                <w:szCs w:val="22"/>
              </w:rPr>
              <w:t> </w:t>
            </w:r>
          </w:p>
        </w:tc>
      </w:tr>
      <w:tr w:rsidR="006D441E" w:rsidRPr="007001F1" w14:paraId="042205BE" w14:textId="77777777" w:rsidTr="002D20F9">
        <w:trPr>
          <w:trHeight w:val="300"/>
        </w:trPr>
        <w:tc>
          <w:tcPr>
            <w:tcW w:w="9087" w:type="dxa"/>
            <w:gridSpan w:val="7"/>
            <w:shd w:val="clear" w:color="auto" w:fill="auto"/>
            <w:noWrap/>
            <w:vAlign w:val="bottom"/>
            <w:hideMark/>
          </w:tcPr>
          <w:p w14:paraId="44016239" w14:textId="77777777" w:rsidR="006D441E" w:rsidRPr="007001F1" w:rsidRDefault="006D441E" w:rsidP="006D441E">
            <w:pPr>
              <w:jc w:val="center"/>
              <w:rPr>
                <w:color w:val="000000"/>
              </w:rPr>
            </w:pPr>
            <w:r w:rsidRPr="007001F1">
              <w:rPr>
                <w:color w:val="000000"/>
                <w:sz w:val="22"/>
                <w:szCs w:val="22"/>
              </w:rPr>
              <w:t> </w:t>
            </w:r>
          </w:p>
        </w:tc>
      </w:tr>
      <w:tr w:rsidR="006D441E" w:rsidRPr="007001F1" w14:paraId="13B6A7CE" w14:textId="77777777" w:rsidTr="002D20F9">
        <w:trPr>
          <w:trHeight w:val="300"/>
        </w:trPr>
        <w:tc>
          <w:tcPr>
            <w:tcW w:w="3559" w:type="dxa"/>
            <w:gridSpan w:val="2"/>
            <w:shd w:val="clear" w:color="000000" w:fill="FFFFFF"/>
            <w:vAlign w:val="center"/>
            <w:hideMark/>
          </w:tcPr>
          <w:p w14:paraId="2843061E" w14:textId="77777777"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8"/>
              <w:t>3</w:t>
            </w:r>
            <w:r w:rsidRPr="007001F1">
              <w:rPr>
                <w:b/>
                <w:bCs/>
                <w:sz w:val="22"/>
                <w:szCs w:val="22"/>
              </w:rPr>
              <w:t>:</w:t>
            </w:r>
          </w:p>
        </w:tc>
        <w:tc>
          <w:tcPr>
            <w:tcW w:w="5528" w:type="dxa"/>
            <w:gridSpan w:val="5"/>
            <w:shd w:val="clear" w:color="auto" w:fill="auto"/>
            <w:vAlign w:val="center"/>
            <w:hideMark/>
          </w:tcPr>
          <w:p w14:paraId="2E4E7A4D" w14:textId="77777777" w:rsidR="006D441E" w:rsidRPr="007001F1" w:rsidRDefault="006D441E" w:rsidP="006D441E">
            <w:pPr>
              <w:rPr>
                <w:color w:val="000000"/>
              </w:rPr>
            </w:pPr>
            <w:r w:rsidRPr="007001F1">
              <w:rPr>
                <w:color w:val="000000"/>
                <w:sz w:val="22"/>
                <w:szCs w:val="22"/>
              </w:rPr>
              <w:t> </w:t>
            </w:r>
          </w:p>
        </w:tc>
      </w:tr>
      <w:tr w:rsidR="006D441E" w:rsidRPr="007001F1" w14:paraId="287AB2BF" w14:textId="77777777" w:rsidTr="002D20F9">
        <w:trPr>
          <w:trHeight w:val="300"/>
        </w:trPr>
        <w:tc>
          <w:tcPr>
            <w:tcW w:w="3559" w:type="dxa"/>
            <w:gridSpan w:val="2"/>
            <w:shd w:val="clear" w:color="000000" w:fill="FFFFFF"/>
            <w:vAlign w:val="center"/>
            <w:hideMark/>
          </w:tcPr>
          <w:p w14:paraId="6150366B" w14:textId="77777777"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14:paraId="5D4483A1" w14:textId="77777777" w:rsidR="006D441E" w:rsidRPr="007001F1" w:rsidRDefault="006D441E" w:rsidP="006D441E">
            <w:pPr>
              <w:rPr>
                <w:color w:val="000000"/>
              </w:rPr>
            </w:pPr>
            <w:r w:rsidRPr="007001F1">
              <w:rPr>
                <w:color w:val="000000"/>
                <w:sz w:val="22"/>
                <w:szCs w:val="22"/>
              </w:rPr>
              <w:t> </w:t>
            </w:r>
          </w:p>
        </w:tc>
      </w:tr>
      <w:tr w:rsidR="006D441E" w:rsidRPr="007001F1" w14:paraId="594B6CAC" w14:textId="77777777" w:rsidTr="002D20F9">
        <w:trPr>
          <w:trHeight w:val="300"/>
        </w:trPr>
        <w:tc>
          <w:tcPr>
            <w:tcW w:w="3559" w:type="dxa"/>
            <w:gridSpan w:val="2"/>
            <w:shd w:val="clear" w:color="000000" w:fill="FFFFFF"/>
            <w:vAlign w:val="center"/>
            <w:hideMark/>
          </w:tcPr>
          <w:p w14:paraId="06281B8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4BB42710" w14:textId="77777777" w:rsidR="006D441E" w:rsidRPr="007001F1" w:rsidRDefault="006D441E" w:rsidP="006D441E">
            <w:pPr>
              <w:rPr>
                <w:color w:val="000000"/>
              </w:rPr>
            </w:pPr>
            <w:r w:rsidRPr="007001F1">
              <w:rPr>
                <w:color w:val="000000"/>
                <w:sz w:val="22"/>
                <w:szCs w:val="22"/>
              </w:rPr>
              <w:t> </w:t>
            </w:r>
          </w:p>
        </w:tc>
      </w:tr>
    </w:tbl>
    <w:p w14:paraId="3D94F6D9" w14:textId="77777777" w:rsidR="00C54C79" w:rsidRPr="007001F1" w:rsidRDefault="00C54C79">
      <w:pPr>
        <w:spacing w:after="160" w:line="259" w:lineRule="auto"/>
      </w:pP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4AA3E57" w14:textId="77777777" w:rsidTr="003E1143">
        <w:trPr>
          <w:trHeight w:val="645"/>
        </w:trPr>
        <w:tc>
          <w:tcPr>
            <w:tcW w:w="9091" w:type="dxa"/>
            <w:gridSpan w:val="8"/>
            <w:shd w:val="clear" w:color="000000" w:fill="60497A"/>
            <w:vAlign w:val="center"/>
            <w:hideMark/>
          </w:tcPr>
          <w:p w14:paraId="16CEC00C" w14:textId="77777777"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2523"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2523"/>
          </w:p>
        </w:tc>
      </w:tr>
      <w:tr w:rsidR="000B6ACC" w:rsidRPr="007001F1" w14:paraId="71CB6415" w14:textId="77777777" w:rsidTr="003E1143">
        <w:trPr>
          <w:trHeight w:val="330"/>
        </w:trPr>
        <w:tc>
          <w:tcPr>
            <w:tcW w:w="9091" w:type="dxa"/>
            <w:gridSpan w:val="8"/>
            <w:shd w:val="clear" w:color="auto" w:fill="auto"/>
            <w:vAlign w:val="center"/>
            <w:hideMark/>
          </w:tcPr>
          <w:p w14:paraId="62264900" w14:textId="77777777"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14:paraId="1750FBFF" w14:textId="77777777" w:rsidTr="003E1143">
        <w:trPr>
          <w:trHeight w:val="300"/>
        </w:trPr>
        <w:tc>
          <w:tcPr>
            <w:tcW w:w="3559" w:type="dxa"/>
            <w:gridSpan w:val="3"/>
            <w:shd w:val="clear" w:color="auto" w:fill="auto"/>
            <w:vAlign w:val="center"/>
            <w:hideMark/>
          </w:tcPr>
          <w:p w14:paraId="22CB66BA" w14:textId="77777777"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7030B307" w14:textId="77777777" w:rsidR="000B6ACC" w:rsidRPr="007001F1" w:rsidRDefault="000B6ACC" w:rsidP="006D2003">
            <w:pPr>
              <w:rPr>
                <w:color w:val="000000"/>
              </w:rPr>
            </w:pPr>
            <w:r w:rsidRPr="007001F1">
              <w:rPr>
                <w:color w:val="000000"/>
                <w:sz w:val="22"/>
                <w:szCs w:val="22"/>
              </w:rPr>
              <w:t> </w:t>
            </w:r>
          </w:p>
        </w:tc>
      </w:tr>
      <w:tr w:rsidR="000B6ACC" w:rsidRPr="007001F1" w14:paraId="23AA59D6" w14:textId="77777777" w:rsidTr="003E1143">
        <w:trPr>
          <w:trHeight w:val="660"/>
        </w:trPr>
        <w:tc>
          <w:tcPr>
            <w:tcW w:w="3559" w:type="dxa"/>
            <w:gridSpan w:val="3"/>
            <w:shd w:val="clear" w:color="auto" w:fill="auto"/>
            <w:vAlign w:val="center"/>
            <w:hideMark/>
          </w:tcPr>
          <w:p w14:paraId="18E02135" w14:textId="77777777" w:rsidR="000B6ACC" w:rsidRPr="007001F1" w:rsidRDefault="000B6ACC" w:rsidP="00DF158C">
            <w:pPr>
              <w:rPr>
                <w:color w:val="000000"/>
              </w:rPr>
            </w:pPr>
            <w:r w:rsidRPr="007001F1">
              <w:rPr>
                <w:color w:val="000000"/>
                <w:sz w:val="22"/>
                <w:szCs w:val="22"/>
              </w:rPr>
              <w:lastRenderedPageBreak/>
              <w:t xml:space="preserve">Názov </w:t>
            </w:r>
            <w:r w:rsidR="00606F32">
              <w:rPr>
                <w:color w:val="000000"/>
                <w:sz w:val="22"/>
                <w:szCs w:val="22"/>
              </w:rPr>
              <w:t>prioritnej osi</w:t>
            </w:r>
          </w:p>
        </w:tc>
        <w:tc>
          <w:tcPr>
            <w:tcW w:w="5532" w:type="dxa"/>
            <w:gridSpan w:val="5"/>
            <w:shd w:val="clear" w:color="auto" w:fill="auto"/>
            <w:vAlign w:val="center"/>
            <w:hideMark/>
          </w:tcPr>
          <w:p w14:paraId="6966B13D" w14:textId="77777777" w:rsidR="000B6ACC" w:rsidRPr="007001F1" w:rsidRDefault="000B6ACC" w:rsidP="006D2003">
            <w:pPr>
              <w:rPr>
                <w:color w:val="000000"/>
              </w:rPr>
            </w:pPr>
            <w:r w:rsidRPr="007001F1">
              <w:rPr>
                <w:color w:val="000000"/>
                <w:sz w:val="22"/>
                <w:szCs w:val="22"/>
              </w:rPr>
              <w:t> </w:t>
            </w:r>
          </w:p>
        </w:tc>
      </w:tr>
      <w:tr w:rsidR="000B6ACC" w:rsidRPr="007001F1" w14:paraId="4F5E5639" w14:textId="77777777" w:rsidTr="003E1143">
        <w:trPr>
          <w:trHeight w:val="330"/>
        </w:trPr>
        <w:tc>
          <w:tcPr>
            <w:tcW w:w="9091" w:type="dxa"/>
            <w:gridSpan w:val="8"/>
            <w:shd w:val="clear" w:color="auto" w:fill="auto"/>
            <w:vAlign w:val="center"/>
            <w:hideMark/>
          </w:tcPr>
          <w:p w14:paraId="59453710" w14:textId="77777777"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14:paraId="6A2F238D" w14:textId="77777777" w:rsidTr="003E1143">
        <w:trPr>
          <w:trHeight w:val="330"/>
        </w:trPr>
        <w:tc>
          <w:tcPr>
            <w:tcW w:w="3559" w:type="dxa"/>
            <w:gridSpan w:val="3"/>
            <w:shd w:val="clear" w:color="auto" w:fill="auto"/>
            <w:vAlign w:val="center"/>
            <w:hideMark/>
          </w:tcPr>
          <w:p w14:paraId="711EBABF" w14:textId="77777777"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42EF1CC2" w14:textId="77777777" w:rsidR="000B6ACC" w:rsidRPr="007001F1" w:rsidRDefault="000B6ACC" w:rsidP="006D2003">
            <w:pPr>
              <w:rPr>
                <w:color w:val="000000"/>
              </w:rPr>
            </w:pPr>
            <w:r w:rsidRPr="007001F1">
              <w:rPr>
                <w:color w:val="000000"/>
                <w:sz w:val="22"/>
                <w:szCs w:val="22"/>
              </w:rPr>
              <w:t> </w:t>
            </w:r>
          </w:p>
        </w:tc>
      </w:tr>
      <w:tr w:rsidR="000B6ACC" w:rsidRPr="007001F1" w14:paraId="7991FB98" w14:textId="77777777" w:rsidTr="003E1143">
        <w:trPr>
          <w:trHeight w:val="300"/>
        </w:trPr>
        <w:tc>
          <w:tcPr>
            <w:tcW w:w="3559" w:type="dxa"/>
            <w:gridSpan w:val="3"/>
            <w:shd w:val="clear" w:color="auto" w:fill="auto"/>
            <w:vAlign w:val="center"/>
            <w:hideMark/>
          </w:tcPr>
          <w:p w14:paraId="2D73D9B3" w14:textId="77777777"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737D12" w14:textId="77777777" w:rsidR="000B6ACC" w:rsidRPr="007001F1" w:rsidRDefault="000B6ACC" w:rsidP="006D2003">
            <w:pPr>
              <w:rPr>
                <w:color w:val="000000"/>
              </w:rPr>
            </w:pPr>
            <w:r w:rsidRPr="007001F1">
              <w:rPr>
                <w:color w:val="000000"/>
                <w:sz w:val="22"/>
                <w:szCs w:val="22"/>
              </w:rPr>
              <w:t> </w:t>
            </w:r>
          </w:p>
        </w:tc>
      </w:tr>
      <w:tr w:rsidR="000B6ACC" w:rsidRPr="007001F1" w14:paraId="1A6EAF46" w14:textId="77777777" w:rsidTr="003E1143">
        <w:trPr>
          <w:trHeight w:val="300"/>
        </w:trPr>
        <w:tc>
          <w:tcPr>
            <w:tcW w:w="3559" w:type="dxa"/>
            <w:gridSpan w:val="3"/>
            <w:shd w:val="clear" w:color="auto" w:fill="auto"/>
            <w:vAlign w:val="center"/>
            <w:hideMark/>
          </w:tcPr>
          <w:p w14:paraId="706DF12C" w14:textId="77777777"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44CA2809" w14:textId="77777777" w:rsidR="000B6ACC" w:rsidRPr="007001F1" w:rsidRDefault="000B6ACC" w:rsidP="006D2003">
            <w:pPr>
              <w:rPr>
                <w:color w:val="000000"/>
              </w:rPr>
            </w:pPr>
            <w:r w:rsidRPr="007001F1">
              <w:rPr>
                <w:color w:val="000000"/>
                <w:sz w:val="22"/>
                <w:szCs w:val="22"/>
              </w:rPr>
              <w:t> </w:t>
            </w:r>
          </w:p>
        </w:tc>
      </w:tr>
      <w:tr w:rsidR="000B6ACC" w:rsidRPr="007001F1" w14:paraId="5B7F431C" w14:textId="77777777" w:rsidTr="003E1143">
        <w:trPr>
          <w:trHeight w:val="300"/>
        </w:trPr>
        <w:tc>
          <w:tcPr>
            <w:tcW w:w="3559" w:type="dxa"/>
            <w:gridSpan w:val="3"/>
            <w:shd w:val="clear" w:color="auto" w:fill="auto"/>
            <w:vAlign w:val="center"/>
            <w:hideMark/>
          </w:tcPr>
          <w:p w14:paraId="2346C747" w14:textId="77777777"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D57C722" w14:textId="77777777" w:rsidR="000B6ACC" w:rsidRPr="007001F1" w:rsidRDefault="000B6ACC" w:rsidP="006D2003">
            <w:pPr>
              <w:rPr>
                <w:color w:val="000000"/>
              </w:rPr>
            </w:pPr>
            <w:r w:rsidRPr="007001F1">
              <w:rPr>
                <w:color w:val="000000"/>
                <w:sz w:val="22"/>
                <w:szCs w:val="22"/>
              </w:rPr>
              <w:t> </w:t>
            </w:r>
          </w:p>
        </w:tc>
      </w:tr>
      <w:tr w:rsidR="000B6ACC" w:rsidRPr="007001F1" w14:paraId="41383273" w14:textId="77777777" w:rsidTr="003E1143">
        <w:trPr>
          <w:trHeight w:val="330"/>
        </w:trPr>
        <w:tc>
          <w:tcPr>
            <w:tcW w:w="9091" w:type="dxa"/>
            <w:gridSpan w:val="8"/>
            <w:shd w:val="clear" w:color="auto" w:fill="auto"/>
            <w:vAlign w:val="center"/>
            <w:hideMark/>
          </w:tcPr>
          <w:p w14:paraId="3C3E6868" w14:textId="77777777"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14:paraId="7035EBB6" w14:textId="77777777" w:rsidTr="003E1143">
        <w:trPr>
          <w:trHeight w:val="300"/>
        </w:trPr>
        <w:tc>
          <w:tcPr>
            <w:tcW w:w="3559" w:type="dxa"/>
            <w:gridSpan w:val="3"/>
            <w:shd w:val="clear" w:color="auto" w:fill="auto"/>
            <w:vAlign w:val="center"/>
            <w:hideMark/>
          </w:tcPr>
          <w:p w14:paraId="23F4495C" w14:textId="77777777"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DAF1141" w14:textId="77777777" w:rsidR="000B6ACC" w:rsidRPr="007001F1" w:rsidRDefault="000B6ACC" w:rsidP="006D2003">
            <w:pPr>
              <w:rPr>
                <w:color w:val="000000"/>
              </w:rPr>
            </w:pPr>
            <w:r w:rsidRPr="007001F1">
              <w:rPr>
                <w:color w:val="000000"/>
                <w:sz w:val="22"/>
                <w:szCs w:val="22"/>
              </w:rPr>
              <w:t>Nadlimitná zákazka</w:t>
            </w:r>
          </w:p>
        </w:tc>
      </w:tr>
      <w:tr w:rsidR="000B6ACC" w:rsidRPr="007001F1" w14:paraId="12CE25E1" w14:textId="77777777" w:rsidTr="003E1143">
        <w:trPr>
          <w:trHeight w:val="300"/>
        </w:trPr>
        <w:tc>
          <w:tcPr>
            <w:tcW w:w="3559" w:type="dxa"/>
            <w:gridSpan w:val="3"/>
            <w:shd w:val="clear" w:color="auto" w:fill="auto"/>
            <w:vAlign w:val="center"/>
            <w:hideMark/>
          </w:tcPr>
          <w:p w14:paraId="5FA0A41E" w14:textId="77777777"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30C50E9B" w14:textId="77777777" w:rsidR="000B6ACC" w:rsidRPr="007001F1" w:rsidRDefault="000B6ACC" w:rsidP="006D2003">
            <w:pPr>
              <w:rPr>
                <w:color w:val="000000"/>
              </w:rPr>
            </w:pPr>
            <w:r w:rsidRPr="007001F1">
              <w:rPr>
                <w:color w:val="000000"/>
                <w:sz w:val="22"/>
                <w:szCs w:val="22"/>
              </w:rPr>
              <w:t>Súťaž návrhov (§ 119 a nasl.)</w:t>
            </w:r>
          </w:p>
        </w:tc>
      </w:tr>
      <w:tr w:rsidR="000B6ACC" w:rsidRPr="007001F1" w14:paraId="0E75E2CA" w14:textId="77777777" w:rsidTr="003E1143">
        <w:trPr>
          <w:trHeight w:val="300"/>
        </w:trPr>
        <w:tc>
          <w:tcPr>
            <w:tcW w:w="3559" w:type="dxa"/>
            <w:gridSpan w:val="3"/>
            <w:shd w:val="clear" w:color="auto" w:fill="auto"/>
            <w:vAlign w:val="center"/>
            <w:hideMark/>
          </w:tcPr>
          <w:p w14:paraId="098FECDA" w14:textId="77777777"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717E1EF0" w14:textId="77777777" w:rsidR="000B6ACC" w:rsidRPr="007001F1" w:rsidRDefault="000B6ACC" w:rsidP="006D2003">
            <w:pPr>
              <w:rPr>
                <w:color w:val="000000"/>
              </w:rPr>
            </w:pPr>
          </w:p>
        </w:tc>
      </w:tr>
      <w:tr w:rsidR="004D0B9F" w:rsidRPr="007001F1" w14:paraId="3899A70B" w14:textId="77777777" w:rsidTr="003E1143">
        <w:trPr>
          <w:trHeight w:val="300"/>
        </w:trPr>
        <w:tc>
          <w:tcPr>
            <w:tcW w:w="3559" w:type="dxa"/>
            <w:gridSpan w:val="3"/>
            <w:shd w:val="clear" w:color="auto" w:fill="auto"/>
            <w:vAlign w:val="center"/>
          </w:tcPr>
          <w:p w14:paraId="5B8A0DC3"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5A3EDC63" w14:textId="77777777" w:rsidR="004D0B9F" w:rsidRPr="007001F1" w:rsidRDefault="004D0B9F" w:rsidP="006D2003">
            <w:pPr>
              <w:rPr>
                <w:color w:val="000000"/>
              </w:rPr>
            </w:pPr>
          </w:p>
        </w:tc>
      </w:tr>
      <w:tr w:rsidR="000B6ACC" w:rsidRPr="007001F1" w14:paraId="7467351C" w14:textId="77777777" w:rsidTr="003E1143">
        <w:trPr>
          <w:trHeight w:val="300"/>
        </w:trPr>
        <w:tc>
          <w:tcPr>
            <w:tcW w:w="3559" w:type="dxa"/>
            <w:gridSpan w:val="3"/>
            <w:shd w:val="clear" w:color="auto" w:fill="auto"/>
            <w:vAlign w:val="center"/>
            <w:hideMark/>
          </w:tcPr>
          <w:p w14:paraId="79AA2C1B" w14:textId="77777777"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106B0338" w14:textId="77777777"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14:paraId="3CEB467A" w14:textId="77777777" w:rsidTr="003E1143">
        <w:trPr>
          <w:trHeight w:val="300"/>
        </w:trPr>
        <w:tc>
          <w:tcPr>
            <w:tcW w:w="3559" w:type="dxa"/>
            <w:gridSpan w:val="3"/>
            <w:shd w:val="clear" w:color="auto" w:fill="auto"/>
            <w:vAlign w:val="center"/>
            <w:hideMark/>
          </w:tcPr>
          <w:p w14:paraId="366D7519" w14:textId="77777777"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203218B9" w14:textId="77777777" w:rsidR="000B6ACC" w:rsidRPr="007001F1" w:rsidRDefault="000B6ACC" w:rsidP="006D2003">
            <w:pPr>
              <w:rPr>
                <w:color w:val="000000"/>
              </w:rPr>
            </w:pPr>
            <w:r w:rsidRPr="007001F1">
              <w:rPr>
                <w:color w:val="000000"/>
                <w:sz w:val="22"/>
                <w:szCs w:val="22"/>
              </w:rPr>
              <w:t> </w:t>
            </w:r>
          </w:p>
        </w:tc>
      </w:tr>
      <w:tr w:rsidR="000B6ACC" w:rsidRPr="007001F1" w14:paraId="7B1BF676" w14:textId="77777777" w:rsidTr="003E1143">
        <w:trPr>
          <w:trHeight w:val="300"/>
        </w:trPr>
        <w:tc>
          <w:tcPr>
            <w:tcW w:w="3559" w:type="dxa"/>
            <w:gridSpan w:val="3"/>
            <w:shd w:val="clear" w:color="auto" w:fill="auto"/>
            <w:vAlign w:val="center"/>
            <w:hideMark/>
          </w:tcPr>
          <w:p w14:paraId="28FB84EC" w14:textId="77777777"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542719F7" w14:textId="77777777" w:rsidR="000B6ACC" w:rsidRPr="007001F1" w:rsidRDefault="000B6ACC" w:rsidP="006D2003">
            <w:pPr>
              <w:rPr>
                <w:color w:val="000000"/>
              </w:rPr>
            </w:pPr>
            <w:r w:rsidRPr="007001F1">
              <w:rPr>
                <w:color w:val="000000"/>
                <w:sz w:val="22"/>
                <w:szCs w:val="22"/>
              </w:rPr>
              <w:t> </w:t>
            </w:r>
          </w:p>
        </w:tc>
      </w:tr>
      <w:tr w:rsidR="000B6ACC" w:rsidRPr="007001F1" w14:paraId="051712D1" w14:textId="77777777" w:rsidTr="003E1143">
        <w:trPr>
          <w:trHeight w:val="300"/>
        </w:trPr>
        <w:tc>
          <w:tcPr>
            <w:tcW w:w="3559" w:type="dxa"/>
            <w:gridSpan w:val="3"/>
            <w:shd w:val="clear" w:color="auto" w:fill="auto"/>
            <w:vAlign w:val="center"/>
            <w:hideMark/>
          </w:tcPr>
          <w:p w14:paraId="7ACB15FC" w14:textId="77777777"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5C174DF8" w14:textId="77777777" w:rsidR="000B6ACC" w:rsidRPr="007001F1" w:rsidRDefault="000B6ACC" w:rsidP="006D2003">
            <w:pPr>
              <w:rPr>
                <w:color w:val="000000"/>
              </w:rPr>
            </w:pPr>
            <w:r w:rsidRPr="007001F1">
              <w:rPr>
                <w:color w:val="000000"/>
                <w:sz w:val="22"/>
                <w:szCs w:val="22"/>
              </w:rPr>
              <w:t> </w:t>
            </w:r>
          </w:p>
        </w:tc>
      </w:tr>
      <w:tr w:rsidR="000B6ACC" w:rsidRPr="007001F1" w14:paraId="55435F7A" w14:textId="77777777" w:rsidTr="003E1143">
        <w:trPr>
          <w:trHeight w:val="300"/>
        </w:trPr>
        <w:tc>
          <w:tcPr>
            <w:tcW w:w="3559" w:type="dxa"/>
            <w:gridSpan w:val="3"/>
            <w:shd w:val="clear" w:color="auto" w:fill="auto"/>
            <w:vAlign w:val="center"/>
            <w:hideMark/>
          </w:tcPr>
          <w:p w14:paraId="613988BB" w14:textId="77777777"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773F5F99" w14:textId="77777777" w:rsidR="000B6ACC" w:rsidRPr="007001F1" w:rsidRDefault="000B6ACC" w:rsidP="006D2003">
            <w:pPr>
              <w:rPr>
                <w:color w:val="000000"/>
              </w:rPr>
            </w:pPr>
            <w:r w:rsidRPr="007001F1">
              <w:rPr>
                <w:color w:val="000000"/>
                <w:sz w:val="22"/>
                <w:szCs w:val="22"/>
              </w:rPr>
              <w:t> </w:t>
            </w:r>
          </w:p>
        </w:tc>
      </w:tr>
      <w:tr w:rsidR="000B6ACC" w:rsidRPr="007001F1" w14:paraId="186A18B1" w14:textId="77777777" w:rsidTr="003E1143">
        <w:trPr>
          <w:trHeight w:val="300"/>
        </w:trPr>
        <w:tc>
          <w:tcPr>
            <w:tcW w:w="3559" w:type="dxa"/>
            <w:gridSpan w:val="3"/>
            <w:shd w:val="clear" w:color="auto" w:fill="auto"/>
            <w:vAlign w:val="center"/>
            <w:hideMark/>
          </w:tcPr>
          <w:p w14:paraId="14B29E92" w14:textId="77777777"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2379F2F3" w14:textId="77777777" w:rsidR="000B6ACC" w:rsidRPr="007001F1" w:rsidRDefault="000B6ACC" w:rsidP="006D2003">
            <w:pPr>
              <w:rPr>
                <w:color w:val="000000"/>
              </w:rPr>
            </w:pPr>
            <w:r w:rsidRPr="007001F1">
              <w:rPr>
                <w:color w:val="000000"/>
                <w:sz w:val="22"/>
                <w:szCs w:val="22"/>
              </w:rPr>
              <w:t> </w:t>
            </w:r>
          </w:p>
        </w:tc>
      </w:tr>
      <w:tr w:rsidR="000B6ACC" w:rsidRPr="007001F1" w14:paraId="7FBFF831" w14:textId="77777777" w:rsidTr="003E1143">
        <w:trPr>
          <w:trHeight w:val="300"/>
        </w:trPr>
        <w:tc>
          <w:tcPr>
            <w:tcW w:w="3559" w:type="dxa"/>
            <w:gridSpan w:val="3"/>
            <w:shd w:val="clear" w:color="auto" w:fill="auto"/>
            <w:vAlign w:val="center"/>
            <w:hideMark/>
          </w:tcPr>
          <w:p w14:paraId="3941EB8F" w14:textId="77777777"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30F69BB3" w14:textId="77777777" w:rsidR="000B6ACC" w:rsidRPr="007001F1" w:rsidRDefault="000B6ACC" w:rsidP="006D2003">
            <w:pPr>
              <w:rPr>
                <w:color w:val="000000"/>
              </w:rPr>
            </w:pPr>
            <w:r w:rsidRPr="007001F1">
              <w:rPr>
                <w:color w:val="000000"/>
                <w:sz w:val="22"/>
                <w:szCs w:val="22"/>
              </w:rPr>
              <w:t> </w:t>
            </w:r>
          </w:p>
        </w:tc>
      </w:tr>
      <w:tr w:rsidR="000B6ACC" w:rsidRPr="007001F1" w14:paraId="30141CE0" w14:textId="77777777" w:rsidTr="003E1143">
        <w:trPr>
          <w:trHeight w:val="300"/>
        </w:trPr>
        <w:tc>
          <w:tcPr>
            <w:tcW w:w="3559" w:type="dxa"/>
            <w:gridSpan w:val="3"/>
            <w:shd w:val="clear" w:color="auto" w:fill="auto"/>
            <w:vAlign w:val="center"/>
            <w:hideMark/>
          </w:tcPr>
          <w:p w14:paraId="02A16BA9" w14:textId="77777777"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05ABEF9D" w14:textId="77777777" w:rsidR="000B6ACC" w:rsidRPr="007001F1" w:rsidRDefault="000B6ACC" w:rsidP="006D2003">
            <w:pPr>
              <w:rPr>
                <w:color w:val="000000"/>
              </w:rPr>
            </w:pPr>
            <w:r w:rsidRPr="007001F1">
              <w:rPr>
                <w:color w:val="000000"/>
                <w:sz w:val="22"/>
                <w:szCs w:val="22"/>
              </w:rPr>
              <w:t> </w:t>
            </w:r>
          </w:p>
        </w:tc>
      </w:tr>
      <w:tr w:rsidR="000B6ACC" w:rsidRPr="007001F1" w14:paraId="0CDD9BE9" w14:textId="77777777" w:rsidTr="003E1143">
        <w:trPr>
          <w:trHeight w:val="300"/>
        </w:trPr>
        <w:tc>
          <w:tcPr>
            <w:tcW w:w="3559" w:type="dxa"/>
            <w:gridSpan w:val="3"/>
            <w:shd w:val="clear" w:color="auto" w:fill="auto"/>
            <w:vAlign w:val="center"/>
            <w:hideMark/>
          </w:tcPr>
          <w:p w14:paraId="0EA488BF" w14:textId="77777777"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591EC7A3" w14:textId="77777777" w:rsidR="000B6ACC" w:rsidRPr="007001F1" w:rsidRDefault="000B6ACC" w:rsidP="006D2003">
            <w:pPr>
              <w:rPr>
                <w:color w:val="000000"/>
              </w:rPr>
            </w:pPr>
            <w:r w:rsidRPr="007001F1">
              <w:rPr>
                <w:color w:val="000000"/>
                <w:sz w:val="22"/>
                <w:szCs w:val="22"/>
              </w:rPr>
              <w:t> </w:t>
            </w:r>
          </w:p>
        </w:tc>
      </w:tr>
      <w:tr w:rsidR="000B6ACC" w:rsidRPr="007001F1" w14:paraId="19472E06" w14:textId="77777777" w:rsidTr="003E1143">
        <w:trPr>
          <w:trHeight w:val="315"/>
        </w:trPr>
        <w:tc>
          <w:tcPr>
            <w:tcW w:w="1200" w:type="dxa"/>
            <w:gridSpan w:val="2"/>
            <w:shd w:val="clear" w:color="000000" w:fill="60497A"/>
            <w:vAlign w:val="center"/>
            <w:hideMark/>
          </w:tcPr>
          <w:p w14:paraId="2CB2F3CA" w14:textId="77777777"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14:paraId="683F646C" w14:textId="77777777"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2FC6D7B" w14:textId="77777777"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0900F741" w14:textId="77777777"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051A3DDA" w14:textId="77777777"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5AC38160" w14:textId="77777777" w:rsidR="000B6ACC" w:rsidRPr="007001F1" w:rsidRDefault="000B6ACC" w:rsidP="006D2003">
            <w:pPr>
              <w:jc w:val="center"/>
              <w:rPr>
                <w:b/>
                <w:bCs/>
                <w:color w:val="FFFFFF"/>
              </w:rPr>
            </w:pPr>
            <w:r w:rsidRPr="007001F1">
              <w:rPr>
                <w:b/>
                <w:bCs/>
                <w:color w:val="FFFFFF"/>
                <w:sz w:val="22"/>
                <w:szCs w:val="22"/>
              </w:rPr>
              <w:t>Poznámka</w:t>
            </w:r>
          </w:p>
        </w:tc>
      </w:tr>
      <w:tr w:rsidR="000B6ACC" w:rsidRPr="007001F1" w14:paraId="7DCCD093" w14:textId="77777777" w:rsidTr="003E1143">
        <w:trPr>
          <w:trHeight w:val="20"/>
        </w:trPr>
        <w:tc>
          <w:tcPr>
            <w:tcW w:w="582" w:type="dxa"/>
            <w:shd w:val="clear" w:color="auto" w:fill="auto"/>
            <w:noWrap/>
            <w:vAlign w:val="center"/>
            <w:hideMark/>
          </w:tcPr>
          <w:p w14:paraId="5ABD501B" w14:textId="77777777"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14:paraId="2BB6F0EE" w14:textId="77777777"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24459B20"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1D5CEB1A"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10B3FB12"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63B3A4F9" w14:textId="77777777" w:rsidR="000B6ACC" w:rsidRPr="007001F1" w:rsidRDefault="000B6ACC" w:rsidP="006D2003">
            <w:pPr>
              <w:jc w:val="center"/>
              <w:rPr>
                <w:color w:val="000000"/>
              </w:rPr>
            </w:pPr>
            <w:r w:rsidRPr="007001F1">
              <w:rPr>
                <w:color w:val="000000"/>
                <w:sz w:val="22"/>
                <w:szCs w:val="22"/>
              </w:rPr>
              <w:t> </w:t>
            </w:r>
          </w:p>
        </w:tc>
      </w:tr>
      <w:tr w:rsidR="000B6ACC" w:rsidRPr="007001F1" w14:paraId="483294B1" w14:textId="77777777" w:rsidTr="003E1143">
        <w:trPr>
          <w:trHeight w:val="20"/>
        </w:trPr>
        <w:tc>
          <w:tcPr>
            <w:tcW w:w="582" w:type="dxa"/>
            <w:shd w:val="clear" w:color="auto" w:fill="auto"/>
            <w:noWrap/>
            <w:vAlign w:val="center"/>
            <w:hideMark/>
          </w:tcPr>
          <w:p w14:paraId="356A9BBA" w14:textId="77777777"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14:paraId="55E50004" w14:textId="77777777"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D3E844D"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266588F"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5B6056F1"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19F43218" w14:textId="77777777" w:rsidR="000B6ACC" w:rsidRPr="007001F1" w:rsidRDefault="000B6ACC" w:rsidP="006D2003">
            <w:pPr>
              <w:jc w:val="center"/>
              <w:rPr>
                <w:color w:val="000000"/>
              </w:rPr>
            </w:pPr>
            <w:r w:rsidRPr="007001F1">
              <w:rPr>
                <w:color w:val="000000"/>
                <w:sz w:val="22"/>
                <w:szCs w:val="22"/>
              </w:rPr>
              <w:t> </w:t>
            </w:r>
          </w:p>
        </w:tc>
      </w:tr>
      <w:tr w:rsidR="000B6ACC" w:rsidRPr="007001F1" w14:paraId="497C1915" w14:textId="77777777" w:rsidTr="003E1143">
        <w:trPr>
          <w:trHeight w:val="20"/>
        </w:trPr>
        <w:tc>
          <w:tcPr>
            <w:tcW w:w="582" w:type="dxa"/>
            <w:shd w:val="clear" w:color="auto" w:fill="auto"/>
            <w:noWrap/>
            <w:vAlign w:val="center"/>
            <w:hideMark/>
          </w:tcPr>
          <w:p w14:paraId="577F1933" w14:textId="77777777"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14:paraId="41F69DA2" w14:textId="77777777"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D0A1D1B"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80B52B2"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65707837"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26C0B212" w14:textId="77777777" w:rsidR="000B6ACC" w:rsidRPr="007001F1" w:rsidRDefault="000B6ACC" w:rsidP="006D2003">
            <w:pPr>
              <w:jc w:val="center"/>
              <w:rPr>
                <w:color w:val="000000"/>
              </w:rPr>
            </w:pPr>
            <w:r w:rsidRPr="007001F1">
              <w:rPr>
                <w:color w:val="000000"/>
                <w:sz w:val="22"/>
                <w:szCs w:val="22"/>
              </w:rPr>
              <w:t> </w:t>
            </w:r>
          </w:p>
        </w:tc>
      </w:tr>
      <w:tr w:rsidR="00223393" w:rsidRPr="007001F1" w14:paraId="4A77756E" w14:textId="77777777" w:rsidTr="003E1143">
        <w:trPr>
          <w:trHeight w:val="441"/>
        </w:trPr>
        <w:tc>
          <w:tcPr>
            <w:tcW w:w="582" w:type="dxa"/>
            <w:vMerge w:val="restart"/>
            <w:shd w:val="clear" w:color="auto" w:fill="auto"/>
            <w:noWrap/>
            <w:vAlign w:val="center"/>
            <w:hideMark/>
          </w:tcPr>
          <w:p w14:paraId="38DB0B7A" w14:textId="77777777"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14:paraId="465420C9" w14:textId="77777777"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14:paraId="247A9437"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0D94C99E"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20075864"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54D6AB53" w14:textId="77777777" w:rsidR="00223393" w:rsidRPr="007001F1" w:rsidRDefault="00223393" w:rsidP="006D2003">
            <w:pPr>
              <w:jc w:val="center"/>
              <w:rPr>
                <w:color w:val="000000"/>
              </w:rPr>
            </w:pPr>
            <w:r w:rsidRPr="007001F1">
              <w:rPr>
                <w:color w:val="000000"/>
                <w:sz w:val="22"/>
                <w:szCs w:val="22"/>
              </w:rPr>
              <w:t> </w:t>
            </w:r>
          </w:p>
        </w:tc>
      </w:tr>
      <w:tr w:rsidR="00223393" w:rsidRPr="007001F1" w14:paraId="284C4D7B" w14:textId="77777777" w:rsidTr="003E1143">
        <w:trPr>
          <w:trHeight w:val="675"/>
        </w:trPr>
        <w:tc>
          <w:tcPr>
            <w:tcW w:w="582" w:type="dxa"/>
            <w:vMerge/>
            <w:shd w:val="clear" w:color="auto" w:fill="auto"/>
            <w:noWrap/>
            <w:vAlign w:val="center"/>
          </w:tcPr>
          <w:p w14:paraId="63E0D47A" w14:textId="77777777" w:rsidR="00223393" w:rsidRPr="007001F1" w:rsidRDefault="00223393" w:rsidP="006D2003">
            <w:pPr>
              <w:jc w:val="center"/>
              <w:rPr>
                <w:color w:val="000000"/>
              </w:rPr>
            </w:pPr>
          </w:p>
        </w:tc>
        <w:tc>
          <w:tcPr>
            <w:tcW w:w="4820" w:type="dxa"/>
            <w:gridSpan w:val="3"/>
            <w:shd w:val="clear" w:color="auto" w:fill="auto"/>
            <w:vAlign w:val="center"/>
          </w:tcPr>
          <w:p w14:paraId="43442C27" w14:textId="77777777"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14:paraId="295EBA39" w14:textId="77777777" w:rsidR="00223393" w:rsidRPr="007001F1" w:rsidRDefault="00223393" w:rsidP="006D2003">
            <w:pPr>
              <w:jc w:val="center"/>
              <w:rPr>
                <w:color w:val="000000"/>
              </w:rPr>
            </w:pPr>
          </w:p>
        </w:tc>
        <w:tc>
          <w:tcPr>
            <w:tcW w:w="567" w:type="dxa"/>
            <w:shd w:val="clear" w:color="auto" w:fill="auto"/>
            <w:vAlign w:val="center"/>
          </w:tcPr>
          <w:p w14:paraId="321ADF52" w14:textId="77777777" w:rsidR="00223393" w:rsidRPr="007001F1" w:rsidRDefault="00223393" w:rsidP="006D2003">
            <w:pPr>
              <w:jc w:val="center"/>
              <w:rPr>
                <w:color w:val="000000"/>
              </w:rPr>
            </w:pPr>
          </w:p>
        </w:tc>
        <w:tc>
          <w:tcPr>
            <w:tcW w:w="776" w:type="dxa"/>
            <w:shd w:val="clear" w:color="auto" w:fill="auto"/>
            <w:vAlign w:val="center"/>
          </w:tcPr>
          <w:p w14:paraId="4BF6129F" w14:textId="77777777" w:rsidR="00223393" w:rsidRPr="007001F1" w:rsidRDefault="00223393" w:rsidP="006D2003">
            <w:pPr>
              <w:jc w:val="center"/>
              <w:rPr>
                <w:color w:val="000000"/>
              </w:rPr>
            </w:pPr>
          </w:p>
        </w:tc>
        <w:tc>
          <w:tcPr>
            <w:tcW w:w="1779" w:type="dxa"/>
            <w:shd w:val="clear" w:color="auto" w:fill="auto"/>
            <w:vAlign w:val="center"/>
          </w:tcPr>
          <w:p w14:paraId="3A3542B1" w14:textId="77777777" w:rsidR="00223393" w:rsidRPr="007001F1" w:rsidRDefault="00223393" w:rsidP="006D2003">
            <w:pPr>
              <w:jc w:val="center"/>
              <w:rPr>
                <w:color w:val="000000"/>
              </w:rPr>
            </w:pPr>
          </w:p>
        </w:tc>
      </w:tr>
      <w:tr w:rsidR="00223393" w:rsidRPr="007001F1" w14:paraId="1FE40489" w14:textId="77777777" w:rsidTr="003E1143">
        <w:trPr>
          <w:trHeight w:val="675"/>
        </w:trPr>
        <w:tc>
          <w:tcPr>
            <w:tcW w:w="582" w:type="dxa"/>
            <w:vMerge/>
            <w:shd w:val="clear" w:color="auto" w:fill="auto"/>
            <w:noWrap/>
            <w:vAlign w:val="center"/>
          </w:tcPr>
          <w:p w14:paraId="12451E9C" w14:textId="77777777" w:rsidR="00223393" w:rsidRPr="007001F1" w:rsidRDefault="00223393" w:rsidP="006D2003">
            <w:pPr>
              <w:jc w:val="center"/>
              <w:rPr>
                <w:color w:val="000000"/>
              </w:rPr>
            </w:pPr>
          </w:p>
        </w:tc>
        <w:tc>
          <w:tcPr>
            <w:tcW w:w="4820" w:type="dxa"/>
            <w:gridSpan w:val="3"/>
            <w:shd w:val="clear" w:color="auto" w:fill="auto"/>
            <w:vAlign w:val="center"/>
          </w:tcPr>
          <w:p w14:paraId="00B3FF9F" w14:textId="77777777"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14:paraId="14622C0A" w14:textId="77777777" w:rsidR="00223393" w:rsidRPr="007001F1" w:rsidRDefault="00223393" w:rsidP="006D2003">
            <w:pPr>
              <w:jc w:val="center"/>
              <w:rPr>
                <w:color w:val="000000"/>
              </w:rPr>
            </w:pPr>
          </w:p>
        </w:tc>
        <w:tc>
          <w:tcPr>
            <w:tcW w:w="567" w:type="dxa"/>
            <w:shd w:val="clear" w:color="auto" w:fill="auto"/>
            <w:vAlign w:val="center"/>
          </w:tcPr>
          <w:p w14:paraId="154034BB" w14:textId="77777777" w:rsidR="00223393" w:rsidRPr="007001F1" w:rsidRDefault="00223393" w:rsidP="006D2003">
            <w:pPr>
              <w:jc w:val="center"/>
              <w:rPr>
                <w:color w:val="000000"/>
              </w:rPr>
            </w:pPr>
          </w:p>
        </w:tc>
        <w:tc>
          <w:tcPr>
            <w:tcW w:w="776" w:type="dxa"/>
            <w:shd w:val="clear" w:color="auto" w:fill="auto"/>
            <w:vAlign w:val="center"/>
          </w:tcPr>
          <w:p w14:paraId="5B33B8A5" w14:textId="77777777" w:rsidR="00223393" w:rsidRPr="007001F1" w:rsidRDefault="00223393" w:rsidP="006D2003">
            <w:pPr>
              <w:jc w:val="center"/>
              <w:rPr>
                <w:color w:val="000000"/>
              </w:rPr>
            </w:pPr>
          </w:p>
        </w:tc>
        <w:tc>
          <w:tcPr>
            <w:tcW w:w="1779" w:type="dxa"/>
            <w:shd w:val="clear" w:color="auto" w:fill="auto"/>
            <w:vAlign w:val="center"/>
          </w:tcPr>
          <w:p w14:paraId="6A3F77CE" w14:textId="77777777" w:rsidR="00223393" w:rsidRPr="007001F1" w:rsidRDefault="00223393" w:rsidP="006D2003">
            <w:pPr>
              <w:jc w:val="center"/>
              <w:rPr>
                <w:color w:val="000000"/>
              </w:rPr>
            </w:pPr>
          </w:p>
        </w:tc>
      </w:tr>
      <w:tr w:rsidR="00223393" w:rsidRPr="007001F1" w14:paraId="541C8972" w14:textId="77777777" w:rsidTr="003E1143">
        <w:trPr>
          <w:trHeight w:val="1140"/>
        </w:trPr>
        <w:tc>
          <w:tcPr>
            <w:tcW w:w="582" w:type="dxa"/>
            <w:vMerge w:val="restart"/>
            <w:shd w:val="clear" w:color="auto" w:fill="auto"/>
            <w:noWrap/>
            <w:vAlign w:val="center"/>
            <w:hideMark/>
          </w:tcPr>
          <w:p w14:paraId="098EC86D" w14:textId="77777777" w:rsidR="00223393" w:rsidRPr="007001F1" w:rsidRDefault="00223393" w:rsidP="006D2003">
            <w:pPr>
              <w:jc w:val="center"/>
              <w:rPr>
                <w:color w:val="000000"/>
              </w:rPr>
            </w:pPr>
            <w:r w:rsidRPr="007001F1">
              <w:rPr>
                <w:color w:val="000000"/>
                <w:sz w:val="22"/>
                <w:szCs w:val="22"/>
              </w:rPr>
              <w:lastRenderedPageBreak/>
              <w:t>5</w:t>
            </w:r>
          </w:p>
        </w:tc>
        <w:tc>
          <w:tcPr>
            <w:tcW w:w="4820" w:type="dxa"/>
            <w:gridSpan w:val="3"/>
            <w:shd w:val="clear" w:color="auto" w:fill="auto"/>
            <w:vAlign w:val="center"/>
            <w:hideMark/>
          </w:tcPr>
          <w:p w14:paraId="45ABAA1B" w14:textId="77777777"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14:paraId="65A9A399"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37F623F6"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78CE661C"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213046E5" w14:textId="77777777" w:rsidR="00223393" w:rsidRPr="007001F1" w:rsidRDefault="00223393" w:rsidP="006D2003">
            <w:pPr>
              <w:jc w:val="center"/>
              <w:rPr>
                <w:color w:val="000000"/>
              </w:rPr>
            </w:pPr>
            <w:r w:rsidRPr="007001F1">
              <w:rPr>
                <w:color w:val="000000"/>
                <w:sz w:val="22"/>
                <w:szCs w:val="22"/>
              </w:rPr>
              <w:t> </w:t>
            </w:r>
          </w:p>
        </w:tc>
      </w:tr>
      <w:tr w:rsidR="00223393" w:rsidRPr="007001F1" w14:paraId="62C5B321" w14:textId="77777777" w:rsidTr="003E1143">
        <w:trPr>
          <w:trHeight w:val="799"/>
        </w:trPr>
        <w:tc>
          <w:tcPr>
            <w:tcW w:w="582" w:type="dxa"/>
            <w:vMerge/>
            <w:shd w:val="clear" w:color="auto" w:fill="auto"/>
            <w:noWrap/>
            <w:vAlign w:val="center"/>
          </w:tcPr>
          <w:p w14:paraId="65D1B47A" w14:textId="77777777" w:rsidR="00223393" w:rsidRPr="007001F1" w:rsidRDefault="00223393" w:rsidP="006D2003">
            <w:pPr>
              <w:jc w:val="center"/>
              <w:rPr>
                <w:color w:val="000000"/>
              </w:rPr>
            </w:pPr>
          </w:p>
        </w:tc>
        <w:tc>
          <w:tcPr>
            <w:tcW w:w="4820" w:type="dxa"/>
            <w:gridSpan w:val="3"/>
            <w:shd w:val="clear" w:color="auto" w:fill="auto"/>
            <w:vAlign w:val="center"/>
          </w:tcPr>
          <w:p w14:paraId="390592E6" w14:textId="77777777"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14:paraId="25E14E95" w14:textId="77777777" w:rsidR="00223393" w:rsidRPr="007001F1" w:rsidRDefault="00223393" w:rsidP="006D2003">
            <w:pPr>
              <w:jc w:val="center"/>
              <w:rPr>
                <w:color w:val="000000"/>
              </w:rPr>
            </w:pPr>
          </w:p>
        </w:tc>
        <w:tc>
          <w:tcPr>
            <w:tcW w:w="567" w:type="dxa"/>
            <w:shd w:val="clear" w:color="auto" w:fill="auto"/>
            <w:vAlign w:val="center"/>
          </w:tcPr>
          <w:p w14:paraId="4F90797A" w14:textId="77777777" w:rsidR="00223393" w:rsidRPr="007001F1" w:rsidRDefault="00223393" w:rsidP="006D2003">
            <w:pPr>
              <w:jc w:val="center"/>
              <w:rPr>
                <w:color w:val="000000"/>
              </w:rPr>
            </w:pPr>
          </w:p>
        </w:tc>
        <w:tc>
          <w:tcPr>
            <w:tcW w:w="776" w:type="dxa"/>
            <w:shd w:val="clear" w:color="auto" w:fill="auto"/>
            <w:vAlign w:val="center"/>
          </w:tcPr>
          <w:p w14:paraId="749124DE" w14:textId="77777777" w:rsidR="00223393" w:rsidRPr="007001F1" w:rsidRDefault="00223393" w:rsidP="006D2003">
            <w:pPr>
              <w:jc w:val="center"/>
              <w:rPr>
                <w:color w:val="000000"/>
              </w:rPr>
            </w:pPr>
          </w:p>
        </w:tc>
        <w:tc>
          <w:tcPr>
            <w:tcW w:w="1779" w:type="dxa"/>
            <w:shd w:val="clear" w:color="auto" w:fill="auto"/>
            <w:vAlign w:val="center"/>
          </w:tcPr>
          <w:p w14:paraId="7F4059E5" w14:textId="77777777" w:rsidR="00223393" w:rsidRPr="007001F1" w:rsidRDefault="00223393" w:rsidP="006D2003">
            <w:pPr>
              <w:jc w:val="center"/>
              <w:rPr>
                <w:color w:val="000000"/>
              </w:rPr>
            </w:pPr>
          </w:p>
        </w:tc>
      </w:tr>
      <w:tr w:rsidR="000B6ACC" w:rsidRPr="007001F1" w14:paraId="257D93C6" w14:textId="77777777" w:rsidTr="003E1143">
        <w:trPr>
          <w:trHeight w:val="20"/>
        </w:trPr>
        <w:tc>
          <w:tcPr>
            <w:tcW w:w="582" w:type="dxa"/>
            <w:shd w:val="clear" w:color="auto" w:fill="auto"/>
            <w:noWrap/>
            <w:vAlign w:val="center"/>
            <w:hideMark/>
          </w:tcPr>
          <w:p w14:paraId="5575EC74" w14:textId="77777777"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14:paraId="27FCF476" w14:textId="77777777"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14:paraId="2E3B0FEF"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2ADF1F17"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4CB871F9"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5AF93546" w14:textId="77777777" w:rsidR="000B6ACC" w:rsidRPr="007001F1" w:rsidRDefault="000B6ACC" w:rsidP="006D2003">
            <w:pPr>
              <w:jc w:val="center"/>
              <w:rPr>
                <w:color w:val="000000"/>
              </w:rPr>
            </w:pPr>
            <w:r w:rsidRPr="007001F1">
              <w:rPr>
                <w:color w:val="000000"/>
                <w:sz w:val="22"/>
                <w:szCs w:val="22"/>
              </w:rPr>
              <w:t> </w:t>
            </w:r>
          </w:p>
        </w:tc>
      </w:tr>
      <w:tr w:rsidR="005F6EEA" w:rsidRPr="007001F1" w14:paraId="470E6EAE" w14:textId="77777777" w:rsidTr="003E1143">
        <w:trPr>
          <w:trHeight w:val="20"/>
        </w:trPr>
        <w:tc>
          <w:tcPr>
            <w:tcW w:w="582" w:type="dxa"/>
            <w:shd w:val="clear" w:color="auto" w:fill="auto"/>
            <w:noWrap/>
            <w:vAlign w:val="center"/>
          </w:tcPr>
          <w:p w14:paraId="5D9AE87F" w14:textId="77777777"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14:paraId="1AD63A9D" w14:textId="77777777"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14:paraId="279350C9" w14:textId="77777777" w:rsidR="005F6EEA" w:rsidRPr="007001F1" w:rsidRDefault="005F6EEA" w:rsidP="006D2003">
            <w:pPr>
              <w:jc w:val="center"/>
              <w:rPr>
                <w:color w:val="000000"/>
              </w:rPr>
            </w:pPr>
          </w:p>
        </w:tc>
        <w:tc>
          <w:tcPr>
            <w:tcW w:w="567" w:type="dxa"/>
            <w:shd w:val="clear" w:color="auto" w:fill="auto"/>
            <w:vAlign w:val="center"/>
          </w:tcPr>
          <w:p w14:paraId="598EE7E4" w14:textId="77777777" w:rsidR="005F6EEA" w:rsidRPr="007001F1" w:rsidRDefault="005F6EEA" w:rsidP="006D2003">
            <w:pPr>
              <w:jc w:val="center"/>
              <w:rPr>
                <w:color w:val="000000"/>
              </w:rPr>
            </w:pPr>
          </w:p>
        </w:tc>
        <w:tc>
          <w:tcPr>
            <w:tcW w:w="776" w:type="dxa"/>
            <w:shd w:val="clear" w:color="auto" w:fill="auto"/>
            <w:vAlign w:val="center"/>
          </w:tcPr>
          <w:p w14:paraId="5A62EA7F" w14:textId="77777777" w:rsidR="005F6EEA" w:rsidRPr="007001F1" w:rsidRDefault="005F6EEA" w:rsidP="006D2003">
            <w:pPr>
              <w:jc w:val="center"/>
              <w:rPr>
                <w:color w:val="000000"/>
              </w:rPr>
            </w:pPr>
          </w:p>
        </w:tc>
        <w:tc>
          <w:tcPr>
            <w:tcW w:w="1779" w:type="dxa"/>
            <w:shd w:val="clear" w:color="auto" w:fill="auto"/>
            <w:vAlign w:val="center"/>
          </w:tcPr>
          <w:p w14:paraId="1FCAEDB8" w14:textId="77777777" w:rsidR="005F6EEA" w:rsidRPr="007001F1" w:rsidRDefault="005F6EEA" w:rsidP="006D2003">
            <w:pPr>
              <w:jc w:val="center"/>
              <w:rPr>
                <w:color w:val="000000"/>
              </w:rPr>
            </w:pPr>
          </w:p>
        </w:tc>
      </w:tr>
      <w:tr w:rsidR="000B6ACC" w:rsidRPr="007001F1" w14:paraId="05D35254" w14:textId="77777777" w:rsidTr="003E1143">
        <w:trPr>
          <w:trHeight w:val="20"/>
        </w:trPr>
        <w:tc>
          <w:tcPr>
            <w:tcW w:w="582" w:type="dxa"/>
            <w:shd w:val="clear" w:color="auto" w:fill="auto"/>
            <w:noWrap/>
            <w:vAlign w:val="center"/>
            <w:hideMark/>
          </w:tcPr>
          <w:p w14:paraId="0FB8E3F4" w14:textId="77777777"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14:paraId="430DB9D8" w14:textId="77777777"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009F61C6"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D769549"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4949FFBD"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36E4E288" w14:textId="77777777" w:rsidR="000B6ACC" w:rsidRPr="007001F1" w:rsidRDefault="000B6ACC" w:rsidP="006D2003">
            <w:pPr>
              <w:jc w:val="center"/>
              <w:rPr>
                <w:color w:val="000000"/>
              </w:rPr>
            </w:pPr>
            <w:r w:rsidRPr="007001F1">
              <w:rPr>
                <w:color w:val="000000"/>
                <w:sz w:val="22"/>
                <w:szCs w:val="22"/>
              </w:rPr>
              <w:t> </w:t>
            </w:r>
          </w:p>
        </w:tc>
      </w:tr>
      <w:tr w:rsidR="000B6ACC" w:rsidRPr="007001F1" w14:paraId="55FD94C6" w14:textId="77777777" w:rsidTr="003E1143">
        <w:trPr>
          <w:trHeight w:val="322"/>
        </w:trPr>
        <w:tc>
          <w:tcPr>
            <w:tcW w:w="582" w:type="dxa"/>
            <w:shd w:val="clear" w:color="auto" w:fill="auto"/>
            <w:noWrap/>
            <w:vAlign w:val="center"/>
            <w:hideMark/>
          </w:tcPr>
          <w:p w14:paraId="170A089B" w14:textId="77777777"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14:paraId="76F8DC9A" w14:textId="77777777"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4433E5EC"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160870D2"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5CDCD2D9"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1E91AF44" w14:textId="77777777" w:rsidR="000B6ACC" w:rsidRPr="007001F1" w:rsidRDefault="000B6ACC" w:rsidP="006D2003">
            <w:pPr>
              <w:jc w:val="center"/>
              <w:rPr>
                <w:color w:val="000000"/>
              </w:rPr>
            </w:pPr>
            <w:r w:rsidRPr="007001F1">
              <w:rPr>
                <w:color w:val="000000"/>
                <w:sz w:val="22"/>
                <w:szCs w:val="22"/>
              </w:rPr>
              <w:t> </w:t>
            </w:r>
          </w:p>
        </w:tc>
      </w:tr>
      <w:tr w:rsidR="00223393" w:rsidRPr="007001F1" w14:paraId="6C70BF4E" w14:textId="77777777" w:rsidTr="003E1143">
        <w:trPr>
          <w:trHeight w:val="503"/>
        </w:trPr>
        <w:tc>
          <w:tcPr>
            <w:tcW w:w="582" w:type="dxa"/>
            <w:vMerge w:val="restart"/>
            <w:shd w:val="clear" w:color="auto" w:fill="auto"/>
            <w:noWrap/>
            <w:vAlign w:val="center"/>
            <w:hideMark/>
          </w:tcPr>
          <w:p w14:paraId="7C415E4C" w14:textId="77777777"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14:paraId="72CB78CD" w14:textId="77777777"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14:paraId="02E63F98"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56226C14"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01992E83"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6C9A09A4" w14:textId="77777777" w:rsidR="00223393" w:rsidRPr="007001F1" w:rsidRDefault="00223393" w:rsidP="006D2003">
            <w:pPr>
              <w:jc w:val="center"/>
              <w:rPr>
                <w:color w:val="000000"/>
              </w:rPr>
            </w:pPr>
            <w:r w:rsidRPr="007001F1">
              <w:rPr>
                <w:color w:val="000000"/>
                <w:sz w:val="22"/>
                <w:szCs w:val="22"/>
              </w:rPr>
              <w:t> </w:t>
            </w:r>
          </w:p>
        </w:tc>
      </w:tr>
      <w:tr w:rsidR="00223393" w:rsidRPr="007001F1" w14:paraId="1B425E8C" w14:textId="77777777" w:rsidTr="003E1143">
        <w:trPr>
          <w:trHeight w:val="502"/>
        </w:trPr>
        <w:tc>
          <w:tcPr>
            <w:tcW w:w="582" w:type="dxa"/>
            <w:vMerge/>
            <w:shd w:val="clear" w:color="auto" w:fill="auto"/>
            <w:noWrap/>
            <w:vAlign w:val="center"/>
          </w:tcPr>
          <w:p w14:paraId="3C67F9EA" w14:textId="77777777" w:rsidR="00223393" w:rsidRPr="007001F1" w:rsidRDefault="00223393" w:rsidP="006D2003">
            <w:pPr>
              <w:jc w:val="center"/>
              <w:rPr>
                <w:color w:val="000000"/>
              </w:rPr>
            </w:pPr>
          </w:p>
        </w:tc>
        <w:tc>
          <w:tcPr>
            <w:tcW w:w="4820" w:type="dxa"/>
            <w:gridSpan w:val="3"/>
            <w:shd w:val="clear" w:color="auto" w:fill="auto"/>
            <w:vAlign w:val="center"/>
          </w:tcPr>
          <w:p w14:paraId="7BEB531B" w14:textId="77777777"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0DE02F7E" w14:textId="77777777" w:rsidR="00223393" w:rsidRPr="007001F1" w:rsidRDefault="00223393" w:rsidP="006D2003">
            <w:pPr>
              <w:jc w:val="center"/>
              <w:rPr>
                <w:color w:val="000000"/>
              </w:rPr>
            </w:pPr>
          </w:p>
        </w:tc>
        <w:tc>
          <w:tcPr>
            <w:tcW w:w="567" w:type="dxa"/>
            <w:shd w:val="clear" w:color="auto" w:fill="auto"/>
            <w:vAlign w:val="center"/>
          </w:tcPr>
          <w:p w14:paraId="6C8AB1D6" w14:textId="77777777" w:rsidR="00223393" w:rsidRPr="007001F1" w:rsidRDefault="00223393" w:rsidP="006D2003">
            <w:pPr>
              <w:jc w:val="center"/>
              <w:rPr>
                <w:color w:val="000000"/>
              </w:rPr>
            </w:pPr>
          </w:p>
        </w:tc>
        <w:tc>
          <w:tcPr>
            <w:tcW w:w="776" w:type="dxa"/>
            <w:shd w:val="clear" w:color="auto" w:fill="auto"/>
            <w:vAlign w:val="center"/>
          </w:tcPr>
          <w:p w14:paraId="1FD5605F" w14:textId="77777777" w:rsidR="00223393" w:rsidRPr="007001F1" w:rsidRDefault="00223393" w:rsidP="006D2003">
            <w:pPr>
              <w:jc w:val="center"/>
              <w:rPr>
                <w:color w:val="000000"/>
              </w:rPr>
            </w:pPr>
          </w:p>
        </w:tc>
        <w:tc>
          <w:tcPr>
            <w:tcW w:w="1779" w:type="dxa"/>
            <w:shd w:val="clear" w:color="auto" w:fill="auto"/>
            <w:vAlign w:val="center"/>
          </w:tcPr>
          <w:p w14:paraId="57DED947" w14:textId="77777777" w:rsidR="00223393" w:rsidRPr="007001F1" w:rsidRDefault="00223393" w:rsidP="006D2003">
            <w:pPr>
              <w:jc w:val="center"/>
              <w:rPr>
                <w:color w:val="000000"/>
              </w:rPr>
            </w:pPr>
          </w:p>
        </w:tc>
      </w:tr>
      <w:tr w:rsidR="00223393" w:rsidRPr="007001F1" w14:paraId="1C54BFCC" w14:textId="77777777" w:rsidTr="003E1143">
        <w:trPr>
          <w:trHeight w:val="760"/>
        </w:trPr>
        <w:tc>
          <w:tcPr>
            <w:tcW w:w="582" w:type="dxa"/>
            <w:vMerge w:val="restart"/>
            <w:shd w:val="clear" w:color="auto" w:fill="auto"/>
            <w:noWrap/>
            <w:vAlign w:val="center"/>
            <w:hideMark/>
          </w:tcPr>
          <w:p w14:paraId="5C31EDF6" w14:textId="77777777"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14:paraId="0282CCB0" w14:textId="77777777"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14:paraId="6EF33900"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03DEB6A2"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12111230"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33F36ACB" w14:textId="77777777" w:rsidR="00223393" w:rsidRPr="007001F1" w:rsidRDefault="00223393" w:rsidP="006D2003">
            <w:pPr>
              <w:jc w:val="center"/>
              <w:rPr>
                <w:color w:val="000000"/>
              </w:rPr>
            </w:pPr>
            <w:r w:rsidRPr="007001F1">
              <w:rPr>
                <w:color w:val="000000"/>
                <w:sz w:val="22"/>
                <w:szCs w:val="22"/>
              </w:rPr>
              <w:t> </w:t>
            </w:r>
          </w:p>
        </w:tc>
      </w:tr>
      <w:tr w:rsidR="00223393" w:rsidRPr="007001F1" w14:paraId="2FC14DF3" w14:textId="77777777" w:rsidTr="003E1143">
        <w:trPr>
          <w:trHeight w:val="760"/>
        </w:trPr>
        <w:tc>
          <w:tcPr>
            <w:tcW w:w="582" w:type="dxa"/>
            <w:vMerge/>
            <w:shd w:val="clear" w:color="auto" w:fill="auto"/>
            <w:noWrap/>
            <w:vAlign w:val="center"/>
          </w:tcPr>
          <w:p w14:paraId="7A4EA49C" w14:textId="77777777" w:rsidR="00223393" w:rsidRPr="007001F1" w:rsidRDefault="00223393" w:rsidP="006D2003">
            <w:pPr>
              <w:jc w:val="center"/>
              <w:rPr>
                <w:color w:val="000000"/>
              </w:rPr>
            </w:pPr>
          </w:p>
        </w:tc>
        <w:tc>
          <w:tcPr>
            <w:tcW w:w="4820" w:type="dxa"/>
            <w:gridSpan w:val="3"/>
            <w:shd w:val="clear" w:color="auto" w:fill="auto"/>
            <w:vAlign w:val="center"/>
          </w:tcPr>
          <w:p w14:paraId="360DFB05" w14:textId="77777777"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5163BC84" w14:textId="77777777" w:rsidR="00223393" w:rsidRPr="007001F1" w:rsidRDefault="00223393" w:rsidP="006D2003">
            <w:pPr>
              <w:jc w:val="center"/>
              <w:rPr>
                <w:color w:val="000000"/>
              </w:rPr>
            </w:pPr>
          </w:p>
        </w:tc>
        <w:tc>
          <w:tcPr>
            <w:tcW w:w="567" w:type="dxa"/>
            <w:shd w:val="clear" w:color="auto" w:fill="auto"/>
            <w:vAlign w:val="center"/>
          </w:tcPr>
          <w:p w14:paraId="7A43FBA7" w14:textId="77777777" w:rsidR="00223393" w:rsidRPr="007001F1" w:rsidRDefault="00223393" w:rsidP="006D2003">
            <w:pPr>
              <w:jc w:val="center"/>
              <w:rPr>
                <w:color w:val="000000"/>
              </w:rPr>
            </w:pPr>
          </w:p>
        </w:tc>
        <w:tc>
          <w:tcPr>
            <w:tcW w:w="776" w:type="dxa"/>
            <w:shd w:val="clear" w:color="auto" w:fill="auto"/>
            <w:vAlign w:val="center"/>
          </w:tcPr>
          <w:p w14:paraId="1D1A1E7F" w14:textId="77777777" w:rsidR="00223393" w:rsidRPr="007001F1" w:rsidRDefault="00223393" w:rsidP="006D2003">
            <w:pPr>
              <w:jc w:val="center"/>
              <w:rPr>
                <w:color w:val="000000"/>
              </w:rPr>
            </w:pPr>
          </w:p>
        </w:tc>
        <w:tc>
          <w:tcPr>
            <w:tcW w:w="1779" w:type="dxa"/>
            <w:shd w:val="clear" w:color="auto" w:fill="auto"/>
            <w:vAlign w:val="center"/>
          </w:tcPr>
          <w:p w14:paraId="0E10A61D" w14:textId="77777777" w:rsidR="00223393" w:rsidRPr="007001F1" w:rsidRDefault="00223393" w:rsidP="006D2003">
            <w:pPr>
              <w:jc w:val="center"/>
              <w:rPr>
                <w:color w:val="000000"/>
              </w:rPr>
            </w:pPr>
          </w:p>
        </w:tc>
      </w:tr>
      <w:tr w:rsidR="00223393" w:rsidRPr="007001F1" w14:paraId="3A840C50" w14:textId="77777777" w:rsidTr="003E1143">
        <w:trPr>
          <w:trHeight w:val="370"/>
        </w:trPr>
        <w:tc>
          <w:tcPr>
            <w:tcW w:w="582" w:type="dxa"/>
            <w:vMerge/>
            <w:shd w:val="clear" w:color="auto" w:fill="auto"/>
            <w:noWrap/>
            <w:vAlign w:val="center"/>
          </w:tcPr>
          <w:p w14:paraId="25D82B96" w14:textId="77777777" w:rsidR="00223393" w:rsidRPr="007001F1" w:rsidRDefault="00223393" w:rsidP="006D2003">
            <w:pPr>
              <w:jc w:val="center"/>
              <w:rPr>
                <w:color w:val="000000"/>
              </w:rPr>
            </w:pPr>
          </w:p>
        </w:tc>
        <w:tc>
          <w:tcPr>
            <w:tcW w:w="4820" w:type="dxa"/>
            <w:gridSpan w:val="3"/>
            <w:shd w:val="clear" w:color="auto" w:fill="auto"/>
            <w:vAlign w:val="center"/>
          </w:tcPr>
          <w:p w14:paraId="710CD7D4" w14:textId="77777777"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4C0E504" w14:textId="77777777" w:rsidR="00223393" w:rsidRPr="007001F1" w:rsidRDefault="00223393" w:rsidP="006D2003">
            <w:pPr>
              <w:jc w:val="center"/>
              <w:rPr>
                <w:color w:val="000000"/>
              </w:rPr>
            </w:pPr>
          </w:p>
        </w:tc>
        <w:tc>
          <w:tcPr>
            <w:tcW w:w="567" w:type="dxa"/>
            <w:shd w:val="clear" w:color="auto" w:fill="auto"/>
            <w:vAlign w:val="center"/>
          </w:tcPr>
          <w:p w14:paraId="471E8DD0" w14:textId="77777777" w:rsidR="00223393" w:rsidRPr="007001F1" w:rsidRDefault="00223393" w:rsidP="006D2003">
            <w:pPr>
              <w:jc w:val="center"/>
              <w:rPr>
                <w:color w:val="000000"/>
              </w:rPr>
            </w:pPr>
          </w:p>
        </w:tc>
        <w:tc>
          <w:tcPr>
            <w:tcW w:w="776" w:type="dxa"/>
            <w:shd w:val="clear" w:color="auto" w:fill="auto"/>
            <w:vAlign w:val="center"/>
          </w:tcPr>
          <w:p w14:paraId="7A3349B6" w14:textId="77777777" w:rsidR="00223393" w:rsidRPr="007001F1" w:rsidRDefault="00223393" w:rsidP="006D2003">
            <w:pPr>
              <w:jc w:val="center"/>
              <w:rPr>
                <w:color w:val="000000"/>
              </w:rPr>
            </w:pPr>
          </w:p>
        </w:tc>
        <w:tc>
          <w:tcPr>
            <w:tcW w:w="1779" w:type="dxa"/>
            <w:shd w:val="clear" w:color="auto" w:fill="auto"/>
            <w:vAlign w:val="center"/>
          </w:tcPr>
          <w:p w14:paraId="1C9FD390" w14:textId="77777777" w:rsidR="00223393" w:rsidRPr="007001F1" w:rsidRDefault="00223393" w:rsidP="006D2003">
            <w:pPr>
              <w:jc w:val="center"/>
              <w:rPr>
                <w:color w:val="000000"/>
              </w:rPr>
            </w:pPr>
          </w:p>
        </w:tc>
      </w:tr>
      <w:tr w:rsidR="00223393" w:rsidRPr="007001F1" w14:paraId="67A5117B" w14:textId="77777777" w:rsidTr="003E1143">
        <w:trPr>
          <w:trHeight w:val="434"/>
        </w:trPr>
        <w:tc>
          <w:tcPr>
            <w:tcW w:w="582" w:type="dxa"/>
            <w:vMerge w:val="restart"/>
            <w:shd w:val="clear" w:color="auto" w:fill="auto"/>
            <w:noWrap/>
            <w:vAlign w:val="center"/>
          </w:tcPr>
          <w:p w14:paraId="76D91A19" w14:textId="77777777"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14:paraId="01CB2467" w14:textId="77777777"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14:paraId="69402582" w14:textId="77777777" w:rsidR="00223393" w:rsidRPr="007001F1" w:rsidRDefault="00223393" w:rsidP="006D2003">
            <w:pPr>
              <w:jc w:val="center"/>
              <w:rPr>
                <w:color w:val="000000"/>
              </w:rPr>
            </w:pPr>
          </w:p>
        </w:tc>
        <w:tc>
          <w:tcPr>
            <w:tcW w:w="567" w:type="dxa"/>
            <w:shd w:val="clear" w:color="auto" w:fill="auto"/>
            <w:vAlign w:val="center"/>
          </w:tcPr>
          <w:p w14:paraId="5CEBDEDE" w14:textId="77777777" w:rsidR="00223393" w:rsidRPr="007001F1" w:rsidRDefault="00223393" w:rsidP="006D2003">
            <w:pPr>
              <w:jc w:val="center"/>
              <w:rPr>
                <w:color w:val="000000"/>
              </w:rPr>
            </w:pPr>
          </w:p>
        </w:tc>
        <w:tc>
          <w:tcPr>
            <w:tcW w:w="776" w:type="dxa"/>
            <w:shd w:val="clear" w:color="auto" w:fill="auto"/>
            <w:vAlign w:val="center"/>
          </w:tcPr>
          <w:p w14:paraId="5FD1D80B" w14:textId="77777777" w:rsidR="00223393" w:rsidRPr="007001F1" w:rsidRDefault="00223393" w:rsidP="006D2003">
            <w:pPr>
              <w:jc w:val="center"/>
              <w:rPr>
                <w:color w:val="000000"/>
              </w:rPr>
            </w:pPr>
          </w:p>
        </w:tc>
        <w:tc>
          <w:tcPr>
            <w:tcW w:w="1779" w:type="dxa"/>
            <w:shd w:val="clear" w:color="auto" w:fill="auto"/>
            <w:vAlign w:val="center"/>
          </w:tcPr>
          <w:p w14:paraId="1059FF55" w14:textId="77777777" w:rsidR="00223393" w:rsidRPr="007001F1" w:rsidRDefault="00223393" w:rsidP="006D2003">
            <w:pPr>
              <w:jc w:val="center"/>
              <w:rPr>
                <w:color w:val="000000"/>
              </w:rPr>
            </w:pPr>
          </w:p>
        </w:tc>
      </w:tr>
      <w:tr w:rsidR="00223393" w:rsidRPr="007001F1" w14:paraId="376BF5CB" w14:textId="77777777" w:rsidTr="003E1143">
        <w:trPr>
          <w:trHeight w:val="845"/>
        </w:trPr>
        <w:tc>
          <w:tcPr>
            <w:tcW w:w="582" w:type="dxa"/>
            <w:vMerge/>
            <w:shd w:val="clear" w:color="auto" w:fill="auto"/>
            <w:noWrap/>
            <w:vAlign w:val="center"/>
          </w:tcPr>
          <w:p w14:paraId="429C7EF7" w14:textId="77777777" w:rsidR="00223393" w:rsidRPr="007001F1" w:rsidRDefault="00223393" w:rsidP="006D2003">
            <w:pPr>
              <w:jc w:val="center"/>
              <w:rPr>
                <w:color w:val="000000"/>
              </w:rPr>
            </w:pPr>
          </w:p>
        </w:tc>
        <w:tc>
          <w:tcPr>
            <w:tcW w:w="4820" w:type="dxa"/>
            <w:gridSpan w:val="3"/>
            <w:shd w:val="clear" w:color="auto" w:fill="auto"/>
            <w:vAlign w:val="center"/>
          </w:tcPr>
          <w:p w14:paraId="08BF970F" w14:textId="77777777"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14:paraId="3912DF4F" w14:textId="77777777" w:rsidR="00223393" w:rsidRPr="007001F1" w:rsidRDefault="00223393" w:rsidP="006D2003">
            <w:pPr>
              <w:jc w:val="center"/>
              <w:rPr>
                <w:color w:val="000000"/>
              </w:rPr>
            </w:pPr>
          </w:p>
        </w:tc>
        <w:tc>
          <w:tcPr>
            <w:tcW w:w="567" w:type="dxa"/>
            <w:shd w:val="clear" w:color="auto" w:fill="auto"/>
            <w:vAlign w:val="center"/>
          </w:tcPr>
          <w:p w14:paraId="240DB0C5" w14:textId="77777777" w:rsidR="00223393" w:rsidRPr="007001F1" w:rsidRDefault="00223393" w:rsidP="006D2003">
            <w:pPr>
              <w:jc w:val="center"/>
              <w:rPr>
                <w:color w:val="000000"/>
              </w:rPr>
            </w:pPr>
          </w:p>
        </w:tc>
        <w:tc>
          <w:tcPr>
            <w:tcW w:w="776" w:type="dxa"/>
            <w:shd w:val="clear" w:color="auto" w:fill="auto"/>
            <w:vAlign w:val="center"/>
          </w:tcPr>
          <w:p w14:paraId="3C432B97" w14:textId="77777777" w:rsidR="00223393" w:rsidRPr="007001F1" w:rsidRDefault="00223393" w:rsidP="006D2003">
            <w:pPr>
              <w:jc w:val="center"/>
              <w:rPr>
                <w:color w:val="000000"/>
              </w:rPr>
            </w:pPr>
          </w:p>
        </w:tc>
        <w:tc>
          <w:tcPr>
            <w:tcW w:w="1779" w:type="dxa"/>
            <w:shd w:val="clear" w:color="auto" w:fill="auto"/>
            <w:vAlign w:val="center"/>
          </w:tcPr>
          <w:p w14:paraId="77EC1845" w14:textId="77777777" w:rsidR="00223393" w:rsidRPr="007001F1" w:rsidRDefault="00223393" w:rsidP="006D2003">
            <w:pPr>
              <w:jc w:val="center"/>
              <w:rPr>
                <w:color w:val="000000"/>
              </w:rPr>
            </w:pPr>
          </w:p>
        </w:tc>
      </w:tr>
      <w:tr w:rsidR="00223393" w:rsidRPr="007001F1" w14:paraId="3846CF5E" w14:textId="77777777" w:rsidTr="003E1143">
        <w:trPr>
          <w:trHeight w:val="157"/>
        </w:trPr>
        <w:tc>
          <w:tcPr>
            <w:tcW w:w="582" w:type="dxa"/>
            <w:vMerge w:val="restart"/>
            <w:shd w:val="clear" w:color="auto" w:fill="auto"/>
            <w:noWrap/>
            <w:vAlign w:val="center"/>
            <w:hideMark/>
          </w:tcPr>
          <w:p w14:paraId="43C147C9" w14:textId="77777777"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14:paraId="68EBB818" w14:textId="77777777" w:rsidR="00223393" w:rsidRPr="007001F1" w:rsidRDefault="00223393" w:rsidP="00FA683A">
            <w:pPr>
              <w:jc w:val="both"/>
              <w:rPr>
                <w:color w:val="000000"/>
              </w:rPr>
            </w:pPr>
            <w:r w:rsidRPr="007F627E">
              <w:rPr>
                <w:color w:val="000000"/>
                <w:sz w:val="22"/>
                <w:szCs w:val="22"/>
              </w:rPr>
              <w:t>a)</w:t>
            </w:r>
            <w:r w:rsidRPr="007001F1">
              <w:rPr>
                <w:color w:val="000000"/>
                <w:sz w:val="22"/>
                <w:szCs w:val="22"/>
              </w:rPr>
              <w:t xml:space="preserve">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14:paraId="360254E6"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127FCFC7"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4C52BF10"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1D78A461" w14:textId="77777777" w:rsidR="00223393" w:rsidRPr="007001F1" w:rsidRDefault="00223393" w:rsidP="006D2003">
            <w:pPr>
              <w:jc w:val="center"/>
              <w:rPr>
                <w:color w:val="000000"/>
              </w:rPr>
            </w:pPr>
            <w:r w:rsidRPr="007001F1">
              <w:rPr>
                <w:color w:val="000000"/>
                <w:sz w:val="22"/>
                <w:szCs w:val="22"/>
              </w:rPr>
              <w:t> </w:t>
            </w:r>
          </w:p>
        </w:tc>
      </w:tr>
      <w:tr w:rsidR="00223393" w:rsidRPr="007001F1" w14:paraId="358D9CCD" w14:textId="77777777" w:rsidTr="003E1143">
        <w:trPr>
          <w:trHeight w:val="590"/>
        </w:trPr>
        <w:tc>
          <w:tcPr>
            <w:tcW w:w="582" w:type="dxa"/>
            <w:vMerge/>
            <w:shd w:val="clear" w:color="auto" w:fill="auto"/>
            <w:noWrap/>
            <w:vAlign w:val="center"/>
          </w:tcPr>
          <w:p w14:paraId="0F8E107C" w14:textId="77777777" w:rsidR="00223393" w:rsidRPr="007001F1" w:rsidRDefault="00223393" w:rsidP="006D2003">
            <w:pPr>
              <w:jc w:val="center"/>
              <w:rPr>
                <w:color w:val="000000"/>
              </w:rPr>
            </w:pPr>
          </w:p>
        </w:tc>
        <w:tc>
          <w:tcPr>
            <w:tcW w:w="4820" w:type="dxa"/>
            <w:gridSpan w:val="3"/>
            <w:shd w:val="clear" w:color="auto" w:fill="auto"/>
            <w:vAlign w:val="center"/>
          </w:tcPr>
          <w:p w14:paraId="581B1586" w14:textId="77777777"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2215A387" w14:textId="77777777" w:rsidR="00223393" w:rsidRPr="007001F1" w:rsidRDefault="00223393" w:rsidP="006D2003">
            <w:pPr>
              <w:jc w:val="center"/>
              <w:rPr>
                <w:color w:val="000000"/>
              </w:rPr>
            </w:pPr>
          </w:p>
        </w:tc>
        <w:tc>
          <w:tcPr>
            <w:tcW w:w="567" w:type="dxa"/>
            <w:shd w:val="clear" w:color="auto" w:fill="auto"/>
            <w:vAlign w:val="center"/>
          </w:tcPr>
          <w:p w14:paraId="332F3076" w14:textId="77777777" w:rsidR="00223393" w:rsidRPr="007001F1" w:rsidRDefault="00223393" w:rsidP="006D2003">
            <w:pPr>
              <w:jc w:val="center"/>
              <w:rPr>
                <w:color w:val="000000"/>
              </w:rPr>
            </w:pPr>
          </w:p>
        </w:tc>
        <w:tc>
          <w:tcPr>
            <w:tcW w:w="776" w:type="dxa"/>
            <w:shd w:val="clear" w:color="auto" w:fill="auto"/>
            <w:vAlign w:val="center"/>
          </w:tcPr>
          <w:p w14:paraId="3462DE1C" w14:textId="77777777" w:rsidR="00223393" w:rsidRPr="007001F1" w:rsidRDefault="00223393" w:rsidP="006D2003">
            <w:pPr>
              <w:jc w:val="center"/>
              <w:rPr>
                <w:color w:val="000000"/>
              </w:rPr>
            </w:pPr>
          </w:p>
        </w:tc>
        <w:tc>
          <w:tcPr>
            <w:tcW w:w="1779" w:type="dxa"/>
            <w:shd w:val="clear" w:color="auto" w:fill="auto"/>
            <w:vAlign w:val="center"/>
          </w:tcPr>
          <w:p w14:paraId="4FEF9756" w14:textId="77777777" w:rsidR="00223393" w:rsidRPr="007001F1" w:rsidRDefault="00223393" w:rsidP="006D2003">
            <w:pPr>
              <w:jc w:val="center"/>
              <w:rPr>
                <w:color w:val="000000"/>
              </w:rPr>
            </w:pPr>
          </w:p>
        </w:tc>
      </w:tr>
      <w:tr w:rsidR="00223393" w:rsidRPr="007001F1" w14:paraId="5429C04D" w14:textId="77777777" w:rsidTr="003E1143">
        <w:trPr>
          <w:trHeight w:val="590"/>
        </w:trPr>
        <w:tc>
          <w:tcPr>
            <w:tcW w:w="582" w:type="dxa"/>
            <w:vMerge/>
            <w:shd w:val="clear" w:color="auto" w:fill="auto"/>
            <w:noWrap/>
            <w:vAlign w:val="center"/>
          </w:tcPr>
          <w:p w14:paraId="14C54728" w14:textId="77777777" w:rsidR="00223393" w:rsidRPr="007001F1" w:rsidRDefault="00223393" w:rsidP="006D2003">
            <w:pPr>
              <w:jc w:val="center"/>
              <w:rPr>
                <w:color w:val="000000"/>
              </w:rPr>
            </w:pPr>
          </w:p>
        </w:tc>
        <w:tc>
          <w:tcPr>
            <w:tcW w:w="4820" w:type="dxa"/>
            <w:gridSpan w:val="3"/>
            <w:shd w:val="clear" w:color="auto" w:fill="auto"/>
            <w:vAlign w:val="center"/>
          </w:tcPr>
          <w:p w14:paraId="6F478579" w14:textId="77777777"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25D858C9" w14:textId="77777777" w:rsidR="00223393" w:rsidRPr="007001F1" w:rsidRDefault="00223393" w:rsidP="006D2003">
            <w:pPr>
              <w:jc w:val="center"/>
              <w:rPr>
                <w:color w:val="000000"/>
              </w:rPr>
            </w:pPr>
          </w:p>
        </w:tc>
        <w:tc>
          <w:tcPr>
            <w:tcW w:w="567" w:type="dxa"/>
            <w:shd w:val="clear" w:color="auto" w:fill="auto"/>
            <w:vAlign w:val="center"/>
          </w:tcPr>
          <w:p w14:paraId="77D2EB29" w14:textId="77777777" w:rsidR="00223393" w:rsidRPr="007001F1" w:rsidRDefault="00223393" w:rsidP="006D2003">
            <w:pPr>
              <w:jc w:val="center"/>
              <w:rPr>
                <w:color w:val="000000"/>
              </w:rPr>
            </w:pPr>
          </w:p>
        </w:tc>
        <w:tc>
          <w:tcPr>
            <w:tcW w:w="776" w:type="dxa"/>
            <w:shd w:val="clear" w:color="auto" w:fill="auto"/>
            <w:vAlign w:val="center"/>
          </w:tcPr>
          <w:p w14:paraId="7194836B" w14:textId="77777777" w:rsidR="00223393" w:rsidRPr="007001F1" w:rsidRDefault="00223393" w:rsidP="006D2003">
            <w:pPr>
              <w:jc w:val="center"/>
              <w:rPr>
                <w:color w:val="000000"/>
              </w:rPr>
            </w:pPr>
          </w:p>
        </w:tc>
        <w:tc>
          <w:tcPr>
            <w:tcW w:w="1779" w:type="dxa"/>
            <w:shd w:val="clear" w:color="auto" w:fill="auto"/>
            <w:vAlign w:val="center"/>
          </w:tcPr>
          <w:p w14:paraId="6982A611" w14:textId="77777777" w:rsidR="00223393" w:rsidRPr="007001F1" w:rsidRDefault="00223393" w:rsidP="006D2003">
            <w:pPr>
              <w:jc w:val="center"/>
              <w:rPr>
                <w:color w:val="000000"/>
              </w:rPr>
            </w:pPr>
          </w:p>
        </w:tc>
      </w:tr>
      <w:tr w:rsidR="000B6ACC" w:rsidRPr="007001F1" w14:paraId="5BF3F51F" w14:textId="77777777" w:rsidTr="003E1143">
        <w:trPr>
          <w:trHeight w:val="20"/>
        </w:trPr>
        <w:tc>
          <w:tcPr>
            <w:tcW w:w="582" w:type="dxa"/>
            <w:shd w:val="clear" w:color="auto" w:fill="auto"/>
            <w:noWrap/>
            <w:vAlign w:val="center"/>
            <w:hideMark/>
          </w:tcPr>
          <w:p w14:paraId="60C339EA" w14:textId="77777777"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14:paraId="3C91AE15" w14:textId="77777777"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BD040EF"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3F57DA7B"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2865695E"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5587F5F7" w14:textId="77777777" w:rsidR="000B6ACC" w:rsidRPr="007001F1" w:rsidRDefault="000B6ACC" w:rsidP="006D2003">
            <w:pPr>
              <w:jc w:val="center"/>
              <w:rPr>
                <w:color w:val="000000"/>
              </w:rPr>
            </w:pPr>
            <w:r w:rsidRPr="007001F1">
              <w:rPr>
                <w:color w:val="000000"/>
                <w:sz w:val="22"/>
                <w:szCs w:val="22"/>
              </w:rPr>
              <w:t> </w:t>
            </w:r>
          </w:p>
        </w:tc>
      </w:tr>
      <w:tr w:rsidR="005F6EEA" w:rsidRPr="007001F1" w14:paraId="130ECF3D" w14:textId="77777777" w:rsidTr="003E1143">
        <w:trPr>
          <w:trHeight w:val="20"/>
        </w:trPr>
        <w:tc>
          <w:tcPr>
            <w:tcW w:w="582" w:type="dxa"/>
            <w:shd w:val="clear" w:color="auto" w:fill="auto"/>
            <w:noWrap/>
            <w:vAlign w:val="center"/>
          </w:tcPr>
          <w:p w14:paraId="390F91C9" w14:textId="77777777"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14:paraId="25589899" w14:textId="77777777"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2E2F17C" w14:textId="77777777" w:rsidR="005F6EEA" w:rsidRPr="007001F1" w:rsidRDefault="005F6EEA" w:rsidP="006D2003">
            <w:pPr>
              <w:jc w:val="center"/>
              <w:rPr>
                <w:color w:val="000000"/>
              </w:rPr>
            </w:pPr>
          </w:p>
        </w:tc>
        <w:tc>
          <w:tcPr>
            <w:tcW w:w="567" w:type="dxa"/>
            <w:shd w:val="clear" w:color="auto" w:fill="auto"/>
            <w:vAlign w:val="center"/>
          </w:tcPr>
          <w:p w14:paraId="6756FBF5" w14:textId="77777777" w:rsidR="005F6EEA" w:rsidRPr="007001F1" w:rsidRDefault="005F6EEA" w:rsidP="006D2003">
            <w:pPr>
              <w:jc w:val="center"/>
              <w:rPr>
                <w:color w:val="000000"/>
              </w:rPr>
            </w:pPr>
          </w:p>
        </w:tc>
        <w:tc>
          <w:tcPr>
            <w:tcW w:w="776" w:type="dxa"/>
            <w:shd w:val="clear" w:color="auto" w:fill="auto"/>
            <w:vAlign w:val="center"/>
          </w:tcPr>
          <w:p w14:paraId="0F0CE503" w14:textId="77777777" w:rsidR="005F6EEA" w:rsidRPr="007001F1" w:rsidRDefault="005F6EEA" w:rsidP="006D2003">
            <w:pPr>
              <w:jc w:val="center"/>
              <w:rPr>
                <w:color w:val="000000"/>
              </w:rPr>
            </w:pPr>
          </w:p>
        </w:tc>
        <w:tc>
          <w:tcPr>
            <w:tcW w:w="1779" w:type="dxa"/>
            <w:shd w:val="clear" w:color="auto" w:fill="auto"/>
            <w:vAlign w:val="center"/>
          </w:tcPr>
          <w:p w14:paraId="7CBA52FE" w14:textId="77777777" w:rsidR="005F6EEA" w:rsidRPr="007001F1" w:rsidRDefault="005F6EEA" w:rsidP="006D2003">
            <w:pPr>
              <w:jc w:val="center"/>
              <w:rPr>
                <w:color w:val="000000"/>
              </w:rPr>
            </w:pPr>
          </w:p>
        </w:tc>
      </w:tr>
      <w:tr w:rsidR="000B6ACC" w:rsidRPr="007001F1" w14:paraId="1A443B76" w14:textId="77777777" w:rsidTr="003E1143">
        <w:trPr>
          <w:trHeight w:val="300"/>
        </w:trPr>
        <w:tc>
          <w:tcPr>
            <w:tcW w:w="3559" w:type="dxa"/>
            <w:gridSpan w:val="3"/>
            <w:shd w:val="clear" w:color="auto" w:fill="auto"/>
            <w:vAlign w:val="center"/>
            <w:hideMark/>
          </w:tcPr>
          <w:p w14:paraId="3A311F77" w14:textId="77777777" w:rsidR="000B6ACC" w:rsidRPr="007001F1" w:rsidRDefault="000B6ACC" w:rsidP="006D2003">
            <w:pPr>
              <w:rPr>
                <w:b/>
                <w:bCs/>
              </w:rPr>
            </w:pPr>
            <w:r w:rsidRPr="007001F1">
              <w:rPr>
                <w:b/>
                <w:bCs/>
                <w:sz w:val="22"/>
                <w:szCs w:val="22"/>
              </w:rPr>
              <w:lastRenderedPageBreak/>
              <w:t>Kontrolu vykonal</w:t>
            </w:r>
            <w:r w:rsidR="00BD759C">
              <w:rPr>
                <w:rStyle w:val="Odkaznapoznmkupodiarou"/>
                <w:b/>
                <w:bCs/>
                <w:sz w:val="22"/>
                <w:szCs w:val="22"/>
              </w:rPr>
              <w:footnoteReference w:customMarkFollows="1" w:id="59"/>
              <w:t>2</w:t>
            </w:r>
            <w:r w:rsidRPr="007001F1">
              <w:rPr>
                <w:b/>
                <w:bCs/>
                <w:sz w:val="22"/>
                <w:szCs w:val="22"/>
              </w:rPr>
              <w:t>:</w:t>
            </w:r>
          </w:p>
        </w:tc>
        <w:tc>
          <w:tcPr>
            <w:tcW w:w="5532" w:type="dxa"/>
            <w:gridSpan w:val="5"/>
            <w:shd w:val="clear" w:color="auto" w:fill="auto"/>
            <w:vAlign w:val="center"/>
            <w:hideMark/>
          </w:tcPr>
          <w:p w14:paraId="0990FCF0" w14:textId="77777777" w:rsidR="000B6ACC" w:rsidRPr="007001F1" w:rsidRDefault="000B6ACC" w:rsidP="006D2003">
            <w:pPr>
              <w:rPr>
                <w:color w:val="000000"/>
              </w:rPr>
            </w:pPr>
            <w:r w:rsidRPr="007001F1">
              <w:rPr>
                <w:color w:val="000000"/>
                <w:sz w:val="22"/>
                <w:szCs w:val="22"/>
              </w:rPr>
              <w:t> </w:t>
            </w:r>
          </w:p>
        </w:tc>
      </w:tr>
      <w:tr w:rsidR="000B6ACC" w:rsidRPr="007001F1" w14:paraId="7D6929E5" w14:textId="77777777" w:rsidTr="003E1143">
        <w:trPr>
          <w:trHeight w:val="300"/>
        </w:trPr>
        <w:tc>
          <w:tcPr>
            <w:tcW w:w="3559" w:type="dxa"/>
            <w:gridSpan w:val="3"/>
            <w:shd w:val="clear" w:color="auto" w:fill="auto"/>
            <w:vAlign w:val="center"/>
            <w:hideMark/>
          </w:tcPr>
          <w:p w14:paraId="46A9E127" w14:textId="77777777"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14:paraId="7E2F7359" w14:textId="77777777" w:rsidR="000B6ACC" w:rsidRPr="007001F1" w:rsidRDefault="000B6ACC" w:rsidP="006D2003">
            <w:pPr>
              <w:rPr>
                <w:color w:val="000000"/>
              </w:rPr>
            </w:pPr>
            <w:r w:rsidRPr="007001F1">
              <w:rPr>
                <w:color w:val="000000"/>
                <w:sz w:val="22"/>
                <w:szCs w:val="22"/>
              </w:rPr>
              <w:t> </w:t>
            </w:r>
          </w:p>
        </w:tc>
      </w:tr>
      <w:tr w:rsidR="000B6ACC" w:rsidRPr="007001F1" w14:paraId="4C6B689A" w14:textId="77777777" w:rsidTr="003E1143">
        <w:trPr>
          <w:trHeight w:val="300"/>
        </w:trPr>
        <w:tc>
          <w:tcPr>
            <w:tcW w:w="3559" w:type="dxa"/>
            <w:gridSpan w:val="3"/>
            <w:shd w:val="clear" w:color="000000" w:fill="FFFFFF"/>
            <w:vAlign w:val="center"/>
            <w:hideMark/>
          </w:tcPr>
          <w:p w14:paraId="46792D1A" w14:textId="77777777"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14:paraId="31C4227A" w14:textId="77777777" w:rsidR="000B6ACC" w:rsidRPr="007001F1" w:rsidRDefault="000B6ACC" w:rsidP="006D2003">
            <w:pPr>
              <w:rPr>
                <w:color w:val="000000"/>
              </w:rPr>
            </w:pPr>
            <w:r w:rsidRPr="007001F1">
              <w:rPr>
                <w:color w:val="000000"/>
                <w:sz w:val="22"/>
                <w:szCs w:val="22"/>
              </w:rPr>
              <w:t> </w:t>
            </w:r>
          </w:p>
        </w:tc>
      </w:tr>
      <w:tr w:rsidR="000B6ACC" w:rsidRPr="007001F1" w14:paraId="32B0589A" w14:textId="77777777" w:rsidTr="003E1143">
        <w:trPr>
          <w:trHeight w:val="300"/>
        </w:trPr>
        <w:tc>
          <w:tcPr>
            <w:tcW w:w="9091" w:type="dxa"/>
            <w:gridSpan w:val="8"/>
            <w:shd w:val="clear" w:color="auto" w:fill="auto"/>
            <w:noWrap/>
            <w:vAlign w:val="bottom"/>
            <w:hideMark/>
          </w:tcPr>
          <w:p w14:paraId="4F98C452" w14:textId="77777777" w:rsidR="000B6ACC" w:rsidRPr="007001F1" w:rsidRDefault="000B6ACC" w:rsidP="006D2003">
            <w:pPr>
              <w:jc w:val="center"/>
              <w:rPr>
                <w:color w:val="000000"/>
              </w:rPr>
            </w:pPr>
            <w:r w:rsidRPr="007001F1">
              <w:rPr>
                <w:color w:val="000000"/>
                <w:sz w:val="22"/>
                <w:szCs w:val="22"/>
              </w:rPr>
              <w:t> </w:t>
            </w:r>
          </w:p>
        </w:tc>
      </w:tr>
      <w:tr w:rsidR="000B6ACC" w:rsidRPr="007001F1" w14:paraId="08A7CC62" w14:textId="77777777" w:rsidTr="003E1143">
        <w:trPr>
          <w:trHeight w:val="300"/>
        </w:trPr>
        <w:tc>
          <w:tcPr>
            <w:tcW w:w="3559" w:type="dxa"/>
            <w:gridSpan w:val="3"/>
            <w:shd w:val="clear" w:color="000000" w:fill="FFFFFF"/>
            <w:vAlign w:val="center"/>
            <w:hideMark/>
          </w:tcPr>
          <w:p w14:paraId="3243EB7B" w14:textId="77777777"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0"/>
              <w:t>3</w:t>
            </w:r>
            <w:r w:rsidRPr="007001F1">
              <w:rPr>
                <w:b/>
                <w:bCs/>
                <w:sz w:val="22"/>
                <w:szCs w:val="22"/>
              </w:rPr>
              <w:t>:</w:t>
            </w:r>
          </w:p>
        </w:tc>
        <w:tc>
          <w:tcPr>
            <w:tcW w:w="5532" w:type="dxa"/>
            <w:gridSpan w:val="5"/>
            <w:shd w:val="clear" w:color="auto" w:fill="auto"/>
            <w:vAlign w:val="center"/>
            <w:hideMark/>
          </w:tcPr>
          <w:p w14:paraId="72AD97DC" w14:textId="77777777" w:rsidR="000B6ACC" w:rsidRPr="007001F1" w:rsidRDefault="000B6ACC" w:rsidP="006D2003">
            <w:pPr>
              <w:rPr>
                <w:color w:val="000000"/>
              </w:rPr>
            </w:pPr>
            <w:r w:rsidRPr="007001F1">
              <w:rPr>
                <w:color w:val="000000"/>
                <w:sz w:val="22"/>
                <w:szCs w:val="22"/>
              </w:rPr>
              <w:t> </w:t>
            </w:r>
          </w:p>
        </w:tc>
      </w:tr>
      <w:tr w:rsidR="000B6ACC" w:rsidRPr="007001F1" w14:paraId="673792DD" w14:textId="77777777" w:rsidTr="003E1143">
        <w:trPr>
          <w:trHeight w:val="300"/>
        </w:trPr>
        <w:tc>
          <w:tcPr>
            <w:tcW w:w="3559" w:type="dxa"/>
            <w:gridSpan w:val="3"/>
            <w:shd w:val="clear" w:color="000000" w:fill="FFFFFF"/>
            <w:vAlign w:val="center"/>
            <w:hideMark/>
          </w:tcPr>
          <w:p w14:paraId="28589003" w14:textId="77777777"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14:paraId="689996B5" w14:textId="77777777" w:rsidR="000B6ACC" w:rsidRPr="007001F1" w:rsidRDefault="000B6ACC" w:rsidP="006D2003">
            <w:pPr>
              <w:rPr>
                <w:color w:val="000000"/>
              </w:rPr>
            </w:pPr>
            <w:r w:rsidRPr="007001F1">
              <w:rPr>
                <w:color w:val="000000"/>
                <w:sz w:val="22"/>
                <w:szCs w:val="22"/>
              </w:rPr>
              <w:t> </w:t>
            </w:r>
          </w:p>
        </w:tc>
      </w:tr>
      <w:tr w:rsidR="000B6ACC" w:rsidRPr="007001F1" w14:paraId="127B5B61" w14:textId="77777777" w:rsidTr="003E1143">
        <w:trPr>
          <w:trHeight w:val="300"/>
        </w:trPr>
        <w:tc>
          <w:tcPr>
            <w:tcW w:w="3559" w:type="dxa"/>
            <w:gridSpan w:val="3"/>
            <w:shd w:val="clear" w:color="000000" w:fill="FFFFFF"/>
            <w:vAlign w:val="center"/>
            <w:hideMark/>
          </w:tcPr>
          <w:p w14:paraId="5A0A24D1" w14:textId="77777777"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14:paraId="52333B6B" w14:textId="77777777" w:rsidR="000B6ACC" w:rsidRPr="007001F1" w:rsidRDefault="000B6ACC" w:rsidP="006D2003">
            <w:pPr>
              <w:rPr>
                <w:color w:val="000000"/>
              </w:rPr>
            </w:pPr>
            <w:r w:rsidRPr="007001F1">
              <w:rPr>
                <w:color w:val="000000"/>
                <w:sz w:val="22"/>
                <w:szCs w:val="22"/>
              </w:rPr>
              <w:t> </w:t>
            </w:r>
          </w:p>
        </w:tc>
      </w:tr>
    </w:tbl>
    <w:p w14:paraId="216D541C" w14:textId="77777777" w:rsidR="006D2003" w:rsidRPr="007001F1" w:rsidRDefault="006D2003"/>
    <w:p w14:paraId="7A406EAA" w14:textId="77777777" w:rsidR="006D2003" w:rsidRPr="007001F1" w:rsidRDefault="006D2003">
      <w:pPr>
        <w:spacing w:after="160" w:line="259" w:lineRule="auto"/>
      </w:pPr>
      <w:r w:rsidRPr="007001F1">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14:paraId="4DAEC4F5" w14:textId="77777777" w:rsidTr="00DE77B1">
        <w:trPr>
          <w:trHeight w:val="645"/>
        </w:trPr>
        <w:tc>
          <w:tcPr>
            <w:tcW w:w="9091" w:type="dxa"/>
            <w:gridSpan w:val="7"/>
            <w:shd w:val="clear" w:color="000000" w:fill="60497A"/>
            <w:vAlign w:val="center"/>
            <w:hideMark/>
          </w:tcPr>
          <w:p w14:paraId="14E26E51" w14:textId="77777777"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2524"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2524"/>
          </w:p>
        </w:tc>
      </w:tr>
      <w:tr w:rsidR="006D2003" w:rsidRPr="007001F1" w14:paraId="1B8B20D6" w14:textId="77777777" w:rsidTr="00DE77B1">
        <w:trPr>
          <w:trHeight w:val="330"/>
        </w:trPr>
        <w:tc>
          <w:tcPr>
            <w:tcW w:w="9091" w:type="dxa"/>
            <w:gridSpan w:val="7"/>
            <w:shd w:val="clear" w:color="auto" w:fill="auto"/>
            <w:vAlign w:val="center"/>
            <w:hideMark/>
          </w:tcPr>
          <w:p w14:paraId="44C6D94C" w14:textId="77777777"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14:paraId="185396C8" w14:textId="77777777" w:rsidTr="00DE77B1">
        <w:trPr>
          <w:trHeight w:val="300"/>
        </w:trPr>
        <w:tc>
          <w:tcPr>
            <w:tcW w:w="3559" w:type="dxa"/>
            <w:gridSpan w:val="2"/>
            <w:shd w:val="clear" w:color="auto" w:fill="auto"/>
            <w:vAlign w:val="center"/>
            <w:hideMark/>
          </w:tcPr>
          <w:p w14:paraId="43777E9E" w14:textId="77777777"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5A415B2C" w14:textId="77777777" w:rsidR="006D2003" w:rsidRPr="007001F1" w:rsidRDefault="006D2003" w:rsidP="006D2003">
            <w:pPr>
              <w:rPr>
                <w:color w:val="000000"/>
              </w:rPr>
            </w:pPr>
            <w:r w:rsidRPr="007001F1">
              <w:rPr>
                <w:color w:val="000000"/>
                <w:sz w:val="22"/>
                <w:szCs w:val="22"/>
              </w:rPr>
              <w:t> </w:t>
            </w:r>
          </w:p>
        </w:tc>
      </w:tr>
      <w:tr w:rsidR="006D2003" w:rsidRPr="007001F1" w14:paraId="64B46321" w14:textId="77777777" w:rsidTr="00DE77B1">
        <w:trPr>
          <w:trHeight w:val="660"/>
        </w:trPr>
        <w:tc>
          <w:tcPr>
            <w:tcW w:w="3559" w:type="dxa"/>
            <w:gridSpan w:val="2"/>
            <w:shd w:val="clear" w:color="auto" w:fill="auto"/>
            <w:vAlign w:val="center"/>
            <w:hideMark/>
          </w:tcPr>
          <w:p w14:paraId="59CC2A6E" w14:textId="77777777"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0884AB83" w14:textId="77777777" w:rsidR="006D2003" w:rsidRPr="007001F1" w:rsidRDefault="006D2003" w:rsidP="006D2003">
            <w:pPr>
              <w:rPr>
                <w:color w:val="000000"/>
              </w:rPr>
            </w:pPr>
            <w:r w:rsidRPr="007001F1">
              <w:rPr>
                <w:color w:val="000000"/>
                <w:sz w:val="22"/>
                <w:szCs w:val="22"/>
              </w:rPr>
              <w:t> </w:t>
            </w:r>
          </w:p>
        </w:tc>
      </w:tr>
      <w:tr w:rsidR="006D2003" w:rsidRPr="007001F1" w14:paraId="34B9BFEF" w14:textId="77777777" w:rsidTr="00DE77B1">
        <w:trPr>
          <w:trHeight w:val="330"/>
        </w:trPr>
        <w:tc>
          <w:tcPr>
            <w:tcW w:w="9091" w:type="dxa"/>
            <w:gridSpan w:val="7"/>
            <w:shd w:val="clear" w:color="auto" w:fill="auto"/>
            <w:vAlign w:val="center"/>
            <w:hideMark/>
          </w:tcPr>
          <w:p w14:paraId="774BDF12" w14:textId="77777777"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14:paraId="56353DC7" w14:textId="77777777" w:rsidTr="00DE77B1">
        <w:trPr>
          <w:trHeight w:val="330"/>
        </w:trPr>
        <w:tc>
          <w:tcPr>
            <w:tcW w:w="3559" w:type="dxa"/>
            <w:gridSpan w:val="2"/>
            <w:shd w:val="clear" w:color="auto" w:fill="auto"/>
            <w:vAlign w:val="center"/>
            <w:hideMark/>
          </w:tcPr>
          <w:p w14:paraId="5504FA2E" w14:textId="77777777"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AFEA60E" w14:textId="77777777" w:rsidR="006D2003" w:rsidRPr="007001F1" w:rsidRDefault="006D2003" w:rsidP="006D2003">
            <w:pPr>
              <w:rPr>
                <w:color w:val="000000"/>
              </w:rPr>
            </w:pPr>
            <w:r w:rsidRPr="007001F1">
              <w:rPr>
                <w:color w:val="000000"/>
                <w:sz w:val="22"/>
                <w:szCs w:val="22"/>
              </w:rPr>
              <w:t> </w:t>
            </w:r>
          </w:p>
        </w:tc>
      </w:tr>
      <w:tr w:rsidR="006D2003" w:rsidRPr="007001F1" w14:paraId="34C27FB7" w14:textId="77777777" w:rsidTr="00DE77B1">
        <w:trPr>
          <w:trHeight w:val="300"/>
        </w:trPr>
        <w:tc>
          <w:tcPr>
            <w:tcW w:w="3559" w:type="dxa"/>
            <w:gridSpan w:val="2"/>
            <w:shd w:val="clear" w:color="auto" w:fill="auto"/>
            <w:vAlign w:val="center"/>
            <w:hideMark/>
          </w:tcPr>
          <w:p w14:paraId="538FDB33" w14:textId="77777777"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D9208C" w14:textId="77777777" w:rsidR="006D2003" w:rsidRPr="007001F1" w:rsidRDefault="006D2003" w:rsidP="006D2003">
            <w:pPr>
              <w:rPr>
                <w:color w:val="000000"/>
              </w:rPr>
            </w:pPr>
            <w:r w:rsidRPr="007001F1">
              <w:rPr>
                <w:color w:val="000000"/>
                <w:sz w:val="22"/>
                <w:szCs w:val="22"/>
              </w:rPr>
              <w:t> </w:t>
            </w:r>
          </w:p>
        </w:tc>
      </w:tr>
      <w:tr w:rsidR="006D2003" w:rsidRPr="007001F1" w14:paraId="418068E7" w14:textId="77777777" w:rsidTr="00DE77B1">
        <w:trPr>
          <w:trHeight w:val="300"/>
        </w:trPr>
        <w:tc>
          <w:tcPr>
            <w:tcW w:w="3559" w:type="dxa"/>
            <w:gridSpan w:val="2"/>
            <w:shd w:val="clear" w:color="auto" w:fill="auto"/>
            <w:vAlign w:val="center"/>
            <w:hideMark/>
          </w:tcPr>
          <w:p w14:paraId="24AA55B1" w14:textId="77777777"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35A62258" w14:textId="77777777" w:rsidR="006D2003" w:rsidRPr="007001F1" w:rsidRDefault="006D2003" w:rsidP="006D2003">
            <w:pPr>
              <w:rPr>
                <w:color w:val="000000"/>
              </w:rPr>
            </w:pPr>
            <w:r w:rsidRPr="007001F1">
              <w:rPr>
                <w:color w:val="000000"/>
                <w:sz w:val="22"/>
                <w:szCs w:val="22"/>
              </w:rPr>
              <w:t> </w:t>
            </w:r>
          </w:p>
        </w:tc>
      </w:tr>
      <w:tr w:rsidR="006D2003" w:rsidRPr="007001F1" w14:paraId="438B3482" w14:textId="77777777" w:rsidTr="00DE77B1">
        <w:trPr>
          <w:trHeight w:val="300"/>
        </w:trPr>
        <w:tc>
          <w:tcPr>
            <w:tcW w:w="3559" w:type="dxa"/>
            <w:gridSpan w:val="2"/>
            <w:shd w:val="clear" w:color="auto" w:fill="auto"/>
            <w:vAlign w:val="center"/>
            <w:hideMark/>
          </w:tcPr>
          <w:p w14:paraId="76454513" w14:textId="77777777"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5A77DDF7" w14:textId="77777777" w:rsidR="006D2003" w:rsidRPr="007001F1" w:rsidRDefault="006D2003" w:rsidP="006D2003">
            <w:pPr>
              <w:rPr>
                <w:color w:val="000000"/>
              </w:rPr>
            </w:pPr>
            <w:r w:rsidRPr="007001F1">
              <w:rPr>
                <w:color w:val="000000"/>
                <w:sz w:val="22"/>
                <w:szCs w:val="22"/>
              </w:rPr>
              <w:t> </w:t>
            </w:r>
          </w:p>
        </w:tc>
      </w:tr>
      <w:tr w:rsidR="006D2003" w:rsidRPr="007001F1" w14:paraId="59A68F2B" w14:textId="77777777" w:rsidTr="00DE77B1">
        <w:trPr>
          <w:trHeight w:val="330"/>
        </w:trPr>
        <w:tc>
          <w:tcPr>
            <w:tcW w:w="9091" w:type="dxa"/>
            <w:gridSpan w:val="7"/>
            <w:shd w:val="clear" w:color="auto" w:fill="auto"/>
            <w:vAlign w:val="center"/>
            <w:hideMark/>
          </w:tcPr>
          <w:p w14:paraId="4E6A28A8" w14:textId="77777777"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14:paraId="790A7EC3" w14:textId="77777777" w:rsidTr="00DE77B1">
        <w:trPr>
          <w:trHeight w:val="300"/>
        </w:trPr>
        <w:tc>
          <w:tcPr>
            <w:tcW w:w="3559" w:type="dxa"/>
            <w:gridSpan w:val="2"/>
            <w:shd w:val="clear" w:color="auto" w:fill="auto"/>
            <w:vAlign w:val="center"/>
            <w:hideMark/>
          </w:tcPr>
          <w:p w14:paraId="65CF522A" w14:textId="77777777"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5D900486" w14:textId="77777777" w:rsidR="006D2003" w:rsidRPr="007001F1" w:rsidRDefault="006D2003" w:rsidP="006D2003">
            <w:pPr>
              <w:rPr>
                <w:color w:val="000000"/>
              </w:rPr>
            </w:pPr>
            <w:r w:rsidRPr="007001F1">
              <w:rPr>
                <w:color w:val="000000"/>
                <w:sz w:val="22"/>
                <w:szCs w:val="22"/>
              </w:rPr>
              <w:t>Nadlimitná zákazka</w:t>
            </w:r>
          </w:p>
        </w:tc>
      </w:tr>
      <w:tr w:rsidR="006D2003" w:rsidRPr="007001F1" w14:paraId="1B5D0C84" w14:textId="77777777" w:rsidTr="00DE77B1">
        <w:trPr>
          <w:trHeight w:val="300"/>
        </w:trPr>
        <w:tc>
          <w:tcPr>
            <w:tcW w:w="3559" w:type="dxa"/>
            <w:gridSpan w:val="2"/>
            <w:shd w:val="clear" w:color="auto" w:fill="auto"/>
            <w:vAlign w:val="center"/>
            <w:hideMark/>
          </w:tcPr>
          <w:p w14:paraId="22AE093C" w14:textId="77777777"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09A50928" w14:textId="77777777" w:rsidR="006D2003" w:rsidRPr="007001F1" w:rsidRDefault="006D2003" w:rsidP="006D2003">
            <w:pPr>
              <w:rPr>
                <w:color w:val="000000"/>
              </w:rPr>
            </w:pPr>
            <w:r w:rsidRPr="007001F1">
              <w:rPr>
                <w:color w:val="000000"/>
                <w:sz w:val="22"/>
                <w:szCs w:val="22"/>
              </w:rPr>
              <w:t>Súťaž návrhov (§ 119 a nasl.)</w:t>
            </w:r>
          </w:p>
        </w:tc>
      </w:tr>
      <w:tr w:rsidR="006D2003" w:rsidRPr="007001F1" w14:paraId="612B88D5" w14:textId="77777777" w:rsidTr="00DE77B1">
        <w:trPr>
          <w:trHeight w:val="300"/>
        </w:trPr>
        <w:tc>
          <w:tcPr>
            <w:tcW w:w="3559" w:type="dxa"/>
            <w:gridSpan w:val="2"/>
            <w:shd w:val="clear" w:color="auto" w:fill="auto"/>
            <w:vAlign w:val="center"/>
            <w:hideMark/>
          </w:tcPr>
          <w:p w14:paraId="5BB5D448" w14:textId="77777777"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699DAE10" w14:textId="77777777" w:rsidR="006D2003" w:rsidRPr="007001F1" w:rsidRDefault="006D2003" w:rsidP="006D2003">
            <w:pPr>
              <w:rPr>
                <w:color w:val="000000"/>
              </w:rPr>
            </w:pPr>
          </w:p>
        </w:tc>
      </w:tr>
      <w:tr w:rsidR="004D0B9F" w:rsidRPr="007001F1" w14:paraId="48E633C5" w14:textId="77777777" w:rsidTr="00DE77B1">
        <w:trPr>
          <w:trHeight w:val="300"/>
        </w:trPr>
        <w:tc>
          <w:tcPr>
            <w:tcW w:w="3559" w:type="dxa"/>
            <w:gridSpan w:val="2"/>
            <w:shd w:val="clear" w:color="auto" w:fill="auto"/>
            <w:vAlign w:val="center"/>
          </w:tcPr>
          <w:p w14:paraId="5E2D383B"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07D31C02" w14:textId="77777777" w:rsidR="004D0B9F" w:rsidRPr="007001F1" w:rsidRDefault="004D0B9F" w:rsidP="006D2003">
            <w:pPr>
              <w:rPr>
                <w:color w:val="000000"/>
              </w:rPr>
            </w:pPr>
          </w:p>
        </w:tc>
      </w:tr>
      <w:tr w:rsidR="006D2003" w:rsidRPr="007001F1" w14:paraId="412C5D18" w14:textId="77777777" w:rsidTr="00DE77B1">
        <w:trPr>
          <w:trHeight w:val="300"/>
        </w:trPr>
        <w:tc>
          <w:tcPr>
            <w:tcW w:w="3559" w:type="dxa"/>
            <w:gridSpan w:val="2"/>
            <w:shd w:val="clear" w:color="auto" w:fill="auto"/>
            <w:vAlign w:val="center"/>
            <w:hideMark/>
          </w:tcPr>
          <w:p w14:paraId="425CEB80" w14:textId="77777777"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01C36CAA" w14:textId="77777777"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14:paraId="47DDE138" w14:textId="77777777" w:rsidTr="00DE77B1">
        <w:trPr>
          <w:trHeight w:val="300"/>
        </w:trPr>
        <w:tc>
          <w:tcPr>
            <w:tcW w:w="3559" w:type="dxa"/>
            <w:gridSpan w:val="2"/>
            <w:shd w:val="clear" w:color="auto" w:fill="auto"/>
            <w:vAlign w:val="center"/>
            <w:hideMark/>
          </w:tcPr>
          <w:p w14:paraId="5DFC496C" w14:textId="77777777"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32998DB3" w14:textId="77777777" w:rsidR="006D2003" w:rsidRPr="007001F1" w:rsidRDefault="006D2003" w:rsidP="006D2003">
            <w:pPr>
              <w:rPr>
                <w:color w:val="000000"/>
              </w:rPr>
            </w:pPr>
            <w:r w:rsidRPr="007001F1">
              <w:rPr>
                <w:color w:val="000000"/>
                <w:sz w:val="22"/>
                <w:szCs w:val="22"/>
              </w:rPr>
              <w:t> </w:t>
            </w:r>
          </w:p>
        </w:tc>
      </w:tr>
      <w:tr w:rsidR="006D2003" w:rsidRPr="007001F1" w14:paraId="2A96BC5E" w14:textId="77777777" w:rsidTr="00DE77B1">
        <w:trPr>
          <w:trHeight w:val="300"/>
        </w:trPr>
        <w:tc>
          <w:tcPr>
            <w:tcW w:w="3559" w:type="dxa"/>
            <w:gridSpan w:val="2"/>
            <w:shd w:val="clear" w:color="auto" w:fill="auto"/>
            <w:vAlign w:val="center"/>
            <w:hideMark/>
          </w:tcPr>
          <w:p w14:paraId="26160F57" w14:textId="77777777"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375748F5" w14:textId="77777777" w:rsidR="006D2003" w:rsidRPr="007001F1" w:rsidRDefault="006D2003" w:rsidP="006D2003">
            <w:pPr>
              <w:rPr>
                <w:color w:val="000000"/>
              </w:rPr>
            </w:pPr>
            <w:r w:rsidRPr="007001F1">
              <w:rPr>
                <w:color w:val="000000"/>
                <w:sz w:val="22"/>
                <w:szCs w:val="22"/>
              </w:rPr>
              <w:t> </w:t>
            </w:r>
          </w:p>
        </w:tc>
      </w:tr>
      <w:tr w:rsidR="006D2003" w:rsidRPr="007001F1" w14:paraId="0092515A" w14:textId="77777777" w:rsidTr="00DE77B1">
        <w:trPr>
          <w:trHeight w:val="300"/>
        </w:trPr>
        <w:tc>
          <w:tcPr>
            <w:tcW w:w="3559" w:type="dxa"/>
            <w:gridSpan w:val="2"/>
            <w:shd w:val="clear" w:color="auto" w:fill="auto"/>
            <w:vAlign w:val="center"/>
            <w:hideMark/>
          </w:tcPr>
          <w:p w14:paraId="73C5220F" w14:textId="77777777"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6CB89754" w14:textId="77777777" w:rsidR="006D2003" w:rsidRPr="007001F1" w:rsidRDefault="006D2003" w:rsidP="006D2003">
            <w:pPr>
              <w:rPr>
                <w:color w:val="000000"/>
              </w:rPr>
            </w:pPr>
            <w:r w:rsidRPr="007001F1">
              <w:rPr>
                <w:color w:val="000000"/>
                <w:sz w:val="22"/>
                <w:szCs w:val="22"/>
              </w:rPr>
              <w:t> </w:t>
            </w:r>
          </w:p>
        </w:tc>
      </w:tr>
      <w:tr w:rsidR="006D2003" w:rsidRPr="007001F1" w14:paraId="7A0851FD" w14:textId="77777777" w:rsidTr="00DE77B1">
        <w:trPr>
          <w:trHeight w:val="300"/>
        </w:trPr>
        <w:tc>
          <w:tcPr>
            <w:tcW w:w="3559" w:type="dxa"/>
            <w:gridSpan w:val="2"/>
            <w:shd w:val="clear" w:color="auto" w:fill="auto"/>
            <w:vAlign w:val="center"/>
            <w:hideMark/>
          </w:tcPr>
          <w:p w14:paraId="0847A977" w14:textId="77777777"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403CDD73" w14:textId="77777777" w:rsidR="006D2003" w:rsidRPr="007001F1" w:rsidRDefault="006D2003" w:rsidP="006D2003">
            <w:pPr>
              <w:rPr>
                <w:color w:val="000000"/>
              </w:rPr>
            </w:pPr>
            <w:r w:rsidRPr="007001F1">
              <w:rPr>
                <w:color w:val="000000"/>
                <w:sz w:val="22"/>
                <w:szCs w:val="22"/>
              </w:rPr>
              <w:t> </w:t>
            </w:r>
          </w:p>
        </w:tc>
      </w:tr>
      <w:tr w:rsidR="006D2003" w:rsidRPr="007001F1" w14:paraId="71E4EF76" w14:textId="77777777" w:rsidTr="00DE77B1">
        <w:trPr>
          <w:trHeight w:val="300"/>
        </w:trPr>
        <w:tc>
          <w:tcPr>
            <w:tcW w:w="3559" w:type="dxa"/>
            <w:gridSpan w:val="2"/>
            <w:shd w:val="clear" w:color="auto" w:fill="auto"/>
            <w:vAlign w:val="center"/>
            <w:hideMark/>
          </w:tcPr>
          <w:p w14:paraId="2C3E4AE7" w14:textId="77777777"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6CCC3A49" w14:textId="77777777" w:rsidR="006D2003" w:rsidRPr="007001F1" w:rsidRDefault="006D2003" w:rsidP="006D2003">
            <w:pPr>
              <w:rPr>
                <w:color w:val="000000"/>
              </w:rPr>
            </w:pPr>
            <w:r w:rsidRPr="007001F1">
              <w:rPr>
                <w:color w:val="000000"/>
                <w:sz w:val="22"/>
                <w:szCs w:val="22"/>
              </w:rPr>
              <w:t> </w:t>
            </w:r>
          </w:p>
        </w:tc>
      </w:tr>
      <w:tr w:rsidR="006D2003" w:rsidRPr="007001F1" w14:paraId="713500D4" w14:textId="77777777" w:rsidTr="00DE77B1">
        <w:trPr>
          <w:trHeight w:val="300"/>
        </w:trPr>
        <w:tc>
          <w:tcPr>
            <w:tcW w:w="3559" w:type="dxa"/>
            <w:gridSpan w:val="2"/>
            <w:shd w:val="clear" w:color="auto" w:fill="auto"/>
            <w:vAlign w:val="center"/>
            <w:hideMark/>
          </w:tcPr>
          <w:p w14:paraId="76C38643" w14:textId="77777777"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4602B70B" w14:textId="77777777" w:rsidR="006D2003" w:rsidRPr="007001F1" w:rsidRDefault="006D2003" w:rsidP="006D2003">
            <w:pPr>
              <w:rPr>
                <w:color w:val="000000"/>
              </w:rPr>
            </w:pPr>
            <w:r w:rsidRPr="007001F1">
              <w:rPr>
                <w:color w:val="000000"/>
                <w:sz w:val="22"/>
                <w:szCs w:val="22"/>
              </w:rPr>
              <w:t> </w:t>
            </w:r>
          </w:p>
        </w:tc>
      </w:tr>
      <w:tr w:rsidR="006D2003" w:rsidRPr="007001F1" w14:paraId="3E6E21BE" w14:textId="77777777" w:rsidTr="00DE77B1">
        <w:trPr>
          <w:trHeight w:val="300"/>
        </w:trPr>
        <w:tc>
          <w:tcPr>
            <w:tcW w:w="3559" w:type="dxa"/>
            <w:gridSpan w:val="2"/>
            <w:shd w:val="clear" w:color="auto" w:fill="auto"/>
            <w:vAlign w:val="center"/>
            <w:hideMark/>
          </w:tcPr>
          <w:p w14:paraId="196DAB12" w14:textId="77777777"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1F48944D" w14:textId="77777777" w:rsidR="006D2003" w:rsidRPr="007001F1" w:rsidRDefault="006D2003" w:rsidP="006D2003">
            <w:pPr>
              <w:rPr>
                <w:color w:val="000000"/>
              </w:rPr>
            </w:pPr>
            <w:r w:rsidRPr="007001F1">
              <w:rPr>
                <w:color w:val="000000"/>
                <w:sz w:val="22"/>
                <w:szCs w:val="22"/>
              </w:rPr>
              <w:t> </w:t>
            </w:r>
          </w:p>
        </w:tc>
      </w:tr>
      <w:tr w:rsidR="006D2003" w:rsidRPr="007001F1" w14:paraId="22B9223E" w14:textId="77777777" w:rsidTr="00DE77B1">
        <w:trPr>
          <w:trHeight w:val="300"/>
        </w:trPr>
        <w:tc>
          <w:tcPr>
            <w:tcW w:w="3559" w:type="dxa"/>
            <w:gridSpan w:val="2"/>
            <w:shd w:val="clear" w:color="auto" w:fill="auto"/>
            <w:vAlign w:val="center"/>
            <w:hideMark/>
          </w:tcPr>
          <w:p w14:paraId="221152B6" w14:textId="77777777"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0D9EDE0C" w14:textId="77777777" w:rsidR="006D2003" w:rsidRPr="007001F1" w:rsidRDefault="006D2003" w:rsidP="006D2003">
            <w:pPr>
              <w:rPr>
                <w:color w:val="000000"/>
              </w:rPr>
            </w:pPr>
            <w:r w:rsidRPr="007001F1">
              <w:rPr>
                <w:color w:val="000000"/>
                <w:sz w:val="22"/>
                <w:szCs w:val="22"/>
              </w:rPr>
              <w:t> </w:t>
            </w:r>
          </w:p>
        </w:tc>
      </w:tr>
      <w:tr w:rsidR="006D2003" w:rsidRPr="007001F1" w14:paraId="426D1F0C" w14:textId="77777777" w:rsidTr="00DE77B1">
        <w:trPr>
          <w:trHeight w:val="300"/>
        </w:trPr>
        <w:tc>
          <w:tcPr>
            <w:tcW w:w="3559" w:type="dxa"/>
            <w:gridSpan w:val="2"/>
            <w:shd w:val="clear" w:color="auto" w:fill="auto"/>
            <w:vAlign w:val="center"/>
            <w:hideMark/>
          </w:tcPr>
          <w:p w14:paraId="33635A9F" w14:textId="77777777"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05986526" w14:textId="77777777" w:rsidR="006D2003" w:rsidRPr="007001F1" w:rsidRDefault="006D2003" w:rsidP="006D2003">
            <w:pPr>
              <w:rPr>
                <w:color w:val="000000"/>
              </w:rPr>
            </w:pPr>
            <w:r w:rsidRPr="007001F1">
              <w:rPr>
                <w:color w:val="000000"/>
                <w:sz w:val="22"/>
                <w:szCs w:val="22"/>
              </w:rPr>
              <w:t> </w:t>
            </w:r>
          </w:p>
        </w:tc>
      </w:tr>
      <w:tr w:rsidR="006D2003" w:rsidRPr="007001F1" w14:paraId="1AEF92E2" w14:textId="77777777" w:rsidTr="00DE77B1">
        <w:trPr>
          <w:trHeight w:val="300"/>
        </w:trPr>
        <w:tc>
          <w:tcPr>
            <w:tcW w:w="3559" w:type="dxa"/>
            <w:gridSpan w:val="2"/>
            <w:shd w:val="clear" w:color="auto" w:fill="auto"/>
            <w:vAlign w:val="center"/>
            <w:hideMark/>
          </w:tcPr>
          <w:p w14:paraId="6F4CEAB2" w14:textId="77777777"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14:paraId="74D4989C" w14:textId="77777777" w:rsidR="006D2003" w:rsidRPr="007001F1" w:rsidRDefault="006D2003" w:rsidP="006D2003">
            <w:pPr>
              <w:rPr>
                <w:color w:val="000000"/>
              </w:rPr>
            </w:pPr>
            <w:r w:rsidRPr="007001F1">
              <w:rPr>
                <w:color w:val="000000"/>
                <w:sz w:val="22"/>
                <w:szCs w:val="22"/>
              </w:rPr>
              <w:t> </w:t>
            </w:r>
          </w:p>
        </w:tc>
      </w:tr>
      <w:tr w:rsidR="006D2003" w:rsidRPr="007001F1" w14:paraId="735791CB" w14:textId="77777777" w:rsidTr="00DE77B1">
        <w:trPr>
          <w:trHeight w:val="300"/>
        </w:trPr>
        <w:tc>
          <w:tcPr>
            <w:tcW w:w="3559" w:type="dxa"/>
            <w:gridSpan w:val="2"/>
            <w:shd w:val="clear" w:color="auto" w:fill="auto"/>
            <w:vAlign w:val="center"/>
            <w:hideMark/>
          </w:tcPr>
          <w:p w14:paraId="73E2A577" w14:textId="77777777"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14:paraId="58F2BD5E" w14:textId="77777777" w:rsidR="006D2003" w:rsidRPr="007001F1" w:rsidRDefault="006D2003" w:rsidP="006D2003">
            <w:pPr>
              <w:rPr>
                <w:color w:val="000000"/>
              </w:rPr>
            </w:pPr>
            <w:r w:rsidRPr="007001F1">
              <w:rPr>
                <w:color w:val="000000"/>
                <w:sz w:val="22"/>
                <w:szCs w:val="22"/>
              </w:rPr>
              <w:t> </w:t>
            </w:r>
          </w:p>
        </w:tc>
      </w:tr>
      <w:tr w:rsidR="006D2003" w:rsidRPr="007001F1" w14:paraId="3F5D6961" w14:textId="77777777" w:rsidTr="00DE77B1">
        <w:trPr>
          <w:trHeight w:val="315"/>
        </w:trPr>
        <w:tc>
          <w:tcPr>
            <w:tcW w:w="582" w:type="dxa"/>
            <w:shd w:val="clear" w:color="000000" w:fill="60497A"/>
            <w:vAlign w:val="center"/>
            <w:hideMark/>
          </w:tcPr>
          <w:p w14:paraId="01810000" w14:textId="77777777"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CE9BF2A" w14:textId="77777777"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578CD2" w14:textId="77777777"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3FC21C12" w14:textId="77777777"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14BBB8D5" w14:textId="77777777"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00AE7223" w14:textId="77777777" w:rsidR="006D2003" w:rsidRPr="007001F1" w:rsidRDefault="006D2003" w:rsidP="006D2003">
            <w:pPr>
              <w:jc w:val="center"/>
              <w:rPr>
                <w:b/>
                <w:bCs/>
                <w:color w:val="FFFFFF"/>
              </w:rPr>
            </w:pPr>
            <w:r w:rsidRPr="007001F1">
              <w:rPr>
                <w:b/>
                <w:bCs/>
                <w:color w:val="FFFFFF"/>
                <w:sz w:val="22"/>
                <w:szCs w:val="22"/>
              </w:rPr>
              <w:t>Poznámka</w:t>
            </w:r>
          </w:p>
        </w:tc>
      </w:tr>
      <w:tr w:rsidR="006D2003" w:rsidRPr="007001F1" w14:paraId="3AB26A51" w14:textId="77777777" w:rsidTr="00DE77B1">
        <w:trPr>
          <w:trHeight w:val="20"/>
        </w:trPr>
        <w:tc>
          <w:tcPr>
            <w:tcW w:w="582" w:type="dxa"/>
            <w:shd w:val="clear" w:color="auto" w:fill="auto"/>
            <w:noWrap/>
            <w:vAlign w:val="center"/>
            <w:hideMark/>
          </w:tcPr>
          <w:p w14:paraId="7DA07EB6" w14:textId="77777777"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14:paraId="1129F492" w14:textId="77777777"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198409C"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18F363A9"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4C430CB5"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434B4C14" w14:textId="77777777" w:rsidR="006D2003" w:rsidRPr="007001F1" w:rsidRDefault="006D2003" w:rsidP="006D2003">
            <w:pPr>
              <w:jc w:val="center"/>
              <w:rPr>
                <w:color w:val="000000"/>
              </w:rPr>
            </w:pPr>
            <w:r w:rsidRPr="007001F1">
              <w:rPr>
                <w:color w:val="000000"/>
                <w:sz w:val="22"/>
                <w:szCs w:val="22"/>
              </w:rPr>
              <w:t> </w:t>
            </w:r>
          </w:p>
        </w:tc>
      </w:tr>
      <w:tr w:rsidR="006D2003" w:rsidRPr="007001F1" w14:paraId="6465D8C4" w14:textId="77777777" w:rsidTr="00DE77B1">
        <w:trPr>
          <w:trHeight w:val="20"/>
        </w:trPr>
        <w:tc>
          <w:tcPr>
            <w:tcW w:w="582" w:type="dxa"/>
            <w:shd w:val="clear" w:color="auto" w:fill="auto"/>
            <w:noWrap/>
            <w:vAlign w:val="center"/>
            <w:hideMark/>
          </w:tcPr>
          <w:p w14:paraId="69A5711A" w14:textId="77777777"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14:paraId="0AF0DDD2" w14:textId="77777777"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57A7FEE"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578AA19B"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7C669078"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05C151A5" w14:textId="77777777" w:rsidR="006D2003" w:rsidRPr="007001F1" w:rsidRDefault="006D2003" w:rsidP="006D2003">
            <w:pPr>
              <w:jc w:val="center"/>
              <w:rPr>
                <w:color w:val="000000"/>
              </w:rPr>
            </w:pPr>
            <w:r w:rsidRPr="007001F1">
              <w:rPr>
                <w:color w:val="000000"/>
                <w:sz w:val="22"/>
                <w:szCs w:val="22"/>
              </w:rPr>
              <w:t> </w:t>
            </w:r>
          </w:p>
        </w:tc>
      </w:tr>
      <w:tr w:rsidR="00223393" w:rsidRPr="007001F1" w14:paraId="7071E148" w14:textId="77777777" w:rsidTr="00DE77B1">
        <w:trPr>
          <w:trHeight w:val="590"/>
        </w:trPr>
        <w:tc>
          <w:tcPr>
            <w:tcW w:w="582" w:type="dxa"/>
            <w:vMerge w:val="restart"/>
            <w:shd w:val="clear" w:color="auto" w:fill="auto"/>
            <w:noWrap/>
            <w:vAlign w:val="center"/>
            <w:hideMark/>
          </w:tcPr>
          <w:p w14:paraId="3239CF64" w14:textId="77777777" w:rsidR="00223393" w:rsidRPr="007001F1" w:rsidRDefault="00DE77B1" w:rsidP="006D2003">
            <w:pPr>
              <w:jc w:val="center"/>
              <w:rPr>
                <w:color w:val="000000"/>
              </w:rPr>
            </w:pPr>
            <w:r>
              <w:rPr>
                <w:color w:val="000000"/>
                <w:sz w:val="22"/>
                <w:szCs w:val="22"/>
              </w:rPr>
              <w:lastRenderedPageBreak/>
              <w:t>3</w:t>
            </w:r>
          </w:p>
        </w:tc>
        <w:tc>
          <w:tcPr>
            <w:tcW w:w="4820" w:type="dxa"/>
            <w:gridSpan w:val="2"/>
            <w:shd w:val="clear" w:color="auto" w:fill="auto"/>
            <w:vAlign w:val="center"/>
            <w:hideMark/>
          </w:tcPr>
          <w:p w14:paraId="6ED5F04A" w14:textId="77777777" w:rsidR="00223393" w:rsidRPr="007001F1" w:rsidRDefault="00223393" w:rsidP="00FA683A">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14:paraId="2070333B" w14:textId="77777777"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14:paraId="0B6A2B17" w14:textId="77777777"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14:paraId="0303BDDE" w14:textId="77777777"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14:paraId="41979D14" w14:textId="77777777" w:rsidR="00223393" w:rsidRPr="007001F1" w:rsidRDefault="00223393" w:rsidP="006D2003">
            <w:pPr>
              <w:jc w:val="center"/>
              <w:rPr>
                <w:color w:val="000000"/>
              </w:rPr>
            </w:pPr>
            <w:r w:rsidRPr="007001F1">
              <w:rPr>
                <w:color w:val="000000"/>
                <w:sz w:val="22"/>
                <w:szCs w:val="22"/>
              </w:rPr>
              <w:t> </w:t>
            </w:r>
          </w:p>
        </w:tc>
      </w:tr>
      <w:tr w:rsidR="00223393" w:rsidRPr="007001F1" w14:paraId="099095C7" w14:textId="77777777" w:rsidTr="00DE77B1">
        <w:trPr>
          <w:trHeight w:val="590"/>
        </w:trPr>
        <w:tc>
          <w:tcPr>
            <w:tcW w:w="582" w:type="dxa"/>
            <w:vMerge/>
            <w:shd w:val="clear" w:color="auto" w:fill="auto"/>
            <w:noWrap/>
            <w:vAlign w:val="center"/>
          </w:tcPr>
          <w:p w14:paraId="5BDC6FE8" w14:textId="77777777" w:rsidR="00223393" w:rsidRPr="007001F1" w:rsidRDefault="00223393" w:rsidP="006D2003">
            <w:pPr>
              <w:jc w:val="center"/>
              <w:rPr>
                <w:color w:val="000000"/>
              </w:rPr>
            </w:pPr>
          </w:p>
        </w:tc>
        <w:tc>
          <w:tcPr>
            <w:tcW w:w="4820" w:type="dxa"/>
            <w:gridSpan w:val="2"/>
            <w:shd w:val="clear" w:color="auto" w:fill="auto"/>
            <w:vAlign w:val="center"/>
          </w:tcPr>
          <w:p w14:paraId="32BDEEB9" w14:textId="77777777"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14:paraId="3B7C0813" w14:textId="77777777" w:rsidR="00223393" w:rsidRPr="007001F1" w:rsidRDefault="00223393" w:rsidP="006D2003">
            <w:pPr>
              <w:jc w:val="center"/>
              <w:rPr>
                <w:color w:val="000000"/>
              </w:rPr>
            </w:pPr>
          </w:p>
        </w:tc>
        <w:tc>
          <w:tcPr>
            <w:tcW w:w="567" w:type="dxa"/>
            <w:vMerge/>
            <w:shd w:val="clear" w:color="auto" w:fill="auto"/>
            <w:vAlign w:val="center"/>
          </w:tcPr>
          <w:p w14:paraId="204E84B7" w14:textId="77777777" w:rsidR="00223393" w:rsidRPr="007001F1" w:rsidRDefault="00223393" w:rsidP="006D2003">
            <w:pPr>
              <w:jc w:val="center"/>
              <w:rPr>
                <w:color w:val="000000"/>
              </w:rPr>
            </w:pPr>
          </w:p>
        </w:tc>
        <w:tc>
          <w:tcPr>
            <w:tcW w:w="776" w:type="dxa"/>
            <w:vMerge/>
            <w:shd w:val="clear" w:color="auto" w:fill="auto"/>
            <w:vAlign w:val="center"/>
          </w:tcPr>
          <w:p w14:paraId="7F4622B7" w14:textId="77777777" w:rsidR="00223393" w:rsidRPr="007001F1" w:rsidRDefault="00223393" w:rsidP="006D2003">
            <w:pPr>
              <w:jc w:val="center"/>
              <w:rPr>
                <w:color w:val="000000"/>
              </w:rPr>
            </w:pPr>
          </w:p>
        </w:tc>
        <w:tc>
          <w:tcPr>
            <w:tcW w:w="1779" w:type="dxa"/>
            <w:vMerge/>
            <w:shd w:val="clear" w:color="auto" w:fill="auto"/>
            <w:vAlign w:val="center"/>
          </w:tcPr>
          <w:p w14:paraId="40AEB633" w14:textId="77777777" w:rsidR="00223393" w:rsidRPr="007001F1" w:rsidRDefault="00223393" w:rsidP="006D2003">
            <w:pPr>
              <w:jc w:val="center"/>
              <w:rPr>
                <w:color w:val="000000"/>
              </w:rPr>
            </w:pPr>
          </w:p>
        </w:tc>
      </w:tr>
      <w:tr w:rsidR="00223393" w:rsidRPr="007001F1" w14:paraId="32AA91E3" w14:textId="77777777" w:rsidTr="00DE77B1">
        <w:trPr>
          <w:trHeight w:val="244"/>
        </w:trPr>
        <w:tc>
          <w:tcPr>
            <w:tcW w:w="582" w:type="dxa"/>
            <w:vMerge/>
            <w:shd w:val="clear" w:color="auto" w:fill="auto"/>
            <w:noWrap/>
            <w:vAlign w:val="center"/>
          </w:tcPr>
          <w:p w14:paraId="0ACE9F34" w14:textId="77777777" w:rsidR="00223393" w:rsidRPr="007001F1" w:rsidRDefault="00223393" w:rsidP="006D2003">
            <w:pPr>
              <w:jc w:val="center"/>
              <w:rPr>
                <w:color w:val="000000"/>
              </w:rPr>
            </w:pPr>
          </w:p>
        </w:tc>
        <w:tc>
          <w:tcPr>
            <w:tcW w:w="4820" w:type="dxa"/>
            <w:gridSpan w:val="2"/>
            <w:shd w:val="clear" w:color="auto" w:fill="auto"/>
            <w:vAlign w:val="center"/>
          </w:tcPr>
          <w:p w14:paraId="33BE524D" w14:textId="77777777"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14:paraId="27682798" w14:textId="77777777" w:rsidR="00223393" w:rsidRPr="007001F1" w:rsidRDefault="00223393" w:rsidP="006D2003">
            <w:pPr>
              <w:jc w:val="center"/>
              <w:rPr>
                <w:color w:val="000000"/>
              </w:rPr>
            </w:pPr>
          </w:p>
        </w:tc>
        <w:tc>
          <w:tcPr>
            <w:tcW w:w="567" w:type="dxa"/>
            <w:vMerge/>
            <w:shd w:val="clear" w:color="auto" w:fill="auto"/>
            <w:vAlign w:val="center"/>
          </w:tcPr>
          <w:p w14:paraId="61C3C0F7" w14:textId="77777777" w:rsidR="00223393" w:rsidRPr="007001F1" w:rsidRDefault="00223393" w:rsidP="006D2003">
            <w:pPr>
              <w:jc w:val="center"/>
              <w:rPr>
                <w:color w:val="000000"/>
              </w:rPr>
            </w:pPr>
          </w:p>
        </w:tc>
        <w:tc>
          <w:tcPr>
            <w:tcW w:w="776" w:type="dxa"/>
            <w:vMerge/>
            <w:shd w:val="clear" w:color="auto" w:fill="auto"/>
            <w:vAlign w:val="center"/>
          </w:tcPr>
          <w:p w14:paraId="2DCEC043" w14:textId="77777777" w:rsidR="00223393" w:rsidRPr="007001F1" w:rsidRDefault="00223393" w:rsidP="006D2003">
            <w:pPr>
              <w:jc w:val="center"/>
              <w:rPr>
                <w:color w:val="000000"/>
              </w:rPr>
            </w:pPr>
          </w:p>
        </w:tc>
        <w:tc>
          <w:tcPr>
            <w:tcW w:w="1779" w:type="dxa"/>
            <w:vMerge/>
            <w:shd w:val="clear" w:color="auto" w:fill="auto"/>
            <w:vAlign w:val="center"/>
          </w:tcPr>
          <w:p w14:paraId="6FB29FD5" w14:textId="77777777" w:rsidR="00223393" w:rsidRPr="007001F1" w:rsidRDefault="00223393" w:rsidP="006D2003">
            <w:pPr>
              <w:jc w:val="center"/>
              <w:rPr>
                <w:color w:val="000000"/>
              </w:rPr>
            </w:pPr>
          </w:p>
        </w:tc>
      </w:tr>
      <w:tr w:rsidR="00056008" w:rsidRPr="007001F1" w14:paraId="08DCC515" w14:textId="77777777" w:rsidTr="00DE77B1">
        <w:trPr>
          <w:trHeight w:val="418"/>
        </w:trPr>
        <w:tc>
          <w:tcPr>
            <w:tcW w:w="582" w:type="dxa"/>
            <w:vMerge w:val="restart"/>
            <w:shd w:val="clear" w:color="auto" w:fill="auto"/>
            <w:noWrap/>
            <w:vAlign w:val="center"/>
          </w:tcPr>
          <w:p w14:paraId="54AB6D55" w14:textId="77777777" w:rsidR="00056008" w:rsidRPr="007001F1" w:rsidRDefault="00DE77B1" w:rsidP="006D2003">
            <w:pPr>
              <w:jc w:val="center"/>
              <w:rPr>
                <w:color w:val="000000"/>
              </w:rPr>
            </w:pPr>
            <w:r>
              <w:rPr>
                <w:color w:val="000000"/>
                <w:sz w:val="22"/>
                <w:szCs w:val="22"/>
              </w:rPr>
              <w:t>4</w:t>
            </w:r>
          </w:p>
        </w:tc>
        <w:tc>
          <w:tcPr>
            <w:tcW w:w="4820" w:type="dxa"/>
            <w:gridSpan w:val="2"/>
            <w:shd w:val="clear" w:color="auto" w:fill="auto"/>
            <w:vAlign w:val="center"/>
          </w:tcPr>
          <w:p w14:paraId="4F8E34BD" w14:textId="77777777" w:rsidR="00056008" w:rsidRPr="007001F1" w:rsidRDefault="00056008"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D8A0EDA" w14:textId="77777777" w:rsidR="00056008" w:rsidRPr="007001F1" w:rsidRDefault="00056008" w:rsidP="006D2003">
            <w:pPr>
              <w:jc w:val="center"/>
              <w:rPr>
                <w:color w:val="000000"/>
              </w:rPr>
            </w:pPr>
          </w:p>
        </w:tc>
        <w:tc>
          <w:tcPr>
            <w:tcW w:w="567" w:type="dxa"/>
            <w:vMerge w:val="restart"/>
            <w:shd w:val="clear" w:color="auto" w:fill="auto"/>
            <w:vAlign w:val="center"/>
          </w:tcPr>
          <w:p w14:paraId="54689304" w14:textId="77777777" w:rsidR="00056008" w:rsidRPr="007001F1" w:rsidRDefault="00056008" w:rsidP="006D2003">
            <w:pPr>
              <w:jc w:val="center"/>
              <w:rPr>
                <w:color w:val="000000"/>
              </w:rPr>
            </w:pPr>
          </w:p>
        </w:tc>
        <w:tc>
          <w:tcPr>
            <w:tcW w:w="776" w:type="dxa"/>
            <w:vMerge w:val="restart"/>
            <w:shd w:val="clear" w:color="auto" w:fill="auto"/>
            <w:vAlign w:val="center"/>
          </w:tcPr>
          <w:p w14:paraId="4ADCE7C7" w14:textId="77777777" w:rsidR="00056008" w:rsidRPr="007001F1" w:rsidRDefault="00056008" w:rsidP="006D2003">
            <w:pPr>
              <w:jc w:val="center"/>
              <w:rPr>
                <w:color w:val="000000"/>
              </w:rPr>
            </w:pPr>
          </w:p>
        </w:tc>
        <w:tc>
          <w:tcPr>
            <w:tcW w:w="1779" w:type="dxa"/>
            <w:vMerge w:val="restart"/>
            <w:shd w:val="clear" w:color="auto" w:fill="auto"/>
            <w:vAlign w:val="center"/>
          </w:tcPr>
          <w:p w14:paraId="17B4A9A4" w14:textId="77777777" w:rsidR="00056008" w:rsidRPr="007001F1" w:rsidRDefault="00056008" w:rsidP="006D2003">
            <w:pPr>
              <w:jc w:val="center"/>
              <w:rPr>
                <w:color w:val="000000"/>
              </w:rPr>
            </w:pPr>
          </w:p>
        </w:tc>
      </w:tr>
      <w:tr w:rsidR="00056008" w:rsidRPr="007001F1" w14:paraId="609638DE" w14:textId="77777777" w:rsidTr="00DE77B1">
        <w:trPr>
          <w:trHeight w:val="675"/>
        </w:trPr>
        <w:tc>
          <w:tcPr>
            <w:tcW w:w="582" w:type="dxa"/>
            <w:vMerge/>
            <w:shd w:val="clear" w:color="auto" w:fill="auto"/>
            <w:noWrap/>
            <w:vAlign w:val="center"/>
          </w:tcPr>
          <w:p w14:paraId="18817B91" w14:textId="77777777" w:rsidR="00056008" w:rsidRPr="007001F1" w:rsidRDefault="00056008" w:rsidP="006D2003">
            <w:pPr>
              <w:jc w:val="center"/>
              <w:rPr>
                <w:color w:val="000000"/>
              </w:rPr>
            </w:pPr>
          </w:p>
        </w:tc>
        <w:tc>
          <w:tcPr>
            <w:tcW w:w="4820" w:type="dxa"/>
            <w:gridSpan w:val="2"/>
            <w:shd w:val="clear" w:color="auto" w:fill="auto"/>
            <w:vAlign w:val="center"/>
          </w:tcPr>
          <w:p w14:paraId="3A6E2159"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14:paraId="2E022B99" w14:textId="77777777" w:rsidR="00056008" w:rsidRPr="007001F1" w:rsidRDefault="00056008" w:rsidP="006D2003">
            <w:pPr>
              <w:jc w:val="center"/>
              <w:rPr>
                <w:color w:val="000000"/>
              </w:rPr>
            </w:pPr>
          </w:p>
        </w:tc>
        <w:tc>
          <w:tcPr>
            <w:tcW w:w="567" w:type="dxa"/>
            <w:vMerge/>
            <w:shd w:val="clear" w:color="auto" w:fill="auto"/>
            <w:vAlign w:val="center"/>
          </w:tcPr>
          <w:p w14:paraId="244F6560" w14:textId="77777777" w:rsidR="00056008" w:rsidRPr="007001F1" w:rsidRDefault="00056008" w:rsidP="006D2003">
            <w:pPr>
              <w:jc w:val="center"/>
              <w:rPr>
                <w:color w:val="000000"/>
              </w:rPr>
            </w:pPr>
          </w:p>
        </w:tc>
        <w:tc>
          <w:tcPr>
            <w:tcW w:w="776" w:type="dxa"/>
            <w:vMerge/>
            <w:shd w:val="clear" w:color="auto" w:fill="auto"/>
            <w:vAlign w:val="center"/>
          </w:tcPr>
          <w:p w14:paraId="14F0D0B8" w14:textId="77777777" w:rsidR="00056008" w:rsidRPr="007001F1" w:rsidRDefault="00056008" w:rsidP="006D2003">
            <w:pPr>
              <w:jc w:val="center"/>
              <w:rPr>
                <w:color w:val="000000"/>
              </w:rPr>
            </w:pPr>
          </w:p>
        </w:tc>
        <w:tc>
          <w:tcPr>
            <w:tcW w:w="1779" w:type="dxa"/>
            <w:vMerge/>
            <w:shd w:val="clear" w:color="auto" w:fill="auto"/>
            <w:vAlign w:val="center"/>
          </w:tcPr>
          <w:p w14:paraId="7583E933" w14:textId="77777777" w:rsidR="00056008" w:rsidRPr="007001F1" w:rsidRDefault="00056008" w:rsidP="006D2003">
            <w:pPr>
              <w:jc w:val="center"/>
              <w:rPr>
                <w:color w:val="000000"/>
              </w:rPr>
            </w:pPr>
          </w:p>
        </w:tc>
      </w:tr>
      <w:tr w:rsidR="00056008" w:rsidRPr="007001F1" w14:paraId="02292219" w14:textId="77777777" w:rsidTr="00DE77B1">
        <w:trPr>
          <w:trHeight w:val="675"/>
        </w:trPr>
        <w:tc>
          <w:tcPr>
            <w:tcW w:w="582" w:type="dxa"/>
            <w:vMerge/>
            <w:shd w:val="clear" w:color="auto" w:fill="auto"/>
            <w:noWrap/>
            <w:vAlign w:val="center"/>
          </w:tcPr>
          <w:p w14:paraId="7E1099DA" w14:textId="77777777" w:rsidR="00056008" w:rsidRPr="007001F1" w:rsidRDefault="00056008" w:rsidP="006D2003">
            <w:pPr>
              <w:jc w:val="center"/>
              <w:rPr>
                <w:color w:val="000000"/>
              </w:rPr>
            </w:pPr>
          </w:p>
        </w:tc>
        <w:tc>
          <w:tcPr>
            <w:tcW w:w="4820" w:type="dxa"/>
            <w:gridSpan w:val="2"/>
            <w:shd w:val="clear" w:color="auto" w:fill="auto"/>
            <w:vAlign w:val="center"/>
          </w:tcPr>
          <w:p w14:paraId="5DEB2E0A" w14:textId="77777777" w:rsidR="00056008" w:rsidRPr="007001F1" w:rsidRDefault="00056008" w:rsidP="00E94865">
            <w:pPr>
              <w:jc w:val="both"/>
              <w:rPr>
                <w:color w:val="000000"/>
              </w:rPr>
            </w:pPr>
            <w:r w:rsidRPr="007001F1">
              <w:rPr>
                <w:color w:val="000000"/>
                <w:sz w:val="22"/>
                <w:szCs w:val="22"/>
              </w:rPr>
              <w:t xml:space="preserve">c) Bol </w:t>
            </w:r>
            <w:r>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14:paraId="22521A90" w14:textId="77777777" w:rsidR="00056008" w:rsidRPr="007001F1" w:rsidRDefault="00056008" w:rsidP="006D2003">
            <w:pPr>
              <w:jc w:val="center"/>
              <w:rPr>
                <w:color w:val="000000"/>
              </w:rPr>
            </w:pPr>
          </w:p>
        </w:tc>
        <w:tc>
          <w:tcPr>
            <w:tcW w:w="567" w:type="dxa"/>
            <w:vMerge/>
            <w:shd w:val="clear" w:color="auto" w:fill="auto"/>
            <w:vAlign w:val="center"/>
          </w:tcPr>
          <w:p w14:paraId="42D1D37D" w14:textId="77777777" w:rsidR="00056008" w:rsidRPr="007001F1" w:rsidRDefault="00056008" w:rsidP="006D2003">
            <w:pPr>
              <w:jc w:val="center"/>
              <w:rPr>
                <w:color w:val="000000"/>
              </w:rPr>
            </w:pPr>
          </w:p>
        </w:tc>
        <w:tc>
          <w:tcPr>
            <w:tcW w:w="776" w:type="dxa"/>
            <w:vMerge/>
            <w:shd w:val="clear" w:color="auto" w:fill="auto"/>
            <w:vAlign w:val="center"/>
          </w:tcPr>
          <w:p w14:paraId="06AB3FB3" w14:textId="77777777" w:rsidR="00056008" w:rsidRPr="007001F1" w:rsidRDefault="00056008" w:rsidP="006D2003">
            <w:pPr>
              <w:jc w:val="center"/>
              <w:rPr>
                <w:color w:val="000000"/>
              </w:rPr>
            </w:pPr>
          </w:p>
        </w:tc>
        <w:tc>
          <w:tcPr>
            <w:tcW w:w="1779" w:type="dxa"/>
            <w:vMerge/>
            <w:shd w:val="clear" w:color="auto" w:fill="auto"/>
            <w:vAlign w:val="center"/>
          </w:tcPr>
          <w:p w14:paraId="72B76EF8" w14:textId="77777777" w:rsidR="00056008" w:rsidRPr="007001F1" w:rsidRDefault="00056008" w:rsidP="006D2003">
            <w:pPr>
              <w:jc w:val="center"/>
              <w:rPr>
                <w:color w:val="000000"/>
              </w:rPr>
            </w:pPr>
          </w:p>
        </w:tc>
      </w:tr>
      <w:tr w:rsidR="004E2A5C" w:rsidRPr="007001F1" w14:paraId="08575B9B" w14:textId="77777777" w:rsidTr="00DE77B1">
        <w:trPr>
          <w:trHeight w:val="675"/>
        </w:trPr>
        <w:tc>
          <w:tcPr>
            <w:tcW w:w="582" w:type="dxa"/>
            <w:vMerge w:val="restart"/>
            <w:shd w:val="clear" w:color="auto" w:fill="auto"/>
            <w:noWrap/>
            <w:vAlign w:val="center"/>
          </w:tcPr>
          <w:p w14:paraId="7F0DD240" w14:textId="77777777" w:rsidR="004E2A5C" w:rsidRPr="001C31B0" w:rsidRDefault="00DE77B1" w:rsidP="006D2003">
            <w:pPr>
              <w:jc w:val="center"/>
              <w:rPr>
                <w:color w:val="000000"/>
                <w:sz w:val="22"/>
                <w:szCs w:val="22"/>
              </w:rPr>
            </w:pPr>
            <w:r>
              <w:rPr>
                <w:color w:val="000000"/>
                <w:sz w:val="22"/>
                <w:szCs w:val="22"/>
              </w:rPr>
              <w:t>5</w:t>
            </w:r>
          </w:p>
        </w:tc>
        <w:tc>
          <w:tcPr>
            <w:tcW w:w="4820" w:type="dxa"/>
            <w:gridSpan w:val="2"/>
            <w:shd w:val="clear" w:color="auto" w:fill="auto"/>
            <w:vAlign w:val="center"/>
          </w:tcPr>
          <w:p w14:paraId="5047D1CB" w14:textId="77777777"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E4842EB" w14:textId="77777777" w:rsidR="004E2A5C" w:rsidRPr="007001F1" w:rsidRDefault="004E2A5C" w:rsidP="006D2003">
            <w:pPr>
              <w:jc w:val="center"/>
              <w:rPr>
                <w:color w:val="000000"/>
              </w:rPr>
            </w:pPr>
          </w:p>
        </w:tc>
        <w:tc>
          <w:tcPr>
            <w:tcW w:w="567" w:type="dxa"/>
            <w:shd w:val="clear" w:color="auto" w:fill="auto"/>
            <w:vAlign w:val="center"/>
          </w:tcPr>
          <w:p w14:paraId="653C19F8" w14:textId="77777777" w:rsidR="004E2A5C" w:rsidRPr="007001F1" w:rsidRDefault="004E2A5C" w:rsidP="006D2003">
            <w:pPr>
              <w:jc w:val="center"/>
              <w:rPr>
                <w:color w:val="000000"/>
              </w:rPr>
            </w:pPr>
          </w:p>
        </w:tc>
        <w:tc>
          <w:tcPr>
            <w:tcW w:w="776" w:type="dxa"/>
            <w:shd w:val="clear" w:color="auto" w:fill="auto"/>
            <w:vAlign w:val="center"/>
          </w:tcPr>
          <w:p w14:paraId="4DBD2ED0" w14:textId="77777777" w:rsidR="004E2A5C" w:rsidRPr="007001F1" w:rsidRDefault="004E2A5C" w:rsidP="006D2003">
            <w:pPr>
              <w:jc w:val="center"/>
              <w:rPr>
                <w:color w:val="000000"/>
              </w:rPr>
            </w:pPr>
          </w:p>
        </w:tc>
        <w:tc>
          <w:tcPr>
            <w:tcW w:w="1779" w:type="dxa"/>
            <w:shd w:val="clear" w:color="auto" w:fill="auto"/>
            <w:vAlign w:val="center"/>
          </w:tcPr>
          <w:p w14:paraId="6DB9B4BB" w14:textId="77777777" w:rsidR="004E2A5C" w:rsidRPr="007001F1" w:rsidRDefault="004E2A5C" w:rsidP="006D2003">
            <w:pPr>
              <w:jc w:val="center"/>
              <w:rPr>
                <w:color w:val="000000"/>
              </w:rPr>
            </w:pPr>
          </w:p>
        </w:tc>
      </w:tr>
      <w:tr w:rsidR="004E2A5C" w:rsidRPr="007001F1" w14:paraId="48906459" w14:textId="77777777" w:rsidTr="00DE77B1">
        <w:trPr>
          <w:trHeight w:val="675"/>
        </w:trPr>
        <w:tc>
          <w:tcPr>
            <w:tcW w:w="582" w:type="dxa"/>
            <w:vMerge/>
            <w:shd w:val="clear" w:color="auto" w:fill="auto"/>
            <w:noWrap/>
            <w:vAlign w:val="center"/>
          </w:tcPr>
          <w:p w14:paraId="1A61EB8E" w14:textId="77777777" w:rsidR="004E2A5C" w:rsidRPr="002D20F9" w:rsidRDefault="004E2A5C" w:rsidP="006D2003">
            <w:pPr>
              <w:jc w:val="center"/>
              <w:rPr>
                <w:color w:val="000000"/>
                <w:sz w:val="22"/>
                <w:szCs w:val="22"/>
              </w:rPr>
            </w:pPr>
          </w:p>
        </w:tc>
        <w:tc>
          <w:tcPr>
            <w:tcW w:w="4820" w:type="dxa"/>
            <w:gridSpan w:val="2"/>
            <w:shd w:val="clear" w:color="auto" w:fill="auto"/>
            <w:vAlign w:val="center"/>
          </w:tcPr>
          <w:p w14:paraId="39965A70" w14:textId="77777777"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81848D6" w14:textId="77777777" w:rsidR="004E2A5C" w:rsidRPr="007001F1" w:rsidRDefault="004E2A5C" w:rsidP="006D2003">
            <w:pPr>
              <w:jc w:val="center"/>
              <w:rPr>
                <w:color w:val="000000"/>
              </w:rPr>
            </w:pPr>
          </w:p>
        </w:tc>
        <w:tc>
          <w:tcPr>
            <w:tcW w:w="567" w:type="dxa"/>
            <w:shd w:val="clear" w:color="auto" w:fill="auto"/>
            <w:vAlign w:val="center"/>
          </w:tcPr>
          <w:p w14:paraId="36AF24E4" w14:textId="77777777" w:rsidR="004E2A5C" w:rsidRPr="007001F1" w:rsidRDefault="004E2A5C" w:rsidP="006D2003">
            <w:pPr>
              <w:jc w:val="center"/>
              <w:rPr>
                <w:color w:val="000000"/>
              </w:rPr>
            </w:pPr>
          </w:p>
        </w:tc>
        <w:tc>
          <w:tcPr>
            <w:tcW w:w="776" w:type="dxa"/>
            <w:shd w:val="clear" w:color="auto" w:fill="auto"/>
            <w:vAlign w:val="center"/>
          </w:tcPr>
          <w:p w14:paraId="78270EEC" w14:textId="77777777" w:rsidR="004E2A5C" w:rsidRPr="007001F1" w:rsidRDefault="004E2A5C" w:rsidP="006D2003">
            <w:pPr>
              <w:jc w:val="center"/>
              <w:rPr>
                <w:color w:val="000000"/>
              </w:rPr>
            </w:pPr>
          </w:p>
        </w:tc>
        <w:tc>
          <w:tcPr>
            <w:tcW w:w="1779" w:type="dxa"/>
            <w:shd w:val="clear" w:color="auto" w:fill="auto"/>
            <w:vAlign w:val="center"/>
          </w:tcPr>
          <w:p w14:paraId="0D747A9C" w14:textId="77777777" w:rsidR="004E2A5C" w:rsidRPr="007001F1" w:rsidRDefault="004E2A5C" w:rsidP="006D2003">
            <w:pPr>
              <w:jc w:val="center"/>
              <w:rPr>
                <w:color w:val="000000"/>
              </w:rPr>
            </w:pPr>
          </w:p>
        </w:tc>
      </w:tr>
      <w:tr w:rsidR="001C31B0" w:rsidRPr="007001F1" w14:paraId="7CD6125D" w14:textId="77777777" w:rsidTr="00DE77B1">
        <w:trPr>
          <w:trHeight w:val="675"/>
        </w:trPr>
        <w:tc>
          <w:tcPr>
            <w:tcW w:w="582" w:type="dxa"/>
            <w:shd w:val="clear" w:color="auto" w:fill="auto"/>
            <w:noWrap/>
            <w:vAlign w:val="center"/>
          </w:tcPr>
          <w:p w14:paraId="66669494" w14:textId="77777777" w:rsidR="001C31B0" w:rsidRPr="001C31B0" w:rsidRDefault="00DE77B1" w:rsidP="006D2003">
            <w:pPr>
              <w:jc w:val="center"/>
              <w:rPr>
                <w:color w:val="000000"/>
                <w:sz w:val="22"/>
                <w:szCs w:val="22"/>
              </w:rPr>
            </w:pPr>
            <w:r>
              <w:rPr>
                <w:color w:val="000000"/>
                <w:sz w:val="22"/>
                <w:szCs w:val="22"/>
              </w:rPr>
              <w:t>6</w:t>
            </w:r>
          </w:p>
        </w:tc>
        <w:tc>
          <w:tcPr>
            <w:tcW w:w="4820" w:type="dxa"/>
            <w:gridSpan w:val="2"/>
            <w:shd w:val="clear" w:color="auto" w:fill="auto"/>
            <w:vAlign w:val="center"/>
          </w:tcPr>
          <w:p w14:paraId="085EE156" w14:textId="77777777"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3AF7657A" w14:textId="77777777" w:rsidR="001C31B0" w:rsidRPr="007001F1" w:rsidRDefault="001C31B0" w:rsidP="006D2003">
            <w:pPr>
              <w:jc w:val="center"/>
              <w:rPr>
                <w:color w:val="000000"/>
              </w:rPr>
            </w:pPr>
          </w:p>
        </w:tc>
        <w:tc>
          <w:tcPr>
            <w:tcW w:w="567" w:type="dxa"/>
            <w:shd w:val="clear" w:color="auto" w:fill="auto"/>
            <w:vAlign w:val="center"/>
          </w:tcPr>
          <w:p w14:paraId="3FFCCCDE" w14:textId="77777777" w:rsidR="001C31B0" w:rsidRPr="007001F1" w:rsidRDefault="001C31B0" w:rsidP="006D2003">
            <w:pPr>
              <w:jc w:val="center"/>
              <w:rPr>
                <w:color w:val="000000"/>
              </w:rPr>
            </w:pPr>
          </w:p>
        </w:tc>
        <w:tc>
          <w:tcPr>
            <w:tcW w:w="776" w:type="dxa"/>
            <w:shd w:val="clear" w:color="auto" w:fill="auto"/>
            <w:vAlign w:val="center"/>
          </w:tcPr>
          <w:p w14:paraId="604C286E" w14:textId="77777777" w:rsidR="001C31B0" w:rsidRPr="007001F1" w:rsidRDefault="001C31B0" w:rsidP="006D2003">
            <w:pPr>
              <w:jc w:val="center"/>
              <w:rPr>
                <w:color w:val="000000"/>
              </w:rPr>
            </w:pPr>
          </w:p>
        </w:tc>
        <w:tc>
          <w:tcPr>
            <w:tcW w:w="1779" w:type="dxa"/>
            <w:shd w:val="clear" w:color="auto" w:fill="auto"/>
            <w:vAlign w:val="center"/>
          </w:tcPr>
          <w:p w14:paraId="64B7DE3F" w14:textId="77777777" w:rsidR="001C31B0" w:rsidRPr="007001F1" w:rsidRDefault="001C31B0" w:rsidP="006D2003">
            <w:pPr>
              <w:jc w:val="center"/>
              <w:rPr>
                <w:color w:val="000000"/>
              </w:rPr>
            </w:pPr>
          </w:p>
        </w:tc>
      </w:tr>
      <w:tr w:rsidR="004E2A5C" w:rsidRPr="007001F1" w14:paraId="39438073" w14:textId="77777777" w:rsidTr="00DE77B1">
        <w:trPr>
          <w:trHeight w:val="20"/>
        </w:trPr>
        <w:tc>
          <w:tcPr>
            <w:tcW w:w="582" w:type="dxa"/>
            <w:shd w:val="clear" w:color="auto" w:fill="auto"/>
            <w:noWrap/>
            <w:vAlign w:val="center"/>
            <w:hideMark/>
          </w:tcPr>
          <w:p w14:paraId="3B8B872D" w14:textId="77777777" w:rsidR="004E2A5C" w:rsidRPr="007001F1" w:rsidRDefault="00DE77B1" w:rsidP="006D2003">
            <w:pPr>
              <w:jc w:val="center"/>
              <w:rPr>
                <w:color w:val="000000"/>
              </w:rPr>
            </w:pPr>
            <w:r>
              <w:rPr>
                <w:color w:val="000000"/>
                <w:sz w:val="22"/>
                <w:szCs w:val="22"/>
              </w:rPr>
              <w:t>7</w:t>
            </w:r>
          </w:p>
        </w:tc>
        <w:tc>
          <w:tcPr>
            <w:tcW w:w="4820" w:type="dxa"/>
            <w:gridSpan w:val="2"/>
            <w:shd w:val="clear" w:color="auto" w:fill="auto"/>
            <w:vAlign w:val="center"/>
            <w:hideMark/>
          </w:tcPr>
          <w:p w14:paraId="72CD99E5" w14:textId="77777777"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r w:rsidR="00DE77B1">
              <w:rPr>
                <w:color w:val="000000"/>
                <w:sz w:val="22"/>
                <w:szCs w:val="22"/>
              </w:rPr>
              <w:t xml:space="preserve"> </w:t>
            </w:r>
            <w:r w:rsidR="00DE77B1" w:rsidRPr="00DE77B1">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5495CA25" w14:textId="77777777"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14:paraId="1178D346" w14:textId="77777777"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14:paraId="634DD222" w14:textId="77777777"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14:paraId="3B835AE9" w14:textId="77777777" w:rsidR="004E2A5C" w:rsidRPr="007001F1" w:rsidRDefault="004E2A5C" w:rsidP="006D2003">
            <w:pPr>
              <w:jc w:val="center"/>
              <w:rPr>
                <w:color w:val="000000"/>
              </w:rPr>
            </w:pPr>
            <w:r w:rsidRPr="007001F1">
              <w:rPr>
                <w:color w:val="000000"/>
                <w:sz w:val="22"/>
                <w:szCs w:val="22"/>
              </w:rPr>
              <w:t> </w:t>
            </w:r>
          </w:p>
        </w:tc>
      </w:tr>
      <w:tr w:rsidR="004E2A5C" w:rsidRPr="007001F1" w14:paraId="57E91723" w14:textId="77777777" w:rsidTr="00DE77B1">
        <w:trPr>
          <w:trHeight w:val="300"/>
        </w:trPr>
        <w:tc>
          <w:tcPr>
            <w:tcW w:w="3559" w:type="dxa"/>
            <w:gridSpan w:val="2"/>
            <w:shd w:val="clear" w:color="auto" w:fill="auto"/>
            <w:vAlign w:val="center"/>
            <w:hideMark/>
          </w:tcPr>
          <w:p w14:paraId="6DA39384" w14:textId="77777777"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32" w:type="dxa"/>
            <w:gridSpan w:val="5"/>
            <w:shd w:val="clear" w:color="auto" w:fill="auto"/>
            <w:vAlign w:val="center"/>
            <w:hideMark/>
          </w:tcPr>
          <w:p w14:paraId="375F23B1" w14:textId="77777777" w:rsidR="004E2A5C" w:rsidRPr="007001F1" w:rsidRDefault="004E2A5C" w:rsidP="006D2003">
            <w:pPr>
              <w:rPr>
                <w:color w:val="000000"/>
              </w:rPr>
            </w:pPr>
            <w:r w:rsidRPr="007001F1">
              <w:rPr>
                <w:color w:val="000000"/>
                <w:sz w:val="22"/>
                <w:szCs w:val="22"/>
              </w:rPr>
              <w:t> </w:t>
            </w:r>
          </w:p>
        </w:tc>
      </w:tr>
      <w:tr w:rsidR="004E2A5C" w:rsidRPr="007001F1" w14:paraId="6A7ACF4D" w14:textId="77777777" w:rsidTr="00DE77B1">
        <w:trPr>
          <w:trHeight w:val="300"/>
        </w:trPr>
        <w:tc>
          <w:tcPr>
            <w:tcW w:w="3559" w:type="dxa"/>
            <w:gridSpan w:val="2"/>
            <w:shd w:val="clear" w:color="auto" w:fill="auto"/>
            <w:vAlign w:val="center"/>
            <w:hideMark/>
          </w:tcPr>
          <w:p w14:paraId="242991C1" w14:textId="77777777"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14:paraId="69C94C23" w14:textId="77777777" w:rsidR="004E2A5C" w:rsidRPr="007001F1" w:rsidRDefault="004E2A5C" w:rsidP="006D2003">
            <w:pPr>
              <w:rPr>
                <w:color w:val="000000"/>
              </w:rPr>
            </w:pPr>
            <w:r w:rsidRPr="007001F1">
              <w:rPr>
                <w:color w:val="000000"/>
                <w:sz w:val="22"/>
                <w:szCs w:val="22"/>
              </w:rPr>
              <w:t> </w:t>
            </w:r>
          </w:p>
        </w:tc>
      </w:tr>
      <w:tr w:rsidR="004E2A5C" w:rsidRPr="007001F1" w14:paraId="5A178AC3" w14:textId="77777777" w:rsidTr="00DE77B1">
        <w:trPr>
          <w:trHeight w:val="300"/>
        </w:trPr>
        <w:tc>
          <w:tcPr>
            <w:tcW w:w="3559" w:type="dxa"/>
            <w:gridSpan w:val="2"/>
            <w:shd w:val="clear" w:color="000000" w:fill="FFFFFF"/>
            <w:vAlign w:val="center"/>
            <w:hideMark/>
          </w:tcPr>
          <w:p w14:paraId="046FAF18"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B9CD155" w14:textId="77777777" w:rsidR="004E2A5C" w:rsidRPr="007001F1" w:rsidRDefault="004E2A5C" w:rsidP="006D2003">
            <w:pPr>
              <w:rPr>
                <w:color w:val="000000"/>
              </w:rPr>
            </w:pPr>
            <w:r w:rsidRPr="007001F1">
              <w:rPr>
                <w:color w:val="000000"/>
                <w:sz w:val="22"/>
                <w:szCs w:val="22"/>
              </w:rPr>
              <w:t> </w:t>
            </w:r>
          </w:p>
        </w:tc>
      </w:tr>
      <w:tr w:rsidR="004E2A5C" w:rsidRPr="007001F1" w14:paraId="4AACB211" w14:textId="77777777" w:rsidTr="00DE77B1">
        <w:trPr>
          <w:trHeight w:val="300"/>
        </w:trPr>
        <w:tc>
          <w:tcPr>
            <w:tcW w:w="9091" w:type="dxa"/>
            <w:gridSpan w:val="7"/>
            <w:shd w:val="clear" w:color="auto" w:fill="auto"/>
            <w:noWrap/>
            <w:vAlign w:val="bottom"/>
            <w:hideMark/>
          </w:tcPr>
          <w:p w14:paraId="54332F5C" w14:textId="77777777" w:rsidR="004E2A5C" w:rsidRPr="007001F1" w:rsidRDefault="004E2A5C" w:rsidP="006D2003">
            <w:pPr>
              <w:jc w:val="center"/>
              <w:rPr>
                <w:color w:val="000000"/>
              </w:rPr>
            </w:pPr>
            <w:r w:rsidRPr="007001F1">
              <w:rPr>
                <w:color w:val="000000"/>
                <w:sz w:val="22"/>
                <w:szCs w:val="22"/>
              </w:rPr>
              <w:t> </w:t>
            </w:r>
          </w:p>
        </w:tc>
      </w:tr>
      <w:tr w:rsidR="004E2A5C" w:rsidRPr="007001F1" w14:paraId="5E78978D" w14:textId="77777777" w:rsidTr="00DE77B1">
        <w:trPr>
          <w:trHeight w:val="300"/>
        </w:trPr>
        <w:tc>
          <w:tcPr>
            <w:tcW w:w="3559" w:type="dxa"/>
            <w:gridSpan w:val="2"/>
            <w:shd w:val="clear" w:color="000000" w:fill="FFFFFF"/>
            <w:vAlign w:val="center"/>
            <w:hideMark/>
          </w:tcPr>
          <w:p w14:paraId="5E380141" w14:textId="77777777"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32" w:type="dxa"/>
            <w:gridSpan w:val="5"/>
            <w:shd w:val="clear" w:color="auto" w:fill="auto"/>
            <w:vAlign w:val="center"/>
            <w:hideMark/>
          </w:tcPr>
          <w:p w14:paraId="2594F49B" w14:textId="77777777" w:rsidR="004E2A5C" w:rsidRPr="007001F1" w:rsidRDefault="004E2A5C" w:rsidP="006D2003">
            <w:pPr>
              <w:rPr>
                <w:color w:val="000000"/>
              </w:rPr>
            </w:pPr>
            <w:r w:rsidRPr="007001F1">
              <w:rPr>
                <w:color w:val="000000"/>
                <w:sz w:val="22"/>
                <w:szCs w:val="22"/>
              </w:rPr>
              <w:t> </w:t>
            </w:r>
          </w:p>
        </w:tc>
      </w:tr>
      <w:tr w:rsidR="004E2A5C" w:rsidRPr="007001F1" w14:paraId="730C3C23" w14:textId="77777777" w:rsidTr="00DE77B1">
        <w:trPr>
          <w:trHeight w:val="300"/>
        </w:trPr>
        <w:tc>
          <w:tcPr>
            <w:tcW w:w="3559" w:type="dxa"/>
            <w:gridSpan w:val="2"/>
            <w:shd w:val="clear" w:color="000000" w:fill="FFFFFF"/>
            <w:vAlign w:val="center"/>
            <w:hideMark/>
          </w:tcPr>
          <w:p w14:paraId="535AF3BC" w14:textId="77777777"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14:paraId="63454245" w14:textId="77777777" w:rsidR="004E2A5C" w:rsidRPr="007001F1" w:rsidRDefault="004E2A5C" w:rsidP="006D2003">
            <w:pPr>
              <w:rPr>
                <w:color w:val="000000"/>
              </w:rPr>
            </w:pPr>
            <w:r w:rsidRPr="007001F1">
              <w:rPr>
                <w:color w:val="000000"/>
                <w:sz w:val="22"/>
                <w:szCs w:val="22"/>
              </w:rPr>
              <w:t> </w:t>
            </w:r>
          </w:p>
        </w:tc>
      </w:tr>
      <w:tr w:rsidR="004E2A5C" w:rsidRPr="007001F1" w14:paraId="4AB760C4" w14:textId="77777777" w:rsidTr="00DE77B1">
        <w:trPr>
          <w:trHeight w:val="300"/>
        </w:trPr>
        <w:tc>
          <w:tcPr>
            <w:tcW w:w="3559" w:type="dxa"/>
            <w:gridSpan w:val="2"/>
            <w:shd w:val="clear" w:color="000000" w:fill="FFFFFF"/>
            <w:vAlign w:val="center"/>
            <w:hideMark/>
          </w:tcPr>
          <w:p w14:paraId="376BFA36"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46AA7E2" w14:textId="77777777" w:rsidR="004E2A5C" w:rsidRPr="007001F1" w:rsidRDefault="004E2A5C" w:rsidP="006D2003">
            <w:pPr>
              <w:rPr>
                <w:color w:val="000000"/>
              </w:rPr>
            </w:pPr>
            <w:r w:rsidRPr="007001F1">
              <w:rPr>
                <w:color w:val="000000"/>
                <w:sz w:val="22"/>
                <w:szCs w:val="22"/>
              </w:rPr>
              <w:t> </w:t>
            </w:r>
          </w:p>
        </w:tc>
      </w:tr>
    </w:tbl>
    <w:p w14:paraId="78082CF8" w14:textId="77777777" w:rsidR="00990B09" w:rsidRPr="007001F1" w:rsidRDefault="00990B09"/>
    <w:p w14:paraId="6CB22A44" w14:textId="77777777"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525">
          <w:tblGrid>
            <w:gridCol w:w="582"/>
            <w:gridCol w:w="2977"/>
            <w:gridCol w:w="1843"/>
            <w:gridCol w:w="567"/>
            <w:gridCol w:w="567"/>
            <w:gridCol w:w="776"/>
            <w:gridCol w:w="1775"/>
          </w:tblGrid>
        </w:tblGridChange>
      </w:tblGrid>
      <w:tr w:rsidR="00990B09" w:rsidRPr="007001F1" w14:paraId="1742A6D4" w14:textId="77777777" w:rsidTr="00193C9C">
        <w:trPr>
          <w:trHeight w:val="645"/>
        </w:trPr>
        <w:tc>
          <w:tcPr>
            <w:tcW w:w="9087" w:type="dxa"/>
            <w:gridSpan w:val="7"/>
            <w:shd w:val="clear" w:color="000000" w:fill="60497A"/>
            <w:vAlign w:val="center"/>
            <w:hideMark/>
          </w:tcPr>
          <w:p w14:paraId="0A0C5C6E" w14:textId="77777777"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2526"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2526"/>
          </w:p>
        </w:tc>
      </w:tr>
      <w:tr w:rsidR="00990B09" w:rsidRPr="007001F1" w14:paraId="68412731" w14:textId="77777777" w:rsidTr="00193C9C">
        <w:trPr>
          <w:trHeight w:val="330"/>
        </w:trPr>
        <w:tc>
          <w:tcPr>
            <w:tcW w:w="9087" w:type="dxa"/>
            <w:gridSpan w:val="7"/>
            <w:shd w:val="clear" w:color="auto" w:fill="auto"/>
            <w:vAlign w:val="center"/>
            <w:hideMark/>
          </w:tcPr>
          <w:p w14:paraId="7306D5B3" w14:textId="77777777"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14:paraId="514A3F5C" w14:textId="77777777" w:rsidTr="00193C9C">
        <w:trPr>
          <w:trHeight w:val="300"/>
        </w:trPr>
        <w:tc>
          <w:tcPr>
            <w:tcW w:w="3559" w:type="dxa"/>
            <w:gridSpan w:val="2"/>
            <w:shd w:val="clear" w:color="auto" w:fill="auto"/>
            <w:vAlign w:val="center"/>
            <w:hideMark/>
          </w:tcPr>
          <w:p w14:paraId="268963AF" w14:textId="77777777"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14:paraId="7FC20517" w14:textId="77777777" w:rsidR="00990B09" w:rsidRPr="007001F1" w:rsidRDefault="00990B09" w:rsidP="00675CE1">
            <w:pPr>
              <w:rPr>
                <w:color w:val="000000"/>
              </w:rPr>
            </w:pPr>
            <w:r w:rsidRPr="007001F1">
              <w:rPr>
                <w:color w:val="000000"/>
                <w:sz w:val="22"/>
                <w:szCs w:val="22"/>
              </w:rPr>
              <w:t> </w:t>
            </w:r>
          </w:p>
        </w:tc>
      </w:tr>
      <w:tr w:rsidR="00990B09" w:rsidRPr="007001F1" w14:paraId="09DA23EF" w14:textId="77777777" w:rsidTr="00193C9C">
        <w:trPr>
          <w:trHeight w:val="660"/>
        </w:trPr>
        <w:tc>
          <w:tcPr>
            <w:tcW w:w="3559" w:type="dxa"/>
            <w:gridSpan w:val="2"/>
            <w:shd w:val="clear" w:color="auto" w:fill="auto"/>
            <w:vAlign w:val="center"/>
            <w:hideMark/>
          </w:tcPr>
          <w:p w14:paraId="286D9DF1" w14:textId="77777777"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14:paraId="1050E126" w14:textId="77777777" w:rsidR="00990B09" w:rsidRPr="007001F1" w:rsidRDefault="00990B09" w:rsidP="00675CE1">
            <w:pPr>
              <w:rPr>
                <w:color w:val="000000"/>
              </w:rPr>
            </w:pPr>
            <w:r w:rsidRPr="007001F1">
              <w:rPr>
                <w:color w:val="000000"/>
                <w:sz w:val="22"/>
                <w:szCs w:val="22"/>
              </w:rPr>
              <w:t> </w:t>
            </w:r>
          </w:p>
        </w:tc>
      </w:tr>
      <w:tr w:rsidR="00990B09" w:rsidRPr="007001F1" w14:paraId="132DB901" w14:textId="77777777" w:rsidTr="00193C9C">
        <w:trPr>
          <w:trHeight w:val="330"/>
        </w:trPr>
        <w:tc>
          <w:tcPr>
            <w:tcW w:w="9087" w:type="dxa"/>
            <w:gridSpan w:val="7"/>
            <w:shd w:val="clear" w:color="auto" w:fill="auto"/>
            <w:vAlign w:val="center"/>
            <w:hideMark/>
          </w:tcPr>
          <w:p w14:paraId="10A132FC" w14:textId="77777777"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14:paraId="7B345199" w14:textId="77777777" w:rsidTr="00193C9C">
        <w:trPr>
          <w:trHeight w:val="330"/>
        </w:trPr>
        <w:tc>
          <w:tcPr>
            <w:tcW w:w="3559" w:type="dxa"/>
            <w:gridSpan w:val="2"/>
            <w:shd w:val="clear" w:color="auto" w:fill="auto"/>
            <w:vAlign w:val="center"/>
            <w:hideMark/>
          </w:tcPr>
          <w:p w14:paraId="5C1F0B77" w14:textId="77777777"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E07C599" w14:textId="77777777" w:rsidR="00990B09" w:rsidRPr="007001F1" w:rsidRDefault="00990B09" w:rsidP="00675CE1">
            <w:pPr>
              <w:rPr>
                <w:color w:val="000000"/>
              </w:rPr>
            </w:pPr>
            <w:r w:rsidRPr="007001F1">
              <w:rPr>
                <w:color w:val="000000"/>
                <w:sz w:val="22"/>
                <w:szCs w:val="22"/>
              </w:rPr>
              <w:t> </w:t>
            </w:r>
          </w:p>
        </w:tc>
      </w:tr>
      <w:tr w:rsidR="00990B09" w:rsidRPr="007001F1" w14:paraId="682DB320" w14:textId="77777777" w:rsidTr="00193C9C">
        <w:trPr>
          <w:trHeight w:val="300"/>
        </w:trPr>
        <w:tc>
          <w:tcPr>
            <w:tcW w:w="3559" w:type="dxa"/>
            <w:gridSpan w:val="2"/>
            <w:shd w:val="clear" w:color="auto" w:fill="auto"/>
            <w:vAlign w:val="center"/>
            <w:hideMark/>
          </w:tcPr>
          <w:p w14:paraId="212B64AD" w14:textId="77777777"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14:paraId="18C211B3" w14:textId="77777777" w:rsidR="00990B09" w:rsidRPr="007001F1" w:rsidRDefault="00990B09" w:rsidP="00675CE1">
            <w:pPr>
              <w:rPr>
                <w:color w:val="000000"/>
              </w:rPr>
            </w:pPr>
            <w:r w:rsidRPr="007001F1">
              <w:rPr>
                <w:color w:val="000000"/>
                <w:sz w:val="22"/>
                <w:szCs w:val="22"/>
              </w:rPr>
              <w:t> </w:t>
            </w:r>
          </w:p>
        </w:tc>
      </w:tr>
      <w:tr w:rsidR="00990B09" w:rsidRPr="007001F1" w14:paraId="0223F41C" w14:textId="77777777" w:rsidTr="00193C9C">
        <w:trPr>
          <w:trHeight w:val="300"/>
        </w:trPr>
        <w:tc>
          <w:tcPr>
            <w:tcW w:w="3559" w:type="dxa"/>
            <w:gridSpan w:val="2"/>
            <w:shd w:val="clear" w:color="auto" w:fill="auto"/>
            <w:vAlign w:val="center"/>
            <w:hideMark/>
          </w:tcPr>
          <w:p w14:paraId="3C3DCE2F" w14:textId="77777777"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1BA8B5" w14:textId="77777777" w:rsidR="00990B09" w:rsidRPr="007001F1" w:rsidRDefault="00990B09" w:rsidP="00675CE1">
            <w:pPr>
              <w:rPr>
                <w:color w:val="000000"/>
              </w:rPr>
            </w:pPr>
            <w:r w:rsidRPr="007001F1">
              <w:rPr>
                <w:color w:val="000000"/>
                <w:sz w:val="22"/>
                <w:szCs w:val="22"/>
              </w:rPr>
              <w:t> </w:t>
            </w:r>
          </w:p>
        </w:tc>
      </w:tr>
      <w:tr w:rsidR="00990B09" w:rsidRPr="007001F1" w14:paraId="20BFB613" w14:textId="77777777" w:rsidTr="00193C9C">
        <w:trPr>
          <w:trHeight w:val="300"/>
        </w:trPr>
        <w:tc>
          <w:tcPr>
            <w:tcW w:w="3559" w:type="dxa"/>
            <w:gridSpan w:val="2"/>
            <w:shd w:val="clear" w:color="auto" w:fill="auto"/>
            <w:vAlign w:val="center"/>
            <w:hideMark/>
          </w:tcPr>
          <w:p w14:paraId="38588D2C" w14:textId="77777777"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82C90E7" w14:textId="77777777" w:rsidR="00990B09" w:rsidRPr="007001F1" w:rsidRDefault="00990B09" w:rsidP="00675CE1">
            <w:pPr>
              <w:rPr>
                <w:color w:val="000000"/>
              </w:rPr>
            </w:pPr>
            <w:r w:rsidRPr="007001F1">
              <w:rPr>
                <w:color w:val="000000"/>
                <w:sz w:val="22"/>
                <w:szCs w:val="22"/>
              </w:rPr>
              <w:t> </w:t>
            </w:r>
          </w:p>
        </w:tc>
      </w:tr>
      <w:tr w:rsidR="00990B09" w:rsidRPr="007001F1" w14:paraId="4DB6FFFF" w14:textId="77777777" w:rsidTr="00193C9C">
        <w:trPr>
          <w:trHeight w:val="330"/>
        </w:trPr>
        <w:tc>
          <w:tcPr>
            <w:tcW w:w="9087" w:type="dxa"/>
            <w:gridSpan w:val="7"/>
            <w:shd w:val="clear" w:color="auto" w:fill="auto"/>
            <w:vAlign w:val="center"/>
            <w:hideMark/>
          </w:tcPr>
          <w:p w14:paraId="75B8CDAB" w14:textId="77777777"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14:paraId="3D771794" w14:textId="77777777" w:rsidTr="00193C9C">
        <w:trPr>
          <w:trHeight w:val="300"/>
        </w:trPr>
        <w:tc>
          <w:tcPr>
            <w:tcW w:w="3559" w:type="dxa"/>
            <w:gridSpan w:val="2"/>
            <w:shd w:val="clear" w:color="auto" w:fill="auto"/>
            <w:vAlign w:val="center"/>
            <w:hideMark/>
          </w:tcPr>
          <w:p w14:paraId="0087C29E" w14:textId="77777777"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341C6DE" w14:textId="77777777" w:rsidR="00990B09" w:rsidRPr="007001F1" w:rsidRDefault="00990B09" w:rsidP="00675CE1">
            <w:pPr>
              <w:rPr>
                <w:color w:val="000000"/>
              </w:rPr>
            </w:pPr>
            <w:r w:rsidRPr="007001F1">
              <w:rPr>
                <w:color w:val="000000"/>
                <w:sz w:val="22"/>
                <w:szCs w:val="22"/>
              </w:rPr>
              <w:t>Nadlimitná zákazka</w:t>
            </w:r>
          </w:p>
        </w:tc>
      </w:tr>
      <w:tr w:rsidR="00990B09" w:rsidRPr="007001F1" w14:paraId="5F099D1A" w14:textId="77777777" w:rsidTr="00193C9C">
        <w:trPr>
          <w:trHeight w:val="300"/>
        </w:trPr>
        <w:tc>
          <w:tcPr>
            <w:tcW w:w="3559" w:type="dxa"/>
            <w:gridSpan w:val="2"/>
            <w:shd w:val="clear" w:color="auto" w:fill="auto"/>
            <w:vAlign w:val="center"/>
            <w:hideMark/>
          </w:tcPr>
          <w:p w14:paraId="1CD0618F" w14:textId="77777777"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13B67CC" w14:textId="77777777" w:rsidR="00990B09" w:rsidRPr="007001F1" w:rsidRDefault="00990B09" w:rsidP="00675CE1">
            <w:pPr>
              <w:rPr>
                <w:color w:val="000000"/>
              </w:rPr>
            </w:pPr>
            <w:r w:rsidRPr="007001F1">
              <w:rPr>
                <w:color w:val="000000"/>
                <w:sz w:val="22"/>
                <w:szCs w:val="22"/>
              </w:rPr>
              <w:t>Súťaž návrhov (§ 119 a nasl.)</w:t>
            </w:r>
          </w:p>
        </w:tc>
      </w:tr>
      <w:tr w:rsidR="00990B09" w:rsidRPr="007001F1" w14:paraId="7F2B3605" w14:textId="77777777" w:rsidTr="00193C9C">
        <w:trPr>
          <w:trHeight w:val="300"/>
        </w:trPr>
        <w:tc>
          <w:tcPr>
            <w:tcW w:w="3559" w:type="dxa"/>
            <w:gridSpan w:val="2"/>
            <w:shd w:val="clear" w:color="auto" w:fill="auto"/>
            <w:vAlign w:val="center"/>
            <w:hideMark/>
          </w:tcPr>
          <w:p w14:paraId="0EDCDDCB" w14:textId="77777777"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35708A" w14:textId="77777777" w:rsidR="00990B09" w:rsidRPr="007001F1" w:rsidRDefault="00990B09" w:rsidP="00675CE1">
            <w:pPr>
              <w:rPr>
                <w:color w:val="000000"/>
              </w:rPr>
            </w:pPr>
          </w:p>
        </w:tc>
      </w:tr>
      <w:tr w:rsidR="004D0B9F" w:rsidRPr="007001F1" w14:paraId="0E3AB632" w14:textId="77777777" w:rsidTr="00193C9C">
        <w:trPr>
          <w:trHeight w:val="300"/>
        </w:trPr>
        <w:tc>
          <w:tcPr>
            <w:tcW w:w="3559" w:type="dxa"/>
            <w:gridSpan w:val="2"/>
            <w:shd w:val="clear" w:color="auto" w:fill="auto"/>
            <w:vAlign w:val="center"/>
          </w:tcPr>
          <w:p w14:paraId="37C4607E" w14:textId="77777777"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3B69339" w14:textId="77777777" w:rsidR="004D0B9F" w:rsidRPr="007001F1" w:rsidRDefault="004D0B9F" w:rsidP="00675CE1">
            <w:pPr>
              <w:rPr>
                <w:color w:val="000000"/>
              </w:rPr>
            </w:pPr>
          </w:p>
        </w:tc>
      </w:tr>
      <w:tr w:rsidR="00990B09" w:rsidRPr="007001F1" w14:paraId="34C74B8C" w14:textId="77777777" w:rsidTr="00193C9C">
        <w:trPr>
          <w:trHeight w:val="300"/>
        </w:trPr>
        <w:tc>
          <w:tcPr>
            <w:tcW w:w="3559" w:type="dxa"/>
            <w:gridSpan w:val="2"/>
            <w:shd w:val="clear" w:color="auto" w:fill="auto"/>
            <w:vAlign w:val="center"/>
            <w:hideMark/>
          </w:tcPr>
          <w:p w14:paraId="7D6C5063" w14:textId="77777777"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14:paraId="3F54D6F5" w14:textId="77777777"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14:paraId="1E94BCE6" w14:textId="77777777" w:rsidTr="00193C9C">
        <w:trPr>
          <w:trHeight w:val="300"/>
        </w:trPr>
        <w:tc>
          <w:tcPr>
            <w:tcW w:w="3559" w:type="dxa"/>
            <w:gridSpan w:val="2"/>
            <w:shd w:val="clear" w:color="auto" w:fill="auto"/>
            <w:vAlign w:val="center"/>
            <w:hideMark/>
          </w:tcPr>
          <w:p w14:paraId="5CAA0BD4" w14:textId="77777777"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14:paraId="0294B948" w14:textId="77777777" w:rsidR="00990B09" w:rsidRPr="007001F1" w:rsidRDefault="00990B09" w:rsidP="00675CE1">
            <w:pPr>
              <w:rPr>
                <w:color w:val="000000"/>
              </w:rPr>
            </w:pPr>
            <w:r w:rsidRPr="007001F1">
              <w:rPr>
                <w:color w:val="000000"/>
                <w:sz w:val="22"/>
                <w:szCs w:val="22"/>
              </w:rPr>
              <w:t> </w:t>
            </w:r>
          </w:p>
        </w:tc>
      </w:tr>
      <w:tr w:rsidR="00990B09" w:rsidRPr="007001F1" w14:paraId="3572ACD7" w14:textId="77777777" w:rsidTr="00193C9C">
        <w:trPr>
          <w:trHeight w:val="300"/>
        </w:trPr>
        <w:tc>
          <w:tcPr>
            <w:tcW w:w="3559" w:type="dxa"/>
            <w:gridSpan w:val="2"/>
            <w:shd w:val="clear" w:color="auto" w:fill="auto"/>
            <w:vAlign w:val="center"/>
            <w:hideMark/>
          </w:tcPr>
          <w:p w14:paraId="4B1F90CF" w14:textId="77777777"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5032A19" w14:textId="77777777" w:rsidR="00990B09" w:rsidRPr="007001F1" w:rsidRDefault="00990B09" w:rsidP="00675CE1">
            <w:pPr>
              <w:rPr>
                <w:color w:val="000000"/>
              </w:rPr>
            </w:pPr>
            <w:r w:rsidRPr="007001F1">
              <w:rPr>
                <w:color w:val="000000"/>
                <w:sz w:val="22"/>
                <w:szCs w:val="22"/>
              </w:rPr>
              <w:t> </w:t>
            </w:r>
          </w:p>
        </w:tc>
      </w:tr>
      <w:tr w:rsidR="00990B09" w:rsidRPr="007001F1" w14:paraId="30A33582" w14:textId="77777777" w:rsidTr="00193C9C">
        <w:trPr>
          <w:trHeight w:val="300"/>
        </w:trPr>
        <w:tc>
          <w:tcPr>
            <w:tcW w:w="3559" w:type="dxa"/>
            <w:gridSpan w:val="2"/>
            <w:shd w:val="clear" w:color="auto" w:fill="auto"/>
            <w:vAlign w:val="center"/>
            <w:hideMark/>
          </w:tcPr>
          <w:p w14:paraId="0B5D90F2" w14:textId="77777777"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F8E496A" w14:textId="77777777" w:rsidR="00990B09" w:rsidRPr="007001F1" w:rsidRDefault="00990B09" w:rsidP="00675CE1">
            <w:pPr>
              <w:rPr>
                <w:color w:val="000000"/>
              </w:rPr>
            </w:pPr>
            <w:r w:rsidRPr="007001F1">
              <w:rPr>
                <w:color w:val="000000"/>
                <w:sz w:val="22"/>
                <w:szCs w:val="22"/>
              </w:rPr>
              <w:t> </w:t>
            </w:r>
          </w:p>
        </w:tc>
      </w:tr>
      <w:tr w:rsidR="00990B09" w:rsidRPr="007001F1" w14:paraId="53AC8A4D" w14:textId="77777777" w:rsidTr="00193C9C">
        <w:trPr>
          <w:trHeight w:val="300"/>
        </w:trPr>
        <w:tc>
          <w:tcPr>
            <w:tcW w:w="3559" w:type="dxa"/>
            <w:gridSpan w:val="2"/>
            <w:shd w:val="clear" w:color="auto" w:fill="auto"/>
            <w:vAlign w:val="center"/>
            <w:hideMark/>
          </w:tcPr>
          <w:p w14:paraId="00489971" w14:textId="77777777"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14:paraId="7C333606" w14:textId="77777777" w:rsidR="00990B09" w:rsidRPr="007001F1" w:rsidRDefault="00990B09" w:rsidP="00675CE1">
            <w:pPr>
              <w:rPr>
                <w:color w:val="000000"/>
              </w:rPr>
            </w:pPr>
            <w:r w:rsidRPr="007001F1">
              <w:rPr>
                <w:color w:val="000000"/>
                <w:sz w:val="22"/>
                <w:szCs w:val="22"/>
              </w:rPr>
              <w:t> </w:t>
            </w:r>
          </w:p>
        </w:tc>
      </w:tr>
      <w:tr w:rsidR="00990B09" w:rsidRPr="007001F1" w14:paraId="2E1A8C8B" w14:textId="77777777" w:rsidTr="00193C9C">
        <w:trPr>
          <w:trHeight w:val="300"/>
        </w:trPr>
        <w:tc>
          <w:tcPr>
            <w:tcW w:w="3559" w:type="dxa"/>
            <w:gridSpan w:val="2"/>
            <w:shd w:val="clear" w:color="auto" w:fill="auto"/>
            <w:vAlign w:val="center"/>
            <w:hideMark/>
          </w:tcPr>
          <w:p w14:paraId="1D429972" w14:textId="77777777"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14:paraId="1F056C5A" w14:textId="77777777" w:rsidR="00990B09" w:rsidRPr="007001F1" w:rsidRDefault="00990B09" w:rsidP="00675CE1">
            <w:pPr>
              <w:rPr>
                <w:color w:val="000000"/>
              </w:rPr>
            </w:pPr>
            <w:r w:rsidRPr="007001F1">
              <w:rPr>
                <w:color w:val="000000"/>
                <w:sz w:val="22"/>
                <w:szCs w:val="22"/>
              </w:rPr>
              <w:t> </w:t>
            </w:r>
          </w:p>
        </w:tc>
      </w:tr>
      <w:tr w:rsidR="00990B09" w:rsidRPr="007001F1" w14:paraId="2A3F100E" w14:textId="77777777" w:rsidTr="00193C9C">
        <w:trPr>
          <w:trHeight w:val="300"/>
        </w:trPr>
        <w:tc>
          <w:tcPr>
            <w:tcW w:w="3559" w:type="dxa"/>
            <w:gridSpan w:val="2"/>
            <w:shd w:val="clear" w:color="auto" w:fill="auto"/>
            <w:vAlign w:val="center"/>
            <w:hideMark/>
          </w:tcPr>
          <w:p w14:paraId="4B8E6DC9" w14:textId="77777777"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216A830" w14:textId="77777777" w:rsidR="00990B09" w:rsidRPr="007001F1" w:rsidRDefault="00990B09" w:rsidP="00675CE1">
            <w:pPr>
              <w:rPr>
                <w:color w:val="000000"/>
              </w:rPr>
            </w:pPr>
            <w:r w:rsidRPr="007001F1">
              <w:rPr>
                <w:color w:val="000000"/>
                <w:sz w:val="22"/>
                <w:szCs w:val="22"/>
              </w:rPr>
              <w:t> </w:t>
            </w:r>
          </w:p>
        </w:tc>
      </w:tr>
      <w:tr w:rsidR="00990B09" w:rsidRPr="007001F1" w14:paraId="1A2B9B45" w14:textId="77777777" w:rsidTr="00193C9C">
        <w:trPr>
          <w:trHeight w:val="300"/>
        </w:trPr>
        <w:tc>
          <w:tcPr>
            <w:tcW w:w="3559" w:type="dxa"/>
            <w:gridSpan w:val="2"/>
            <w:shd w:val="clear" w:color="auto" w:fill="auto"/>
            <w:vAlign w:val="center"/>
            <w:hideMark/>
          </w:tcPr>
          <w:p w14:paraId="5057C206" w14:textId="77777777"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1BB5152" w14:textId="77777777" w:rsidR="00990B09" w:rsidRPr="007001F1" w:rsidRDefault="00990B09" w:rsidP="00675CE1">
            <w:pPr>
              <w:rPr>
                <w:color w:val="000000"/>
              </w:rPr>
            </w:pPr>
            <w:r w:rsidRPr="007001F1">
              <w:rPr>
                <w:color w:val="000000"/>
                <w:sz w:val="22"/>
                <w:szCs w:val="22"/>
              </w:rPr>
              <w:t> </w:t>
            </w:r>
          </w:p>
        </w:tc>
      </w:tr>
      <w:tr w:rsidR="00990B09" w:rsidRPr="007001F1" w14:paraId="770C5389" w14:textId="77777777" w:rsidTr="00193C9C">
        <w:trPr>
          <w:trHeight w:val="300"/>
        </w:trPr>
        <w:tc>
          <w:tcPr>
            <w:tcW w:w="3559" w:type="dxa"/>
            <w:gridSpan w:val="2"/>
            <w:shd w:val="clear" w:color="auto" w:fill="auto"/>
            <w:vAlign w:val="center"/>
            <w:hideMark/>
          </w:tcPr>
          <w:p w14:paraId="15F06FCC" w14:textId="77777777"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FDB4C2" w14:textId="77777777" w:rsidR="00990B09" w:rsidRPr="007001F1" w:rsidRDefault="00990B09" w:rsidP="00675CE1">
            <w:pPr>
              <w:rPr>
                <w:color w:val="000000"/>
              </w:rPr>
            </w:pPr>
            <w:r w:rsidRPr="007001F1">
              <w:rPr>
                <w:color w:val="000000"/>
                <w:sz w:val="22"/>
                <w:szCs w:val="22"/>
              </w:rPr>
              <w:t> </w:t>
            </w:r>
          </w:p>
        </w:tc>
      </w:tr>
      <w:tr w:rsidR="00990B09" w:rsidRPr="007001F1" w14:paraId="54C16DC5" w14:textId="77777777" w:rsidTr="00193C9C">
        <w:trPr>
          <w:trHeight w:val="300"/>
        </w:trPr>
        <w:tc>
          <w:tcPr>
            <w:tcW w:w="3559" w:type="dxa"/>
            <w:gridSpan w:val="2"/>
            <w:shd w:val="clear" w:color="auto" w:fill="auto"/>
            <w:vAlign w:val="center"/>
            <w:hideMark/>
          </w:tcPr>
          <w:p w14:paraId="2EED9F8A" w14:textId="77777777"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D0E32D8" w14:textId="77777777" w:rsidR="00990B09" w:rsidRPr="007001F1" w:rsidRDefault="00990B09" w:rsidP="00675CE1">
            <w:pPr>
              <w:rPr>
                <w:color w:val="000000"/>
              </w:rPr>
            </w:pPr>
            <w:r w:rsidRPr="007001F1">
              <w:rPr>
                <w:color w:val="000000"/>
                <w:sz w:val="22"/>
                <w:szCs w:val="22"/>
              </w:rPr>
              <w:t> </w:t>
            </w:r>
          </w:p>
        </w:tc>
      </w:tr>
      <w:tr w:rsidR="00990B09" w:rsidRPr="007001F1" w14:paraId="467ACE2B" w14:textId="77777777" w:rsidTr="00193C9C">
        <w:trPr>
          <w:trHeight w:val="300"/>
        </w:trPr>
        <w:tc>
          <w:tcPr>
            <w:tcW w:w="3559" w:type="dxa"/>
            <w:gridSpan w:val="2"/>
            <w:shd w:val="clear" w:color="auto" w:fill="auto"/>
            <w:vAlign w:val="center"/>
            <w:hideMark/>
          </w:tcPr>
          <w:p w14:paraId="1B9D0E96" w14:textId="77777777"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345592B" w14:textId="77777777" w:rsidR="00990B09" w:rsidRPr="007001F1" w:rsidRDefault="00990B09" w:rsidP="00675CE1">
            <w:pPr>
              <w:rPr>
                <w:color w:val="000000"/>
              </w:rPr>
            </w:pPr>
            <w:r w:rsidRPr="007001F1">
              <w:rPr>
                <w:color w:val="000000"/>
                <w:sz w:val="22"/>
                <w:szCs w:val="22"/>
              </w:rPr>
              <w:t> </w:t>
            </w:r>
          </w:p>
        </w:tc>
      </w:tr>
      <w:tr w:rsidR="00990B09" w:rsidRPr="007001F1" w14:paraId="174E137C" w14:textId="77777777" w:rsidTr="00193C9C">
        <w:trPr>
          <w:trHeight w:val="300"/>
        </w:trPr>
        <w:tc>
          <w:tcPr>
            <w:tcW w:w="3559" w:type="dxa"/>
            <w:gridSpan w:val="2"/>
            <w:shd w:val="clear" w:color="auto" w:fill="auto"/>
            <w:vAlign w:val="center"/>
            <w:hideMark/>
          </w:tcPr>
          <w:p w14:paraId="704411B9" w14:textId="77777777"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E68D8B2" w14:textId="77777777" w:rsidR="00990B09" w:rsidRPr="007001F1" w:rsidRDefault="00990B09" w:rsidP="00675CE1">
            <w:pPr>
              <w:rPr>
                <w:color w:val="000000"/>
              </w:rPr>
            </w:pPr>
            <w:r w:rsidRPr="007001F1">
              <w:rPr>
                <w:color w:val="000000"/>
                <w:sz w:val="22"/>
                <w:szCs w:val="22"/>
              </w:rPr>
              <w:t> </w:t>
            </w:r>
          </w:p>
        </w:tc>
      </w:tr>
      <w:tr w:rsidR="00990B09" w:rsidRPr="007001F1" w14:paraId="529C9F7B" w14:textId="77777777" w:rsidTr="00E70316">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52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15"/>
          <w:trPrChange w:id="2528" w:author="Autor">
            <w:trPr>
              <w:trHeight w:val="315"/>
            </w:trPr>
          </w:trPrChange>
        </w:trPr>
        <w:tc>
          <w:tcPr>
            <w:tcW w:w="582" w:type="dxa"/>
            <w:shd w:val="clear" w:color="auto" w:fill="60497A"/>
            <w:vAlign w:val="center"/>
            <w:hideMark/>
            <w:tcPrChange w:id="2529" w:author="Autor">
              <w:tcPr>
                <w:tcW w:w="582" w:type="dxa"/>
                <w:shd w:val="clear" w:color="auto" w:fill="7030A0"/>
                <w:vAlign w:val="center"/>
                <w:hideMark/>
              </w:tcPr>
            </w:tcPrChange>
          </w:tcPr>
          <w:p w14:paraId="294E4867" w14:textId="77777777"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60497A"/>
            <w:vAlign w:val="center"/>
            <w:hideMark/>
            <w:tcPrChange w:id="2530" w:author="Autor">
              <w:tcPr>
                <w:tcW w:w="4820" w:type="dxa"/>
                <w:gridSpan w:val="2"/>
                <w:shd w:val="clear" w:color="auto" w:fill="7030A0"/>
                <w:vAlign w:val="center"/>
                <w:hideMark/>
              </w:tcPr>
            </w:tcPrChange>
          </w:tcPr>
          <w:p w14:paraId="3B3C4E6A" w14:textId="77777777" w:rsidR="00990B09" w:rsidRPr="00193C9C" w:rsidRDefault="00990B09" w:rsidP="00675CE1">
            <w:pPr>
              <w:jc w:val="center"/>
              <w:rPr>
                <w:b/>
                <w:bCs/>
                <w:color w:val="FFFFFF"/>
                <w:sz w:val="22"/>
                <w:szCs w:val="22"/>
              </w:rPr>
            </w:pPr>
            <w:r w:rsidRPr="00E70316">
              <w:rPr>
                <w:b/>
                <w:bCs/>
                <w:color w:val="FFFFFF"/>
                <w:sz w:val="22"/>
                <w:szCs w:val="22"/>
                <w:rPrChange w:id="2531" w:author="Autor">
                  <w:rPr>
                    <w:b/>
                    <w:bCs/>
                    <w:color w:val="FFFFFF"/>
                    <w:sz w:val="22"/>
                    <w:szCs w:val="22"/>
                    <w:shd w:val="clear" w:color="auto" w:fill="7030A0"/>
                  </w:rPr>
                </w:rPrChange>
              </w:rPr>
              <w:t>Kontrolné</w:t>
            </w:r>
            <w:r w:rsidRPr="00193C9C">
              <w:rPr>
                <w:b/>
                <w:bCs/>
                <w:color w:val="FFFFFF"/>
                <w:sz w:val="22"/>
                <w:szCs w:val="22"/>
              </w:rPr>
              <w:t xml:space="preserve"> otázky</w:t>
            </w:r>
          </w:p>
        </w:tc>
        <w:tc>
          <w:tcPr>
            <w:tcW w:w="567" w:type="dxa"/>
            <w:shd w:val="clear" w:color="auto" w:fill="60497A"/>
            <w:vAlign w:val="center"/>
            <w:hideMark/>
            <w:tcPrChange w:id="2532" w:author="Autor">
              <w:tcPr>
                <w:tcW w:w="567" w:type="dxa"/>
                <w:shd w:val="clear" w:color="auto" w:fill="7030A0"/>
                <w:vAlign w:val="center"/>
                <w:hideMark/>
              </w:tcPr>
            </w:tcPrChange>
          </w:tcPr>
          <w:p w14:paraId="13991ECA" w14:textId="77777777"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60497A"/>
            <w:vAlign w:val="center"/>
            <w:hideMark/>
            <w:tcPrChange w:id="2533" w:author="Autor">
              <w:tcPr>
                <w:tcW w:w="567" w:type="dxa"/>
                <w:shd w:val="clear" w:color="auto" w:fill="7030A0"/>
                <w:vAlign w:val="center"/>
                <w:hideMark/>
              </w:tcPr>
            </w:tcPrChange>
          </w:tcPr>
          <w:p w14:paraId="743EDC88" w14:textId="77777777"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60497A"/>
            <w:vAlign w:val="center"/>
            <w:hideMark/>
            <w:tcPrChange w:id="2534" w:author="Autor">
              <w:tcPr>
                <w:tcW w:w="776" w:type="dxa"/>
                <w:shd w:val="clear" w:color="auto" w:fill="7030A0"/>
                <w:vAlign w:val="center"/>
                <w:hideMark/>
              </w:tcPr>
            </w:tcPrChange>
          </w:tcPr>
          <w:p w14:paraId="2A9F539B" w14:textId="77777777"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60497A"/>
            <w:vAlign w:val="center"/>
            <w:hideMark/>
            <w:tcPrChange w:id="2535" w:author="Autor">
              <w:tcPr>
                <w:tcW w:w="1775" w:type="dxa"/>
                <w:shd w:val="clear" w:color="auto" w:fill="7030A0"/>
                <w:vAlign w:val="center"/>
                <w:hideMark/>
              </w:tcPr>
            </w:tcPrChange>
          </w:tcPr>
          <w:p w14:paraId="3D572113" w14:textId="77777777"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14:paraId="27BCA5AE" w14:textId="77777777" w:rsidTr="00193C9C">
        <w:trPr>
          <w:trHeight w:val="315"/>
        </w:trPr>
        <w:tc>
          <w:tcPr>
            <w:tcW w:w="582" w:type="dxa"/>
            <w:vMerge w:val="restart"/>
            <w:shd w:val="clear" w:color="auto" w:fill="auto"/>
            <w:vAlign w:val="center"/>
          </w:tcPr>
          <w:p w14:paraId="5D9F19C2" w14:textId="77777777"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14:paraId="3BAC0CC8" w14:textId="77777777"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14:paraId="52731E4F"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255EABBF"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BEF7935"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6D09B048" w14:textId="77777777" w:rsidR="00962446" w:rsidRPr="00193C9C" w:rsidRDefault="00962446" w:rsidP="00675CE1">
            <w:pPr>
              <w:jc w:val="center"/>
              <w:rPr>
                <w:b/>
                <w:bCs/>
                <w:color w:val="FFFFFF"/>
                <w:sz w:val="22"/>
                <w:szCs w:val="22"/>
              </w:rPr>
            </w:pPr>
          </w:p>
        </w:tc>
      </w:tr>
      <w:tr w:rsidR="00962446" w:rsidRPr="007001F1" w14:paraId="521F0C33" w14:textId="77777777" w:rsidTr="00193C9C">
        <w:trPr>
          <w:trHeight w:val="315"/>
        </w:trPr>
        <w:tc>
          <w:tcPr>
            <w:tcW w:w="582" w:type="dxa"/>
            <w:vMerge/>
            <w:shd w:val="clear" w:color="auto" w:fill="auto"/>
            <w:vAlign w:val="center"/>
          </w:tcPr>
          <w:p w14:paraId="0B2CD0DE"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1558128" w14:textId="77777777"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14:paraId="5848B153"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77C7962A"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ED8C15E"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1C7F1395" w14:textId="77777777" w:rsidR="00962446" w:rsidRPr="00193C9C" w:rsidRDefault="00962446" w:rsidP="00675CE1">
            <w:pPr>
              <w:jc w:val="center"/>
              <w:rPr>
                <w:b/>
                <w:bCs/>
                <w:color w:val="FFFFFF"/>
                <w:sz w:val="22"/>
                <w:szCs w:val="22"/>
              </w:rPr>
            </w:pPr>
          </w:p>
        </w:tc>
      </w:tr>
      <w:tr w:rsidR="00962446" w:rsidRPr="007001F1" w14:paraId="13CB7137" w14:textId="77777777" w:rsidTr="00193C9C">
        <w:trPr>
          <w:trHeight w:val="315"/>
        </w:trPr>
        <w:tc>
          <w:tcPr>
            <w:tcW w:w="582" w:type="dxa"/>
            <w:vMerge/>
            <w:shd w:val="clear" w:color="auto" w:fill="auto"/>
            <w:vAlign w:val="center"/>
          </w:tcPr>
          <w:p w14:paraId="0C23EEE6"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990B662" w14:textId="77777777"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14:paraId="1FB1BCB9"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00A1C700"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595BEA8B"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3641C265" w14:textId="77777777" w:rsidR="00962446" w:rsidRPr="00193C9C" w:rsidRDefault="00962446" w:rsidP="00675CE1">
            <w:pPr>
              <w:jc w:val="center"/>
              <w:rPr>
                <w:b/>
                <w:bCs/>
                <w:color w:val="FFFFFF"/>
                <w:sz w:val="22"/>
                <w:szCs w:val="22"/>
              </w:rPr>
            </w:pPr>
          </w:p>
        </w:tc>
      </w:tr>
      <w:tr w:rsidR="00962446" w:rsidRPr="007001F1" w14:paraId="0B1D97C3" w14:textId="77777777" w:rsidTr="00193C9C">
        <w:trPr>
          <w:trHeight w:val="302"/>
        </w:trPr>
        <w:tc>
          <w:tcPr>
            <w:tcW w:w="582" w:type="dxa"/>
            <w:vMerge w:val="restart"/>
            <w:shd w:val="clear" w:color="auto" w:fill="auto"/>
            <w:noWrap/>
            <w:vAlign w:val="center"/>
            <w:hideMark/>
          </w:tcPr>
          <w:p w14:paraId="7EC2FA42" w14:textId="77777777"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14:paraId="1907A76C" w14:textId="77777777"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55AE8E02" w14:textId="77777777"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14:paraId="248AD046" w14:textId="77777777"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14:paraId="7C64D655" w14:textId="77777777"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14:paraId="437F70F7" w14:textId="77777777" w:rsidR="00962446" w:rsidRPr="00193C9C" w:rsidRDefault="00962446" w:rsidP="00675CE1">
            <w:pPr>
              <w:jc w:val="center"/>
              <w:rPr>
                <w:color w:val="000000"/>
              </w:rPr>
            </w:pPr>
            <w:r w:rsidRPr="00193C9C">
              <w:rPr>
                <w:color w:val="000000"/>
                <w:sz w:val="22"/>
                <w:szCs w:val="22"/>
              </w:rPr>
              <w:t> </w:t>
            </w:r>
          </w:p>
        </w:tc>
      </w:tr>
      <w:tr w:rsidR="00962446" w:rsidRPr="007001F1" w14:paraId="5BA71FD0" w14:textId="77777777" w:rsidTr="00193C9C">
        <w:trPr>
          <w:trHeight w:val="299"/>
        </w:trPr>
        <w:tc>
          <w:tcPr>
            <w:tcW w:w="582" w:type="dxa"/>
            <w:vMerge/>
            <w:shd w:val="clear" w:color="auto" w:fill="auto"/>
            <w:noWrap/>
            <w:vAlign w:val="center"/>
          </w:tcPr>
          <w:p w14:paraId="0953DA20" w14:textId="77777777" w:rsidR="00962446" w:rsidRPr="007001F1" w:rsidRDefault="00962446" w:rsidP="00675CE1">
            <w:pPr>
              <w:jc w:val="center"/>
              <w:rPr>
                <w:color w:val="000000"/>
              </w:rPr>
            </w:pPr>
          </w:p>
        </w:tc>
        <w:tc>
          <w:tcPr>
            <w:tcW w:w="4820" w:type="dxa"/>
            <w:gridSpan w:val="2"/>
            <w:shd w:val="clear" w:color="auto" w:fill="auto"/>
            <w:vAlign w:val="center"/>
          </w:tcPr>
          <w:p w14:paraId="70E3BFA2" w14:textId="77777777"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C3BAB07" w14:textId="77777777" w:rsidR="00962446" w:rsidRPr="007001F1" w:rsidRDefault="00962446" w:rsidP="00675CE1">
            <w:pPr>
              <w:jc w:val="center"/>
              <w:rPr>
                <w:color w:val="000000"/>
              </w:rPr>
            </w:pPr>
          </w:p>
        </w:tc>
        <w:tc>
          <w:tcPr>
            <w:tcW w:w="567" w:type="dxa"/>
            <w:shd w:val="clear" w:color="auto" w:fill="auto"/>
            <w:vAlign w:val="center"/>
          </w:tcPr>
          <w:p w14:paraId="481D0B14" w14:textId="77777777" w:rsidR="00962446" w:rsidRPr="007001F1" w:rsidRDefault="00962446" w:rsidP="00675CE1">
            <w:pPr>
              <w:jc w:val="center"/>
              <w:rPr>
                <w:color w:val="000000"/>
              </w:rPr>
            </w:pPr>
          </w:p>
        </w:tc>
        <w:tc>
          <w:tcPr>
            <w:tcW w:w="776" w:type="dxa"/>
            <w:shd w:val="clear" w:color="auto" w:fill="auto"/>
            <w:vAlign w:val="center"/>
          </w:tcPr>
          <w:p w14:paraId="1D3EC886" w14:textId="77777777" w:rsidR="00962446" w:rsidRPr="007001F1" w:rsidRDefault="00962446" w:rsidP="00675CE1">
            <w:pPr>
              <w:jc w:val="center"/>
              <w:rPr>
                <w:color w:val="000000"/>
              </w:rPr>
            </w:pPr>
          </w:p>
        </w:tc>
        <w:tc>
          <w:tcPr>
            <w:tcW w:w="1775" w:type="dxa"/>
            <w:shd w:val="clear" w:color="auto" w:fill="auto"/>
            <w:vAlign w:val="center"/>
          </w:tcPr>
          <w:p w14:paraId="0C9F7062" w14:textId="77777777" w:rsidR="00962446" w:rsidRPr="00193C9C" w:rsidRDefault="00962446" w:rsidP="00675CE1">
            <w:pPr>
              <w:jc w:val="center"/>
              <w:rPr>
                <w:color w:val="000000"/>
              </w:rPr>
            </w:pPr>
          </w:p>
        </w:tc>
      </w:tr>
      <w:tr w:rsidR="00962446" w:rsidRPr="007001F1" w14:paraId="0C412B99" w14:textId="77777777" w:rsidTr="00193C9C">
        <w:trPr>
          <w:trHeight w:val="632"/>
        </w:trPr>
        <w:tc>
          <w:tcPr>
            <w:tcW w:w="582" w:type="dxa"/>
            <w:vMerge/>
            <w:shd w:val="clear" w:color="auto" w:fill="auto"/>
            <w:noWrap/>
            <w:vAlign w:val="center"/>
          </w:tcPr>
          <w:p w14:paraId="357C61F4" w14:textId="77777777" w:rsidR="00962446" w:rsidRPr="007001F1" w:rsidRDefault="00962446" w:rsidP="00675CE1">
            <w:pPr>
              <w:jc w:val="center"/>
              <w:rPr>
                <w:color w:val="000000"/>
              </w:rPr>
            </w:pPr>
          </w:p>
        </w:tc>
        <w:tc>
          <w:tcPr>
            <w:tcW w:w="4820" w:type="dxa"/>
            <w:gridSpan w:val="2"/>
            <w:shd w:val="clear" w:color="auto" w:fill="auto"/>
            <w:vAlign w:val="center"/>
          </w:tcPr>
          <w:p w14:paraId="7FC69CFC" w14:textId="77777777"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817D77" w14:textId="77777777" w:rsidR="00962446" w:rsidRPr="007001F1" w:rsidRDefault="00962446" w:rsidP="00675CE1">
            <w:pPr>
              <w:jc w:val="center"/>
              <w:rPr>
                <w:color w:val="000000"/>
              </w:rPr>
            </w:pPr>
          </w:p>
        </w:tc>
        <w:tc>
          <w:tcPr>
            <w:tcW w:w="567" w:type="dxa"/>
            <w:shd w:val="clear" w:color="auto" w:fill="auto"/>
            <w:vAlign w:val="center"/>
          </w:tcPr>
          <w:p w14:paraId="5FB6F2E7" w14:textId="77777777" w:rsidR="00962446" w:rsidRPr="007001F1" w:rsidRDefault="00962446" w:rsidP="00675CE1">
            <w:pPr>
              <w:jc w:val="center"/>
              <w:rPr>
                <w:color w:val="000000"/>
              </w:rPr>
            </w:pPr>
          </w:p>
        </w:tc>
        <w:tc>
          <w:tcPr>
            <w:tcW w:w="776" w:type="dxa"/>
            <w:shd w:val="clear" w:color="auto" w:fill="auto"/>
            <w:vAlign w:val="center"/>
          </w:tcPr>
          <w:p w14:paraId="08917C5D" w14:textId="77777777" w:rsidR="00962446" w:rsidRPr="007001F1" w:rsidRDefault="00962446" w:rsidP="00675CE1">
            <w:pPr>
              <w:jc w:val="center"/>
              <w:rPr>
                <w:color w:val="000000"/>
              </w:rPr>
            </w:pPr>
          </w:p>
        </w:tc>
        <w:tc>
          <w:tcPr>
            <w:tcW w:w="1775" w:type="dxa"/>
            <w:shd w:val="clear" w:color="auto" w:fill="auto"/>
            <w:vAlign w:val="center"/>
          </w:tcPr>
          <w:p w14:paraId="505C9EB3" w14:textId="77777777" w:rsidR="00962446" w:rsidRPr="007001F1" w:rsidRDefault="00962446" w:rsidP="00675CE1">
            <w:pPr>
              <w:jc w:val="center"/>
              <w:rPr>
                <w:color w:val="000000"/>
              </w:rPr>
            </w:pPr>
          </w:p>
        </w:tc>
      </w:tr>
      <w:tr w:rsidR="00962446" w:rsidRPr="007001F1" w14:paraId="2F4E243E" w14:textId="77777777" w:rsidTr="00193C9C">
        <w:trPr>
          <w:trHeight w:val="938"/>
        </w:trPr>
        <w:tc>
          <w:tcPr>
            <w:tcW w:w="582" w:type="dxa"/>
            <w:vMerge/>
            <w:shd w:val="clear" w:color="auto" w:fill="auto"/>
            <w:noWrap/>
            <w:vAlign w:val="center"/>
          </w:tcPr>
          <w:p w14:paraId="3B3235A5" w14:textId="77777777" w:rsidR="00962446" w:rsidRPr="007001F1" w:rsidRDefault="00962446" w:rsidP="00675CE1">
            <w:pPr>
              <w:jc w:val="center"/>
              <w:rPr>
                <w:color w:val="000000"/>
              </w:rPr>
            </w:pPr>
          </w:p>
        </w:tc>
        <w:tc>
          <w:tcPr>
            <w:tcW w:w="4820" w:type="dxa"/>
            <w:gridSpan w:val="2"/>
            <w:shd w:val="clear" w:color="auto" w:fill="auto"/>
            <w:vAlign w:val="center"/>
          </w:tcPr>
          <w:p w14:paraId="1040C31A" w14:textId="77777777"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1F896CDA" w14:textId="77777777" w:rsidR="00962446" w:rsidRPr="007001F1" w:rsidRDefault="00962446" w:rsidP="00675CE1">
            <w:pPr>
              <w:jc w:val="center"/>
              <w:rPr>
                <w:color w:val="000000"/>
              </w:rPr>
            </w:pPr>
          </w:p>
        </w:tc>
        <w:tc>
          <w:tcPr>
            <w:tcW w:w="567" w:type="dxa"/>
            <w:shd w:val="clear" w:color="auto" w:fill="auto"/>
            <w:vAlign w:val="center"/>
          </w:tcPr>
          <w:p w14:paraId="7621A7B5" w14:textId="77777777" w:rsidR="00962446" w:rsidRPr="007001F1" w:rsidRDefault="00962446" w:rsidP="00675CE1">
            <w:pPr>
              <w:jc w:val="center"/>
              <w:rPr>
                <w:color w:val="000000"/>
              </w:rPr>
            </w:pPr>
          </w:p>
        </w:tc>
        <w:tc>
          <w:tcPr>
            <w:tcW w:w="776" w:type="dxa"/>
            <w:shd w:val="clear" w:color="auto" w:fill="auto"/>
            <w:vAlign w:val="center"/>
          </w:tcPr>
          <w:p w14:paraId="042BB3A8" w14:textId="77777777" w:rsidR="00962446" w:rsidRPr="007001F1" w:rsidRDefault="00962446" w:rsidP="00675CE1">
            <w:pPr>
              <w:jc w:val="center"/>
              <w:rPr>
                <w:color w:val="000000"/>
              </w:rPr>
            </w:pPr>
          </w:p>
        </w:tc>
        <w:tc>
          <w:tcPr>
            <w:tcW w:w="1775" w:type="dxa"/>
            <w:shd w:val="clear" w:color="auto" w:fill="auto"/>
            <w:vAlign w:val="center"/>
          </w:tcPr>
          <w:p w14:paraId="1B97F2E6" w14:textId="77777777" w:rsidR="00962446" w:rsidRPr="007001F1" w:rsidRDefault="00962446" w:rsidP="00675CE1">
            <w:pPr>
              <w:jc w:val="center"/>
              <w:rPr>
                <w:color w:val="000000"/>
              </w:rPr>
            </w:pPr>
          </w:p>
        </w:tc>
      </w:tr>
      <w:tr w:rsidR="00962446" w:rsidRPr="007001F1" w14:paraId="25437E74" w14:textId="77777777" w:rsidTr="00193C9C">
        <w:trPr>
          <w:trHeight w:val="938"/>
        </w:trPr>
        <w:tc>
          <w:tcPr>
            <w:tcW w:w="582" w:type="dxa"/>
            <w:vMerge/>
            <w:shd w:val="clear" w:color="auto" w:fill="auto"/>
            <w:noWrap/>
            <w:vAlign w:val="center"/>
          </w:tcPr>
          <w:p w14:paraId="63D12B53" w14:textId="77777777" w:rsidR="00962446" w:rsidRPr="007001F1" w:rsidRDefault="00962446" w:rsidP="00675CE1">
            <w:pPr>
              <w:jc w:val="center"/>
              <w:rPr>
                <w:color w:val="000000"/>
              </w:rPr>
            </w:pPr>
          </w:p>
        </w:tc>
        <w:tc>
          <w:tcPr>
            <w:tcW w:w="4820" w:type="dxa"/>
            <w:gridSpan w:val="2"/>
            <w:shd w:val="clear" w:color="auto" w:fill="auto"/>
            <w:vAlign w:val="center"/>
          </w:tcPr>
          <w:p w14:paraId="6A77EFF5" w14:textId="77777777"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163D7DEC" w14:textId="77777777" w:rsidR="00962446" w:rsidRPr="007001F1" w:rsidRDefault="00962446" w:rsidP="00675CE1">
            <w:pPr>
              <w:jc w:val="center"/>
              <w:rPr>
                <w:color w:val="000000"/>
              </w:rPr>
            </w:pPr>
          </w:p>
        </w:tc>
        <w:tc>
          <w:tcPr>
            <w:tcW w:w="567" w:type="dxa"/>
            <w:shd w:val="clear" w:color="auto" w:fill="auto"/>
            <w:vAlign w:val="center"/>
          </w:tcPr>
          <w:p w14:paraId="50147A22" w14:textId="77777777" w:rsidR="00962446" w:rsidRPr="007001F1" w:rsidRDefault="00962446" w:rsidP="00675CE1">
            <w:pPr>
              <w:jc w:val="center"/>
              <w:rPr>
                <w:color w:val="000000"/>
              </w:rPr>
            </w:pPr>
          </w:p>
        </w:tc>
        <w:tc>
          <w:tcPr>
            <w:tcW w:w="776" w:type="dxa"/>
            <w:shd w:val="clear" w:color="auto" w:fill="auto"/>
            <w:vAlign w:val="center"/>
          </w:tcPr>
          <w:p w14:paraId="3C9E5B6B" w14:textId="77777777" w:rsidR="00962446" w:rsidRPr="007001F1" w:rsidRDefault="00962446" w:rsidP="00675CE1">
            <w:pPr>
              <w:jc w:val="center"/>
              <w:rPr>
                <w:color w:val="000000"/>
              </w:rPr>
            </w:pPr>
          </w:p>
        </w:tc>
        <w:tc>
          <w:tcPr>
            <w:tcW w:w="1775" w:type="dxa"/>
            <w:shd w:val="clear" w:color="auto" w:fill="auto"/>
            <w:vAlign w:val="center"/>
          </w:tcPr>
          <w:p w14:paraId="2225F562" w14:textId="77777777" w:rsidR="00962446" w:rsidRPr="007001F1" w:rsidRDefault="00962446" w:rsidP="00675CE1">
            <w:pPr>
              <w:jc w:val="center"/>
              <w:rPr>
                <w:color w:val="000000"/>
              </w:rPr>
            </w:pPr>
          </w:p>
        </w:tc>
      </w:tr>
      <w:tr w:rsidR="00962446" w:rsidRPr="007001F1" w14:paraId="27E753FB" w14:textId="77777777" w:rsidTr="00193C9C">
        <w:trPr>
          <w:trHeight w:val="938"/>
        </w:trPr>
        <w:tc>
          <w:tcPr>
            <w:tcW w:w="582" w:type="dxa"/>
            <w:vMerge/>
            <w:shd w:val="clear" w:color="auto" w:fill="auto"/>
            <w:noWrap/>
            <w:vAlign w:val="center"/>
          </w:tcPr>
          <w:p w14:paraId="2956F76B" w14:textId="77777777" w:rsidR="00962446" w:rsidRPr="007001F1" w:rsidRDefault="00962446" w:rsidP="00675CE1">
            <w:pPr>
              <w:jc w:val="center"/>
              <w:rPr>
                <w:color w:val="000000"/>
              </w:rPr>
            </w:pPr>
          </w:p>
        </w:tc>
        <w:tc>
          <w:tcPr>
            <w:tcW w:w="4820" w:type="dxa"/>
            <w:gridSpan w:val="2"/>
            <w:shd w:val="clear" w:color="auto" w:fill="auto"/>
            <w:vAlign w:val="center"/>
          </w:tcPr>
          <w:p w14:paraId="085E7E18" w14:textId="77777777"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2C18175E" w14:textId="77777777" w:rsidR="00962446" w:rsidRPr="007001F1" w:rsidRDefault="00962446" w:rsidP="00675CE1">
            <w:pPr>
              <w:jc w:val="center"/>
              <w:rPr>
                <w:color w:val="000000"/>
              </w:rPr>
            </w:pPr>
          </w:p>
        </w:tc>
        <w:tc>
          <w:tcPr>
            <w:tcW w:w="567" w:type="dxa"/>
            <w:shd w:val="clear" w:color="auto" w:fill="auto"/>
            <w:vAlign w:val="center"/>
          </w:tcPr>
          <w:p w14:paraId="334530EA" w14:textId="77777777" w:rsidR="00962446" w:rsidRPr="007001F1" w:rsidRDefault="00962446" w:rsidP="00675CE1">
            <w:pPr>
              <w:jc w:val="center"/>
              <w:rPr>
                <w:color w:val="000000"/>
              </w:rPr>
            </w:pPr>
          </w:p>
        </w:tc>
        <w:tc>
          <w:tcPr>
            <w:tcW w:w="776" w:type="dxa"/>
            <w:shd w:val="clear" w:color="auto" w:fill="auto"/>
            <w:vAlign w:val="center"/>
          </w:tcPr>
          <w:p w14:paraId="00724A97" w14:textId="77777777" w:rsidR="00962446" w:rsidRPr="007001F1" w:rsidRDefault="00962446" w:rsidP="00675CE1">
            <w:pPr>
              <w:jc w:val="center"/>
              <w:rPr>
                <w:color w:val="000000"/>
              </w:rPr>
            </w:pPr>
          </w:p>
        </w:tc>
        <w:tc>
          <w:tcPr>
            <w:tcW w:w="1775" w:type="dxa"/>
            <w:shd w:val="clear" w:color="auto" w:fill="auto"/>
            <w:vAlign w:val="center"/>
          </w:tcPr>
          <w:p w14:paraId="3BA44491" w14:textId="77777777" w:rsidR="00962446" w:rsidRPr="007001F1" w:rsidRDefault="00962446" w:rsidP="00675CE1">
            <w:pPr>
              <w:jc w:val="center"/>
              <w:rPr>
                <w:color w:val="000000"/>
              </w:rPr>
            </w:pPr>
          </w:p>
        </w:tc>
      </w:tr>
      <w:tr w:rsidR="00962446" w:rsidRPr="007001F1" w14:paraId="1620E0E8" w14:textId="77777777" w:rsidTr="00193C9C">
        <w:trPr>
          <w:trHeight w:val="364"/>
        </w:trPr>
        <w:tc>
          <w:tcPr>
            <w:tcW w:w="582" w:type="dxa"/>
            <w:vMerge/>
            <w:shd w:val="clear" w:color="auto" w:fill="auto"/>
            <w:noWrap/>
            <w:vAlign w:val="center"/>
          </w:tcPr>
          <w:p w14:paraId="708D994D" w14:textId="77777777" w:rsidR="00962446" w:rsidRPr="007001F1" w:rsidRDefault="00962446" w:rsidP="00675CE1">
            <w:pPr>
              <w:jc w:val="center"/>
              <w:rPr>
                <w:color w:val="000000"/>
              </w:rPr>
            </w:pPr>
          </w:p>
        </w:tc>
        <w:tc>
          <w:tcPr>
            <w:tcW w:w="4820" w:type="dxa"/>
            <w:gridSpan w:val="2"/>
            <w:shd w:val="clear" w:color="auto" w:fill="auto"/>
            <w:vAlign w:val="center"/>
          </w:tcPr>
          <w:p w14:paraId="033F0601" w14:textId="77777777"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14:paraId="23D5FE8D" w14:textId="77777777" w:rsidR="00962446" w:rsidRPr="007001F1" w:rsidRDefault="00962446" w:rsidP="00675CE1">
            <w:pPr>
              <w:jc w:val="center"/>
              <w:rPr>
                <w:color w:val="000000"/>
              </w:rPr>
            </w:pPr>
          </w:p>
        </w:tc>
        <w:tc>
          <w:tcPr>
            <w:tcW w:w="567" w:type="dxa"/>
            <w:shd w:val="clear" w:color="auto" w:fill="auto"/>
            <w:vAlign w:val="center"/>
          </w:tcPr>
          <w:p w14:paraId="639324D0" w14:textId="77777777" w:rsidR="00962446" w:rsidRPr="007001F1" w:rsidRDefault="00962446" w:rsidP="00675CE1">
            <w:pPr>
              <w:jc w:val="center"/>
              <w:rPr>
                <w:color w:val="000000"/>
              </w:rPr>
            </w:pPr>
          </w:p>
        </w:tc>
        <w:tc>
          <w:tcPr>
            <w:tcW w:w="776" w:type="dxa"/>
            <w:shd w:val="clear" w:color="auto" w:fill="auto"/>
            <w:vAlign w:val="center"/>
          </w:tcPr>
          <w:p w14:paraId="1EF83C3F" w14:textId="77777777" w:rsidR="00962446" w:rsidRPr="007001F1" w:rsidRDefault="00962446" w:rsidP="00675CE1">
            <w:pPr>
              <w:jc w:val="center"/>
              <w:rPr>
                <w:color w:val="000000"/>
              </w:rPr>
            </w:pPr>
          </w:p>
        </w:tc>
        <w:tc>
          <w:tcPr>
            <w:tcW w:w="1775" w:type="dxa"/>
            <w:shd w:val="clear" w:color="auto" w:fill="auto"/>
            <w:vAlign w:val="center"/>
          </w:tcPr>
          <w:p w14:paraId="342BF9F4" w14:textId="77777777" w:rsidR="00962446" w:rsidRPr="007001F1" w:rsidRDefault="00962446" w:rsidP="00675CE1">
            <w:pPr>
              <w:jc w:val="center"/>
              <w:rPr>
                <w:color w:val="000000"/>
              </w:rPr>
            </w:pPr>
          </w:p>
        </w:tc>
      </w:tr>
      <w:tr w:rsidR="00962446" w:rsidRPr="007001F1" w14:paraId="52434D09" w14:textId="77777777" w:rsidTr="00193C9C">
        <w:trPr>
          <w:trHeight w:val="20"/>
        </w:trPr>
        <w:tc>
          <w:tcPr>
            <w:tcW w:w="582" w:type="dxa"/>
            <w:shd w:val="clear" w:color="auto" w:fill="auto"/>
            <w:noWrap/>
            <w:vAlign w:val="center"/>
            <w:hideMark/>
          </w:tcPr>
          <w:p w14:paraId="0660E0E7" w14:textId="77777777"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14:paraId="4DA0AF5F" w14:textId="77777777"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2874A4D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DE53B2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E1A2518"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C0E0E31" w14:textId="77777777" w:rsidR="00962446" w:rsidRPr="007001F1" w:rsidRDefault="00962446" w:rsidP="00675CE1">
            <w:pPr>
              <w:jc w:val="center"/>
              <w:rPr>
                <w:color w:val="000000"/>
              </w:rPr>
            </w:pPr>
            <w:r w:rsidRPr="007001F1">
              <w:rPr>
                <w:color w:val="000000"/>
                <w:sz w:val="22"/>
                <w:szCs w:val="22"/>
              </w:rPr>
              <w:t> </w:t>
            </w:r>
          </w:p>
        </w:tc>
      </w:tr>
      <w:tr w:rsidR="00962446" w:rsidRPr="007001F1" w14:paraId="159A23B2" w14:textId="77777777" w:rsidTr="00193C9C">
        <w:trPr>
          <w:trHeight w:val="758"/>
        </w:trPr>
        <w:tc>
          <w:tcPr>
            <w:tcW w:w="582" w:type="dxa"/>
            <w:vMerge w:val="restart"/>
            <w:shd w:val="clear" w:color="auto" w:fill="auto"/>
            <w:noWrap/>
            <w:vAlign w:val="center"/>
          </w:tcPr>
          <w:p w14:paraId="7AEF26EF" w14:textId="77777777"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14:paraId="43B5A8C4" w14:textId="77777777"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2B18507B" w14:textId="77777777" w:rsidR="00962446" w:rsidRPr="007001F1" w:rsidRDefault="00962446" w:rsidP="00675CE1">
            <w:pPr>
              <w:jc w:val="center"/>
              <w:rPr>
                <w:color w:val="000000"/>
              </w:rPr>
            </w:pPr>
          </w:p>
        </w:tc>
        <w:tc>
          <w:tcPr>
            <w:tcW w:w="567" w:type="dxa"/>
            <w:shd w:val="clear" w:color="auto" w:fill="auto"/>
            <w:vAlign w:val="center"/>
          </w:tcPr>
          <w:p w14:paraId="5ED43A06" w14:textId="77777777" w:rsidR="00962446" w:rsidRPr="007001F1" w:rsidRDefault="00962446" w:rsidP="00675CE1">
            <w:pPr>
              <w:jc w:val="center"/>
              <w:rPr>
                <w:color w:val="000000"/>
              </w:rPr>
            </w:pPr>
          </w:p>
        </w:tc>
        <w:tc>
          <w:tcPr>
            <w:tcW w:w="776" w:type="dxa"/>
            <w:shd w:val="clear" w:color="auto" w:fill="auto"/>
            <w:vAlign w:val="center"/>
          </w:tcPr>
          <w:p w14:paraId="0EC2F2FE" w14:textId="77777777" w:rsidR="00962446" w:rsidRPr="007001F1" w:rsidRDefault="00962446" w:rsidP="00675CE1">
            <w:pPr>
              <w:jc w:val="center"/>
              <w:rPr>
                <w:color w:val="000000"/>
              </w:rPr>
            </w:pPr>
          </w:p>
        </w:tc>
        <w:tc>
          <w:tcPr>
            <w:tcW w:w="1775" w:type="dxa"/>
            <w:shd w:val="clear" w:color="auto" w:fill="auto"/>
            <w:vAlign w:val="center"/>
          </w:tcPr>
          <w:p w14:paraId="67F0A295" w14:textId="77777777" w:rsidR="00962446" w:rsidRPr="007001F1" w:rsidRDefault="00962446" w:rsidP="00675CE1">
            <w:pPr>
              <w:jc w:val="center"/>
              <w:rPr>
                <w:color w:val="000000"/>
              </w:rPr>
            </w:pPr>
          </w:p>
        </w:tc>
      </w:tr>
      <w:tr w:rsidR="00962446" w:rsidRPr="007001F1" w14:paraId="58B04A4C" w14:textId="77777777" w:rsidTr="00193C9C">
        <w:trPr>
          <w:trHeight w:val="757"/>
        </w:trPr>
        <w:tc>
          <w:tcPr>
            <w:tcW w:w="582" w:type="dxa"/>
            <w:vMerge/>
            <w:shd w:val="clear" w:color="auto" w:fill="auto"/>
            <w:noWrap/>
            <w:vAlign w:val="center"/>
          </w:tcPr>
          <w:p w14:paraId="555816EA" w14:textId="77777777" w:rsidR="00962446" w:rsidRPr="007001F1" w:rsidRDefault="00962446" w:rsidP="00675CE1">
            <w:pPr>
              <w:jc w:val="center"/>
              <w:rPr>
                <w:color w:val="000000"/>
              </w:rPr>
            </w:pPr>
          </w:p>
        </w:tc>
        <w:tc>
          <w:tcPr>
            <w:tcW w:w="4820" w:type="dxa"/>
            <w:gridSpan w:val="2"/>
            <w:shd w:val="clear" w:color="auto" w:fill="auto"/>
            <w:vAlign w:val="center"/>
          </w:tcPr>
          <w:p w14:paraId="2F73F224" w14:textId="77777777"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0E1D0E79" w14:textId="77777777" w:rsidR="00962446" w:rsidRPr="007001F1" w:rsidRDefault="00962446" w:rsidP="00675CE1">
            <w:pPr>
              <w:jc w:val="center"/>
              <w:rPr>
                <w:color w:val="000000"/>
              </w:rPr>
            </w:pPr>
          </w:p>
        </w:tc>
        <w:tc>
          <w:tcPr>
            <w:tcW w:w="567" w:type="dxa"/>
            <w:shd w:val="clear" w:color="auto" w:fill="auto"/>
            <w:vAlign w:val="center"/>
          </w:tcPr>
          <w:p w14:paraId="0BC0DEB3" w14:textId="77777777" w:rsidR="00962446" w:rsidRPr="007001F1" w:rsidRDefault="00962446" w:rsidP="00675CE1">
            <w:pPr>
              <w:jc w:val="center"/>
              <w:rPr>
                <w:color w:val="000000"/>
              </w:rPr>
            </w:pPr>
          </w:p>
        </w:tc>
        <w:tc>
          <w:tcPr>
            <w:tcW w:w="776" w:type="dxa"/>
            <w:shd w:val="clear" w:color="auto" w:fill="auto"/>
            <w:vAlign w:val="center"/>
          </w:tcPr>
          <w:p w14:paraId="012C28FC" w14:textId="77777777" w:rsidR="00962446" w:rsidRPr="007001F1" w:rsidRDefault="00962446" w:rsidP="00675CE1">
            <w:pPr>
              <w:jc w:val="center"/>
              <w:rPr>
                <w:color w:val="000000"/>
              </w:rPr>
            </w:pPr>
          </w:p>
        </w:tc>
        <w:tc>
          <w:tcPr>
            <w:tcW w:w="1775" w:type="dxa"/>
            <w:shd w:val="clear" w:color="auto" w:fill="auto"/>
            <w:vAlign w:val="center"/>
          </w:tcPr>
          <w:p w14:paraId="162D089E" w14:textId="77777777" w:rsidR="00962446" w:rsidRPr="007001F1" w:rsidRDefault="00962446" w:rsidP="00675CE1">
            <w:pPr>
              <w:jc w:val="center"/>
              <w:rPr>
                <w:color w:val="000000"/>
              </w:rPr>
            </w:pPr>
          </w:p>
        </w:tc>
      </w:tr>
      <w:tr w:rsidR="00962446" w:rsidRPr="007001F1" w14:paraId="5A34566D" w14:textId="77777777" w:rsidTr="00193C9C">
        <w:trPr>
          <w:trHeight w:val="20"/>
        </w:trPr>
        <w:tc>
          <w:tcPr>
            <w:tcW w:w="582" w:type="dxa"/>
            <w:shd w:val="clear" w:color="auto" w:fill="auto"/>
            <w:noWrap/>
            <w:vAlign w:val="center"/>
            <w:hideMark/>
          </w:tcPr>
          <w:p w14:paraId="7E1F3416" w14:textId="77777777"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14:paraId="0E1E3CDC" w14:textId="77777777"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91189F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0E735A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1022ED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BCBF2F3" w14:textId="77777777" w:rsidR="00962446" w:rsidRPr="007001F1" w:rsidRDefault="00962446" w:rsidP="00675CE1">
            <w:pPr>
              <w:jc w:val="center"/>
              <w:rPr>
                <w:color w:val="000000"/>
              </w:rPr>
            </w:pPr>
            <w:r w:rsidRPr="007001F1">
              <w:rPr>
                <w:color w:val="000000"/>
                <w:sz w:val="22"/>
                <w:szCs w:val="22"/>
              </w:rPr>
              <w:t> </w:t>
            </w:r>
          </w:p>
        </w:tc>
      </w:tr>
      <w:tr w:rsidR="00962446" w:rsidRPr="007001F1" w14:paraId="74C5B0DA" w14:textId="77777777" w:rsidTr="00193C9C">
        <w:trPr>
          <w:trHeight w:val="20"/>
        </w:trPr>
        <w:tc>
          <w:tcPr>
            <w:tcW w:w="582" w:type="dxa"/>
            <w:shd w:val="clear" w:color="auto" w:fill="auto"/>
            <w:noWrap/>
            <w:vAlign w:val="center"/>
            <w:hideMark/>
          </w:tcPr>
          <w:p w14:paraId="24E48112" w14:textId="77777777"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14:paraId="6D385179" w14:textId="77777777"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249A892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578CF3FC"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557901AF"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1E426913" w14:textId="77777777" w:rsidR="00962446" w:rsidRPr="007001F1" w:rsidRDefault="00962446" w:rsidP="00675CE1">
            <w:pPr>
              <w:jc w:val="center"/>
              <w:rPr>
                <w:color w:val="000000"/>
              </w:rPr>
            </w:pPr>
            <w:r w:rsidRPr="007001F1">
              <w:rPr>
                <w:color w:val="000000"/>
                <w:sz w:val="22"/>
                <w:szCs w:val="22"/>
              </w:rPr>
              <w:t> </w:t>
            </w:r>
          </w:p>
        </w:tc>
      </w:tr>
      <w:tr w:rsidR="00962446" w:rsidRPr="007001F1" w14:paraId="645D31CE" w14:textId="77777777" w:rsidTr="00193C9C">
        <w:trPr>
          <w:trHeight w:val="20"/>
        </w:trPr>
        <w:tc>
          <w:tcPr>
            <w:tcW w:w="582" w:type="dxa"/>
            <w:shd w:val="clear" w:color="auto" w:fill="auto"/>
            <w:noWrap/>
            <w:vAlign w:val="center"/>
            <w:hideMark/>
          </w:tcPr>
          <w:p w14:paraId="5F1E88D0" w14:textId="77777777"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14:paraId="317389E0" w14:textId="77777777"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387D28F2"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3498AC33"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6012E3A9"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4FB4C101" w14:textId="77777777" w:rsidR="00962446" w:rsidRPr="007001F1" w:rsidRDefault="00962446" w:rsidP="006B40A4">
            <w:pPr>
              <w:jc w:val="center"/>
              <w:rPr>
                <w:color w:val="000000"/>
              </w:rPr>
            </w:pPr>
            <w:r w:rsidRPr="007001F1">
              <w:rPr>
                <w:color w:val="000000"/>
                <w:sz w:val="22"/>
                <w:szCs w:val="22"/>
              </w:rPr>
              <w:t> </w:t>
            </w:r>
          </w:p>
        </w:tc>
      </w:tr>
      <w:tr w:rsidR="00962446" w:rsidRPr="007001F1" w14:paraId="616D6086" w14:textId="77777777" w:rsidTr="00193C9C">
        <w:trPr>
          <w:trHeight w:val="20"/>
        </w:trPr>
        <w:tc>
          <w:tcPr>
            <w:tcW w:w="582" w:type="dxa"/>
            <w:shd w:val="clear" w:color="auto" w:fill="auto"/>
            <w:noWrap/>
            <w:vAlign w:val="center"/>
            <w:hideMark/>
          </w:tcPr>
          <w:p w14:paraId="664CA1FF" w14:textId="77777777"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14:paraId="24EF9EA3" w14:textId="77777777"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14:paraId="17A59561"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46606CA0"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7C340D6A"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73F38CCC" w14:textId="77777777" w:rsidR="00962446" w:rsidRPr="007001F1" w:rsidRDefault="00962446" w:rsidP="006B40A4">
            <w:pPr>
              <w:jc w:val="center"/>
              <w:rPr>
                <w:color w:val="000000"/>
              </w:rPr>
            </w:pPr>
            <w:r w:rsidRPr="007001F1">
              <w:rPr>
                <w:color w:val="000000"/>
                <w:sz w:val="22"/>
                <w:szCs w:val="22"/>
              </w:rPr>
              <w:t> </w:t>
            </w:r>
          </w:p>
        </w:tc>
      </w:tr>
      <w:tr w:rsidR="00962446" w:rsidRPr="007001F1" w14:paraId="1CC56046" w14:textId="77777777" w:rsidTr="00193C9C">
        <w:trPr>
          <w:trHeight w:val="1268"/>
        </w:trPr>
        <w:tc>
          <w:tcPr>
            <w:tcW w:w="582" w:type="dxa"/>
            <w:vMerge w:val="restart"/>
            <w:shd w:val="clear" w:color="auto" w:fill="auto"/>
            <w:noWrap/>
            <w:vAlign w:val="center"/>
            <w:hideMark/>
          </w:tcPr>
          <w:p w14:paraId="3C1CDC9B" w14:textId="77777777" w:rsidR="00962446" w:rsidRPr="007001F1" w:rsidRDefault="00962446" w:rsidP="00675CE1">
            <w:pPr>
              <w:jc w:val="center"/>
              <w:rPr>
                <w:color w:val="000000"/>
              </w:rPr>
            </w:pPr>
            <w:r>
              <w:rPr>
                <w:color w:val="000000"/>
                <w:sz w:val="22"/>
                <w:szCs w:val="22"/>
              </w:rPr>
              <w:lastRenderedPageBreak/>
              <w:t>9</w:t>
            </w:r>
          </w:p>
        </w:tc>
        <w:tc>
          <w:tcPr>
            <w:tcW w:w="4820" w:type="dxa"/>
            <w:gridSpan w:val="2"/>
            <w:shd w:val="clear" w:color="auto" w:fill="auto"/>
            <w:vAlign w:val="center"/>
            <w:hideMark/>
          </w:tcPr>
          <w:p w14:paraId="3A47FDAD" w14:textId="77777777"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6DBA7BE"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63BF125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42E95A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A2FF48B" w14:textId="77777777" w:rsidR="00962446" w:rsidRPr="007001F1" w:rsidRDefault="00962446" w:rsidP="00675CE1">
            <w:pPr>
              <w:jc w:val="center"/>
              <w:rPr>
                <w:color w:val="000000"/>
              </w:rPr>
            </w:pPr>
            <w:r w:rsidRPr="007001F1">
              <w:rPr>
                <w:color w:val="000000"/>
                <w:sz w:val="22"/>
                <w:szCs w:val="22"/>
              </w:rPr>
              <w:t> </w:t>
            </w:r>
          </w:p>
        </w:tc>
      </w:tr>
      <w:tr w:rsidR="00962446" w:rsidRPr="007001F1" w14:paraId="1000DC51" w14:textId="77777777" w:rsidTr="00193C9C">
        <w:trPr>
          <w:trHeight w:val="1267"/>
        </w:trPr>
        <w:tc>
          <w:tcPr>
            <w:tcW w:w="582" w:type="dxa"/>
            <w:vMerge/>
            <w:shd w:val="clear" w:color="auto" w:fill="auto"/>
            <w:noWrap/>
            <w:vAlign w:val="center"/>
          </w:tcPr>
          <w:p w14:paraId="5B0B26EF" w14:textId="77777777" w:rsidR="00962446" w:rsidRPr="007001F1" w:rsidRDefault="00962446" w:rsidP="00675CE1">
            <w:pPr>
              <w:jc w:val="center"/>
              <w:rPr>
                <w:color w:val="000000"/>
              </w:rPr>
            </w:pPr>
          </w:p>
        </w:tc>
        <w:tc>
          <w:tcPr>
            <w:tcW w:w="4820" w:type="dxa"/>
            <w:gridSpan w:val="2"/>
            <w:shd w:val="clear" w:color="auto" w:fill="auto"/>
            <w:vAlign w:val="center"/>
          </w:tcPr>
          <w:p w14:paraId="55E17FEE" w14:textId="77777777"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46F5B6E3" w14:textId="77777777" w:rsidR="00962446" w:rsidRPr="007001F1" w:rsidRDefault="00962446" w:rsidP="00675CE1">
            <w:pPr>
              <w:jc w:val="center"/>
              <w:rPr>
                <w:color w:val="000000"/>
              </w:rPr>
            </w:pPr>
          </w:p>
        </w:tc>
        <w:tc>
          <w:tcPr>
            <w:tcW w:w="567" w:type="dxa"/>
            <w:shd w:val="clear" w:color="auto" w:fill="auto"/>
            <w:vAlign w:val="center"/>
          </w:tcPr>
          <w:p w14:paraId="5B75EBBE" w14:textId="77777777" w:rsidR="00962446" w:rsidRPr="007001F1" w:rsidRDefault="00962446" w:rsidP="00675CE1">
            <w:pPr>
              <w:jc w:val="center"/>
              <w:rPr>
                <w:color w:val="000000"/>
              </w:rPr>
            </w:pPr>
          </w:p>
        </w:tc>
        <w:tc>
          <w:tcPr>
            <w:tcW w:w="776" w:type="dxa"/>
            <w:shd w:val="clear" w:color="auto" w:fill="auto"/>
            <w:vAlign w:val="center"/>
          </w:tcPr>
          <w:p w14:paraId="55E1CA96" w14:textId="77777777" w:rsidR="00962446" w:rsidRPr="007001F1" w:rsidRDefault="00962446" w:rsidP="00675CE1">
            <w:pPr>
              <w:jc w:val="center"/>
              <w:rPr>
                <w:color w:val="000000"/>
              </w:rPr>
            </w:pPr>
          </w:p>
        </w:tc>
        <w:tc>
          <w:tcPr>
            <w:tcW w:w="1775" w:type="dxa"/>
            <w:shd w:val="clear" w:color="auto" w:fill="auto"/>
            <w:vAlign w:val="center"/>
          </w:tcPr>
          <w:p w14:paraId="5225D247" w14:textId="77777777" w:rsidR="00962446" w:rsidRPr="007001F1" w:rsidRDefault="00962446" w:rsidP="00675CE1">
            <w:pPr>
              <w:jc w:val="center"/>
              <w:rPr>
                <w:color w:val="000000"/>
              </w:rPr>
            </w:pPr>
          </w:p>
        </w:tc>
      </w:tr>
      <w:tr w:rsidR="00962446" w:rsidRPr="007001F1" w14:paraId="05C8645E" w14:textId="77777777" w:rsidTr="00193C9C">
        <w:trPr>
          <w:trHeight w:val="307"/>
        </w:trPr>
        <w:tc>
          <w:tcPr>
            <w:tcW w:w="582" w:type="dxa"/>
            <w:vMerge w:val="restart"/>
            <w:shd w:val="clear" w:color="auto" w:fill="auto"/>
            <w:noWrap/>
            <w:vAlign w:val="center"/>
            <w:hideMark/>
          </w:tcPr>
          <w:p w14:paraId="0C10BFD5" w14:textId="77777777"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14:paraId="799C0EE4" w14:textId="77777777"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14:paraId="72F429BA"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BF1A9CD"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210BE03C"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5FA63191" w14:textId="77777777" w:rsidR="00962446" w:rsidRPr="007001F1" w:rsidRDefault="00962446" w:rsidP="00675CE1">
            <w:pPr>
              <w:jc w:val="center"/>
              <w:rPr>
                <w:color w:val="000000"/>
              </w:rPr>
            </w:pPr>
            <w:r w:rsidRPr="007001F1">
              <w:rPr>
                <w:color w:val="000000"/>
                <w:sz w:val="22"/>
                <w:szCs w:val="22"/>
              </w:rPr>
              <w:t> </w:t>
            </w:r>
          </w:p>
        </w:tc>
      </w:tr>
      <w:tr w:rsidR="00962446" w:rsidRPr="007001F1" w14:paraId="3A6C6BAE" w14:textId="77777777" w:rsidTr="00193C9C">
        <w:trPr>
          <w:trHeight w:val="885"/>
        </w:trPr>
        <w:tc>
          <w:tcPr>
            <w:tcW w:w="582" w:type="dxa"/>
            <w:vMerge/>
            <w:shd w:val="clear" w:color="auto" w:fill="auto"/>
            <w:noWrap/>
            <w:vAlign w:val="center"/>
          </w:tcPr>
          <w:p w14:paraId="73BF11B5" w14:textId="77777777" w:rsidR="00962446" w:rsidRPr="007001F1" w:rsidRDefault="00962446" w:rsidP="00675CE1">
            <w:pPr>
              <w:jc w:val="center"/>
              <w:rPr>
                <w:color w:val="000000"/>
              </w:rPr>
            </w:pPr>
          </w:p>
        </w:tc>
        <w:tc>
          <w:tcPr>
            <w:tcW w:w="4820" w:type="dxa"/>
            <w:gridSpan w:val="2"/>
            <w:shd w:val="clear" w:color="auto" w:fill="auto"/>
            <w:vAlign w:val="center"/>
          </w:tcPr>
          <w:p w14:paraId="0417495D" w14:textId="77777777"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0C662AF6" w14:textId="77777777" w:rsidR="00962446" w:rsidRPr="007001F1" w:rsidRDefault="00962446" w:rsidP="00675CE1">
            <w:pPr>
              <w:jc w:val="center"/>
              <w:rPr>
                <w:color w:val="000000"/>
              </w:rPr>
            </w:pPr>
          </w:p>
        </w:tc>
        <w:tc>
          <w:tcPr>
            <w:tcW w:w="567" w:type="dxa"/>
            <w:shd w:val="clear" w:color="auto" w:fill="auto"/>
            <w:vAlign w:val="center"/>
          </w:tcPr>
          <w:p w14:paraId="468ADF5B" w14:textId="77777777" w:rsidR="00962446" w:rsidRPr="007001F1" w:rsidRDefault="00962446" w:rsidP="00675CE1">
            <w:pPr>
              <w:jc w:val="center"/>
              <w:rPr>
                <w:color w:val="000000"/>
              </w:rPr>
            </w:pPr>
          </w:p>
        </w:tc>
        <w:tc>
          <w:tcPr>
            <w:tcW w:w="776" w:type="dxa"/>
            <w:shd w:val="clear" w:color="auto" w:fill="auto"/>
            <w:vAlign w:val="center"/>
          </w:tcPr>
          <w:p w14:paraId="58A7848B" w14:textId="77777777" w:rsidR="00962446" w:rsidRPr="007001F1" w:rsidRDefault="00962446" w:rsidP="00675CE1">
            <w:pPr>
              <w:jc w:val="center"/>
              <w:rPr>
                <w:color w:val="000000"/>
              </w:rPr>
            </w:pPr>
          </w:p>
        </w:tc>
        <w:tc>
          <w:tcPr>
            <w:tcW w:w="1775" w:type="dxa"/>
            <w:shd w:val="clear" w:color="auto" w:fill="auto"/>
            <w:vAlign w:val="center"/>
          </w:tcPr>
          <w:p w14:paraId="2D94A436" w14:textId="77777777" w:rsidR="00962446" w:rsidRPr="007001F1" w:rsidRDefault="00962446" w:rsidP="00675CE1">
            <w:pPr>
              <w:jc w:val="center"/>
              <w:rPr>
                <w:color w:val="000000"/>
              </w:rPr>
            </w:pPr>
          </w:p>
        </w:tc>
      </w:tr>
      <w:tr w:rsidR="00962446" w:rsidRPr="007001F1" w14:paraId="77E8FFB3" w14:textId="77777777" w:rsidTr="00193C9C">
        <w:trPr>
          <w:trHeight w:val="342"/>
        </w:trPr>
        <w:tc>
          <w:tcPr>
            <w:tcW w:w="582" w:type="dxa"/>
            <w:vMerge w:val="restart"/>
            <w:shd w:val="clear" w:color="auto" w:fill="auto"/>
            <w:noWrap/>
            <w:vAlign w:val="center"/>
            <w:hideMark/>
          </w:tcPr>
          <w:p w14:paraId="6C6BD7A9" w14:textId="77777777"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003D6C5A" w14:textId="77777777"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4F727935"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5A0CF2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537FEC9"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03622FC" w14:textId="77777777" w:rsidR="00962446" w:rsidRPr="007001F1" w:rsidRDefault="00962446" w:rsidP="00675CE1">
            <w:pPr>
              <w:jc w:val="center"/>
              <w:rPr>
                <w:color w:val="000000"/>
              </w:rPr>
            </w:pPr>
            <w:r w:rsidRPr="007001F1">
              <w:rPr>
                <w:color w:val="000000"/>
                <w:sz w:val="22"/>
                <w:szCs w:val="22"/>
              </w:rPr>
              <w:t> </w:t>
            </w:r>
          </w:p>
        </w:tc>
      </w:tr>
      <w:tr w:rsidR="00962446" w:rsidRPr="007001F1" w14:paraId="751C02A3" w14:textId="77777777" w:rsidTr="00193C9C">
        <w:trPr>
          <w:trHeight w:val="757"/>
        </w:trPr>
        <w:tc>
          <w:tcPr>
            <w:tcW w:w="582" w:type="dxa"/>
            <w:vMerge/>
            <w:shd w:val="clear" w:color="auto" w:fill="auto"/>
            <w:noWrap/>
            <w:vAlign w:val="center"/>
          </w:tcPr>
          <w:p w14:paraId="40A67448" w14:textId="77777777" w:rsidR="00962446" w:rsidRPr="007001F1" w:rsidRDefault="00962446" w:rsidP="00675CE1">
            <w:pPr>
              <w:jc w:val="center"/>
              <w:rPr>
                <w:color w:val="000000"/>
              </w:rPr>
            </w:pPr>
          </w:p>
        </w:tc>
        <w:tc>
          <w:tcPr>
            <w:tcW w:w="4820" w:type="dxa"/>
            <w:gridSpan w:val="2"/>
            <w:shd w:val="clear" w:color="auto" w:fill="auto"/>
            <w:vAlign w:val="center"/>
          </w:tcPr>
          <w:p w14:paraId="4CC7CA8B" w14:textId="77777777"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7B20EEA" w14:textId="77777777" w:rsidR="00962446" w:rsidRPr="007001F1" w:rsidRDefault="00962446" w:rsidP="00675CE1">
            <w:pPr>
              <w:jc w:val="center"/>
              <w:rPr>
                <w:color w:val="000000"/>
              </w:rPr>
            </w:pPr>
          </w:p>
        </w:tc>
        <w:tc>
          <w:tcPr>
            <w:tcW w:w="567" w:type="dxa"/>
            <w:shd w:val="clear" w:color="auto" w:fill="auto"/>
            <w:vAlign w:val="center"/>
          </w:tcPr>
          <w:p w14:paraId="74F2E75E" w14:textId="77777777" w:rsidR="00962446" w:rsidRPr="007001F1" w:rsidRDefault="00962446" w:rsidP="00675CE1">
            <w:pPr>
              <w:jc w:val="center"/>
              <w:rPr>
                <w:color w:val="000000"/>
              </w:rPr>
            </w:pPr>
          </w:p>
        </w:tc>
        <w:tc>
          <w:tcPr>
            <w:tcW w:w="776" w:type="dxa"/>
            <w:shd w:val="clear" w:color="auto" w:fill="auto"/>
            <w:vAlign w:val="center"/>
          </w:tcPr>
          <w:p w14:paraId="25A3027A" w14:textId="77777777" w:rsidR="00962446" w:rsidRPr="007001F1" w:rsidRDefault="00962446" w:rsidP="00675CE1">
            <w:pPr>
              <w:jc w:val="center"/>
              <w:rPr>
                <w:color w:val="000000"/>
              </w:rPr>
            </w:pPr>
          </w:p>
        </w:tc>
        <w:tc>
          <w:tcPr>
            <w:tcW w:w="1775" w:type="dxa"/>
            <w:shd w:val="clear" w:color="auto" w:fill="auto"/>
            <w:vAlign w:val="center"/>
          </w:tcPr>
          <w:p w14:paraId="79A2C993" w14:textId="77777777" w:rsidR="00962446" w:rsidRPr="007001F1" w:rsidRDefault="00962446" w:rsidP="00675CE1">
            <w:pPr>
              <w:jc w:val="center"/>
              <w:rPr>
                <w:color w:val="000000"/>
              </w:rPr>
            </w:pPr>
          </w:p>
        </w:tc>
      </w:tr>
      <w:tr w:rsidR="00962446" w:rsidRPr="007001F1" w14:paraId="7D0BF78F" w14:textId="77777777" w:rsidTr="00193C9C">
        <w:trPr>
          <w:trHeight w:val="930"/>
        </w:trPr>
        <w:tc>
          <w:tcPr>
            <w:tcW w:w="582" w:type="dxa"/>
            <w:vMerge w:val="restart"/>
            <w:shd w:val="clear" w:color="auto" w:fill="auto"/>
            <w:noWrap/>
            <w:vAlign w:val="center"/>
            <w:hideMark/>
          </w:tcPr>
          <w:p w14:paraId="4E9E1954" w14:textId="77777777"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14:paraId="223E9DEF" w14:textId="77777777"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573D9B4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17C1C75"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15CB0E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BFABC06" w14:textId="77777777" w:rsidR="00962446" w:rsidRPr="007001F1" w:rsidRDefault="00962446" w:rsidP="00811CC5">
            <w:pPr>
              <w:jc w:val="center"/>
              <w:rPr>
                <w:color w:val="000000"/>
              </w:rPr>
            </w:pPr>
            <w:r w:rsidRPr="007001F1">
              <w:rPr>
                <w:color w:val="000000"/>
                <w:sz w:val="22"/>
                <w:szCs w:val="22"/>
              </w:rPr>
              <w:t> </w:t>
            </w:r>
          </w:p>
        </w:tc>
      </w:tr>
      <w:tr w:rsidR="00962446" w:rsidRPr="007001F1" w14:paraId="5FD18FB7" w14:textId="77777777" w:rsidTr="00193C9C">
        <w:trPr>
          <w:trHeight w:val="491"/>
        </w:trPr>
        <w:tc>
          <w:tcPr>
            <w:tcW w:w="582" w:type="dxa"/>
            <w:vMerge/>
            <w:shd w:val="clear" w:color="auto" w:fill="auto"/>
            <w:noWrap/>
            <w:vAlign w:val="center"/>
          </w:tcPr>
          <w:p w14:paraId="4F2530CB" w14:textId="77777777" w:rsidR="00962446" w:rsidRPr="007001F1" w:rsidRDefault="00962446" w:rsidP="00811CC5">
            <w:pPr>
              <w:jc w:val="center"/>
              <w:rPr>
                <w:color w:val="000000"/>
              </w:rPr>
            </w:pPr>
          </w:p>
        </w:tc>
        <w:tc>
          <w:tcPr>
            <w:tcW w:w="4820" w:type="dxa"/>
            <w:gridSpan w:val="2"/>
            <w:shd w:val="clear" w:color="auto" w:fill="auto"/>
            <w:vAlign w:val="center"/>
          </w:tcPr>
          <w:p w14:paraId="60CDC1B9" w14:textId="77777777"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508DB836" w14:textId="77777777" w:rsidR="00962446" w:rsidRPr="007001F1" w:rsidRDefault="00962446" w:rsidP="00811CC5">
            <w:pPr>
              <w:jc w:val="center"/>
              <w:rPr>
                <w:color w:val="000000"/>
              </w:rPr>
            </w:pPr>
          </w:p>
        </w:tc>
        <w:tc>
          <w:tcPr>
            <w:tcW w:w="567" w:type="dxa"/>
            <w:shd w:val="clear" w:color="auto" w:fill="auto"/>
            <w:vAlign w:val="center"/>
          </w:tcPr>
          <w:p w14:paraId="67E0DFEF" w14:textId="77777777" w:rsidR="00962446" w:rsidRPr="007001F1" w:rsidRDefault="00962446" w:rsidP="00811CC5">
            <w:pPr>
              <w:jc w:val="center"/>
              <w:rPr>
                <w:color w:val="000000"/>
              </w:rPr>
            </w:pPr>
          </w:p>
        </w:tc>
        <w:tc>
          <w:tcPr>
            <w:tcW w:w="776" w:type="dxa"/>
            <w:shd w:val="clear" w:color="auto" w:fill="auto"/>
            <w:vAlign w:val="center"/>
          </w:tcPr>
          <w:p w14:paraId="38FBB861" w14:textId="77777777" w:rsidR="00962446" w:rsidRPr="007001F1" w:rsidRDefault="00962446" w:rsidP="00811CC5">
            <w:pPr>
              <w:jc w:val="center"/>
              <w:rPr>
                <w:color w:val="000000"/>
              </w:rPr>
            </w:pPr>
          </w:p>
        </w:tc>
        <w:tc>
          <w:tcPr>
            <w:tcW w:w="1775" w:type="dxa"/>
            <w:shd w:val="clear" w:color="auto" w:fill="auto"/>
            <w:vAlign w:val="center"/>
          </w:tcPr>
          <w:p w14:paraId="2BDD31F0" w14:textId="77777777" w:rsidR="00962446" w:rsidRPr="007001F1" w:rsidRDefault="00962446" w:rsidP="00811CC5">
            <w:pPr>
              <w:jc w:val="center"/>
              <w:rPr>
                <w:color w:val="000000"/>
              </w:rPr>
            </w:pPr>
          </w:p>
        </w:tc>
      </w:tr>
      <w:tr w:rsidR="00962446" w:rsidRPr="007001F1" w14:paraId="07B448AC" w14:textId="77777777" w:rsidTr="00193C9C">
        <w:trPr>
          <w:trHeight w:val="930"/>
        </w:trPr>
        <w:tc>
          <w:tcPr>
            <w:tcW w:w="582" w:type="dxa"/>
            <w:vMerge/>
            <w:shd w:val="clear" w:color="auto" w:fill="auto"/>
            <w:noWrap/>
            <w:vAlign w:val="center"/>
          </w:tcPr>
          <w:p w14:paraId="05833CEC" w14:textId="77777777" w:rsidR="00962446" w:rsidRPr="007001F1" w:rsidRDefault="00962446" w:rsidP="00811CC5">
            <w:pPr>
              <w:jc w:val="center"/>
              <w:rPr>
                <w:color w:val="000000"/>
              </w:rPr>
            </w:pPr>
          </w:p>
        </w:tc>
        <w:tc>
          <w:tcPr>
            <w:tcW w:w="4820" w:type="dxa"/>
            <w:gridSpan w:val="2"/>
            <w:shd w:val="clear" w:color="auto" w:fill="auto"/>
            <w:vAlign w:val="center"/>
          </w:tcPr>
          <w:p w14:paraId="16C4CA42" w14:textId="77777777"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68FF303" w14:textId="77777777" w:rsidR="00962446" w:rsidRPr="007001F1" w:rsidRDefault="00962446" w:rsidP="00811CC5">
            <w:pPr>
              <w:jc w:val="center"/>
              <w:rPr>
                <w:color w:val="000000"/>
              </w:rPr>
            </w:pPr>
          </w:p>
        </w:tc>
        <w:tc>
          <w:tcPr>
            <w:tcW w:w="567" w:type="dxa"/>
            <w:shd w:val="clear" w:color="auto" w:fill="auto"/>
            <w:vAlign w:val="center"/>
          </w:tcPr>
          <w:p w14:paraId="2B6A73F0" w14:textId="77777777" w:rsidR="00962446" w:rsidRPr="007001F1" w:rsidRDefault="00962446" w:rsidP="00811CC5">
            <w:pPr>
              <w:jc w:val="center"/>
              <w:rPr>
                <w:color w:val="000000"/>
              </w:rPr>
            </w:pPr>
          </w:p>
        </w:tc>
        <w:tc>
          <w:tcPr>
            <w:tcW w:w="776" w:type="dxa"/>
            <w:shd w:val="clear" w:color="auto" w:fill="auto"/>
            <w:vAlign w:val="center"/>
          </w:tcPr>
          <w:p w14:paraId="2DEE7A5B" w14:textId="77777777" w:rsidR="00962446" w:rsidRPr="007001F1" w:rsidRDefault="00962446" w:rsidP="00811CC5">
            <w:pPr>
              <w:jc w:val="center"/>
              <w:rPr>
                <w:color w:val="000000"/>
              </w:rPr>
            </w:pPr>
          </w:p>
        </w:tc>
        <w:tc>
          <w:tcPr>
            <w:tcW w:w="1775" w:type="dxa"/>
            <w:shd w:val="clear" w:color="auto" w:fill="auto"/>
            <w:vAlign w:val="center"/>
          </w:tcPr>
          <w:p w14:paraId="30D8C96E" w14:textId="77777777" w:rsidR="00962446" w:rsidRPr="007001F1" w:rsidRDefault="00962446" w:rsidP="00811CC5">
            <w:pPr>
              <w:jc w:val="center"/>
              <w:rPr>
                <w:color w:val="000000"/>
              </w:rPr>
            </w:pPr>
          </w:p>
        </w:tc>
      </w:tr>
      <w:tr w:rsidR="00962446" w:rsidRPr="007001F1" w14:paraId="6A6F6BD4" w14:textId="77777777" w:rsidTr="00193C9C">
        <w:trPr>
          <w:trHeight w:val="20"/>
        </w:trPr>
        <w:tc>
          <w:tcPr>
            <w:tcW w:w="582" w:type="dxa"/>
            <w:shd w:val="clear" w:color="auto" w:fill="auto"/>
            <w:noWrap/>
            <w:vAlign w:val="center"/>
            <w:hideMark/>
          </w:tcPr>
          <w:p w14:paraId="2A549B71" w14:textId="77777777"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14:paraId="0ADC174B" w14:textId="77777777"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w:t>
            </w:r>
            <w:ins w:id="2536" w:author="Autor">
              <w:r w:rsidR="003D4C35">
                <w:rPr>
                  <w:color w:val="000000"/>
                  <w:sz w:val="22"/>
                  <w:szCs w:val="22"/>
                </w:rPr>
                <w:t xml:space="preserve"> </w:t>
              </w:r>
            </w:ins>
            <w:r w:rsidRPr="007001F1">
              <w:rPr>
                <w:color w:val="000000"/>
                <w:sz w:val="22"/>
                <w:szCs w:val="22"/>
              </w:rPr>
              <w:t>ZVO?</w:t>
            </w:r>
          </w:p>
        </w:tc>
        <w:tc>
          <w:tcPr>
            <w:tcW w:w="567" w:type="dxa"/>
            <w:shd w:val="clear" w:color="auto" w:fill="auto"/>
            <w:vAlign w:val="center"/>
            <w:hideMark/>
          </w:tcPr>
          <w:p w14:paraId="38765889"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F2F53C4"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5AD516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519D0E3" w14:textId="77777777" w:rsidR="00962446" w:rsidRPr="007001F1" w:rsidRDefault="00962446" w:rsidP="00811CC5">
            <w:pPr>
              <w:jc w:val="center"/>
              <w:rPr>
                <w:color w:val="000000"/>
              </w:rPr>
            </w:pPr>
            <w:r w:rsidRPr="007001F1">
              <w:rPr>
                <w:color w:val="000000"/>
                <w:sz w:val="22"/>
                <w:szCs w:val="22"/>
              </w:rPr>
              <w:t> </w:t>
            </w:r>
          </w:p>
        </w:tc>
      </w:tr>
      <w:tr w:rsidR="00962446" w:rsidRPr="007001F1" w14:paraId="70190157" w14:textId="77777777" w:rsidTr="00193C9C">
        <w:trPr>
          <w:trHeight w:val="20"/>
        </w:trPr>
        <w:tc>
          <w:tcPr>
            <w:tcW w:w="582" w:type="dxa"/>
            <w:shd w:val="clear" w:color="auto" w:fill="auto"/>
            <w:noWrap/>
            <w:vAlign w:val="center"/>
            <w:hideMark/>
          </w:tcPr>
          <w:p w14:paraId="4F889C46" w14:textId="77777777"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14:paraId="46E017B9" w14:textId="77777777"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1DFAFC6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0B2FB33"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D5BBB4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32D68C4"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214BB4" w14:textId="77777777" w:rsidTr="00193C9C">
        <w:trPr>
          <w:trHeight w:val="20"/>
        </w:trPr>
        <w:tc>
          <w:tcPr>
            <w:tcW w:w="582" w:type="dxa"/>
            <w:shd w:val="clear" w:color="auto" w:fill="auto"/>
            <w:noWrap/>
            <w:vAlign w:val="center"/>
            <w:hideMark/>
          </w:tcPr>
          <w:p w14:paraId="0A555427" w14:textId="77777777"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14:paraId="068A253A" w14:textId="77777777"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CC2D95D"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A19C6EF"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9F1AC4C"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76BA18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7C143E" w14:textId="77777777" w:rsidTr="00193C9C">
        <w:trPr>
          <w:trHeight w:val="20"/>
        </w:trPr>
        <w:tc>
          <w:tcPr>
            <w:tcW w:w="582" w:type="dxa"/>
            <w:shd w:val="clear" w:color="auto" w:fill="auto"/>
            <w:noWrap/>
            <w:vAlign w:val="center"/>
            <w:hideMark/>
          </w:tcPr>
          <w:p w14:paraId="13621C0C" w14:textId="77777777"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14:paraId="35DAC22A" w14:textId="77777777"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24579BE0"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003B950"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39E92334"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FF8665F" w14:textId="77777777" w:rsidR="00962446" w:rsidRPr="007001F1" w:rsidRDefault="00962446" w:rsidP="00811CC5">
            <w:pPr>
              <w:jc w:val="center"/>
              <w:rPr>
                <w:color w:val="000000"/>
              </w:rPr>
            </w:pPr>
            <w:r w:rsidRPr="007001F1">
              <w:rPr>
                <w:color w:val="000000"/>
                <w:sz w:val="22"/>
                <w:szCs w:val="22"/>
              </w:rPr>
              <w:t> </w:t>
            </w:r>
          </w:p>
        </w:tc>
      </w:tr>
      <w:tr w:rsidR="00962446" w:rsidRPr="007001F1" w14:paraId="432F9431" w14:textId="77777777" w:rsidTr="00193C9C">
        <w:trPr>
          <w:trHeight w:val="20"/>
        </w:trPr>
        <w:tc>
          <w:tcPr>
            <w:tcW w:w="582" w:type="dxa"/>
            <w:shd w:val="clear" w:color="auto" w:fill="auto"/>
            <w:noWrap/>
            <w:vAlign w:val="center"/>
            <w:hideMark/>
          </w:tcPr>
          <w:p w14:paraId="2E215E2C" w14:textId="77777777"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14:paraId="51269B0B" w14:textId="77777777"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5116E5C3"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7951D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7458371"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0D053E7" w14:textId="77777777" w:rsidR="00962446" w:rsidRPr="007001F1" w:rsidRDefault="00962446" w:rsidP="00811CC5">
            <w:pPr>
              <w:jc w:val="center"/>
              <w:rPr>
                <w:color w:val="000000"/>
              </w:rPr>
            </w:pPr>
            <w:r w:rsidRPr="007001F1">
              <w:rPr>
                <w:color w:val="000000"/>
                <w:sz w:val="22"/>
                <w:szCs w:val="22"/>
              </w:rPr>
              <w:t> </w:t>
            </w:r>
          </w:p>
        </w:tc>
      </w:tr>
      <w:tr w:rsidR="00056008" w:rsidRPr="007001F1" w14:paraId="06C0A6F3" w14:textId="77777777" w:rsidTr="00193C9C">
        <w:trPr>
          <w:trHeight w:val="519"/>
        </w:trPr>
        <w:tc>
          <w:tcPr>
            <w:tcW w:w="582" w:type="dxa"/>
            <w:vMerge w:val="restart"/>
            <w:shd w:val="clear" w:color="auto" w:fill="auto"/>
            <w:noWrap/>
            <w:vAlign w:val="center"/>
            <w:hideMark/>
          </w:tcPr>
          <w:p w14:paraId="1354FC63" w14:textId="77777777" w:rsidR="00056008" w:rsidRPr="007001F1" w:rsidRDefault="00056008" w:rsidP="00E607BE">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14:paraId="3E631A9C" w14:textId="77777777" w:rsidR="00056008" w:rsidRPr="007001F1" w:rsidRDefault="00056008"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14:paraId="7B00B8CC" w14:textId="77777777" w:rsidR="00056008" w:rsidRPr="007001F1" w:rsidRDefault="00056008" w:rsidP="00811CC5">
            <w:pPr>
              <w:jc w:val="center"/>
              <w:rPr>
                <w:color w:val="000000"/>
              </w:rPr>
            </w:pPr>
            <w:r w:rsidRPr="007001F1">
              <w:rPr>
                <w:color w:val="000000"/>
                <w:sz w:val="22"/>
                <w:szCs w:val="22"/>
              </w:rPr>
              <w:t> </w:t>
            </w:r>
          </w:p>
        </w:tc>
        <w:tc>
          <w:tcPr>
            <w:tcW w:w="567" w:type="dxa"/>
            <w:shd w:val="clear" w:color="auto" w:fill="auto"/>
            <w:vAlign w:val="center"/>
            <w:hideMark/>
          </w:tcPr>
          <w:p w14:paraId="65BE5A0D" w14:textId="77777777" w:rsidR="00056008" w:rsidRPr="007001F1" w:rsidRDefault="00056008" w:rsidP="00811CC5">
            <w:pPr>
              <w:jc w:val="center"/>
              <w:rPr>
                <w:color w:val="000000"/>
              </w:rPr>
            </w:pPr>
            <w:r w:rsidRPr="007001F1">
              <w:rPr>
                <w:color w:val="000000"/>
                <w:sz w:val="22"/>
                <w:szCs w:val="22"/>
              </w:rPr>
              <w:t> </w:t>
            </w:r>
          </w:p>
        </w:tc>
        <w:tc>
          <w:tcPr>
            <w:tcW w:w="776" w:type="dxa"/>
            <w:shd w:val="clear" w:color="auto" w:fill="auto"/>
            <w:vAlign w:val="center"/>
            <w:hideMark/>
          </w:tcPr>
          <w:p w14:paraId="52918CF2" w14:textId="77777777" w:rsidR="00056008" w:rsidRPr="007001F1" w:rsidRDefault="00056008" w:rsidP="00811CC5">
            <w:pPr>
              <w:jc w:val="center"/>
              <w:rPr>
                <w:color w:val="000000"/>
              </w:rPr>
            </w:pPr>
            <w:r w:rsidRPr="007001F1">
              <w:rPr>
                <w:color w:val="000000"/>
                <w:sz w:val="22"/>
                <w:szCs w:val="22"/>
              </w:rPr>
              <w:t> </w:t>
            </w:r>
          </w:p>
        </w:tc>
        <w:tc>
          <w:tcPr>
            <w:tcW w:w="1775" w:type="dxa"/>
            <w:shd w:val="clear" w:color="auto" w:fill="auto"/>
            <w:vAlign w:val="center"/>
            <w:hideMark/>
          </w:tcPr>
          <w:p w14:paraId="34D91328" w14:textId="77777777" w:rsidR="00056008" w:rsidRPr="007001F1" w:rsidRDefault="00056008" w:rsidP="00811CC5">
            <w:pPr>
              <w:jc w:val="center"/>
              <w:rPr>
                <w:color w:val="000000"/>
              </w:rPr>
            </w:pPr>
            <w:r w:rsidRPr="007001F1">
              <w:rPr>
                <w:color w:val="000000"/>
                <w:sz w:val="22"/>
                <w:szCs w:val="22"/>
              </w:rPr>
              <w:t> </w:t>
            </w:r>
          </w:p>
        </w:tc>
      </w:tr>
      <w:tr w:rsidR="00056008" w:rsidRPr="007001F1" w14:paraId="3357FC45" w14:textId="77777777" w:rsidTr="00193C9C">
        <w:trPr>
          <w:trHeight w:val="157"/>
        </w:trPr>
        <w:tc>
          <w:tcPr>
            <w:tcW w:w="582" w:type="dxa"/>
            <w:vMerge/>
            <w:shd w:val="clear" w:color="auto" w:fill="auto"/>
            <w:noWrap/>
            <w:vAlign w:val="center"/>
          </w:tcPr>
          <w:p w14:paraId="27D15B58" w14:textId="77777777" w:rsidR="00056008" w:rsidRPr="007001F1" w:rsidRDefault="00056008" w:rsidP="00E607BE">
            <w:pPr>
              <w:jc w:val="center"/>
              <w:rPr>
                <w:color w:val="000000"/>
              </w:rPr>
            </w:pPr>
          </w:p>
        </w:tc>
        <w:tc>
          <w:tcPr>
            <w:tcW w:w="4820" w:type="dxa"/>
            <w:gridSpan w:val="2"/>
            <w:shd w:val="clear" w:color="auto" w:fill="auto"/>
            <w:vAlign w:val="center"/>
          </w:tcPr>
          <w:p w14:paraId="25AA191C" w14:textId="77777777" w:rsidR="00056008" w:rsidRPr="007001F1" w:rsidRDefault="00056008"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9920E5B" w14:textId="77777777" w:rsidR="00056008" w:rsidRPr="007001F1" w:rsidRDefault="00056008" w:rsidP="00811CC5">
            <w:pPr>
              <w:jc w:val="center"/>
              <w:rPr>
                <w:color w:val="000000"/>
              </w:rPr>
            </w:pPr>
          </w:p>
        </w:tc>
        <w:tc>
          <w:tcPr>
            <w:tcW w:w="567" w:type="dxa"/>
            <w:shd w:val="clear" w:color="auto" w:fill="auto"/>
            <w:vAlign w:val="center"/>
          </w:tcPr>
          <w:p w14:paraId="433D81F7" w14:textId="77777777" w:rsidR="00056008" w:rsidRPr="007001F1" w:rsidRDefault="00056008" w:rsidP="00811CC5">
            <w:pPr>
              <w:jc w:val="center"/>
              <w:rPr>
                <w:color w:val="000000"/>
              </w:rPr>
            </w:pPr>
          </w:p>
        </w:tc>
        <w:tc>
          <w:tcPr>
            <w:tcW w:w="776" w:type="dxa"/>
            <w:shd w:val="clear" w:color="auto" w:fill="auto"/>
            <w:vAlign w:val="center"/>
          </w:tcPr>
          <w:p w14:paraId="29AFB075" w14:textId="77777777" w:rsidR="00056008" w:rsidRPr="007001F1" w:rsidRDefault="00056008" w:rsidP="00811CC5">
            <w:pPr>
              <w:jc w:val="center"/>
              <w:rPr>
                <w:color w:val="000000"/>
              </w:rPr>
            </w:pPr>
          </w:p>
        </w:tc>
        <w:tc>
          <w:tcPr>
            <w:tcW w:w="1775" w:type="dxa"/>
            <w:shd w:val="clear" w:color="auto" w:fill="auto"/>
            <w:vAlign w:val="center"/>
          </w:tcPr>
          <w:p w14:paraId="5411362B" w14:textId="77777777" w:rsidR="00056008" w:rsidRPr="007001F1" w:rsidRDefault="00056008" w:rsidP="00811CC5">
            <w:pPr>
              <w:jc w:val="center"/>
              <w:rPr>
                <w:color w:val="000000"/>
              </w:rPr>
            </w:pPr>
          </w:p>
        </w:tc>
      </w:tr>
      <w:tr w:rsidR="00056008" w:rsidRPr="007001F1" w14:paraId="6A9049C8" w14:textId="77777777" w:rsidTr="00193C9C">
        <w:trPr>
          <w:trHeight w:val="675"/>
        </w:trPr>
        <w:tc>
          <w:tcPr>
            <w:tcW w:w="582" w:type="dxa"/>
            <w:vMerge/>
            <w:shd w:val="clear" w:color="auto" w:fill="auto"/>
            <w:noWrap/>
            <w:vAlign w:val="center"/>
          </w:tcPr>
          <w:p w14:paraId="5175A514" w14:textId="77777777" w:rsidR="00056008" w:rsidRPr="007001F1" w:rsidRDefault="00056008" w:rsidP="00E607BE">
            <w:pPr>
              <w:jc w:val="center"/>
              <w:rPr>
                <w:color w:val="000000"/>
              </w:rPr>
            </w:pPr>
          </w:p>
        </w:tc>
        <w:tc>
          <w:tcPr>
            <w:tcW w:w="4820" w:type="dxa"/>
            <w:gridSpan w:val="2"/>
            <w:shd w:val="clear" w:color="auto" w:fill="auto"/>
            <w:vAlign w:val="center"/>
          </w:tcPr>
          <w:p w14:paraId="294ACB15" w14:textId="77777777"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55D9DCD" w14:textId="77777777" w:rsidR="00056008" w:rsidRPr="007001F1" w:rsidRDefault="00056008" w:rsidP="00811CC5">
            <w:pPr>
              <w:jc w:val="center"/>
              <w:rPr>
                <w:color w:val="000000"/>
              </w:rPr>
            </w:pPr>
          </w:p>
        </w:tc>
        <w:tc>
          <w:tcPr>
            <w:tcW w:w="567" w:type="dxa"/>
            <w:shd w:val="clear" w:color="auto" w:fill="auto"/>
            <w:vAlign w:val="center"/>
          </w:tcPr>
          <w:p w14:paraId="637B8BA6" w14:textId="77777777" w:rsidR="00056008" w:rsidRPr="007001F1" w:rsidRDefault="00056008" w:rsidP="00811CC5">
            <w:pPr>
              <w:jc w:val="center"/>
              <w:rPr>
                <w:color w:val="000000"/>
              </w:rPr>
            </w:pPr>
          </w:p>
        </w:tc>
        <w:tc>
          <w:tcPr>
            <w:tcW w:w="776" w:type="dxa"/>
            <w:shd w:val="clear" w:color="auto" w:fill="auto"/>
            <w:vAlign w:val="center"/>
          </w:tcPr>
          <w:p w14:paraId="15A958C4" w14:textId="77777777" w:rsidR="00056008" w:rsidRPr="007001F1" w:rsidRDefault="00056008" w:rsidP="00811CC5">
            <w:pPr>
              <w:jc w:val="center"/>
              <w:rPr>
                <w:color w:val="000000"/>
              </w:rPr>
            </w:pPr>
          </w:p>
        </w:tc>
        <w:tc>
          <w:tcPr>
            <w:tcW w:w="1775" w:type="dxa"/>
            <w:shd w:val="clear" w:color="auto" w:fill="auto"/>
            <w:vAlign w:val="center"/>
          </w:tcPr>
          <w:p w14:paraId="1CBF1B8A" w14:textId="77777777" w:rsidR="00056008" w:rsidRPr="007001F1" w:rsidRDefault="00056008" w:rsidP="00811CC5">
            <w:pPr>
              <w:jc w:val="center"/>
              <w:rPr>
                <w:color w:val="000000"/>
              </w:rPr>
            </w:pPr>
          </w:p>
        </w:tc>
      </w:tr>
      <w:tr w:rsidR="00962446" w:rsidRPr="007001F1" w14:paraId="23C840CD" w14:textId="77777777" w:rsidTr="00193C9C">
        <w:trPr>
          <w:trHeight w:val="1140"/>
        </w:trPr>
        <w:tc>
          <w:tcPr>
            <w:tcW w:w="582" w:type="dxa"/>
            <w:vMerge w:val="restart"/>
            <w:shd w:val="clear" w:color="auto" w:fill="auto"/>
            <w:noWrap/>
            <w:vAlign w:val="center"/>
            <w:hideMark/>
          </w:tcPr>
          <w:p w14:paraId="3C6B76E4" w14:textId="77777777"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14:paraId="01BCDEA0" w14:textId="77777777"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5B552C7"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8356E0A"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14CB6CFF"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2133A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2CFAE25" w14:textId="77777777" w:rsidTr="00193C9C">
        <w:trPr>
          <w:trHeight w:val="685"/>
        </w:trPr>
        <w:tc>
          <w:tcPr>
            <w:tcW w:w="582" w:type="dxa"/>
            <w:vMerge/>
            <w:shd w:val="clear" w:color="auto" w:fill="auto"/>
            <w:noWrap/>
            <w:vAlign w:val="center"/>
          </w:tcPr>
          <w:p w14:paraId="546AC0DA" w14:textId="77777777" w:rsidR="00962446" w:rsidRPr="007001F1" w:rsidRDefault="00962446" w:rsidP="00E607BE">
            <w:pPr>
              <w:jc w:val="center"/>
              <w:rPr>
                <w:color w:val="000000"/>
              </w:rPr>
            </w:pPr>
          </w:p>
        </w:tc>
        <w:tc>
          <w:tcPr>
            <w:tcW w:w="4820" w:type="dxa"/>
            <w:gridSpan w:val="2"/>
            <w:shd w:val="clear" w:color="auto" w:fill="auto"/>
            <w:vAlign w:val="center"/>
          </w:tcPr>
          <w:p w14:paraId="1E7556DF" w14:textId="77777777"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14:paraId="16925D2A" w14:textId="77777777" w:rsidR="00962446" w:rsidRPr="007001F1" w:rsidRDefault="00962446" w:rsidP="00811CC5">
            <w:pPr>
              <w:jc w:val="center"/>
              <w:rPr>
                <w:color w:val="000000"/>
              </w:rPr>
            </w:pPr>
          </w:p>
        </w:tc>
        <w:tc>
          <w:tcPr>
            <w:tcW w:w="567" w:type="dxa"/>
            <w:shd w:val="clear" w:color="auto" w:fill="auto"/>
            <w:vAlign w:val="center"/>
          </w:tcPr>
          <w:p w14:paraId="080CD7EC" w14:textId="77777777" w:rsidR="00962446" w:rsidRPr="007001F1" w:rsidRDefault="00962446" w:rsidP="00811CC5">
            <w:pPr>
              <w:jc w:val="center"/>
              <w:rPr>
                <w:color w:val="000000"/>
              </w:rPr>
            </w:pPr>
          </w:p>
        </w:tc>
        <w:tc>
          <w:tcPr>
            <w:tcW w:w="776" w:type="dxa"/>
            <w:shd w:val="clear" w:color="auto" w:fill="auto"/>
            <w:vAlign w:val="center"/>
          </w:tcPr>
          <w:p w14:paraId="6FC42D08" w14:textId="77777777" w:rsidR="00962446" w:rsidRPr="007001F1" w:rsidRDefault="00962446" w:rsidP="00811CC5">
            <w:pPr>
              <w:jc w:val="center"/>
              <w:rPr>
                <w:color w:val="000000"/>
              </w:rPr>
            </w:pPr>
          </w:p>
        </w:tc>
        <w:tc>
          <w:tcPr>
            <w:tcW w:w="1775" w:type="dxa"/>
            <w:shd w:val="clear" w:color="auto" w:fill="auto"/>
            <w:vAlign w:val="center"/>
          </w:tcPr>
          <w:p w14:paraId="540083DE" w14:textId="77777777" w:rsidR="00962446" w:rsidRPr="007001F1" w:rsidRDefault="00962446" w:rsidP="00811CC5">
            <w:pPr>
              <w:jc w:val="center"/>
              <w:rPr>
                <w:color w:val="000000"/>
              </w:rPr>
            </w:pPr>
          </w:p>
        </w:tc>
      </w:tr>
      <w:tr w:rsidR="00962446" w:rsidRPr="007001F1" w14:paraId="257B7133" w14:textId="77777777" w:rsidTr="00193C9C">
        <w:trPr>
          <w:trHeight w:val="503"/>
        </w:trPr>
        <w:tc>
          <w:tcPr>
            <w:tcW w:w="582" w:type="dxa"/>
            <w:vMerge w:val="restart"/>
            <w:shd w:val="clear" w:color="auto" w:fill="auto"/>
            <w:noWrap/>
            <w:vAlign w:val="center"/>
            <w:hideMark/>
          </w:tcPr>
          <w:p w14:paraId="64589AC1" w14:textId="77777777"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14:paraId="3635CBBC" w14:textId="77777777"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14:paraId="48D5BB2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A7A529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1BF28E5"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D90C251" w14:textId="77777777" w:rsidR="00962446" w:rsidRPr="007001F1" w:rsidRDefault="00962446" w:rsidP="00811CC5">
            <w:pPr>
              <w:jc w:val="center"/>
              <w:rPr>
                <w:color w:val="000000"/>
              </w:rPr>
            </w:pPr>
            <w:r w:rsidRPr="007001F1">
              <w:rPr>
                <w:color w:val="000000"/>
                <w:sz w:val="22"/>
                <w:szCs w:val="22"/>
              </w:rPr>
              <w:t> </w:t>
            </w:r>
          </w:p>
        </w:tc>
      </w:tr>
      <w:tr w:rsidR="00962446" w:rsidRPr="007001F1" w14:paraId="29760EFF" w14:textId="77777777" w:rsidTr="00193C9C">
        <w:trPr>
          <w:trHeight w:val="502"/>
        </w:trPr>
        <w:tc>
          <w:tcPr>
            <w:tcW w:w="582" w:type="dxa"/>
            <w:vMerge/>
            <w:shd w:val="clear" w:color="auto" w:fill="auto"/>
            <w:noWrap/>
            <w:vAlign w:val="center"/>
          </w:tcPr>
          <w:p w14:paraId="0BB267DB" w14:textId="77777777" w:rsidR="00962446" w:rsidRPr="007001F1" w:rsidRDefault="00962446" w:rsidP="00E607BE">
            <w:pPr>
              <w:jc w:val="center"/>
              <w:rPr>
                <w:color w:val="000000"/>
              </w:rPr>
            </w:pPr>
          </w:p>
        </w:tc>
        <w:tc>
          <w:tcPr>
            <w:tcW w:w="4820" w:type="dxa"/>
            <w:gridSpan w:val="2"/>
            <w:shd w:val="clear" w:color="auto" w:fill="auto"/>
            <w:vAlign w:val="center"/>
          </w:tcPr>
          <w:p w14:paraId="5646E41F" w14:textId="77777777"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78AA4F80" w14:textId="77777777" w:rsidR="00962446" w:rsidRPr="007001F1" w:rsidRDefault="00962446" w:rsidP="00811CC5">
            <w:pPr>
              <w:jc w:val="center"/>
              <w:rPr>
                <w:color w:val="000000"/>
              </w:rPr>
            </w:pPr>
          </w:p>
        </w:tc>
        <w:tc>
          <w:tcPr>
            <w:tcW w:w="567" w:type="dxa"/>
            <w:shd w:val="clear" w:color="auto" w:fill="auto"/>
            <w:vAlign w:val="center"/>
          </w:tcPr>
          <w:p w14:paraId="38B8E453" w14:textId="77777777" w:rsidR="00962446" w:rsidRPr="007001F1" w:rsidRDefault="00962446" w:rsidP="00811CC5">
            <w:pPr>
              <w:jc w:val="center"/>
              <w:rPr>
                <w:color w:val="000000"/>
              </w:rPr>
            </w:pPr>
          </w:p>
        </w:tc>
        <w:tc>
          <w:tcPr>
            <w:tcW w:w="776" w:type="dxa"/>
            <w:shd w:val="clear" w:color="auto" w:fill="auto"/>
            <w:vAlign w:val="center"/>
          </w:tcPr>
          <w:p w14:paraId="281C23B0" w14:textId="77777777" w:rsidR="00962446" w:rsidRPr="007001F1" w:rsidRDefault="00962446" w:rsidP="00811CC5">
            <w:pPr>
              <w:jc w:val="center"/>
              <w:rPr>
                <w:color w:val="000000"/>
              </w:rPr>
            </w:pPr>
          </w:p>
        </w:tc>
        <w:tc>
          <w:tcPr>
            <w:tcW w:w="1775" w:type="dxa"/>
            <w:shd w:val="clear" w:color="auto" w:fill="auto"/>
            <w:vAlign w:val="center"/>
          </w:tcPr>
          <w:p w14:paraId="5A91E11D" w14:textId="77777777" w:rsidR="00962446" w:rsidRPr="007001F1" w:rsidRDefault="00962446" w:rsidP="00811CC5">
            <w:pPr>
              <w:jc w:val="center"/>
              <w:rPr>
                <w:color w:val="000000"/>
              </w:rPr>
            </w:pPr>
          </w:p>
        </w:tc>
      </w:tr>
      <w:tr w:rsidR="00962446" w:rsidRPr="007001F1" w14:paraId="71527DD4" w14:textId="77777777" w:rsidTr="00193C9C">
        <w:trPr>
          <w:trHeight w:val="675"/>
        </w:trPr>
        <w:tc>
          <w:tcPr>
            <w:tcW w:w="582" w:type="dxa"/>
            <w:vMerge w:val="restart"/>
            <w:shd w:val="clear" w:color="auto" w:fill="auto"/>
            <w:noWrap/>
            <w:vAlign w:val="center"/>
            <w:hideMark/>
          </w:tcPr>
          <w:p w14:paraId="312A10F9" w14:textId="77777777"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14:paraId="35D9ED1C" w14:textId="77777777"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14:paraId="046A1E0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0F61C9"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7275B66"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4BEA29CD" w14:textId="77777777" w:rsidR="00962446" w:rsidRPr="007001F1" w:rsidRDefault="00962446" w:rsidP="00811CC5">
            <w:pPr>
              <w:jc w:val="center"/>
              <w:rPr>
                <w:color w:val="000000"/>
              </w:rPr>
            </w:pPr>
            <w:r w:rsidRPr="007001F1">
              <w:rPr>
                <w:color w:val="000000"/>
                <w:sz w:val="22"/>
                <w:szCs w:val="22"/>
              </w:rPr>
              <w:t> </w:t>
            </w:r>
          </w:p>
        </w:tc>
      </w:tr>
      <w:tr w:rsidR="00962446" w:rsidRPr="007001F1" w14:paraId="5B3FAE2F" w14:textId="77777777" w:rsidTr="00193C9C">
        <w:trPr>
          <w:trHeight w:val="675"/>
        </w:trPr>
        <w:tc>
          <w:tcPr>
            <w:tcW w:w="582" w:type="dxa"/>
            <w:vMerge/>
            <w:shd w:val="clear" w:color="auto" w:fill="auto"/>
            <w:noWrap/>
            <w:vAlign w:val="center"/>
          </w:tcPr>
          <w:p w14:paraId="04B21E7D" w14:textId="77777777" w:rsidR="00962446" w:rsidRPr="007001F1" w:rsidRDefault="00962446" w:rsidP="00E607BE">
            <w:pPr>
              <w:jc w:val="center"/>
              <w:rPr>
                <w:color w:val="000000"/>
              </w:rPr>
            </w:pPr>
          </w:p>
        </w:tc>
        <w:tc>
          <w:tcPr>
            <w:tcW w:w="4820" w:type="dxa"/>
            <w:gridSpan w:val="2"/>
            <w:shd w:val="clear" w:color="auto" w:fill="auto"/>
            <w:vAlign w:val="center"/>
          </w:tcPr>
          <w:p w14:paraId="40484740" w14:textId="77777777"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2FE231AD" w14:textId="77777777" w:rsidR="00962446" w:rsidRPr="007001F1" w:rsidRDefault="00962446" w:rsidP="00811CC5">
            <w:pPr>
              <w:jc w:val="center"/>
              <w:rPr>
                <w:color w:val="000000"/>
              </w:rPr>
            </w:pPr>
          </w:p>
        </w:tc>
        <w:tc>
          <w:tcPr>
            <w:tcW w:w="567" w:type="dxa"/>
            <w:shd w:val="clear" w:color="auto" w:fill="auto"/>
            <w:vAlign w:val="center"/>
          </w:tcPr>
          <w:p w14:paraId="13988202" w14:textId="77777777" w:rsidR="00962446" w:rsidRPr="007001F1" w:rsidRDefault="00962446" w:rsidP="00811CC5">
            <w:pPr>
              <w:jc w:val="center"/>
              <w:rPr>
                <w:color w:val="000000"/>
              </w:rPr>
            </w:pPr>
          </w:p>
        </w:tc>
        <w:tc>
          <w:tcPr>
            <w:tcW w:w="776" w:type="dxa"/>
            <w:shd w:val="clear" w:color="auto" w:fill="auto"/>
            <w:vAlign w:val="center"/>
          </w:tcPr>
          <w:p w14:paraId="5CC03721" w14:textId="77777777" w:rsidR="00962446" w:rsidRPr="007001F1" w:rsidRDefault="00962446" w:rsidP="00811CC5">
            <w:pPr>
              <w:jc w:val="center"/>
              <w:rPr>
                <w:color w:val="000000"/>
              </w:rPr>
            </w:pPr>
          </w:p>
        </w:tc>
        <w:tc>
          <w:tcPr>
            <w:tcW w:w="1775" w:type="dxa"/>
            <w:shd w:val="clear" w:color="auto" w:fill="auto"/>
            <w:vAlign w:val="center"/>
          </w:tcPr>
          <w:p w14:paraId="550FD3DD" w14:textId="77777777" w:rsidR="00962446" w:rsidRPr="007001F1" w:rsidRDefault="00962446" w:rsidP="00811CC5">
            <w:pPr>
              <w:jc w:val="center"/>
              <w:rPr>
                <w:color w:val="000000"/>
              </w:rPr>
            </w:pPr>
          </w:p>
        </w:tc>
      </w:tr>
      <w:tr w:rsidR="00962446" w:rsidRPr="007001F1" w14:paraId="1791E094" w14:textId="77777777" w:rsidTr="00193C9C">
        <w:trPr>
          <w:trHeight w:val="354"/>
        </w:trPr>
        <w:tc>
          <w:tcPr>
            <w:tcW w:w="582" w:type="dxa"/>
            <w:vMerge/>
            <w:shd w:val="clear" w:color="auto" w:fill="auto"/>
            <w:noWrap/>
            <w:vAlign w:val="center"/>
          </w:tcPr>
          <w:p w14:paraId="350A264E" w14:textId="77777777" w:rsidR="00962446" w:rsidRPr="007001F1" w:rsidRDefault="00962446" w:rsidP="00E607BE">
            <w:pPr>
              <w:jc w:val="center"/>
              <w:rPr>
                <w:color w:val="000000"/>
              </w:rPr>
            </w:pPr>
          </w:p>
        </w:tc>
        <w:tc>
          <w:tcPr>
            <w:tcW w:w="4820" w:type="dxa"/>
            <w:gridSpan w:val="2"/>
            <w:shd w:val="clear" w:color="auto" w:fill="auto"/>
            <w:vAlign w:val="center"/>
          </w:tcPr>
          <w:p w14:paraId="616C4105" w14:textId="77777777"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1074FFC" w14:textId="77777777" w:rsidR="00962446" w:rsidRPr="007001F1" w:rsidRDefault="00962446" w:rsidP="00811CC5">
            <w:pPr>
              <w:jc w:val="center"/>
              <w:rPr>
                <w:color w:val="000000"/>
              </w:rPr>
            </w:pPr>
          </w:p>
        </w:tc>
        <w:tc>
          <w:tcPr>
            <w:tcW w:w="567" w:type="dxa"/>
            <w:shd w:val="clear" w:color="auto" w:fill="auto"/>
            <w:vAlign w:val="center"/>
          </w:tcPr>
          <w:p w14:paraId="609430FD" w14:textId="77777777" w:rsidR="00962446" w:rsidRPr="007001F1" w:rsidRDefault="00962446" w:rsidP="00811CC5">
            <w:pPr>
              <w:jc w:val="center"/>
              <w:rPr>
                <w:color w:val="000000"/>
              </w:rPr>
            </w:pPr>
          </w:p>
        </w:tc>
        <w:tc>
          <w:tcPr>
            <w:tcW w:w="776" w:type="dxa"/>
            <w:shd w:val="clear" w:color="auto" w:fill="auto"/>
            <w:vAlign w:val="center"/>
          </w:tcPr>
          <w:p w14:paraId="30284DD3" w14:textId="77777777" w:rsidR="00962446" w:rsidRPr="007001F1" w:rsidRDefault="00962446" w:rsidP="00811CC5">
            <w:pPr>
              <w:jc w:val="center"/>
              <w:rPr>
                <w:color w:val="000000"/>
              </w:rPr>
            </w:pPr>
          </w:p>
        </w:tc>
        <w:tc>
          <w:tcPr>
            <w:tcW w:w="1775" w:type="dxa"/>
            <w:shd w:val="clear" w:color="auto" w:fill="auto"/>
            <w:vAlign w:val="center"/>
          </w:tcPr>
          <w:p w14:paraId="153E716B" w14:textId="77777777" w:rsidR="00962446" w:rsidRPr="007001F1" w:rsidRDefault="00962446" w:rsidP="00811CC5">
            <w:pPr>
              <w:jc w:val="center"/>
              <w:rPr>
                <w:color w:val="000000"/>
              </w:rPr>
            </w:pPr>
          </w:p>
        </w:tc>
      </w:tr>
      <w:tr w:rsidR="00962446" w:rsidRPr="007001F1" w14:paraId="1F1C2F47" w14:textId="77777777" w:rsidTr="00193C9C">
        <w:trPr>
          <w:trHeight w:val="630"/>
        </w:trPr>
        <w:tc>
          <w:tcPr>
            <w:tcW w:w="582" w:type="dxa"/>
            <w:vMerge w:val="restart"/>
            <w:shd w:val="clear" w:color="auto" w:fill="auto"/>
            <w:noWrap/>
            <w:vAlign w:val="center"/>
            <w:hideMark/>
          </w:tcPr>
          <w:p w14:paraId="526144E9" w14:textId="77777777"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14:paraId="789D92DB" w14:textId="77777777"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14:paraId="5017D132"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3CC14BE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E897D2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928599" w14:textId="77777777" w:rsidR="00962446" w:rsidRPr="007001F1" w:rsidRDefault="00962446" w:rsidP="00811CC5">
            <w:pPr>
              <w:jc w:val="center"/>
              <w:rPr>
                <w:color w:val="000000"/>
              </w:rPr>
            </w:pPr>
            <w:r w:rsidRPr="007001F1">
              <w:rPr>
                <w:color w:val="000000"/>
                <w:sz w:val="22"/>
                <w:szCs w:val="22"/>
              </w:rPr>
              <w:t> </w:t>
            </w:r>
          </w:p>
        </w:tc>
      </w:tr>
      <w:tr w:rsidR="00962446" w:rsidRPr="007001F1" w14:paraId="027487D1" w14:textId="77777777" w:rsidTr="00193C9C">
        <w:trPr>
          <w:trHeight w:val="344"/>
        </w:trPr>
        <w:tc>
          <w:tcPr>
            <w:tcW w:w="582" w:type="dxa"/>
            <w:vMerge/>
            <w:shd w:val="clear" w:color="auto" w:fill="auto"/>
            <w:noWrap/>
            <w:vAlign w:val="center"/>
          </w:tcPr>
          <w:p w14:paraId="174E7177" w14:textId="77777777" w:rsidR="00962446" w:rsidRPr="007001F1" w:rsidRDefault="00962446" w:rsidP="00811CC5">
            <w:pPr>
              <w:jc w:val="center"/>
              <w:rPr>
                <w:color w:val="000000"/>
              </w:rPr>
            </w:pPr>
          </w:p>
        </w:tc>
        <w:tc>
          <w:tcPr>
            <w:tcW w:w="4820" w:type="dxa"/>
            <w:gridSpan w:val="2"/>
            <w:shd w:val="clear" w:color="auto" w:fill="auto"/>
            <w:vAlign w:val="center"/>
          </w:tcPr>
          <w:p w14:paraId="37639E53" w14:textId="77777777"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03BDA38F" w14:textId="77777777" w:rsidR="00962446" w:rsidRPr="007001F1" w:rsidRDefault="00962446" w:rsidP="00811CC5">
            <w:pPr>
              <w:jc w:val="center"/>
              <w:rPr>
                <w:color w:val="000000"/>
              </w:rPr>
            </w:pPr>
          </w:p>
        </w:tc>
        <w:tc>
          <w:tcPr>
            <w:tcW w:w="567" w:type="dxa"/>
            <w:shd w:val="clear" w:color="auto" w:fill="auto"/>
            <w:vAlign w:val="center"/>
          </w:tcPr>
          <w:p w14:paraId="1D384A6A" w14:textId="77777777" w:rsidR="00962446" w:rsidRPr="007001F1" w:rsidRDefault="00962446" w:rsidP="00811CC5">
            <w:pPr>
              <w:jc w:val="center"/>
              <w:rPr>
                <w:color w:val="000000"/>
              </w:rPr>
            </w:pPr>
          </w:p>
        </w:tc>
        <w:tc>
          <w:tcPr>
            <w:tcW w:w="776" w:type="dxa"/>
            <w:shd w:val="clear" w:color="auto" w:fill="auto"/>
            <w:vAlign w:val="center"/>
          </w:tcPr>
          <w:p w14:paraId="138B9775" w14:textId="77777777" w:rsidR="00962446" w:rsidRPr="007001F1" w:rsidRDefault="00962446" w:rsidP="00811CC5">
            <w:pPr>
              <w:jc w:val="center"/>
              <w:rPr>
                <w:color w:val="000000"/>
              </w:rPr>
            </w:pPr>
          </w:p>
        </w:tc>
        <w:tc>
          <w:tcPr>
            <w:tcW w:w="1775" w:type="dxa"/>
            <w:shd w:val="clear" w:color="auto" w:fill="auto"/>
            <w:vAlign w:val="center"/>
          </w:tcPr>
          <w:p w14:paraId="6D3E19E6" w14:textId="77777777" w:rsidR="00962446" w:rsidRPr="007001F1" w:rsidRDefault="00962446" w:rsidP="00811CC5">
            <w:pPr>
              <w:jc w:val="center"/>
              <w:rPr>
                <w:color w:val="000000"/>
              </w:rPr>
            </w:pPr>
          </w:p>
        </w:tc>
      </w:tr>
      <w:tr w:rsidR="00962446" w:rsidRPr="007001F1" w14:paraId="0BDC144C" w14:textId="77777777" w:rsidTr="00193C9C">
        <w:trPr>
          <w:trHeight w:val="476"/>
        </w:trPr>
        <w:tc>
          <w:tcPr>
            <w:tcW w:w="582" w:type="dxa"/>
            <w:vMerge w:val="restart"/>
            <w:shd w:val="clear" w:color="auto" w:fill="auto"/>
            <w:noWrap/>
            <w:vAlign w:val="center"/>
          </w:tcPr>
          <w:p w14:paraId="4B8B08C2" w14:textId="77777777" w:rsidR="00962446" w:rsidRPr="007001F1" w:rsidRDefault="00DE77B1" w:rsidP="00DE77B1">
            <w:pPr>
              <w:jc w:val="center"/>
              <w:rPr>
                <w:color w:val="000000"/>
              </w:rPr>
            </w:pPr>
            <w:r w:rsidRPr="007001F1">
              <w:rPr>
                <w:color w:val="000000"/>
                <w:sz w:val="22"/>
                <w:szCs w:val="22"/>
              </w:rPr>
              <w:t>2</w:t>
            </w:r>
            <w:r>
              <w:rPr>
                <w:color w:val="000000"/>
                <w:sz w:val="22"/>
                <w:szCs w:val="22"/>
              </w:rPr>
              <w:t>3</w:t>
            </w:r>
          </w:p>
        </w:tc>
        <w:tc>
          <w:tcPr>
            <w:tcW w:w="4820" w:type="dxa"/>
            <w:gridSpan w:val="2"/>
            <w:shd w:val="clear" w:color="auto" w:fill="auto"/>
            <w:vAlign w:val="center"/>
          </w:tcPr>
          <w:p w14:paraId="2FDBDE49" w14:textId="77777777"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14:paraId="20EB5EE7" w14:textId="77777777" w:rsidR="00962446" w:rsidRPr="007001F1" w:rsidRDefault="00962446" w:rsidP="00811CC5">
            <w:pPr>
              <w:jc w:val="center"/>
              <w:rPr>
                <w:color w:val="000000"/>
              </w:rPr>
            </w:pPr>
          </w:p>
        </w:tc>
        <w:tc>
          <w:tcPr>
            <w:tcW w:w="567" w:type="dxa"/>
            <w:shd w:val="clear" w:color="auto" w:fill="auto"/>
            <w:vAlign w:val="center"/>
          </w:tcPr>
          <w:p w14:paraId="00A4893B" w14:textId="77777777" w:rsidR="00962446" w:rsidRPr="007001F1" w:rsidRDefault="00962446" w:rsidP="00811CC5">
            <w:pPr>
              <w:jc w:val="center"/>
              <w:rPr>
                <w:color w:val="000000"/>
              </w:rPr>
            </w:pPr>
          </w:p>
        </w:tc>
        <w:tc>
          <w:tcPr>
            <w:tcW w:w="776" w:type="dxa"/>
            <w:shd w:val="clear" w:color="auto" w:fill="auto"/>
            <w:vAlign w:val="center"/>
          </w:tcPr>
          <w:p w14:paraId="43315095" w14:textId="77777777" w:rsidR="00962446" w:rsidRPr="007001F1" w:rsidRDefault="00962446" w:rsidP="00811CC5">
            <w:pPr>
              <w:jc w:val="center"/>
              <w:rPr>
                <w:color w:val="000000"/>
              </w:rPr>
            </w:pPr>
          </w:p>
        </w:tc>
        <w:tc>
          <w:tcPr>
            <w:tcW w:w="1775" w:type="dxa"/>
            <w:shd w:val="clear" w:color="auto" w:fill="auto"/>
            <w:vAlign w:val="center"/>
          </w:tcPr>
          <w:p w14:paraId="55ED4E27" w14:textId="77777777" w:rsidR="00962446" w:rsidRPr="007001F1" w:rsidRDefault="00962446" w:rsidP="00811CC5">
            <w:pPr>
              <w:jc w:val="center"/>
              <w:rPr>
                <w:color w:val="000000"/>
              </w:rPr>
            </w:pPr>
          </w:p>
        </w:tc>
      </w:tr>
      <w:tr w:rsidR="00962446" w:rsidRPr="007001F1" w14:paraId="22803AF6" w14:textId="77777777" w:rsidTr="00193C9C">
        <w:trPr>
          <w:trHeight w:val="845"/>
        </w:trPr>
        <w:tc>
          <w:tcPr>
            <w:tcW w:w="582" w:type="dxa"/>
            <w:vMerge/>
            <w:shd w:val="clear" w:color="auto" w:fill="auto"/>
            <w:noWrap/>
            <w:vAlign w:val="center"/>
          </w:tcPr>
          <w:p w14:paraId="15037131" w14:textId="77777777" w:rsidR="00962446" w:rsidRPr="007001F1" w:rsidRDefault="00962446" w:rsidP="00811CC5">
            <w:pPr>
              <w:jc w:val="center"/>
              <w:rPr>
                <w:color w:val="000000"/>
              </w:rPr>
            </w:pPr>
          </w:p>
        </w:tc>
        <w:tc>
          <w:tcPr>
            <w:tcW w:w="4820" w:type="dxa"/>
            <w:gridSpan w:val="2"/>
            <w:shd w:val="clear" w:color="auto" w:fill="auto"/>
            <w:vAlign w:val="center"/>
          </w:tcPr>
          <w:p w14:paraId="401A2683" w14:textId="77777777"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64454E5" w14:textId="77777777" w:rsidR="00962446" w:rsidRPr="007001F1" w:rsidRDefault="00962446" w:rsidP="00811CC5">
            <w:pPr>
              <w:jc w:val="center"/>
              <w:rPr>
                <w:color w:val="000000"/>
              </w:rPr>
            </w:pPr>
          </w:p>
        </w:tc>
        <w:tc>
          <w:tcPr>
            <w:tcW w:w="567" w:type="dxa"/>
            <w:shd w:val="clear" w:color="auto" w:fill="auto"/>
            <w:vAlign w:val="center"/>
          </w:tcPr>
          <w:p w14:paraId="46799ED9" w14:textId="77777777" w:rsidR="00962446" w:rsidRPr="007001F1" w:rsidRDefault="00962446" w:rsidP="00811CC5">
            <w:pPr>
              <w:jc w:val="center"/>
              <w:rPr>
                <w:color w:val="000000"/>
              </w:rPr>
            </w:pPr>
          </w:p>
        </w:tc>
        <w:tc>
          <w:tcPr>
            <w:tcW w:w="776" w:type="dxa"/>
            <w:shd w:val="clear" w:color="auto" w:fill="auto"/>
            <w:vAlign w:val="center"/>
          </w:tcPr>
          <w:p w14:paraId="42CFB383" w14:textId="77777777" w:rsidR="00962446" w:rsidRPr="007001F1" w:rsidRDefault="00962446" w:rsidP="00811CC5">
            <w:pPr>
              <w:jc w:val="center"/>
              <w:rPr>
                <w:color w:val="000000"/>
              </w:rPr>
            </w:pPr>
          </w:p>
        </w:tc>
        <w:tc>
          <w:tcPr>
            <w:tcW w:w="1775" w:type="dxa"/>
            <w:shd w:val="clear" w:color="auto" w:fill="auto"/>
            <w:vAlign w:val="center"/>
          </w:tcPr>
          <w:p w14:paraId="352689C6" w14:textId="77777777" w:rsidR="00962446" w:rsidRPr="007001F1" w:rsidRDefault="00962446" w:rsidP="00811CC5">
            <w:pPr>
              <w:jc w:val="center"/>
              <w:rPr>
                <w:color w:val="000000"/>
              </w:rPr>
            </w:pPr>
          </w:p>
        </w:tc>
      </w:tr>
      <w:tr w:rsidR="00962446" w:rsidRPr="007001F1" w14:paraId="571D93CA" w14:textId="77777777" w:rsidTr="00193C9C">
        <w:trPr>
          <w:trHeight w:val="590"/>
        </w:trPr>
        <w:tc>
          <w:tcPr>
            <w:tcW w:w="582" w:type="dxa"/>
            <w:vMerge w:val="restart"/>
            <w:shd w:val="clear" w:color="auto" w:fill="auto"/>
            <w:noWrap/>
            <w:vAlign w:val="center"/>
            <w:hideMark/>
          </w:tcPr>
          <w:p w14:paraId="2C62B487" w14:textId="77777777" w:rsidR="00962446" w:rsidRPr="007001F1" w:rsidRDefault="00DE77B1" w:rsidP="00DE77B1">
            <w:pPr>
              <w:jc w:val="center"/>
              <w:rPr>
                <w:color w:val="000000"/>
              </w:rPr>
            </w:pPr>
            <w:r w:rsidRPr="007001F1">
              <w:rPr>
                <w:color w:val="000000"/>
                <w:sz w:val="22"/>
                <w:szCs w:val="22"/>
              </w:rPr>
              <w:t>2</w:t>
            </w:r>
            <w:r>
              <w:rPr>
                <w:color w:val="000000"/>
                <w:sz w:val="22"/>
                <w:szCs w:val="22"/>
              </w:rPr>
              <w:t>4</w:t>
            </w:r>
          </w:p>
        </w:tc>
        <w:tc>
          <w:tcPr>
            <w:tcW w:w="4820" w:type="dxa"/>
            <w:gridSpan w:val="2"/>
            <w:shd w:val="clear" w:color="auto" w:fill="auto"/>
            <w:vAlign w:val="center"/>
            <w:hideMark/>
          </w:tcPr>
          <w:p w14:paraId="61B46B9E" w14:textId="77777777" w:rsidR="00962446" w:rsidRPr="007001F1" w:rsidRDefault="00962446"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61917EAA"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5B519AC"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FA6B42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95904E5" w14:textId="77777777" w:rsidR="00962446" w:rsidRPr="007001F1" w:rsidRDefault="00962446" w:rsidP="00811CC5">
            <w:pPr>
              <w:jc w:val="center"/>
              <w:rPr>
                <w:color w:val="000000"/>
              </w:rPr>
            </w:pPr>
            <w:r w:rsidRPr="007001F1">
              <w:rPr>
                <w:color w:val="000000"/>
                <w:sz w:val="22"/>
                <w:szCs w:val="22"/>
              </w:rPr>
              <w:t> </w:t>
            </w:r>
          </w:p>
        </w:tc>
      </w:tr>
      <w:tr w:rsidR="00962446" w:rsidRPr="007001F1" w14:paraId="74425EAB" w14:textId="77777777" w:rsidTr="00193C9C">
        <w:trPr>
          <w:trHeight w:val="267"/>
        </w:trPr>
        <w:tc>
          <w:tcPr>
            <w:tcW w:w="582" w:type="dxa"/>
            <w:vMerge/>
            <w:shd w:val="clear" w:color="auto" w:fill="auto"/>
            <w:noWrap/>
            <w:vAlign w:val="center"/>
          </w:tcPr>
          <w:p w14:paraId="24BB9AFB" w14:textId="77777777" w:rsidR="00962446" w:rsidRPr="007001F1" w:rsidRDefault="00962446" w:rsidP="00811CC5">
            <w:pPr>
              <w:jc w:val="center"/>
              <w:rPr>
                <w:color w:val="000000"/>
              </w:rPr>
            </w:pPr>
          </w:p>
        </w:tc>
        <w:tc>
          <w:tcPr>
            <w:tcW w:w="4820" w:type="dxa"/>
            <w:gridSpan w:val="2"/>
            <w:shd w:val="clear" w:color="auto" w:fill="auto"/>
            <w:vAlign w:val="center"/>
          </w:tcPr>
          <w:p w14:paraId="4C35468E" w14:textId="77777777"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14:paraId="32E09858" w14:textId="77777777" w:rsidR="00962446" w:rsidRPr="007001F1" w:rsidRDefault="00962446" w:rsidP="00811CC5">
            <w:pPr>
              <w:jc w:val="center"/>
              <w:rPr>
                <w:color w:val="000000"/>
              </w:rPr>
            </w:pPr>
          </w:p>
        </w:tc>
        <w:tc>
          <w:tcPr>
            <w:tcW w:w="567" w:type="dxa"/>
            <w:shd w:val="clear" w:color="auto" w:fill="auto"/>
            <w:vAlign w:val="center"/>
          </w:tcPr>
          <w:p w14:paraId="6D412AE1" w14:textId="77777777" w:rsidR="00962446" w:rsidRPr="007001F1" w:rsidRDefault="00962446" w:rsidP="00811CC5">
            <w:pPr>
              <w:jc w:val="center"/>
              <w:rPr>
                <w:color w:val="000000"/>
              </w:rPr>
            </w:pPr>
          </w:p>
        </w:tc>
        <w:tc>
          <w:tcPr>
            <w:tcW w:w="776" w:type="dxa"/>
            <w:shd w:val="clear" w:color="auto" w:fill="auto"/>
            <w:vAlign w:val="center"/>
          </w:tcPr>
          <w:p w14:paraId="7816DB71" w14:textId="77777777" w:rsidR="00962446" w:rsidRPr="007001F1" w:rsidRDefault="00962446" w:rsidP="00811CC5">
            <w:pPr>
              <w:jc w:val="center"/>
              <w:rPr>
                <w:color w:val="000000"/>
              </w:rPr>
            </w:pPr>
          </w:p>
        </w:tc>
        <w:tc>
          <w:tcPr>
            <w:tcW w:w="1775" w:type="dxa"/>
            <w:shd w:val="clear" w:color="auto" w:fill="auto"/>
            <w:vAlign w:val="center"/>
          </w:tcPr>
          <w:p w14:paraId="1FED78DC" w14:textId="77777777" w:rsidR="00962446" w:rsidRPr="007001F1" w:rsidRDefault="00962446" w:rsidP="00811CC5">
            <w:pPr>
              <w:jc w:val="center"/>
              <w:rPr>
                <w:color w:val="000000"/>
              </w:rPr>
            </w:pPr>
          </w:p>
        </w:tc>
      </w:tr>
      <w:tr w:rsidR="00962446" w:rsidRPr="007001F1" w14:paraId="2A429499" w14:textId="77777777" w:rsidTr="00193C9C">
        <w:trPr>
          <w:trHeight w:val="267"/>
        </w:trPr>
        <w:tc>
          <w:tcPr>
            <w:tcW w:w="582" w:type="dxa"/>
            <w:shd w:val="clear" w:color="auto" w:fill="auto"/>
            <w:noWrap/>
            <w:vAlign w:val="center"/>
          </w:tcPr>
          <w:p w14:paraId="3136C2A7" w14:textId="77777777" w:rsidR="00962446" w:rsidRPr="0027735D" w:rsidRDefault="00DE77B1" w:rsidP="00DE77B1">
            <w:pPr>
              <w:jc w:val="center"/>
              <w:rPr>
                <w:color w:val="000000"/>
                <w:sz w:val="22"/>
                <w:szCs w:val="22"/>
              </w:rPr>
            </w:pPr>
            <w:r w:rsidRPr="0027735D">
              <w:rPr>
                <w:color w:val="000000"/>
                <w:sz w:val="22"/>
                <w:szCs w:val="22"/>
              </w:rPr>
              <w:t>2</w:t>
            </w:r>
            <w:r>
              <w:rPr>
                <w:color w:val="000000"/>
                <w:sz w:val="22"/>
                <w:szCs w:val="22"/>
              </w:rPr>
              <w:t>5</w:t>
            </w:r>
          </w:p>
        </w:tc>
        <w:tc>
          <w:tcPr>
            <w:tcW w:w="4820" w:type="dxa"/>
            <w:gridSpan w:val="2"/>
            <w:shd w:val="clear" w:color="auto" w:fill="auto"/>
            <w:vAlign w:val="center"/>
          </w:tcPr>
          <w:p w14:paraId="1CD65650" w14:textId="77777777"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5BA0624" w14:textId="77777777" w:rsidR="00962446" w:rsidRPr="007001F1" w:rsidRDefault="00962446" w:rsidP="00811CC5">
            <w:pPr>
              <w:jc w:val="center"/>
              <w:rPr>
                <w:color w:val="000000"/>
              </w:rPr>
            </w:pPr>
          </w:p>
        </w:tc>
        <w:tc>
          <w:tcPr>
            <w:tcW w:w="567" w:type="dxa"/>
            <w:shd w:val="clear" w:color="auto" w:fill="auto"/>
            <w:vAlign w:val="center"/>
          </w:tcPr>
          <w:p w14:paraId="2C8A6D12" w14:textId="77777777" w:rsidR="00962446" w:rsidRPr="007001F1" w:rsidRDefault="00962446" w:rsidP="00811CC5">
            <w:pPr>
              <w:jc w:val="center"/>
              <w:rPr>
                <w:color w:val="000000"/>
              </w:rPr>
            </w:pPr>
          </w:p>
        </w:tc>
        <w:tc>
          <w:tcPr>
            <w:tcW w:w="776" w:type="dxa"/>
            <w:shd w:val="clear" w:color="auto" w:fill="auto"/>
            <w:vAlign w:val="center"/>
          </w:tcPr>
          <w:p w14:paraId="558704C9" w14:textId="77777777" w:rsidR="00962446" w:rsidRPr="007001F1" w:rsidRDefault="00962446" w:rsidP="00811CC5">
            <w:pPr>
              <w:jc w:val="center"/>
              <w:rPr>
                <w:color w:val="000000"/>
              </w:rPr>
            </w:pPr>
          </w:p>
        </w:tc>
        <w:tc>
          <w:tcPr>
            <w:tcW w:w="1775" w:type="dxa"/>
            <w:shd w:val="clear" w:color="auto" w:fill="auto"/>
            <w:vAlign w:val="center"/>
          </w:tcPr>
          <w:p w14:paraId="37CF642B" w14:textId="77777777" w:rsidR="00962446" w:rsidRPr="007001F1" w:rsidRDefault="00962446" w:rsidP="00811CC5">
            <w:pPr>
              <w:jc w:val="center"/>
              <w:rPr>
                <w:color w:val="000000"/>
              </w:rPr>
            </w:pPr>
          </w:p>
        </w:tc>
      </w:tr>
      <w:tr w:rsidR="00962446" w:rsidRPr="007001F1" w14:paraId="7DBBBA3B" w14:textId="77777777" w:rsidTr="00193C9C">
        <w:trPr>
          <w:trHeight w:val="20"/>
        </w:trPr>
        <w:tc>
          <w:tcPr>
            <w:tcW w:w="582" w:type="dxa"/>
            <w:shd w:val="clear" w:color="auto" w:fill="auto"/>
            <w:noWrap/>
            <w:vAlign w:val="center"/>
            <w:hideMark/>
          </w:tcPr>
          <w:p w14:paraId="574B764A" w14:textId="77777777" w:rsidR="00962446" w:rsidRPr="007001F1" w:rsidRDefault="00DE77B1" w:rsidP="00DE77B1">
            <w:pPr>
              <w:jc w:val="center"/>
              <w:rPr>
                <w:color w:val="000000"/>
              </w:rPr>
            </w:pPr>
            <w:r w:rsidRPr="007001F1">
              <w:rPr>
                <w:color w:val="000000"/>
                <w:sz w:val="22"/>
                <w:szCs w:val="22"/>
              </w:rPr>
              <w:t>2</w:t>
            </w:r>
            <w:r>
              <w:rPr>
                <w:color w:val="000000"/>
                <w:sz w:val="22"/>
                <w:szCs w:val="22"/>
              </w:rPr>
              <w:t>6</w:t>
            </w:r>
          </w:p>
        </w:tc>
        <w:tc>
          <w:tcPr>
            <w:tcW w:w="4820" w:type="dxa"/>
            <w:gridSpan w:val="2"/>
            <w:shd w:val="clear" w:color="auto" w:fill="auto"/>
            <w:vAlign w:val="center"/>
            <w:hideMark/>
          </w:tcPr>
          <w:p w14:paraId="0505E461" w14:textId="77777777"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E171B81"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6786FB87"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06C57D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771A460" w14:textId="77777777" w:rsidR="00962446" w:rsidRPr="007001F1" w:rsidRDefault="00962446" w:rsidP="00811CC5">
            <w:pPr>
              <w:jc w:val="center"/>
              <w:rPr>
                <w:color w:val="000000"/>
              </w:rPr>
            </w:pPr>
            <w:r w:rsidRPr="007001F1">
              <w:rPr>
                <w:color w:val="000000"/>
                <w:sz w:val="22"/>
                <w:szCs w:val="22"/>
              </w:rPr>
              <w:t> </w:t>
            </w:r>
          </w:p>
        </w:tc>
      </w:tr>
      <w:tr w:rsidR="00962446" w:rsidRPr="007001F1" w14:paraId="64AEA64C" w14:textId="77777777" w:rsidTr="00193C9C">
        <w:trPr>
          <w:trHeight w:val="20"/>
        </w:trPr>
        <w:tc>
          <w:tcPr>
            <w:tcW w:w="582" w:type="dxa"/>
            <w:shd w:val="clear" w:color="auto" w:fill="auto"/>
            <w:noWrap/>
            <w:vAlign w:val="center"/>
          </w:tcPr>
          <w:p w14:paraId="25E474F4" w14:textId="77777777" w:rsidR="00962446" w:rsidRPr="007001F1" w:rsidRDefault="00633527" w:rsidP="00811CC5">
            <w:pPr>
              <w:jc w:val="center"/>
              <w:rPr>
                <w:color w:val="000000"/>
              </w:rPr>
            </w:pPr>
            <w:r>
              <w:rPr>
                <w:color w:val="000000"/>
                <w:sz w:val="22"/>
                <w:szCs w:val="22"/>
              </w:rPr>
              <w:lastRenderedPageBreak/>
              <w:t>27</w:t>
            </w:r>
          </w:p>
        </w:tc>
        <w:tc>
          <w:tcPr>
            <w:tcW w:w="4820" w:type="dxa"/>
            <w:gridSpan w:val="2"/>
            <w:shd w:val="clear" w:color="auto" w:fill="auto"/>
            <w:vAlign w:val="center"/>
          </w:tcPr>
          <w:p w14:paraId="48677082" w14:textId="77777777"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3540A16" w14:textId="77777777" w:rsidR="00962446" w:rsidRPr="007001F1" w:rsidRDefault="00962446" w:rsidP="00811CC5">
            <w:pPr>
              <w:jc w:val="center"/>
              <w:rPr>
                <w:color w:val="000000"/>
              </w:rPr>
            </w:pPr>
          </w:p>
        </w:tc>
        <w:tc>
          <w:tcPr>
            <w:tcW w:w="567" w:type="dxa"/>
            <w:shd w:val="clear" w:color="auto" w:fill="auto"/>
            <w:vAlign w:val="center"/>
          </w:tcPr>
          <w:p w14:paraId="0A13C630" w14:textId="77777777" w:rsidR="00962446" w:rsidRPr="007001F1" w:rsidRDefault="00962446" w:rsidP="00811CC5">
            <w:pPr>
              <w:jc w:val="center"/>
              <w:rPr>
                <w:color w:val="000000"/>
              </w:rPr>
            </w:pPr>
          </w:p>
        </w:tc>
        <w:tc>
          <w:tcPr>
            <w:tcW w:w="776" w:type="dxa"/>
            <w:shd w:val="clear" w:color="auto" w:fill="auto"/>
            <w:vAlign w:val="center"/>
          </w:tcPr>
          <w:p w14:paraId="33A6CAE6" w14:textId="77777777" w:rsidR="00962446" w:rsidRPr="007001F1" w:rsidRDefault="00962446" w:rsidP="00811CC5">
            <w:pPr>
              <w:jc w:val="center"/>
              <w:rPr>
                <w:color w:val="000000"/>
              </w:rPr>
            </w:pPr>
          </w:p>
        </w:tc>
        <w:tc>
          <w:tcPr>
            <w:tcW w:w="1775" w:type="dxa"/>
            <w:shd w:val="clear" w:color="auto" w:fill="auto"/>
            <w:vAlign w:val="center"/>
          </w:tcPr>
          <w:p w14:paraId="20C29A85" w14:textId="77777777" w:rsidR="00962446" w:rsidRPr="007001F1" w:rsidRDefault="00962446" w:rsidP="00811CC5">
            <w:pPr>
              <w:jc w:val="center"/>
              <w:rPr>
                <w:color w:val="000000"/>
              </w:rPr>
            </w:pPr>
          </w:p>
        </w:tc>
      </w:tr>
      <w:tr w:rsidR="00962446" w:rsidRPr="007001F1" w14:paraId="33FF18A6" w14:textId="77777777" w:rsidTr="00193C9C">
        <w:trPr>
          <w:trHeight w:val="300"/>
        </w:trPr>
        <w:tc>
          <w:tcPr>
            <w:tcW w:w="3559" w:type="dxa"/>
            <w:gridSpan w:val="2"/>
            <w:shd w:val="clear" w:color="auto" w:fill="auto"/>
            <w:vAlign w:val="center"/>
            <w:hideMark/>
          </w:tcPr>
          <w:p w14:paraId="1B2EA47A" w14:textId="77777777"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14:paraId="6768A141" w14:textId="77777777" w:rsidR="00962446" w:rsidRPr="007001F1" w:rsidRDefault="00962446" w:rsidP="00811CC5">
            <w:pPr>
              <w:rPr>
                <w:color w:val="000000"/>
              </w:rPr>
            </w:pPr>
            <w:r w:rsidRPr="007001F1">
              <w:rPr>
                <w:color w:val="000000"/>
                <w:sz w:val="22"/>
                <w:szCs w:val="22"/>
              </w:rPr>
              <w:t> </w:t>
            </w:r>
          </w:p>
        </w:tc>
      </w:tr>
      <w:tr w:rsidR="00962446" w:rsidRPr="007001F1" w14:paraId="2670CD39" w14:textId="77777777" w:rsidTr="00193C9C">
        <w:trPr>
          <w:trHeight w:val="300"/>
        </w:trPr>
        <w:tc>
          <w:tcPr>
            <w:tcW w:w="3559" w:type="dxa"/>
            <w:gridSpan w:val="2"/>
            <w:shd w:val="clear" w:color="auto" w:fill="auto"/>
            <w:vAlign w:val="center"/>
            <w:hideMark/>
          </w:tcPr>
          <w:p w14:paraId="5C617092" w14:textId="77777777"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14:paraId="212869D5" w14:textId="77777777" w:rsidR="00962446" w:rsidRPr="007001F1" w:rsidRDefault="00962446" w:rsidP="00811CC5">
            <w:pPr>
              <w:rPr>
                <w:color w:val="000000"/>
              </w:rPr>
            </w:pPr>
            <w:r w:rsidRPr="007001F1">
              <w:rPr>
                <w:color w:val="000000"/>
                <w:sz w:val="22"/>
                <w:szCs w:val="22"/>
              </w:rPr>
              <w:t> </w:t>
            </w:r>
          </w:p>
        </w:tc>
      </w:tr>
      <w:tr w:rsidR="00962446" w:rsidRPr="007001F1" w14:paraId="7D285038" w14:textId="77777777" w:rsidTr="00193C9C">
        <w:trPr>
          <w:trHeight w:val="300"/>
        </w:trPr>
        <w:tc>
          <w:tcPr>
            <w:tcW w:w="3559" w:type="dxa"/>
            <w:gridSpan w:val="2"/>
            <w:shd w:val="clear" w:color="000000" w:fill="FFFFFF"/>
            <w:vAlign w:val="center"/>
            <w:hideMark/>
          </w:tcPr>
          <w:p w14:paraId="507DCA10"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04BDB729" w14:textId="77777777" w:rsidR="00962446" w:rsidRPr="007001F1" w:rsidRDefault="00962446" w:rsidP="00811CC5">
            <w:pPr>
              <w:rPr>
                <w:color w:val="000000"/>
              </w:rPr>
            </w:pPr>
            <w:r w:rsidRPr="007001F1">
              <w:rPr>
                <w:color w:val="000000"/>
                <w:sz w:val="22"/>
                <w:szCs w:val="22"/>
              </w:rPr>
              <w:t> </w:t>
            </w:r>
          </w:p>
        </w:tc>
      </w:tr>
      <w:tr w:rsidR="00962446" w:rsidRPr="007001F1" w14:paraId="575EC60E" w14:textId="77777777" w:rsidTr="00193C9C">
        <w:trPr>
          <w:trHeight w:val="300"/>
        </w:trPr>
        <w:tc>
          <w:tcPr>
            <w:tcW w:w="9087" w:type="dxa"/>
            <w:gridSpan w:val="7"/>
            <w:shd w:val="clear" w:color="auto" w:fill="auto"/>
            <w:noWrap/>
            <w:vAlign w:val="bottom"/>
            <w:hideMark/>
          </w:tcPr>
          <w:p w14:paraId="0E9A7A9E" w14:textId="77777777" w:rsidR="00962446" w:rsidRPr="007001F1" w:rsidRDefault="00962446" w:rsidP="00811CC5">
            <w:pPr>
              <w:jc w:val="center"/>
              <w:rPr>
                <w:color w:val="000000"/>
              </w:rPr>
            </w:pPr>
            <w:r w:rsidRPr="007001F1">
              <w:rPr>
                <w:color w:val="000000"/>
                <w:sz w:val="22"/>
                <w:szCs w:val="22"/>
              </w:rPr>
              <w:t> </w:t>
            </w:r>
          </w:p>
        </w:tc>
      </w:tr>
      <w:tr w:rsidR="00962446" w:rsidRPr="007001F1" w14:paraId="41B5EDE2" w14:textId="77777777" w:rsidTr="00193C9C">
        <w:trPr>
          <w:trHeight w:val="300"/>
        </w:trPr>
        <w:tc>
          <w:tcPr>
            <w:tcW w:w="3559" w:type="dxa"/>
            <w:gridSpan w:val="2"/>
            <w:shd w:val="clear" w:color="000000" w:fill="FFFFFF"/>
            <w:vAlign w:val="center"/>
            <w:hideMark/>
          </w:tcPr>
          <w:p w14:paraId="69E0EBF0" w14:textId="77777777"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14:paraId="74C842C1" w14:textId="77777777" w:rsidR="00962446" w:rsidRPr="007001F1" w:rsidRDefault="00962446" w:rsidP="00811CC5">
            <w:pPr>
              <w:rPr>
                <w:color w:val="000000"/>
              </w:rPr>
            </w:pPr>
            <w:r w:rsidRPr="007001F1">
              <w:rPr>
                <w:color w:val="000000"/>
                <w:sz w:val="22"/>
                <w:szCs w:val="22"/>
              </w:rPr>
              <w:t> </w:t>
            </w:r>
          </w:p>
        </w:tc>
      </w:tr>
      <w:tr w:rsidR="00962446" w:rsidRPr="007001F1" w14:paraId="2888A7D0" w14:textId="77777777" w:rsidTr="00193C9C">
        <w:trPr>
          <w:trHeight w:val="300"/>
        </w:trPr>
        <w:tc>
          <w:tcPr>
            <w:tcW w:w="3559" w:type="dxa"/>
            <w:gridSpan w:val="2"/>
            <w:shd w:val="clear" w:color="000000" w:fill="FFFFFF"/>
            <w:vAlign w:val="center"/>
            <w:hideMark/>
          </w:tcPr>
          <w:p w14:paraId="7B73D608" w14:textId="77777777"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14:paraId="25E6F66E" w14:textId="77777777" w:rsidR="00962446" w:rsidRPr="007001F1" w:rsidRDefault="00962446" w:rsidP="00811CC5">
            <w:pPr>
              <w:rPr>
                <w:color w:val="000000"/>
              </w:rPr>
            </w:pPr>
            <w:r w:rsidRPr="007001F1">
              <w:rPr>
                <w:color w:val="000000"/>
                <w:sz w:val="22"/>
                <w:szCs w:val="22"/>
              </w:rPr>
              <w:t> </w:t>
            </w:r>
          </w:p>
        </w:tc>
      </w:tr>
      <w:tr w:rsidR="00962446" w:rsidRPr="007001F1" w14:paraId="2B95C62A" w14:textId="77777777" w:rsidTr="00193C9C">
        <w:trPr>
          <w:trHeight w:val="300"/>
        </w:trPr>
        <w:tc>
          <w:tcPr>
            <w:tcW w:w="3559" w:type="dxa"/>
            <w:gridSpan w:val="2"/>
            <w:shd w:val="clear" w:color="000000" w:fill="FFFFFF"/>
            <w:vAlign w:val="center"/>
            <w:hideMark/>
          </w:tcPr>
          <w:p w14:paraId="1D9AA5D7"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50D8E353" w14:textId="77777777" w:rsidR="00962446" w:rsidRPr="007001F1" w:rsidRDefault="00962446" w:rsidP="00811CC5">
            <w:pPr>
              <w:rPr>
                <w:color w:val="000000"/>
              </w:rPr>
            </w:pPr>
            <w:r w:rsidRPr="007001F1">
              <w:rPr>
                <w:color w:val="000000"/>
                <w:sz w:val="22"/>
                <w:szCs w:val="22"/>
              </w:rPr>
              <w:t> </w:t>
            </w:r>
          </w:p>
        </w:tc>
      </w:tr>
    </w:tbl>
    <w:p w14:paraId="2BDFF906" w14:textId="77777777" w:rsidR="00B10106" w:rsidRPr="007001F1" w:rsidRDefault="00B10106"/>
    <w:p w14:paraId="4A6124C2" w14:textId="1ECAD267" w:rsidR="00B10106" w:rsidRDefault="00B10106">
      <w:pPr>
        <w:spacing w:after="160" w:line="259" w:lineRule="auto"/>
        <w:rPr>
          <w:ins w:id="2537" w:author="Autor"/>
        </w:rPr>
      </w:pPr>
      <w:r w:rsidRPr="007001F1">
        <w:br w:type="page"/>
      </w:r>
    </w:p>
    <w:p w14:paraId="65F67DFA" w14:textId="0FACA87D" w:rsidR="00E70316" w:rsidRPr="007001F1" w:rsidDel="00E70316" w:rsidRDefault="00E70316">
      <w:pPr>
        <w:spacing w:after="160" w:line="259" w:lineRule="auto"/>
        <w:rPr>
          <w:del w:id="2538"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Del="007D765B" w14:paraId="2E571C87" w14:textId="77777777" w:rsidTr="007D765B">
        <w:trPr>
          <w:trHeight w:val="645"/>
          <w:del w:id="2539" w:author="Autor"/>
        </w:trPr>
        <w:tc>
          <w:tcPr>
            <w:tcW w:w="9087" w:type="dxa"/>
            <w:gridSpan w:val="7"/>
            <w:shd w:val="clear" w:color="000000" w:fill="60497A"/>
            <w:vAlign w:val="center"/>
            <w:hideMark/>
          </w:tcPr>
          <w:p w14:paraId="0BCC0E8E" w14:textId="77777777" w:rsidR="00675CE1" w:rsidRPr="007001F1" w:rsidDel="007D765B" w:rsidRDefault="00675CE1" w:rsidP="00675CE1">
            <w:pPr>
              <w:jc w:val="center"/>
              <w:rPr>
                <w:del w:id="2540" w:author="Autor"/>
                <w:b/>
                <w:bCs/>
                <w:color w:val="FFFFFF"/>
              </w:rPr>
            </w:pPr>
            <w:del w:id="2541" w:author="Autor">
              <w:r w:rsidRPr="007001F1" w:rsidDel="007D765B">
                <w:rPr>
                  <w:b/>
                  <w:bCs/>
                  <w:color w:val="FFFFFF"/>
                </w:rPr>
                <w:delText>Kontrolný zoznam k finančnej kontrole VO</w:delText>
              </w:r>
              <w:r w:rsidRPr="007001F1" w:rsidDel="007D765B">
                <w:rPr>
                  <w:b/>
                  <w:bCs/>
                  <w:color w:val="FFFFFF"/>
                </w:rPr>
                <w:br/>
              </w:r>
              <w:bookmarkStart w:id="2542" w:name="KZ_33"/>
              <w:r w:rsidRPr="007001F1" w:rsidDel="007D765B">
                <w:rPr>
                  <w:b/>
                  <w:bCs/>
                  <w:color w:val="FFFFFF"/>
                </w:rPr>
                <w:delText xml:space="preserve">Nadlimitná koncesia </w:delText>
              </w:r>
              <w:r w:rsidR="004A1D2E" w:rsidRPr="007001F1" w:rsidDel="007D765B">
                <w:rPr>
                  <w:b/>
                  <w:bCs/>
                  <w:color w:val="FFFFFF"/>
                </w:rPr>
                <w:delText xml:space="preserve">- prvá </w:delText>
              </w:r>
              <w:r w:rsidRPr="007001F1" w:rsidDel="007D765B">
                <w:rPr>
                  <w:b/>
                  <w:bCs/>
                  <w:color w:val="FFFFFF"/>
                </w:rPr>
                <w:delText>ex</w:delText>
              </w:r>
              <w:r w:rsidR="00494F20" w:rsidDel="007D765B">
                <w:rPr>
                  <w:b/>
                  <w:bCs/>
                  <w:color w:val="FFFFFF"/>
                </w:rPr>
                <w:delText xml:space="preserve"> </w:delText>
              </w:r>
              <w:r w:rsidRPr="007001F1" w:rsidDel="007D765B">
                <w:rPr>
                  <w:b/>
                  <w:bCs/>
                  <w:color w:val="FFFFFF"/>
                </w:rPr>
                <w:delText>ante kontrola</w:delText>
              </w:r>
              <w:bookmarkEnd w:id="2542"/>
            </w:del>
          </w:p>
        </w:tc>
      </w:tr>
      <w:tr w:rsidR="00675CE1" w:rsidRPr="007001F1" w:rsidDel="007D765B" w14:paraId="72CF0BB4" w14:textId="77777777" w:rsidTr="007D765B">
        <w:trPr>
          <w:trHeight w:val="330"/>
          <w:del w:id="2543" w:author="Autor"/>
        </w:trPr>
        <w:tc>
          <w:tcPr>
            <w:tcW w:w="9087" w:type="dxa"/>
            <w:gridSpan w:val="7"/>
            <w:shd w:val="clear" w:color="auto" w:fill="auto"/>
            <w:vAlign w:val="center"/>
            <w:hideMark/>
          </w:tcPr>
          <w:p w14:paraId="5EEE30B2" w14:textId="77777777" w:rsidR="00675CE1" w:rsidRPr="007001F1" w:rsidDel="007D765B" w:rsidRDefault="00675CE1" w:rsidP="00675CE1">
            <w:pPr>
              <w:jc w:val="center"/>
              <w:rPr>
                <w:del w:id="2544" w:author="Autor"/>
                <w:b/>
                <w:bCs/>
                <w:color w:val="000000"/>
              </w:rPr>
            </w:pPr>
            <w:del w:id="2545" w:author="Autor">
              <w:r w:rsidRPr="007001F1" w:rsidDel="007D765B">
                <w:rPr>
                  <w:b/>
                  <w:bCs/>
                  <w:color w:val="000000"/>
                  <w:sz w:val="22"/>
                  <w:szCs w:val="22"/>
                </w:rPr>
                <w:delText>Identifikácia programu</w:delText>
              </w:r>
            </w:del>
          </w:p>
        </w:tc>
      </w:tr>
      <w:tr w:rsidR="00675CE1" w:rsidRPr="007001F1" w:rsidDel="007D765B" w14:paraId="227F5D60" w14:textId="77777777" w:rsidTr="007D765B">
        <w:trPr>
          <w:trHeight w:val="300"/>
          <w:del w:id="2546" w:author="Autor"/>
        </w:trPr>
        <w:tc>
          <w:tcPr>
            <w:tcW w:w="3559" w:type="dxa"/>
            <w:gridSpan w:val="2"/>
            <w:shd w:val="clear" w:color="auto" w:fill="auto"/>
            <w:vAlign w:val="center"/>
            <w:hideMark/>
          </w:tcPr>
          <w:p w14:paraId="0C00FFF0" w14:textId="77777777" w:rsidR="00675CE1" w:rsidRPr="007001F1" w:rsidDel="007D765B" w:rsidRDefault="00675CE1" w:rsidP="00675CE1">
            <w:pPr>
              <w:rPr>
                <w:del w:id="2547" w:author="Autor"/>
                <w:color w:val="000000"/>
              </w:rPr>
            </w:pPr>
            <w:del w:id="2548" w:author="Autor">
              <w:r w:rsidRPr="007001F1" w:rsidDel="007D765B">
                <w:rPr>
                  <w:color w:val="000000"/>
                  <w:sz w:val="22"/>
                  <w:szCs w:val="22"/>
                </w:rPr>
                <w:delText>Názov programu</w:delText>
              </w:r>
            </w:del>
          </w:p>
        </w:tc>
        <w:tc>
          <w:tcPr>
            <w:tcW w:w="5528" w:type="dxa"/>
            <w:gridSpan w:val="5"/>
            <w:shd w:val="clear" w:color="auto" w:fill="auto"/>
            <w:vAlign w:val="center"/>
            <w:hideMark/>
          </w:tcPr>
          <w:p w14:paraId="1D67644B" w14:textId="77777777" w:rsidR="00675CE1" w:rsidRPr="007001F1" w:rsidDel="007D765B" w:rsidRDefault="00675CE1" w:rsidP="00675CE1">
            <w:pPr>
              <w:rPr>
                <w:del w:id="2549" w:author="Autor"/>
                <w:color w:val="000000"/>
              </w:rPr>
            </w:pPr>
            <w:del w:id="2550" w:author="Autor">
              <w:r w:rsidRPr="007001F1" w:rsidDel="007D765B">
                <w:rPr>
                  <w:color w:val="000000"/>
                  <w:sz w:val="22"/>
                  <w:szCs w:val="22"/>
                </w:rPr>
                <w:delText> </w:delText>
              </w:r>
            </w:del>
          </w:p>
        </w:tc>
      </w:tr>
      <w:tr w:rsidR="00675CE1" w:rsidRPr="007001F1" w:rsidDel="007D765B" w14:paraId="7DE82DEC" w14:textId="77777777" w:rsidTr="007D765B">
        <w:trPr>
          <w:trHeight w:val="660"/>
          <w:del w:id="2551" w:author="Autor"/>
        </w:trPr>
        <w:tc>
          <w:tcPr>
            <w:tcW w:w="3559" w:type="dxa"/>
            <w:gridSpan w:val="2"/>
            <w:shd w:val="clear" w:color="auto" w:fill="auto"/>
            <w:vAlign w:val="center"/>
            <w:hideMark/>
          </w:tcPr>
          <w:p w14:paraId="0B2DF456" w14:textId="77777777" w:rsidR="00675CE1" w:rsidRPr="007001F1" w:rsidDel="007D765B" w:rsidRDefault="00675CE1" w:rsidP="00DF158C">
            <w:pPr>
              <w:rPr>
                <w:del w:id="2552" w:author="Autor"/>
                <w:color w:val="000000"/>
              </w:rPr>
            </w:pPr>
            <w:del w:id="2553" w:author="Autor">
              <w:r w:rsidRPr="007001F1" w:rsidDel="007D765B">
                <w:rPr>
                  <w:color w:val="000000"/>
                  <w:sz w:val="22"/>
                  <w:szCs w:val="22"/>
                </w:rPr>
                <w:delText xml:space="preserve">Názov </w:delText>
              </w:r>
              <w:r w:rsidR="00606F32" w:rsidDel="007D765B">
                <w:rPr>
                  <w:color w:val="000000"/>
                  <w:sz w:val="22"/>
                  <w:szCs w:val="22"/>
                </w:rPr>
                <w:delText>prioritnej osi</w:delText>
              </w:r>
            </w:del>
          </w:p>
        </w:tc>
        <w:tc>
          <w:tcPr>
            <w:tcW w:w="5528" w:type="dxa"/>
            <w:gridSpan w:val="5"/>
            <w:shd w:val="clear" w:color="auto" w:fill="auto"/>
            <w:vAlign w:val="center"/>
            <w:hideMark/>
          </w:tcPr>
          <w:p w14:paraId="7D032D27" w14:textId="77777777" w:rsidR="00675CE1" w:rsidRPr="007001F1" w:rsidDel="007D765B" w:rsidRDefault="00675CE1" w:rsidP="00675CE1">
            <w:pPr>
              <w:rPr>
                <w:del w:id="2554" w:author="Autor"/>
                <w:color w:val="000000"/>
              </w:rPr>
            </w:pPr>
            <w:del w:id="2555" w:author="Autor">
              <w:r w:rsidRPr="007001F1" w:rsidDel="007D765B">
                <w:rPr>
                  <w:color w:val="000000"/>
                  <w:sz w:val="22"/>
                  <w:szCs w:val="22"/>
                </w:rPr>
                <w:delText> </w:delText>
              </w:r>
            </w:del>
          </w:p>
        </w:tc>
      </w:tr>
      <w:tr w:rsidR="00675CE1" w:rsidRPr="007001F1" w:rsidDel="007D765B" w14:paraId="7DD34C6F" w14:textId="77777777" w:rsidTr="007D765B">
        <w:trPr>
          <w:trHeight w:val="330"/>
          <w:del w:id="2556" w:author="Autor"/>
        </w:trPr>
        <w:tc>
          <w:tcPr>
            <w:tcW w:w="9087" w:type="dxa"/>
            <w:gridSpan w:val="7"/>
            <w:shd w:val="clear" w:color="auto" w:fill="auto"/>
            <w:vAlign w:val="center"/>
            <w:hideMark/>
          </w:tcPr>
          <w:p w14:paraId="4F36A135" w14:textId="77777777" w:rsidR="00675CE1" w:rsidRPr="007001F1" w:rsidDel="007D765B" w:rsidRDefault="00675CE1" w:rsidP="00675CE1">
            <w:pPr>
              <w:jc w:val="center"/>
              <w:rPr>
                <w:del w:id="2557" w:author="Autor"/>
                <w:b/>
                <w:bCs/>
                <w:color w:val="000000"/>
              </w:rPr>
            </w:pPr>
            <w:del w:id="2558" w:author="Autor">
              <w:r w:rsidRPr="007001F1" w:rsidDel="007D765B">
                <w:rPr>
                  <w:b/>
                  <w:bCs/>
                  <w:color w:val="000000"/>
                  <w:sz w:val="22"/>
                  <w:szCs w:val="22"/>
                </w:rPr>
                <w:delText>Identifikácia projektu a prijímateľa</w:delText>
              </w:r>
            </w:del>
          </w:p>
        </w:tc>
      </w:tr>
      <w:tr w:rsidR="00675CE1" w:rsidRPr="007001F1" w:rsidDel="007D765B" w14:paraId="26B28FD5" w14:textId="77777777" w:rsidTr="007D765B">
        <w:trPr>
          <w:trHeight w:val="330"/>
          <w:del w:id="2559" w:author="Autor"/>
        </w:trPr>
        <w:tc>
          <w:tcPr>
            <w:tcW w:w="3559" w:type="dxa"/>
            <w:gridSpan w:val="2"/>
            <w:shd w:val="clear" w:color="auto" w:fill="auto"/>
            <w:vAlign w:val="center"/>
            <w:hideMark/>
          </w:tcPr>
          <w:p w14:paraId="2E284AE4" w14:textId="77777777" w:rsidR="00675CE1" w:rsidRPr="007001F1" w:rsidDel="007D765B" w:rsidRDefault="00675CE1" w:rsidP="00675CE1">
            <w:pPr>
              <w:rPr>
                <w:del w:id="2560" w:author="Autor"/>
                <w:color w:val="000000"/>
              </w:rPr>
            </w:pPr>
            <w:del w:id="2561" w:author="Autor">
              <w:r w:rsidRPr="007001F1" w:rsidDel="007D765B">
                <w:rPr>
                  <w:color w:val="000000"/>
                  <w:sz w:val="22"/>
                  <w:szCs w:val="22"/>
                </w:rPr>
                <w:delText xml:space="preserve">Kód projektu v </w:delText>
              </w:r>
              <w:r w:rsidR="00556640" w:rsidRPr="007001F1" w:rsidDel="007D765B">
                <w:rPr>
                  <w:color w:val="000000"/>
                  <w:sz w:val="22"/>
                  <w:szCs w:val="22"/>
                </w:rPr>
                <w:delText>ITMS2014+</w:delText>
              </w:r>
            </w:del>
          </w:p>
        </w:tc>
        <w:tc>
          <w:tcPr>
            <w:tcW w:w="5528" w:type="dxa"/>
            <w:gridSpan w:val="5"/>
            <w:shd w:val="clear" w:color="auto" w:fill="auto"/>
            <w:vAlign w:val="center"/>
            <w:hideMark/>
          </w:tcPr>
          <w:p w14:paraId="5ACDDD60" w14:textId="77777777" w:rsidR="00675CE1" w:rsidRPr="007001F1" w:rsidDel="007D765B" w:rsidRDefault="00675CE1" w:rsidP="00675CE1">
            <w:pPr>
              <w:rPr>
                <w:del w:id="2562" w:author="Autor"/>
                <w:color w:val="000000"/>
              </w:rPr>
            </w:pPr>
            <w:del w:id="2563" w:author="Autor">
              <w:r w:rsidRPr="007001F1" w:rsidDel="007D765B">
                <w:rPr>
                  <w:color w:val="000000"/>
                  <w:sz w:val="22"/>
                  <w:szCs w:val="22"/>
                </w:rPr>
                <w:delText> </w:delText>
              </w:r>
            </w:del>
          </w:p>
        </w:tc>
      </w:tr>
      <w:tr w:rsidR="00675CE1" w:rsidRPr="007001F1" w:rsidDel="007D765B" w14:paraId="17341B8D" w14:textId="77777777" w:rsidTr="007D765B">
        <w:trPr>
          <w:trHeight w:val="300"/>
          <w:del w:id="2564" w:author="Autor"/>
        </w:trPr>
        <w:tc>
          <w:tcPr>
            <w:tcW w:w="3559" w:type="dxa"/>
            <w:gridSpan w:val="2"/>
            <w:shd w:val="clear" w:color="auto" w:fill="auto"/>
            <w:vAlign w:val="center"/>
            <w:hideMark/>
          </w:tcPr>
          <w:p w14:paraId="2B449DB2" w14:textId="77777777" w:rsidR="00675CE1" w:rsidRPr="007001F1" w:rsidDel="007D765B" w:rsidRDefault="00675CE1" w:rsidP="00675CE1">
            <w:pPr>
              <w:rPr>
                <w:del w:id="2565" w:author="Autor"/>
                <w:color w:val="000000"/>
              </w:rPr>
            </w:pPr>
            <w:del w:id="2566" w:author="Autor">
              <w:r w:rsidRPr="007001F1" w:rsidDel="007D765B">
                <w:rPr>
                  <w:color w:val="000000"/>
                  <w:sz w:val="22"/>
                  <w:szCs w:val="22"/>
                </w:rPr>
                <w:delText>Názov projektu</w:delText>
              </w:r>
            </w:del>
          </w:p>
        </w:tc>
        <w:tc>
          <w:tcPr>
            <w:tcW w:w="5528" w:type="dxa"/>
            <w:gridSpan w:val="5"/>
            <w:shd w:val="clear" w:color="auto" w:fill="auto"/>
            <w:vAlign w:val="center"/>
            <w:hideMark/>
          </w:tcPr>
          <w:p w14:paraId="02627BCD" w14:textId="77777777" w:rsidR="00675CE1" w:rsidRPr="007001F1" w:rsidDel="007D765B" w:rsidRDefault="00675CE1" w:rsidP="00675CE1">
            <w:pPr>
              <w:rPr>
                <w:del w:id="2567" w:author="Autor"/>
                <w:color w:val="000000"/>
              </w:rPr>
            </w:pPr>
            <w:del w:id="2568" w:author="Autor">
              <w:r w:rsidRPr="007001F1" w:rsidDel="007D765B">
                <w:rPr>
                  <w:color w:val="000000"/>
                  <w:sz w:val="22"/>
                  <w:szCs w:val="22"/>
                </w:rPr>
                <w:delText> </w:delText>
              </w:r>
            </w:del>
          </w:p>
        </w:tc>
      </w:tr>
      <w:tr w:rsidR="00675CE1" w:rsidRPr="007001F1" w:rsidDel="007D765B" w14:paraId="375D9444" w14:textId="77777777" w:rsidTr="007D765B">
        <w:trPr>
          <w:trHeight w:val="300"/>
          <w:del w:id="2569" w:author="Autor"/>
        </w:trPr>
        <w:tc>
          <w:tcPr>
            <w:tcW w:w="3559" w:type="dxa"/>
            <w:gridSpan w:val="2"/>
            <w:shd w:val="clear" w:color="auto" w:fill="auto"/>
            <w:vAlign w:val="center"/>
            <w:hideMark/>
          </w:tcPr>
          <w:p w14:paraId="4511ACEB" w14:textId="77777777" w:rsidR="00675CE1" w:rsidRPr="007001F1" w:rsidDel="007D765B" w:rsidRDefault="00675CE1" w:rsidP="00675CE1">
            <w:pPr>
              <w:rPr>
                <w:del w:id="2570" w:author="Autor"/>
                <w:color w:val="000000"/>
              </w:rPr>
            </w:pPr>
            <w:del w:id="2571" w:author="Autor">
              <w:r w:rsidRPr="007001F1" w:rsidDel="007D765B">
                <w:rPr>
                  <w:color w:val="000000"/>
                  <w:sz w:val="22"/>
                  <w:szCs w:val="22"/>
                </w:rPr>
                <w:delText>Názov/Meno a adresa sídla prijímateľa</w:delText>
              </w:r>
            </w:del>
          </w:p>
        </w:tc>
        <w:tc>
          <w:tcPr>
            <w:tcW w:w="5528" w:type="dxa"/>
            <w:gridSpan w:val="5"/>
            <w:shd w:val="clear" w:color="auto" w:fill="auto"/>
            <w:vAlign w:val="center"/>
            <w:hideMark/>
          </w:tcPr>
          <w:p w14:paraId="522382CB" w14:textId="77777777" w:rsidR="00675CE1" w:rsidRPr="007001F1" w:rsidDel="007D765B" w:rsidRDefault="00675CE1" w:rsidP="00675CE1">
            <w:pPr>
              <w:rPr>
                <w:del w:id="2572" w:author="Autor"/>
                <w:color w:val="000000"/>
              </w:rPr>
            </w:pPr>
            <w:del w:id="2573" w:author="Autor">
              <w:r w:rsidRPr="007001F1" w:rsidDel="007D765B">
                <w:rPr>
                  <w:color w:val="000000"/>
                  <w:sz w:val="22"/>
                  <w:szCs w:val="22"/>
                </w:rPr>
                <w:delText> </w:delText>
              </w:r>
            </w:del>
          </w:p>
        </w:tc>
      </w:tr>
      <w:tr w:rsidR="00675CE1" w:rsidRPr="007001F1" w:rsidDel="007D765B" w14:paraId="3596617F" w14:textId="77777777" w:rsidTr="007D765B">
        <w:trPr>
          <w:trHeight w:val="300"/>
          <w:del w:id="2574" w:author="Autor"/>
        </w:trPr>
        <w:tc>
          <w:tcPr>
            <w:tcW w:w="3559" w:type="dxa"/>
            <w:gridSpan w:val="2"/>
            <w:shd w:val="clear" w:color="auto" w:fill="auto"/>
            <w:vAlign w:val="center"/>
            <w:hideMark/>
          </w:tcPr>
          <w:p w14:paraId="1C0DCB79" w14:textId="77777777" w:rsidR="00675CE1" w:rsidRPr="007001F1" w:rsidDel="007D765B" w:rsidRDefault="00675CE1" w:rsidP="00675CE1">
            <w:pPr>
              <w:rPr>
                <w:del w:id="2575" w:author="Autor"/>
                <w:color w:val="000000"/>
              </w:rPr>
            </w:pPr>
            <w:del w:id="2576" w:author="Autor">
              <w:r w:rsidRPr="007001F1" w:rsidDel="007D765B">
                <w:rPr>
                  <w:color w:val="000000"/>
                  <w:sz w:val="22"/>
                  <w:szCs w:val="22"/>
                </w:rPr>
                <w:delText>Druh verejného obstarávateľa / obstarávateľa podľa ZVO</w:delText>
              </w:r>
            </w:del>
          </w:p>
        </w:tc>
        <w:tc>
          <w:tcPr>
            <w:tcW w:w="5528" w:type="dxa"/>
            <w:gridSpan w:val="5"/>
            <w:shd w:val="clear" w:color="auto" w:fill="auto"/>
            <w:vAlign w:val="center"/>
            <w:hideMark/>
          </w:tcPr>
          <w:p w14:paraId="5843A178" w14:textId="77777777" w:rsidR="00675CE1" w:rsidRPr="007001F1" w:rsidDel="007D765B" w:rsidRDefault="00675CE1" w:rsidP="00675CE1">
            <w:pPr>
              <w:rPr>
                <w:del w:id="2577" w:author="Autor"/>
                <w:color w:val="000000"/>
              </w:rPr>
            </w:pPr>
            <w:del w:id="2578" w:author="Autor">
              <w:r w:rsidRPr="007001F1" w:rsidDel="007D765B">
                <w:rPr>
                  <w:color w:val="000000"/>
                  <w:sz w:val="22"/>
                  <w:szCs w:val="22"/>
                </w:rPr>
                <w:delText> </w:delText>
              </w:r>
            </w:del>
          </w:p>
        </w:tc>
      </w:tr>
      <w:tr w:rsidR="00675CE1" w:rsidRPr="007001F1" w:rsidDel="007D765B" w14:paraId="24D15D0D" w14:textId="77777777" w:rsidTr="007D765B">
        <w:trPr>
          <w:trHeight w:val="330"/>
          <w:del w:id="2579" w:author="Autor"/>
        </w:trPr>
        <w:tc>
          <w:tcPr>
            <w:tcW w:w="9087" w:type="dxa"/>
            <w:gridSpan w:val="7"/>
            <w:shd w:val="clear" w:color="auto" w:fill="auto"/>
            <w:vAlign w:val="center"/>
            <w:hideMark/>
          </w:tcPr>
          <w:p w14:paraId="65270400" w14:textId="77777777" w:rsidR="00675CE1" w:rsidRPr="007001F1" w:rsidDel="007D765B" w:rsidRDefault="00675CE1" w:rsidP="00675CE1">
            <w:pPr>
              <w:jc w:val="center"/>
              <w:rPr>
                <w:del w:id="2580" w:author="Autor"/>
                <w:b/>
                <w:bCs/>
                <w:color w:val="000000"/>
              </w:rPr>
            </w:pPr>
            <w:del w:id="2581" w:author="Autor">
              <w:r w:rsidRPr="007001F1" w:rsidDel="007D765B">
                <w:rPr>
                  <w:b/>
                  <w:bCs/>
                  <w:color w:val="000000"/>
                  <w:sz w:val="22"/>
                  <w:szCs w:val="22"/>
                </w:rPr>
                <w:delText>Identifikácia zákazky</w:delText>
              </w:r>
            </w:del>
          </w:p>
        </w:tc>
      </w:tr>
      <w:tr w:rsidR="00675CE1" w:rsidRPr="007001F1" w:rsidDel="007D765B" w14:paraId="6CCC51F5" w14:textId="77777777" w:rsidTr="007D765B">
        <w:trPr>
          <w:trHeight w:val="300"/>
          <w:del w:id="2582" w:author="Autor"/>
        </w:trPr>
        <w:tc>
          <w:tcPr>
            <w:tcW w:w="3559" w:type="dxa"/>
            <w:gridSpan w:val="2"/>
            <w:shd w:val="clear" w:color="auto" w:fill="auto"/>
            <w:vAlign w:val="center"/>
            <w:hideMark/>
          </w:tcPr>
          <w:p w14:paraId="0EEB8887" w14:textId="77777777" w:rsidR="00675CE1" w:rsidRPr="007001F1" w:rsidDel="007D765B" w:rsidRDefault="00675CE1" w:rsidP="00675CE1">
            <w:pPr>
              <w:rPr>
                <w:del w:id="2583" w:author="Autor"/>
                <w:color w:val="000000"/>
              </w:rPr>
            </w:pPr>
            <w:del w:id="2584" w:author="Autor">
              <w:r w:rsidRPr="007001F1" w:rsidDel="007D765B">
                <w:rPr>
                  <w:color w:val="000000"/>
                  <w:sz w:val="22"/>
                  <w:szCs w:val="22"/>
                </w:rPr>
                <w:delText>Druh zákazky podľa predpokladanej hodnoty zákazky</w:delText>
              </w:r>
            </w:del>
          </w:p>
        </w:tc>
        <w:tc>
          <w:tcPr>
            <w:tcW w:w="5528" w:type="dxa"/>
            <w:gridSpan w:val="5"/>
            <w:shd w:val="clear" w:color="auto" w:fill="auto"/>
            <w:vAlign w:val="center"/>
            <w:hideMark/>
          </w:tcPr>
          <w:p w14:paraId="7CE15D7C" w14:textId="77777777" w:rsidR="00675CE1" w:rsidRPr="007001F1" w:rsidDel="007D765B" w:rsidRDefault="00675CE1" w:rsidP="00675CE1">
            <w:pPr>
              <w:rPr>
                <w:del w:id="2585" w:author="Autor"/>
                <w:color w:val="000000"/>
              </w:rPr>
            </w:pPr>
            <w:del w:id="2586" w:author="Autor">
              <w:r w:rsidRPr="007001F1" w:rsidDel="007D765B">
                <w:rPr>
                  <w:color w:val="000000"/>
                  <w:sz w:val="22"/>
                  <w:szCs w:val="22"/>
                </w:rPr>
                <w:delText xml:space="preserve">Nadlimitná </w:delText>
              </w:r>
              <w:r w:rsidR="005F12F0" w:rsidRPr="007001F1" w:rsidDel="007D765B">
                <w:rPr>
                  <w:color w:val="000000"/>
                  <w:sz w:val="22"/>
                  <w:szCs w:val="22"/>
                </w:rPr>
                <w:delText>koncesia</w:delText>
              </w:r>
            </w:del>
          </w:p>
        </w:tc>
      </w:tr>
      <w:tr w:rsidR="00675CE1" w:rsidRPr="007001F1" w:rsidDel="007D765B" w14:paraId="1FF2FB6F" w14:textId="77777777" w:rsidTr="007D765B">
        <w:trPr>
          <w:trHeight w:val="300"/>
          <w:del w:id="2587" w:author="Autor"/>
        </w:trPr>
        <w:tc>
          <w:tcPr>
            <w:tcW w:w="3559" w:type="dxa"/>
            <w:gridSpan w:val="2"/>
            <w:shd w:val="clear" w:color="auto" w:fill="auto"/>
            <w:vAlign w:val="center"/>
            <w:hideMark/>
          </w:tcPr>
          <w:p w14:paraId="75712434" w14:textId="77777777" w:rsidR="00675CE1" w:rsidRPr="007001F1" w:rsidDel="007D765B" w:rsidRDefault="00675CE1" w:rsidP="00675CE1">
            <w:pPr>
              <w:rPr>
                <w:del w:id="2588" w:author="Autor"/>
                <w:color w:val="000000"/>
              </w:rPr>
            </w:pPr>
            <w:del w:id="2589" w:author="Autor">
              <w:r w:rsidRPr="007001F1" w:rsidDel="007D765B">
                <w:rPr>
                  <w:color w:val="000000"/>
                  <w:sz w:val="22"/>
                  <w:szCs w:val="22"/>
                </w:rPr>
                <w:delText>Druh zákazky podľa postupu</w:delText>
              </w:r>
            </w:del>
          </w:p>
        </w:tc>
        <w:tc>
          <w:tcPr>
            <w:tcW w:w="5528" w:type="dxa"/>
            <w:gridSpan w:val="5"/>
            <w:shd w:val="clear" w:color="auto" w:fill="auto"/>
            <w:vAlign w:val="center"/>
            <w:hideMark/>
          </w:tcPr>
          <w:p w14:paraId="1086D701" w14:textId="77777777" w:rsidR="00675CE1" w:rsidRPr="007001F1" w:rsidDel="007D765B" w:rsidRDefault="00675CE1" w:rsidP="00675CE1">
            <w:pPr>
              <w:rPr>
                <w:del w:id="2590" w:author="Autor"/>
                <w:color w:val="000000"/>
              </w:rPr>
            </w:pPr>
            <w:del w:id="2591" w:author="Autor">
              <w:r w:rsidRPr="007001F1" w:rsidDel="007D765B">
                <w:rPr>
                  <w:color w:val="000000"/>
                  <w:sz w:val="22"/>
                  <w:szCs w:val="22"/>
                </w:rPr>
                <w:delText>Koncesia</w:delText>
              </w:r>
              <w:r w:rsidR="00A94CA8" w:rsidRPr="007001F1" w:rsidDel="007D765B">
                <w:rPr>
                  <w:color w:val="000000"/>
                  <w:sz w:val="22"/>
                  <w:szCs w:val="22"/>
                </w:rPr>
                <w:delText xml:space="preserve"> (§ 100 a nasl. ZVO)</w:delText>
              </w:r>
            </w:del>
          </w:p>
        </w:tc>
      </w:tr>
      <w:tr w:rsidR="00675CE1" w:rsidRPr="007001F1" w:rsidDel="007D765B" w14:paraId="48A48DA5" w14:textId="77777777" w:rsidTr="007D765B">
        <w:trPr>
          <w:trHeight w:val="300"/>
          <w:del w:id="2592" w:author="Autor"/>
        </w:trPr>
        <w:tc>
          <w:tcPr>
            <w:tcW w:w="3559" w:type="dxa"/>
            <w:gridSpan w:val="2"/>
            <w:shd w:val="clear" w:color="auto" w:fill="auto"/>
            <w:vAlign w:val="center"/>
            <w:hideMark/>
          </w:tcPr>
          <w:p w14:paraId="47A4A266" w14:textId="77777777" w:rsidR="00675CE1" w:rsidRPr="007001F1" w:rsidDel="007D765B" w:rsidRDefault="00675CE1" w:rsidP="00675CE1">
            <w:pPr>
              <w:rPr>
                <w:del w:id="2593" w:author="Autor"/>
                <w:color w:val="000000"/>
              </w:rPr>
            </w:pPr>
            <w:del w:id="2594" w:author="Autor">
              <w:r w:rsidRPr="007001F1" w:rsidDel="007D765B">
                <w:rPr>
                  <w:color w:val="000000"/>
                  <w:sz w:val="22"/>
                  <w:szCs w:val="22"/>
                </w:rPr>
                <w:delText>Druh zákazky podľa predmetu obstarania</w:delText>
              </w:r>
            </w:del>
          </w:p>
        </w:tc>
        <w:tc>
          <w:tcPr>
            <w:tcW w:w="5528" w:type="dxa"/>
            <w:gridSpan w:val="5"/>
            <w:shd w:val="clear" w:color="auto" w:fill="auto"/>
            <w:vAlign w:val="center"/>
            <w:hideMark/>
          </w:tcPr>
          <w:p w14:paraId="11F6EB10" w14:textId="77777777" w:rsidR="00675CE1" w:rsidRPr="007001F1" w:rsidDel="007D765B" w:rsidRDefault="00675CE1" w:rsidP="00675CE1">
            <w:pPr>
              <w:rPr>
                <w:del w:id="2595" w:author="Autor"/>
                <w:color w:val="000000"/>
              </w:rPr>
            </w:pPr>
          </w:p>
        </w:tc>
      </w:tr>
      <w:tr w:rsidR="004D0B9F" w:rsidRPr="007001F1" w:rsidDel="007D765B" w14:paraId="0850AEFD" w14:textId="77777777" w:rsidTr="007D765B">
        <w:trPr>
          <w:trHeight w:val="300"/>
          <w:del w:id="2596" w:author="Autor"/>
        </w:trPr>
        <w:tc>
          <w:tcPr>
            <w:tcW w:w="3559" w:type="dxa"/>
            <w:gridSpan w:val="2"/>
            <w:shd w:val="clear" w:color="auto" w:fill="auto"/>
            <w:vAlign w:val="center"/>
          </w:tcPr>
          <w:p w14:paraId="6BDABBB2" w14:textId="77777777" w:rsidR="004D0B9F" w:rsidRPr="007001F1" w:rsidDel="007D765B" w:rsidRDefault="004D0B9F" w:rsidP="00675CE1">
            <w:pPr>
              <w:rPr>
                <w:del w:id="2597" w:author="Autor"/>
                <w:color w:val="000000"/>
              </w:rPr>
            </w:pPr>
            <w:del w:id="2598" w:author="Autor">
              <w:r w:rsidRPr="007001F1" w:rsidDel="007D765B">
                <w:rPr>
                  <w:color w:val="000000"/>
                  <w:sz w:val="22"/>
                  <w:szCs w:val="22"/>
                </w:rPr>
                <w:delText>Identifikátor zákazky v ITMS2014+</w:delText>
              </w:r>
            </w:del>
          </w:p>
        </w:tc>
        <w:tc>
          <w:tcPr>
            <w:tcW w:w="5528" w:type="dxa"/>
            <w:gridSpan w:val="5"/>
            <w:shd w:val="clear" w:color="auto" w:fill="auto"/>
            <w:vAlign w:val="center"/>
          </w:tcPr>
          <w:p w14:paraId="415F83D1" w14:textId="77777777" w:rsidR="004D0B9F" w:rsidRPr="007001F1" w:rsidDel="007D765B" w:rsidRDefault="004D0B9F" w:rsidP="00675CE1">
            <w:pPr>
              <w:rPr>
                <w:del w:id="2599" w:author="Autor"/>
                <w:color w:val="000000"/>
              </w:rPr>
            </w:pPr>
          </w:p>
        </w:tc>
      </w:tr>
      <w:tr w:rsidR="00675CE1" w:rsidRPr="007001F1" w:rsidDel="007D765B" w14:paraId="68C373E5" w14:textId="77777777" w:rsidTr="007D765B">
        <w:trPr>
          <w:trHeight w:val="300"/>
          <w:del w:id="2600" w:author="Autor"/>
        </w:trPr>
        <w:tc>
          <w:tcPr>
            <w:tcW w:w="3559" w:type="dxa"/>
            <w:gridSpan w:val="2"/>
            <w:shd w:val="clear" w:color="auto" w:fill="auto"/>
            <w:vAlign w:val="center"/>
            <w:hideMark/>
          </w:tcPr>
          <w:p w14:paraId="1A55CD05" w14:textId="77777777" w:rsidR="00675CE1" w:rsidRPr="007001F1" w:rsidDel="007D765B" w:rsidRDefault="00675CE1" w:rsidP="00675CE1">
            <w:pPr>
              <w:rPr>
                <w:del w:id="2601" w:author="Autor"/>
                <w:color w:val="000000"/>
              </w:rPr>
            </w:pPr>
            <w:del w:id="2602" w:author="Autor">
              <w:r w:rsidRPr="007001F1" w:rsidDel="007D765B">
                <w:rPr>
                  <w:color w:val="000000"/>
                  <w:sz w:val="22"/>
                  <w:szCs w:val="22"/>
                </w:rPr>
                <w:delText>Typ kontroly</w:delText>
              </w:r>
            </w:del>
          </w:p>
        </w:tc>
        <w:tc>
          <w:tcPr>
            <w:tcW w:w="5528" w:type="dxa"/>
            <w:gridSpan w:val="5"/>
            <w:shd w:val="clear" w:color="auto" w:fill="auto"/>
            <w:vAlign w:val="center"/>
            <w:hideMark/>
          </w:tcPr>
          <w:p w14:paraId="68A6F9A1" w14:textId="77777777" w:rsidR="00675CE1" w:rsidRPr="007001F1" w:rsidDel="007D765B" w:rsidRDefault="005F12F0" w:rsidP="00675CE1">
            <w:pPr>
              <w:rPr>
                <w:del w:id="2603" w:author="Autor"/>
                <w:color w:val="000000"/>
              </w:rPr>
            </w:pPr>
            <w:del w:id="2604" w:author="Autor">
              <w:r w:rsidRPr="007001F1" w:rsidDel="007D765B">
                <w:rPr>
                  <w:color w:val="000000"/>
                  <w:sz w:val="22"/>
                  <w:szCs w:val="22"/>
                </w:rPr>
                <w:delText>prvá</w:delText>
              </w:r>
              <w:r w:rsidR="00675CE1" w:rsidRPr="007001F1" w:rsidDel="007D765B">
                <w:rPr>
                  <w:color w:val="000000"/>
                  <w:sz w:val="22"/>
                  <w:szCs w:val="22"/>
                </w:rPr>
                <w:delText xml:space="preserve"> ex</w:delText>
              </w:r>
              <w:r w:rsidR="009478F0" w:rsidDel="007D765B">
                <w:rPr>
                  <w:color w:val="000000"/>
                  <w:sz w:val="22"/>
                  <w:szCs w:val="22"/>
                </w:rPr>
                <w:delText xml:space="preserve"> </w:delText>
              </w:r>
              <w:r w:rsidR="00675CE1" w:rsidRPr="007001F1" w:rsidDel="007D765B">
                <w:rPr>
                  <w:color w:val="000000"/>
                  <w:sz w:val="22"/>
                  <w:szCs w:val="22"/>
                </w:rPr>
                <w:delText>ante kontrola</w:delText>
              </w:r>
            </w:del>
          </w:p>
        </w:tc>
      </w:tr>
      <w:tr w:rsidR="00675CE1" w:rsidRPr="007001F1" w:rsidDel="007D765B" w14:paraId="0C63249D" w14:textId="77777777" w:rsidTr="007D765B">
        <w:trPr>
          <w:trHeight w:val="300"/>
          <w:del w:id="2605" w:author="Autor"/>
        </w:trPr>
        <w:tc>
          <w:tcPr>
            <w:tcW w:w="3559" w:type="dxa"/>
            <w:gridSpan w:val="2"/>
            <w:shd w:val="clear" w:color="auto" w:fill="auto"/>
            <w:vAlign w:val="center"/>
            <w:hideMark/>
          </w:tcPr>
          <w:p w14:paraId="2D42134D" w14:textId="77777777" w:rsidR="00675CE1" w:rsidRPr="007001F1" w:rsidDel="007D765B" w:rsidRDefault="00675CE1" w:rsidP="00675CE1">
            <w:pPr>
              <w:rPr>
                <w:del w:id="2606" w:author="Autor"/>
                <w:color w:val="000000"/>
              </w:rPr>
            </w:pPr>
            <w:del w:id="2607" w:author="Autor">
              <w:r w:rsidRPr="007001F1" w:rsidDel="007D765B">
                <w:rPr>
                  <w:color w:val="000000"/>
                  <w:sz w:val="22"/>
                  <w:szCs w:val="22"/>
                </w:rPr>
                <w:delText>Názov zákazky</w:delText>
              </w:r>
            </w:del>
          </w:p>
        </w:tc>
        <w:tc>
          <w:tcPr>
            <w:tcW w:w="5528" w:type="dxa"/>
            <w:gridSpan w:val="5"/>
            <w:shd w:val="clear" w:color="auto" w:fill="auto"/>
            <w:vAlign w:val="center"/>
            <w:hideMark/>
          </w:tcPr>
          <w:p w14:paraId="5AEB3528" w14:textId="77777777" w:rsidR="00675CE1" w:rsidRPr="007001F1" w:rsidDel="007D765B" w:rsidRDefault="00675CE1" w:rsidP="00675CE1">
            <w:pPr>
              <w:rPr>
                <w:del w:id="2608" w:author="Autor"/>
                <w:color w:val="000000"/>
              </w:rPr>
            </w:pPr>
            <w:del w:id="2609" w:author="Autor">
              <w:r w:rsidRPr="007001F1" w:rsidDel="007D765B">
                <w:rPr>
                  <w:color w:val="000000"/>
                  <w:sz w:val="22"/>
                  <w:szCs w:val="22"/>
                </w:rPr>
                <w:delText> </w:delText>
              </w:r>
            </w:del>
          </w:p>
        </w:tc>
      </w:tr>
      <w:tr w:rsidR="00675CE1" w:rsidRPr="007001F1" w:rsidDel="007D765B" w14:paraId="4BF2F0DF" w14:textId="77777777" w:rsidTr="007D765B">
        <w:trPr>
          <w:trHeight w:val="300"/>
          <w:del w:id="2610" w:author="Autor"/>
        </w:trPr>
        <w:tc>
          <w:tcPr>
            <w:tcW w:w="3559" w:type="dxa"/>
            <w:gridSpan w:val="2"/>
            <w:shd w:val="clear" w:color="auto" w:fill="auto"/>
            <w:vAlign w:val="center"/>
            <w:hideMark/>
          </w:tcPr>
          <w:p w14:paraId="52804FC9" w14:textId="77777777" w:rsidR="00675CE1" w:rsidRPr="007001F1" w:rsidDel="007D765B" w:rsidRDefault="00675CE1" w:rsidP="00675CE1">
            <w:pPr>
              <w:rPr>
                <w:del w:id="2611" w:author="Autor"/>
                <w:color w:val="000000"/>
              </w:rPr>
            </w:pPr>
            <w:del w:id="2612" w:author="Autor">
              <w:r w:rsidRPr="007001F1" w:rsidDel="007D765B">
                <w:rPr>
                  <w:color w:val="000000"/>
                  <w:sz w:val="22"/>
                  <w:szCs w:val="22"/>
                </w:rPr>
                <w:delText>Predpokladaná hodnota zákazky</w:delText>
              </w:r>
            </w:del>
          </w:p>
        </w:tc>
        <w:tc>
          <w:tcPr>
            <w:tcW w:w="5528" w:type="dxa"/>
            <w:gridSpan w:val="5"/>
            <w:shd w:val="clear" w:color="auto" w:fill="auto"/>
            <w:vAlign w:val="center"/>
            <w:hideMark/>
          </w:tcPr>
          <w:p w14:paraId="1F81A711" w14:textId="77777777" w:rsidR="00675CE1" w:rsidRPr="007001F1" w:rsidDel="007D765B" w:rsidRDefault="00675CE1" w:rsidP="00675CE1">
            <w:pPr>
              <w:rPr>
                <w:del w:id="2613" w:author="Autor"/>
                <w:color w:val="000000"/>
              </w:rPr>
            </w:pPr>
            <w:del w:id="2614" w:author="Autor">
              <w:r w:rsidRPr="007001F1" w:rsidDel="007D765B">
                <w:rPr>
                  <w:color w:val="000000"/>
                  <w:sz w:val="22"/>
                  <w:szCs w:val="22"/>
                </w:rPr>
                <w:delText> </w:delText>
              </w:r>
            </w:del>
          </w:p>
        </w:tc>
      </w:tr>
      <w:tr w:rsidR="00675CE1" w:rsidRPr="007001F1" w:rsidDel="007D765B" w14:paraId="73DC06B8" w14:textId="77777777" w:rsidTr="007D765B">
        <w:trPr>
          <w:trHeight w:val="315"/>
          <w:del w:id="2615" w:author="Autor"/>
        </w:trPr>
        <w:tc>
          <w:tcPr>
            <w:tcW w:w="582" w:type="dxa"/>
            <w:shd w:val="clear" w:color="000000" w:fill="60497A"/>
            <w:vAlign w:val="center"/>
            <w:hideMark/>
          </w:tcPr>
          <w:p w14:paraId="420F6F9B" w14:textId="77777777" w:rsidR="00675CE1" w:rsidRPr="007001F1" w:rsidDel="007D765B" w:rsidRDefault="00675CE1" w:rsidP="00675CE1">
            <w:pPr>
              <w:jc w:val="center"/>
              <w:rPr>
                <w:del w:id="2616" w:author="Autor"/>
                <w:b/>
                <w:bCs/>
                <w:color w:val="FFFFFF"/>
              </w:rPr>
            </w:pPr>
            <w:del w:id="2617" w:author="Autor">
              <w:r w:rsidRPr="007001F1" w:rsidDel="007D765B">
                <w:rPr>
                  <w:b/>
                  <w:bCs/>
                  <w:color w:val="FFFFFF"/>
                  <w:sz w:val="22"/>
                  <w:szCs w:val="22"/>
                </w:rPr>
                <w:delText>P. č.</w:delText>
              </w:r>
            </w:del>
          </w:p>
        </w:tc>
        <w:tc>
          <w:tcPr>
            <w:tcW w:w="4820" w:type="dxa"/>
            <w:gridSpan w:val="2"/>
            <w:shd w:val="clear" w:color="000000" w:fill="60497A"/>
            <w:vAlign w:val="center"/>
            <w:hideMark/>
          </w:tcPr>
          <w:p w14:paraId="653969EB" w14:textId="77777777" w:rsidR="00675CE1" w:rsidRPr="007001F1" w:rsidDel="007D765B" w:rsidRDefault="00675CE1" w:rsidP="00675CE1">
            <w:pPr>
              <w:jc w:val="center"/>
              <w:rPr>
                <w:del w:id="2618" w:author="Autor"/>
                <w:b/>
                <w:bCs/>
                <w:color w:val="FFFFFF"/>
              </w:rPr>
            </w:pPr>
            <w:del w:id="2619" w:author="Autor">
              <w:r w:rsidRPr="007001F1" w:rsidDel="007D765B">
                <w:rPr>
                  <w:b/>
                  <w:bCs/>
                  <w:color w:val="FFFFFF"/>
                  <w:sz w:val="22"/>
                  <w:szCs w:val="22"/>
                </w:rPr>
                <w:delText>Kontrolné otázky</w:delText>
              </w:r>
            </w:del>
          </w:p>
        </w:tc>
        <w:tc>
          <w:tcPr>
            <w:tcW w:w="567" w:type="dxa"/>
            <w:shd w:val="clear" w:color="000000" w:fill="60497A"/>
            <w:vAlign w:val="center"/>
            <w:hideMark/>
          </w:tcPr>
          <w:p w14:paraId="66A149B0" w14:textId="77777777" w:rsidR="00675CE1" w:rsidRPr="007001F1" w:rsidDel="007D765B" w:rsidRDefault="00675CE1" w:rsidP="00675CE1">
            <w:pPr>
              <w:jc w:val="center"/>
              <w:rPr>
                <w:del w:id="2620" w:author="Autor"/>
                <w:b/>
                <w:bCs/>
                <w:color w:val="FFFFFF"/>
              </w:rPr>
            </w:pPr>
            <w:del w:id="2621" w:author="Autor">
              <w:r w:rsidRPr="007001F1" w:rsidDel="007D765B">
                <w:rPr>
                  <w:b/>
                  <w:bCs/>
                  <w:color w:val="FFFFFF"/>
                  <w:sz w:val="22"/>
                  <w:szCs w:val="22"/>
                </w:rPr>
                <w:delText>áno</w:delText>
              </w:r>
            </w:del>
          </w:p>
        </w:tc>
        <w:tc>
          <w:tcPr>
            <w:tcW w:w="567" w:type="dxa"/>
            <w:shd w:val="clear" w:color="000000" w:fill="60497A"/>
            <w:vAlign w:val="center"/>
            <w:hideMark/>
          </w:tcPr>
          <w:p w14:paraId="5494E5AA" w14:textId="77777777" w:rsidR="00675CE1" w:rsidRPr="007001F1" w:rsidDel="007D765B" w:rsidRDefault="00675CE1" w:rsidP="00675CE1">
            <w:pPr>
              <w:jc w:val="center"/>
              <w:rPr>
                <w:del w:id="2622" w:author="Autor"/>
                <w:b/>
                <w:bCs/>
                <w:color w:val="FFFFFF"/>
              </w:rPr>
            </w:pPr>
            <w:del w:id="2623" w:author="Autor">
              <w:r w:rsidRPr="007001F1" w:rsidDel="007D765B">
                <w:rPr>
                  <w:b/>
                  <w:bCs/>
                  <w:color w:val="FFFFFF"/>
                  <w:sz w:val="22"/>
                  <w:szCs w:val="22"/>
                </w:rPr>
                <w:delText>nie</w:delText>
              </w:r>
            </w:del>
          </w:p>
        </w:tc>
        <w:tc>
          <w:tcPr>
            <w:tcW w:w="776" w:type="dxa"/>
            <w:shd w:val="clear" w:color="000000" w:fill="60497A"/>
            <w:vAlign w:val="center"/>
            <w:hideMark/>
          </w:tcPr>
          <w:p w14:paraId="6F3B86D8" w14:textId="77777777" w:rsidR="00675CE1" w:rsidRPr="007001F1" w:rsidDel="007D765B" w:rsidRDefault="00675CE1" w:rsidP="00675CE1">
            <w:pPr>
              <w:jc w:val="center"/>
              <w:rPr>
                <w:del w:id="2624" w:author="Autor"/>
                <w:b/>
                <w:bCs/>
                <w:color w:val="FFFFFF"/>
              </w:rPr>
            </w:pPr>
            <w:del w:id="2625" w:author="Autor">
              <w:r w:rsidRPr="007001F1" w:rsidDel="007D765B">
                <w:rPr>
                  <w:b/>
                  <w:bCs/>
                  <w:color w:val="FFFFFF"/>
                  <w:sz w:val="22"/>
                  <w:szCs w:val="22"/>
                </w:rPr>
                <w:delText>netýka sa</w:delText>
              </w:r>
            </w:del>
          </w:p>
        </w:tc>
        <w:tc>
          <w:tcPr>
            <w:tcW w:w="1775" w:type="dxa"/>
            <w:shd w:val="clear" w:color="000000" w:fill="60497A"/>
            <w:vAlign w:val="center"/>
            <w:hideMark/>
          </w:tcPr>
          <w:p w14:paraId="59B0EF5F" w14:textId="77777777" w:rsidR="00675CE1" w:rsidRPr="007001F1" w:rsidDel="007D765B" w:rsidRDefault="00675CE1" w:rsidP="00675CE1">
            <w:pPr>
              <w:jc w:val="center"/>
              <w:rPr>
                <w:del w:id="2626" w:author="Autor"/>
                <w:b/>
                <w:bCs/>
                <w:color w:val="FFFFFF"/>
              </w:rPr>
            </w:pPr>
            <w:del w:id="2627" w:author="Autor">
              <w:r w:rsidRPr="007001F1" w:rsidDel="007D765B">
                <w:rPr>
                  <w:b/>
                  <w:bCs/>
                  <w:color w:val="FFFFFF"/>
                  <w:sz w:val="22"/>
                  <w:szCs w:val="22"/>
                </w:rPr>
                <w:delText>Poznámka</w:delText>
              </w:r>
            </w:del>
          </w:p>
        </w:tc>
      </w:tr>
      <w:tr w:rsidR="00331FBB" w:rsidRPr="007001F1" w:rsidDel="007D765B" w14:paraId="533FBFB3" w14:textId="77777777" w:rsidTr="007D765B">
        <w:trPr>
          <w:trHeight w:val="20"/>
          <w:del w:id="2628" w:author="Autor"/>
        </w:trPr>
        <w:tc>
          <w:tcPr>
            <w:tcW w:w="582" w:type="dxa"/>
            <w:vMerge w:val="restart"/>
            <w:shd w:val="clear" w:color="auto" w:fill="auto"/>
            <w:noWrap/>
            <w:vAlign w:val="center"/>
            <w:hideMark/>
          </w:tcPr>
          <w:p w14:paraId="5AFAC0AC" w14:textId="77777777" w:rsidR="00331FBB" w:rsidRPr="007001F1" w:rsidDel="007D765B" w:rsidRDefault="00331FBB" w:rsidP="00675CE1">
            <w:pPr>
              <w:jc w:val="center"/>
              <w:rPr>
                <w:del w:id="2629" w:author="Autor"/>
                <w:color w:val="000000"/>
              </w:rPr>
            </w:pPr>
            <w:del w:id="2630" w:author="Autor">
              <w:r w:rsidRPr="007001F1" w:rsidDel="007D765B">
                <w:rPr>
                  <w:color w:val="000000"/>
                  <w:sz w:val="22"/>
                  <w:szCs w:val="22"/>
                </w:rPr>
                <w:delText>1</w:delText>
              </w:r>
            </w:del>
          </w:p>
        </w:tc>
        <w:tc>
          <w:tcPr>
            <w:tcW w:w="4820" w:type="dxa"/>
            <w:gridSpan w:val="2"/>
            <w:shd w:val="clear" w:color="auto" w:fill="auto"/>
            <w:vAlign w:val="center"/>
            <w:hideMark/>
          </w:tcPr>
          <w:p w14:paraId="60BE5BD3" w14:textId="77777777" w:rsidR="00331FBB" w:rsidRPr="007001F1" w:rsidDel="007D765B" w:rsidRDefault="00331FBB" w:rsidP="00D5534B">
            <w:pPr>
              <w:jc w:val="both"/>
              <w:rPr>
                <w:del w:id="2631" w:author="Autor"/>
                <w:color w:val="000000"/>
              </w:rPr>
            </w:pPr>
            <w:del w:id="2632" w:author="Autor">
              <w:r w:rsidDel="007D765B">
                <w:rPr>
                  <w:color w:val="000000"/>
                  <w:sz w:val="22"/>
                  <w:szCs w:val="22"/>
                </w:rPr>
                <w:delText xml:space="preserve">a) </w:delText>
              </w:r>
              <w:r w:rsidRPr="007001F1" w:rsidDel="007D765B">
                <w:rPr>
                  <w:color w:val="000000"/>
                  <w:sz w:val="22"/>
                  <w:szCs w:val="22"/>
                </w:rPr>
                <w:delText>Je použitý postup na zadanie koncesia na stavebné práce/ služby v súlade so ZVO?</w:delText>
              </w:r>
            </w:del>
          </w:p>
        </w:tc>
        <w:tc>
          <w:tcPr>
            <w:tcW w:w="567" w:type="dxa"/>
            <w:shd w:val="clear" w:color="auto" w:fill="auto"/>
            <w:vAlign w:val="center"/>
            <w:hideMark/>
          </w:tcPr>
          <w:p w14:paraId="01D5A996" w14:textId="77777777" w:rsidR="00331FBB" w:rsidRPr="007001F1" w:rsidDel="007D765B" w:rsidRDefault="00331FBB" w:rsidP="00675CE1">
            <w:pPr>
              <w:jc w:val="center"/>
              <w:rPr>
                <w:del w:id="2633" w:author="Autor"/>
                <w:color w:val="000000"/>
              </w:rPr>
            </w:pPr>
            <w:del w:id="2634" w:author="Autor">
              <w:r w:rsidRPr="007001F1" w:rsidDel="007D765B">
                <w:rPr>
                  <w:color w:val="000000"/>
                  <w:sz w:val="22"/>
                  <w:szCs w:val="22"/>
                </w:rPr>
                <w:delText> </w:delText>
              </w:r>
            </w:del>
          </w:p>
        </w:tc>
        <w:tc>
          <w:tcPr>
            <w:tcW w:w="567" w:type="dxa"/>
            <w:shd w:val="clear" w:color="auto" w:fill="auto"/>
            <w:vAlign w:val="center"/>
            <w:hideMark/>
          </w:tcPr>
          <w:p w14:paraId="7CD7A399" w14:textId="77777777" w:rsidR="00331FBB" w:rsidRPr="007001F1" w:rsidDel="007D765B" w:rsidRDefault="00331FBB" w:rsidP="00675CE1">
            <w:pPr>
              <w:jc w:val="center"/>
              <w:rPr>
                <w:del w:id="2635" w:author="Autor"/>
                <w:color w:val="000000"/>
              </w:rPr>
            </w:pPr>
            <w:del w:id="2636" w:author="Autor">
              <w:r w:rsidRPr="007001F1" w:rsidDel="007D765B">
                <w:rPr>
                  <w:color w:val="000000"/>
                  <w:sz w:val="22"/>
                  <w:szCs w:val="22"/>
                </w:rPr>
                <w:delText> </w:delText>
              </w:r>
            </w:del>
          </w:p>
        </w:tc>
        <w:tc>
          <w:tcPr>
            <w:tcW w:w="776" w:type="dxa"/>
            <w:shd w:val="clear" w:color="auto" w:fill="auto"/>
            <w:vAlign w:val="center"/>
            <w:hideMark/>
          </w:tcPr>
          <w:p w14:paraId="77AC290E" w14:textId="77777777" w:rsidR="00331FBB" w:rsidRPr="007001F1" w:rsidDel="007D765B" w:rsidRDefault="00331FBB" w:rsidP="00675CE1">
            <w:pPr>
              <w:jc w:val="center"/>
              <w:rPr>
                <w:del w:id="2637" w:author="Autor"/>
                <w:color w:val="000000"/>
              </w:rPr>
            </w:pPr>
            <w:del w:id="2638" w:author="Autor">
              <w:r w:rsidRPr="007001F1" w:rsidDel="007D765B">
                <w:rPr>
                  <w:color w:val="000000"/>
                  <w:sz w:val="22"/>
                  <w:szCs w:val="22"/>
                </w:rPr>
                <w:delText> </w:delText>
              </w:r>
            </w:del>
          </w:p>
        </w:tc>
        <w:tc>
          <w:tcPr>
            <w:tcW w:w="1775" w:type="dxa"/>
            <w:shd w:val="clear" w:color="auto" w:fill="auto"/>
            <w:vAlign w:val="center"/>
            <w:hideMark/>
          </w:tcPr>
          <w:p w14:paraId="22AFF466" w14:textId="77777777" w:rsidR="00331FBB" w:rsidRPr="007001F1" w:rsidDel="007D765B" w:rsidRDefault="00331FBB" w:rsidP="00675CE1">
            <w:pPr>
              <w:jc w:val="center"/>
              <w:rPr>
                <w:del w:id="2639" w:author="Autor"/>
                <w:color w:val="000000"/>
              </w:rPr>
            </w:pPr>
            <w:del w:id="2640" w:author="Autor">
              <w:r w:rsidRPr="007001F1" w:rsidDel="007D765B">
                <w:rPr>
                  <w:color w:val="000000"/>
                  <w:sz w:val="22"/>
                  <w:szCs w:val="22"/>
                </w:rPr>
                <w:delText> </w:delText>
              </w:r>
            </w:del>
          </w:p>
        </w:tc>
      </w:tr>
      <w:tr w:rsidR="00331FBB" w:rsidRPr="007001F1" w:rsidDel="007D765B" w14:paraId="562B50A6" w14:textId="77777777" w:rsidTr="007D765B">
        <w:trPr>
          <w:trHeight w:val="20"/>
          <w:del w:id="2641" w:author="Autor"/>
        </w:trPr>
        <w:tc>
          <w:tcPr>
            <w:tcW w:w="582" w:type="dxa"/>
            <w:vMerge/>
            <w:shd w:val="clear" w:color="auto" w:fill="auto"/>
            <w:noWrap/>
            <w:vAlign w:val="center"/>
          </w:tcPr>
          <w:p w14:paraId="4FAA1D47" w14:textId="77777777" w:rsidR="00331FBB" w:rsidRPr="007001F1" w:rsidDel="007D765B" w:rsidRDefault="00331FBB" w:rsidP="00675CE1">
            <w:pPr>
              <w:jc w:val="center"/>
              <w:rPr>
                <w:del w:id="2642" w:author="Autor"/>
                <w:color w:val="000000"/>
                <w:sz w:val="22"/>
                <w:szCs w:val="22"/>
              </w:rPr>
            </w:pPr>
          </w:p>
        </w:tc>
        <w:tc>
          <w:tcPr>
            <w:tcW w:w="4820" w:type="dxa"/>
            <w:gridSpan w:val="2"/>
            <w:shd w:val="clear" w:color="auto" w:fill="auto"/>
            <w:vAlign w:val="center"/>
          </w:tcPr>
          <w:p w14:paraId="4C32122C" w14:textId="77777777" w:rsidR="00331FBB" w:rsidRPr="007001F1" w:rsidDel="007D765B" w:rsidRDefault="00331FBB" w:rsidP="00D5534B">
            <w:pPr>
              <w:jc w:val="both"/>
              <w:rPr>
                <w:del w:id="2643" w:author="Autor"/>
                <w:color w:val="000000"/>
                <w:sz w:val="22"/>
                <w:szCs w:val="22"/>
              </w:rPr>
            </w:pPr>
            <w:del w:id="2644" w:author="Autor">
              <w:r w:rsidDel="007D765B">
                <w:rPr>
                  <w:color w:val="000000"/>
                  <w:sz w:val="22"/>
                  <w:szCs w:val="22"/>
                </w:rPr>
                <w:delText>b) V prípade, že verejný obstarávateľ využil prípravné trhové konzultácie, postupoval podľa § 25 ZVO?</w:delText>
              </w:r>
            </w:del>
          </w:p>
        </w:tc>
        <w:tc>
          <w:tcPr>
            <w:tcW w:w="567" w:type="dxa"/>
            <w:shd w:val="clear" w:color="auto" w:fill="auto"/>
            <w:vAlign w:val="center"/>
          </w:tcPr>
          <w:p w14:paraId="37EFF29C" w14:textId="77777777" w:rsidR="00331FBB" w:rsidRPr="007001F1" w:rsidDel="007D765B" w:rsidRDefault="00331FBB" w:rsidP="00675CE1">
            <w:pPr>
              <w:jc w:val="center"/>
              <w:rPr>
                <w:del w:id="2645" w:author="Autor"/>
                <w:color w:val="000000"/>
                <w:sz w:val="22"/>
                <w:szCs w:val="22"/>
              </w:rPr>
            </w:pPr>
          </w:p>
        </w:tc>
        <w:tc>
          <w:tcPr>
            <w:tcW w:w="567" w:type="dxa"/>
            <w:shd w:val="clear" w:color="auto" w:fill="auto"/>
            <w:vAlign w:val="center"/>
          </w:tcPr>
          <w:p w14:paraId="0B3B0F3C" w14:textId="77777777" w:rsidR="00331FBB" w:rsidRPr="007001F1" w:rsidDel="007D765B" w:rsidRDefault="00331FBB" w:rsidP="00675CE1">
            <w:pPr>
              <w:jc w:val="center"/>
              <w:rPr>
                <w:del w:id="2646" w:author="Autor"/>
                <w:color w:val="000000"/>
                <w:sz w:val="22"/>
                <w:szCs w:val="22"/>
              </w:rPr>
            </w:pPr>
          </w:p>
        </w:tc>
        <w:tc>
          <w:tcPr>
            <w:tcW w:w="776" w:type="dxa"/>
            <w:shd w:val="clear" w:color="auto" w:fill="auto"/>
            <w:vAlign w:val="center"/>
          </w:tcPr>
          <w:p w14:paraId="73C42BFD" w14:textId="77777777" w:rsidR="00331FBB" w:rsidRPr="007001F1" w:rsidDel="007D765B" w:rsidRDefault="00331FBB" w:rsidP="00675CE1">
            <w:pPr>
              <w:jc w:val="center"/>
              <w:rPr>
                <w:del w:id="2647" w:author="Autor"/>
                <w:color w:val="000000"/>
                <w:sz w:val="22"/>
                <w:szCs w:val="22"/>
              </w:rPr>
            </w:pPr>
          </w:p>
        </w:tc>
        <w:tc>
          <w:tcPr>
            <w:tcW w:w="1775" w:type="dxa"/>
            <w:shd w:val="clear" w:color="auto" w:fill="auto"/>
            <w:vAlign w:val="center"/>
          </w:tcPr>
          <w:p w14:paraId="47D875C8" w14:textId="77777777" w:rsidR="00331FBB" w:rsidRPr="007001F1" w:rsidDel="007D765B" w:rsidRDefault="00331FBB" w:rsidP="00675CE1">
            <w:pPr>
              <w:jc w:val="center"/>
              <w:rPr>
                <w:del w:id="2648" w:author="Autor"/>
                <w:color w:val="000000"/>
                <w:sz w:val="22"/>
                <w:szCs w:val="22"/>
              </w:rPr>
            </w:pPr>
          </w:p>
        </w:tc>
      </w:tr>
      <w:tr w:rsidR="00D5534B" w:rsidRPr="007001F1" w:rsidDel="007D765B" w14:paraId="3C6E8CBF" w14:textId="77777777" w:rsidTr="007D765B">
        <w:trPr>
          <w:trHeight w:val="452"/>
          <w:del w:id="2649" w:author="Autor"/>
        </w:trPr>
        <w:tc>
          <w:tcPr>
            <w:tcW w:w="582" w:type="dxa"/>
            <w:vMerge w:val="restart"/>
            <w:shd w:val="clear" w:color="auto" w:fill="auto"/>
            <w:noWrap/>
            <w:vAlign w:val="center"/>
            <w:hideMark/>
          </w:tcPr>
          <w:p w14:paraId="56C1C5B9" w14:textId="77777777" w:rsidR="00D5534B" w:rsidRPr="007001F1" w:rsidDel="007D765B" w:rsidRDefault="00D5534B" w:rsidP="00675CE1">
            <w:pPr>
              <w:jc w:val="center"/>
              <w:rPr>
                <w:del w:id="2650" w:author="Autor"/>
                <w:color w:val="000000"/>
              </w:rPr>
            </w:pPr>
            <w:del w:id="2651" w:author="Autor">
              <w:r w:rsidRPr="007001F1" w:rsidDel="007D765B">
                <w:rPr>
                  <w:color w:val="000000"/>
                  <w:sz w:val="22"/>
                  <w:szCs w:val="22"/>
                </w:rPr>
                <w:delText>2</w:delText>
              </w:r>
            </w:del>
          </w:p>
        </w:tc>
        <w:tc>
          <w:tcPr>
            <w:tcW w:w="4820" w:type="dxa"/>
            <w:gridSpan w:val="2"/>
            <w:shd w:val="clear" w:color="auto" w:fill="auto"/>
            <w:vAlign w:val="center"/>
            <w:hideMark/>
          </w:tcPr>
          <w:p w14:paraId="62CB26BE" w14:textId="77777777" w:rsidR="00D5534B" w:rsidRPr="007001F1" w:rsidDel="007D765B" w:rsidRDefault="00D5534B" w:rsidP="00D5534B">
            <w:pPr>
              <w:jc w:val="both"/>
              <w:rPr>
                <w:del w:id="2652" w:author="Autor"/>
                <w:color w:val="000000"/>
              </w:rPr>
            </w:pPr>
            <w:del w:id="2653" w:author="Autor">
              <w:r w:rsidRPr="007001F1" w:rsidDel="007D765B">
                <w:rPr>
                  <w:color w:val="000000"/>
                  <w:sz w:val="22"/>
                  <w:szCs w:val="22"/>
                </w:rPr>
                <w:delText>a)Bola predpokladaná hodnota koncesie určená súladne so ZVO</w:delText>
              </w:r>
              <w:r w:rsidR="00F24716" w:rsidDel="007D765B">
                <w:rPr>
                  <w:color w:val="000000"/>
                  <w:sz w:val="22"/>
                  <w:szCs w:val="22"/>
                </w:rPr>
                <w:delText xml:space="preserve"> a v súlade s ustanoveniami Systému riadenia EŠIF upravujúcimi určenie PHZ</w:delText>
              </w:r>
              <w:r w:rsidRPr="007001F1" w:rsidDel="007D765B">
                <w:rPr>
                  <w:color w:val="000000"/>
                  <w:sz w:val="22"/>
                  <w:szCs w:val="22"/>
                </w:rPr>
                <w:delText>?</w:delText>
              </w:r>
            </w:del>
          </w:p>
        </w:tc>
        <w:tc>
          <w:tcPr>
            <w:tcW w:w="567" w:type="dxa"/>
            <w:shd w:val="clear" w:color="auto" w:fill="auto"/>
            <w:vAlign w:val="center"/>
            <w:hideMark/>
          </w:tcPr>
          <w:p w14:paraId="269A2D61" w14:textId="77777777" w:rsidR="00D5534B" w:rsidRPr="007001F1" w:rsidDel="007D765B" w:rsidRDefault="00D5534B" w:rsidP="00675CE1">
            <w:pPr>
              <w:jc w:val="center"/>
              <w:rPr>
                <w:del w:id="2654" w:author="Autor"/>
                <w:color w:val="000000"/>
              </w:rPr>
            </w:pPr>
            <w:del w:id="2655" w:author="Autor">
              <w:r w:rsidRPr="007001F1" w:rsidDel="007D765B">
                <w:rPr>
                  <w:color w:val="000000"/>
                  <w:sz w:val="22"/>
                  <w:szCs w:val="22"/>
                </w:rPr>
                <w:delText> </w:delText>
              </w:r>
            </w:del>
          </w:p>
        </w:tc>
        <w:tc>
          <w:tcPr>
            <w:tcW w:w="567" w:type="dxa"/>
            <w:shd w:val="clear" w:color="auto" w:fill="auto"/>
            <w:vAlign w:val="center"/>
            <w:hideMark/>
          </w:tcPr>
          <w:p w14:paraId="03CB9A5D" w14:textId="77777777" w:rsidR="00D5534B" w:rsidRPr="007001F1" w:rsidDel="007D765B" w:rsidRDefault="00D5534B" w:rsidP="00675CE1">
            <w:pPr>
              <w:jc w:val="center"/>
              <w:rPr>
                <w:del w:id="2656" w:author="Autor"/>
                <w:color w:val="000000"/>
              </w:rPr>
            </w:pPr>
            <w:del w:id="2657" w:author="Autor">
              <w:r w:rsidRPr="007001F1" w:rsidDel="007D765B">
                <w:rPr>
                  <w:color w:val="000000"/>
                  <w:sz w:val="22"/>
                  <w:szCs w:val="22"/>
                </w:rPr>
                <w:delText> </w:delText>
              </w:r>
            </w:del>
          </w:p>
        </w:tc>
        <w:tc>
          <w:tcPr>
            <w:tcW w:w="776" w:type="dxa"/>
            <w:shd w:val="clear" w:color="auto" w:fill="auto"/>
            <w:vAlign w:val="center"/>
            <w:hideMark/>
          </w:tcPr>
          <w:p w14:paraId="34ED9723" w14:textId="77777777" w:rsidR="00D5534B" w:rsidRPr="007001F1" w:rsidDel="007D765B" w:rsidRDefault="00D5534B" w:rsidP="00675CE1">
            <w:pPr>
              <w:jc w:val="center"/>
              <w:rPr>
                <w:del w:id="2658" w:author="Autor"/>
                <w:color w:val="000000"/>
              </w:rPr>
            </w:pPr>
            <w:del w:id="2659" w:author="Autor">
              <w:r w:rsidRPr="007001F1" w:rsidDel="007D765B">
                <w:rPr>
                  <w:color w:val="000000"/>
                  <w:sz w:val="22"/>
                  <w:szCs w:val="22"/>
                </w:rPr>
                <w:delText> </w:delText>
              </w:r>
            </w:del>
          </w:p>
        </w:tc>
        <w:tc>
          <w:tcPr>
            <w:tcW w:w="1775" w:type="dxa"/>
            <w:shd w:val="clear" w:color="auto" w:fill="auto"/>
            <w:vAlign w:val="center"/>
            <w:hideMark/>
          </w:tcPr>
          <w:p w14:paraId="19CBD9C8" w14:textId="77777777" w:rsidR="00D5534B" w:rsidRPr="007001F1" w:rsidDel="007D765B" w:rsidRDefault="00D5534B" w:rsidP="00675CE1">
            <w:pPr>
              <w:jc w:val="center"/>
              <w:rPr>
                <w:del w:id="2660" w:author="Autor"/>
                <w:color w:val="000000"/>
              </w:rPr>
            </w:pPr>
            <w:del w:id="2661" w:author="Autor">
              <w:r w:rsidRPr="007001F1" w:rsidDel="007D765B">
                <w:rPr>
                  <w:color w:val="000000"/>
                  <w:sz w:val="22"/>
                  <w:szCs w:val="22"/>
                </w:rPr>
                <w:delText> </w:delText>
              </w:r>
            </w:del>
          </w:p>
        </w:tc>
      </w:tr>
      <w:tr w:rsidR="00D5534B" w:rsidRPr="007001F1" w:rsidDel="007D765B" w14:paraId="5E57F646" w14:textId="77777777" w:rsidTr="007D765B">
        <w:trPr>
          <w:trHeight w:val="885"/>
          <w:del w:id="2662" w:author="Autor"/>
        </w:trPr>
        <w:tc>
          <w:tcPr>
            <w:tcW w:w="582" w:type="dxa"/>
            <w:vMerge/>
            <w:shd w:val="clear" w:color="auto" w:fill="auto"/>
            <w:noWrap/>
            <w:vAlign w:val="center"/>
          </w:tcPr>
          <w:p w14:paraId="781A52FA" w14:textId="77777777" w:rsidR="00D5534B" w:rsidRPr="007001F1" w:rsidDel="007D765B" w:rsidRDefault="00D5534B" w:rsidP="00675CE1">
            <w:pPr>
              <w:jc w:val="center"/>
              <w:rPr>
                <w:del w:id="2663" w:author="Autor"/>
                <w:color w:val="000000"/>
              </w:rPr>
            </w:pPr>
          </w:p>
        </w:tc>
        <w:tc>
          <w:tcPr>
            <w:tcW w:w="4820" w:type="dxa"/>
            <w:gridSpan w:val="2"/>
            <w:shd w:val="clear" w:color="auto" w:fill="auto"/>
            <w:vAlign w:val="center"/>
          </w:tcPr>
          <w:p w14:paraId="24EE27A0" w14:textId="77777777" w:rsidR="00D5534B" w:rsidRPr="007001F1" w:rsidDel="007D765B" w:rsidRDefault="00D5534B" w:rsidP="00D5534B">
            <w:pPr>
              <w:jc w:val="both"/>
              <w:rPr>
                <w:del w:id="2664" w:author="Autor"/>
                <w:color w:val="000000"/>
              </w:rPr>
            </w:pPr>
            <w:del w:id="2665" w:author="Autor">
              <w:r w:rsidRPr="007001F1" w:rsidDel="007D765B">
                <w:rPr>
                  <w:color w:val="000000"/>
                  <w:sz w:val="22"/>
                  <w:szCs w:val="22"/>
                </w:rPr>
                <w:delText>b)Boli v dokumentácii k verejnému obstarávaniu aj informácie a podklady, na základe ktorých bola určená hodnota koncesie, a to najmä záznam z prieskumu trhu, aktualizovaný rozpočet zo žiadosti o NFP, štátna cenová expertíza a pod.?</w:delText>
              </w:r>
            </w:del>
          </w:p>
        </w:tc>
        <w:tc>
          <w:tcPr>
            <w:tcW w:w="567" w:type="dxa"/>
            <w:shd w:val="clear" w:color="auto" w:fill="auto"/>
            <w:vAlign w:val="center"/>
          </w:tcPr>
          <w:p w14:paraId="5F72E0B1" w14:textId="77777777" w:rsidR="00D5534B" w:rsidRPr="007001F1" w:rsidDel="007D765B" w:rsidRDefault="00D5534B" w:rsidP="00675CE1">
            <w:pPr>
              <w:jc w:val="center"/>
              <w:rPr>
                <w:del w:id="2666" w:author="Autor"/>
                <w:color w:val="000000"/>
              </w:rPr>
            </w:pPr>
          </w:p>
        </w:tc>
        <w:tc>
          <w:tcPr>
            <w:tcW w:w="567" w:type="dxa"/>
            <w:shd w:val="clear" w:color="auto" w:fill="auto"/>
            <w:vAlign w:val="center"/>
          </w:tcPr>
          <w:p w14:paraId="5522CFA6" w14:textId="77777777" w:rsidR="00D5534B" w:rsidRPr="007001F1" w:rsidDel="007D765B" w:rsidRDefault="00D5534B" w:rsidP="00675CE1">
            <w:pPr>
              <w:jc w:val="center"/>
              <w:rPr>
                <w:del w:id="2667" w:author="Autor"/>
                <w:color w:val="000000"/>
              </w:rPr>
            </w:pPr>
          </w:p>
        </w:tc>
        <w:tc>
          <w:tcPr>
            <w:tcW w:w="776" w:type="dxa"/>
            <w:shd w:val="clear" w:color="auto" w:fill="auto"/>
            <w:vAlign w:val="center"/>
          </w:tcPr>
          <w:p w14:paraId="3384FBFB" w14:textId="77777777" w:rsidR="00D5534B" w:rsidRPr="007001F1" w:rsidDel="007D765B" w:rsidRDefault="00D5534B" w:rsidP="00675CE1">
            <w:pPr>
              <w:jc w:val="center"/>
              <w:rPr>
                <w:del w:id="2668" w:author="Autor"/>
                <w:color w:val="000000"/>
              </w:rPr>
            </w:pPr>
          </w:p>
        </w:tc>
        <w:tc>
          <w:tcPr>
            <w:tcW w:w="1775" w:type="dxa"/>
            <w:shd w:val="clear" w:color="auto" w:fill="auto"/>
            <w:vAlign w:val="center"/>
          </w:tcPr>
          <w:p w14:paraId="0FC39C83" w14:textId="77777777" w:rsidR="00D5534B" w:rsidRPr="007001F1" w:rsidDel="007D765B" w:rsidRDefault="00D5534B" w:rsidP="00675CE1">
            <w:pPr>
              <w:jc w:val="center"/>
              <w:rPr>
                <w:del w:id="2669" w:author="Autor"/>
                <w:color w:val="000000"/>
              </w:rPr>
            </w:pPr>
          </w:p>
        </w:tc>
      </w:tr>
      <w:tr w:rsidR="00675CE1" w:rsidRPr="007001F1" w:rsidDel="007D765B" w14:paraId="52186572" w14:textId="77777777" w:rsidTr="007D765B">
        <w:trPr>
          <w:trHeight w:val="20"/>
          <w:del w:id="2670" w:author="Autor"/>
        </w:trPr>
        <w:tc>
          <w:tcPr>
            <w:tcW w:w="582" w:type="dxa"/>
            <w:shd w:val="clear" w:color="auto" w:fill="auto"/>
            <w:noWrap/>
            <w:vAlign w:val="center"/>
            <w:hideMark/>
          </w:tcPr>
          <w:p w14:paraId="6F8FCD78" w14:textId="77777777" w:rsidR="00675CE1" w:rsidRPr="007001F1" w:rsidDel="007D765B" w:rsidRDefault="00675CE1" w:rsidP="00675CE1">
            <w:pPr>
              <w:jc w:val="center"/>
              <w:rPr>
                <w:del w:id="2671" w:author="Autor"/>
                <w:color w:val="000000"/>
              </w:rPr>
            </w:pPr>
            <w:del w:id="2672" w:author="Autor">
              <w:r w:rsidRPr="007001F1" w:rsidDel="007D765B">
                <w:rPr>
                  <w:color w:val="000000"/>
                  <w:sz w:val="22"/>
                  <w:szCs w:val="22"/>
                </w:rPr>
                <w:delText>3</w:delText>
              </w:r>
            </w:del>
          </w:p>
        </w:tc>
        <w:tc>
          <w:tcPr>
            <w:tcW w:w="4820" w:type="dxa"/>
            <w:gridSpan w:val="2"/>
            <w:shd w:val="clear" w:color="auto" w:fill="auto"/>
            <w:vAlign w:val="center"/>
            <w:hideMark/>
          </w:tcPr>
          <w:p w14:paraId="7ACA5FF6" w14:textId="77777777" w:rsidR="00675CE1" w:rsidRPr="007001F1" w:rsidDel="007D765B" w:rsidRDefault="0088057F" w:rsidP="00D5534B">
            <w:pPr>
              <w:jc w:val="both"/>
              <w:rPr>
                <w:del w:id="2673" w:author="Autor"/>
                <w:color w:val="000000"/>
              </w:rPr>
            </w:pPr>
            <w:del w:id="2674" w:author="Autor">
              <w:r w:rsidRPr="007001F1" w:rsidDel="007D765B">
                <w:rPr>
                  <w:color w:val="000000"/>
                  <w:sz w:val="22"/>
                  <w:szCs w:val="22"/>
                </w:rPr>
                <w:delText xml:space="preserve">Boli pri zadávaní </w:delText>
              </w:r>
              <w:r w:rsidR="00A85A8A" w:rsidDel="007D765B">
                <w:rPr>
                  <w:color w:val="000000"/>
                  <w:sz w:val="22"/>
                  <w:szCs w:val="22"/>
                </w:rPr>
                <w:delText>koncesie</w:delText>
              </w:r>
              <w:r w:rsidRPr="007001F1" w:rsidDel="007D765B">
                <w:rPr>
                  <w:color w:val="000000"/>
                  <w:sz w:val="22"/>
                  <w:szCs w:val="22"/>
                </w:rPr>
                <w:delText xml:space="preserve"> dodržané princípy v zmysle § 10 ods. 2 ZVO? </w:delText>
              </w:r>
              <w:r w:rsidR="007001F1" w:rsidDel="007D765B">
                <w:rPr>
                  <w:color w:val="000000"/>
                  <w:sz w:val="22"/>
                  <w:szCs w:val="22"/>
                </w:rPr>
                <w:delText>Dodržal verejný obstarávateľ pri zadávaní zákazky princíp hospodárnosti?</w:delText>
              </w:r>
            </w:del>
          </w:p>
        </w:tc>
        <w:tc>
          <w:tcPr>
            <w:tcW w:w="567" w:type="dxa"/>
            <w:shd w:val="clear" w:color="auto" w:fill="auto"/>
            <w:vAlign w:val="center"/>
            <w:hideMark/>
          </w:tcPr>
          <w:p w14:paraId="40D06BCF" w14:textId="77777777" w:rsidR="00675CE1" w:rsidRPr="007001F1" w:rsidDel="007D765B" w:rsidRDefault="00675CE1" w:rsidP="00675CE1">
            <w:pPr>
              <w:jc w:val="center"/>
              <w:rPr>
                <w:del w:id="2675" w:author="Autor"/>
                <w:color w:val="000000"/>
              </w:rPr>
            </w:pPr>
            <w:del w:id="2676" w:author="Autor">
              <w:r w:rsidRPr="007001F1" w:rsidDel="007D765B">
                <w:rPr>
                  <w:color w:val="000000"/>
                  <w:sz w:val="22"/>
                  <w:szCs w:val="22"/>
                </w:rPr>
                <w:delText> </w:delText>
              </w:r>
            </w:del>
          </w:p>
        </w:tc>
        <w:tc>
          <w:tcPr>
            <w:tcW w:w="567" w:type="dxa"/>
            <w:shd w:val="clear" w:color="auto" w:fill="auto"/>
            <w:vAlign w:val="center"/>
            <w:hideMark/>
          </w:tcPr>
          <w:p w14:paraId="16C4BF64" w14:textId="77777777" w:rsidR="00675CE1" w:rsidRPr="007001F1" w:rsidDel="007D765B" w:rsidRDefault="00675CE1" w:rsidP="00675CE1">
            <w:pPr>
              <w:jc w:val="center"/>
              <w:rPr>
                <w:del w:id="2677" w:author="Autor"/>
                <w:color w:val="000000"/>
              </w:rPr>
            </w:pPr>
            <w:del w:id="2678" w:author="Autor">
              <w:r w:rsidRPr="007001F1" w:rsidDel="007D765B">
                <w:rPr>
                  <w:color w:val="000000"/>
                  <w:sz w:val="22"/>
                  <w:szCs w:val="22"/>
                </w:rPr>
                <w:delText> </w:delText>
              </w:r>
            </w:del>
          </w:p>
        </w:tc>
        <w:tc>
          <w:tcPr>
            <w:tcW w:w="776" w:type="dxa"/>
            <w:shd w:val="clear" w:color="auto" w:fill="auto"/>
            <w:vAlign w:val="center"/>
            <w:hideMark/>
          </w:tcPr>
          <w:p w14:paraId="14EF14FB" w14:textId="77777777" w:rsidR="00675CE1" w:rsidRPr="007001F1" w:rsidDel="007D765B" w:rsidRDefault="00675CE1" w:rsidP="00675CE1">
            <w:pPr>
              <w:jc w:val="center"/>
              <w:rPr>
                <w:del w:id="2679" w:author="Autor"/>
                <w:color w:val="000000"/>
              </w:rPr>
            </w:pPr>
            <w:del w:id="2680" w:author="Autor">
              <w:r w:rsidRPr="007001F1" w:rsidDel="007D765B">
                <w:rPr>
                  <w:color w:val="000000"/>
                  <w:sz w:val="22"/>
                  <w:szCs w:val="22"/>
                </w:rPr>
                <w:delText> </w:delText>
              </w:r>
            </w:del>
          </w:p>
        </w:tc>
        <w:tc>
          <w:tcPr>
            <w:tcW w:w="1775" w:type="dxa"/>
            <w:shd w:val="clear" w:color="auto" w:fill="auto"/>
            <w:vAlign w:val="center"/>
            <w:hideMark/>
          </w:tcPr>
          <w:p w14:paraId="330496C2" w14:textId="77777777" w:rsidR="00675CE1" w:rsidRPr="007001F1" w:rsidDel="007D765B" w:rsidRDefault="00675CE1" w:rsidP="00675CE1">
            <w:pPr>
              <w:jc w:val="center"/>
              <w:rPr>
                <w:del w:id="2681" w:author="Autor"/>
                <w:color w:val="000000"/>
              </w:rPr>
            </w:pPr>
            <w:del w:id="2682" w:author="Autor">
              <w:r w:rsidRPr="007001F1" w:rsidDel="007D765B">
                <w:rPr>
                  <w:color w:val="000000"/>
                  <w:sz w:val="22"/>
                  <w:szCs w:val="22"/>
                </w:rPr>
                <w:delText> </w:delText>
              </w:r>
            </w:del>
          </w:p>
        </w:tc>
      </w:tr>
      <w:tr w:rsidR="00DC7054" w:rsidRPr="007001F1" w:rsidDel="007D765B" w14:paraId="3144FD0D" w14:textId="77777777" w:rsidTr="007D765B">
        <w:trPr>
          <w:trHeight w:val="758"/>
          <w:del w:id="2683" w:author="Autor"/>
        </w:trPr>
        <w:tc>
          <w:tcPr>
            <w:tcW w:w="582" w:type="dxa"/>
            <w:shd w:val="clear" w:color="auto" w:fill="auto"/>
            <w:noWrap/>
            <w:vAlign w:val="center"/>
          </w:tcPr>
          <w:p w14:paraId="0CF89F82" w14:textId="77777777" w:rsidR="00DC7054" w:rsidRPr="007001F1" w:rsidDel="007D765B" w:rsidRDefault="00DC7054" w:rsidP="00675CE1">
            <w:pPr>
              <w:jc w:val="center"/>
              <w:rPr>
                <w:del w:id="2684" w:author="Autor"/>
                <w:color w:val="000000"/>
              </w:rPr>
            </w:pPr>
            <w:del w:id="2685" w:author="Autor">
              <w:r w:rsidRPr="007001F1" w:rsidDel="007D765B">
                <w:rPr>
                  <w:color w:val="000000"/>
                  <w:sz w:val="22"/>
                  <w:szCs w:val="22"/>
                </w:rPr>
                <w:delText>4</w:delText>
              </w:r>
            </w:del>
          </w:p>
        </w:tc>
        <w:tc>
          <w:tcPr>
            <w:tcW w:w="4820" w:type="dxa"/>
            <w:gridSpan w:val="2"/>
            <w:shd w:val="clear" w:color="auto" w:fill="auto"/>
            <w:vAlign w:val="center"/>
          </w:tcPr>
          <w:p w14:paraId="390BF094" w14:textId="77777777" w:rsidR="00DC7054" w:rsidRPr="007001F1" w:rsidDel="007D765B" w:rsidRDefault="00DC7054" w:rsidP="00D5534B">
            <w:pPr>
              <w:jc w:val="both"/>
              <w:rPr>
                <w:del w:id="2686" w:author="Autor"/>
                <w:color w:val="000000"/>
              </w:rPr>
            </w:pPr>
            <w:del w:id="2687" w:author="Autor">
              <w:r w:rsidRPr="007001F1" w:rsidDel="007D765B">
                <w:rPr>
                  <w:color w:val="000000"/>
                  <w:sz w:val="22"/>
                  <w:szCs w:val="22"/>
                </w:rPr>
                <w:delText xml:space="preserve">V prípade, ak rozdelil verejný obstarávateľ zákazku na samostatné časti, dodržal všetky ustanovenia §28ZVO? </w:delText>
              </w:r>
            </w:del>
          </w:p>
        </w:tc>
        <w:tc>
          <w:tcPr>
            <w:tcW w:w="567" w:type="dxa"/>
            <w:shd w:val="clear" w:color="auto" w:fill="auto"/>
            <w:vAlign w:val="center"/>
          </w:tcPr>
          <w:p w14:paraId="1A193A01" w14:textId="77777777" w:rsidR="00DC7054" w:rsidRPr="007001F1" w:rsidDel="007D765B" w:rsidRDefault="00DC7054" w:rsidP="00675CE1">
            <w:pPr>
              <w:jc w:val="center"/>
              <w:rPr>
                <w:del w:id="2688" w:author="Autor"/>
                <w:color w:val="000000"/>
              </w:rPr>
            </w:pPr>
          </w:p>
        </w:tc>
        <w:tc>
          <w:tcPr>
            <w:tcW w:w="567" w:type="dxa"/>
            <w:shd w:val="clear" w:color="auto" w:fill="auto"/>
            <w:vAlign w:val="center"/>
          </w:tcPr>
          <w:p w14:paraId="54D302D7" w14:textId="77777777" w:rsidR="00DC7054" w:rsidRPr="007001F1" w:rsidDel="007D765B" w:rsidRDefault="00DC7054" w:rsidP="00675CE1">
            <w:pPr>
              <w:jc w:val="center"/>
              <w:rPr>
                <w:del w:id="2689" w:author="Autor"/>
                <w:color w:val="000000"/>
              </w:rPr>
            </w:pPr>
          </w:p>
        </w:tc>
        <w:tc>
          <w:tcPr>
            <w:tcW w:w="776" w:type="dxa"/>
            <w:shd w:val="clear" w:color="auto" w:fill="auto"/>
            <w:vAlign w:val="center"/>
          </w:tcPr>
          <w:p w14:paraId="3E20E113" w14:textId="77777777" w:rsidR="00DC7054" w:rsidRPr="007001F1" w:rsidDel="007D765B" w:rsidRDefault="00DC7054" w:rsidP="00675CE1">
            <w:pPr>
              <w:jc w:val="center"/>
              <w:rPr>
                <w:del w:id="2690" w:author="Autor"/>
                <w:color w:val="000000"/>
              </w:rPr>
            </w:pPr>
          </w:p>
        </w:tc>
        <w:tc>
          <w:tcPr>
            <w:tcW w:w="1775" w:type="dxa"/>
            <w:shd w:val="clear" w:color="auto" w:fill="auto"/>
            <w:vAlign w:val="center"/>
          </w:tcPr>
          <w:p w14:paraId="0E67701F" w14:textId="77777777" w:rsidR="00DC7054" w:rsidRPr="007001F1" w:rsidDel="007D765B" w:rsidRDefault="00DC7054" w:rsidP="00675CE1">
            <w:pPr>
              <w:jc w:val="center"/>
              <w:rPr>
                <w:del w:id="2691" w:author="Autor"/>
                <w:color w:val="000000"/>
              </w:rPr>
            </w:pPr>
          </w:p>
        </w:tc>
      </w:tr>
      <w:tr w:rsidR="00675CE1" w:rsidRPr="007001F1" w:rsidDel="007D765B" w14:paraId="183ED7FC" w14:textId="77777777" w:rsidTr="007D765B">
        <w:trPr>
          <w:trHeight w:val="20"/>
          <w:del w:id="2692" w:author="Autor"/>
        </w:trPr>
        <w:tc>
          <w:tcPr>
            <w:tcW w:w="582" w:type="dxa"/>
            <w:shd w:val="clear" w:color="auto" w:fill="auto"/>
            <w:noWrap/>
            <w:vAlign w:val="center"/>
            <w:hideMark/>
          </w:tcPr>
          <w:p w14:paraId="3EACA082" w14:textId="77777777" w:rsidR="00675CE1" w:rsidRPr="007001F1" w:rsidDel="007D765B" w:rsidRDefault="006F6B0D" w:rsidP="00675CE1">
            <w:pPr>
              <w:jc w:val="center"/>
              <w:rPr>
                <w:del w:id="2693" w:author="Autor"/>
                <w:color w:val="000000"/>
              </w:rPr>
            </w:pPr>
            <w:del w:id="2694" w:author="Autor">
              <w:r w:rsidRPr="007001F1" w:rsidDel="007D765B">
                <w:rPr>
                  <w:color w:val="000000"/>
                  <w:sz w:val="22"/>
                  <w:szCs w:val="22"/>
                </w:rPr>
                <w:delText>5</w:delText>
              </w:r>
            </w:del>
          </w:p>
        </w:tc>
        <w:tc>
          <w:tcPr>
            <w:tcW w:w="4820" w:type="dxa"/>
            <w:gridSpan w:val="2"/>
            <w:shd w:val="clear" w:color="auto" w:fill="auto"/>
            <w:vAlign w:val="center"/>
            <w:hideMark/>
          </w:tcPr>
          <w:p w14:paraId="7F966B52" w14:textId="77777777" w:rsidR="00675CE1" w:rsidRPr="007001F1" w:rsidDel="007D765B" w:rsidRDefault="00675CE1" w:rsidP="00D5534B">
            <w:pPr>
              <w:jc w:val="both"/>
              <w:rPr>
                <w:del w:id="2695" w:author="Autor"/>
                <w:color w:val="000000"/>
              </w:rPr>
            </w:pPr>
            <w:del w:id="2696" w:author="Autor">
              <w:r w:rsidRPr="007001F1" w:rsidDel="007D765B">
                <w:rPr>
                  <w:color w:val="000000"/>
                  <w:sz w:val="22"/>
                  <w:szCs w:val="22"/>
                </w:rPr>
                <w:delText>Bol zamestnanec vykonávajúci kontrolu oboznámený s rizikovými indikátormi</w:delText>
              </w:r>
              <w:r w:rsidR="009478F0" w:rsidDel="007D765B">
                <w:rPr>
                  <w:color w:val="000000"/>
                  <w:sz w:val="22"/>
                  <w:szCs w:val="22"/>
                </w:rPr>
                <w:delText xml:space="preserve"> </w:delText>
              </w:r>
              <w:r w:rsidR="00A128DC" w:rsidRPr="007001F1" w:rsidDel="007D765B">
                <w:rPr>
                  <w:color w:val="000000"/>
                  <w:sz w:val="22"/>
                  <w:szCs w:val="22"/>
                </w:rPr>
                <w:delText>podľa Systému riadenia EŠIF</w:delText>
              </w:r>
              <w:r w:rsidRPr="007001F1" w:rsidDel="007D765B">
                <w:rPr>
                  <w:color w:val="000000"/>
                  <w:sz w:val="22"/>
                  <w:szCs w:val="22"/>
                </w:rPr>
                <w:delText>, v časti kontrola verejného obstarávania - spolupráca s PMÚ a spolupráca s OČTK?</w:delText>
              </w:r>
              <w:r w:rsidR="009478F0" w:rsidDel="007D765B">
                <w:rPr>
                  <w:color w:val="000000"/>
                  <w:sz w:val="22"/>
                  <w:szCs w:val="22"/>
                </w:rPr>
                <w:delText xml:space="preserve"> </w:delText>
              </w:r>
              <w:r w:rsidR="005F12F0" w:rsidRPr="007001F1" w:rsidDel="007D765B">
                <w:rPr>
                  <w:color w:val="000000"/>
                  <w:sz w:val="22"/>
                  <w:szCs w:val="22"/>
                </w:rPr>
                <w:delText>Neboli identifikované rizikové indikátory, ktoré môžu iniciovať spoluprácu s PMÚ alebo OČTK?</w:delText>
              </w:r>
            </w:del>
          </w:p>
        </w:tc>
        <w:tc>
          <w:tcPr>
            <w:tcW w:w="567" w:type="dxa"/>
            <w:shd w:val="clear" w:color="auto" w:fill="auto"/>
            <w:vAlign w:val="center"/>
            <w:hideMark/>
          </w:tcPr>
          <w:p w14:paraId="48A02FA9" w14:textId="77777777" w:rsidR="00675CE1" w:rsidRPr="007001F1" w:rsidDel="007D765B" w:rsidRDefault="00675CE1" w:rsidP="00675CE1">
            <w:pPr>
              <w:jc w:val="center"/>
              <w:rPr>
                <w:del w:id="2697" w:author="Autor"/>
                <w:color w:val="000000"/>
              </w:rPr>
            </w:pPr>
            <w:del w:id="2698" w:author="Autor">
              <w:r w:rsidRPr="007001F1" w:rsidDel="007D765B">
                <w:rPr>
                  <w:color w:val="000000"/>
                  <w:sz w:val="22"/>
                  <w:szCs w:val="22"/>
                </w:rPr>
                <w:delText> </w:delText>
              </w:r>
            </w:del>
          </w:p>
        </w:tc>
        <w:tc>
          <w:tcPr>
            <w:tcW w:w="567" w:type="dxa"/>
            <w:shd w:val="clear" w:color="auto" w:fill="auto"/>
            <w:vAlign w:val="center"/>
            <w:hideMark/>
          </w:tcPr>
          <w:p w14:paraId="44513E6F" w14:textId="77777777" w:rsidR="00675CE1" w:rsidRPr="007001F1" w:rsidDel="007D765B" w:rsidRDefault="00675CE1" w:rsidP="00675CE1">
            <w:pPr>
              <w:jc w:val="center"/>
              <w:rPr>
                <w:del w:id="2699" w:author="Autor"/>
                <w:color w:val="000000"/>
              </w:rPr>
            </w:pPr>
            <w:del w:id="2700" w:author="Autor">
              <w:r w:rsidRPr="007001F1" w:rsidDel="007D765B">
                <w:rPr>
                  <w:color w:val="000000"/>
                  <w:sz w:val="22"/>
                  <w:szCs w:val="22"/>
                </w:rPr>
                <w:delText> </w:delText>
              </w:r>
            </w:del>
          </w:p>
        </w:tc>
        <w:tc>
          <w:tcPr>
            <w:tcW w:w="776" w:type="dxa"/>
            <w:shd w:val="clear" w:color="auto" w:fill="auto"/>
            <w:vAlign w:val="center"/>
            <w:hideMark/>
          </w:tcPr>
          <w:p w14:paraId="7BD51292" w14:textId="77777777" w:rsidR="00675CE1" w:rsidRPr="007001F1" w:rsidDel="007D765B" w:rsidRDefault="00675CE1" w:rsidP="00675CE1">
            <w:pPr>
              <w:jc w:val="center"/>
              <w:rPr>
                <w:del w:id="2701" w:author="Autor"/>
                <w:color w:val="000000"/>
              </w:rPr>
            </w:pPr>
            <w:del w:id="2702" w:author="Autor">
              <w:r w:rsidRPr="007001F1" w:rsidDel="007D765B">
                <w:rPr>
                  <w:color w:val="000000"/>
                  <w:sz w:val="22"/>
                  <w:szCs w:val="22"/>
                </w:rPr>
                <w:delText> </w:delText>
              </w:r>
            </w:del>
          </w:p>
        </w:tc>
        <w:tc>
          <w:tcPr>
            <w:tcW w:w="1775" w:type="dxa"/>
            <w:shd w:val="clear" w:color="auto" w:fill="auto"/>
            <w:vAlign w:val="center"/>
            <w:hideMark/>
          </w:tcPr>
          <w:p w14:paraId="38365A9C" w14:textId="77777777" w:rsidR="00675CE1" w:rsidRPr="007001F1" w:rsidDel="007D765B" w:rsidRDefault="00675CE1" w:rsidP="00675CE1">
            <w:pPr>
              <w:jc w:val="center"/>
              <w:rPr>
                <w:del w:id="2703" w:author="Autor"/>
                <w:color w:val="000000"/>
              </w:rPr>
            </w:pPr>
            <w:del w:id="2704" w:author="Autor">
              <w:r w:rsidRPr="007001F1" w:rsidDel="007D765B">
                <w:rPr>
                  <w:color w:val="000000"/>
                  <w:sz w:val="22"/>
                  <w:szCs w:val="22"/>
                </w:rPr>
                <w:delText> </w:delText>
              </w:r>
            </w:del>
          </w:p>
        </w:tc>
      </w:tr>
      <w:tr w:rsidR="00675CE1" w:rsidRPr="007001F1" w:rsidDel="007D765B" w14:paraId="27CEEC39" w14:textId="77777777" w:rsidTr="007D765B">
        <w:trPr>
          <w:trHeight w:val="20"/>
          <w:del w:id="2705" w:author="Autor"/>
        </w:trPr>
        <w:tc>
          <w:tcPr>
            <w:tcW w:w="582" w:type="dxa"/>
            <w:shd w:val="clear" w:color="auto" w:fill="auto"/>
            <w:noWrap/>
            <w:vAlign w:val="center"/>
            <w:hideMark/>
          </w:tcPr>
          <w:p w14:paraId="3DF092B3" w14:textId="77777777" w:rsidR="00675CE1" w:rsidRPr="007001F1" w:rsidDel="007D765B" w:rsidRDefault="006F6B0D" w:rsidP="00675CE1">
            <w:pPr>
              <w:jc w:val="center"/>
              <w:rPr>
                <w:del w:id="2706" w:author="Autor"/>
                <w:color w:val="000000"/>
              </w:rPr>
            </w:pPr>
            <w:del w:id="2707" w:author="Autor">
              <w:r w:rsidRPr="007001F1" w:rsidDel="007D765B">
                <w:rPr>
                  <w:color w:val="000000"/>
                  <w:sz w:val="22"/>
                  <w:szCs w:val="22"/>
                </w:rPr>
                <w:delText>6</w:delText>
              </w:r>
            </w:del>
          </w:p>
        </w:tc>
        <w:tc>
          <w:tcPr>
            <w:tcW w:w="4820" w:type="dxa"/>
            <w:gridSpan w:val="2"/>
            <w:shd w:val="clear" w:color="auto" w:fill="auto"/>
            <w:vAlign w:val="center"/>
            <w:hideMark/>
          </w:tcPr>
          <w:p w14:paraId="5138A0B0" w14:textId="77777777" w:rsidR="00675CE1" w:rsidRPr="007001F1" w:rsidDel="007D765B" w:rsidRDefault="00675CE1" w:rsidP="00CD3397">
            <w:pPr>
              <w:jc w:val="both"/>
              <w:rPr>
                <w:del w:id="2708" w:author="Autor"/>
              </w:rPr>
            </w:pPr>
            <w:del w:id="2709" w:author="Autor">
              <w:r w:rsidRPr="007001F1" w:rsidDel="007D765B">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hideMark/>
          </w:tcPr>
          <w:p w14:paraId="04795A9B" w14:textId="77777777" w:rsidR="00675CE1" w:rsidRPr="007001F1" w:rsidDel="007D765B" w:rsidRDefault="00675CE1" w:rsidP="00675CE1">
            <w:pPr>
              <w:jc w:val="center"/>
              <w:rPr>
                <w:del w:id="2710" w:author="Autor"/>
                <w:color w:val="000000"/>
              </w:rPr>
            </w:pPr>
            <w:del w:id="2711" w:author="Autor">
              <w:r w:rsidRPr="007001F1" w:rsidDel="007D765B">
                <w:rPr>
                  <w:color w:val="000000"/>
                  <w:sz w:val="22"/>
                  <w:szCs w:val="22"/>
                </w:rPr>
                <w:delText> </w:delText>
              </w:r>
            </w:del>
          </w:p>
        </w:tc>
        <w:tc>
          <w:tcPr>
            <w:tcW w:w="567" w:type="dxa"/>
            <w:shd w:val="clear" w:color="auto" w:fill="auto"/>
            <w:vAlign w:val="center"/>
            <w:hideMark/>
          </w:tcPr>
          <w:p w14:paraId="3E95978B" w14:textId="77777777" w:rsidR="00675CE1" w:rsidRPr="007001F1" w:rsidDel="007D765B" w:rsidRDefault="00675CE1" w:rsidP="00675CE1">
            <w:pPr>
              <w:jc w:val="center"/>
              <w:rPr>
                <w:del w:id="2712" w:author="Autor"/>
                <w:color w:val="000000"/>
              </w:rPr>
            </w:pPr>
            <w:del w:id="2713" w:author="Autor">
              <w:r w:rsidRPr="007001F1" w:rsidDel="007D765B">
                <w:rPr>
                  <w:color w:val="000000"/>
                  <w:sz w:val="22"/>
                  <w:szCs w:val="22"/>
                </w:rPr>
                <w:delText> </w:delText>
              </w:r>
            </w:del>
          </w:p>
        </w:tc>
        <w:tc>
          <w:tcPr>
            <w:tcW w:w="776" w:type="dxa"/>
            <w:shd w:val="clear" w:color="auto" w:fill="auto"/>
            <w:vAlign w:val="center"/>
            <w:hideMark/>
          </w:tcPr>
          <w:p w14:paraId="0BE381EC" w14:textId="77777777" w:rsidR="00675CE1" w:rsidRPr="007001F1" w:rsidDel="007D765B" w:rsidRDefault="00675CE1" w:rsidP="00675CE1">
            <w:pPr>
              <w:jc w:val="center"/>
              <w:rPr>
                <w:del w:id="2714" w:author="Autor"/>
                <w:color w:val="000000"/>
              </w:rPr>
            </w:pPr>
            <w:del w:id="2715" w:author="Autor">
              <w:r w:rsidRPr="007001F1" w:rsidDel="007D765B">
                <w:rPr>
                  <w:color w:val="000000"/>
                  <w:sz w:val="22"/>
                  <w:szCs w:val="22"/>
                </w:rPr>
                <w:delText> </w:delText>
              </w:r>
            </w:del>
          </w:p>
        </w:tc>
        <w:tc>
          <w:tcPr>
            <w:tcW w:w="1775" w:type="dxa"/>
            <w:shd w:val="clear" w:color="auto" w:fill="auto"/>
            <w:vAlign w:val="center"/>
            <w:hideMark/>
          </w:tcPr>
          <w:p w14:paraId="31FBE6B8" w14:textId="77777777" w:rsidR="00675CE1" w:rsidRPr="007001F1" w:rsidDel="007D765B" w:rsidRDefault="00675CE1" w:rsidP="00675CE1">
            <w:pPr>
              <w:jc w:val="center"/>
              <w:rPr>
                <w:del w:id="2716" w:author="Autor"/>
                <w:color w:val="000000"/>
              </w:rPr>
            </w:pPr>
            <w:del w:id="2717" w:author="Autor">
              <w:r w:rsidRPr="007001F1" w:rsidDel="007D765B">
                <w:rPr>
                  <w:color w:val="000000"/>
                  <w:sz w:val="22"/>
                  <w:szCs w:val="22"/>
                </w:rPr>
                <w:delText> </w:delText>
              </w:r>
            </w:del>
          </w:p>
        </w:tc>
      </w:tr>
      <w:tr w:rsidR="00675CE1" w:rsidRPr="007001F1" w:rsidDel="007D765B" w14:paraId="44F8408C" w14:textId="77777777" w:rsidTr="007D765B">
        <w:trPr>
          <w:trHeight w:val="20"/>
          <w:del w:id="2718" w:author="Autor"/>
        </w:trPr>
        <w:tc>
          <w:tcPr>
            <w:tcW w:w="582" w:type="dxa"/>
            <w:shd w:val="clear" w:color="auto" w:fill="auto"/>
            <w:noWrap/>
            <w:vAlign w:val="center"/>
            <w:hideMark/>
          </w:tcPr>
          <w:p w14:paraId="48491635" w14:textId="77777777" w:rsidR="00675CE1" w:rsidRPr="007001F1" w:rsidDel="007D765B" w:rsidRDefault="006F6B0D" w:rsidP="00675CE1">
            <w:pPr>
              <w:jc w:val="center"/>
              <w:rPr>
                <w:del w:id="2719" w:author="Autor"/>
                <w:color w:val="000000"/>
              </w:rPr>
            </w:pPr>
            <w:del w:id="2720" w:author="Autor">
              <w:r w:rsidRPr="007001F1" w:rsidDel="007D765B">
                <w:rPr>
                  <w:color w:val="000000"/>
                  <w:sz w:val="22"/>
                  <w:szCs w:val="22"/>
                </w:rPr>
                <w:delText>7</w:delText>
              </w:r>
            </w:del>
          </w:p>
        </w:tc>
        <w:tc>
          <w:tcPr>
            <w:tcW w:w="4820" w:type="dxa"/>
            <w:gridSpan w:val="2"/>
            <w:shd w:val="clear" w:color="auto" w:fill="auto"/>
            <w:vAlign w:val="center"/>
            <w:hideMark/>
          </w:tcPr>
          <w:p w14:paraId="36E5BE61" w14:textId="77777777" w:rsidR="00675CE1" w:rsidRPr="007001F1" w:rsidDel="007D765B" w:rsidRDefault="00675CE1" w:rsidP="00D5534B">
            <w:pPr>
              <w:jc w:val="both"/>
              <w:rPr>
                <w:del w:id="2721" w:author="Autor"/>
                <w:color w:val="000000"/>
              </w:rPr>
            </w:pPr>
            <w:del w:id="2722" w:author="Autor">
              <w:r w:rsidRPr="007001F1" w:rsidDel="007D765B">
                <w:rPr>
                  <w:color w:val="000000"/>
                  <w:sz w:val="22"/>
                  <w:szCs w:val="22"/>
                </w:rPr>
                <w:delText xml:space="preserve">Sú podmienky účasti týkajúce sa osobného postavenia stanovené v súlade s § </w:delText>
              </w:r>
              <w:r w:rsidR="00C679F8" w:rsidRPr="007001F1" w:rsidDel="007D765B">
                <w:rPr>
                  <w:color w:val="000000"/>
                  <w:sz w:val="22"/>
                  <w:szCs w:val="22"/>
                </w:rPr>
                <w:delText xml:space="preserve">32 </w:delText>
              </w:r>
              <w:r w:rsidRPr="007001F1" w:rsidDel="007D765B">
                <w:rPr>
                  <w:color w:val="000000"/>
                  <w:sz w:val="22"/>
                  <w:szCs w:val="22"/>
                </w:rPr>
                <w:delText>ZVO?</w:delText>
              </w:r>
            </w:del>
          </w:p>
        </w:tc>
        <w:tc>
          <w:tcPr>
            <w:tcW w:w="567" w:type="dxa"/>
            <w:shd w:val="clear" w:color="auto" w:fill="auto"/>
            <w:vAlign w:val="center"/>
            <w:hideMark/>
          </w:tcPr>
          <w:p w14:paraId="26C561E3" w14:textId="77777777" w:rsidR="00675CE1" w:rsidRPr="007001F1" w:rsidDel="007D765B" w:rsidRDefault="00675CE1" w:rsidP="00675CE1">
            <w:pPr>
              <w:jc w:val="center"/>
              <w:rPr>
                <w:del w:id="2723" w:author="Autor"/>
                <w:color w:val="000000"/>
              </w:rPr>
            </w:pPr>
            <w:del w:id="2724" w:author="Autor">
              <w:r w:rsidRPr="007001F1" w:rsidDel="007D765B">
                <w:rPr>
                  <w:color w:val="000000"/>
                  <w:sz w:val="22"/>
                  <w:szCs w:val="22"/>
                </w:rPr>
                <w:delText> </w:delText>
              </w:r>
            </w:del>
          </w:p>
        </w:tc>
        <w:tc>
          <w:tcPr>
            <w:tcW w:w="567" w:type="dxa"/>
            <w:shd w:val="clear" w:color="auto" w:fill="auto"/>
            <w:vAlign w:val="center"/>
            <w:hideMark/>
          </w:tcPr>
          <w:p w14:paraId="7D490259" w14:textId="77777777" w:rsidR="00675CE1" w:rsidRPr="007001F1" w:rsidDel="007D765B" w:rsidRDefault="00675CE1" w:rsidP="00675CE1">
            <w:pPr>
              <w:jc w:val="center"/>
              <w:rPr>
                <w:del w:id="2725" w:author="Autor"/>
                <w:color w:val="000000"/>
              </w:rPr>
            </w:pPr>
            <w:del w:id="2726" w:author="Autor">
              <w:r w:rsidRPr="007001F1" w:rsidDel="007D765B">
                <w:rPr>
                  <w:color w:val="000000"/>
                  <w:sz w:val="22"/>
                  <w:szCs w:val="22"/>
                </w:rPr>
                <w:delText> </w:delText>
              </w:r>
            </w:del>
          </w:p>
        </w:tc>
        <w:tc>
          <w:tcPr>
            <w:tcW w:w="776" w:type="dxa"/>
            <w:shd w:val="clear" w:color="auto" w:fill="auto"/>
            <w:vAlign w:val="center"/>
            <w:hideMark/>
          </w:tcPr>
          <w:p w14:paraId="74EC1C12" w14:textId="77777777" w:rsidR="00675CE1" w:rsidRPr="007001F1" w:rsidDel="007D765B" w:rsidRDefault="00675CE1" w:rsidP="00675CE1">
            <w:pPr>
              <w:jc w:val="center"/>
              <w:rPr>
                <w:del w:id="2727" w:author="Autor"/>
                <w:color w:val="000000"/>
              </w:rPr>
            </w:pPr>
            <w:del w:id="2728" w:author="Autor">
              <w:r w:rsidRPr="007001F1" w:rsidDel="007D765B">
                <w:rPr>
                  <w:color w:val="000000"/>
                  <w:sz w:val="22"/>
                  <w:szCs w:val="22"/>
                </w:rPr>
                <w:delText> </w:delText>
              </w:r>
            </w:del>
          </w:p>
        </w:tc>
        <w:tc>
          <w:tcPr>
            <w:tcW w:w="1775" w:type="dxa"/>
            <w:shd w:val="clear" w:color="auto" w:fill="auto"/>
            <w:vAlign w:val="center"/>
            <w:hideMark/>
          </w:tcPr>
          <w:p w14:paraId="20FDD59A" w14:textId="77777777" w:rsidR="00675CE1" w:rsidRPr="007001F1" w:rsidDel="007D765B" w:rsidRDefault="00675CE1" w:rsidP="00675CE1">
            <w:pPr>
              <w:jc w:val="center"/>
              <w:rPr>
                <w:del w:id="2729" w:author="Autor"/>
                <w:color w:val="000000"/>
              </w:rPr>
            </w:pPr>
            <w:del w:id="2730" w:author="Autor">
              <w:r w:rsidRPr="007001F1" w:rsidDel="007D765B">
                <w:rPr>
                  <w:color w:val="000000"/>
                  <w:sz w:val="22"/>
                  <w:szCs w:val="22"/>
                </w:rPr>
                <w:delText> </w:delText>
              </w:r>
            </w:del>
          </w:p>
        </w:tc>
      </w:tr>
      <w:tr w:rsidR="00C679F8" w:rsidRPr="007001F1" w:rsidDel="007D765B" w14:paraId="77008D4A" w14:textId="77777777" w:rsidTr="007D765B">
        <w:trPr>
          <w:trHeight w:val="20"/>
          <w:del w:id="2731" w:author="Autor"/>
        </w:trPr>
        <w:tc>
          <w:tcPr>
            <w:tcW w:w="582" w:type="dxa"/>
            <w:shd w:val="clear" w:color="auto" w:fill="auto"/>
            <w:noWrap/>
            <w:vAlign w:val="center"/>
            <w:hideMark/>
          </w:tcPr>
          <w:p w14:paraId="02D11F44" w14:textId="77777777" w:rsidR="00C679F8" w:rsidRPr="007001F1" w:rsidDel="007D765B" w:rsidRDefault="006F6B0D" w:rsidP="00C679F8">
            <w:pPr>
              <w:jc w:val="center"/>
              <w:rPr>
                <w:del w:id="2732" w:author="Autor"/>
                <w:color w:val="000000"/>
              </w:rPr>
            </w:pPr>
            <w:del w:id="2733" w:author="Autor">
              <w:r w:rsidRPr="007001F1" w:rsidDel="007D765B">
                <w:rPr>
                  <w:color w:val="000000"/>
                  <w:sz w:val="22"/>
                  <w:szCs w:val="22"/>
                </w:rPr>
                <w:delText>8</w:delText>
              </w:r>
            </w:del>
          </w:p>
        </w:tc>
        <w:tc>
          <w:tcPr>
            <w:tcW w:w="4820" w:type="dxa"/>
            <w:gridSpan w:val="2"/>
            <w:shd w:val="clear" w:color="auto" w:fill="auto"/>
            <w:vAlign w:val="center"/>
            <w:hideMark/>
          </w:tcPr>
          <w:p w14:paraId="2BA93677" w14:textId="77777777" w:rsidR="00C679F8" w:rsidRPr="007001F1" w:rsidDel="007D765B" w:rsidRDefault="00C679F8" w:rsidP="00D5534B">
            <w:pPr>
              <w:jc w:val="both"/>
              <w:rPr>
                <w:del w:id="2734" w:author="Autor"/>
                <w:color w:val="000000"/>
              </w:rPr>
            </w:pPr>
            <w:del w:id="2735" w:author="Autor">
              <w:r w:rsidRPr="007001F1" w:rsidDel="007D765B">
                <w:rPr>
                  <w:color w:val="000000"/>
                  <w:sz w:val="22"/>
                  <w:szCs w:val="22"/>
                </w:rPr>
                <w:delText>Stanovil verejný obstarávateľ podmienky účasti týkajúce sa finančného a ekonomického postavenia a doklady na ich preukázanie v súlade s § 33 ZVO?</w:delText>
              </w:r>
            </w:del>
          </w:p>
        </w:tc>
        <w:tc>
          <w:tcPr>
            <w:tcW w:w="567" w:type="dxa"/>
            <w:shd w:val="clear" w:color="auto" w:fill="auto"/>
            <w:vAlign w:val="center"/>
            <w:hideMark/>
          </w:tcPr>
          <w:p w14:paraId="159B4701" w14:textId="77777777" w:rsidR="00C679F8" w:rsidRPr="007001F1" w:rsidDel="007D765B" w:rsidRDefault="00C679F8" w:rsidP="00C679F8">
            <w:pPr>
              <w:jc w:val="center"/>
              <w:rPr>
                <w:del w:id="2736" w:author="Autor"/>
                <w:color w:val="000000"/>
              </w:rPr>
            </w:pPr>
            <w:del w:id="2737" w:author="Autor">
              <w:r w:rsidRPr="007001F1" w:rsidDel="007D765B">
                <w:rPr>
                  <w:color w:val="000000"/>
                  <w:sz w:val="22"/>
                  <w:szCs w:val="22"/>
                </w:rPr>
                <w:delText> </w:delText>
              </w:r>
            </w:del>
          </w:p>
        </w:tc>
        <w:tc>
          <w:tcPr>
            <w:tcW w:w="567" w:type="dxa"/>
            <w:shd w:val="clear" w:color="auto" w:fill="auto"/>
            <w:vAlign w:val="center"/>
            <w:hideMark/>
          </w:tcPr>
          <w:p w14:paraId="00FFBEB2" w14:textId="77777777" w:rsidR="00C679F8" w:rsidRPr="007001F1" w:rsidDel="007D765B" w:rsidRDefault="00C679F8" w:rsidP="00C679F8">
            <w:pPr>
              <w:jc w:val="center"/>
              <w:rPr>
                <w:del w:id="2738" w:author="Autor"/>
                <w:color w:val="000000"/>
              </w:rPr>
            </w:pPr>
            <w:del w:id="2739" w:author="Autor">
              <w:r w:rsidRPr="007001F1" w:rsidDel="007D765B">
                <w:rPr>
                  <w:color w:val="000000"/>
                  <w:sz w:val="22"/>
                  <w:szCs w:val="22"/>
                </w:rPr>
                <w:delText> </w:delText>
              </w:r>
            </w:del>
          </w:p>
        </w:tc>
        <w:tc>
          <w:tcPr>
            <w:tcW w:w="776" w:type="dxa"/>
            <w:shd w:val="clear" w:color="auto" w:fill="auto"/>
            <w:vAlign w:val="center"/>
            <w:hideMark/>
          </w:tcPr>
          <w:p w14:paraId="6E435128" w14:textId="77777777" w:rsidR="00C679F8" w:rsidRPr="007001F1" w:rsidDel="007D765B" w:rsidRDefault="00C679F8" w:rsidP="00C679F8">
            <w:pPr>
              <w:jc w:val="center"/>
              <w:rPr>
                <w:del w:id="2740" w:author="Autor"/>
                <w:color w:val="000000"/>
              </w:rPr>
            </w:pPr>
            <w:del w:id="2741" w:author="Autor">
              <w:r w:rsidRPr="007001F1" w:rsidDel="007D765B">
                <w:rPr>
                  <w:color w:val="000000"/>
                  <w:sz w:val="22"/>
                  <w:szCs w:val="22"/>
                </w:rPr>
                <w:delText> </w:delText>
              </w:r>
            </w:del>
          </w:p>
        </w:tc>
        <w:tc>
          <w:tcPr>
            <w:tcW w:w="1775" w:type="dxa"/>
            <w:shd w:val="clear" w:color="auto" w:fill="auto"/>
            <w:vAlign w:val="center"/>
            <w:hideMark/>
          </w:tcPr>
          <w:p w14:paraId="278D68F7" w14:textId="77777777" w:rsidR="00C679F8" w:rsidRPr="007001F1" w:rsidDel="007D765B" w:rsidRDefault="00C679F8" w:rsidP="00C679F8">
            <w:pPr>
              <w:jc w:val="center"/>
              <w:rPr>
                <w:del w:id="2742" w:author="Autor"/>
                <w:color w:val="000000"/>
              </w:rPr>
            </w:pPr>
            <w:del w:id="2743" w:author="Autor">
              <w:r w:rsidRPr="007001F1" w:rsidDel="007D765B">
                <w:rPr>
                  <w:color w:val="000000"/>
                  <w:sz w:val="22"/>
                  <w:szCs w:val="22"/>
                </w:rPr>
                <w:delText> </w:delText>
              </w:r>
            </w:del>
          </w:p>
        </w:tc>
      </w:tr>
      <w:tr w:rsidR="00C679F8" w:rsidRPr="007001F1" w:rsidDel="007D765B" w14:paraId="12AC527B" w14:textId="77777777" w:rsidTr="007D765B">
        <w:trPr>
          <w:trHeight w:val="20"/>
          <w:del w:id="2744" w:author="Autor"/>
        </w:trPr>
        <w:tc>
          <w:tcPr>
            <w:tcW w:w="582" w:type="dxa"/>
            <w:shd w:val="clear" w:color="auto" w:fill="auto"/>
            <w:noWrap/>
            <w:vAlign w:val="center"/>
            <w:hideMark/>
          </w:tcPr>
          <w:p w14:paraId="6B394D9C" w14:textId="77777777" w:rsidR="00C679F8" w:rsidRPr="007001F1" w:rsidDel="007D765B" w:rsidRDefault="006F6B0D" w:rsidP="00C679F8">
            <w:pPr>
              <w:jc w:val="center"/>
              <w:rPr>
                <w:del w:id="2745" w:author="Autor"/>
                <w:color w:val="000000"/>
              </w:rPr>
            </w:pPr>
            <w:del w:id="2746" w:author="Autor">
              <w:r w:rsidRPr="007001F1" w:rsidDel="007D765B">
                <w:rPr>
                  <w:color w:val="000000"/>
                  <w:sz w:val="22"/>
                  <w:szCs w:val="22"/>
                </w:rPr>
                <w:delText>9</w:delText>
              </w:r>
            </w:del>
          </w:p>
        </w:tc>
        <w:tc>
          <w:tcPr>
            <w:tcW w:w="4820" w:type="dxa"/>
            <w:gridSpan w:val="2"/>
            <w:shd w:val="clear" w:color="auto" w:fill="auto"/>
            <w:vAlign w:val="center"/>
            <w:hideMark/>
          </w:tcPr>
          <w:p w14:paraId="10635216" w14:textId="77777777" w:rsidR="00C679F8" w:rsidRPr="007001F1" w:rsidDel="007D765B" w:rsidRDefault="00C679F8" w:rsidP="00D5534B">
            <w:pPr>
              <w:jc w:val="both"/>
              <w:rPr>
                <w:del w:id="2747" w:author="Autor"/>
                <w:color w:val="000000"/>
              </w:rPr>
            </w:pPr>
            <w:del w:id="2748" w:author="Autor">
              <w:r w:rsidRPr="007001F1" w:rsidDel="007D765B">
                <w:rPr>
                  <w:color w:val="000000"/>
                  <w:sz w:val="22"/>
                  <w:szCs w:val="22"/>
                </w:rPr>
                <w:delText>Stanovil verejný obstarávateľ podmienky účasti týkajúce sa technickej alebo odbornej spôsobilosti a doklady na ich preukázanie v súlade s § 34 a</w:delText>
              </w:r>
              <w:r w:rsidR="002072E0" w:rsidRPr="007001F1" w:rsidDel="007D765B">
                <w:rPr>
                  <w:color w:val="000000"/>
                  <w:sz w:val="22"/>
                  <w:szCs w:val="22"/>
                </w:rPr>
                <w:delText>ž</w:delText>
              </w:r>
              <w:r w:rsidRPr="007001F1" w:rsidDel="007D765B">
                <w:rPr>
                  <w:color w:val="000000"/>
                  <w:sz w:val="22"/>
                  <w:szCs w:val="22"/>
                </w:rPr>
                <w:delText xml:space="preserve"> § 36 ZVO?</w:delText>
              </w:r>
            </w:del>
          </w:p>
        </w:tc>
        <w:tc>
          <w:tcPr>
            <w:tcW w:w="567" w:type="dxa"/>
            <w:shd w:val="clear" w:color="auto" w:fill="auto"/>
            <w:vAlign w:val="center"/>
            <w:hideMark/>
          </w:tcPr>
          <w:p w14:paraId="4D50C592" w14:textId="77777777" w:rsidR="00C679F8" w:rsidRPr="007001F1" w:rsidDel="007D765B" w:rsidRDefault="00C679F8" w:rsidP="00C679F8">
            <w:pPr>
              <w:jc w:val="center"/>
              <w:rPr>
                <w:del w:id="2749" w:author="Autor"/>
                <w:color w:val="000000"/>
              </w:rPr>
            </w:pPr>
            <w:del w:id="2750" w:author="Autor">
              <w:r w:rsidRPr="007001F1" w:rsidDel="007D765B">
                <w:rPr>
                  <w:color w:val="000000"/>
                  <w:sz w:val="22"/>
                  <w:szCs w:val="22"/>
                </w:rPr>
                <w:delText> </w:delText>
              </w:r>
            </w:del>
          </w:p>
        </w:tc>
        <w:tc>
          <w:tcPr>
            <w:tcW w:w="567" w:type="dxa"/>
            <w:shd w:val="clear" w:color="auto" w:fill="auto"/>
            <w:vAlign w:val="center"/>
            <w:hideMark/>
          </w:tcPr>
          <w:p w14:paraId="2EB858FE" w14:textId="77777777" w:rsidR="00C679F8" w:rsidRPr="007001F1" w:rsidDel="007D765B" w:rsidRDefault="00C679F8" w:rsidP="00C679F8">
            <w:pPr>
              <w:jc w:val="center"/>
              <w:rPr>
                <w:del w:id="2751" w:author="Autor"/>
                <w:color w:val="000000"/>
              </w:rPr>
            </w:pPr>
            <w:del w:id="2752" w:author="Autor">
              <w:r w:rsidRPr="007001F1" w:rsidDel="007D765B">
                <w:rPr>
                  <w:color w:val="000000"/>
                  <w:sz w:val="22"/>
                  <w:szCs w:val="22"/>
                </w:rPr>
                <w:delText> </w:delText>
              </w:r>
            </w:del>
          </w:p>
        </w:tc>
        <w:tc>
          <w:tcPr>
            <w:tcW w:w="776" w:type="dxa"/>
            <w:shd w:val="clear" w:color="auto" w:fill="auto"/>
            <w:vAlign w:val="center"/>
            <w:hideMark/>
          </w:tcPr>
          <w:p w14:paraId="713AD1C7" w14:textId="77777777" w:rsidR="00C679F8" w:rsidRPr="007001F1" w:rsidDel="007D765B" w:rsidRDefault="00C679F8" w:rsidP="00C679F8">
            <w:pPr>
              <w:jc w:val="center"/>
              <w:rPr>
                <w:del w:id="2753" w:author="Autor"/>
                <w:color w:val="000000"/>
              </w:rPr>
            </w:pPr>
            <w:del w:id="2754" w:author="Autor">
              <w:r w:rsidRPr="007001F1" w:rsidDel="007D765B">
                <w:rPr>
                  <w:color w:val="000000"/>
                  <w:sz w:val="22"/>
                  <w:szCs w:val="22"/>
                </w:rPr>
                <w:delText> </w:delText>
              </w:r>
            </w:del>
          </w:p>
        </w:tc>
        <w:tc>
          <w:tcPr>
            <w:tcW w:w="1775" w:type="dxa"/>
            <w:shd w:val="clear" w:color="auto" w:fill="auto"/>
            <w:vAlign w:val="center"/>
            <w:hideMark/>
          </w:tcPr>
          <w:p w14:paraId="788EA066" w14:textId="77777777" w:rsidR="00C679F8" w:rsidRPr="007001F1" w:rsidDel="007D765B" w:rsidRDefault="00C679F8" w:rsidP="00C679F8">
            <w:pPr>
              <w:jc w:val="center"/>
              <w:rPr>
                <w:del w:id="2755" w:author="Autor"/>
                <w:color w:val="000000"/>
              </w:rPr>
            </w:pPr>
            <w:del w:id="2756" w:author="Autor">
              <w:r w:rsidRPr="007001F1" w:rsidDel="007D765B">
                <w:rPr>
                  <w:color w:val="000000"/>
                  <w:sz w:val="22"/>
                  <w:szCs w:val="22"/>
                </w:rPr>
                <w:delText> </w:delText>
              </w:r>
            </w:del>
          </w:p>
        </w:tc>
      </w:tr>
      <w:tr w:rsidR="00DC7054" w:rsidRPr="007001F1" w:rsidDel="007D765B" w14:paraId="2F494417" w14:textId="77777777" w:rsidTr="007D765B">
        <w:trPr>
          <w:trHeight w:val="1268"/>
          <w:del w:id="2757" w:author="Autor"/>
        </w:trPr>
        <w:tc>
          <w:tcPr>
            <w:tcW w:w="582" w:type="dxa"/>
            <w:vMerge w:val="restart"/>
            <w:shd w:val="clear" w:color="auto" w:fill="auto"/>
            <w:noWrap/>
            <w:vAlign w:val="center"/>
            <w:hideMark/>
          </w:tcPr>
          <w:p w14:paraId="77E50209" w14:textId="77777777" w:rsidR="00DC7054" w:rsidRPr="007001F1" w:rsidDel="007D765B" w:rsidRDefault="00DC7054" w:rsidP="00675CE1">
            <w:pPr>
              <w:jc w:val="center"/>
              <w:rPr>
                <w:del w:id="2758" w:author="Autor"/>
                <w:color w:val="000000"/>
              </w:rPr>
            </w:pPr>
            <w:del w:id="2759" w:author="Autor">
              <w:r w:rsidRPr="007001F1" w:rsidDel="007D765B">
                <w:rPr>
                  <w:color w:val="000000"/>
                  <w:sz w:val="22"/>
                  <w:szCs w:val="22"/>
                </w:rPr>
                <w:delText>10</w:delText>
              </w:r>
            </w:del>
          </w:p>
        </w:tc>
        <w:tc>
          <w:tcPr>
            <w:tcW w:w="4820" w:type="dxa"/>
            <w:gridSpan w:val="2"/>
            <w:shd w:val="clear" w:color="auto" w:fill="auto"/>
            <w:vAlign w:val="center"/>
            <w:hideMark/>
          </w:tcPr>
          <w:p w14:paraId="278C0CCE" w14:textId="77777777" w:rsidR="00DC7054" w:rsidRPr="007001F1" w:rsidDel="007D765B" w:rsidRDefault="00DC7054" w:rsidP="00D5534B">
            <w:pPr>
              <w:jc w:val="both"/>
              <w:rPr>
                <w:del w:id="2760" w:author="Autor"/>
                <w:color w:val="000000"/>
              </w:rPr>
            </w:pPr>
            <w:del w:id="2761" w:author="Autor">
              <w:r w:rsidRPr="007001F1" w:rsidDel="007D765B">
                <w:rPr>
                  <w:color w:val="000000"/>
                  <w:sz w:val="22"/>
                  <w:szCs w:val="22"/>
                </w:rPr>
                <w:delText>a) Sú podmienky účasti, ktoré verejný obstarávateľ  určil na preukázanie finančného a ekonomického postavenia a technickej spôsobilosti alebo odbornej spôsobilosti, primerané a súvisiace s predmetom koncesie</w:delText>
              </w:r>
              <w:r w:rsidR="00D5534B" w:rsidRPr="007001F1" w:rsidDel="007D765B">
                <w:rPr>
                  <w:color w:val="000000"/>
                  <w:sz w:val="22"/>
                  <w:szCs w:val="22"/>
                </w:rPr>
                <w:delText>?</w:delText>
              </w:r>
            </w:del>
          </w:p>
        </w:tc>
        <w:tc>
          <w:tcPr>
            <w:tcW w:w="567" w:type="dxa"/>
            <w:shd w:val="clear" w:color="auto" w:fill="auto"/>
            <w:vAlign w:val="center"/>
            <w:hideMark/>
          </w:tcPr>
          <w:p w14:paraId="42D4064A" w14:textId="77777777" w:rsidR="00DC7054" w:rsidRPr="007001F1" w:rsidDel="007D765B" w:rsidRDefault="00DC7054" w:rsidP="00675CE1">
            <w:pPr>
              <w:jc w:val="center"/>
              <w:rPr>
                <w:del w:id="2762" w:author="Autor"/>
                <w:color w:val="000000"/>
              </w:rPr>
            </w:pPr>
            <w:del w:id="2763" w:author="Autor">
              <w:r w:rsidRPr="007001F1" w:rsidDel="007D765B">
                <w:rPr>
                  <w:color w:val="000000"/>
                  <w:sz w:val="22"/>
                  <w:szCs w:val="22"/>
                </w:rPr>
                <w:delText> </w:delText>
              </w:r>
            </w:del>
          </w:p>
        </w:tc>
        <w:tc>
          <w:tcPr>
            <w:tcW w:w="567" w:type="dxa"/>
            <w:shd w:val="clear" w:color="auto" w:fill="auto"/>
            <w:vAlign w:val="center"/>
            <w:hideMark/>
          </w:tcPr>
          <w:p w14:paraId="5B021B59" w14:textId="77777777" w:rsidR="00DC7054" w:rsidRPr="007001F1" w:rsidDel="007D765B" w:rsidRDefault="00DC7054" w:rsidP="00675CE1">
            <w:pPr>
              <w:jc w:val="center"/>
              <w:rPr>
                <w:del w:id="2764" w:author="Autor"/>
                <w:color w:val="000000"/>
              </w:rPr>
            </w:pPr>
            <w:del w:id="2765" w:author="Autor">
              <w:r w:rsidRPr="007001F1" w:rsidDel="007D765B">
                <w:rPr>
                  <w:color w:val="000000"/>
                  <w:sz w:val="22"/>
                  <w:szCs w:val="22"/>
                </w:rPr>
                <w:delText> </w:delText>
              </w:r>
            </w:del>
          </w:p>
        </w:tc>
        <w:tc>
          <w:tcPr>
            <w:tcW w:w="776" w:type="dxa"/>
            <w:shd w:val="clear" w:color="auto" w:fill="auto"/>
            <w:vAlign w:val="center"/>
            <w:hideMark/>
          </w:tcPr>
          <w:p w14:paraId="7AE016B2" w14:textId="77777777" w:rsidR="00DC7054" w:rsidRPr="007001F1" w:rsidDel="007D765B" w:rsidRDefault="00DC7054" w:rsidP="00675CE1">
            <w:pPr>
              <w:jc w:val="center"/>
              <w:rPr>
                <w:del w:id="2766" w:author="Autor"/>
                <w:color w:val="000000"/>
              </w:rPr>
            </w:pPr>
            <w:del w:id="2767" w:author="Autor">
              <w:r w:rsidRPr="007001F1" w:rsidDel="007D765B">
                <w:rPr>
                  <w:color w:val="000000"/>
                  <w:sz w:val="22"/>
                  <w:szCs w:val="22"/>
                </w:rPr>
                <w:delText> </w:delText>
              </w:r>
            </w:del>
          </w:p>
        </w:tc>
        <w:tc>
          <w:tcPr>
            <w:tcW w:w="1775" w:type="dxa"/>
            <w:shd w:val="clear" w:color="auto" w:fill="auto"/>
            <w:vAlign w:val="center"/>
            <w:hideMark/>
          </w:tcPr>
          <w:p w14:paraId="01D3A40D" w14:textId="77777777" w:rsidR="00DC7054" w:rsidRPr="007001F1" w:rsidDel="007D765B" w:rsidRDefault="00DC7054" w:rsidP="00675CE1">
            <w:pPr>
              <w:jc w:val="center"/>
              <w:rPr>
                <w:del w:id="2768" w:author="Autor"/>
                <w:color w:val="000000"/>
              </w:rPr>
            </w:pPr>
            <w:del w:id="2769" w:author="Autor">
              <w:r w:rsidRPr="007001F1" w:rsidDel="007D765B">
                <w:rPr>
                  <w:color w:val="000000"/>
                  <w:sz w:val="22"/>
                  <w:szCs w:val="22"/>
                </w:rPr>
                <w:delText> </w:delText>
              </w:r>
            </w:del>
          </w:p>
        </w:tc>
      </w:tr>
      <w:tr w:rsidR="00DC7054" w:rsidRPr="007001F1" w:rsidDel="007D765B" w14:paraId="1F1F2DB9" w14:textId="77777777" w:rsidTr="007D765B">
        <w:trPr>
          <w:trHeight w:val="1267"/>
          <w:del w:id="2770" w:author="Autor"/>
        </w:trPr>
        <w:tc>
          <w:tcPr>
            <w:tcW w:w="582" w:type="dxa"/>
            <w:vMerge/>
            <w:shd w:val="clear" w:color="auto" w:fill="auto"/>
            <w:noWrap/>
            <w:vAlign w:val="center"/>
          </w:tcPr>
          <w:p w14:paraId="28C5F722" w14:textId="77777777" w:rsidR="00DC7054" w:rsidRPr="007001F1" w:rsidDel="007D765B" w:rsidRDefault="00DC7054" w:rsidP="00675CE1">
            <w:pPr>
              <w:jc w:val="center"/>
              <w:rPr>
                <w:del w:id="2771" w:author="Autor"/>
                <w:color w:val="000000"/>
              </w:rPr>
            </w:pPr>
          </w:p>
        </w:tc>
        <w:tc>
          <w:tcPr>
            <w:tcW w:w="4820" w:type="dxa"/>
            <w:gridSpan w:val="2"/>
            <w:shd w:val="clear" w:color="auto" w:fill="auto"/>
            <w:vAlign w:val="center"/>
          </w:tcPr>
          <w:p w14:paraId="4DA6967D" w14:textId="77777777" w:rsidR="00DC7054" w:rsidRPr="007001F1" w:rsidDel="007D765B" w:rsidRDefault="00DC7054" w:rsidP="00D5534B">
            <w:pPr>
              <w:jc w:val="both"/>
              <w:rPr>
                <w:del w:id="2772" w:author="Autor"/>
                <w:color w:val="000000"/>
              </w:rPr>
            </w:pPr>
            <w:del w:id="2773" w:author="Autor">
              <w:r w:rsidRPr="007001F1" w:rsidDel="007D765B">
                <w:rPr>
                  <w:color w:val="000000"/>
                  <w:sz w:val="22"/>
                  <w:szCs w:val="22"/>
                </w:rPr>
                <w:delText>b) Umožňuje verejný obstarávateľ predložiť rovnocenné potvrdenie vydané príslušným orgánom iného členského štátu alebo iný doklad, ktorým uchádzač alebo záujemca preukazuje splnenie podmienok účasti vo verejnom obstarávaní?</w:delText>
              </w:r>
            </w:del>
          </w:p>
        </w:tc>
        <w:tc>
          <w:tcPr>
            <w:tcW w:w="567" w:type="dxa"/>
            <w:shd w:val="clear" w:color="auto" w:fill="auto"/>
            <w:vAlign w:val="center"/>
          </w:tcPr>
          <w:p w14:paraId="0AE809A9" w14:textId="77777777" w:rsidR="00DC7054" w:rsidRPr="007001F1" w:rsidDel="007D765B" w:rsidRDefault="00DC7054" w:rsidP="00675CE1">
            <w:pPr>
              <w:jc w:val="center"/>
              <w:rPr>
                <w:del w:id="2774" w:author="Autor"/>
                <w:color w:val="000000"/>
              </w:rPr>
            </w:pPr>
          </w:p>
        </w:tc>
        <w:tc>
          <w:tcPr>
            <w:tcW w:w="567" w:type="dxa"/>
            <w:shd w:val="clear" w:color="auto" w:fill="auto"/>
            <w:vAlign w:val="center"/>
          </w:tcPr>
          <w:p w14:paraId="02C7607B" w14:textId="77777777" w:rsidR="00DC7054" w:rsidRPr="007001F1" w:rsidDel="007D765B" w:rsidRDefault="00DC7054" w:rsidP="00675CE1">
            <w:pPr>
              <w:jc w:val="center"/>
              <w:rPr>
                <w:del w:id="2775" w:author="Autor"/>
                <w:color w:val="000000"/>
              </w:rPr>
            </w:pPr>
          </w:p>
        </w:tc>
        <w:tc>
          <w:tcPr>
            <w:tcW w:w="776" w:type="dxa"/>
            <w:shd w:val="clear" w:color="auto" w:fill="auto"/>
            <w:vAlign w:val="center"/>
          </w:tcPr>
          <w:p w14:paraId="35CCF81F" w14:textId="77777777" w:rsidR="00DC7054" w:rsidRPr="007001F1" w:rsidDel="007D765B" w:rsidRDefault="00DC7054" w:rsidP="00675CE1">
            <w:pPr>
              <w:jc w:val="center"/>
              <w:rPr>
                <w:del w:id="2776" w:author="Autor"/>
                <w:color w:val="000000"/>
              </w:rPr>
            </w:pPr>
          </w:p>
        </w:tc>
        <w:tc>
          <w:tcPr>
            <w:tcW w:w="1775" w:type="dxa"/>
            <w:shd w:val="clear" w:color="auto" w:fill="auto"/>
            <w:vAlign w:val="center"/>
          </w:tcPr>
          <w:p w14:paraId="135781E7" w14:textId="77777777" w:rsidR="00DC7054" w:rsidRPr="007001F1" w:rsidDel="007D765B" w:rsidRDefault="00DC7054" w:rsidP="00675CE1">
            <w:pPr>
              <w:jc w:val="center"/>
              <w:rPr>
                <w:del w:id="2777" w:author="Autor"/>
                <w:color w:val="000000"/>
              </w:rPr>
            </w:pPr>
          </w:p>
        </w:tc>
      </w:tr>
      <w:tr w:rsidR="00DC7054" w:rsidRPr="007001F1" w:rsidDel="007D765B" w14:paraId="61FD0089" w14:textId="77777777" w:rsidTr="007D765B">
        <w:trPr>
          <w:trHeight w:val="248"/>
          <w:del w:id="2778" w:author="Autor"/>
        </w:trPr>
        <w:tc>
          <w:tcPr>
            <w:tcW w:w="582" w:type="dxa"/>
            <w:vMerge w:val="restart"/>
            <w:shd w:val="clear" w:color="auto" w:fill="auto"/>
            <w:noWrap/>
            <w:vAlign w:val="center"/>
            <w:hideMark/>
          </w:tcPr>
          <w:p w14:paraId="0A29CB88" w14:textId="77777777" w:rsidR="00DC7054" w:rsidRPr="007001F1" w:rsidDel="007D765B" w:rsidRDefault="00DC7054" w:rsidP="00675CE1">
            <w:pPr>
              <w:jc w:val="center"/>
              <w:rPr>
                <w:del w:id="2779" w:author="Autor"/>
                <w:color w:val="000000"/>
              </w:rPr>
            </w:pPr>
            <w:del w:id="2780" w:author="Autor">
              <w:r w:rsidRPr="007001F1" w:rsidDel="007D765B">
                <w:rPr>
                  <w:color w:val="000000"/>
                  <w:sz w:val="22"/>
                  <w:szCs w:val="22"/>
                </w:rPr>
                <w:delText>1</w:delText>
              </w:r>
              <w:r w:rsidR="00BB0E35" w:rsidDel="007D765B">
                <w:rPr>
                  <w:color w:val="000000"/>
                  <w:sz w:val="22"/>
                  <w:szCs w:val="22"/>
                </w:rPr>
                <w:delText>1</w:delText>
              </w:r>
            </w:del>
          </w:p>
        </w:tc>
        <w:tc>
          <w:tcPr>
            <w:tcW w:w="4820" w:type="dxa"/>
            <w:gridSpan w:val="2"/>
            <w:shd w:val="clear" w:color="auto" w:fill="auto"/>
            <w:vAlign w:val="center"/>
            <w:hideMark/>
          </w:tcPr>
          <w:p w14:paraId="0071D22A" w14:textId="77777777" w:rsidR="00DC7054" w:rsidRPr="007001F1" w:rsidDel="007D765B" w:rsidRDefault="00DC7054" w:rsidP="00D5534B">
            <w:pPr>
              <w:jc w:val="both"/>
              <w:rPr>
                <w:del w:id="2781" w:author="Autor"/>
                <w:color w:val="000000"/>
              </w:rPr>
            </w:pPr>
            <w:del w:id="2782" w:author="Autor">
              <w:r w:rsidRPr="007001F1" w:rsidDel="007D765B">
                <w:rPr>
                  <w:color w:val="000000"/>
                  <w:sz w:val="22"/>
                  <w:szCs w:val="22"/>
                </w:rPr>
                <w:delText>a) Je predmet koncesie  opísaný jednoznačne, úplne a nestranne a v súlade s § 102 ods. 7 a 8 ZVO</w:delText>
              </w:r>
              <w:r w:rsidR="00D5534B" w:rsidRPr="007001F1" w:rsidDel="007D765B">
                <w:rPr>
                  <w:color w:val="000000"/>
                  <w:sz w:val="22"/>
                  <w:szCs w:val="22"/>
                </w:rPr>
                <w:delText>?</w:delText>
              </w:r>
            </w:del>
          </w:p>
        </w:tc>
        <w:tc>
          <w:tcPr>
            <w:tcW w:w="567" w:type="dxa"/>
            <w:shd w:val="clear" w:color="auto" w:fill="auto"/>
            <w:vAlign w:val="center"/>
            <w:hideMark/>
          </w:tcPr>
          <w:p w14:paraId="299839C0" w14:textId="77777777" w:rsidR="00DC7054" w:rsidRPr="007001F1" w:rsidDel="007D765B" w:rsidRDefault="00DC7054" w:rsidP="00675CE1">
            <w:pPr>
              <w:jc w:val="center"/>
              <w:rPr>
                <w:del w:id="2783" w:author="Autor"/>
                <w:color w:val="000000"/>
              </w:rPr>
            </w:pPr>
            <w:del w:id="2784" w:author="Autor">
              <w:r w:rsidRPr="007001F1" w:rsidDel="007D765B">
                <w:rPr>
                  <w:color w:val="000000"/>
                  <w:sz w:val="22"/>
                  <w:szCs w:val="22"/>
                </w:rPr>
                <w:delText> </w:delText>
              </w:r>
            </w:del>
          </w:p>
        </w:tc>
        <w:tc>
          <w:tcPr>
            <w:tcW w:w="567" w:type="dxa"/>
            <w:shd w:val="clear" w:color="auto" w:fill="auto"/>
            <w:vAlign w:val="center"/>
            <w:hideMark/>
          </w:tcPr>
          <w:p w14:paraId="4FEC3FD6" w14:textId="77777777" w:rsidR="00DC7054" w:rsidRPr="007001F1" w:rsidDel="007D765B" w:rsidRDefault="00DC7054" w:rsidP="00675CE1">
            <w:pPr>
              <w:jc w:val="center"/>
              <w:rPr>
                <w:del w:id="2785" w:author="Autor"/>
                <w:color w:val="000000"/>
              </w:rPr>
            </w:pPr>
            <w:del w:id="2786" w:author="Autor">
              <w:r w:rsidRPr="007001F1" w:rsidDel="007D765B">
                <w:rPr>
                  <w:color w:val="000000"/>
                  <w:sz w:val="22"/>
                  <w:szCs w:val="22"/>
                </w:rPr>
                <w:delText> </w:delText>
              </w:r>
            </w:del>
          </w:p>
        </w:tc>
        <w:tc>
          <w:tcPr>
            <w:tcW w:w="776" w:type="dxa"/>
            <w:shd w:val="clear" w:color="auto" w:fill="auto"/>
            <w:vAlign w:val="center"/>
            <w:hideMark/>
          </w:tcPr>
          <w:p w14:paraId="3559C5DA" w14:textId="77777777" w:rsidR="00DC7054" w:rsidRPr="007001F1" w:rsidDel="007D765B" w:rsidRDefault="00DC7054" w:rsidP="00675CE1">
            <w:pPr>
              <w:jc w:val="center"/>
              <w:rPr>
                <w:del w:id="2787" w:author="Autor"/>
                <w:color w:val="000000"/>
              </w:rPr>
            </w:pPr>
            <w:del w:id="2788" w:author="Autor">
              <w:r w:rsidRPr="007001F1" w:rsidDel="007D765B">
                <w:rPr>
                  <w:color w:val="000000"/>
                  <w:sz w:val="22"/>
                  <w:szCs w:val="22"/>
                </w:rPr>
                <w:delText> </w:delText>
              </w:r>
            </w:del>
          </w:p>
        </w:tc>
        <w:tc>
          <w:tcPr>
            <w:tcW w:w="1775" w:type="dxa"/>
            <w:shd w:val="clear" w:color="auto" w:fill="auto"/>
            <w:vAlign w:val="center"/>
            <w:hideMark/>
          </w:tcPr>
          <w:p w14:paraId="50081AE7" w14:textId="77777777" w:rsidR="00DC7054" w:rsidRPr="007001F1" w:rsidDel="007D765B" w:rsidRDefault="00DC7054" w:rsidP="00675CE1">
            <w:pPr>
              <w:jc w:val="center"/>
              <w:rPr>
                <w:del w:id="2789" w:author="Autor"/>
                <w:color w:val="000000"/>
              </w:rPr>
            </w:pPr>
            <w:del w:id="2790" w:author="Autor">
              <w:r w:rsidRPr="007001F1" w:rsidDel="007D765B">
                <w:rPr>
                  <w:color w:val="000000"/>
                  <w:sz w:val="22"/>
                  <w:szCs w:val="22"/>
                </w:rPr>
                <w:delText> </w:delText>
              </w:r>
            </w:del>
          </w:p>
        </w:tc>
      </w:tr>
      <w:tr w:rsidR="00DC7054" w:rsidRPr="007001F1" w:rsidDel="007D765B" w14:paraId="056F9106" w14:textId="77777777" w:rsidTr="007D765B">
        <w:trPr>
          <w:trHeight w:val="757"/>
          <w:del w:id="2791" w:author="Autor"/>
        </w:trPr>
        <w:tc>
          <w:tcPr>
            <w:tcW w:w="582" w:type="dxa"/>
            <w:vMerge/>
            <w:shd w:val="clear" w:color="auto" w:fill="auto"/>
            <w:noWrap/>
            <w:vAlign w:val="center"/>
          </w:tcPr>
          <w:p w14:paraId="420A61D5" w14:textId="77777777" w:rsidR="00DC7054" w:rsidRPr="007001F1" w:rsidDel="007D765B" w:rsidRDefault="00DC7054" w:rsidP="00675CE1">
            <w:pPr>
              <w:jc w:val="center"/>
              <w:rPr>
                <w:del w:id="2792" w:author="Autor"/>
                <w:color w:val="000000"/>
              </w:rPr>
            </w:pPr>
          </w:p>
        </w:tc>
        <w:tc>
          <w:tcPr>
            <w:tcW w:w="4820" w:type="dxa"/>
            <w:gridSpan w:val="2"/>
            <w:shd w:val="clear" w:color="auto" w:fill="auto"/>
            <w:vAlign w:val="center"/>
          </w:tcPr>
          <w:p w14:paraId="23580EF5" w14:textId="77777777" w:rsidR="00DC7054" w:rsidRPr="007001F1" w:rsidDel="007D765B" w:rsidRDefault="00DC7054" w:rsidP="00D5534B">
            <w:pPr>
              <w:jc w:val="both"/>
              <w:rPr>
                <w:del w:id="2793" w:author="Autor"/>
                <w:color w:val="000000"/>
              </w:rPr>
            </w:pPr>
            <w:del w:id="2794" w:author="Autor">
              <w:r w:rsidRPr="007001F1" w:rsidDel="007D765B">
                <w:rPr>
                  <w:color w:val="000000"/>
                  <w:sz w:val="22"/>
                  <w:szCs w:val="22"/>
                </w:rPr>
                <w:delText>b) Sú technické požiadavky určené tak, aby bol zabezpečený rovnaký prístup pre všetkých uchádzačov alebo záujemcov a zabezpečená čestná hospodárska súťaž?</w:delText>
              </w:r>
            </w:del>
          </w:p>
        </w:tc>
        <w:tc>
          <w:tcPr>
            <w:tcW w:w="567" w:type="dxa"/>
            <w:shd w:val="clear" w:color="auto" w:fill="auto"/>
            <w:vAlign w:val="center"/>
          </w:tcPr>
          <w:p w14:paraId="04429A09" w14:textId="77777777" w:rsidR="00DC7054" w:rsidRPr="007001F1" w:rsidDel="007D765B" w:rsidRDefault="00DC7054" w:rsidP="00675CE1">
            <w:pPr>
              <w:jc w:val="center"/>
              <w:rPr>
                <w:del w:id="2795" w:author="Autor"/>
                <w:color w:val="000000"/>
              </w:rPr>
            </w:pPr>
          </w:p>
        </w:tc>
        <w:tc>
          <w:tcPr>
            <w:tcW w:w="567" w:type="dxa"/>
            <w:shd w:val="clear" w:color="auto" w:fill="auto"/>
            <w:vAlign w:val="center"/>
          </w:tcPr>
          <w:p w14:paraId="0A1BF442" w14:textId="77777777" w:rsidR="00DC7054" w:rsidRPr="007001F1" w:rsidDel="007D765B" w:rsidRDefault="00DC7054" w:rsidP="00675CE1">
            <w:pPr>
              <w:jc w:val="center"/>
              <w:rPr>
                <w:del w:id="2796" w:author="Autor"/>
                <w:color w:val="000000"/>
              </w:rPr>
            </w:pPr>
          </w:p>
        </w:tc>
        <w:tc>
          <w:tcPr>
            <w:tcW w:w="776" w:type="dxa"/>
            <w:shd w:val="clear" w:color="auto" w:fill="auto"/>
            <w:vAlign w:val="center"/>
          </w:tcPr>
          <w:p w14:paraId="6D764929" w14:textId="77777777" w:rsidR="00DC7054" w:rsidRPr="007001F1" w:rsidDel="007D765B" w:rsidRDefault="00DC7054" w:rsidP="00675CE1">
            <w:pPr>
              <w:jc w:val="center"/>
              <w:rPr>
                <w:del w:id="2797" w:author="Autor"/>
                <w:color w:val="000000"/>
              </w:rPr>
            </w:pPr>
          </w:p>
        </w:tc>
        <w:tc>
          <w:tcPr>
            <w:tcW w:w="1775" w:type="dxa"/>
            <w:shd w:val="clear" w:color="auto" w:fill="auto"/>
            <w:vAlign w:val="center"/>
          </w:tcPr>
          <w:p w14:paraId="6DE1AB25" w14:textId="77777777" w:rsidR="00DC7054" w:rsidRPr="007001F1" w:rsidDel="007D765B" w:rsidRDefault="00DC7054" w:rsidP="00675CE1">
            <w:pPr>
              <w:jc w:val="center"/>
              <w:rPr>
                <w:del w:id="2798" w:author="Autor"/>
                <w:color w:val="000000"/>
              </w:rPr>
            </w:pPr>
          </w:p>
        </w:tc>
      </w:tr>
      <w:tr w:rsidR="00DC7054" w:rsidRPr="007001F1" w:rsidDel="007D765B" w14:paraId="3565D465" w14:textId="77777777" w:rsidTr="007D765B">
        <w:trPr>
          <w:trHeight w:val="540"/>
          <w:del w:id="2799" w:author="Autor"/>
        </w:trPr>
        <w:tc>
          <w:tcPr>
            <w:tcW w:w="582" w:type="dxa"/>
            <w:vMerge w:val="restart"/>
            <w:shd w:val="clear" w:color="auto" w:fill="auto"/>
            <w:noWrap/>
            <w:vAlign w:val="center"/>
            <w:hideMark/>
          </w:tcPr>
          <w:p w14:paraId="241B39EB" w14:textId="77777777" w:rsidR="00DC7054" w:rsidRPr="007001F1" w:rsidDel="007D765B" w:rsidRDefault="00DC7054" w:rsidP="00675CE1">
            <w:pPr>
              <w:jc w:val="center"/>
              <w:rPr>
                <w:del w:id="2800" w:author="Autor"/>
                <w:color w:val="000000"/>
              </w:rPr>
            </w:pPr>
            <w:del w:id="2801" w:author="Autor">
              <w:r w:rsidRPr="007001F1" w:rsidDel="007D765B">
                <w:rPr>
                  <w:color w:val="000000"/>
                  <w:sz w:val="22"/>
                  <w:szCs w:val="22"/>
                </w:rPr>
                <w:delText>1</w:delText>
              </w:r>
              <w:r w:rsidR="00BB0E35" w:rsidDel="007D765B">
                <w:rPr>
                  <w:color w:val="000000"/>
                  <w:sz w:val="22"/>
                  <w:szCs w:val="22"/>
                </w:rPr>
                <w:delText>2</w:delText>
              </w:r>
            </w:del>
          </w:p>
        </w:tc>
        <w:tc>
          <w:tcPr>
            <w:tcW w:w="4820" w:type="dxa"/>
            <w:gridSpan w:val="2"/>
            <w:shd w:val="clear" w:color="auto" w:fill="auto"/>
            <w:vAlign w:val="center"/>
            <w:hideMark/>
          </w:tcPr>
          <w:p w14:paraId="4389C2B0" w14:textId="77777777" w:rsidR="00DC7054" w:rsidRPr="007001F1" w:rsidDel="007D765B" w:rsidRDefault="00DC7054" w:rsidP="00D5534B">
            <w:pPr>
              <w:jc w:val="both"/>
              <w:rPr>
                <w:del w:id="2802" w:author="Autor"/>
                <w:color w:val="000000"/>
              </w:rPr>
            </w:pPr>
            <w:del w:id="2803" w:author="Autor">
              <w:r w:rsidRPr="007001F1" w:rsidDel="007D765B">
                <w:rPr>
                  <w:color w:val="000000"/>
                  <w:sz w:val="22"/>
                  <w:szCs w:val="22"/>
                </w:rPr>
                <w:br w:type="page"/>
                <w:delText>a) Uvádza verejný obstarávateľ v oznámení o koncesii kritériá na vyhodnotenie ponúk v zostupnom poradí?</w:delText>
              </w:r>
              <w:r w:rsidRPr="007001F1" w:rsidDel="007D765B">
                <w:rPr>
                  <w:color w:val="000000"/>
                  <w:sz w:val="22"/>
                  <w:szCs w:val="22"/>
                </w:rPr>
                <w:br w:type="page"/>
              </w:r>
            </w:del>
          </w:p>
        </w:tc>
        <w:tc>
          <w:tcPr>
            <w:tcW w:w="567" w:type="dxa"/>
            <w:shd w:val="clear" w:color="auto" w:fill="auto"/>
            <w:vAlign w:val="center"/>
            <w:hideMark/>
          </w:tcPr>
          <w:p w14:paraId="16FEBD5F" w14:textId="77777777" w:rsidR="00DC7054" w:rsidRPr="007001F1" w:rsidDel="007D765B" w:rsidRDefault="00DC7054" w:rsidP="00675CE1">
            <w:pPr>
              <w:jc w:val="center"/>
              <w:rPr>
                <w:del w:id="2804" w:author="Autor"/>
                <w:color w:val="000000"/>
              </w:rPr>
            </w:pPr>
            <w:del w:id="2805" w:author="Autor">
              <w:r w:rsidRPr="007001F1" w:rsidDel="007D765B">
                <w:rPr>
                  <w:color w:val="000000"/>
                  <w:sz w:val="22"/>
                  <w:szCs w:val="22"/>
                </w:rPr>
                <w:delText> </w:delText>
              </w:r>
            </w:del>
          </w:p>
        </w:tc>
        <w:tc>
          <w:tcPr>
            <w:tcW w:w="567" w:type="dxa"/>
            <w:shd w:val="clear" w:color="auto" w:fill="auto"/>
            <w:vAlign w:val="center"/>
            <w:hideMark/>
          </w:tcPr>
          <w:p w14:paraId="45B39A69" w14:textId="77777777" w:rsidR="00DC7054" w:rsidRPr="007001F1" w:rsidDel="007D765B" w:rsidRDefault="00DC7054" w:rsidP="00675CE1">
            <w:pPr>
              <w:jc w:val="center"/>
              <w:rPr>
                <w:del w:id="2806" w:author="Autor"/>
                <w:color w:val="000000"/>
              </w:rPr>
            </w:pPr>
            <w:del w:id="2807" w:author="Autor">
              <w:r w:rsidRPr="007001F1" w:rsidDel="007D765B">
                <w:rPr>
                  <w:color w:val="000000"/>
                  <w:sz w:val="22"/>
                  <w:szCs w:val="22"/>
                </w:rPr>
                <w:delText> </w:delText>
              </w:r>
            </w:del>
          </w:p>
        </w:tc>
        <w:tc>
          <w:tcPr>
            <w:tcW w:w="776" w:type="dxa"/>
            <w:shd w:val="clear" w:color="auto" w:fill="auto"/>
            <w:vAlign w:val="center"/>
            <w:hideMark/>
          </w:tcPr>
          <w:p w14:paraId="16379121" w14:textId="77777777" w:rsidR="00DC7054" w:rsidRPr="007001F1" w:rsidDel="007D765B" w:rsidRDefault="00DC7054" w:rsidP="00675CE1">
            <w:pPr>
              <w:jc w:val="center"/>
              <w:rPr>
                <w:del w:id="2808" w:author="Autor"/>
                <w:color w:val="000000"/>
              </w:rPr>
            </w:pPr>
            <w:del w:id="2809" w:author="Autor">
              <w:r w:rsidRPr="007001F1" w:rsidDel="007D765B">
                <w:rPr>
                  <w:color w:val="000000"/>
                  <w:sz w:val="22"/>
                  <w:szCs w:val="22"/>
                </w:rPr>
                <w:delText> </w:delText>
              </w:r>
            </w:del>
          </w:p>
        </w:tc>
        <w:tc>
          <w:tcPr>
            <w:tcW w:w="1775" w:type="dxa"/>
            <w:shd w:val="clear" w:color="auto" w:fill="auto"/>
            <w:vAlign w:val="center"/>
            <w:hideMark/>
          </w:tcPr>
          <w:p w14:paraId="6CC75070" w14:textId="77777777" w:rsidR="00DC7054" w:rsidRPr="007001F1" w:rsidDel="007D765B" w:rsidRDefault="00DC7054" w:rsidP="00675CE1">
            <w:pPr>
              <w:jc w:val="center"/>
              <w:rPr>
                <w:del w:id="2810" w:author="Autor"/>
                <w:color w:val="000000"/>
              </w:rPr>
            </w:pPr>
            <w:del w:id="2811" w:author="Autor">
              <w:r w:rsidRPr="007001F1" w:rsidDel="007D765B">
                <w:rPr>
                  <w:color w:val="000000"/>
                  <w:sz w:val="22"/>
                  <w:szCs w:val="22"/>
                </w:rPr>
                <w:delText> </w:delText>
              </w:r>
            </w:del>
          </w:p>
        </w:tc>
      </w:tr>
      <w:tr w:rsidR="00DC7054" w:rsidRPr="007001F1" w:rsidDel="007D765B" w14:paraId="02A18D08" w14:textId="77777777" w:rsidTr="007D765B">
        <w:trPr>
          <w:trHeight w:val="845"/>
          <w:del w:id="2812" w:author="Autor"/>
        </w:trPr>
        <w:tc>
          <w:tcPr>
            <w:tcW w:w="582" w:type="dxa"/>
            <w:vMerge/>
            <w:shd w:val="clear" w:color="auto" w:fill="auto"/>
            <w:noWrap/>
            <w:vAlign w:val="center"/>
          </w:tcPr>
          <w:p w14:paraId="1E91FC56" w14:textId="77777777" w:rsidR="00DC7054" w:rsidRPr="007001F1" w:rsidDel="007D765B" w:rsidRDefault="00DC7054" w:rsidP="00675CE1">
            <w:pPr>
              <w:jc w:val="center"/>
              <w:rPr>
                <w:del w:id="2813" w:author="Autor"/>
                <w:color w:val="000000"/>
              </w:rPr>
            </w:pPr>
          </w:p>
        </w:tc>
        <w:tc>
          <w:tcPr>
            <w:tcW w:w="4820" w:type="dxa"/>
            <w:gridSpan w:val="2"/>
            <w:shd w:val="clear" w:color="auto" w:fill="auto"/>
            <w:vAlign w:val="center"/>
          </w:tcPr>
          <w:p w14:paraId="618A3A52" w14:textId="77777777" w:rsidR="00DC7054" w:rsidRPr="007001F1" w:rsidDel="007D765B" w:rsidRDefault="00DC7054" w:rsidP="00D5534B">
            <w:pPr>
              <w:jc w:val="both"/>
              <w:rPr>
                <w:del w:id="2814" w:author="Autor"/>
                <w:color w:val="000000"/>
              </w:rPr>
            </w:pPr>
            <w:del w:id="2815" w:author="Autor">
              <w:r w:rsidRPr="007001F1" w:rsidDel="007D765B">
                <w:rPr>
                  <w:color w:val="000000"/>
                  <w:sz w:val="22"/>
                  <w:szCs w:val="22"/>
                </w:rPr>
                <w:delText>b) Určuje verejný obstarávateľ každému z kritérií pravidlá na ich uplatnenie a ich relatívnu váhu, ktorú možno vyjadriť určením intervalu s príslušným maximálnym rozpätím?</w:delText>
              </w:r>
            </w:del>
          </w:p>
        </w:tc>
        <w:tc>
          <w:tcPr>
            <w:tcW w:w="567" w:type="dxa"/>
            <w:shd w:val="clear" w:color="auto" w:fill="auto"/>
            <w:vAlign w:val="center"/>
          </w:tcPr>
          <w:p w14:paraId="0EEC35C8" w14:textId="77777777" w:rsidR="00DC7054" w:rsidRPr="007001F1" w:rsidDel="007D765B" w:rsidRDefault="00DC7054" w:rsidP="00675CE1">
            <w:pPr>
              <w:jc w:val="center"/>
              <w:rPr>
                <w:del w:id="2816" w:author="Autor"/>
                <w:color w:val="000000"/>
              </w:rPr>
            </w:pPr>
          </w:p>
        </w:tc>
        <w:tc>
          <w:tcPr>
            <w:tcW w:w="567" w:type="dxa"/>
            <w:shd w:val="clear" w:color="auto" w:fill="auto"/>
            <w:vAlign w:val="center"/>
          </w:tcPr>
          <w:p w14:paraId="16D7F2E8" w14:textId="77777777" w:rsidR="00DC7054" w:rsidRPr="007001F1" w:rsidDel="007D765B" w:rsidRDefault="00DC7054" w:rsidP="00675CE1">
            <w:pPr>
              <w:jc w:val="center"/>
              <w:rPr>
                <w:del w:id="2817" w:author="Autor"/>
                <w:color w:val="000000"/>
              </w:rPr>
            </w:pPr>
          </w:p>
        </w:tc>
        <w:tc>
          <w:tcPr>
            <w:tcW w:w="776" w:type="dxa"/>
            <w:shd w:val="clear" w:color="auto" w:fill="auto"/>
            <w:vAlign w:val="center"/>
          </w:tcPr>
          <w:p w14:paraId="758E5910" w14:textId="77777777" w:rsidR="00DC7054" w:rsidRPr="007001F1" w:rsidDel="007D765B" w:rsidRDefault="00DC7054" w:rsidP="00675CE1">
            <w:pPr>
              <w:jc w:val="center"/>
              <w:rPr>
                <w:del w:id="2818" w:author="Autor"/>
                <w:color w:val="000000"/>
              </w:rPr>
            </w:pPr>
          </w:p>
        </w:tc>
        <w:tc>
          <w:tcPr>
            <w:tcW w:w="1775" w:type="dxa"/>
            <w:shd w:val="clear" w:color="auto" w:fill="auto"/>
            <w:vAlign w:val="center"/>
          </w:tcPr>
          <w:p w14:paraId="70FBB026" w14:textId="77777777" w:rsidR="00DC7054" w:rsidRPr="007001F1" w:rsidDel="007D765B" w:rsidRDefault="00DC7054" w:rsidP="00675CE1">
            <w:pPr>
              <w:jc w:val="center"/>
              <w:rPr>
                <w:del w:id="2819" w:author="Autor"/>
                <w:color w:val="000000"/>
              </w:rPr>
            </w:pPr>
          </w:p>
        </w:tc>
      </w:tr>
      <w:tr w:rsidR="00DC7054" w:rsidRPr="007001F1" w:rsidDel="007D765B" w14:paraId="46F7ABDA" w14:textId="77777777" w:rsidTr="007D765B">
        <w:trPr>
          <w:trHeight w:val="466"/>
          <w:del w:id="2820" w:author="Autor"/>
        </w:trPr>
        <w:tc>
          <w:tcPr>
            <w:tcW w:w="582" w:type="dxa"/>
            <w:vMerge/>
            <w:shd w:val="clear" w:color="auto" w:fill="auto"/>
            <w:noWrap/>
            <w:vAlign w:val="center"/>
          </w:tcPr>
          <w:p w14:paraId="0AAC1CB0" w14:textId="77777777" w:rsidR="00DC7054" w:rsidRPr="007001F1" w:rsidDel="007D765B" w:rsidRDefault="00DC7054" w:rsidP="00675CE1">
            <w:pPr>
              <w:jc w:val="center"/>
              <w:rPr>
                <w:del w:id="2821" w:author="Autor"/>
                <w:color w:val="000000"/>
              </w:rPr>
            </w:pPr>
          </w:p>
        </w:tc>
        <w:tc>
          <w:tcPr>
            <w:tcW w:w="4820" w:type="dxa"/>
            <w:gridSpan w:val="2"/>
            <w:shd w:val="clear" w:color="auto" w:fill="auto"/>
            <w:vAlign w:val="center"/>
          </w:tcPr>
          <w:p w14:paraId="07D548EF" w14:textId="77777777" w:rsidR="00DC7054" w:rsidRPr="007001F1" w:rsidDel="007D765B" w:rsidRDefault="00DC7054" w:rsidP="00D5534B">
            <w:pPr>
              <w:jc w:val="both"/>
              <w:rPr>
                <w:del w:id="2822" w:author="Autor"/>
                <w:color w:val="000000"/>
              </w:rPr>
            </w:pPr>
            <w:del w:id="2823" w:author="Autor">
              <w:r w:rsidRPr="007001F1" w:rsidDel="007D765B">
                <w:rPr>
                  <w:color w:val="000000"/>
                  <w:sz w:val="22"/>
                  <w:szCs w:val="22"/>
                </w:rPr>
                <w:delText>c) Sú verejným obstarávateľom  určené kritéria a pravidlá na ich hodnotenie v súlade s ustanoveniami § 102 ods. 11 a 12 ZVO?</w:delText>
              </w:r>
            </w:del>
          </w:p>
        </w:tc>
        <w:tc>
          <w:tcPr>
            <w:tcW w:w="567" w:type="dxa"/>
            <w:shd w:val="clear" w:color="auto" w:fill="auto"/>
            <w:vAlign w:val="center"/>
          </w:tcPr>
          <w:p w14:paraId="1C5BBDC0" w14:textId="77777777" w:rsidR="00DC7054" w:rsidRPr="007001F1" w:rsidDel="007D765B" w:rsidRDefault="00DC7054" w:rsidP="00675CE1">
            <w:pPr>
              <w:jc w:val="center"/>
              <w:rPr>
                <w:del w:id="2824" w:author="Autor"/>
                <w:color w:val="000000"/>
              </w:rPr>
            </w:pPr>
          </w:p>
        </w:tc>
        <w:tc>
          <w:tcPr>
            <w:tcW w:w="567" w:type="dxa"/>
            <w:shd w:val="clear" w:color="auto" w:fill="auto"/>
            <w:vAlign w:val="center"/>
          </w:tcPr>
          <w:p w14:paraId="068B3D88" w14:textId="77777777" w:rsidR="00DC7054" w:rsidRPr="007001F1" w:rsidDel="007D765B" w:rsidRDefault="00DC7054" w:rsidP="00675CE1">
            <w:pPr>
              <w:jc w:val="center"/>
              <w:rPr>
                <w:del w:id="2825" w:author="Autor"/>
                <w:color w:val="000000"/>
              </w:rPr>
            </w:pPr>
          </w:p>
        </w:tc>
        <w:tc>
          <w:tcPr>
            <w:tcW w:w="776" w:type="dxa"/>
            <w:shd w:val="clear" w:color="auto" w:fill="auto"/>
            <w:vAlign w:val="center"/>
          </w:tcPr>
          <w:p w14:paraId="26C441A1" w14:textId="77777777" w:rsidR="00DC7054" w:rsidRPr="007001F1" w:rsidDel="007D765B" w:rsidRDefault="00DC7054" w:rsidP="00675CE1">
            <w:pPr>
              <w:jc w:val="center"/>
              <w:rPr>
                <w:del w:id="2826" w:author="Autor"/>
                <w:color w:val="000000"/>
              </w:rPr>
            </w:pPr>
          </w:p>
        </w:tc>
        <w:tc>
          <w:tcPr>
            <w:tcW w:w="1775" w:type="dxa"/>
            <w:shd w:val="clear" w:color="auto" w:fill="auto"/>
            <w:vAlign w:val="center"/>
          </w:tcPr>
          <w:p w14:paraId="5216924E" w14:textId="77777777" w:rsidR="00DC7054" w:rsidRPr="007001F1" w:rsidDel="007D765B" w:rsidRDefault="00DC7054" w:rsidP="00675CE1">
            <w:pPr>
              <w:jc w:val="center"/>
              <w:rPr>
                <w:del w:id="2827" w:author="Autor"/>
                <w:color w:val="000000"/>
              </w:rPr>
            </w:pPr>
          </w:p>
        </w:tc>
      </w:tr>
      <w:tr w:rsidR="00B0251E" w:rsidRPr="007001F1" w:rsidDel="007D765B" w14:paraId="741915B0" w14:textId="77777777" w:rsidTr="007D765B">
        <w:trPr>
          <w:trHeight w:val="20"/>
          <w:del w:id="2828" w:author="Autor"/>
        </w:trPr>
        <w:tc>
          <w:tcPr>
            <w:tcW w:w="582" w:type="dxa"/>
            <w:shd w:val="clear" w:color="auto" w:fill="auto"/>
            <w:noWrap/>
            <w:vAlign w:val="center"/>
          </w:tcPr>
          <w:p w14:paraId="2688AB28" w14:textId="77777777" w:rsidR="00B0251E" w:rsidRPr="007001F1" w:rsidDel="007D765B" w:rsidRDefault="006F6B0D" w:rsidP="00675CE1">
            <w:pPr>
              <w:jc w:val="center"/>
              <w:rPr>
                <w:del w:id="2829" w:author="Autor"/>
                <w:color w:val="000000"/>
              </w:rPr>
            </w:pPr>
            <w:del w:id="2830" w:author="Autor">
              <w:r w:rsidRPr="007001F1" w:rsidDel="007D765B">
                <w:rPr>
                  <w:color w:val="000000"/>
                  <w:sz w:val="22"/>
                  <w:szCs w:val="22"/>
                </w:rPr>
                <w:delText>1</w:delText>
              </w:r>
              <w:r w:rsidR="00BB0E35" w:rsidDel="007D765B">
                <w:rPr>
                  <w:color w:val="000000"/>
                  <w:sz w:val="22"/>
                  <w:szCs w:val="22"/>
                </w:rPr>
                <w:delText>3</w:delText>
              </w:r>
            </w:del>
          </w:p>
        </w:tc>
        <w:tc>
          <w:tcPr>
            <w:tcW w:w="4820" w:type="dxa"/>
            <w:gridSpan w:val="2"/>
            <w:shd w:val="clear" w:color="auto" w:fill="auto"/>
            <w:vAlign w:val="center"/>
          </w:tcPr>
          <w:p w14:paraId="641AD2A7" w14:textId="77777777" w:rsidR="00B0251E" w:rsidRPr="007001F1" w:rsidDel="007D765B" w:rsidRDefault="00B0251E" w:rsidP="00D5534B">
            <w:pPr>
              <w:jc w:val="both"/>
              <w:rPr>
                <w:del w:id="2831" w:author="Autor"/>
                <w:color w:val="000000"/>
              </w:rPr>
            </w:pPr>
            <w:del w:id="2832" w:author="Autor">
              <w:r w:rsidRPr="007001F1" w:rsidDel="007D765B">
                <w:rPr>
                  <w:color w:val="000000"/>
                  <w:sz w:val="22"/>
                  <w:szCs w:val="22"/>
                </w:rPr>
                <w:delText>V prípade, ak verejný obstarávateľ neuverejňuje oznámenie o koncesi</w:delText>
              </w:r>
              <w:r w:rsidR="005F12F0" w:rsidRPr="007001F1" w:rsidDel="007D765B">
                <w:rPr>
                  <w:color w:val="000000"/>
                  <w:sz w:val="22"/>
                  <w:szCs w:val="22"/>
                </w:rPr>
                <w:delText>i</w:delText>
              </w:r>
              <w:r w:rsidRPr="007001F1" w:rsidDel="007D765B">
                <w:rPr>
                  <w:color w:val="000000"/>
                  <w:sz w:val="22"/>
                  <w:szCs w:val="22"/>
                </w:rPr>
                <w:delText>, postupoval v súlade s dôvodmi stanoven</w:delText>
              </w:r>
              <w:r w:rsidR="003663E3" w:rsidDel="007D765B">
                <w:rPr>
                  <w:color w:val="000000"/>
                  <w:sz w:val="22"/>
                  <w:szCs w:val="22"/>
                </w:rPr>
                <w:delText>ými</w:delText>
              </w:r>
              <w:r w:rsidRPr="007001F1" w:rsidDel="007D765B">
                <w:rPr>
                  <w:color w:val="000000"/>
                  <w:sz w:val="22"/>
                  <w:szCs w:val="22"/>
                </w:rPr>
                <w:delText xml:space="preserve"> v ustanovení §101 ods.2 a 3?</w:delText>
              </w:r>
            </w:del>
          </w:p>
        </w:tc>
        <w:tc>
          <w:tcPr>
            <w:tcW w:w="567" w:type="dxa"/>
            <w:shd w:val="clear" w:color="auto" w:fill="auto"/>
            <w:vAlign w:val="center"/>
          </w:tcPr>
          <w:p w14:paraId="7410488D" w14:textId="77777777" w:rsidR="00B0251E" w:rsidRPr="007001F1" w:rsidDel="007D765B" w:rsidRDefault="00B0251E" w:rsidP="00675CE1">
            <w:pPr>
              <w:jc w:val="center"/>
              <w:rPr>
                <w:del w:id="2833" w:author="Autor"/>
                <w:color w:val="000000"/>
              </w:rPr>
            </w:pPr>
          </w:p>
        </w:tc>
        <w:tc>
          <w:tcPr>
            <w:tcW w:w="567" w:type="dxa"/>
            <w:shd w:val="clear" w:color="auto" w:fill="auto"/>
            <w:vAlign w:val="center"/>
          </w:tcPr>
          <w:p w14:paraId="2FBC3B0A" w14:textId="77777777" w:rsidR="00B0251E" w:rsidRPr="007001F1" w:rsidDel="007D765B" w:rsidRDefault="00B0251E" w:rsidP="00675CE1">
            <w:pPr>
              <w:jc w:val="center"/>
              <w:rPr>
                <w:del w:id="2834" w:author="Autor"/>
                <w:color w:val="000000"/>
              </w:rPr>
            </w:pPr>
          </w:p>
        </w:tc>
        <w:tc>
          <w:tcPr>
            <w:tcW w:w="776" w:type="dxa"/>
            <w:shd w:val="clear" w:color="auto" w:fill="auto"/>
            <w:vAlign w:val="center"/>
          </w:tcPr>
          <w:p w14:paraId="6331C52C" w14:textId="77777777" w:rsidR="00B0251E" w:rsidRPr="007001F1" w:rsidDel="007D765B" w:rsidRDefault="00B0251E" w:rsidP="00675CE1">
            <w:pPr>
              <w:jc w:val="center"/>
              <w:rPr>
                <w:del w:id="2835" w:author="Autor"/>
                <w:color w:val="000000"/>
              </w:rPr>
            </w:pPr>
          </w:p>
        </w:tc>
        <w:tc>
          <w:tcPr>
            <w:tcW w:w="1775" w:type="dxa"/>
            <w:shd w:val="clear" w:color="auto" w:fill="auto"/>
            <w:vAlign w:val="center"/>
          </w:tcPr>
          <w:p w14:paraId="07662153" w14:textId="77777777" w:rsidR="00B0251E" w:rsidRPr="007001F1" w:rsidDel="007D765B" w:rsidRDefault="00B0251E" w:rsidP="00675CE1">
            <w:pPr>
              <w:jc w:val="center"/>
              <w:rPr>
                <w:del w:id="2836" w:author="Autor"/>
                <w:color w:val="000000"/>
              </w:rPr>
            </w:pPr>
          </w:p>
        </w:tc>
      </w:tr>
      <w:tr w:rsidR="00675CE1" w:rsidRPr="007001F1" w:rsidDel="007D765B" w14:paraId="5D0636E9" w14:textId="77777777" w:rsidTr="007D765B">
        <w:trPr>
          <w:trHeight w:val="20"/>
          <w:del w:id="2837" w:author="Autor"/>
        </w:trPr>
        <w:tc>
          <w:tcPr>
            <w:tcW w:w="582" w:type="dxa"/>
            <w:shd w:val="clear" w:color="auto" w:fill="auto"/>
            <w:noWrap/>
            <w:vAlign w:val="center"/>
            <w:hideMark/>
          </w:tcPr>
          <w:p w14:paraId="0161E50C" w14:textId="77777777" w:rsidR="00675CE1" w:rsidRPr="007001F1" w:rsidDel="007D765B" w:rsidRDefault="006F6B0D" w:rsidP="00675CE1">
            <w:pPr>
              <w:jc w:val="center"/>
              <w:rPr>
                <w:del w:id="2838" w:author="Autor"/>
                <w:color w:val="000000"/>
              </w:rPr>
            </w:pPr>
            <w:del w:id="2839" w:author="Autor">
              <w:r w:rsidRPr="007001F1" w:rsidDel="007D765B">
                <w:rPr>
                  <w:color w:val="000000"/>
                  <w:sz w:val="22"/>
                  <w:szCs w:val="22"/>
                </w:rPr>
                <w:delText>1</w:delText>
              </w:r>
              <w:r w:rsidR="00BB0E35" w:rsidDel="007D765B">
                <w:rPr>
                  <w:color w:val="000000"/>
                  <w:sz w:val="22"/>
                  <w:szCs w:val="22"/>
                </w:rPr>
                <w:delText>4</w:delText>
              </w:r>
            </w:del>
          </w:p>
        </w:tc>
        <w:tc>
          <w:tcPr>
            <w:tcW w:w="4820" w:type="dxa"/>
            <w:gridSpan w:val="2"/>
            <w:shd w:val="clear" w:color="auto" w:fill="auto"/>
            <w:vAlign w:val="center"/>
            <w:hideMark/>
          </w:tcPr>
          <w:p w14:paraId="239CA440" w14:textId="77777777" w:rsidR="00675CE1" w:rsidRPr="007001F1" w:rsidDel="007D765B" w:rsidRDefault="00675CE1" w:rsidP="00D5534B">
            <w:pPr>
              <w:jc w:val="both"/>
              <w:rPr>
                <w:del w:id="2840" w:author="Autor"/>
                <w:color w:val="000000"/>
              </w:rPr>
            </w:pPr>
            <w:del w:id="2841" w:author="Autor">
              <w:r w:rsidRPr="007001F1" w:rsidDel="007D765B">
                <w:rPr>
                  <w:color w:val="000000"/>
                  <w:sz w:val="22"/>
                  <w:szCs w:val="22"/>
                </w:rPr>
                <w:delText xml:space="preserve">Postupoval prijímateľ pri zadávaní koncesie podľa § </w:delText>
              </w:r>
              <w:r w:rsidR="00D8517A" w:rsidRPr="007001F1" w:rsidDel="007D765B">
                <w:rPr>
                  <w:color w:val="000000"/>
                  <w:sz w:val="22"/>
                  <w:szCs w:val="22"/>
                </w:rPr>
                <w:delText xml:space="preserve">100 </w:delText>
              </w:r>
              <w:r w:rsidRPr="007001F1" w:rsidDel="007D765B">
                <w:rPr>
                  <w:color w:val="000000"/>
                  <w:sz w:val="22"/>
                  <w:szCs w:val="22"/>
                </w:rPr>
                <w:delText xml:space="preserve">až § </w:delText>
              </w:r>
              <w:r w:rsidR="00D8517A" w:rsidRPr="007001F1" w:rsidDel="007D765B">
                <w:rPr>
                  <w:color w:val="000000"/>
                  <w:sz w:val="22"/>
                  <w:szCs w:val="22"/>
                </w:rPr>
                <w:delText xml:space="preserve">107 </w:delText>
              </w:r>
              <w:r w:rsidRPr="007001F1" w:rsidDel="007D765B">
                <w:rPr>
                  <w:color w:val="000000"/>
                  <w:sz w:val="22"/>
                  <w:szCs w:val="22"/>
                </w:rPr>
                <w:delText xml:space="preserve">ZVO? </w:delText>
              </w:r>
            </w:del>
          </w:p>
        </w:tc>
        <w:tc>
          <w:tcPr>
            <w:tcW w:w="567" w:type="dxa"/>
            <w:shd w:val="clear" w:color="auto" w:fill="auto"/>
            <w:vAlign w:val="center"/>
            <w:hideMark/>
          </w:tcPr>
          <w:p w14:paraId="4B55E924" w14:textId="77777777" w:rsidR="00675CE1" w:rsidRPr="007001F1" w:rsidDel="007D765B" w:rsidRDefault="00675CE1" w:rsidP="00675CE1">
            <w:pPr>
              <w:jc w:val="center"/>
              <w:rPr>
                <w:del w:id="2842" w:author="Autor"/>
                <w:color w:val="000000"/>
              </w:rPr>
            </w:pPr>
            <w:del w:id="2843" w:author="Autor">
              <w:r w:rsidRPr="007001F1" w:rsidDel="007D765B">
                <w:rPr>
                  <w:color w:val="000000"/>
                  <w:sz w:val="22"/>
                  <w:szCs w:val="22"/>
                </w:rPr>
                <w:delText> </w:delText>
              </w:r>
            </w:del>
          </w:p>
        </w:tc>
        <w:tc>
          <w:tcPr>
            <w:tcW w:w="567" w:type="dxa"/>
            <w:shd w:val="clear" w:color="auto" w:fill="auto"/>
            <w:vAlign w:val="center"/>
            <w:hideMark/>
          </w:tcPr>
          <w:p w14:paraId="39DDF0C5" w14:textId="77777777" w:rsidR="00675CE1" w:rsidRPr="007001F1" w:rsidDel="007D765B" w:rsidRDefault="00675CE1" w:rsidP="00675CE1">
            <w:pPr>
              <w:jc w:val="center"/>
              <w:rPr>
                <w:del w:id="2844" w:author="Autor"/>
                <w:color w:val="000000"/>
              </w:rPr>
            </w:pPr>
            <w:del w:id="2845" w:author="Autor">
              <w:r w:rsidRPr="007001F1" w:rsidDel="007D765B">
                <w:rPr>
                  <w:color w:val="000000"/>
                  <w:sz w:val="22"/>
                  <w:szCs w:val="22"/>
                </w:rPr>
                <w:delText> </w:delText>
              </w:r>
            </w:del>
          </w:p>
        </w:tc>
        <w:tc>
          <w:tcPr>
            <w:tcW w:w="776" w:type="dxa"/>
            <w:shd w:val="clear" w:color="auto" w:fill="auto"/>
            <w:vAlign w:val="center"/>
            <w:hideMark/>
          </w:tcPr>
          <w:p w14:paraId="126A79E7" w14:textId="77777777" w:rsidR="00675CE1" w:rsidRPr="007001F1" w:rsidDel="007D765B" w:rsidRDefault="00675CE1" w:rsidP="00675CE1">
            <w:pPr>
              <w:jc w:val="center"/>
              <w:rPr>
                <w:del w:id="2846" w:author="Autor"/>
                <w:color w:val="000000"/>
              </w:rPr>
            </w:pPr>
            <w:del w:id="2847" w:author="Autor">
              <w:r w:rsidRPr="007001F1" w:rsidDel="007D765B">
                <w:rPr>
                  <w:color w:val="000000"/>
                  <w:sz w:val="22"/>
                  <w:szCs w:val="22"/>
                </w:rPr>
                <w:delText> </w:delText>
              </w:r>
            </w:del>
          </w:p>
        </w:tc>
        <w:tc>
          <w:tcPr>
            <w:tcW w:w="1775" w:type="dxa"/>
            <w:shd w:val="clear" w:color="auto" w:fill="auto"/>
            <w:vAlign w:val="center"/>
            <w:hideMark/>
          </w:tcPr>
          <w:p w14:paraId="19D35F93" w14:textId="77777777" w:rsidR="00675CE1" w:rsidRPr="007001F1" w:rsidDel="007D765B" w:rsidRDefault="00675CE1" w:rsidP="00675CE1">
            <w:pPr>
              <w:jc w:val="center"/>
              <w:rPr>
                <w:del w:id="2848" w:author="Autor"/>
                <w:color w:val="000000"/>
              </w:rPr>
            </w:pPr>
            <w:del w:id="2849" w:author="Autor">
              <w:r w:rsidRPr="007001F1" w:rsidDel="007D765B">
                <w:rPr>
                  <w:color w:val="000000"/>
                  <w:sz w:val="22"/>
                  <w:szCs w:val="22"/>
                </w:rPr>
                <w:delText> </w:delText>
              </w:r>
            </w:del>
          </w:p>
        </w:tc>
      </w:tr>
      <w:tr w:rsidR="00DC7054" w:rsidRPr="007001F1" w:rsidDel="007D765B" w14:paraId="20ABEE09" w14:textId="77777777" w:rsidTr="007D765B">
        <w:trPr>
          <w:trHeight w:val="630"/>
          <w:del w:id="2850" w:author="Autor"/>
        </w:trPr>
        <w:tc>
          <w:tcPr>
            <w:tcW w:w="582" w:type="dxa"/>
            <w:vMerge w:val="restart"/>
            <w:shd w:val="clear" w:color="auto" w:fill="auto"/>
            <w:noWrap/>
            <w:vAlign w:val="center"/>
          </w:tcPr>
          <w:p w14:paraId="52755E70" w14:textId="77777777" w:rsidR="00DC7054" w:rsidRPr="007001F1" w:rsidDel="007D765B" w:rsidRDefault="00DC7054" w:rsidP="00675CE1">
            <w:pPr>
              <w:jc w:val="center"/>
              <w:rPr>
                <w:del w:id="2851" w:author="Autor"/>
                <w:color w:val="000000"/>
              </w:rPr>
            </w:pPr>
            <w:del w:id="2852" w:author="Autor">
              <w:r w:rsidRPr="007001F1" w:rsidDel="007D765B">
                <w:rPr>
                  <w:color w:val="000000"/>
                  <w:sz w:val="22"/>
                  <w:szCs w:val="22"/>
                </w:rPr>
                <w:delText>1</w:delText>
              </w:r>
              <w:r w:rsidR="00BB0E35" w:rsidDel="007D765B">
                <w:rPr>
                  <w:color w:val="000000"/>
                  <w:sz w:val="22"/>
                  <w:szCs w:val="22"/>
                </w:rPr>
                <w:delText>5</w:delText>
              </w:r>
            </w:del>
          </w:p>
        </w:tc>
        <w:tc>
          <w:tcPr>
            <w:tcW w:w="4820" w:type="dxa"/>
            <w:gridSpan w:val="2"/>
            <w:shd w:val="clear" w:color="auto" w:fill="auto"/>
            <w:vAlign w:val="center"/>
          </w:tcPr>
          <w:p w14:paraId="7BB4C7B3" w14:textId="77777777" w:rsidR="00DC7054" w:rsidRPr="007001F1" w:rsidDel="007D765B" w:rsidRDefault="00DC7054" w:rsidP="00D5534B">
            <w:pPr>
              <w:jc w:val="both"/>
              <w:rPr>
                <w:del w:id="2853" w:author="Autor"/>
                <w:color w:val="000000"/>
              </w:rPr>
            </w:pPr>
            <w:del w:id="2854" w:author="Autor">
              <w:r w:rsidRPr="007001F1" w:rsidDel="007D765B">
                <w:rPr>
                  <w:color w:val="000000"/>
                  <w:sz w:val="22"/>
                  <w:szCs w:val="22"/>
                </w:rPr>
                <w:delText>a) Nebol pred vyhlásením koncesie identifikovaný konflikt záujmov podľa § 23 ZVO?</w:delText>
              </w:r>
            </w:del>
          </w:p>
        </w:tc>
        <w:tc>
          <w:tcPr>
            <w:tcW w:w="567" w:type="dxa"/>
            <w:shd w:val="clear" w:color="auto" w:fill="auto"/>
            <w:vAlign w:val="center"/>
          </w:tcPr>
          <w:p w14:paraId="615E1623" w14:textId="77777777" w:rsidR="00DC7054" w:rsidRPr="007001F1" w:rsidDel="007D765B" w:rsidRDefault="00DC7054" w:rsidP="00675CE1">
            <w:pPr>
              <w:jc w:val="center"/>
              <w:rPr>
                <w:del w:id="2855" w:author="Autor"/>
                <w:color w:val="000000"/>
              </w:rPr>
            </w:pPr>
          </w:p>
        </w:tc>
        <w:tc>
          <w:tcPr>
            <w:tcW w:w="567" w:type="dxa"/>
            <w:shd w:val="clear" w:color="auto" w:fill="auto"/>
            <w:vAlign w:val="center"/>
          </w:tcPr>
          <w:p w14:paraId="71841D25" w14:textId="77777777" w:rsidR="00DC7054" w:rsidRPr="007001F1" w:rsidDel="007D765B" w:rsidRDefault="00DC7054" w:rsidP="00675CE1">
            <w:pPr>
              <w:jc w:val="center"/>
              <w:rPr>
                <w:del w:id="2856" w:author="Autor"/>
                <w:color w:val="000000"/>
              </w:rPr>
            </w:pPr>
          </w:p>
        </w:tc>
        <w:tc>
          <w:tcPr>
            <w:tcW w:w="776" w:type="dxa"/>
            <w:shd w:val="clear" w:color="auto" w:fill="auto"/>
            <w:vAlign w:val="center"/>
          </w:tcPr>
          <w:p w14:paraId="745F0BE0" w14:textId="77777777" w:rsidR="00DC7054" w:rsidRPr="007001F1" w:rsidDel="007D765B" w:rsidRDefault="00DC7054" w:rsidP="00675CE1">
            <w:pPr>
              <w:jc w:val="center"/>
              <w:rPr>
                <w:del w:id="2857" w:author="Autor"/>
                <w:color w:val="000000"/>
              </w:rPr>
            </w:pPr>
          </w:p>
        </w:tc>
        <w:tc>
          <w:tcPr>
            <w:tcW w:w="1775" w:type="dxa"/>
            <w:shd w:val="clear" w:color="auto" w:fill="auto"/>
            <w:vAlign w:val="center"/>
          </w:tcPr>
          <w:p w14:paraId="7D577EE4" w14:textId="77777777" w:rsidR="00DC7054" w:rsidRPr="007001F1" w:rsidDel="007D765B" w:rsidRDefault="00DC7054" w:rsidP="00675CE1">
            <w:pPr>
              <w:jc w:val="center"/>
              <w:rPr>
                <w:del w:id="2858" w:author="Autor"/>
                <w:color w:val="000000"/>
              </w:rPr>
            </w:pPr>
          </w:p>
        </w:tc>
      </w:tr>
      <w:tr w:rsidR="00DC7054" w:rsidRPr="007001F1" w:rsidDel="007D765B" w14:paraId="314FD508" w14:textId="77777777" w:rsidTr="007D765B">
        <w:trPr>
          <w:trHeight w:val="630"/>
          <w:del w:id="2859" w:author="Autor"/>
        </w:trPr>
        <w:tc>
          <w:tcPr>
            <w:tcW w:w="582" w:type="dxa"/>
            <w:vMerge/>
            <w:shd w:val="clear" w:color="auto" w:fill="auto"/>
            <w:noWrap/>
            <w:vAlign w:val="center"/>
          </w:tcPr>
          <w:p w14:paraId="7ED796D3" w14:textId="77777777" w:rsidR="00DC7054" w:rsidRPr="007001F1" w:rsidDel="007D765B" w:rsidRDefault="00DC7054" w:rsidP="00675CE1">
            <w:pPr>
              <w:jc w:val="center"/>
              <w:rPr>
                <w:del w:id="2860" w:author="Autor"/>
                <w:color w:val="000000"/>
              </w:rPr>
            </w:pPr>
          </w:p>
        </w:tc>
        <w:tc>
          <w:tcPr>
            <w:tcW w:w="4820" w:type="dxa"/>
            <w:gridSpan w:val="2"/>
            <w:shd w:val="clear" w:color="auto" w:fill="auto"/>
            <w:vAlign w:val="center"/>
          </w:tcPr>
          <w:p w14:paraId="2FC20867" w14:textId="77777777" w:rsidR="00DC7054" w:rsidRPr="007001F1" w:rsidDel="007D765B" w:rsidRDefault="00DC7054" w:rsidP="00D5534B">
            <w:pPr>
              <w:jc w:val="both"/>
              <w:rPr>
                <w:del w:id="2861" w:author="Autor"/>
                <w:color w:val="000000"/>
              </w:rPr>
            </w:pPr>
            <w:del w:id="2862" w:author="Autor">
              <w:r w:rsidRPr="007001F1" w:rsidDel="007D765B">
                <w:rPr>
                  <w:color w:val="000000"/>
                  <w:sz w:val="22"/>
                  <w:szCs w:val="22"/>
                </w:rPr>
                <w:delText>b) Boli v prípade konfliktu záujmov prijaté primerané opatrenia a vykonaná nápravu v zmysle      § 23 ods. 5 ZVO?</w:delText>
              </w:r>
            </w:del>
          </w:p>
        </w:tc>
        <w:tc>
          <w:tcPr>
            <w:tcW w:w="567" w:type="dxa"/>
            <w:shd w:val="clear" w:color="auto" w:fill="auto"/>
            <w:vAlign w:val="center"/>
          </w:tcPr>
          <w:p w14:paraId="41C912B0" w14:textId="77777777" w:rsidR="00DC7054" w:rsidRPr="007001F1" w:rsidDel="007D765B" w:rsidRDefault="00DC7054" w:rsidP="00675CE1">
            <w:pPr>
              <w:jc w:val="center"/>
              <w:rPr>
                <w:del w:id="2863" w:author="Autor"/>
                <w:color w:val="000000"/>
              </w:rPr>
            </w:pPr>
          </w:p>
        </w:tc>
        <w:tc>
          <w:tcPr>
            <w:tcW w:w="567" w:type="dxa"/>
            <w:shd w:val="clear" w:color="auto" w:fill="auto"/>
            <w:vAlign w:val="center"/>
          </w:tcPr>
          <w:p w14:paraId="59DEB769" w14:textId="77777777" w:rsidR="00DC7054" w:rsidRPr="007001F1" w:rsidDel="007D765B" w:rsidRDefault="00DC7054" w:rsidP="00675CE1">
            <w:pPr>
              <w:jc w:val="center"/>
              <w:rPr>
                <w:del w:id="2864" w:author="Autor"/>
                <w:color w:val="000000"/>
              </w:rPr>
            </w:pPr>
          </w:p>
        </w:tc>
        <w:tc>
          <w:tcPr>
            <w:tcW w:w="776" w:type="dxa"/>
            <w:shd w:val="clear" w:color="auto" w:fill="auto"/>
            <w:vAlign w:val="center"/>
          </w:tcPr>
          <w:p w14:paraId="502F304E" w14:textId="77777777" w:rsidR="00DC7054" w:rsidRPr="007001F1" w:rsidDel="007D765B" w:rsidRDefault="00DC7054" w:rsidP="00675CE1">
            <w:pPr>
              <w:jc w:val="center"/>
              <w:rPr>
                <w:del w:id="2865" w:author="Autor"/>
                <w:color w:val="000000"/>
              </w:rPr>
            </w:pPr>
          </w:p>
        </w:tc>
        <w:tc>
          <w:tcPr>
            <w:tcW w:w="1775" w:type="dxa"/>
            <w:shd w:val="clear" w:color="auto" w:fill="auto"/>
            <w:vAlign w:val="center"/>
          </w:tcPr>
          <w:p w14:paraId="3D5CEF29" w14:textId="77777777" w:rsidR="00DC7054" w:rsidRPr="007001F1" w:rsidDel="007D765B" w:rsidRDefault="00DC7054" w:rsidP="00675CE1">
            <w:pPr>
              <w:jc w:val="center"/>
              <w:rPr>
                <w:del w:id="2866" w:author="Autor"/>
                <w:color w:val="000000"/>
              </w:rPr>
            </w:pPr>
          </w:p>
        </w:tc>
      </w:tr>
      <w:tr w:rsidR="00675CE1" w:rsidRPr="007001F1" w:rsidDel="007D765B" w14:paraId="67E71E71" w14:textId="77777777" w:rsidTr="007D765B">
        <w:trPr>
          <w:trHeight w:val="20"/>
          <w:del w:id="2867" w:author="Autor"/>
        </w:trPr>
        <w:tc>
          <w:tcPr>
            <w:tcW w:w="582" w:type="dxa"/>
            <w:shd w:val="clear" w:color="auto" w:fill="auto"/>
            <w:noWrap/>
            <w:vAlign w:val="center"/>
            <w:hideMark/>
          </w:tcPr>
          <w:p w14:paraId="5EAC6547" w14:textId="77777777" w:rsidR="00675CE1" w:rsidRPr="007001F1" w:rsidDel="007D765B" w:rsidRDefault="006F6B0D" w:rsidP="00675CE1">
            <w:pPr>
              <w:jc w:val="center"/>
              <w:rPr>
                <w:del w:id="2868" w:author="Autor"/>
                <w:color w:val="000000"/>
              </w:rPr>
            </w:pPr>
            <w:del w:id="2869" w:author="Autor">
              <w:r w:rsidRPr="007001F1" w:rsidDel="007D765B">
                <w:rPr>
                  <w:color w:val="000000"/>
                  <w:sz w:val="22"/>
                  <w:szCs w:val="22"/>
                </w:rPr>
                <w:delText>1</w:delText>
              </w:r>
              <w:r w:rsidR="00BB0E35" w:rsidDel="007D765B">
                <w:rPr>
                  <w:color w:val="000000"/>
                  <w:sz w:val="22"/>
                  <w:szCs w:val="22"/>
                </w:rPr>
                <w:delText>6</w:delText>
              </w:r>
            </w:del>
          </w:p>
        </w:tc>
        <w:tc>
          <w:tcPr>
            <w:tcW w:w="4820" w:type="dxa"/>
            <w:gridSpan w:val="2"/>
            <w:shd w:val="clear" w:color="auto" w:fill="auto"/>
            <w:vAlign w:val="center"/>
            <w:hideMark/>
          </w:tcPr>
          <w:p w14:paraId="16B638AD" w14:textId="77777777" w:rsidR="00675CE1" w:rsidRPr="007001F1" w:rsidDel="007D765B" w:rsidRDefault="00675CE1" w:rsidP="00D5534B">
            <w:pPr>
              <w:jc w:val="both"/>
              <w:rPr>
                <w:del w:id="2870" w:author="Autor"/>
              </w:rPr>
            </w:pPr>
            <w:del w:id="2871" w:author="Autor">
              <w:r w:rsidRPr="007001F1" w:rsidDel="007D765B">
                <w:rPr>
                  <w:sz w:val="22"/>
                  <w:szCs w:val="22"/>
                </w:rPr>
                <w:delText>Neboli identifikované iné porušenia pravidiel a postupov verejného obstarávania?</w:delText>
              </w:r>
            </w:del>
          </w:p>
        </w:tc>
        <w:tc>
          <w:tcPr>
            <w:tcW w:w="567" w:type="dxa"/>
            <w:shd w:val="clear" w:color="auto" w:fill="auto"/>
            <w:vAlign w:val="center"/>
            <w:hideMark/>
          </w:tcPr>
          <w:p w14:paraId="67A8FD31" w14:textId="77777777" w:rsidR="00675CE1" w:rsidRPr="007001F1" w:rsidDel="007D765B" w:rsidRDefault="00675CE1" w:rsidP="00675CE1">
            <w:pPr>
              <w:jc w:val="center"/>
              <w:rPr>
                <w:del w:id="2872" w:author="Autor"/>
                <w:color w:val="000000"/>
              </w:rPr>
            </w:pPr>
            <w:del w:id="2873" w:author="Autor">
              <w:r w:rsidRPr="007001F1" w:rsidDel="007D765B">
                <w:rPr>
                  <w:color w:val="000000"/>
                  <w:sz w:val="22"/>
                  <w:szCs w:val="22"/>
                </w:rPr>
                <w:delText> </w:delText>
              </w:r>
            </w:del>
          </w:p>
        </w:tc>
        <w:tc>
          <w:tcPr>
            <w:tcW w:w="567" w:type="dxa"/>
            <w:shd w:val="clear" w:color="auto" w:fill="auto"/>
            <w:vAlign w:val="center"/>
            <w:hideMark/>
          </w:tcPr>
          <w:p w14:paraId="5906316B" w14:textId="77777777" w:rsidR="00675CE1" w:rsidRPr="007001F1" w:rsidDel="007D765B" w:rsidRDefault="00675CE1" w:rsidP="00675CE1">
            <w:pPr>
              <w:jc w:val="center"/>
              <w:rPr>
                <w:del w:id="2874" w:author="Autor"/>
                <w:color w:val="000000"/>
              </w:rPr>
            </w:pPr>
            <w:del w:id="2875" w:author="Autor">
              <w:r w:rsidRPr="007001F1" w:rsidDel="007D765B">
                <w:rPr>
                  <w:color w:val="000000"/>
                  <w:sz w:val="22"/>
                  <w:szCs w:val="22"/>
                </w:rPr>
                <w:delText> </w:delText>
              </w:r>
            </w:del>
          </w:p>
        </w:tc>
        <w:tc>
          <w:tcPr>
            <w:tcW w:w="776" w:type="dxa"/>
            <w:shd w:val="clear" w:color="auto" w:fill="auto"/>
            <w:vAlign w:val="center"/>
            <w:hideMark/>
          </w:tcPr>
          <w:p w14:paraId="5DA2AFEF" w14:textId="77777777" w:rsidR="00675CE1" w:rsidRPr="007001F1" w:rsidDel="007D765B" w:rsidRDefault="00675CE1" w:rsidP="00675CE1">
            <w:pPr>
              <w:jc w:val="center"/>
              <w:rPr>
                <w:del w:id="2876" w:author="Autor"/>
                <w:color w:val="000000"/>
              </w:rPr>
            </w:pPr>
            <w:del w:id="2877" w:author="Autor">
              <w:r w:rsidRPr="007001F1" w:rsidDel="007D765B">
                <w:rPr>
                  <w:color w:val="000000"/>
                  <w:sz w:val="22"/>
                  <w:szCs w:val="22"/>
                </w:rPr>
                <w:delText> </w:delText>
              </w:r>
            </w:del>
          </w:p>
        </w:tc>
        <w:tc>
          <w:tcPr>
            <w:tcW w:w="1775" w:type="dxa"/>
            <w:shd w:val="clear" w:color="auto" w:fill="auto"/>
            <w:vAlign w:val="center"/>
            <w:hideMark/>
          </w:tcPr>
          <w:p w14:paraId="45444A67" w14:textId="77777777" w:rsidR="00675CE1" w:rsidRPr="007001F1" w:rsidDel="007D765B" w:rsidRDefault="00675CE1" w:rsidP="00675CE1">
            <w:pPr>
              <w:jc w:val="center"/>
              <w:rPr>
                <w:del w:id="2878" w:author="Autor"/>
                <w:color w:val="000000"/>
              </w:rPr>
            </w:pPr>
            <w:del w:id="2879" w:author="Autor">
              <w:r w:rsidRPr="007001F1" w:rsidDel="007D765B">
                <w:rPr>
                  <w:color w:val="000000"/>
                  <w:sz w:val="22"/>
                  <w:szCs w:val="22"/>
                </w:rPr>
                <w:delText> </w:delText>
              </w:r>
            </w:del>
          </w:p>
        </w:tc>
      </w:tr>
      <w:tr w:rsidR="00675CE1" w:rsidRPr="007001F1" w:rsidDel="007D765B" w14:paraId="02E91138" w14:textId="77777777" w:rsidTr="007D765B">
        <w:trPr>
          <w:trHeight w:val="300"/>
          <w:del w:id="2880" w:author="Autor"/>
        </w:trPr>
        <w:tc>
          <w:tcPr>
            <w:tcW w:w="3559" w:type="dxa"/>
            <w:gridSpan w:val="2"/>
            <w:shd w:val="clear" w:color="auto" w:fill="auto"/>
            <w:vAlign w:val="center"/>
            <w:hideMark/>
          </w:tcPr>
          <w:p w14:paraId="2887CAC4" w14:textId="77777777" w:rsidR="00675CE1" w:rsidRPr="007001F1" w:rsidDel="007D765B" w:rsidRDefault="00675CE1" w:rsidP="00675CE1">
            <w:pPr>
              <w:rPr>
                <w:del w:id="2881" w:author="Autor"/>
                <w:b/>
                <w:bCs/>
              </w:rPr>
            </w:pPr>
            <w:del w:id="2882" w:author="Autor">
              <w:r w:rsidRPr="007001F1" w:rsidDel="007D765B">
                <w:rPr>
                  <w:b/>
                  <w:bCs/>
                  <w:sz w:val="22"/>
                  <w:szCs w:val="22"/>
                </w:rPr>
                <w:delText>Kontrolu vykonal</w:delText>
              </w:r>
              <w:r w:rsidR="00BD759C" w:rsidDel="007D765B">
                <w:rPr>
                  <w:rStyle w:val="Odkaznapoznmkupodiarou"/>
                  <w:b/>
                  <w:bCs/>
                  <w:sz w:val="22"/>
                  <w:szCs w:val="22"/>
                </w:rPr>
                <w:footnoteReference w:customMarkFollows="1" w:id="65"/>
                <w:delText>2</w:delText>
              </w:r>
              <w:r w:rsidRPr="007001F1" w:rsidDel="007D765B">
                <w:rPr>
                  <w:b/>
                  <w:bCs/>
                  <w:sz w:val="22"/>
                  <w:szCs w:val="22"/>
                </w:rPr>
                <w:delText>:</w:delText>
              </w:r>
            </w:del>
          </w:p>
        </w:tc>
        <w:tc>
          <w:tcPr>
            <w:tcW w:w="5528" w:type="dxa"/>
            <w:gridSpan w:val="5"/>
            <w:shd w:val="clear" w:color="auto" w:fill="auto"/>
            <w:vAlign w:val="center"/>
            <w:hideMark/>
          </w:tcPr>
          <w:p w14:paraId="7C7A8263" w14:textId="77777777" w:rsidR="00675CE1" w:rsidRPr="007001F1" w:rsidDel="007D765B" w:rsidRDefault="00675CE1" w:rsidP="00675CE1">
            <w:pPr>
              <w:rPr>
                <w:del w:id="2885" w:author="Autor"/>
                <w:color w:val="000000"/>
              </w:rPr>
            </w:pPr>
            <w:del w:id="2886" w:author="Autor">
              <w:r w:rsidRPr="007001F1" w:rsidDel="007D765B">
                <w:rPr>
                  <w:color w:val="000000"/>
                  <w:sz w:val="22"/>
                  <w:szCs w:val="22"/>
                </w:rPr>
                <w:delText> </w:delText>
              </w:r>
            </w:del>
          </w:p>
        </w:tc>
      </w:tr>
      <w:tr w:rsidR="00675CE1" w:rsidRPr="007001F1" w:rsidDel="007D765B" w14:paraId="6D40082B" w14:textId="77777777" w:rsidTr="007D765B">
        <w:trPr>
          <w:trHeight w:val="300"/>
          <w:del w:id="2887" w:author="Autor"/>
        </w:trPr>
        <w:tc>
          <w:tcPr>
            <w:tcW w:w="3559" w:type="dxa"/>
            <w:gridSpan w:val="2"/>
            <w:shd w:val="clear" w:color="auto" w:fill="auto"/>
            <w:vAlign w:val="center"/>
            <w:hideMark/>
          </w:tcPr>
          <w:p w14:paraId="4246518F" w14:textId="77777777" w:rsidR="00675CE1" w:rsidRPr="007001F1" w:rsidDel="007D765B" w:rsidRDefault="00675CE1" w:rsidP="00675CE1">
            <w:pPr>
              <w:rPr>
                <w:del w:id="2888" w:author="Autor"/>
                <w:b/>
                <w:bCs/>
              </w:rPr>
            </w:pPr>
            <w:del w:id="2889" w:author="Autor">
              <w:r w:rsidRPr="007001F1" w:rsidDel="007D765B">
                <w:rPr>
                  <w:b/>
                  <w:bCs/>
                  <w:sz w:val="22"/>
                  <w:szCs w:val="22"/>
                </w:rPr>
                <w:delText>Dátum:</w:delText>
              </w:r>
            </w:del>
          </w:p>
        </w:tc>
        <w:tc>
          <w:tcPr>
            <w:tcW w:w="5528" w:type="dxa"/>
            <w:gridSpan w:val="5"/>
            <w:shd w:val="clear" w:color="auto" w:fill="auto"/>
            <w:vAlign w:val="center"/>
            <w:hideMark/>
          </w:tcPr>
          <w:p w14:paraId="1EB3A7FB" w14:textId="77777777" w:rsidR="00675CE1" w:rsidRPr="007001F1" w:rsidDel="007D765B" w:rsidRDefault="00675CE1" w:rsidP="00675CE1">
            <w:pPr>
              <w:rPr>
                <w:del w:id="2890" w:author="Autor"/>
                <w:color w:val="000000"/>
              </w:rPr>
            </w:pPr>
            <w:del w:id="2891" w:author="Autor">
              <w:r w:rsidRPr="007001F1" w:rsidDel="007D765B">
                <w:rPr>
                  <w:color w:val="000000"/>
                  <w:sz w:val="22"/>
                  <w:szCs w:val="22"/>
                </w:rPr>
                <w:delText> </w:delText>
              </w:r>
            </w:del>
          </w:p>
        </w:tc>
      </w:tr>
      <w:tr w:rsidR="00675CE1" w:rsidRPr="007001F1" w:rsidDel="007D765B" w14:paraId="741F5FA1" w14:textId="77777777" w:rsidTr="007D765B">
        <w:trPr>
          <w:trHeight w:val="300"/>
          <w:del w:id="2892" w:author="Autor"/>
        </w:trPr>
        <w:tc>
          <w:tcPr>
            <w:tcW w:w="3559" w:type="dxa"/>
            <w:gridSpan w:val="2"/>
            <w:shd w:val="clear" w:color="000000" w:fill="FFFFFF"/>
            <w:vAlign w:val="center"/>
            <w:hideMark/>
          </w:tcPr>
          <w:p w14:paraId="4C865E78" w14:textId="77777777" w:rsidR="00675CE1" w:rsidRPr="007001F1" w:rsidDel="007D765B" w:rsidRDefault="00675CE1" w:rsidP="00675CE1">
            <w:pPr>
              <w:rPr>
                <w:del w:id="2893" w:author="Autor"/>
                <w:b/>
                <w:bCs/>
              </w:rPr>
            </w:pPr>
            <w:del w:id="2894" w:author="Autor">
              <w:r w:rsidRPr="007001F1" w:rsidDel="007D765B">
                <w:rPr>
                  <w:b/>
                  <w:bCs/>
                  <w:sz w:val="22"/>
                  <w:szCs w:val="22"/>
                </w:rPr>
                <w:delText>Podpis:</w:delText>
              </w:r>
            </w:del>
          </w:p>
        </w:tc>
        <w:tc>
          <w:tcPr>
            <w:tcW w:w="5528" w:type="dxa"/>
            <w:gridSpan w:val="5"/>
            <w:shd w:val="clear" w:color="auto" w:fill="auto"/>
            <w:vAlign w:val="center"/>
            <w:hideMark/>
          </w:tcPr>
          <w:p w14:paraId="59E2FD61" w14:textId="77777777" w:rsidR="00675CE1" w:rsidRPr="007001F1" w:rsidDel="007D765B" w:rsidRDefault="00675CE1" w:rsidP="00675CE1">
            <w:pPr>
              <w:rPr>
                <w:del w:id="2895" w:author="Autor"/>
                <w:color w:val="000000"/>
              </w:rPr>
            </w:pPr>
            <w:del w:id="2896" w:author="Autor">
              <w:r w:rsidRPr="007001F1" w:rsidDel="007D765B">
                <w:rPr>
                  <w:color w:val="000000"/>
                  <w:sz w:val="22"/>
                  <w:szCs w:val="22"/>
                </w:rPr>
                <w:delText> </w:delText>
              </w:r>
            </w:del>
          </w:p>
        </w:tc>
      </w:tr>
      <w:tr w:rsidR="00675CE1" w:rsidRPr="007001F1" w:rsidDel="007D765B" w14:paraId="3248021E" w14:textId="77777777" w:rsidTr="007D765B">
        <w:trPr>
          <w:trHeight w:val="300"/>
          <w:del w:id="2897" w:author="Autor"/>
        </w:trPr>
        <w:tc>
          <w:tcPr>
            <w:tcW w:w="9087" w:type="dxa"/>
            <w:gridSpan w:val="7"/>
            <w:shd w:val="clear" w:color="auto" w:fill="auto"/>
            <w:noWrap/>
            <w:vAlign w:val="bottom"/>
            <w:hideMark/>
          </w:tcPr>
          <w:p w14:paraId="72A4AB2E" w14:textId="77777777" w:rsidR="00675CE1" w:rsidRPr="007001F1" w:rsidDel="007D765B" w:rsidRDefault="00675CE1" w:rsidP="00675CE1">
            <w:pPr>
              <w:jc w:val="center"/>
              <w:rPr>
                <w:del w:id="2898" w:author="Autor"/>
                <w:color w:val="000000"/>
              </w:rPr>
            </w:pPr>
            <w:del w:id="2899" w:author="Autor">
              <w:r w:rsidRPr="007001F1" w:rsidDel="007D765B">
                <w:rPr>
                  <w:color w:val="000000"/>
                  <w:sz w:val="22"/>
                  <w:szCs w:val="22"/>
                </w:rPr>
                <w:delText> </w:delText>
              </w:r>
            </w:del>
          </w:p>
        </w:tc>
      </w:tr>
      <w:tr w:rsidR="00675CE1" w:rsidRPr="007001F1" w:rsidDel="007D765B" w14:paraId="65A10431" w14:textId="77777777" w:rsidTr="007D765B">
        <w:trPr>
          <w:trHeight w:val="300"/>
          <w:del w:id="2900" w:author="Autor"/>
        </w:trPr>
        <w:tc>
          <w:tcPr>
            <w:tcW w:w="3559" w:type="dxa"/>
            <w:gridSpan w:val="2"/>
            <w:shd w:val="clear" w:color="000000" w:fill="FFFFFF"/>
            <w:vAlign w:val="center"/>
            <w:hideMark/>
          </w:tcPr>
          <w:p w14:paraId="0F85FCDD" w14:textId="77777777" w:rsidR="00675CE1" w:rsidRPr="007001F1" w:rsidDel="007D765B" w:rsidRDefault="00675CE1" w:rsidP="00675CE1">
            <w:pPr>
              <w:rPr>
                <w:del w:id="2901" w:author="Autor"/>
                <w:b/>
                <w:bCs/>
              </w:rPr>
            </w:pPr>
            <w:del w:id="2902" w:author="Autor">
              <w:r w:rsidRPr="007001F1" w:rsidDel="007D765B">
                <w:rPr>
                  <w:b/>
                  <w:bCs/>
                  <w:sz w:val="22"/>
                  <w:szCs w:val="22"/>
                </w:rPr>
                <w:delText xml:space="preserve">Kontrolu </w:delText>
              </w:r>
              <w:r w:rsidR="00E3352C" w:rsidDel="007D765B">
                <w:rPr>
                  <w:b/>
                  <w:bCs/>
                  <w:sz w:val="22"/>
                  <w:szCs w:val="22"/>
                </w:rPr>
                <w:delText>schválil</w:delText>
              </w:r>
              <w:r w:rsidR="00E3352C" w:rsidRPr="007001F1" w:rsidDel="007D765B">
                <w:rPr>
                  <w:b/>
                  <w:bCs/>
                  <w:sz w:val="22"/>
                  <w:szCs w:val="22"/>
                </w:rPr>
                <w:delText xml:space="preserve"> </w:delText>
              </w:r>
              <w:r w:rsidR="00BD759C" w:rsidDel="007D765B">
                <w:rPr>
                  <w:rStyle w:val="Odkaznapoznmkupodiarou"/>
                  <w:b/>
                  <w:bCs/>
                  <w:sz w:val="22"/>
                  <w:szCs w:val="22"/>
                </w:rPr>
                <w:footnoteReference w:customMarkFollows="1" w:id="66"/>
                <w:delText>3</w:delText>
              </w:r>
              <w:r w:rsidRPr="007001F1" w:rsidDel="007D765B">
                <w:rPr>
                  <w:b/>
                  <w:bCs/>
                  <w:sz w:val="22"/>
                  <w:szCs w:val="22"/>
                </w:rPr>
                <w:delText>:</w:delText>
              </w:r>
            </w:del>
          </w:p>
        </w:tc>
        <w:tc>
          <w:tcPr>
            <w:tcW w:w="5528" w:type="dxa"/>
            <w:gridSpan w:val="5"/>
            <w:shd w:val="clear" w:color="auto" w:fill="auto"/>
            <w:vAlign w:val="center"/>
            <w:hideMark/>
          </w:tcPr>
          <w:p w14:paraId="22425419" w14:textId="77777777" w:rsidR="00675CE1" w:rsidRPr="007001F1" w:rsidDel="007D765B" w:rsidRDefault="00675CE1" w:rsidP="00675CE1">
            <w:pPr>
              <w:rPr>
                <w:del w:id="2905" w:author="Autor"/>
                <w:color w:val="000000"/>
              </w:rPr>
            </w:pPr>
            <w:del w:id="2906" w:author="Autor">
              <w:r w:rsidRPr="007001F1" w:rsidDel="007D765B">
                <w:rPr>
                  <w:color w:val="000000"/>
                  <w:sz w:val="22"/>
                  <w:szCs w:val="22"/>
                </w:rPr>
                <w:delText> </w:delText>
              </w:r>
            </w:del>
          </w:p>
        </w:tc>
      </w:tr>
      <w:tr w:rsidR="00675CE1" w:rsidRPr="007001F1" w:rsidDel="007D765B" w14:paraId="570FC95F" w14:textId="77777777" w:rsidTr="007D765B">
        <w:trPr>
          <w:trHeight w:val="300"/>
          <w:del w:id="2907" w:author="Autor"/>
        </w:trPr>
        <w:tc>
          <w:tcPr>
            <w:tcW w:w="3559" w:type="dxa"/>
            <w:gridSpan w:val="2"/>
            <w:shd w:val="clear" w:color="000000" w:fill="FFFFFF"/>
            <w:vAlign w:val="center"/>
            <w:hideMark/>
          </w:tcPr>
          <w:p w14:paraId="6D2AC615" w14:textId="77777777" w:rsidR="00675CE1" w:rsidRPr="007001F1" w:rsidDel="007D765B" w:rsidRDefault="00675CE1" w:rsidP="00675CE1">
            <w:pPr>
              <w:rPr>
                <w:del w:id="2908" w:author="Autor"/>
                <w:b/>
                <w:bCs/>
              </w:rPr>
            </w:pPr>
            <w:del w:id="2909" w:author="Autor">
              <w:r w:rsidRPr="007001F1" w:rsidDel="007D765B">
                <w:rPr>
                  <w:b/>
                  <w:bCs/>
                  <w:sz w:val="22"/>
                  <w:szCs w:val="22"/>
                </w:rPr>
                <w:delText xml:space="preserve">Dátum: </w:delText>
              </w:r>
            </w:del>
          </w:p>
        </w:tc>
        <w:tc>
          <w:tcPr>
            <w:tcW w:w="5528" w:type="dxa"/>
            <w:gridSpan w:val="5"/>
            <w:shd w:val="clear" w:color="auto" w:fill="auto"/>
            <w:vAlign w:val="center"/>
            <w:hideMark/>
          </w:tcPr>
          <w:p w14:paraId="1CFDFE41" w14:textId="77777777" w:rsidR="00675CE1" w:rsidRPr="007001F1" w:rsidDel="007D765B" w:rsidRDefault="00675CE1" w:rsidP="00675CE1">
            <w:pPr>
              <w:rPr>
                <w:del w:id="2910" w:author="Autor"/>
                <w:color w:val="000000"/>
              </w:rPr>
            </w:pPr>
            <w:del w:id="2911" w:author="Autor">
              <w:r w:rsidRPr="007001F1" w:rsidDel="007D765B">
                <w:rPr>
                  <w:color w:val="000000"/>
                  <w:sz w:val="22"/>
                  <w:szCs w:val="22"/>
                </w:rPr>
                <w:delText> </w:delText>
              </w:r>
            </w:del>
          </w:p>
        </w:tc>
      </w:tr>
      <w:tr w:rsidR="00675CE1" w:rsidRPr="007001F1" w:rsidDel="007D765B" w14:paraId="71373886" w14:textId="77777777" w:rsidTr="007D765B">
        <w:trPr>
          <w:trHeight w:val="300"/>
          <w:del w:id="2912" w:author="Autor"/>
        </w:trPr>
        <w:tc>
          <w:tcPr>
            <w:tcW w:w="3559" w:type="dxa"/>
            <w:gridSpan w:val="2"/>
            <w:shd w:val="clear" w:color="000000" w:fill="FFFFFF"/>
            <w:vAlign w:val="center"/>
            <w:hideMark/>
          </w:tcPr>
          <w:p w14:paraId="13AD1F7A" w14:textId="77777777" w:rsidR="00675CE1" w:rsidRPr="007001F1" w:rsidDel="007D765B" w:rsidRDefault="00675CE1" w:rsidP="00675CE1">
            <w:pPr>
              <w:rPr>
                <w:del w:id="2913" w:author="Autor"/>
                <w:b/>
                <w:bCs/>
              </w:rPr>
            </w:pPr>
            <w:del w:id="2914" w:author="Autor">
              <w:r w:rsidRPr="007001F1" w:rsidDel="007D765B">
                <w:rPr>
                  <w:b/>
                  <w:bCs/>
                  <w:sz w:val="22"/>
                  <w:szCs w:val="22"/>
                </w:rPr>
                <w:delText>Podpis:</w:delText>
              </w:r>
            </w:del>
          </w:p>
        </w:tc>
        <w:tc>
          <w:tcPr>
            <w:tcW w:w="5528" w:type="dxa"/>
            <w:gridSpan w:val="5"/>
            <w:shd w:val="clear" w:color="auto" w:fill="auto"/>
            <w:vAlign w:val="center"/>
            <w:hideMark/>
          </w:tcPr>
          <w:p w14:paraId="739D3640" w14:textId="77777777" w:rsidR="00675CE1" w:rsidRPr="007001F1" w:rsidDel="007D765B" w:rsidRDefault="00675CE1" w:rsidP="00675CE1">
            <w:pPr>
              <w:rPr>
                <w:del w:id="2915" w:author="Autor"/>
                <w:color w:val="000000"/>
              </w:rPr>
            </w:pPr>
            <w:del w:id="2916" w:author="Autor">
              <w:r w:rsidRPr="007001F1" w:rsidDel="007D765B">
                <w:rPr>
                  <w:color w:val="000000"/>
                  <w:sz w:val="22"/>
                  <w:szCs w:val="22"/>
                </w:rPr>
                <w:delText> </w:delText>
              </w:r>
            </w:del>
          </w:p>
        </w:tc>
      </w:tr>
    </w:tbl>
    <w:p w14:paraId="6E804F82" w14:textId="1C7D5EC3" w:rsidR="00B0251E" w:rsidRPr="007001F1" w:rsidDel="00C5578F" w:rsidRDefault="00B0251E">
      <w:pPr>
        <w:rPr>
          <w:del w:id="2917" w:author="Autor"/>
        </w:rPr>
      </w:pPr>
    </w:p>
    <w:p w14:paraId="4B771E8B" w14:textId="1E693E06" w:rsidR="00B0251E" w:rsidRPr="007001F1" w:rsidDel="00C5578F" w:rsidRDefault="00B0251E">
      <w:pPr>
        <w:spacing w:after="160" w:line="259" w:lineRule="auto"/>
        <w:rPr>
          <w:del w:id="2918" w:author="Autor"/>
        </w:rPr>
      </w:pPr>
      <w:del w:id="2919" w:author="Autor">
        <w:r w:rsidRPr="007001F1" w:rsidDel="00C5578F">
          <w:br w:type="page"/>
        </w:r>
      </w:del>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Del="00C5578F" w14:paraId="0B74664B" w14:textId="1EE51BF8" w:rsidTr="007D765B">
        <w:trPr>
          <w:trHeight w:val="645"/>
          <w:del w:id="2920" w:author="Autor"/>
        </w:trPr>
        <w:tc>
          <w:tcPr>
            <w:tcW w:w="9087" w:type="dxa"/>
            <w:gridSpan w:val="7"/>
            <w:shd w:val="clear" w:color="000000" w:fill="60497A"/>
            <w:vAlign w:val="center"/>
            <w:hideMark/>
          </w:tcPr>
          <w:p w14:paraId="33DB9F20" w14:textId="668322F3" w:rsidR="00B0251E" w:rsidRPr="007001F1" w:rsidDel="00C5578F" w:rsidRDefault="00B0251E" w:rsidP="00A62FC5">
            <w:pPr>
              <w:jc w:val="center"/>
              <w:rPr>
                <w:del w:id="2921" w:author="Autor"/>
                <w:b/>
                <w:bCs/>
                <w:color w:val="FFFFFF"/>
              </w:rPr>
            </w:pPr>
            <w:del w:id="2922" w:author="Autor">
              <w:r w:rsidRPr="007001F1" w:rsidDel="00C5578F">
                <w:rPr>
                  <w:b/>
                  <w:bCs/>
                  <w:color w:val="FFFFFF"/>
                </w:rPr>
                <w:delText>Kontrolný zoznam k finančnej kontrole VO</w:delText>
              </w:r>
              <w:r w:rsidRPr="007001F1" w:rsidDel="00C5578F">
                <w:rPr>
                  <w:b/>
                  <w:bCs/>
                  <w:color w:val="FFFFFF"/>
                </w:rPr>
                <w:br/>
              </w:r>
              <w:bookmarkStart w:id="2923" w:name="KZ_34"/>
              <w:r w:rsidRPr="007001F1" w:rsidDel="00C5578F">
                <w:rPr>
                  <w:b/>
                  <w:bCs/>
                  <w:color w:val="FFFFFF"/>
                </w:rPr>
                <w:delText xml:space="preserve">Nadlimitná zákazka - koncesia - </w:delText>
              </w:r>
              <w:r w:rsidR="008277DD" w:rsidRPr="007001F1" w:rsidDel="00C5578F">
                <w:rPr>
                  <w:b/>
                  <w:bCs/>
                  <w:color w:val="FFFFFF"/>
                </w:rPr>
                <w:delText>druhá</w:delText>
              </w:r>
              <w:r w:rsidRPr="007001F1" w:rsidDel="00C5578F">
                <w:rPr>
                  <w:b/>
                  <w:bCs/>
                  <w:color w:val="FFFFFF"/>
                </w:rPr>
                <w:delText xml:space="preserve"> ex</w:delText>
              </w:r>
              <w:r w:rsidR="009478F0" w:rsidDel="00C5578F">
                <w:rPr>
                  <w:b/>
                  <w:bCs/>
                  <w:color w:val="FFFFFF"/>
                </w:rPr>
                <w:delText xml:space="preserve"> </w:delText>
              </w:r>
              <w:r w:rsidRPr="007001F1" w:rsidDel="00C5578F">
                <w:rPr>
                  <w:b/>
                  <w:bCs/>
                  <w:color w:val="FFFFFF"/>
                </w:rPr>
                <w:delText>ante kontrola</w:delText>
              </w:r>
              <w:bookmarkEnd w:id="2923"/>
            </w:del>
          </w:p>
        </w:tc>
      </w:tr>
      <w:tr w:rsidR="00B0251E" w:rsidRPr="007001F1" w:rsidDel="00C5578F" w14:paraId="0B296E7B" w14:textId="16CF6CCA" w:rsidTr="007D765B">
        <w:trPr>
          <w:trHeight w:val="330"/>
          <w:del w:id="2924" w:author="Autor"/>
        </w:trPr>
        <w:tc>
          <w:tcPr>
            <w:tcW w:w="9087" w:type="dxa"/>
            <w:gridSpan w:val="7"/>
            <w:shd w:val="clear" w:color="auto" w:fill="auto"/>
            <w:vAlign w:val="center"/>
            <w:hideMark/>
          </w:tcPr>
          <w:p w14:paraId="0B8512A8" w14:textId="6E88F297" w:rsidR="00B0251E" w:rsidRPr="007001F1" w:rsidDel="00C5578F" w:rsidRDefault="00B0251E" w:rsidP="00A62FC5">
            <w:pPr>
              <w:jc w:val="center"/>
              <w:rPr>
                <w:del w:id="2925" w:author="Autor"/>
                <w:b/>
                <w:bCs/>
                <w:color w:val="000000"/>
              </w:rPr>
            </w:pPr>
            <w:del w:id="2926" w:author="Autor">
              <w:r w:rsidRPr="007001F1" w:rsidDel="00C5578F">
                <w:rPr>
                  <w:b/>
                  <w:bCs/>
                  <w:color w:val="000000"/>
                  <w:sz w:val="22"/>
                  <w:szCs w:val="22"/>
                </w:rPr>
                <w:delText>Identifikácia programu</w:delText>
              </w:r>
            </w:del>
          </w:p>
        </w:tc>
      </w:tr>
      <w:tr w:rsidR="00B0251E" w:rsidRPr="007001F1" w:rsidDel="00C5578F" w14:paraId="79247AE2" w14:textId="7E12D700" w:rsidTr="007D765B">
        <w:trPr>
          <w:trHeight w:val="300"/>
          <w:del w:id="2927" w:author="Autor"/>
        </w:trPr>
        <w:tc>
          <w:tcPr>
            <w:tcW w:w="3559" w:type="dxa"/>
            <w:gridSpan w:val="2"/>
            <w:shd w:val="clear" w:color="auto" w:fill="auto"/>
            <w:vAlign w:val="center"/>
            <w:hideMark/>
          </w:tcPr>
          <w:p w14:paraId="4F80280B" w14:textId="7C8792B1" w:rsidR="00B0251E" w:rsidRPr="007001F1" w:rsidDel="00C5578F" w:rsidRDefault="00B0251E" w:rsidP="00A62FC5">
            <w:pPr>
              <w:rPr>
                <w:del w:id="2928" w:author="Autor"/>
                <w:color w:val="000000"/>
              </w:rPr>
            </w:pPr>
            <w:del w:id="2929" w:author="Autor">
              <w:r w:rsidRPr="007001F1" w:rsidDel="00C5578F">
                <w:rPr>
                  <w:color w:val="000000"/>
                  <w:sz w:val="22"/>
                  <w:szCs w:val="22"/>
                </w:rPr>
                <w:delText>Názov programu</w:delText>
              </w:r>
            </w:del>
          </w:p>
        </w:tc>
        <w:tc>
          <w:tcPr>
            <w:tcW w:w="5528" w:type="dxa"/>
            <w:gridSpan w:val="5"/>
            <w:shd w:val="clear" w:color="auto" w:fill="auto"/>
            <w:vAlign w:val="center"/>
            <w:hideMark/>
          </w:tcPr>
          <w:p w14:paraId="028D1327" w14:textId="1F904E26" w:rsidR="00B0251E" w:rsidRPr="007001F1" w:rsidDel="00C5578F" w:rsidRDefault="00B0251E" w:rsidP="00A62FC5">
            <w:pPr>
              <w:rPr>
                <w:del w:id="2930" w:author="Autor"/>
                <w:color w:val="000000"/>
              </w:rPr>
            </w:pPr>
            <w:del w:id="2931" w:author="Autor">
              <w:r w:rsidRPr="007001F1" w:rsidDel="00C5578F">
                <w:rPr>
                  <w:color w:val="000000"/>
                  <w:sz w:val="22"/>
                  <w:szCs w:val="22"/>
                </w:rPr>
                <w:delText> </w:delText>
              </w:r>
            </w:del>
          </w:p>
        </w:tc>
      </w:tr>
      <w:tr w:rsidR="00B0251E" w:rsidRPr="007001F1" w:rsidDel="00C5578F" w14:paraId="55B32F4B" w14:textId="443A6B5F" w:rsidTr="007D765B">
        <w:trPr>
          <w:trHeight w:val="660"/>
          <w:del w:id="2932" w:author="Autor"/>
        </w:trPr>
        <w:tc>
          <w:tcPr>
            <w:tcW w:w="3559" w:type="dxa"/>
            <w:gridSpan w:val="2"/>
            <w:shd w:val="clear" w:color="auto" w:fill="auto"/>
            <w:vAlign w:val="center"/>
            <w:hideMark/>
          </w:tcPr>
          <w:p w14:paraId="078B2765" w14:textId="6F7F0F07" w:rsidR="00B0251E" w:rsidRPr="007001F1" w:rsidDel="00C5578F" w:rsidRDefault="00B0251E" w:rsidP="00DF158C">
            <w:pPr>
              <w:rPr>
                <w:del w:id="2933" w:author="Autor"/>
                <w:color w:val="000000"/>
              </w:rPr>
            </w:pPr>
            <w:del w:id="2934" w:author="Autor">
              <w:r w:rsidRPr="007001F1" w:rsidDel="00C5578F">
                <w:rPr>
                  <w:color w:val="000000"/>
                  <w:sz w:val="22"/>
                  <w:szCs w:val="22"/>
                </w:rPr>
                <w:delText xml:space="preserve">Názov </w:delText>
              </w:r>
              <w:r w:rsidR="00606F32" w:rsidDel="00C5578F">
                <w:rPr>
                  <w:color w:val="000000"/>
                  <w:sz w:val="22"/>
                  <w:szCs w:val="22"/>
                </w:rPr>
                <w:delText>prioritnej osi</w:delText>
              </w:r>
            </w:del>
          </w:p>
        </w:tc>
        <w:tc>
          <w:tcPr>
            <w:tcW w:w="5528" w:type="dxa"/>
            <w:gridSpan w:val="5"/>
            <w:shd w:val="clear" w:color="auto" w:fill="auto"/>
            <w:vAlign w:val="center"/>
            <w:hideMark/>
          </w:tcPr>
          <w:p w14:paraId="0072F87B" w14:textId="0CF8EA1F" w:rsidR="00B0251E" w:rsidRPr="007001F1" w:rsidDel="00C5578F" w:rsidRDefault="00B0251E" w:rsidP="00A62FC5">
            <w:pPr>
              <w:rPr>
                <w:del w:id="2935" w:author="Autor"/>
                <w:color w:val="000000"/>
              </w:rPr>
            </w:pPr>
            <w:del w:id="2936" w:author="Autor">
              <w:r w:rsidRPr="007001F1" w:rsidDel="00C5578F">
                <w:rPr>
                  <w:color w:val="000000"/>
                  <w:sz w:val="22"/>
                  <w:szCs w:val="22"/>
                </w:rPr>
                <w:delText> </w:delText>
              </w:r>
            </w:del>
          </w:p>
        </w:tc>
      </w:tr>
      <w:tr w:rsidR="00B0251E" w:rsidRPr="007001F1" w:rsidDel="00C5578F" w14:paraId="2D328D62" w14:textId="4429364E" w:rsidTr="007D765B">
        <w:trPr>
          <w:trHeight w:val="330"/>
          <w:del w:id="2937" w:author="Autor"/>
        </w:trPr>
        <w:tc>
          <w:tcPr>
            <w:tcW w:w="9087" w:type="dxa"/>
            <w:gridSpan w:val="7"/>
            <w:shd w:val="clear" w:color="auto" w:fill="auto"/>
            <w:vAlign w:val="center"/>
            <w:hideMark/>
          </w:tcPr>
          <w:p w14:paraId="562A3B52" w14:textId="01B62800" w:rsidR="00B0251E" w:rsidRPr="007001F1" w:rsidDel="00C5578F" w:rsidRDefault="00B0251E" w:rsidP="00A62FC5">
            <w:pPr>
              <w:jc w:val="center"/>
              <w:rPr>
                <w:del w:id="2938" w:author="Autor"/>
                <w:b/>
                <w:bCs/>
                <w:color w:val="000000"/>
              </w:rPr>
            </w:pPr>
            <w:del w:id="2939" w:author="Autor">
              <w:r w:rsidRPr="007001F1" w:rsidDel="00C5578F">
                <w:rPr>
                  <w:b/>
                  <w:bCs/>
                  <w:color w:val="000000"/>
                  <w:sz w:val="22"/>
                  <w:szCs w:val="22"/>
                </w:rPr>
                <w:delText>Identifikácia projektu a prijímateľa</w:delText>
              </w:r>
            </w:del>
          </w:p>
        </w:tc>
      </w:tr>
      <w:tr w:rsidR="00B0251E" w:rsidRPr="007001F1" w:rsidDel="00C5578F" w14:paraId="3A8CF28D" w14:textId="3C25C310" w:rsidTr="007D765B">
        <w:trPr>
          <w:trHeight w:val="330"/>
          <w:del w:id="2940" w:author="Autor"/>
        </w:trPr>
        <w:tc>
          <w:tcPr>
            <w:tcW w:w="3559" w:type="dxa"/>
            <w:gridSpan w:val="2"/>
            <w:shd w:val="clear" w:color="auto" w:fill="auto"/>
            <w:vAlign w:val="center"/>
            <w:hideMark/>
          </w:tcPr>
          <w:p w14:paraId="0766C537" w14:textId="3EE18F5D" w:rsidR="00B0251E" w:rsidRPr="007001F1" w:rsidDel="00C5578F" w:rsidRDefault="00B0251E" w:rsidP="00A62FC5">
            <w:pPr>
              <w:rPr>
                <w:del w:id="2941" w:author="Autor"/>
                <w:color w:val="000000"/>
              </w:rPr>
            </w:pPr>
            <w:del w:id="2942" w:author="Autor">
              <w:r w:rsidRPr="007001F1" w:rsidDel="00C5578F">
                <w:rPr>
                  <w:color w:val="000000"/>
                  <w:sz w:val="22"/>
                  <w:szCs w:val="22"/>
                </w:rPr>
                <w:delText xml:space="preserve">Kód projektu v </w:delText>
              </w:r>
              <w:r w:rsidR="00556640" w:rsidRPr="007001F1" w:rsidDel="00C5578F">
                <w:rPr>
                  <w:color w:val="000000"/>
                  <w:sz w:val="22"/>
                  <w:szCs w:val="22"/>
                </w:rPr>
                <w:delText>ITMS2014+</w:delText>
              </w:r>
            </w:del>
          </w:p>
        </w:tc>
        <w:tc>
          <w:tcPr>
            <w:tcW w:w="5528" w:type="dxa"/>
            <w:gridSpan w:val="5"/>
            <w:shd w:val="clear" w:color="auto" w:fill="auto"/>
            <w:vAlign w:val="center"/>
            <w:hideMark/>
          </w:tcPr>
          <w:p w14:paraId="0CA895F1" w14:textId="055C2C8D" w:rsidR="00B0251E" w:rsidRPr="007001F1" w:rsidDel="00C5578F" w:rsidRDefault="00B0251E" w:rsidP="00A62FC5">
            <w:pPr>
              <w:rPr>
                <w:del w:id="2943" w:author="Autor"/>
                <w:color w:val="000000"/>
              </w:rPr>
            </w:pPr>
            <w:del w:id="2944" w:author="Autor">
              <w:r w:rsidRPr="007001F1" w:rsidDel="00C5578F">
                <w:rPr>
                  <w:color w:val="000000"/>
                  <w:sz w:val="22"/>
                  <w:szCs w:val="22"/>
                </w:rPr>
                <w:delText> </w:delText>
              </w:r>
            </w:del>
          </w:p>
        </w:tc>
      </w:tr>
      <w:tr w:rsidR="00B0251E" w:rsidRPr="007001F1" w:rsidDel="00C5578F" w14:paraId="7EDE9F27" w14:textId="25980DC0" w:rsidTr="007D765B">
        <w:trPr>
          <w:trHeight w:val="300"/>
          <w:del w:id="2945" w:author="Autor"/>
        </w:trPr>
        <w:tc>
          <w:tcPr>
            <w:tcW w:w="3559" w:type="dxa"/>
            <w:gridSpan w:val="2"/>
            <w:shd w:val="clear" w:color="auto" w:fill="auto"/>
            <w:vAlign w:val="center"/>
            <w:hideMark/>
          </w:tcPr>
          <w:p w14:paraId="4C41E74F" w14:textId="49174851" w:rsidR="00B0251E" w:rsidRPr="007001F1" w:rsidDel="00C5578F" w:rsidRDefault="00B0251E" w:rsidP="00A62FC5">
            <w:pPr>
              <w:rPr>
                <w:del w:id="2946" w:author="Autor"/>
                <w:color w:val="000000"/>
              </w:rPr>
            </w:pPr>
            <w:del w:id="2947" w:author="Autor">
              <w:r w:rsidRPr="007001F1" w:rsidDel="00C5578F">
                <w:rPr>
                  <w:color w:val="000000"/>
                  <w:sz w:val="22"/>
                  <w:szCs w:val="22"/>
                </w:rPr>
                <w:delText>Názov projektu</w:delText>
              </w:r>
            </w:del>
          </w:p>
        </w:tc>
        <w:tc>
          <w:tcPr>
            <w:tcW w:w="5528" w:type="dxa"/>
            <w:gridSpan w:val="5"/>
            <w:shd w:val="clear" w:color="auto" w:fill="auto"/>
            <w:vAlign w:val="center"/>
            <w:hideMark/>
          </w:tcPr>
          <w:p w14:paraId="1753A49B" w14:textId="73B298AD" w:rsidR="00B0251E" w:rsidRPr="007001F1" w:rsidDel="00C5578F" w:rsidRDefault="00B0251E" w:rsidP="00A62FC5">
            <w:pPr>
              <w:rPr>
                <w:del w:id="2948" w:author="Autor"/>
                <w:color w:val="000000"/>
              </w:rPr>
            </w:pPr>
            <w:del w:id="2949" w:author="Autor">
              <w:r w:rsidRPr="007001F1" w:rsidDel="00C5578F">
                <w:rPr>
                  <w:color w:val="000000"/>
                  <w:sz w:val="22"/>
                  <w:szCs w:val="22"/>
                </w:rPr>
                <w:delText> </w:delText>
              </w:r>
            </w:del>
          </w:p>
        </w:tc>
      </w:tr>
      <w:tr w:rsidR="00B0251E" w:rsidRPr="007001F1" w:rsidDel="00C5578F" w14:paraId="17765BC1" w14:textId="6E068622" w:rsidTr="007D765B">
        <w:trPr>
          <w:trHeight w:val="300"/>
          <w:del w:id="2950" w:author="Autor"/>
        </w:trPr>
        <w:tc>
          <w:tcPr>
            <w:tcW w:w="3559" w:type="dxa"/>
            <w:gridSpan w:val="2"/>
            <w:shd w:val="clear" w:color="auto" w:fill="auto"/>
            <w:vAlign w:val="center"/>
            <w:hideMark/>
          </w:tcPr>
          <w:p w14:paraId="3D8C9AFF" w14:textId="1BCC9916" w:rsidR="00B0251E" w:rsidRPr="007001F1" w:rsidDel="00C5578F" w:rsidRDefault="00B0251E" w:rsidP="00A62FC5">
            <w:pPr>
              <w:rPr>
                <w:del w:id="2951" w:author="Autor"/>
                <w:color w:val="000000"/>
              </w:rPr>
            </w:pPr>
            <w:del w:id="2952" w:author="Autor">
              <w:r w:rsidRPr="007001F1" w:rsidDel="00C5578F">
                <w:rPr>
                  <w:color w:val="000000"/>
                  <w:sz w:val="22"/>
                  <w:szCs w:val="22"/>
                </w:rPr>
                <w:delText>Názov/Meno a adresa sídla prijímateľa</w:delText>
              </w:r>
            </w:del>
          </w:p>
        </w:tc>
        <w:tc>
          <w:tcPr>
            <w:tcW w:w="5528" w:type="dxa"/>
            <w:gridSpan w:val="5"/>
            <w:shd w:val="clear" w:color="auto" w:fill="auto"/>
            <w:vAlign w:val="center"/>
            <w:hideMark/>
          </w:tcPr>
          <w:p w14:paraId="5622FDFB" w14:textId="5B2D258D" w:rsidR="00B0251E" w:rsidRPr="007001F1" w:rsidDel="00C5578F" w:rsidRDefault="00B0251E" w:rsidP="00A62FC5">
            <w:pPr>
              <w:rPr>
                <w:del w:id="2953" w:author="Autor"/>
                <w:color w:val="000000"/>
              </w:rPr>
            </w:pPr>
            <w:del w:id="2954" w:author="Autor">
              <w:r w:rsidRPr="007001F1" w:rsidDel="00C5578F">
                <w:rPr>
                  <w:color w:val="000000"/>
                  <w:sz w:val="22"/>
                  <w:szCs w:val="22"/>
                </w:rPr>
                <w:delText> </w:delText>
              </w:r>
            </w:del>
          </w:p>
        </w:tc>
      </w:tr>
      <w:tr w:rsidR="00B0251E" w:rsidRPr="007001F1" w:rsidDel="00C5578F" w14:paraId="7775F028" w14:textId="64077A4C" w:rsidTr="007D765B">
        <w:trPr>
          <w:trHeight w:val="300"/>
          <w:del w:id="2955" w:author="Autor"/>
        </w:trPr>
        <w:tc>
          <w:tcPr>
            <w:tcW w:w="3559" w:type="dxa"/>
            <w:gridSpan w:val="2"/>
            <w:shd w:val="clear" w:color="auto" w:fill="auto"/>
            <w:vAlign w:val="center"/>
            <w:hideMark/>
          </w:tcPr>
          <w:p w14:paraId="32AABF39" w14:textId="4DAC9E37" w:rsidR="00B0251E" w:rsidRPr="007001F1" w:rsidDel="00C5578F" w:rsidRDefault="00B0251E" w:rsidP="00A62FC5">
            <w:pPr>
              <w:rPr>
                <w:del w:id="2956" w:author="Autor"/>
                <w:color w:val="000000"/>
              </w:rPr>
            </w:pPr>
            <w:del w:id="2957" w:author="Autor">
              <w:r w:rsidRPr="007001F1" w:rsidDel="00C5578F">
                <w:rPr>
                  <w:color w:val="000000"/>
                  <w:sz w:val="22"/>
                  <w:szCs w:val="22"/>
                </w:rPr>
                <w:delText>Druh verejného obstarávateľa / obstarávateľa podľa ZVO</w:delText>
              </w:r>
            </w:del>
          </w:p>
        </w:tc>
        <w:tc>
          <w:tcPr>
            <w:tcW w:w="5528" w:type="dxa"/>
            <w:gridSpan w:val="5"/>
            <w:shd w:val="clear" w:color="auto" w:fill="auto"/>
            <w:vAlign w:val="center"/>
            <w:hideMark/>
          </w:tcPr>
          <w:p w14:paraId="5B76CBD1" w14:textId="652553A9" w:rsidR="00B0251E" w:rsidRPr="007001F1" w:rsidDel="00C5578F" w:rsidRDefault="00B0251E" w:rsidP="00A62FC5">
            <w:pPr>
              <w:rPr>
                <w:del w:id="2958" w:author="Autor"/>
                <w:color w:val="000000"/>
              </w:rPr>
            </w:pPr>
            <w:del w:id="2959" w:author="Autor">
              <w:r w:rsidRPr="007001F1" w:rsidDel="00C5578F">
                <w:rPr>
                  <w:color w:val="000000"/>
                  <w:sz w:val="22"/>
                  <w:szCs w:val="22"/>
                </w:rPr>
                <w:delText> </w:delText>
              </w:r>
            </w:del>
          </w:p>
        </w:tc>
      </w:tr>
      <w:tr w:rsidR="00B0251E" w:rsidRPr="007001F1" w:rsidDel="00C5578F" w14:paraId="2FC65D0B" w14:textId="4D03E7C7" w:rsidTr="007D765B">
        <w:trPr>
          <w:trHeight w:val="330"/>
          <w:del w:id="2960" w:author="Autor"/>
        </w:trPr>
        <w:tc>
          <w:tcPr>
            <w:tcW w:w="9087" w:type="dxa"/>
            <w:gridSpan w:val="7"/>
            <w:shd w:val="clear" w:color="auto" w:fill="auto"/>
            <w:vAlign w:val="center"/>
            <w:hideMark/>
          </w:tcPr>
          <w:p w14:paraId="028B2991" w14:textId="21441C71" w:rsidR="00B0251E" w:rsidRPr="007001F1" w:rsidDel="00C5578F" w:rsidRDefault="00B0251E" w:rsidP="00A62FC5">
            <w:pPr>
              <w:jc w:val="center"/>
              <w:rPr>
                <w:del w:id="2961" w:author="Autor"/>
                <w:b/>
                <w:bCs/>
                <w:color w:val="000000"/>
              </w:rPr>
            </w:pPr>
            <w:del w:id="2962" w:author="Autor">
              <w:r w:rsidRPr="007001F1" w:rsidDel="00C5578F">
                <w:rPr>
                  <w:b/>
                  <w:bCs/>
                  <w:color w:val="000000"/>
                  <w:sz w:val="22"/>
                  <w:szCs w:val="22"/>
                </w:rPr>
                <w:delText>Identifikácia zákazky</w:delText>
              </w:r>
            </w:del>
          </w:p>
        </w:tc>
      </w:tr>
      <w:tr w:rsidR="00B0251E" w:rsidRPr="007001F1" w:rsidDel="00C5578F" w14:paraId="49F4266C" w14:textId="32E64FEE" w:rsidTr="007D765B">
        <w:trPr>
          <w:trHeight w:val="300"/>
          <w:del w:id="2963" w:author="Autor"/>
        </w:trPr>
        <w:tc>
          <w:tcPr>
            <w:tcW w:w="3559" w:type="dxa"/>
            <w:gridSpan w:val="2"/>
            <w:shd w:val="clear" w:color="auto" w:fill="auto"/>
            <w:vAlign w:val="center"/>
            <w:hideMark/>
          </w:tcPr>
          <w:p w14:paraId="67EC3FC5" w14:textId="01B5C507" w:rsidR="00B0251E" w:rsidRPr="007001F1" w:rsidDel="00C5578F" w:rsidRDefault="00B0251E" w:rsidP="00A62FC5">
            <w:pPr>
              <w:rPr>
                <w:del w:id="2964" w:author="Autor"/>
                <w:color w:val="000000"/>
              </w:rPr>
            </w:pPr>
            <w:del w:id="2965" w:author="Autor">
              <w:r w:rsidRPr="007001F1" w:rsidDel="00C5578F">
                <w:rPr>
                  <w:color w:val="000000"/>
                  <w:sz w:val="22"/>
                  <w:szCs w:val="22"/>
                </w:rPr>
                <w:delText>Druh zákazky podľa predpokladanej hodnoty zákazky</w:delText>
              </w:r>
            </w:del>
          </w:p>
        </w:tc>
        <w:tc>
          <w:tcPr>
            <w:tcW w:w="5528" w:type="dxa"/>
            <w:gridSpan w:val="5"/>
            <w:shd w:val="clear" w:color="auto" w:fill="auto"/>
            <w:vAlign w:val="center"/>
            <w:hideMark/>
          </w:tcPr>
          <w:p w14:paraId="6D575210" w14:textId="6AED7675" w:rsidR="00B0251E" w:rsidRPr="007001F1" w:rsidDel="00C5578F" w:rsidRDefault="00B0251E" w:rsidP="00A62FC5">
            <w:pPr>
              <w:rPr>
                <w:del w:id="2966" w:author="Autor"/>
                <w:color w:val="000000"/>
              </w:rPr>
            </w:pPr>
            <w:del w:id="2967" w:author="Autor">
              <w:r w:rsidRPr="007001F1" w:rsidDel="00C5578F">
                <w:rPr>
                  <w:color w:val="000000"/>
                  <w:sz w:val="22"/>
                  <w:szCs w:val="22"/>
                </w:rPr>
                <w:delText xml:space="preserve">Nadlimitná </w:delText>
              </w:r>
              <w:r w:rsidR="008277DD" w:rsidRPr="007001F1" w:rsidDel="00C5578F">
                <w:rPr>
                  <w:color w:val="000000"/>
                  <w:sz w:val="22"/>
                  <w:szCs w:val="22"/>
                </w:rPr>
                <w:delText>koncesia</w:delText>
              </w:r>
            </w:del>
          </w:p>
        </w:tc>
      </w:tr>
      <w:tr w:rsidR="00B0251E" w:rsidRPr="007001F1" w:rsidDel="00C5578F" w14:paraId="18DF9B9E" w14:textId="014D5A63" w:rsidTr="007D765B">
        <w:trPr>
          <w:trHeight w:val="300"/>
          <w:del w:id="2968" w:author="Autor"/>
        </w:trPr>
        <w:tc>
          <w:tcPr>
            <w:tcW w:w="3559" w:type="dxa"/>
            <w:gridSpan w:val="2"/>
            <w:shd w:val="clear" w:color="auto" w:fill="auto"/>
            <w:vAlign w:val="center"/>
            <w:hideMark/>
          </w:tcPr>
          <w:p w14:paraId="3672EBC1" w14:textId="1CFEF319" w:rsidR="00B0251E" w:rsidRPr="007001F1" w:rsidDel="00C5578F" w:rsidRDefault="00B0251E" w:rsidP="00A62FC5">
            <w:pPr>
              <w:rPr>
                <w:del w:id="2969" w:author="Autor"/>
                <w:color w:val="000000"/>
              </w:rPr>
            </w:pPr>
            <w:del w:id="2970" w:author="Autor">
              <w:r w:rsidRPr="007001F1" w:rsidDel="00C5578F">
                <w:rPr>
                  <w:color w:val="000000"/>
                  <w:sz w:val="22"/>
                  <w:szCs w:val="22"/>
                </w:rPr>
                <w:delText>Druh zákazky podľa postupu</w:delText>
              </w:r>
            </w:del>
          </w:p>
        </w:tc>
        <w:tc>
          <w:tcPr>
            <w:tcW w:w="5528" w:type="dxa"/>
            <w:gridSpan w:val="5"/>
            <w:shd w:val="clear" w:color="auto" w:fill="auto"/>
            <w:vAlign w:val="center"/>
            <w:hideMark/>
          </w:tcPr>
          <w:p w14:paraId="71CB21E1" w14:textId="2F2D8B7F" w:rsidR="00B0251E" w:rsidRPr="007001F1" w:rsidDel="00C5578F" w:rsidRDefault="00B0251E" w:rsidP="00A62FC5">
            <w:pPr>
              <w:rPr>
                <w:del w:id="2971" w:author="Autor"/>
                <w:color w:val="000000"/>
              </w:rPr>
            </w:pPr>
            <w:del w:id="2972" w:author="Autor">
              <w:r w:rsidRPr="007001F1" w:rsidDel="00C5578F">
                <w:rPr>
                  <w:color w:val="000000"/>
                  <w:sz w:val="22"/>
                  <w:szCs w:val="22"/>
                </w:rPr>
                <w:delText>Koncesia (§ 100 a nasl. ZVO)</w:delText>
              </w:r>
            </w:del>
          </w:p>
        </w:tc>
      </w:tr>
      <w:tr w:rsidR="00B0251E" w:rsidRPr="007001F1" w:rsidDel="00C5578F" w14:paraId="1A0F91AA" w14:textId="19344471" w:rsidTr="007D765B">
        <w:trPr>
          <w:trHeight w:val="300"/>
          <w:del w:id="2973" w:author="Autor"/>
        </w:trPr>
        <w:tc>
          <w:tcPr>
            <w:tcW w:w="3559" w:type="dxa"/>
            <w:gridSpan w:val="2"/>
            <w:shd w:val="clear" w:color="auto" w:fill="auto"/>
            <w:vAlign w:val="center"/>
            <w:hideMark/>
          </w:tcPr>
          <w:p w14:paraId="5561BF02" w14:textId="507FDCC9" w:rsidR="00B0251E" w:rsidRPr="007001F1" w:rsidDel="00C5578F" w:rsidRDefault="00B0251E" w:rsidP="00A62FC5">
            <w:pPr>
              <w:rPr>
                <w:del w:id="2974" w:author="Autor"/>
                <w:color w:val="000000"/>
              </w:rPr>
            </w:pPr>
            <w:del w:id="2975" w:author="Autor">
              <w:r w:rsidRPr="007001F1" w:rsidDel="00C5578F">
                <w:rPr>
                  <w:color w:val="000000"/>
                  <w:sz w:val="22"/>
                  <w:szCs w:val="22"/>
                </w:rPr>
                <w:delText>Druh zákazky podľa predmetu obstarania</w:delText>
              </w:r>
            </w:del>
          </w:p>
        </w:tc>
        <w:tc>
          <w:tcPr>
            <w:tcW w:w="5528" w:type="dxa"/>
            <w:gridSpan w:val="5"/>
            <w:shd w:val="clear" w:color="auto" w:fill="auto"/>
            <w:vAlign w:val="center"/>
            <w:hideMark/>
          </w:tcPr>
          <w:p w14:paraId="21E99BED" w14:textId="5445EA24" w:rsidR="00B0251E" w:rsidRPr="007001F1" w:rsidDel="00C5578F" w:rsidRDefault="00B0251E" w:rsidP="00A62FC5">
            <w:pPr>
              <w:rPr>
                <w:del w:id="2976" w:author="Autor"/>
                <w:color w:val="000000"/>
              </w:rPr>
            </w:pPr>
          </w:p>
        </w:tc>
      </w:tr>
      <w:tr w:rsidR="004D0B9F" w:rsidRPr="007001F1" w:rsidDel="00C5578F" w14:paraId="30E5127B" w14:textId="0C8365F9" w:rsidTr="007D765B">
        <w:trPr>
          <w:trHeight w:val="300"/>
          <w:del w:id="2977" w:author="Autor"/>
        </w:trPr>
        <w:tc>
          <w:tcPr>
            <w:tcW w:w="3559" w:type="dxa"/>
            <w:gridSpan w:val="2"/>
            <w:shd w:val="clear" w:color="auto" w:fill="auto"/>
            <w:vAlign w:val="center"/>
          </w:tcPr>
          <w:p w14:paraId="6253F3EF" w14:textId="790B753E" w:rsidR="004D0B9F" w:rsidRPr="007001F1" w:rsidDel="00C5578F" w:rsidRDefault="004D0B9F" w:rsidP="00A62FC5">
            <w:pPr>
              <w:rPr>
                <w:del w:id="2978" w:author="Autor"/>
                <w:color w:val="000000"/>
              </w:rPr>
            </w:pPr>
            <w:del w:id="2979" w:author="Autor">
              <w:r w:rsidRPr="007001F1" w:rsidDel="00C5578F">
                <w:rPr>
                  <w:color w:val="000000"/>
                  <w:sz w:val="22"/>
                  <w:szCs w:val="22"/>
                </w:rPr>
                <w:delText>Identifikátor zákazky v ITMS2014+</w:delText>
              </w:r>
            </w:del>
          </w:p>
        </w:tc>
        <w:tc>
          <w:tcPr>
            <w:tcW w:w="5528" w:type="dxa"/>
            <w:gridSpan w:val="5"/>
            <w:shd w:val="clear" w:color="auto" w:fill="auto"/>
            <w:vAlign w:val="center"/>
          </w:tcPr>
          <w:p w14:paraId="49C1F51C" w14:textId="479DD1B8" w:rsidR="004D0B9F" w:rsidRPr="007001F1" w:rsidDel="00C5578F" w:rsidRDefault="004D0B9F" w:rsidP="00A62FC5">
            <w:pPr>
              <w:rPr>
                <w:del w:id="2980" w:author="Autor"/>
                <w:color w:val="000000"/>
              </w:rPr>
            </w:pPr>
          </w:p>
        </w:tc>
      </w:tr>
      <w:tr w:rsidR="00B0251E" w:rsidRPr="007001F1" w:rsidDel="00C5578F" w14:paraId="0B0CB377" w14:textId="1DF85A89" w:rsidTr="007D765B">
        <w:trPr>
          <w:trHeight w:val="300"/>
          <w:del w:id="2981" w:author="Autor"/>
        </w:trPr>
        <w:tc>
          <w:tcPr>
            <w:tcW w:w="3559" w:type="dxa"/>
            <w:gridSpan w:val="2"/>
            <w:shd w:val="clear" w:color="auto" w:fill="auto"/>
            <w:vAlign w:val="center"/>
            <w:hideMark/>
          </w:tcPr>
          <w:p w14:paraId="5F02D452" w14:textId="1BD90059" w:rsidR="00B0251E" w:rsidRPr="007001F1" w:rsidDel="00C5578F" w:rsidRDefault="00B0251E" w:rsidP="00A62FC5">
            <w:pPr>
              <w:rPr>
                <w:del w:id="2982" w:author="Autor"/>
                <w:color w:val="000000"/>
              </w:rPr>
            </w:pPr>
            <w:del w:id="2983" w:author="Autor">
              <w:r w:rsidRPr="007001F1" w:rsidDel="00C5578F">
                <w:rPr>
                  <w:color w:val="000000"/>
                  <w:sz w:val="22"/>
                  <w:szCs w:val="22"/>
                </w:rPr>
                <w:delText>Typ kontroly</w:delText>
              </w:r>
            </w:del>
          </w:p>
        </w:tc>
        <w:tc>
          <w:tcPr>
            <w:tcW w:w="5528" w:type="dxa"/>
            <w:gridSpan w:val="5"/>
            <w:shd w:val="clear" w:color="auto" w:fill="auto"/>
            <w:vAlign w:val="center"/>
            <w:hideMark/>
          </w:tcPr>
          <w:p w14:paraId="0A982D40" w14:textId="4C34BB0A" w:rsidR="00B0251E" w:rsidRPr="007001F1" w:rsidDel="00C5578F" w:rsidRDefault="008277DD" w:rsidP="00A62FC5">
            <w:pPr>
              <w:rPr>
                <w:del w:id="2984" w:author="Autor"/>
                <w:color w:val="000000"/>
              </w:rPr>
            </w:pPr>
            <w:del w:id="2985" w:author="Autor">
              <w:r w:rsidRPr="007001F1" w:rsidDel="00C5578F">
                <w:rPr>
                  <w:color w:val="000000"/>
                  <w:sz w:val="22"/>
                  <w:szCs w:val="22"/>
                </w:rPr>
                <w:delText>druhá</w:delText>
              </w:r>
              <w:r w:rsidR="00B0251E" w:rsidRPr="007001F1" w:rsidDel="00C5578F">
                <w:rPr>
                  <w:color w:val="000000"/>
                  <w:sz w:val="22"/>
                  <w:szCs w:val="22"/>
                </w:rPr>
                <w:delText xml:space="preserve"> ex</w:delText>
              </w:r>
              <w:r w:rsidR="009478F0" w:rsidDel="00C5578F">
                <w:rPr>
                  <w:color w:val="000000"/>
                  <w:sz w:val="22"/>
                  <w:szCs w:val="22"/>
                </w:rPr>
                <w:delText xml:space="preserve"> </w:delText>
              </w:r>
              <w:r w:rsidR="00B0251E" w:rsidRPr="007001F1" w:rsidDel="00C5578F">
                <w:rPr>
                  <w:color w:val="000000"/>
                  <w:sz w:val="22"/>
                  <w:szCs w:val="22"/>
                </w:rPr>
                <w:delText>ante kontrola</w:delText>
              </w:r>
            </w:del>
          </w:p>
        </w:tc>
      </w:tr>
      <w:tr w:rsidR="00B0251E" w:rsidRPr="007001F1" w:rsidDel="00C5578F" w14:paraId="4C3D88D1" w14:textId="07D52BC3" w:rsidTr="007D765B">
        <w:trPr>
          <w:trHeight w:val="300"/>
          <w:del w:id="2986" w:author="Autor"/>
        </w:trPr>
        <w:tc>
          <w:tcPr>
            <w:tcW w:w="3559" w:type="dxa"/>
            <w:gridSpan w:val="2"/>
            <w:shd w:val="clear" w:color="auto" w:fill="auto"/>
            <w:vAlign w:val="center"/>
            <w:hideMark/>
          </w:tcPr>
          <w:p w14:paraId="014D8D16" w14:textId="6E49F0D2" w:rsidR="00B0251E" w:rsidRPr="007001F1" w:rsidDel="00C5578F" w:rsidRDefault="00B0251E" w:rsidP="00A62FC5">
            <w:pPr>
              <w:rPr>
                <w:del w:id="2987" w:author="Autor"/>
                <w:color w:val="000000"/>
              </w:rPr>
            </w:pPr>
            <w:del w:id="2988" w:author="Autor">
              <w:r w:rsidRPr="007001F1" w:rsidDel="00C5578F">
                <w:rPr>
                  <w:color w:val="000000"/>
                  <w:sz w:val="22"/>
                  <w:szCs w:val="22"/>
                </w:rPr>
                <w:delText>Názov zákazky</w:delText>
              </w:r>
            </w:del>
          </w:p>
        </w:tc>
        <w:tc>
          <w:tcPr>
            <w:tcW w:w="5528" w:type="dxa"/>
            <w:gridSpan w:val="5"/>
            <w:shd w:val="clear" w:color="auto" w:fill="auto"/>
            <w:vAlign w:val="center"/>
            <w:hideMark/>
          </w:tcPr>
          <w:p w14:paraId="172A48F4" w14:textId="52BF16A9" w:rsidR="00B0251E" w:rsidRPr="007001F1" w:rsidDel="00C5578F" w:rsidRDefault="00B0251E" w:rsidP="00A62FC5">
            <w:pPr>
              <w:rPr>
                <w:del w:id="2989" w:author="Autor"/>
                <w:color w:val="000000"/>
              </w:rPr>
            </w:pPr>
            <w:del w:id="2990" w:author="Autor">
              <w:r w:rsidRPr="007001F1" w:rsidDel="00C5578F">
                <w:rPr>
                  <w:color w:val="000000"/>
                  <w:sz w:val="22"/>
                  <w:szCs w:val="22"/>
                </w:rPr>
                <w:delText> </w:delText>
              </w:r>
            </w:del>
          </w:p>
        </w:tc>
      </w:tr>
      <w:tr w:rsidR="00B0251E" w:rsidRPr="007001F1" w:rsidDel="00C5578F" w14:paraId="62F7B3FF" w14:textId="4308DFE6" w:rsidTr="007D765B">
        <w:trPr>
          <w:trHeight w:val="300"/>
          <w:del w:id="2991" w:author="Autor"/>
        </w:trPr>
        <w:tc>
          <w:tcPr>
            <w:tcW w:w="3559" w:type="dxa"/>
            <w:gridSpan w:val="2"/>
            <w:shd w:val="clear" w:color="auto" w:fill="auto"/>
            <w:vAlign w:val="center"/>
            <w:hideMark/>
          </w:tcPr>
          <w:p w14:paraId="6FB6868A" w14:textId="4ECFB038" w:rsidR="00B0251E" w:rsidRPr="007001F1" w:rsidDel="00C5578F" w:rsidRDefault="00B0251E" w:rsidP="00A62FC5">
            <w:pPr>
              <w:rPr>
                <w:del w:id="2992" w:author="Autor"/>
                <w:color w:val="000000"/>
              </w:rPr>
            </w:pPr>
            <w:del w:id="2993" w:author="Autor">
              <w:r w:rsidRPr="007001F1" w:rsidDel="00C5578F">
                <w:rPr>
                  <w:color w:val="000000"/>
                  <w:sz w:val="22"/>
                  <w:szCs w:val="22"/>
                </w:rPr>
                <w:delText>Číslo oznámenia vo vestníku VO</w:delText>
              </w:r>
            </w:del>
          </w:p>
        </w:tc>
        <w:tc>
          <w:tcPr>
            <w:tcW w:w="5528" w:type="dxa"/>
            <w:gridSpan w:val="5"/>
            <w:shd w:val="clear" w:color="auto" w:fill="auto"/>
            <w:vAlign w:val="center"/>
            <w:hideMark/>
          </w:tcPr>
          <w:p w14:paraId="48543EBD" w14:textId="1DA7A245" w:rsidR="00B0251E" w:rsidRPr="007001F1" w:rsidDel="00C5578F" w:rsidRDefault="00B0251E" w:rsidP="00A62FC5">
            <w:pPr>
              <w:rPr>
                <w:del w:id="2994" w:author="Autor"/>
                <w:color w:val="000000"/>
              </w:rPr>
            </w:pPr>
            <w:del w:id="2995" w:author="Autor">
              <w:r w:rsidRPr="007001F1" w:rsidDel="00C5578F">
                <w:rPr>
                  <w:color w:val="000000"/>
                  <w:sz w:val="22"/>
                  <w:szCs w:val="22"/>
                </w:rPr>
                <w:delText> </w:delText>
              </w:r>
            </w:del>
          </w:p>
        </w:tc>
      </w:tr>
      <w:tr w:rsidR="00B0251E" w:rsidRPr="007001F1" w:rsidDel="00C5578F" w14:paraId="29EDFC28" w14:textId="0D23697E" w:rsidTr="007D765B">
        <w:trPr>
          <w:trHeight w:val="300"/>
          <w:del w:id="2996" w:author="Autor"/>
        </w:trPr>
        <w:tc>
          <w:tcPr>
            <w:tcW w:w="3559" w:type="dxa"/>
            <w:gridSpan w:val="2"/>
            <w:shd w:val="clear" w:color="auto" w:fill="auto"/>
            <w:vAlign w:val="center"/>
            <w:hideMark/>
          </w:tcPr>
          <w:p w14:paraId="53C12796" w14:textId="0E31F7CB" w:rsidR="00B0251E" w:rsidRPr="007001F1" w:rsidDel="00C5578F" w:rsidRDefault="00B0251E" w:rsidP="00A62FC5">
            <w:pPr>
              <w:rPr>
                <w:del w:id="2997" w:author="Autor"/>
                <w:color w:val="000000"/>
              </w:rPr>
            </w:pPr>
            <w:del w:id="2998" w:author="Autor">
              <w:r w:rsidRPr="007001F1" w:rsidDel="00C5578F">
                <w:rPr>
                  <w:color w:val="000000"/>
                  <w:sz w:val="22"/>
                  <w:szCs w:val="22"/>
                </w:rPr>
                <w:delText>Číslo oznámenia v európskom vestníku</w:delText>
              </w:r>
            </w:del>
          </w:p>
        </w:tc>
        <w:tc>
          <w:tcPr>
            <w:tcW w:w="5528" w:type="dxa"/>
            <w:gridSpan w:val="5"/>
            <w:shd w:val="clear" w:color="auto" w:fill="auto"/>
            <w:vAlign w:val="center"/>
            <w:hideMark/>
          </w:tcPr>
          <w:p w14:paraId="34187930" w14:textId="3276A84D" w:rsidR="00B0251E" w:rsidRPr="007001F1" w:rsidDel="00C5578F" w:rsidRDefault="00B0251E" w:rsidP="00A62FC5">
            <w:pPr>
              <w:rPr>
                <w:del w:id="2999" w:author="Autor"/>
                <w:color w:val="000000"/>
              </w:rPr>
            </w:pPr>
            <w:del w:id="3000" w:author="Autor">
              <w:r w:rsidRPr="007001F1" w:rsidDel="00C5578F">
                <w:rPr>
                  <w:color w:val="000000"/>
                  <w:sz w:val="22"/>
                  <w:szCs w:val="22"/>
                </w:rPr>
                <w:delText> </w:delText>
              </w:r>
            </w:del>
          </w:p>
        </w:tc>
      </w:tr>
      <w:tr w:rsidR="00B0251E" w:rsidRPr="007001F1" w:rsidDel="00C5578F" w14:paraId="712A79D5" w14:textId="5D544A69" w:rsidTr="007D765B">
        <w:trPr>
          <w:trHeight w:val="300"/>
          <w:del w:id="3001" w:author="Autor"/>
        </w:trPr>
        <w:tc>
          <w:tcPr>
            <w:tcW w:w="3559" w:type="dxa"/>
            <w:gridSpan w:val="2"/>
            <w:shd w:val="clear" w:color="auto" w:fill="auto"/>
            <w:vAlign w:val="center"/>
            <w:hideMark/>
          </w:tcPr>
          <w:p w14:paraId="29EF5C94" w14:textId="72E5F093" w:rsidR="00B0251E" w:rsidRPr="007001F1" w:rsidDel="00C5578F" w:rsidRDefault="00B0251E" w:rsidP="00A62FC5">
            <w:pPr>
              <w:rPr>
                <w:del w:id="3002" w:author="Autor"/>
                <w:color w:val="000000"/>
              </w:rPr>
            </w:pPr>
            <w:del w:id="3003" w:author="Autor">
              <w:r w:rsidRPr="007001F1" w:rsidDel="00C5578F">
                <w:rPr>
                  <w:color w:val="000000"/>
                  <w:sz w:val="22"/>
                  <w:szCs w:val="22"/>
                </w:rPr>
                <w:delText>Názov dodávateľa</w:delText>
              </w:r>
            </w:del>
          </w:p>
        </w:tc>
        <w:tc>
          <w:tcPr>
            <w:tcW w:w="5528" w:type="dxa"/>
            <w:gridSpan w:val="5"/>
            <w:shd w:val="clear" w:color="auto" w:fill="auto"/>
            <w:vAlign w:val="center"/>
            <w:hideMark/>
          </w:tcPr>
          <w:p w14:paraId="5EBF6FA2" w14:textId="2F25EF26" w:rsidR="00B0251E" w:rsidRPr="007001F1" w:rsidDel="00C5578F" w:rsidRDefault="00B0251E" w:rsidP="00A62FC5">
            <w:pPr>
              <w:rPr>
                <w:del w:id="3004" w:author="Autor"/>
                <w:color w:val="000000"/>
              </w:rPr>
            </w:pPr>
            <w:del w:id="3005" w:author="Autor">
              <w:r w:rsidRPr="007001F1" w:rsidDel="00C5578F">
                <w:rPr>
                  <w:color w:val="000000"/>
                  <w:sz w:val="22"/>
                  <w:szCs w:val="22"/>
                </w:rPr>
                <w:delText> </w:delText>
              </w:r>
            </w:del>
          </w:p>
        </w:tc>
      </w:tr>
      <w:tr w:rsidR="00B0251E" w:rsidRPr="007001F1" w:rsidDel="00C5578F" w14:paraId="6BB876AF" w14:textId="1749EEC4" w:rsidTr="007D765B">
        <w:trPr>
          <w:trHeight w:val="300"/>
          <w:del w:id="3006" w:author="Autor"/>
        </w:trPr>
        <w:tc>
          <w:tcPr>
            <w:tcW w:w="3559" w:type="dxa"/>
            <w:gridSpan w:val="2"/>
            <w:shd w:val="clear" w:color="auto" w:fill="auto"/>
            <w:vAlign w:val="center"/>
            <w:hideMark/>
          </w:tcPr>
          <w:p w14:paraId="0590D45F" w14:textId="6EC9FEF1" w:rsidR="00B0251E" w:rsidRPr="007001F1" w:rsidDel="00C5578F" w:rsidRDefault="00B0251E" w:rsidP="00A62FC5">
            <w:pPr>
              <w:rPr>
                <w:del w:id="3007" w:author="Autor"/>
                <w:color w:val="000000"/>
              </w:rPr>
            </w:pPr>
            <w:del w:id="3008" w:author="Autor">
              <w:r w:rsidRPr="007001F1" w:rsidDel="00C5578F">
                <w:rPr>
                  <w:color w:val="000000"/>
                  <w:sz w:val="22"/>
                  <w:szCs w:val="22"/>
                </w:rPr>
                <w:delText>IČO dodávateľa</w:delText>
              </w:r>
            </w:del>
          </w:p>
        </w:tc>
        <w:tc>
          <w:tcPr>
            <w:tcW w:w="5528" w:type="dxa"/>
            <w:gridSpan w:val="5"/>
            <w:shd w:val="clear" w:color="auto" w:fill="auto"/>
            <w:vAlign w:val="center"/>
            <w:hideMark/>
          </w:tcPr>
          <w:p w14:paraId="202FFAE2" w14:textId="65C6D0ED" w:rsidR="00B0251E" w:rsidRPr="007001F1" w:rsidDel="00C5578F" w:rsidRDefault="00B0251E" w:rsidP="00A62FC5">
            <w:pPr>
              <w:rPr>
                <w:del w:id="3009" w:author="Autor"/>
                <w:color w:val="000000"/>
              </w:rPr>
            </w:pPr>
            <w:del w:id="3010" w:author="Autor">
              <w:r w:rsidRPr="007001F1" w:rsidDel="00C5578F">
                <w:rPr>
                  <w:color w:val="000000"/>
                  <w:sz w:val="22"/>
                  <w:szCs w:val="22"/>
                </w:rPr>
                <w:delText> </w:delText>
              </w:r>
            </w:del>
          </w:p>
        </w:tc>
      </w:tr>
      <w:tr w:rsidR="00B0251E" w:rsidRPr="007001F1" w:rsidDel="00C5578F" w14:paraId="4A959111" w14:textId="7D0E5C29" w:rsidTr="007D765B">
        <w:trPr>
          <w:trHeight w:val="300"/>
          <w:del w:id="3011" w:author="Autor"/>
        </w:trPr>
        <w:tc>
          <w:tcPr>
            <w:tcW w:w="3559" w:type="dxa"/>
            <w:gridSpan w:val="2"/>
            <w:shd w:val="clear" w:color="auto" w:fill="auto"/>
            <w:vAlign w:val="center"/>
            <w:hideMark/>
          </w:tcPr>
          <w:p w14:paraId="1EADF576" w14:textId="26A11B1C" w:rsidR="00B0251E" w:rsidRPr="007001F1" w:rsidDel="00C5578F" w:rsidRDefault="00B0251E" w:rsidP="00A62FC5">
            <w:pPr>
              <w:rPr>
                <w:del w:id="3012" w:author="Autor"/>
                <w:color w:val="000000"/>
              </w:rPr>
            </w:pPr>
            <w:del w:id="3013" w:author="Autor">
              <w:r w:rsidRPr="007001F1" w:rsidDel="00C5578F">
                <w:rPr>
                  <w:color w:val="000000"/>
                  <w:sz w:val="22"/>
                  <w:szCs w:val="22"/>
                </w:rPr>
                <w:delText>Predpokladaná hodnota zákazky</w:delText>
              </w:r>
            </w:del>
          </w:p>
        </w:tc>
        <w:tc>
          <w:tcPr>
            <w:tcW w:w="5528" w:type="dxa"/>
            <w:gridSpan w:val="5"/>
            <w:shd w:val="clear" w:color="auto" w:fill="auto"/>
            <w:vAlign w:val="center"/>
            <w:hideMark/>
          </w:tcPr>
          <w:p w14:paraId="12AE7A46" w14:textId="615460B1" w:rsidR="00B0251E" w:rsidRPr="007001F1" w:rsidDel="00C5578F" w:rsidRDefault="00B0251E" w:rsidP="00A62FC5">
            <w:pPr>
              <w:rPr>
                <w:del w:id="3014" w:author="Autor"/>
                <w:color w:val="000000"/>
              </w:rPr>
            </w:pPr>
            <w:del w:id="3015" w:author="Autor">
              <w:r w:rsidRPr="007001F1" w:rsidDel="00C5578F">
                <w:rPr>
                  <w:color w:val="000000"/>
                  <w:sz w:val="22"/>
                  <w:szCs w:val="22"/>
                </w:rPr>
                <w:delText> </w:delText>
              </w:r>
            </w:del>
          </w:p>
        </w:tc>
      </w:tr>
      <w:tr w:rsidR="00B0251E" w:rsidRPr="007001F1" w:rsidDel="00C5578F" w14:paraId="4DED4074" w14:textId="1C858558" w:rsidTr="007D765B">
        <w:trPr>
          <w:trHeight w:val="300"/>
          <w:del w:id="3016" w:author="Autor"/>
        </w:trPr>
        <w:tc>
          <w:tcPr>
            <w:tcW w:w="3559" w:type="dxa"/>
            <w:gridSpan w:val="2"/>
            <w:shd w:val="clear" w:color="auto" w:fill="auto"/>
            <w:vAlign w:val="center"/>
            <w:hideMark/>
          </w:tcPr>
          <w:p w14:paraId="66EB1782" w14:textId="351A3040" w:rsidR="00B0251E" w:rsidRPr="007001F1" w:rsidDel="00C5578F" w:rsidRDefault="00B0251E" w:rsidP="00A62FC5">
            <w:pPr>
              <w:rPr>
                <w:del w:id="3017" w:author="Autor"/>
                <w:color w:val="000000"/>
              </w:rPr>
            </w:pPr>
            <w:del w:id="3018" w:author="Autor">
              <w:r w:rsidRPr="007001F1" w:rsidDel="00C5578F">
                <w:rPr>
                  <w:color w:val="000000"/>
                  <w:sz w:val="22"/>
                  <w:szCs w:val="22"/>
                </w:rPr>
                <w:delText>Hodnota zákazky bez DPH</w:delText>
              </w:r>
            </w:del>
          </w:p>
        </w:tc>
        <w:tc>
          <w:tcPr>
            <w:tcW w:w="5528" w:type="dxa"/>
            <w:gridSpan w:val="5"/>
            <w:shd w:val="clear" w:color="auto" w:fill="auto"/>
            <w:vAlign w:val="center"/>
            <w:hideMark/>
          </w:tcPr>
          <w:p w14:paraId="63F1CA5D" w14:textId="1A3FCC18" w:rsidR="00B0251E" w:rsidRPr="007001F1" w:rsidDel="00C5578F" w:rsidRDefault="00B0251E" w:rsidP="00A62FC5">
            <w:pPr>
              <w:rPr>
                <w:del w:id="3019" w:author="Autor"/>
                <w:color w:val="000000"/>
              </w:rPr>
            </w:pPr>
            <w:del w:id="3020" w:author="Autor">
              <w:r w:rsidRPr="007001F1" w:rsidDel="00C5578F">
                <w:rPr>
                  <w:color w:val="000000"/>
                  <w:sz w:val="22"/>
                  <w:szCs w:val="22"/>
                </w:rPr>
                <w:delText> </w:delText>
              </w:r>
            </w:del>
          </w:p>
        </w:tc>
      </w:tr>
      <w:tr w:rsidR="00B0251E" w:rsidRPr="007001F1" w:rsidDel="00C5578F" w14:paraId="2FA32E18" w14:textId="44C1D95D" w:rsidTr="007D765B">
        <w:trPr>
          <w:trHeight w:val="300"/>
          <w:del w:id="3021" w:author="Autor"/>
        </w:trPr>
        <w:tc>
          <w:tcPr>
            <w:tcW w:w="3559" w:type="dxa"/>
            <w:gridSpan w:val="2"/>
            <w:shd w:val="clear" w:color="auto" w:fill="auto"/>
            <w:vAlign w:val="center"/>
            <w:hideMark/>
          </w:tcPr>
          <w:p w14:paraId="21CE86D9" w14:textId="00CD2D9B" w:rsidR="00B0251E" w:rsidRPr="007001F1" w:rsidDel="00C5578F" w:rsidRDefault="00B0251E" w:rsidP="00A62FC5">
            <w:pPr>
              <w:rPr>
                <w:del w:id="3022" w:author="Autor"/>
                <w:color w:val="000000"/>
              </w:rPr>
            </w:pPr>
            <w:del w:id="3023" w:author="Autor">
              <w:r w:rsidRPr="007001F1" w:rsidDel="00C5578F">
                <w:rPr>
                  <w:color w:val="000000"/>
                  <w:sz w:val="22"/>
                  <w:szCs w:val="22"/>
                </w:rPr>
                <w:delText>Hodnota zákazky s DPH</w:delText>
              </w:r>
            </w:del>
          </w:p>
        </w:tc>
        <w:tc>
          <w:tcPr>
            <w:tcW w:w="5528" w:type="dxa"/>
            <w:gridSpan w:val="5"/>
            <w:shd w:val="clear" w:color="auto" w:fill="auto"/>
            <w:vAlign w:val="center"/>
            <w:hideMark/>
          </w:tcPr>
          <w:p w14:paraId="0B17EB1B" w14:textId="77D1C00E" w:rsidR="00B0251E" w:rsidRPr="007001F1" w:rsidDel="00C5578F" w:rsidRDefault="00B0251E" w:rsidP="00A62FC5">
            <w:pPr>
              <w:rPr>
                <w:del w:id="3024" w:author="Autor"/>
                <w:color w:val="000000"/>
              </w:rPr>
            </w:pPr>
            <w:del w:id="3025" w:author="Autor">
              <w:r w:rsidRPr="007001F1" w:rsidDel="00C5578F">
                <w:rPr>
                  <w:color w:val="000000"/>
                  <w:sz w:val="22"/>
                  <w:szCs w:val="22"/>
                </w:rPr>
                <w:delText> </w:delText>
              </w:r>
            </w:del>
          </w:p>
        </w:tc>
      </w:tr>
      <w:tr w:rsidR="00B0251E" w:rsidRPr="007001F1" w:rsidDel="00C5578F" w14:paraId="4C15B72B" w14:textId="031A48B5" w:rsidTr="007D765B">
        <w:trPr>
          <w:trHeight w:val="315"/>
          <w:del w:id="3026" w:author="Autor"/>
        </w:trPr>
        <w:tc>
          <w:tcPr>
            <w:tcW w:w="582" w:type="dxa"/>
            <w:shd w:val="clear" w:color="000000" w:fill="60497A"/>
            <w:vAlign w:val="center"/>
            <w:hideMark/>
          </w:tcPr>
          <w:p w14:paraId="222C2CE8" w14:textId="6DF033DD" w:rsidR="00B0251E" w:rsidRPr="007001F1" w:rsidDel="00C5578F" w:rsidRDefault="00B0251E" w:rsidP="00A62FC5">
            <w:pPr>
              <w:jc w:val="center"/>
              <w:rPr>
                <w:del w:id="3027" w:author="Autor"/>
                <w:b/>
                <w:bCs/>
                <w:color w:val="FFFFFF"/>
              </w:rPr>
            </w:pPr>
            <w:del w:id="3028" w:author="Autor">
              <w:r w:rsidRPr="007001F1" w:rsidDel="00C5578F">
                <w:rPr>
                  <w:b/>
                  <w:bCs/>
                  <w:color w:val="FFFFFF"/>
                  <w:sz w:val="22"/>
                  <w:szCs w:val="22"/>
                </w:rPr>
                <w:delText>P. č.</w:delText>
              </w:r>
            </w:del>
          </w:p>
        </w:tc>
        <w:tc>
          <w:tcPr>
            <w:tcW w:w="4820" w:type="dxa"/>
            <w:gridSpan w:val="2"/>
            <w:shd w:val="clear" w:color="000000" w:fill="60497A"/>
            <w:vAlign w:val="center"/>
            <w:hideMark/>
          </w:tcPr>
          <w:p w14:paraId="13C38020" w14:textId="2319994B" w:rsidR="00B0251E" w:rsidRPr="007001F1" w:rsidDel="00C5578F" w:rsidRDefault="00B0251E" w:rsidP="00A62FC5">
            <w:pPr>
              <w:jc w:val="center"/>
              <w:rPr>
                <w:del w:id="3029" w:author="Autor"/>
                <w:b/>
                <w:bCs/>
                <w:color w:val="FFFFFF"/>
              </w:rPr>
            </w:pPr>
            <w:del w:id="3030" w:author="Autor">
              <w:r w:rsidRPr="007001F1" w:rsidDel="00C5578F">
                <w:rPr>
                  <w:b/>
                  <w:bCs/>
                  <w:color w:val="FFFFFF"/>
                  <w:sz w:val="22"/>
                  <w:szCs w:val="22"/>
                </w:rPr>
                <w:delText>Kontrolné otázky</w:delText>
              </w:r>
            </w:del>
          </w:p>
        </w:tc>
        <w:tc>
          <w:tcPr>
            <w:tcW w:w="567" w:type="dxa"/>
            <w:shd w:val="clear" w:color="000000" w:fill="60497A"/>
            <w:vAlign w:val="center"/>
            <w:hideMark/>
          </w:tcPr>
          <w:p w14:paraId="4E16F5CF" w14:textId="1D40D39B" w:rsidR="00B0251E" w:rsidRPr="007001F1" w:rsidDel="00C5578F" w:rsidRDefault="00B0251E" w:rsidP="00A62FC5">
            <w:pPr>
              <w:jc w:val="center"/>
              <w:rPr>
                <w:del w:id="3031" w:author="Autor"/>
                <w:b/>
                <w:bCs/>
                <w:color w:val="FFFFFF"/>
              </w:rPr>
            </w:pPr>
            <w:del w:id="3032" w:author="Autor">
              <w:r w:rsidRPr="007001F1" w:rsidDel="00C5578F">
                <w:rPr>
                  <w:b/>
                  <w:bCs/>
                  <w:color w:val="FFFFFF"/>
                  <w:sz w:val="22"/>
                  <w:szCs w:val="22"/>
                </w:rPr>
                <w:delText>áno</w:delText>
              </w:r>
            </w:del>
          </w:p>
        </w:tc>
        <w:tc>
          <w:tcPr>
            <w:tcW w:w="567" w:type="dxa"/>
            <w:shd w:val="clear" w:color="000000" w:fill="60497A"/>
            <w:vAlign w:val="center"/>
            <w:hideMark/>
          </w:tcPr>
          <w:p w14:paraId="61E0EA27" w14:textId="0DB96D32" w:rsidR="00B0251E" w:rsidRPr="007001F1" w:rsidDel="00C5578F" w:rsidRDefault="00B0251E" w:rsidP="00A62FC5">
            <w:pPr>
              <w:jc w:val="center"/>
              <w:rPr>
                <w:del w:id="3033" w:author="Autor"/>
                <w:b/>
                <w:bCs/>
                <w:color w:val="FFFFFF"/>
              </w:rPr>
            </w:pPr>
            <w:del w:id="3034" w:author="Autor">
              <w:r w:rsidRPr="007001F1" w:rsidDel="00C5578F">
                <w:rPr>
                  <w:b/>
                  <w:bCs/>
                  <w:color w:val="FFFFFF"/>
                  <w:sz w:val="22"/>
                  <w:szCs w:val="22"/>
                </w:rPr>
                <w:delText>nie</w:delText>
              </w:r>
            </w:del>
          </w:p>
        </w:tc>
        <w:tc>
          <w:tcPr>
            <w:tcW w:w="776" w:type="dxa"/>
            <w:shd w:val="clear" w:color="000000" w:fill="60497A"/>
            <w:vAlign w:val="center"/>
            <w:hideMark/>
          </w:tcPr>
          <w:p w14:paraId="0C83BFD9" w14:textId="6E6C5749" w:rsidR="00B0251E" w:rsidRPr="007001F1" w:rsidDel="00C5578F" w:rsidRDefault="00B0251E" w:rsidP="00A62FC5">
            <w:pPr>
              <w:jc w:val="center"/>
              <w:rPr>
                <w:del w:id="3035" w:author="Autor"/>
                <w:b/>
                <w:bCs/>
                <w:color w:val="FFFFFF"/>
              </w:rPr>
            </w:pPr>
            <w:del w:id="3036" w:author="Autor">
              <w:r w:rsidRPr="007001F1" w:rsidDel="00C5578F">
                <w:rPr>
                  <w:b/>
                  <w:bCs/>
                  <w:color w:val="FFFFFF"/>
                  <w:sz w:val="22"/>
                  <w:szCs w:val="22"/>
                </w:rPr>
                <w:delText>netýka sa</w:delText>
              </w:r>
            </w:del>
          </w:p>
        </w:tc>
        <w:tc>
          <w:tcPr>
            <w:tcW w:w="1775" w:type="dxa"/>
            <w:shd w:val="clear" w:color="000000" w:fill="60497A"/>
            <w:vAlign w:val="center"/>
            <w:hideMark/>
          </w:tcPr>
          <w:p w14:paraId="3563ADF7" w14:textId="14CC77BD" w:rsidR="00B0251E" w:rsidRPr="007001F1" w:rsidDel="00C5578F" w:rsidRDefault="00B0251E" w:rsidP="00A62FC5">
            <w:pPr>
              <w:jc w:val="center"/>
              <w:rPr>
                <w:del w:id="3037" w:author="Autor"/>
                <w:b/>
                <w:bCs/>
                <w:color w:val="FFFFFF"/>
              </w:rPr>
            </w:pPr>
            <w:del w:id="3038" w:author="Autor">
              <w:r w:rsidRPr="007001F1" w:rsidDel="00C5578F">
                <w:rPr>
                  <w:b/>
                  <w:bCs/>
                  <w:color w:val="FFFFFF"/>
                  <w:sz w:val="22"/>
                  <w:szCs w:val="22"/>
                </w:rPr>
                <w:delText>Poznámka</w:delText>
              </w:r>
            </w:del>
          </w:p>
        </w:tc>
      </w:tr>
      <w:tr w:rsidR="007964AF" w:rsidRPr="007001F1" w:rsidDel="00C5578F" w14:paraId="55305402" w14:textId="11DC49A1" w:rsidTr="007D765B">
        <w:trPr>
          <w:trHeight w:val="368"/>
          <w:del w:id="3039" w:author="Autor"/>
        </w:trPr>
        <w:tc>
          <w:tcPr>
            <w:tcW w:w="582" w:type="dxa"/>
            <w:vMerge w:val="restart"/>
            <w:shd w:val="clear" w:color="auto" w:fill="auto"/>
            <w:noWrap/>
            <w:vAlign w:val="center"/>
            <w:hideMark/>
          </w:tcPr>
          <w:p w14:paraId="7820CFAC" w14:textId="716D4F50" w:rsidR="007964AF" w:rsidRPr="007001F1" w:rsidDel="00C5578F" w:rsidRDefault="007964AF" w:rsidP="00A62FC5">
            <w:pPr>
              <w:jc w:val="center"/>
              <w:rPr>
                <w:del w:id="3040" w:author="Autor"/>
                <w:color w:val="000000"/>
              </w:rPr>
            </w:pPr>
            <w:del w:id="3041" w:author="Autor">
              <w:r w:rsidRPr="007001F1" w:rsidDel="00C5578F">
                <w:rPr>
                  <w:color w:val="000000"/>
                  <w:sz w:val="22"/>
                  <w:szCs w:val="22"/>
                </w:rPr>
                <w:delText>1</w:delText>
              </w:r>
            </w:del>
          </w:p>
        </w:tc>
        <w:tc>
          <w:tcPr>
            <w:tcW w:w="4820" w:type="dxa"/>
            <w:gridSpan w:val="2"/>
            <w:shd w:val="clear" w:color="auto" w:fill="auto"/>
            <w:vAlign w:val="center"/>
            <w:hideMark/>
          </w:tcPr>
          <w:p w14:paraId="1DCBFEA2" w14:textId="57C001D6" w:rsidR="007964AF" w:rsidRPr="007001F1" w:rsidDel="00C5578F" w:rsidRDefault="007964AF" w:rsidP="00D5534B">
            <w:pPr>
              <w:jc w:val="both"/>
              <w:rPr>
                <w:del w:id="3042" w:author="Autor"/>
                <w:color w:val="000000"/>
              </w:rPr>
            </w:pPr>
            <w:del w:id="3043" w:author="Autor">
              <w:r w:rsidRPr="007001F1" w:rsidDel="00C5578F">
                <w:rPr>
                  <w:color w:val="000000"/>
                  <w:sz w:val="22"/>
                  <w:szCs w:val="22"/>
                </w:rPr>
                <w:delText>a) Bola koncesia zverejnená v súlade s príslušnými ustanoveniami ZVO?</w:delText>
              </w:r>
            </w:del>
          </w:p>
        </w:tc>
        <w:tc>
          <w:tcPr>
            <w:tcW w:w="567" w:type="dxa"/>
            <w:shd w:val="clear" w:color="auto" w:fill="auto"/>
            <w:vAlign w:val="center"/>
            <w:hideMark/>
          </w:tcPr>
          <w:p w14:paraId="35F45E26" w14:textId="0D32D284" w:rsidR="007964AF" w:rsidRPr="007001F1" w:rsidDel="00C5578F" w:rsidRDefault="007964AF" w:rsidP="00A62FC5">
            <w:pPr>
              <w:jc w:val="center"/>
              <w:rPr>
                <w:del w:id="3044" w:author="Autor"/>
                <w:color w:val="000000"/>
              </w:rPr>
            </w:pPr>
            <w:del w:id="3045" w:author="Autor">
              <w:r w:rsidRPr="007001F1" w:rsidDel="00C5578F">
                <w:rPr>
                  <w:color w:val="000000"/>
                  <w:sz w:val="22"/>
                  <w:szCs w:val="22"/>
                </w:rPr>
                <w:delText> </w:delText>
              </w:r>
            </w:del>
          </w:p>
        </w:tc>
        <w:tc>
          <w:tcPr>
            <w:tcW w:w="567" w:type="dxa"/>
            <w:shd w:val="clear" w:color="auto" w:fill="auto"/>
            <w:vAlign w:val="center"/>
            <w:hideMark/>
          </w:tcPr>
          <w:p w14:paraId="7ACCB4B6" w14:textId="59FA092A" w:rsidR="007964AF" w:rsidRPr="007001F1" w:rsidDel="00C5578F" w:rsidRDefault="007964AF" w:rsidP="00A62FC5">
            <w:pPr>
              <w:jc w:val="center"/>
              <w:rPr>
                <w:del w:id="3046" w:author="Autor"/>
                <w:color w:val="000000"/>
              </w:rPr>
            </w:pPr>
            <w:del w:id="3047" w:author="Autor">
              <w:r w:rsidRPr="007001F1" w:rsidDel="00C5578F">
                <w:rPr>
                  <w:color w:val="000000"/>
                  <w:sz w:val="22"/>
                  <w:szCs w:val="22"/>
                </w:rPr>
                <w:delText> </w:delText>
              </w:r>
            </w:del>
          </w:p>
        </w:tc>
        <w:tc>
          <w:tcPr>
            <w:tcW w:w="776" w:type="dxa"/>
            <w:shd w:val="clear" w:color="auto" w:fill="auto"/>
            <w:vAlign w:val="center"/>
            <w:hideMark/>
          </w:tcPr>
          <w:p w14:paraId="1A3DB350" w14:textId="3E5F0869" w:rsidR="007964AF" w:rsidRPr="007001F1" w:rsidDel="00C5578F" w:rsidRDefault="007964AF" w:rsidP="00A62FC5">
            <w:pPr>
              <w:jc w:val="center"/>
              <w:rPr>
                <w:del w:id="3048" w:author="Autor"/>
                <w:color w:val="000000"/>
              </w:rPr>
            </w:pPr>
            <w:del w:id="3049" w:author="Autor">
              <w:r w:rsidRPr="007001F1" w:rsidDel="00C5578F">
                <w:rPr>
                  <w:color w:val="000000"/>
                  <w:sz w:val="22"/>
                  <w:szCs w:val="22"/>
                </w:rPr>
                <w:delText> </w:delText>
              </w:r>
            </w:del>
          </w:p>
        </w:tc>
        <w:tc>
          <w:tcPr>
            <w:tcW w:w="1775" w:type="dxa"/>
            <w:shd w:val="clear" w:color="auto" w:fill="auto"/>
            <w:vAlign w:val="center"/>
            <w:hideMark/>
          </w:tcPr>
          <w:p w14:paraId="4C14CE04" w14:textId="48BCE64F" w:rsidR="007964AF" w:rsidRPr="007001F1" w:rsidDel="00C5578F" w:rsidRDefault="007964AF" w:rsidP="00A62FC5">
            <w:pPr>
              <w:jc w:val="center"/>
              <w:rPr>
                <w:del w:id="3050" w:author="Autor"/>
                <w:color w:val="000000"/>
              </w:rPr>
            </w:pPr>
            <w:del w:id="3051" w:author="Autor">
              <w:r w:rsidRPr="007001F1" w:rsidDel="00C5578F">
                <w:rPr>
                  <w:color w:val="000000"/>
                  <w:sz w:val="22"/>
                  <w:szCs w:val="22"/>
                </w:rPr>
                <w:delText> </w:delText>
              </w:r>
            </w:del>
          </w:p>
        </w:tc>
      </w:tr>
      <w:tr w:rsidR="007964AF" w:rsidRPr="007001F1" w:rsidDel="00C5578F" w14:paraId="3052C17F" w14:textId="384B046C" w:rsidTr="007D765B">
        <w:trPr>
          <w:trHeight w:val="821"/>
          <w:del w:id="3052" w:author="Autor"/>
        </w:trPr>
        <w:tc>
          <w:tcPr>
            <w:tcW w:w="582" w:type="dxa"/>
            <w:vMerge/>
            <w:shd w:val="clear" w:color="auto" w:fill="auto"/>
            <w:noWrap/>
            <w:vAlign w:val="center"/>
          </w:tcPr>
          <w:p w14:paraId="3A13A16D" w14:textId="4B0172AA" w:rsidR="007964AF" w:rsidRPr="007001F1" w:rsidDel="00C5578F" w:rsidRDefault="007964AF" w:rsidP="00A62FC5">
            <w:pPr>
              <w:jc w:val="center"/>
              <w:rPr>
                <w:del w:id="3053" w:author="Autor"/>
                <w:color w:val="000000"/>
              </w:rPr>
            </w:pPr>
          </w:p>
        </w:tc>
        <w:tc>
          <w:tcPr>
            <w:tcW w:w="4820" w:type="dxa"/>
            <w:gridSpan w:val="2"/>
            <w:shd w:val="clear" w:color="auto" w:fill="auto"/>
            <w:vAlign w:val="center"/>
          </w:tcPr>
          <w:p w14:paraId="1E249E21" w14:textId="2D8965FA" w:rsidR="007964AF" w:rsidRPr="007001F1" w:rsidDel="00C5578F" w:rsidRDefault="007964AF" w:rsidP="00D5534B">
            <w:pPr>
              <w:jc w:val="both"/>
              <w:rPr>
                <w:del w:id="3054" w:author="Autor"/>
                <w:color w:val="000000"/>
              </w:rPr>
            </w:pPr>
            <w:del w:id="3055" w:author="Autor">
              <w:r w:rsidRPr="007001F1" w:rsidDel="00C5578F">
                <w:rPr>
                  <w:color w:val="000000"/>
                  <w:sz w:val="22"/>
                  <w:szCs w:val="22"/>
                </w:rPr>
                <w:delText>b) V prípade, ak išlo o koncesiu na služby uvedené v prílohe č. 1 ZVO uverejnil verejný obstarávateľ predbežné oznámenie o koncesii na sociálne služby a iné osobitné služby?</w:delText>
              </w:r>
            </w:del>
          </w:p>
        </w:tc>
        <w:tc>
          <w:tcPr>
            <w:tcW w:w="567" w:type="dxa"/>
            <w:shd w:val="clear" w:color="auto" w:fill="auto"/>
            <w:vAlign w:val="center"/>
          </w:tcPr>
          <w:p w14:paraId="7DD30F0F" w14:textId="0B19E0EB" w:rsidR="007964AF" w:rsidRPr="007001F1" w:rsidDel="00C5578F" w:rsidRDefault="007964AF" w:rsidP="00A62FC5">
            <w:pPr>
              <w:jc w:val="center"/>
              <w:rPr>
                <w:del w:id="3056" w:author="Autor"/>
                <w:color w:val="000000"/>
              </w:rPr>
            </w:pPr>
          </w:p>
        </w:tc>
        <w:tc>
          <w:tcPr>
            <w:tcW w:w="567" w:type="dxa"/>
            <w:shd w:val="clear" w:color="auto" w:fill="auto"/>
            <w:vAlign w:val="center"/>
          </w:tcPr>
          <w:p w14:paraId="24F59FB2" w14:textId="7AD65A94" w:rsidR="007964AF" w:rsidRPr="007001F1" w:rsidDel="00C5578F" w:rsidRDefault="007964AF" w:rsidP="00A62FC5">
            <w:pPr>
              <w:jc w:val="center"/>
              <w:rPr>
                <w:del w:id="3057" w:author="Autor"/>
                <w:color w:val="000000"/>
              </w:rPr>
            </w:pPr>
          </w:p>
        </w:tc>
        <w:tc>
          <w:tcPr>
            <w:tcW w:w="776" w:type="dxa"/>
            <w:shd w:val="clear" w:color="auto" w:fill="auto"/>
            <w:vAlign w:val="center"/>
          </w:tcPr>
          <w:p w14:paraId="7DFC4335" w14:textId="0C5DDD59" w:rsidR="007964AF" w:rsidRPr="007001F1" w:rsidDel="00C5578F" w:rsidRDefault="007964AF" w:rsidP="00A62FC5">
            <w:pPr>
              <w:jc w:val="center"/>
              <w:rPr>
                <w:del w:id="3058" w:author="Autor"/>
                <w:color w:val="000000"/>
              </w:rPr>
            </w:pPr>
          </w:p>
        </w:tc>
        <w:tc>
          <w:tcPr>
            <w:tcW w:w="1775" w:type="dxa"/>
            <w:shd w:val="clear" w:color="auto" w:fill="auto"/>
            <w:vAlign w:val="center"/>
          </w:tcPr>
          <w:p w14:paraId="51AB3666" w14:textId="0801634C" w:rsidR="007964AF" w:rsidRPr="007001F1" w:rsidDel="00C5578F" w:rsidRDefault="007964AF" w:rsidP="00A62FC5">
            <w:pPr>
              <w:jc w:val="center"/>
              <w:rPr>
                <w:del w:id="3059" w:author="Autor"/>
                <w:color w:val="000000"/>
              </w:rPr>
            </w:pPr>
          </w:p>
        </w:tc>
      </w:tr>
      <w:tr w:rsidR="007964AF" w:rsidRPr="007001F1" w:rsidDel="00C5578F" w14:paraId="58DEE9F2" w14:textId="71F7646A" w:rsidTr="007D765B">
        <w:trPr>
          <w:trHeight w:val="821"/>
          <w:del w:id="3060" w:author="Autor"/>
        </w:trPr>
        <w:tc>
          <w:tcPr>
            <w:tcW w:w="582" w:type="dxa"/>
            <w:vMerge/>
            <w:shd w:val="clear" w:color="auto" w:fill="auto"/>
            <w:noWrap/>
            <w:vAlign w:val="center"/>
          </w:tcPr>
          <w:p w14:paraId="71D5E1D3" w14:textId="30F56459" w:rsidR="007964AF" w:rsidRPr="007001F1" w:rsidDel="00C5578F" w:rsidRDefault="007964AF" w:rsidP="00A62FC5">
            <w:pPr>
              <w:jc w:val="center"/>
              <w:rPr>
                <w:del w:id="3061" w:author="Autor"/>
                <w:color w:val="000000"/>
              </w:rPr>
            </w:pPr>
          </w:p>
        </w:tc>
        <w:tc>
          <w:tcPr>
            <w:tcW w:w="4820" w:type="dxa"/>
            <w:gridSpan w:val="2"/>
            <w:shd w:val="clear" w:color="auto" w:fill="auto"/>
            <w:vAlign w:val="center"/>
          </w:tcPr>
          <w:p w14:paraId="354560CD" w14:textId="0D5347E0" w:rsidR="007964AF" w:rsidRPr="007001F1" w:rsidDel="00C5578F" w:rsidRDefault="007964AF" w:rsidP="00D5534B">
            <w:pPr>
              <w:jc w:val="both"/>
              <w:rPr>
                <w:del w:id="3062" w:author="Autor"/>
                <w:color w:val="000000"/>
              </w:rPr>
            </w:pPr>
            <w:del w:id="3063" w:author="Autor">
              <w:r w:rsidRPr="007001F1" w:rsidDel="00C5578F">
                <w:rPr>
                  <w:color w:val="000000"/>
                  <w:sz w:val="22"/>
                  <w:szCs w:val="22"/>
                </w:rPr>
                <w:delText>c) V prípade, ak verejný obstarávateľ neuverejnil oznámenie o koncesií, postupoval v súlade s dôvodmi uvedenými v ustanovení §101 ods. 2 a 3?</w:delText>
              </w:r>
            </w:del>
          </w:p>
        </w:tc>
        <w:tc>
          <w:tcPr>
            <w:tcW w:w="567" w:type="dxa"/>
            <w:shd w:val="clear" w:color="auto" w:fill="auto"/>
            <w:vAlign w:val="center"/>
          </w:tcPr>
          <w:p w14:paraId="419F69C5" w14:textId="4EF9220F" w:rsidR="007964AF" w:rsidRPr="007001F1" w:rsidDel="00C5578F" w:rsidRDefault="007964AF" w:rsidP="00A62FC5">
            <w:pPr>
              <w:jc w:val="center"/>
              <w:rPr>
                <w:del w:id="3064" w:author="Autor"/>
                <w:color w:val="000000"/>
              </w:rPr>
            </w:pPr>
          </w:p>
        </w:tc>
        <w:tc>
          <w:tcPr>
            <w:tcW w:w="567" w:type="dxa"/>
            <w:shd w:val="clear" w:color="auto" w:fill="auto"/>
            <w:vAlign w:val="center"/>
          </w:tcPr>
          <w:p w14:paraId="1BA9877B" w14:textId="469C7071" w:rsidR="007964AF" w:rsidRPr="007001F1" w:rsidDel="00C5578F" w:rsidRDefault="007964AF" w:rsidP="00A62FC5">
            <w:pPr>
              <w:jc w:val="center"/>
              <w:rPr>
                <w:del w:id="3065" w:author="Autor"/>
                <w:color w:val="000000"/>
              </w:rPr>
            </w:pPr>
          </w:p>
        </w:tc>
        <w:tc>
          <w:tcPr>
            <w:tcW w:w="776" w:type="dxa"/>
            <w:shd w:val="clear" w:color="auto" w:fill="auto"/>
            <w:vAlign w:val="center"/>
          </w:tcPr>
          <w:p w14:paraId="51BF3626" w14:textId="7A927477" w:rsidR="007964AF" w:rsidRPr="007001F1" w:rsidDel="00C5578F" w:rsidRDefault="007964AF" w:rsidP="00A62FC5">
            <w:pPr>
              <w:jc w:val="center"/>
              <w:rPr>
                <w:del w:id="3066" w:author="Autor"/>
                <w:color w:val="000000"/>
              </w:rPr>
            </w:pPr>
          </w:p>
        </w:tc>
        <w:tc>
          <w:tcPr>
            <w:tcW w:w="1775" w:type="dxa"/>
            <w:shd w:val="clear" w:color="auto" w:fill="auto"/>
            <w:vAlign w:val="center"/>
          </w:tcPr>
          <w:p w14:paraId="2F8D400C" w14:textId="5F8AFC21" w:rsidR="007964AF" w:rsidRPr="007001F1" w:rsidDel="00C5578F" w:rsidRDefault="007964AF" w:rsidP="00A62FC5">
            <w:pPr>
              <w:jc w:val="center"/>
              <w:rPr>
                <w:del w:id="3067" w:author="Autor"/>
                <w:color w:val="000000"/>
              </w:rPr>
            </w:pPr>
          </w:p>
        </w:tc>
      </w:tr>
      <w:tr w:rsidR="007964AF" w:rsidRPr="007001F1" w:rsidDel="00C5578F" w14:paraId="53062435" w14:textId="385026B8" w:rsidTr="007D765B">
        <w:trPr>
          <w:trHeight w:val="821"/>
          <w:del w:id="3068" w:author="Autor"/>
        </w:trPr>
        <w:tc>
          <w:tcPr>
            <w:tcW w:w="582" w:type="dxa"/>
            <w:vMerge/>
            <w:shd w:val="clear" w:color="auto" w:fill="auto"/>
            <w:noWrap/>
            <w:vAlign w:val="center"/>
          </w:tcPr>
          <w:p w14:paraId="7AC1BDBB" w14:textId="3AD41BF6" w:rsidR="007964AF" w:rsidRPr="007001F1" w:rsidDel="00C5578F" w:rsidRDefault="007964AF" w:rsidP="00A62FC5">
            <w:pPr>
              <w:jc w:val="center"/>
              <w:rPr>
                <w:del w:id="3069" w:author="Autor"/>
                <w:color w:val="000000"/>
              </w:rPr>
            </w:pPr>
          </w:p>
        </w:tc>
        <w:tc>
          <w:tcPr>
            <w:tcW w:w="4820" w:type="dxa"/>
            <w:gridSpan w:val="2"/>
            <w:shd w:val="clear" w:color="auto" w:fill="auto"/>
            <w:vAlign w:val="center"/>
          </w:tcPr>
          <w:p w14:paraId="7598A072" w14:textId="2A3378B3" w:rsidR="007964AF" w:rsidRPr="007001F1" w:rsidDel="00C5578F" w:rsidRDefault="007964AF" w:rsidP="00D5534B">
            <w:pPr>
              <w:jc w:val="both"/>
              <w:rPr>
                <w:del w:id="3070" w:author="Autor"/>
                <w:color w:val="000000"/>
              </w:rPr>
            </w:pPr>
            <w:del w:id="3071" w:author="Autor">
              <w:r w:rsidRPr="007001F1" w:rsidDel="00C5578F">
                <w:rPr>
                  <w:color w:val="000000"/>
                  <w:sz w:val="22"/>
                  <w:szCs w:val="22"/>
                </w:rPr>
                <w:delText>d) Postupovala pri zverejňovaní zákazky osoba podľa § 8 zákona o verejnom obstarávaní v nadväznosti na výšku poskytnutých finančných prostriedkov v súlade so ZVO (ak je relevantné)?</w:delText>
              </w:r>
            </w:del>
          </w:p>
        </w:tc>
        <w:tc>
          <w:tcPr>
            <w:tcW w:w="567" w:type="dxa"/>
            <w:shd w:val="clear" w:color="auto" w:fill="auto"/>
            <w:vAlign w:val="center"/>
          </w:tcPr>
          <w:p w14:paraId="7B503CCE" w14:textId="13AA3CB4" w:rsidR="007964AF" w:rsidRPr="007001F1" w:rsidDel="00C5578F" w:rsidRDefault="007964AF" w:rsidP="00A62FC5">
            <w:pPr>
              <w:jc w:val="center"/>
              <w:rPr>
                <w:del w:id="3072" w:author="Autor"/>
                <w:color w:val="000000"/>
              </w:rPr>
            </w:pPr>
          </w:p>
        </w:tc>
        <w:tc>
          <w:tcPr>
            <w:tcW w:w="567" w:type="dxa"/>
            <w:shd w:val="clear" w:color="auto" w:fill="auto"/>
            <w:vAlign w:val="center"/>
          </w:tcPr>
          <w:p w14:paraId="5039B3BB" w14:textId="04E7786C" w:rsidR="007964AF" w:rsidRPr="007001F1" w:rsidDel="00C5578F" w:rsidRDefault="007964AF" w:rsidP="00A62FC5">
            <w:pPr>
              <w:jc w:val="center"/>
              <w:rPr>
                <w:del w:id="3073" w:author="Autor"/>
                <w:color w:val="000000"/>
              </w:rPr>
            </w:pPr>
          </w:p>
        </w:tc>
        <w:tc>
          <w:tcPr>
            <w:tcW w:w="776" w:type="dxa"/>
            <w:shd w:val="clear" w:color="auto" w:fill="auto"/>
            <w:vAlign w:val="center"/>
          </w:tcPr>
          <w:p w14:paraId="50B0E161" w14:textId="3F036F19" w:rsidR="007964AF" w:rsidRPr="007001F1" w:rsidDel="00C5578F" w:rsidRDefault="007964AF" w:rsidP="00A62FC5">
            <w:pPr>
              <w:jc w:val="center"/>
              <w:rPr>
                <w:del w:id="3074" w:author="Autor"/>
                <w:color w:val="000000"/>
              </w:rPr>
            </w:pPr>
          </w:p>
        </w:tc>
        <w:tc>
          <w:tcPr>
            <w:tcW w:w="1775" w:type="dxa"/>
            <w:shd w:val="clear" w:color="auto" w:fill="auto"/>
            <w:vAlign w:val="center"/>
          </w:tcPr>
          <w:p w14:paraId="2CC314EA" w14:textId="01C9DDD7" w:rsidR="007964AF" w:rsidRPr="007001F1" w:rsidDel="00C5578F" w:rsidRDefault="007964AF" w:rsidP="00A62FC5">
            <w:pPr>
              <w:jc w:val="center"/>
              <w:rPr>
                <w:del w:id="3075" w:author="Autor"/>
                <w:color w:val="000000"/>
              </w:rPr>
            </w:pPr>
          </w:p>
        </w:tc>
      </w:tr>
      <w:tr w:rsidR="007964AF" w:rsidRPr="007001F1" w:rsidDel="00C5578F" w14:paraId="1CB51121" w14:textId="40B1D52D" w:rsidTr="007D765B">
        <w:trPr>
          <w:trHeight w:val="307"/>
          <w:del w:id="3076" w:author="Autor"/>
        </w:trPr>
        <w:tc>
          <w:tcPr>
            <w:tcW w:w="582" w:type="dxa"/>
            <w:vMerge/>
            <w:shd w:val="clear" w:color="auto" w:fill="auto"/>
            <w:noWrap/>
            <w:vAlign w:val="center"/>
          </w:tcPr>
          <w:p w14:paraId="2DA7DEDF" w14:textId="75EA41BA" w:rsidR="007964AF" w:rsidRPr="007001F1" w:rsidDel="00C5578F" w:rsidRDefault="007964AF" w:rsidP="00A62FC5">
            <w:pPr>
              <w:jc w:val="center"/>
              <w:rPr>
                <w:del w:id="3077" w:author="Autor"/>
                <w:color w:val="000000"/>
              </w:rPr>
            </w:pPr>
          </w:p>
        </w:tc>
        <w:tc>
          <w:tcPr>
            <w:tcW w:w="4820" w:type="dxa"/>
            <w:gridSpan w:val="2"/>
            <w:shd w:val="clear" w:color="auto" w:fill="auto"/>
            <w:vAlign w:val="center"/>
          </w:tcPr>
          <w:p w14:paraId="1C1DCDC8" w14:textId="284F6862" w:rsidR="007964AF" w:rsidRPr="007001F1" w:rsidDel="00C5578F" w:rsidRDefault="007964AF" w:rsidP="00D5534B">
            <w:pPr>
              <w:jc w:val="both"/>
              <w:rPr>
                <w:del w:id="3078" w:author="Autor"/>
                <w:color w:val="000000"/>
                <w:sz w:val="22"/>
                <w:szCs w:val="22"/>
              </w:rPr>
            </w:pPr>
            <w:del w:id="3079" w:author="Autor">
              <w:r w:rsidDel="00C5578F">
                <w:rPr>
                  <w:color w:val="000000"/>
                  <w:sz w:val="22"/>
                  <w:szCs w:val="22"/>
                </w:rPr>
                <w:delText>e) Zverejnil verejný obstarávateľ v profile zároveň s vyhlásením koncesie analýzy obsahujúce porovnanie variantov pred prijatím rozhodnutia vyhlásiť koncesiu v zmysle § 101 ods. 5?</w:delText>
              </w:r>
            </w:del>
          </w:p>
        </w:tc>
        <w:tc>
          <w:tcPr>
            <w:tcW w:w="567" w:type="dxa"/>
            <w:shd w:val="clear" w:color="auto" w:fill="auto"/>
            <w:vAlign w:val="center"/>
          </w:tcPr>
          <w:p w14:paraId="3E6C310C" w14:textId="09644D66" w:rsidR="007964AF" w:rsidRPr="007001F1" w:rsidDel="00C5578F" w:rsidRDefault="007964AF" w:rsidP="00A62FC5">
            <w:pPr>
              <w:jc w:val="center"/>
              <w:rPr>
                <w:del w:id="3080" w:author="Autor"/>
                <w:color w:val="000000"/>
              </w:rPr>
            </w:pPr>
          </w:p>
        </w:tc>
        <w:tc>
          <w:tcPr>
            <w:tcW w:w="567" w:type="dxa"/>
            <w:shd w:val="clear" w:color="auto" w:fill="auto"/>
            <w:vAlign w:val="center"/>
          </w:tcPr>
          <w:p w14:paraId="57A26676" w14:textId="67F9F4B4" w:rsidR="007964AF" w:rsidRPr="007001F1" w:rsidDel="00C5578F" w:rsidRDefault="007964AF" w:rsidP="00A62FC5">
            <w:pPr>
              <w:jc w:val="center"/>
              <w:rPr>
                <w:del w:id="3081" w:author="Autor"/>
                <w:color w:val="000000"/>
              </w:rPr>
            </w:pPr>
          </w:p>
        </w:tc>
        <w:tc>
          <w:tcPr>
            <w:tcW w:w="776" w:type="dxa"/>
            <w:shd w:val="clear" w:color="auto" w:fill="auto"/>
            <w:vAlign w:val="center"/>
          </w:tcPr>
          <w:p w14:paraId="0C419330" w14:textId="7B2D957F" w:rsidR="007964AF" w:rsidRPr="007001F1" w:rsidDel="00C5578F" w:rsidRDefault="007964AF" w:rsidP="00A62FC5">
            <w:pPr>
              <w:jc w:val="center"/>
              <w:rPr>
                <w:del w:id="3082" w:author="Autor"/>
                <w:color w:val="000000"/>
              </w:rPr>
            </w:pPr>
          </w:p>
        </w:tc>
        <w:tc>
          <w:tcPr>
            <w:tcW w:w="1775" w:type="dxa"/>
            <w:shd w:val="clear" w:color="auto" w:fill="auto"/>
            <w:vAlign w:val="center"/>
          </w:tcPr>
          <w:p w14:paraId="4AB85581" w14:textId="1ECD2FDC" w:rsidR="007964AF" w:rsidRPr="007001F1" w:rsidDel="00C5578F" w:rsidRDefault="007964AF" w:rsidP="00A62FC5">
            <w:pPr>
              <w:jc w:val="center"/>
              <w:rPr>
                <w:del w:id="3083" w:author="Autor"/>
                <w:color w:val="000000"/>
              </w:rPr>
            </w:pPr>
          </w:p>
        </w:tc>
      </w:tr>
      <w:tr w:rsidR="00B0251E" w:rsidRPr="007001F1" w:rsidDel="00C5578F" w14:paraId="465F92CE" w14:textId="766ABA65" w:rsidTr="007D765B">
        <w:trPr>
          <w:trHeight w:val="20"/>
          <w:del w:id="3084" w:author="Autor"/>
        </w:trPr>
        <w:tc>
          <w:tcPr>
            <w:tcW w:w="582" w:type="dxa"/>
            <w:shd w:val="clear" w:color="auto" w:fill="auto"/>
            <w:noWrap/>
            <w:vAlign w:val="center"/>
            <w:hideMark/>
          </w:tcPr>
          <w:p w14:paraId="695EDB9A" w14:textId="5AAC17B8" w:rsidR="00B0251E" w:rsidRPr="007001F1" w:rsidDel="00C5578F" w:rsidRDefault="00B0251E" w:rsidP="00A62FC5">
            <w:pPr>
              <w:jc w:val="center"/>
              <w:rPr>
                <w:del w:id="3085" w:author="Autor"/>
                <w:color w:val="000000"/>
              </w:rPr>
            </w:pPr>
            <w:del w:id="3086" w:author="Autor">
              <w:r w:rsidRPr="007001F1" w:rsidDel="00C5578F">
                <w:rPr>
                  <w:color w:val="000000"/>
                  <w:sz w:val="22"/>
                  <w:szCs w:val="22"/>
                </w:rPr>
                <w:delText>2</w:delText>
              </w:r>
            </w:del>
          </w:p>
        </w:tc>
        <w:tc>
          <w:tcPr>
            <w:tcW w:w="4820" w:type="dxa"/>
            <w:gridSpan w:val="2"/>
            <w:shd w:val="clear" w:color="auto" w:fill="auto"/>
            <w:vAlign w:val="center"/>
            <w:hideMark/>
          </w:tcPr>
          <w:p w14:paraId="771BA11F" w14:textId="267F8D6C" w:rsidR="00B0251E" w:rsidRPr="007001F1" w:rsidDel="00C5578F" w:rsidRDefault="0088057F" w:rsidP="00D5534B">
            <w:pPr>
              <w:jc w:val="both"/>
              <w:rPr>
                <w:del w:id="3087" w:author="Autor"/>
                <w:color w:val="000000"/>
              </w:rPr>
            </w:pPr>
            <w:del w:id="3088" w:author="Autor">
              <w:r w:rsidRPr="007001F1" w:rsidDel="00C5578F">
                <w:rPr>
                  <w:color w:val="000000"/>
                  <w:sz w:val="22"/>
                  <w:szCs w:val="22"/>
                </w:rPr>
                <w:delText xml:space="preserve">Boli pri zadávaní </w:delText>
              </w:r>
              <w:r w:rsidR="00A85A8A" w:rsidDel="00C5578F">
                <w:rPr>
                  <w:color w:val="000000"/>
                  <w:sz w:val="22"/>
                  <w:szCs w:val="22"/>
                </w:rPr>
                <w:delText>koncesie</w:delText>
              </w:r>
              <w:r w:rsidRPr="007001F1" w:rsidDel="00C5578F">
                <w:rPr>
                  <w:color w:val="000000"/>
                  <w:sz w:val="22"/>
                  <w:szCs w:val="22"/>
                </w:rPr>
                <w:delText xml:space="preserve"> dodržané princípy v zmysle § 10 ods. 2 ZVO? </w:delText>
              </w:r>
              <w:r w:rsidR="007001F1" w:rsidDel="00C5578F">
                <w:rPr>
                  <w:color w:val="000000"/>
                  <w:sz w:val="22"/>
                  <w:szCs w:val="22"/>
                </w:rPr>
                <w:delText>Dodržal verejný obstarávateľ pri zadávaní zákazky princíp hospodárnosti?</w:delText>
              </w:r>
            </w:del>
          </w:p>
        </w:tc>
        <w:tc>
          <w:tcPr>
            <w:tcW w:w="567" w:type="dxa"/>
            <w:shd w:val="clear" w:color="auto" w:fill="auto"/>
            <w:vAlign w:val="center"/>
            <w:hideMark/>
          </w:tcPr>
          <w:p w14:paraId="7A011DF7" w14:textId="58F7A9B1" w:rsidR="00B0251E" w:rsidRPr="007001F1" w:rsidDel="00C5578F" w:rsidRDefault="00B0251E" w:rsidP="00A62FC5">
            <w:pPr>
              <w:jc w:val="center"/>
              <w:rPr>
                <w:del w:id="3089" w:author="Autor"/>
                <w:color w:val="000000"/>
              </w:rPr>
            </w:pPr>
            <w:del w:id="3090" w:author="Autor">
              <w:r w:rsidRPr="007001F1" w:rsidDel="00C5578F">
                <w:rPr>
                  <w:color w:val="000000"/>
                  <w:sz w:val="22"/>
                  <w:szCs w:val="22"/>
                </w:rPr>
                <w:delText> </w:delText>
              </w:r>
            </w:del>
          </w:p>
        </w:tc>
        <w:tc>
          <w:tcPr>
            <w:tcW w:w="567" w:type="dxa"/>
            <w:shd w:val="clear" w:color="auto" w:fill="auto"/>
            <w:vAlign w:val="center"/>
            <w:hideMark/>
          </w:tcPr>
          <w:p w14:paraId="17E788BD" w14:textId="18CD73C8" w:rsidR="00B0251E" w:rsidRPr="007001F1" w:rsidDel="00C5578F" w:rsidRDefault="00B0251E" w:rsidP="00A62FC5">
            <w:pPr>
              <w:jc w:val="center"/>
              <w:rPr>
                <w:del w:id="3091" w:author="Autor"/>
                <w:color w:val="000000"/>
              </w:rPr>
            </w:pPr>
            <w:del w:id="3092" w:author="Autor">
              <w:r w:rsidRPr="007001F1" w:rsidDel="00C5578F">
                <w:rPr>
                  <w:color w:val="000000"/>
                  <w:sz w:val="22"/>
                  <w:szCs w:val="22"/>
                </w:rPr>
                <w:delText> </w:delText>
              </w:r>
            </w:del>
          </w:p>
        </w:tc>
        <w:tc>
          <w:tcPr>
            <w:tcW w:w="776" w:type="dxa"/>
            <w:shd w:val="clear" w:color="auto" w:fill="auto"/>
            <w:vAlign w:val="center"/>
            <w:hideMark/>
          </w:tcPr>
          <w:p w14:paraId="287585D1" w14:textId="43311272" w:rsidR="00B0251E" w:rsidRPr="007001F1" w:rsidDel="00C5578F" w:rsidRDefault="00B0251E" w:rsidP="00A62FC5">
            <w:pPr>
              <w:jc w:val="center"/>
              <w:rPr>
                <w:del w:id="3093" w:author="Autor"/>
                <w:color w:val="000000"/>
              </w:rPr>
            </w:pPr>
            <w:del w:id="3094" w:author="Autor">
              <w:r w:rsidRPr="007001F1" w:rsidDel="00C5578F">
                <w:rPr>
                  <w:color w:val="000000"/>
                  <w:sz w:val="22"/>
                  <w:szCs w:val="22"/>
                </w:rPr>
                <w:delText> </w:delText>
              </w:r>
            </w:del>
          </w:p>
        </w:tc>
        <w:tc>
          <w:tcPr>
            <w:tcW w:w="1775" w:type="dxa"/>
            <w:shd w:val="clear" w:color="auto" w:fill="auto"/>
            <w:vAlign w:val="center"/>
            <w:hideMark/>
          </w:tcPr>
          <w:p w14:paraId="3F9B5D85" w14:textId="513B9908" w:rsidR="00B0251E" w:rsidRPr="007001F1" w:rsidDel="00C5578F" w:rsidRDefault="00B0251E" w:rsidP="00A62FC5">
            <w:pPr>
              <w:jc w:val="center"/>
              <w:rPr>
                <w:del w:id="3095" w:author="Autor"/>
                <w:color w:val="000000"/>
              </w:rPr>
            </w:pPr>
            <w:del w:id="3096" w:author="Autor">
              <w:r w:rsidRPr="007001F1" w:rsidDel="00C5578F">
                <w:rPr>
                  <w:color w:val="000000"/>
                  <w:sz w:val="22"/>
                  <w:szCs w:val="22"/>
                </w:rPr>
                <w:delText> </w:delText>
              </w:r>
            </w:del>
          </w:p>
        </w:tc>
      </w:tr>
      <w:tr w:rsidR="00B0251E" w:rsidRPr="007001F1" w:rsidDel="00C5578F" w14:paraId="0CEB4A00" w14:textId="48D014FC" w:rsidTr="007D765B">
        <w:trPr>
          <w:trHeight w:val="20"/>
          <w:del w:id="3097" w:author="Autor"/>
        </w:trPr>
        <w:tc>
          <w:tcPr>
            <w:tcW w:w="582" w:type="dxa"/>
            <w:shd w:val="clear" w:color="auto" w:fill="auto"/>
            <w:noWrap/>
            <w:vAlign w:val="center"/>
            <w:hideMark/>
          </w:tcPr>
          <w:p w14:paraId="5B8FBA5B" w14:textId="29F6A4F2" w:rsidR="00B0251E" w:rsidRPr="007001F1" w:rsidDel="00C5578F" w:rsidRDefault="00B0251E" w:rsidP="00A62FC5">
            <w:pPr>
              <w:jc w:val="center"/>
              <w:rPr>
                <w:del w:id="3098" w:author="Autor"/>
                <w:color w:val="000000"/>
              </w:rPr>
            </w:pPr>
            <w:del w:id="3099" w:author="Autor">
              <w:r w:rsidRPr="007001F1" w:rsidDel="00C5578F">
                <w:rPr>
                  <w:color w:val="000000"/>
                  <w:sz w:val="22"/>
                  <w:szCs w:val="22"/>
                </w:rPr>
                <w:delText>3</w:delText>
              </w:r>
            </w:del>
          </w:p>
        </w:tc>
        <w:tc>
          <w:tcPr>
            <w:tcW w:w="4820" w:type="dxa"/>
            <w:gridSpan w:val="2"/>
            <w:shd w:val="clear" w:color="auto" w:fill="auto"/>
            <w:vAlign w:val="center"/>
            <w:hideMark/>
          </w:tcPr>
          <w:p w14:paraId="33ED26E0" w14:textId="028D9B2B" w:rsidR="00B0251E" w:rsidRPr="007001F1" w:rsidDel="00C5578F" w:rsidRDefault="00B0251E" w:rsidP="00D5534B">
            <w:pPr>
              <w:jc w:val="both"/>
              <w:rPr>
                <w:del w:id="3100" w:author="Autor"/>
                <w:color w:val="000000"/>
              </w:rPr>
            </w:pPr>
            <w:del w:id="3101" w:author="Autor">
              <w:r w:rsidRPr="007001F1" w:rsidDel="00C5578F">
                <w:rPr>
                  <w:color w:val="000000"/>
                  <w:sz w:val="22"/>
                  <w:szCs w:val="22"/>
                </w:rPr>
                <w:delText>Bol zamestnanec vykonávajúci kontrolu oboznámený s rizikovými indikátormi</w:delText>
              </w:r>
              <w:r w:rsidR="00644CCE" w:rsidDel="00C5578F">
                <w:rPr>
                  <w:color w:val="000000"/>
                  <w:sz w:val="22"/>
                  <w:szCs w:val="22"/>
                </w:rPr>
                <w:delText xml:space="preserve"> </w:delText>
              </w:r>
              <w:r w:rsidR="00A128DC" w:rsidRPr="007001F1" w:rsidDel="00C5578F">
                <w:rPr>
                  <w:color w:val="000000"/>
                  <w:sz w:val="22"/>
                  <w:szCs w:val="22"/>
                </w:rPr>
                <w:delText>podľa Systému riadenia EŠIF</w:delText>
              </w:r>
              <w:r w:rsidRPr="007001F1" w:rsidDel="00C5578F">
                <w:rPr>
                  <w:color w:val="000000"/>
                  <w:sz w:val="22"/>
                  <w:szCs w:val="22"/>
                </w:rPr>
                <w:delText>, v časti kontrola verejného obstarávania - spolupráca s PMÚ a spolupráca s OČTK?</w:delText>
              </w:r>
              <w:r w:rsidR="009A00ED" w:rsidRPr="007001F1" w:rsidDel="00C5578F">
                <w:rPr>
                  <w:color w:val="000000"/>
                  <w:sz w:val="22"/>
                  <w:szCs w:val="22"/>
                </w:rPr>
                <w:delText xml:space="preserve"> Neboli identifikované rizikové indikátory, ktoré môžu iniciovať spoluprácu s PMÚ alebo OČTK?</w:delText>
              </w:r>
            </w:del>
          </w:p>
        </w:tc>
        <w:tc>
          <w:tcPr>
            <w:tcW w:w="567" w:type="dxa"/>
            <w:shd w:val="clear" w:color="auto" w:fill="auto"/>
            <w:vAlign w:val="center"/>
            <w:hideMark/>
          </w:tcPr>
          <w:p w14:paraId="2BF935D8" w14:textId="78B964EB" w:rsidR="00B0251E" w:rsidRPr="007001F1" w:rsidDel="00C5578F" w:rsidRDefault="00B0251E" w:rsidP="00A62FC5">
            <w:pPr>
              <w:jc w:val="center"/>
              <w:rPr>
                <w:del w:id="3102" w:author="Autor"/>
                <w:color w:val="000000"/>
              </w:rPr>
            </w:pPr>
            <w:del w:id="3103" w:author="Autor">
              <w:r w:rsidRPr="007001F1" w:rsidDel="00C5578F">
                <w:rPr>
                  <w:color w:val="000000"/>
                  <w:sz w:val="22"/>
                  <w:szCs w:val="22"/>
                </w:rPr>
                <w:delText> </w:delText>
              </w:r>
            </w:del>
          </w:p>
        </w:tc>
        <w:tc>
          <w:tcPr>
            <w:tcW w:w="567" w:type="dxa"/>
            <w:shd w:val="clear" w:color="auto" w:fill="auto"/>
            <w:vAlign w:val="center"/>
            <w:hideMark/>
          </w:tcPr>
          <w:p w14:paraId="12936A7A" w14:textId="684B571D" w:rsidR="00B0251E" w:rsidRPr="007001F1" w:rsidDel="00C5578F" w:rsidRDefault="00B0251E" w:rsidP="00A62FC5">
            <w:pPr>
              <w:jc w:val="center"/>
              <w:rPr>
                <w:del w:id="3104" w:author="Autor"/>
                <w:color w:val="000000"/>
              </w:rPr>
            </w:pPr>
            <w:del w:id="3105" w:author="Autor">
              <w:r w:rsidRPr="007001F1" w:rsidDel="00C5578F">
                <w:rPr>
                  <w:color w:val="000000"/>
                  <w:sz w:val="22"/>
                  <w:szCs w:val="22"/>
                </w:rPr>
                <w:delText> </w:delText>
              </w:r>
            </w:del>
          </w:p>
        </w:tc>
        <w:tc>
          <w:tcPr>
            <w:tcW w:w="776" w:type="dxa"/>
            <w:shd w:val="clear" w:color="auto" w:fill="auto"/>
            <w:vAlign w:val="center"/>
            <w:hideMark/>
          </w:tcPr>
          <w:p w14:paraId="3C6876FA" w14:textId="6AF498DA" w:rsidR="00B0251E" w:rsidRPr="007001F1" w:rsidDel="00C5578F" w:rsidRDefault="00B0251E" w:rsidP="00A62FC5">
            <w:pPr>
              <w:jc w:val="center"/>
              <w:rPr>
                <w:del w:id="3106" w:author="Autor"/>
                <w:color w:val="000000"/>
              </w:rPr>
            </w:pPr>
            <w:del w:id="3107" w:author="Autor">
              <w:r w:rsidRPr="007001F1" w:rsidDel="00C5578F">
                <w:rPr>
                  <w:color w:val="000000"/>
                  <w:sz w:val="22"/>
                  <w:szCs w:val="22"/>
                </w:rPr>
                <w:delText> </w:delText>
              </w:r>
            </w:del>
          </w:p>
        </w:tc>
        <w:tc>
          <w:tcPr>
            <w:tcW w:w="1775" w:type="dxa"/>
            <w:shd w:val="clear" w:color="auto" w:fill="auto"/>
            <w:vAlign w:val="center"/>
            <w:hideMark/>
          </w:tcPr>
          <w:p w14:paraId="0EA9388E" w14:textId="37335EFE" w:rsidR="00B0251E" w:rsidRPr="007001F1" w:rsidDel="00C5578F" w:rsidRDefault="00B0251E" w:rsidP="00A62FC5">
            <w:pPr>
              <w:jc w:val="center"/>
              <w:rPr>
                <w:del w:id="3108" w:author="Autor"/>
                <w:color w:val="000000"/>
              </w:rPr>
            </w:pPr>
            <w:del w:id="3109" w:author="Autor">
              <w:r w:rsidRPr="007001F1" w:rsidDel="00C5578F">
                <w:rPr>
                  <w:color w:val="000000"/>
                  <w:sz w:val="22"/>
                  <w:szCs w:val="22"/>
                </w:rPr>
                <w:delText> </w:delText>
              </w:r>
            </w:del>
          </w:p>
        </w:tc>
      </w:tr>
      <w:tr w:rsidR="00056008" w:rsidRPr="007001F1" w:rsidDel="00C5578F" w14:paraId="25773206" w14:textId="245E3436" w:rsidTr="007D765B">
        <w:trPr>
          <w:trHeight w:val="388"/>
          <w:del w:id="3110" w:author="Autor"/>
        </w:trPr>
        <w:tc>
          <w:tcPr>
            <w:tcW w:w="582" w:type="dxa"/>
            <w:vMerge w:val="restart"/>
            <w:shd w:val="clear" w:color="auto" w:fill="auto"/>
            <w:noWrap/>
            <w:vAlign w:val="center"/>
            <w:hideMark/>
          </w:tcPr>
          <w:p w14:paraId="39828E22" w14:textId="339A7F8A" w:rsidR="00056008" w:rsidRPr="007001F1" w:rsidDel="00C5578F" w:rsidRDefault="00056008" w:rsidP="00A62FC5">
            <w:pPr>
              <w:jc w:val="center"/>
              <w:rPr>
                <w:del w:id="3111" w:author="Autor"/>
                <w:color w:val="000000"/>
              </w:rPr>
            </w:pPr>
            <w:del w:id="3112" w:author="Autor">
              <w:r w:rsidRPr="007001F1" w:rsidDel="00C5578F">
                <w:rPr>
                  <w:color w:val="000000"/>
                  <w:sz w:val="22"/>
                  <w:szCs w:val="22"/>
                </w:rPr>
                <w:delText>4</w:delText>
              </w:r>
            </w:del>
          </w:p>
        </w:tc>
        <w:tc>
          <w:tcPr>
            <w:tcW w:w="4820" w:type="dxa"/>
            <w:gridSpan w:val="2"/>
            <w:shd w:val="clear" w:color="auto" w:fill="auto"/>
            <w:vAlign w:val="center"/>
            <w:hideMark/>
          </w:tcPr>
          <w:p w14:paraId="609387AA" w14:textId="2109FC8E" w:rsidR="00056008" w:rsidRPr="007001F1" w:rsidDel="00C5578F" w:rsidRDefault="00056008" w:rsidP="00D5534B">
            <w:pPr>
              <w:jc w:val="both"/>
              <w:rPr>
                <w:del w:id="3113" w:author="Autor"/>
              </w:rPr>
            </w:pPr>
            <w:del w:id="3114" w:author="Autor">
              <w:r w:rsidRPr="007001F1" w:rsidDel="00C5578F">
                <w:rPr>
                  <w:sz w:val="22"/>
                  <w:szCs w:val="22"/>
                </w:rPr>
                <w:delText>a) Nebol pri zadávaní koncesie identifikovaný konflikt záujmov podľa § 23 ZVO?</w:delText>
              </w:r>
            </w:del>
          </w:p>
        </w:tc>
        <w:tc>
          <w:tcPr>
            <w:tcW w:w="567" w:type="dxa"/>
            <w:shd w:val="clear" w:color="auto" w:fill="auto"/>
            <w:vAlign w:val="center"/>
            <w:hideMark/>
          </w:tcPr>
          <w:p w14:paraId="16C87261" w14:textId="57B70986" w:rsidR="00056008" w:rsidRPr="007001F1" w:rsidDel="00C5578F" w:rsidRDefault="00056008" w:rsidP="00A62FC5">
            <w:pPr>
              <w:jc w:val="center"/>
              <w:rPr>
                <w:del w:id="3115" w:author="Autor"/>
                <w:color w:val="000000"/>
              </w:rPr>
            </w:pPr>
            <w:del w:id="3116" w:author="Autor">
              <w:r w:rsidRPr="007001F1" w:rsidDel="00C5578F">
                <w:rPr>
                  <w:color w:val="000000"/>
                  <w:sz w:val="22"/>
                  <w:szCs w:val="22"/>
                </w:rPr>
                <w:delText> </w:delText>
              </w:r>
            </w:del>
          </w:p>
        </w:tc>
        <w:tc>
          <w:tcPr>
            <w:tcW w:w="567" w:type="dxa"/>
            <w:shd w:val="clear" w:color="auto" w:fill="auto"/>
            <w:vAlign w:val="center"/>
            <w:hideMark/>
          </w:tcPr>
          <w:p w14:paraId="22D8C31D" w14:textId="123ED60D" w:rsidR="00056008" w:rsidRPr="007001F1" w:rsidDel="00C5578F" w:rsidRDefault="00056008" w:rsidP="00A62FC5">
            <w:pPr>
              <w:jc w:val="center"/>
              <w:rPr>
                <w:del w:id="3117" w:author="Autor"/>
                <w:color w:val="000000"/>
              </w:rPr>
            </w:pPr>
            <w:del w:id="3118" w:author="Autor">
              <w:r w:rsidRPr="007001F1" w:rsidDel="00C5578F">
                <w:rPr>
                  <w:color w:val="000000"/>
                  <w:sz w:val="22"/>
                  <w:szCs w:val="22"/>
                </w:rPr>
                <w:delText> </w:delText>
              </w:r>
            </w:del>
          </w:p>
        </w:tc>
        <w:tc>
          <w:tcPr>
            <w:tcW w:w="776" w:type="dxa"/>
            <w:shd w:val="clear" w:color="auto" w:fill="auto"/>
            <w:vAlign w:val="center"/>
            <w:hideMark/>
          </w:tcPr>
          <w:p w14:paraId="70C1FB23" w14:textId="7CE32FC2" w:rsidR="00056008" w:rsidRPr="007001F1" w:rsidDel="00C5578F" w:rsidRDefault="00056008" w:rsidP="00A62FC5">
            <w:pPr>
              <w:jc w:val="center"/>
              <w:rPr>
                <w:del w:id="3119" w:author="Autor"/>
                <w:color w:val="000000"/>
              </w:rPr>
            </w:pPr>
            <w:del w:id="3120" w:author="Autor">
              <w:r w:rsidRPr="007001F1" w:rsidDel="00C5578F">
                <w:rPr>
                  <w:color w:val="000000"/>
                  <w:sz w:val="22"/>
                  <w:szCs w:val="22"/>
                </w:rPr>
                <w:delText> </w:delText>
              </w:r>
            </w:del>
          </w:p>
        </w:tc>
        <w:tc>
          <w:tcPr>
            <w:tcW w:w="1775" w:type="dxa"/>
            <w:shd w:val="clear" w:color="auto" w:fill="auto"/>
            <w:vAlign w:val="center"/>
            <w:hideMark/>
          </w:tcPr>
          <w:p w14:paraId="5CCC521E" w14:textId="0EEC9008" w:rsidR="00056008" w:rsidRPr="007001F1" w:rsidDel="00C5578F" w:rsidRDefault="00056008" w:rsidP="00A62FC5">
            <w:pPr>
              <w:jc w:val="center"/>
              <w:rPr>
                <w:del w:id="3121" w:author="Autor"/>
                <w:color w:val="000000"/>
              </w:rPr>
            </w:pPr>
            <w:del w:id="3122" w:author="Autor">
              <w:r w:rsidRPr="007001F1" w:rsidDel="00C5578F">
                <w:rPr>
                  <w:color w:val="000000"/>
                  <w:sz w:val="22"/>
                  <w:szCs w:val="22"/>
                </w:rPr>
                <w:delText> </w:delText>
              </w:r>
            </w:del>
          </w:p>
        </w:tc>
      </w:tr>
      <w:tr w:rsidR="00056008" w:rsidRPr="007001F1" w:rsidDel="00C5578F" w14:paraId="246C263A" w14:textId="175A4A03" w:rsidTr="007D765B">
        <w:trPr>
          <w:trHeight w:val="675"/>
          <w:del w:id="3123" w:author="Autor"/>
        </w:trPr>
        <w:tc>
          <w:tcPr>
            <w:tcW w:w="582" w:type="dxa"/>
            <w:vMerge/>
            <w:shd w:val="clear" w:color="auto" w:fill="auto"/>
            <w:noWrap/>
            <w:vAlign w:val="center"/>
          </w:tcPr>
          <w:p w14:paraId="68C6E3F3" w14:textId="4D05C306" w:rsidR="00056008" w:rsidRPr="007001F1" w:rsidDel="00C5578F" w:rsidRDefault="00056008" w:rsidP="00A62FC5">
            <w:pPr>
              <w:jc w:val="center"/>
              <w:rPr>
                <w:del w:id="3124" w:author="Autor"/>
                <w:color w:val="000000"/>
              </w:rPr>
            </w:pPr>
          </w:p>
        </w:tc>
        <w:tc>
          <w:tcPr>
            <w:tcW w:w="4820" w:type="dxa"/>
            <w:gridSpan w:val="2"/>
            <w:shd w:val="clear" w:color="auto" w:fill="auto"/>
            <w:vAlign w:val="center"/>
          </w:tcPr>
          <w:p w14:paraId="3123BDF7" w14:textId="5D8D9150" w:rsidR="00056008" w:rsidRPr="007001F1" w:rsidDel="00C5578F" w:rsidRDefault="00056008" w:rsidP="001C4750">
            <w:pPr>
              <w:jc w:val="both"/>
              <w:rPr>
                <w:del w:id="3125" w:author="Autor"/>
              </w:rPr>
            </w:pPr>
            <w:del w:id="3126" w:author="Autor">
              <w:r w:rsidRPr="007001F1" w:rsidDel="00C5578F">
                <w:rPr>
                  <w:sz w:val="22"/>
                  <w:szCs w:val="22"/>
                </w:rPr>
                <w:delText>b) Boli v prípade konfliktu záujmov prijaté primerané opatrenia a vykonaná náprav</w:delText>
              </w:r>
              <w:r w:rsidDel="00C5578F">
                <w:rPr>
                  <w:sz w:val="22"/>
                  <w:szCs w:val="22"/>
                </w:rPr>
                <w:delText>a</w:delText>
              </w:r>
              <w:r w:rsidRPr="007001F1" w:rsidDel="00C5578F">
                <w:rPr>
                  <w:sz w:val="22"/>
                  <w:szCs w:val="22"/>
                </w:rPr>
                <w:delText xml:space="preserve"> v zmysle        § 23 ods. 5 ZVO?</w:delText>
              </w:r>
            </w:del>
          </w:p>
        </w:tc>
        <w:tc>
          <w:tcPr>
            <w:tcW w:w="567" w:type="dxa"/>
            <w:shd w:val="clear" w:color="auto" w:fill="auto"/>
            <w:vAlign w:val="center"/>
          </w:tcPr>
          <w:p w14:paraId="433B7AA8" w14:textId="1B0C9D3B" w:rsidR="00056008" w:rsidRPr="007001F1" w:rsidDel="00C5578F" w:rsidRDefault="00056008" w:rsidP="00A62FC5">
            <w:pPr>
              <w:jc w:val="center"/>
              <w:rPr>
                <w:del w:id="3127" w:author="Autor"/>
                <w:color w:val="000000"/>
              </w:rPr>
            </w:pPr>
          </w:p>
        </w:tc>
        <w:tc>
          <w:tcPr>
            <w:tcW w:w="567" w:type="dxa"/>
            <w:shd w:val="clear" w:color="auto" w:fill="auto"/>
            <w:vAlign w:val="center"/>
          </w:tcPr>
          <w:p w14:paraId="5BDD5546" w14:textId="4DF89AE1" w:rsidR="00056008" w:rsidRPr="007001F1" w:rsidDel="00C5578F" w:rsidRDefault="00056008" w:rsidP="00A62FC5">
            <w:pPr>
              <w:jc w:val="center"/>
              <w:rPr>
                <w:del w:id="3128" w:author="Autor"/>
                <w:color w:val="000000"/>
              </w:rPr>
            </w:pPr>
          </w:p>
        </w:tc>
        <w:tc>
          <w:tcPr>
            <w:tcW w:w="776" w:type="dxa"/>
            <w:shd w:val="clear" w:color="auto" w:fill="auto"/>
            <w:vAlign w:val="center"/>
          </w:tcPr>
          <w:p w14:paraId="551D3AE4" w14:textId="555A774A" w:rsidR="00056008" w:rsidRPr="007001F1" w:rsidDel="00C5578F" w:rsidRDefault="00056008" w:rsidP="00A62FC5">
            <w:pPr>
              <w:jc w:val="center"/>
              <w:rPr>
                <w:del w:id="3129" w:author="Autor"/>
                <w:color w:val="000000"/>
              </w:rPr>
            </w:pPr>
          </w:p>
        </w:tc>
        <w:tc>
          <w:tcPr>
            <w:tcW w:w="1775" w:type="dxa"/>
            <w:shd w:val="clear" w:color="auto" w:fill="auto"/>
            <w:vAlign w:val="center"/>
          </w:tcPr>
          <w:p w14:paraId="5D691C36" w14:textId="0A9F2BA7" w:rsidR="00056008" w:rsidRPr="007001F1" w:rsidDel="00C5578F" w:rsidRDefault="00056008" w:rsidP="00A62FC5">
            <w:pPr>
              <w:jc w:val="center"/>
              <w:rPr>
                <w:del w:id="3130" w:author="Autor"/>
                <w:color w:val="000000"/>
              </w:rPr>
            </w:pPr>
          </w:p>
        </w:tc>
      </w:tr>
      <w:tr w:rsidR="00056008" w:rsidRPr="007001F1" w:rsidDel="00C5578F" w14:paraId="798FBB01" w14:textId="67B43ACD" w:rsidTr="007D765B">
        <w:trPr>
          <w:trHeight w:val="675"/>
          <w:del w:id="3131" w:author="Autor"/>
        </w:trPr>
        <w:tc>
          <w:tcPr>
            <w:tcW w:w="582" w:type="dxa"/>
            <w:vMerge/>
            <w:shd w:val="clear" w:color="auto" w:fill="auto"/>
            <w:noWrap/>
            <w:vAlign w:val="center"/>
          </w:tcPr>
          <w:p w14:paraId="6403340B" w14:textId="7DD60C3C" w:rsidR="00056008" w:rsidRPr="007001F1" w:rsidDel="00C5578F" w:rsidRDefault="00056008" w:rsidP="00A62FC5">
            <w:pPr>
              <w:jc w:val="center"/>
              <w:rPr>
                <w:del w:id="3132" w:author="Autor"/>
                <w:color w:val="000000"/>
              </w:rPr>
            </w:pPr>
          </w:p>
        </w:tc>
        <w:tc>
          <w:tcPr>
            <w:tcW w:w="4820" w:type="dxa"/>
            <w:gridSpan w:val="2"/>
            <w:shd w:val="clear" w:color="auto" w:fill="auto"/>
            <w:vAlign w:val="center"/>
          </w:tcPr>
          <w:p w14:paraId="69F073F1" w14:textId="7F2DE83C" w:rsidR="00056008" w:rsidRPr="007001F1" w:rsidDel="00C5578F" w:rsidRDefault="00056008" w:rsidP="00D5534B">
            <w:pPr>
              <w:jc w:val="both"/>
              <w:rPr>
                <w:del w:id="3133" w:author="Autor"/>
              </w:rPr>
            </w:pPr>
            <w:del w:id="3134" w:author="Autor">
              <w:r w:rsidRPr="007001F1" w:rsidDel="00C5578F">
                <w:rPr>
                  <w:sz w:val="22"/>
                  <w:szCs w:val="22"/>
                </w:rPr>
                <w:delText>c) Bol uchádzač alebo záujemca vylúčený podľa § 40 ods. 6 písm. f), ak konflikt záujmov nebolo možné odstrániť inými účinnými opatreniami?</w:delText>
              </w:r>
            </w:del>
          </w:p>
        </w:tc>
        <w:tc>
          <w:tcPr>
            <w:tcW w:w="567" w:type="dxa"/>
            <w:shd w:val="clear" w:color="auto" w:fill="auto"/>
            <w:vAlign w:val="center"/>
          </w:tcPr>
          <w:p w14:paraId="489CDE9C" w14:textId="1F334733" w:rsidR="00056008" w:rsidRPr="007001F1" w:rsidDel="00C5578F" w:rsidRDefault="00056008" w:rsidP="00A62FC5">
            <w:pPr>
              <w:jc w:val="center"/>
              <w:rPr>
                <w:del w:id="3135" w:author="Autor"/>
                <w:color w:val="000000"/>
              </w:rPr>
            </w:pPr>
          </w:p>
        </w:tc>
        <w:tc>
          <w:tcPr>
            <w:tcW w:w="567" w:type="dxa"/>
            <w:shd w:val="clear" w:color="auto" w:fill="auto"/>
            <w:vAlign w:val="center"/>
          </w:tcPr>
          <w:p w14:paraId="4514DC64" w14:textId="0D3F3DAE" w:rsidR="00056008" w:rsidRPr="007001F1" w:rsidDel="00C5578F" w:rsidRDefault="00056008" w:rsidP="00A62FC5">
            <w:pPr>
              <w:jc w:val="center"/>
              <w:rPr>
                <w:del w:id="3136" w:author="Autor"/>
                <w:color w:val="000000"/>
              </w:rPr>
            </w:pPr>
          </w:p>
        </w:tc>
        <w:tc>
          <w:tcPr>
            <w:tcW w:w="776" w:type="dxa"/>
            <w:shd w:val="clear" w:color="auto" w:fill="auto"/>
            <w:vAlign w:val="center"/>
          </w:tcPr>
          <w:p w14:paraId="4C57BA60" w14:textId="4E2E00FF" w:rsidR="00056008" w:rsidRPr="007001F1" w:rsidDel="00C5578F" w:rsidRDefault="00056008" w:rsidP="00A62FC5">
            <w:pPr>
              <w:jc w:val="center"/>
              <w:rPr>
                <w:del w:id="3137" w:author="Autor"/>
                <w:color w:val="000000"/>
              </w:rPr>
            </w:pPr>
          </w:p>
        </w:tc>
        <w:tc>
          <w:tcPr>
            <w:tcW w:w="1775" w:type="dxa"/>
            <w:shd w:val="clear" w:color="auto" w:fill="auto"/>
            <w:vAlign w:val="center"/>
          </w:tcPr>
          <w:p w14:paraId="5C95CABE" w14:textId="55E906BC" w:rsidR="00056008" w:rsidRPr="007001F1" w:rsidDel="00C5578F" w:rsidRDefault="00056008" w:rsidP="00A62FC5">
            <w:pPr>
              <w:jc w:val="center"/>
              <w:rPr>
                <w:del w:id="3138" w:author="Autor"/>
                <w:color w:val="000000"/>
              </w:rPr>
            </w:pPr>
          </w:p>
        </w:tc>
      </w:tr>
      <w:tr w:rsidR="00056008" w:rsidRPr="007001F1" w:rsidDel="00C5578F" w14:paraId="7EEEA486" w14:textId="3CC53F4E" w:rsidTr="007D765B">
        <w:trPr>
          <w:trHeight w:val="675"/>
          <w:del w:id="3139" w:author="Autor"/>
        </w:trPr>
        <w:tc>
          <w:tcPr>
            <w:tcW w:w="582" w:type="dxa"/>
            <w:vMerge/>
            <w:shd w:val="clear" w:color="auto" w:fill="auto"/>
            <w:noWrap/>
            <w:vAlign w:val="center"/>
          </w:tcPr>
          <w:p w14:paraId="1A06095B" w14:textId="0840C8E1" w:rsidR="00056008" w:rsidRPr="007001F1" w:rsidDel="00C5578F" w:rsidRDefault="00056008" w:rsidP="00A62FC5">
            <w:pPr>
              <w:jc w:val="center"/>
              <w:rPr>
                <w:del w:id="3140" w:author="Autor"/>
                <w:color w:val="000000"/>
              </w:rPr>
            </w:pPr>
          </w:p>
        </w:tc>
        <w:tc>
          <w:tcPr>
            <w:tcW w:w="4820" w:type="dxa"/>
            <w:gridSpan w:val="2"/>
            <w:shd w:val="clear" w:color="auto" w:fill="auto"/>
            <w:vAlign w:val="center"/>
          </w:tcPr>
          <w:p w14:paraId="74A1A26D" w14:textId="386723A0" w:rsidR="00056008" w:rsidRPr="007001F1" w:rsidDel="00C5578F" w:rsidRDefault="00056008" w:rsidP="00D5534B">
            <w:pPr>
              <w:jc w:val="both"/>
              <w:rPr>
                <w:del w:id="3141" w:author="Autor"/>
                <w:sz w:val="22"/>
                <w:szCs w:val="22"/>
              </w:rPr>
            </w:pPr>
          </w:p>
        </w:tc>
        <w:tc>
          <w:tcPr>
            <w:tcW w:w="567" w:type="dxa"/>
            <w:shd w:val="clear" w:color="auto" w:fill="auto"/>
            <w:vAlign w:val="center"/>
          </w:tcPr>
          <w:p w14:paraId="77E11C8A" w14:textId="67CE7A54" w:rsidR="00056008" w:rsidRPr="007001F1" w:rsidDel="00C5578F" w:rsidRDefault="00056008" w:rsidP="00A62FC5">
            <w:pPr>
              <w:jc w:val="center"/>
              <w:rPr>
                <w:del w:id="3142" w:author="Autor"/>
                <w:color w:val="000000"/>
              </w:rPr>
            </w:pPr>
          </w:p>
        </w:tc>
        <w:tc>
          <w:tcPr>
            <w:tcW w:w="567" w:type="dxa"/>
            <w:shd w:val="clear" w:color="auto" w:fill="auto"/>
            <w:vAlign w:val="center"/>
          </w:tcPr>
          <w:p w14:paraId="1210DE89" w14:textId="7737D41C" w:rsidR="00056008" w:rsidRPr="007001F1" w:rsidDel="00C5578F" w:rsidRDefault="00056008" w:rsidP="00A62FC5">
            <w:pPr>
              <w:jc w:val="center"/>
              <w:rPr>
                <w:del w:id="3143" w:author="Autor"/>
                <w:color w:val="000000"/>
              </w:rPr>
            </w:pPr>
          </w:p>
        </w:tc>
        <w:tc>
          <w:tcPr>
            <w:tcW w:w="776" w:type="dxa"/>
            <w:shd w:val="clear" w:color="auto" w:fill="auto"/>
            <w:vAlign w:val="center"/>
          </w:tcPr>
          <w:p w14:paraId="2C35DFC0" w14:textId="33D13015" w:rsidR="00056008" w:rsidRPr="007001F1" w:rsidDel="00C5578F" w:rsidRDefault="00056008" w:rsidP="00A62FC5">
            <w:pPr>
              <w:jc w:val="center"/>
              <w:rPr>
                <w:del w:id="3144" w:author="Autor"/>
                <w:color w:val="000000"/>
              </w:rPr>
            </w:pPr>
          </w:p>
        </w:tc>
        <w:tc>
          <w:tcPr>
            <w:tcW w:w="1775" w:type="dxa"/>
            <w:shd w:val="clear" w:color="auto" w:fill="auto"/>
            <w:vAlign w:val="center"/>
          </w:tcPr>
          <w:p w14:paraId="29D58226" w14:textId="7B2E5D7B" w:rsidR="00056008" w:rsidRPr="007001F1" w:rsidDel="00C5578F" w:rsidRDefault="00056008" w:rsidP="00A62FC5">
            <w:pPr>
              <w:jc w:val="center"/>
              <w:rPr>
                <w:del w:id="3145" w:author="Autor"/>
                <w:color w:val="000000"/>
              </w:rPr>
            </w:pPr>
          </w:p>
        </w:tc>
      </w:tr>
      <w:tr w:rsidR="00DC7054" w:rsidRPr="007001F1" w:rsidDel="00C5578F" w14:paraId="18F3BF02" w14:textId="4E610E03" w:rsidTr="007D765B">
        <w:trPr>
          <w:trHeight w:val="1140"/>
          <w:del w:id="3146" w:author="Autor"/>
        </w:trPr>
        <w:tc>
          <w:tcPr>
            <w:tcW w:w="582" w:type="dxa"/>
            <w:vMerge w:val="restart"/>
            <w:shd w:val="clear" w:color="auto" w:fill="auto"/>
            <w:noWrap/>
            <w:vAlign w:val="center"/>
            <w:hideMark/>
          </w:tcPr>
          <w:p w14:paraId="242A95C7" w14:textId="6D8DB805" w:rsidR="00DC7054" w:rsidRPr="007001F1" w:rsidDel="00C5578F" w:rsidRDefault="00DC7054" w:rsidP="00A62FC5">
            <w:pPr>
              <w:jc w:val="center"/>
              <w:rPr>
                <w:del w:id="3147" w:author="Autor"/>
                <w:color w:val="000000"/>
              </w:rPr>
            </w:pPr>
            <w:del w:id="3148" w:author="Autor">
              <w:r w:rsidRPr="007001F1" w:rsidDel="00C5578F">
                <w:rPr>
                  <w:color w:val="000000"/>
                  <w:sz w:val="22"/>
                  <w:szCs w:val="22"/>
                </w:rPr>
                <w:delText>5</w:delText>
              </w:r>
            </w:del>
          </w:p>
        </w:tc>
        <w:tc>
          <w:tcPr>
            <w:tcW w:w="4820" w:type="dxa"/>
            <w:gridSpan w:val="2"/>
            <w:shd w:val="clear" w:color="auto" w:fill="auto"/>
            <w:vAlign w:val="center"/>
            <w:hideMark/>
          </w:tcPr>
          <w:p w14:paraId="10C0B8C1" w14:textId="6421ACAF" w:rsidR="00DC7054" w:rsidRPr="007001F1" w:rsidDel="00C5578F" w:rsidRDefault="00DC7054" w:rsidP="00D5534B">
            <w:pPr>
              <w:jc w:val="both"/>
              <w:rPr>
                <w:del w:id="3149" w:author="Autor"/>
              </w:rPr>
            </w:pPr>
            <w:del w:id="3150" w:author="Autor">
              <w:r w:rsidRPr="007001F1" w:rsidDel="00C5578F">
                <w:rPr>
                  <w:sz w:val="22"/>
                  <w:szCs w:val="22"/>
                </w:rPr>
                <w:delText>a) Je verejné obstarávanie  z pohľadu kontroly predmetu obstarávania, návrhu zmluvných podmienok a iných údajov vo vecnom súlade so schválenou žiadosťou o poskytnuti</w:delText>
              </w:r>
              <w:r w:rsidR="00D5534B" w:rsidRPr="007001F1" w:rsidDel="00C5578F">
                <w:rPr>
                  <w:sz w:val="22"/>
                  <w:szCs w:val="22"/>
                </w:rPr>
                <w:delText xml:space="preserve">e NFP a účinnou Zmluvou o NFP? </w:delText>
              </w:r>
            </w:del>
          </w:p>
        </w:tc>
        <w:tc>
          <w:tcPr>
            <w:tcW w:w="567" w:type="dxa"/>
            <w:shd w:val="clear" w:color="auto" w:fill="auto"/>
            <w:vAlign w:val="center"/>
            <w:hideMark/>
          </w:tcPr>
          <w:p w14:paraId="4C7C8633" w14:textId="14F11725" w:rsidR="00DC7054" w:rsidRPr="007001F1" w:rsidDel="00C5578F" w:rsidRDefault="00DC7054" w:rsidP="00A62FC5">
            <w:pPr>
              <w:jc w:val="center"/>
              <w:rPr>
                <w:del w:id="3151" w:author="Autor"/>
                <w:color w:val="000000"/>
              </w:rPr>
            </w:pPr>
            <w:del w:id="3152" w:author="Autor">
              <w:r w:rsidRPr="007001F1" w:rsidDel="00C5578F">
                <w:rPr>
                  <w:color w:val="000000"/>
                  <w:sz w:val="22"/>
                  <w:szCs w:val="22"/>
                </w:rPr>
                <w:delText> </w:delText>
              </w:r>
            </w:del>
          </w:p>
        </w:tc>
        <w:tc>
          <w:tcPr>
            <w:tcW w:w="567" w:type="dxa"/>
            <w:shd w:val="clear" w:color="auto" w:fill="auto"/>
            <w:vAlign w:val="center"/>
            <w:hideMark/>
          </w:tcPr>
          <w:p w14:paraId="6035344F" w14:textId="4227718E" w:rsidR="00DC7054" w:rsidRPr="007001F1" w:rsidDel="00C5578F" w:rsidRDefault="00DC7054" w:rsidP="00A62FC5">
            <w:pPr>
              <w:jc w:val="center"/>
              <w:rPr>
                <w:del w:id="3153" w:author="Autor"/>
                <w:color w:val="000000"/>
              </w:rPr>
            </w:pPr>
            <w:del w:id="3154" w:author="Autor">
              <w:r w:rsidRPr="007001F1" w:rsidDel="00C5578F">
                <w:rPr>
                  <w:color w:val="000000"/>
                  <w:sz w:val="22"/>
                  <w:szCs w:val="22"/>
                </w:rPr>
                <w:delText> </w:delText>
              </w:r>
            </w:del>
          </w:p>
        </w:tc>
        <w:tc>
          <w:tcPr>
            <w:tcW w:w="776" w:type="dxa"/>
            <w:shd w:val="clear" w:color="auto" w:fill="auto"/>
            <w:vAlign w:val="center"/>
            <w:hideMark/>
          </w:tcPr>
          <w:p w14:paraId="7424961C" w14:textId="6601A894" w:rsidR="00DC7054" w:rsidRPr="007001F1" w:rsidDel="00C5578F" w:rsidRDefault="00DC7054" w:rsidP="00A62FC5">
            <w:pPr>
              <w:jc w:val="center"/>
              <w:rPr>
                <w:del w:id="3155" w:author="Autor"/>
                <w:color w:val="000000"/>
              </w:rPr>
            </w:pPr>
            <w:del w:id="3156" w:author="Autor">
              <w:r w:rsidRPr="007001F1" w:rsidDel="00C5578F">
                <w:rPr>
                  <w:color w:val="000000"/>
                  <w:sz w:val="22"/>
                  <w:szCs w:val="22"/>
                </w:rPr>
                <w:delText> </w:delText>
              </w:r>
            </w:del>
          </w:p>
        </w:tc>
        <w:tc>
          <w:tcPr>
            <w:tcW w:w="1775" w:type="dxa"/>
            <w:shd w:val="clear" w:color="auto" w:fill="auto"/>
            <w:vAlign w:val="center"/>
            <w:hideMark/>
          </w:tcPr>
          <w:p w14:paraId="3A9FA117" w14:textId="52E8F738" w:rsidR="00DC7054" w:rsidRPr="007001F1" w:rsidDel="00C5578F" w:rsidRDefault="00DC7054" w:rsidP="00A62FC5">
            <w:pPr>
              <w:jc w:val="center"/>
              <w:rPr>
                <w:del w:id="3157" w:author="Autor"/>
                <w:color w:val="000000"/>
              </w:rPr>
            </w:pPr>
            <w:del w:id="3158" w:author="Autor">
              <w:r w:rsidRPr="007001F1" w:rsidDel="00C5578F">
                <w:rPr>
                  <w:color w:val="000000"/>
                  <w:sz w:val="22"/>
                  <w:szCs w:val="22"/>
                </w:rPr>
                <w:delText> </w:delText>
              </w:r>
            </w:del>
          </w:p>
        </w:tc>
      </w:tr>
      <w:tr w:rsidR="00DC7054" w:rsidRPr="007001F1" w:rsidDel="00C5578F" w14:paraId="5BB7FEC8" w14:textId="4258C809" w:rsidTr="007D765B">
        <w:trPr>
          <w:trHeight w:val="889"/>
          <w:del w:id="3159" w:author="Autor"/>
        </w:trPr>
        <w:tc>
          <w:tcPr>
            <w:tcW w:w="582" w:type="dxa"/>
            <w:vMerge/>
            <w:shd w:val="clear" w:color="auto" w:fill="auto"/>
            <w:noWrap/>
            <w:vAlign w:val="center"/>
          </w:tcPr>
          <w:p w14:paraId="59F3666C" w14:textId="7C636DCA" w:rsidR="00DC7054" w:rsidRPr="007001F1" w:rsidDel="00C5578F" w:rsidRDefault="00DC7054" w:rsidP="00A62FC5">
            <w:pPr>
              <w:jc w:val="center"/>
              <w:rPr>
                <w:del w:id="3160" w:author="Autor"/>
                <w:color w:val="000000"/>
              </w:rPr>
            </w:pPr>
          </w:p>
        </w:tc>
        <w:tc>
          <w:tcPr>
            <w:tcW w:w="4820" w:type="dxa"/>
            <w:gridSpan w:val="2"/>
            <w:shd w:val="clear" w:color="auto" w:fill="auto"/>
            <w:vAlign w:val="center"/>
          </w:tcPr>
          <w:p w14:paraId="69AD2E00" w14:textId="5CF39F32" w:rsidR="00DC7054" w:rsidRPr="007001F1" w:rsidDel="00C5578F" w:rsidRDefault="00DC7054" w:rsidP="00D5534B">
            <w:pPr>
              <w:jc w:val="both"/>
              <w:rPr>
                <w:del w:id="3161" w:author="Autor"/>
              </w:rPr>
            </w:pPr>
            <w:del w:id="3162" w:author="Autor">
              <w:r w:rsidRPr="007001F1" w:rsidDel="00C5578F">
                <w:rPr>
                  <w:sz w:val="22"/>
                  <w:szCs w:val="22"/>
                </w:rPr>
                <w:delText>b) Je kontrolované verejné obstarávanie v súlade so závermi vykonanej prvej ex</w:delText>
              </w:r>
              <w:r w:rsidR="00644CCE" w:rsidDel="00C5578F">
                <w:rPr>
                  <w:sz w:val="22"/>
                  <w:szCs w:val="22"/>
                </w:rPr>
                <w:delText xml:space="preserve"> </w:delText>
              </w:r>
              <w:r w:rsidRPr="007001F1" w:rsidDel="00C5578F">
                <w:rPr>
                  <w:sz w:val="22"/>
                  <w:szCs w:val="22"/>
                </w:rPr>
                <w:delText>ante kontroly a dokumentáciou schválenou v rámci tejto prvej ex</w:delText>
              </w:r>
              <w:r w:rsidR="00644CCE" w:rsidDel="00C5578F">
                <w:rPr>
                  <w:sz w:val="22"/>
                  <w:szCs w:val="22"/>
                </w:rPr>
                <w:delText xml:space="preserve"> </w:delText>
              </w:r>
              <w:r w:rsidRPr="007001F1" w:rsidDel="00C5578F">
                <w:rPr>
                  <w:sz w:val="22"/>
                  <w:szCs w:val="22"/>
                </w:rPr>
                <w:delText>ante kontroly?</w:delText>
              </w:r>
            </w:del>
          </w:p>
        </w:tc>
        <w:tc>
          <w:tcPr>
            <w:tcW w:w="567" w:type="dxa"/>
            <w:shd w:val="clear" w:color="auto" w:fill="auto"/>
            <w:vAlign w:val="center"/>
          </w:tcPr>
          <w:p w14:paraId="33CA9E00" w14:textId="092F3B73" w:rsidR="00DC7054" w:rsidRPr="007001F1" w:rsidDel="00C5578F" w:rsidRDefault="00DC7054" w:rsidP="00A62FC5">
            <w:pPr>
              <w:jc w:val="center"/>
              <w:rPr>
                <w:del w:id="3163" w:author="Autor"/>
                <w:color w:val="000000"/>
              </w:rPr>
            </w:pPr>
          </w:p>
        </w:tc>
        <w:tc>
          <w:tcPr>
            <w:tcW w:w="567" w:type="dxa"/>
            <w:shd w:val="clear" w:color="auto" w:fill="auto"/>
            <w:vAlign w:val="center"/>
          </w:tcPr>
          <w:p w14:paraId="7F1C4455" w14:textId="74086F09" w:rsidR="00DC7054" w:rsidRPr="007001F1" w:rsidDel="00C5578F" w:rsidRDefault="00DC7054" w:rsidP="00A62FC5">
            <w:pPr>
              <w:jc w:val="center"/>
              <w:rPr>
                <w:del w:id="3164" w:author="Autor"/>
                <w:color w:val="000000"/>
              </w:rPr>
            </w:pPr>
          </w:p>
        </w:tc>
        <w:tc>
          <w:tcPr>
            <w:tcW w:w="776" w:type="dxa"/>
            <w:shd w:val="clear" w:color="auto" w:fill="auto"/>
            <w:vAlign w:val="center"/>
          </w:tcPr>
          <w:p w14:paraId="7A766504" w14:textId="02989852" w:rsidR="00DC7054" w:rsidRPr="007001F1" w:rsidDel="00C5578F" w:rsidRDefault="00DC7054" w:rsidP="00A62FC5">
            <w:pPr>
              <w:jc w:val="center"/>
              <w:rPr>
                <w:del w:id="3165" w:author="Autor"/>
                <w:color w:val="000000"/>
              </w:rPr>
            </w:pPr>
          </w:p>
        </w:tc>
        <w:tc>
          <w:tcPr>
            <w:tcW w:w="1775" w:type="dxa"/>
            <w:shd w:val="clear" w:color="auto" w:fill="auto"/>
            <w:vAlign w:val="center"/>
          </w:tcPr>
          <w:p w14:paraId="2B0E3946" w14:textId="33183292" w:rsidR="00DC7054" w:rsidRPr="007001F1" w:rsidDel="00C5578F" w:rsidRDefault="00DC7054" w:rsidP="00A62FC5">
            <w:pPr>
              <w:jc w:val="center"/>
              <w:rPr>
                <w:del w:id="3166" w:author="Autor"/>
                <w:color w:val="000000"/>
              </w:rPr>
            </w:pPr>
          </w:p>
        </w:tc>
      </w:tr>
      <w:tr w:rsidR="005F6EEA" w:rsidRPr="007001F1" w:rsidDel="00C5578F" w14:paraId="02934DCD" w14:textId="3D5018B5" w:rsidTr="007D765B">
        <w:trPr>
          <w:trHeight w:val="554"/>
          <w:del w:id="3167" w:author="Autor"/>
        </w:trPr>
        <w:tc>
          <w:tcPr>
            <w:tcW w:w="582" w:type="dxa"/>
            <w:shd w:val="clear" w:color="auto" w:fill="auto"/>
            <w:noWrap/>
            <w:vAlign w:val="center"/>
          </w:tcPr>
          <w:p w14:paraId="3CB61C04" w14:textId="630696EC" w:rsidR="005F6EEA" w:rsidRPr="007001F1" w:rsidDel="00C5578F" w:rsidRDefault="005F6EEA" w:rsidP="00A62FC5">
            <w:pPr>
              <w:jc w:val="center"/>
              <w:rPr>
                <w:del w:id="3168" w:author="Autor"/>
                <w:color w:val="000000"/>
              </w:rPr>
            </w:pPr>
            <w:del w:id="3169" w:author="Autor">
              <w:r w:rsidDel="00C5578F">
                <w:rPr>
                  <w:color w:val="000000"/>
                  <w:sz w:val="22"/>
                  <w:szCs w:val="22"/>
                </w:rPr>
                <w:delText>6</w:delText>
              </w:r>
            </w:del>
          </w:p>
        </w:tc>
        <w:tc>
          <w:tcPr>
            <w:tcW w:w="4820" w:type="dxa"/>
            <w:gridSpan w:val="2"/>
            <w:shd w:val="clear" w:color="auto" w:fill="auto"/>
            <w:vAlign w:val="center"/>
          </w:tcPr>
          <w:p w14:paraId="315DABBB" w14:textId="54C2BC9B" w:rsidR="005F6EEA" w:rsidRPr="007001F1" w:rsidDel="00C5578F" w:rsidRDefault="005F6EEA" w:rsidP="00D5534B">
            <w:pPr>
              <w:jc w:val="both"/>
              <w:rPr>
                <w:del w:id="3170" w:author="Autor"/>
              </w:rPr>
            </w:pPr>
            <w:del w:id="3171" w:author="Autor">
              <w:r w:rsidRPr="00962B20" w:rsidDel="00C5578F">
                <w:rPr>
                  <w:sz w:val="22"/>
                  <w:szCs w:val="22"/>
                </w:rPr>
                <w:delText>Boli lehoty v procese VO určené v súlade s § 102 ZVO?</w:delText>
              </w:r>
            </w:del>
          </w:p>
        </w:tc>
        <w:tc>
          <w:tcPr>
            <w:tcW w:w="567" w:type="dxa"/>
            <w:shd w:val="clear" w:color="auto" w:fill="auto"/>
            <w:vAlign w:val="center"/>
          </w:tcPr>
          <w:p w14:paraId="7191FC72" w14:textId="4DCA7307" w:rsidR="005F6EEA" w:rsidRPr="007001F1" w:rsidDel="00C5578F" w:rsidRDefault="005F6EEA" w:rsidP="00A62FC5">
            <w:pPr>
              <w:jc w:val="center"/>
              <w:rPr>
                <w:del w:id="3172" w:author="Autor"/>
                <w:color w:val="000000"/>
              </w:rPr>
            </w:pPr>
          </w:p>
        </w:tc>
        <w:tc>
          <w:tcPr>
            <w:tcW w:w="567" w:type="dxa"/>
            <w:shd w:val="clear" w:color="auto" w:fill="auto"/>
            <w:vAlign w:val="center"/>
          </w:tcPr>
          <w:p w14:paraId="088EA79D" w14:textId="6AABC2E2" w:rsidR="005F6EEA" w:rsidRPr="007001F1" w:rsidDel="00C5578F" w:rsidRDefault="005F6EEA" w:rsidP="00A62FC5">
            <w:pPr>
              <w:jc w:val="center"/>
              <w:rPr>
                <w:del w:id="3173" w:author="Autor"/>
                <w:color w:val="000000"/>
              </w:rPr>
            </w:pPr>
          </w:p>
        </w:tc>
        <w:tc>
          <w:tcPr>
            <w:tcW w:w="776" w:type="dxa"/>
            <w:shd w:val="clear" w:color="auto" w:fill="auto"/>
            <w:vAlign w:val="center"/>
          </w:tcPr>
          <w:p w14:paraId="63C0F1CC" w14:textId="5A605528" w:rsidR="005F6EEA" w:rsidRPr="007001F1" w:rsidDel="00C5578F" w:rsidRDefault="005F6EEA" w:rsidP="00A62FC5">
            <w:pPr>
              <w:jc w:val="center"/>
              <w:rPr>
                <w:del w:id="3174" w:author="Autor"/>
                <w:color w:val="000000"/>
              </w:rPr>
            </w:pPr>
          </w:p>
        </w:tc>
        <w:tc>
          <w:tcPr>
            <w:tcW w:w="1775" w:type="dxa"/>
            <w:shd w:val="clear" w:color="auto" w:fill="auto"/>
            <w:vAlign w:val="center"/>
          </w:tcPr>
          <w:p w14:paraId="7C090F0D" w14:textId="3CAFBF71" w:rsidR="005F6EEA" w:rsidRPr="007001F1" w:rsidDel="00C5578F" w:rsidRDefault="005F6EEA" w:rsidP="00A62FC5">
            <w:pPr>
              <w:jc w:val="center"/>
              <w:rPr>
                <w:del w:id="3175" w:author="Autor"/>
                <w:color w:val="000000"/>
              </w:rPr>
            </w:pPr>
          </w:p>
        </w:tc>
      </w:tr>
      <w:tr w:rsidR="00C34FC5" w:rsidRPr="007001F1" w:rsidDel="00C5578F" w14:paraId="6A819BEF" w14:textId="0405FAE2" w:rsidTr="007D765B">
        <w:trPr>
          <w:trHeight w:val="580"/>
          <w:del w:id="3176" w:author="Autor"/>
        </w:trPr>
        <w:tc>
          <w:tcPr>
            <w:tcW w:w="582" w:type="dxa"/>
            <w:vMerge w:val="restart"/>
            <w:shd w:val="clear" w:color="auto" w:fill="auto"/>
            <w:noWrap/>
            <w:vAlign w:val="center"/>
            <w:hideMark/>
          </w:tcPr>
          <w:p w14:paraId="681C707C" w14:textId="16E072E2" w:rsidR="00C34FC5" w:rsidRPr="007001F1" w:rsidDel="00C5578F" w:rsidRDefault="005F6EEA" w:rsidP="00A62FC5">
            <w:pPr>
              <w:jc w:val="center"/>
              <w:rPr>
                <w:del w:id="3177" w:author="Autor"/>
                <w:color w:val="000000"/>
              </w:rPr>
            </w:pPr>
            <w:del w:id="3178" w:author="Autor">
              <w:r w:rsidDel="00C5578F">
                <w:rPr>
                  <w:color w:val="000000"/>
                  <w:sz w:val="22"/>
                  <w:szCs w:val="22"/>
                </w:rPr>
                <w:delText>7</w:delText>
              </w:r>
            </w:del>
          </w:p>
        </w:tc>
        <w:tc>
          <w:tcPr>
            <w:tcW w:w="4820" w:type="dxa"/>
            <w:gridSpan w:val="2"/>
            <w:shd w:val="clear" w:color="auto" w:fill="auto"/>
            <w:vAlign w:val="center"/>
            <w:hideMark/>
          </w:tcPr>
          <w:p w14:paraId="26143C0A" w14:textId="53851F08" w:rsidR="00C34FC5" w:rsidRPr="007001F1" w:rsidDel="00C5578F" w:rsidRDefault="00C34FC5" w:rsidP="00D5534B">
            <w:pPr>
              <w:jc w:val="both"/>
              <w:rPr>
                <w:del w:id="3179" w:author="Autor"/>
                <w:color w:val="000000"/>
              </w:rPr>
            </w:pPr>
            <w:del w:id="3180" w:author="Autor">
              <w:r w:rsidRPr="007001F1" w:rsidDel="00C5578F">
                <w:rPr>
                  <w:color w:val="000000"/>
                  <w:sz w:val="22"/>
                  <w:szCs w:val="22"/>
                </w:rPr>
                <w:delText>a) Posudzoval verejný obstarávateľ splnenie podmienok účasti vo VO v súlade s oznámením o vyhlá</w:delText>
              </w:r>
              <w:r w:rsidR="00D5534B" w:rsidRPr="007001F1" w:rsidDel="00C5578F">
                <w:rPr>
                  <w:color w:val="000000"/>
                  <w:sz w:val="22"/>
                  <w:szCs w:val="22"/>
                </w:rPr>
                <w:delText>sení VO a súťažnými podkladmi?</w:delText>
              </w:r>
            </w:del>
          </w:p>
        </w:tc>
        <w:tc>
          <w:tcPr>
            <w:tcW w:w="567" w:type="dxa"/>
            <w:shd w:val="clear" w:color="auto" w:fill="auto"/>
            <w:vAlign w:val="center"/>
            <w:hideMark/>
          </w:tcPr>
          <w:p w14:paraId="715000D4" w14:textId="056236CC" w:rsidR="00C34FC5" w:rsidRPr="007001F1" w:rsidDel="00C5578F" w:rsidRDefault="00C34FC5" w:rsidP="00A62FC5">
            <w:pPr>
              <w:jc w:val="center"/>
              <w:rPr>
                <w:del w:id="3181" w:author="Autor"/>
                <w:color w:val="000000"/>
              </w:rPr>
            </w:pPr>
            <w:del w:id="3182" w:author="Autor">
              <w:r w:rsidRPr="007001F1" w:rsidDel="00C5578F">
                <w:rPr>
                  <w:color w:val="000000"/>
                  <w:sz w:val="22"/>
                  <w:szCs w:val="22"/>
                </w:rPr>
                <w:delText> </w:delText>
              </w:r>
            </w:del>
          </w:p>
        </w:tc>
        <w:tc>
          <w:tcPr>
            <w:tcW w:w="567" w:type="dxa"/>
            <w:shd w:val="clear" w:color="auto" w:fill="auto"/>
            <w:vAlign w:val="center"/>
            <w:hideMark/>
          </w:tcPr>
          <w:p w14:paraId="253CC3DF" w14:textId="6E52A94C" w:rsidR="00C34FC5" w:rsidRPr="007001F1" w:rsidDel="00C5578F" w:rsidRDefault="00C34FC5" w:rsidP="00A62FC5">
            <w:pPr>
              <w:jc w:val="center"/>
              <w:rPr>
                <w:del w:id="3183" w:author="Autor"/>
                <w:color w:val="000000"/>
              </w:rPr>
            </w:pPr>
            <w:del w:id="3184" w:author="Autor">
              <w:r w:rsidRPr="007001F1" w:rsidDel="00C5578F">
                <w:rPr>
                  <w:color w:val="000000"/>
                  <w:sz w:val="22"/>
                  <w:szCs w:val="22"/>
                </w:rPr>
                <w:delText> </w:delText>
              </w:r>
            </w:del>
          </w:p>
        </w:tc>
        <w:tc>
          <w:tcPr>
            <w:tcW w:w="776" w:type="dxa"/>
            <w:shd w:val="clear" w:color="auto" w:fill="auto"/>
            <w:vAlign w:val="center"/>
            <w:hideMark/>
          </w:tcPr>
          <w:p w14:paraId="2733096C" w14:textId="4B8B8628" w:rsidR="00C34FC5" w:rsidRPr="007001F1" w:rsidDel="00C5578F" w:rsidRDefault="00C34FC5" w:rsidP="00A62FC5">
            <w:pPr>
              <w:jc w:val="center"/>
              <w:rPr>
                <w:del w:id="3185" w:author="Autor"/>
                <w:color w:val="000000"/>
              </w:rPr>
            </w:pPr>
            <w:del w:id="3186" w:author="Autor">
              <w:r w:rsidRPr="007001F1" w:rsidDel="00C5578F">
                <w:rPr>
                  <w:color w:val="000000"/>
                  <w:sz w:val="22"/>
                  <w:szCs w:val="22"/>
                </w:rPr>
                <w:delText> </w:delText>
              </w:r>
            </w:del>
          </w:p>
        </w:tc>
        <w:tc>
          <w:tcPr>
            <w:tcW w:w="1775" w:type="dxa"/>
            <w:shd w:val="clear" w:color="auto" w:fill="auto"/>
            <w:vAlign w:val="center"/>
            <w:hideMark/>
          </w:tcPr>
          <w:p w14:paraId="6BFD2BAE" w14:textId="0C1E5DED" w:rsidR="00C34FC5" w:rsidRPr="007001F1" w:rsidDel="00C5578F" w:rsidRDefault="00C34FC5" w:rsidP="00A62FC5">
            <w:pPr>
              <w:jc w:val="center"/>
              <w:rPr>
                <w:del w:id="3187" w:author="Autor"/>
                <w:color w:val="000000"/>
              </w:rPr>
            </w:pPr>
            <w:del w:id="3188" w:author="Autor">
              <w:r w:rsidRPr="007001F1" w:rsidDel="00C5578F">
                <w:rPr>
                  <w:color w:val="000000"/>
                  <w:sz w:val="22"/>
                  <w:szCs w:val="22"/>
                </w:rPr>
                <w:delText> </w:delText>
              </w:r>
            </w:del>
          </w:p>
        </w:tc>
      </w:tr>
      <w:tr w:rsidR="00C34FC5" w:rsidRPr="007001F1" w:rsidDel="00C5578F" w14:paraId="6178348D" w14:textId="13DA2B05" w:rsidTr="007D765B">
        <w:trPr>
          <w:trHeight w:val="362"/>
          <w:del w:id="3189" w:author="Autor"/>
        </w:trPr>
        <w:tc>
          <w:tcPr>
            <w:tcW w:w="582" w:type="dxa"/>
            <w:vMerge/>
            <w:shd w:val="clear" w:color="auto" w:fill="auto"/>
            <w:noWrap/>
            <w:vAlign w:val="center"/>
          </w:tcPr>
          <w:p w14:paraId="0948050E" w14:textId="747662E6" w:rsidR="00C34FC5" w:rsidRPr="007001F1" w:rsidDel="00C5578F" w:rsidRDefault="00C34FC5" w:rsidP="00A62FC5">
            <w:pPr>
              <w:jc w:val="center"/>
              <w:rPr>
                <w:del w:id="3190" w:author="Autor"/>
                <w:color w:val="000000"/>
              </w:rPr>
            </w:pPr>
          </w:p>
        </w:tc>
        <w:tc>
          <w:tcPr>
            <w:tcW w:w="4820" w:type="dxa"/>
            <w:gridSpan w:val="2"/>
            <w:shd w:val="clear" w:color="auto" w:fill="auto"/>
            <w:vAlign w:val="center"/>
          </w:tcPr>
          <w:p w14:paraId="2AF6ACC6" w14:textId="7F98DB9C" w:rsidR="00C34FC5" w:rsidRPr="007001F1" w:rsidDel="00C5578F" w:rsidRDefault="00C34FC5" w:rsidP="00D5534B">
            <w:pPr>
              <w:jc w:val="both"/>
              <w:rPr>
                <w:del w:id="3191" w:author="Autor"/>
                <w:color w:val="000000"/>
              </w:rPr>
            </w:pPr>
            <w:del w:id="3192" w:author="Autor">
              <w:r w:rsidRPr="007001F1" w:rsidDel="00C5578F">
                <w:rPr>
                  <w:color w:val="000000"/>
                  <w:sz w:val="22"/>
                  <w:szCs w:val="22"/>
                </w:rPr>
                <w:delText>b) Ak sú podmienky účasti uvedené aj v súťažných podkladoch, sú v súlade s oznámením o koncesii?</w:delText>
              </w:r>
            </w:del>
          </w:p>
        </w:tc>
        <w:tc>
          <w:tcPr>
            <w:tcW w:w="567" w:type="dxa"/>
            <w:shd w:val="clear" w:color="auto" w:fill="auto"/>
            <w:vAlign w:val="center"/>
          </w:tcPr>
          <w:p w14:paraId="544EF4BB" w14:textId="262DDE0B" w:rsidR="00C34FC5" w:rsidRPr="007001F1" w:rsidDel="00C5578F" w:rsidRDefault="00C34FC5" w:rsidP="00A62FC5">
            <w:pPr>
              <w:jc w:val="center"/>
              <w:rPr>
                <w:del w:id="3193" w:author="Autor"/>
                <w:color w:val="000000"/>
              </w:rPr>
            </w:pPr>
          </w:p>
        </w:tc>
        <w:tc>
          <w:tcPr>
            <w:tcW w:w="567" w:type="dxa"/>
            <w:shd w:val="clear" w:color="auto" w:fill="auto"/>
            <w:vAlign w:val="center"/>
          </w:tcPr>
          <w:p w14:paraId="740F8ABD" w14:textId="48AC14E7" w:rsidR="00C34FC5" w:rsidRPr="007001F1" w:rsidDel="00C5578F" w:rsidRDefault="00C34FC5" w:rsidP="00A62FC5">
            <w:pPr>
              <w:jc w:val="center"/>
              <w:rPr>
                <w:del w:id="3194" w:author="Autor"/>
                <w:color w:val="000000"/>
              </w:rPr>
            </w:pPr>
          </w:p>
        </w:tc>
        <w:tc>
          <w:tcPr>
            <w:tcW w:w="776" w:type="dxa"/>
            <w:shd w:val="clear" w:color="auto" w:fill="auto"/>
            <w:vAlign w:val="center"/>
          </w:tcPr>
          <w:p w14:paraId="134A6894" w14:textId="0CAAB1A5" w:rsidR="00C34FC5" w:rsidRPr="007001F1" w:rsidDel="00C5578F" w:rsidRDefault="00C34FC5" w:rsidP="00A62FC5">
            <w:pPr>
              <w:jc w:val="center"/>
              <w:rPr>
                <w:del w:id="3195" w:author="Autor"/>
                <w:color w:val="000000"/>
              </w:rPr>
            </w:pPr>
          </w:p>
        </w:tc>
        <w:tc>
          <w:tcPr>
            <w:tcW w:w="1775" w:type="dxa"/>
            <w:shd w:val="clear" w:color="auto" w:fill="auto"/>
            <w:vAlign w:val="center"/>
          </w:tcPr>
          <w:p w14:paraId="289AA93E" w14:textId="0B6DC49C" w:rsidR="00C34FC5" w:rsidDel="00C5578F" w:rsidRDefault="00C34FC5" w:rsidP="00A62FC5">
            <w:pPr>
              <w:jc w:val="center"/>
              <w:rPr>
                <w:del w:id="3196" w:author="Autor"/>
                <w:color w:val="000000"/>
              </w:rPr>
            </w:pPr>
          </w:p>
          <w:p w14:paraId="505B8132" w14:textId="0D1C5AF5" w:rsidR="00581E43" w:rsidRPr="007001F1" w:rsidDel="00C5578F" w:rsidRDefault="00581E43" w:rsidP="00A62FC5">
            <w:pPr>
              <w:jc w:val="center"/>
              <w:rPr>
                <w:del w:id="3197" w:author="Autor"/>
                <w:color w:val="000000"/>
              </w:rPr>
            </w:pPr>
          </w:p>
        </w:tc>
      </w:tr>
      <w:tr w:rsidR="00581E43" w:rsidRPr="007001F1" w:rsidDel="00C5578F" w14:paraId="5849C806" w14:textId="1BC481AE" w:rsidTr="007D765B">
        <w:trPr>
          <w:trHeight w:val="362"/>
          <w:del w:id="3198" w:author="Autor"/>
        </w:trPr>
        <w:tc>
          <w:tcPr>
            <w:tcW w:w="582" w:type="dxa"/>
            <w:vMerge/>
            <w:shd w:val="clear" w:color="auto" w:fill="auto"/>
            <w:noWrap/>
            <w:vAlign w:val="center"/>
          </w:tcPr>
          <w:p w14:paraId="5B84F9CF" w14:textId="33B11344" w:rsidR="00581E43" w:rsidRPr="007001F1" w:rsidDel="00C5578F" w:rsidRDefault="00581E43" w:rsidP="00A62FC5">
            <w:pPr>
              <w:jc w:val="center"/>
              <w:rPr>
                <w:del w:id="3199" w:author="Autor"/>
                <w:color w:val="000000"/>
              </w:rPr>
            </w:pPr>
          </w:p>
        </w:tc>
        <w:tc>
          <w:tcPr>
            <w:tcW w:w="4820" w:type="dxa"/>
            <w:gridSpan w:val="2"/>
            <w:shd w:val="clear" w:color="auto" w:fill="auto"/>
            <w:vAlign w:val="center"/>
          </w:tcPr>
          <w:p w14:paraId="17706C51" w14:textId="68E45E38" w:rsidR="00581E43" w:rsidRPr="007001F1" w:rsidDel="00C5578F" w:rsidRDefault="00581E43" w:rsidP="00D5534B">
            <w:pPr>
              <w:jc w:val="both"/>
              <w:rPr>
                <w:del w:id="3200" w:author="Autor"/>
                <w:color w:val="000000"/>
              </w:rPr>
            </w:pPr>
            <w:del w:id="3201" w:author="Autor">
              <w:r w:rsidDel="00C5578F">
                <w:rPr>
                  <w:color w:val="000000"/>
                  <w:sz w:val="22"/>
                  <w:szCs w:val="22"/>
                </w:rPr>
                <w:delText xml:space="preserve">c) V prípade, ak verejný obstarávateľ umožnil preukázať podmienky účasti prostredníctvom jednotného </w:delText>
              </w:r>
              <w:r w:rsidRPr="00196220" w:rsidDel="00C5578F">
                <w:rPr>
                  <w:color w:val="000000"/>
                  <w:sz w:val="22"/>
                  <w:szCs w:val="22"/>
                </w:rPr>
                <w:delText>európskeho dokumentu, postupoval podľa § 39</w:delText>
              </w:r>
              <w:r w:rsidDel="00C5578F">
                <w:rPr>
                  <w:color w:val="000000"/>
                  <w:sz w:val="22"/>
                  <w:szCs w:val="22"/>
                </w:rPr>
                <w:delText>ZVO</w:delText>
              </w:r>
              <w:r w:rsidRPr="00196220" w:rsidDel="00C5578F">
                <w:rPr>
                  <w:color w:val="000000"/>
                  <w:sz w:val="22"/>
                  <w:szCs w:val="22"/>
                </w:rPr>
                <w:delText>?</w:delText>
              </w:r>
            </w:del>
          </w:p>
        </w:tc>
        <w:tc>
          <w:tcPr>
            <w:tcW w:w="567" w:type="dxa"/>
            <w:shd w:val="clear" w:color="auto" w:fill="auto"/>
            <w:vAlign w:val="center"/>
          </w:tcPr>
          <w:p w14:paraId="4EF82B67" w14:textId="1BFF8395" w:rsidR="00581E43" w:rsidRPr="007001F1" w:rsidDel="00C5578F" w:rsidRDefault="00581E43" w:rsidP="00A62FC5">
            <w:pPr>
              <w:jc w:val="center"/>
              <w:rPr>
                <w:del w:id="3202" w:author="Autor"/>
                <w:color w:val="000000"/>
              </w:rPr>
            </w:pPr>
          </w:p>
        </w:tc>
        <w:tc>
          <w:tcPr>
            <w:tcW w:w="567" w:type="dxa"/>
            <w:shd w:val="clear" w:color="auto" w:fill="auto"/>
            <w:vAlign w:val="center"/>
          </w:tcPr>
          <w:p w14:paraId="21A5EF4D" w14:textId="34679A8F" w:rsidR="00581E43" w:rsidRPr="007001F1" w:rsidDel="00C5578F" w:rsidRDefault="00581E43" w:rsidP="00A62FC5">
            <w:pPr>
              <w:jc w:val="center"/>
              <w:rPr>
                <w:del w:id="3203" w:author="Autor"/>
                <w:color w:val="000000"/>
              </w:rPr>
            </w:pPr>
          </w:p>
        </w:tc>
        <w:tc>
          <w:tcPr>
            <w:tcW w:w="776" w:type="dxa"/>
            <w:shd w:val="clear" w:color="auto" w:fill="auto"/>
            <w:vAlign w:val="center"/>
          </w:tcPr>
          <w:p w14:paraId="75DA317D" w14:textId="05A138F8" w:rsidR="00581E43" w:rsidRPr="007001F1" w:rsidDel="00C5578F" w:rsidRDefault="00581E43" w:rsidP="00A62FC5">
            <w:pPr>
              <w:jc w:val="center"/>
              <w:rPr>
                <w:del w:id="3204" w:author="Autor"/>
                <w:color w:val="000000"/>
              </w:rPr>
            </w:pPr>
          </w:p>
        </w:tc>
        <w:tc>
          <w:tcPr>
            <w:tcW w:w="1775" w:type="dxa"/>
            <w:shd w:val="clear" w:color="auto" w:fill="auto"/>
            <w:vAlign w:val="center"/>
          </w:tcPr>
          <w:p w14:paraId="4EA9846A" w14:textId="15132D7B" w:rsidR="00581E43" w:rsidDel="00C5578F" w:rsidRDefault="00581E43" w:rsidP="00A62FC5">
            <w:pPr>
              <w:jc w:val="center"/>
              <w:rPr>
                <w:del w:id="3205" w:author="Autor"/>
                <w:color w:val="000000"/>
              </w:rPr>
            </w:pPr>
          </w:p>
        </w:tc>
      </w:tr>
      <w:tr w:rsidR="00C34FC5" w:rsidRPr="007001F1" w:rsidDel="00C5578F" w14:paraId="6A408F68" w14:textId="5FEE4877" w:rsidTr="007D765B">
        <w:trPr>
          <w:trHeight w:val="885"/>
          <w:del w:id="3206" w:author="Autor"/>
        </w:trPr>
        <w:tc>
          <w:tcPr>
            <w:tcW w:w="582" w:type="dxa"/>
            <w:vMerge/>
            <w:shd w:val="clear" w:color="auto" w:fill="auto"/>
            <w:noWrap/>
            <w:vAlign w:val="center"/>
          </w:tcPr>
          <w:p w14:paraId="218B6F24" w14:textId="5CAFBA50" w:rsidR="00C34FC5" w:rsidRPr="007001F1" w:rsidDel="00C5578F" w:rsidRDefault="00C34FC5" w:rsidP="00A62FC5">
            <w:pPr>
              <w:jc w:val="center"/>
              <w:rPr>
                <w:del w:id="3207" w:author="Autor"/>
                <w:color w:val="000000"/>
              </w:rPr>
            </w:pPr>
          </w:p>
        </w:tc>
        <w:tc>
          <w:tcPr>
            <w:tcW w:w="4820" w:type="dxa"/>
            <w:gridSpan w:val="2"/>
            <w:shd w:val="clear" w:color="auto" w:fill="auto"/>
            <w:vAlign w:val="center"/>
          </w:tcPr>
          <w:p w14:paraId="7D336D33" w14:textId="55213DAD" w:rsidR="00C34FC5" w:rsidRPr="007001F1" w:rsidDel="00C5578F" w:rsidRDefault="00E85DE3" w:rsidP="00D5534B">
            <w:pPr>
              <w:jc w:val="both"/>
              <w:rPr>
                <w:del w:id="3208" w:author="Autor"/>
                <w:color w:val="000000"/>
              </w:rPr>
            </w:pPr>
            <w:del w:id="3209" w:author="Autor">
              <w:r w:rsidDel="00C5578F">
                <w:rPr>
                  <w:color w:val="000000"/>
                  <w:sz w:val="22"/>
                  <w:szCs w:val="22"/>
                </w:rPr>
                <w:delText>d</w:delText>
              </w:r>
              <w:r w:rsidR="00C34FC5" w:rsidRPr="00946FE9" w:rsidDel="00C5578F">
                <w:rPr>
                  <w:color w:val="000000"/>
                  <w:sz w:val="22"/>
                  <w:szCs w:val="22"/>
                </w:rPr>
                <w:delText>) V prípade ak podľa § 39 nedošlo k predloženiu dokladov preukazujúcich splnenie podmienok účasti skôr, vyhodnotil verejný obstarávateľ splnenie podmienok účasti úspešným uchádzačom alebo uchádzačmi, ktorí sa umiestnili na prvom až treťom miest</w:delText>
              </w:r>
              <w:r w:rsidR="0038799E" w:rsidDel="00C5578F">
                <w:rPr>
                  <w:color w:val="000000"/>
                  <w:sz w:val="22"/>
                  <w:szCs w:val="22"/>
                </w:rPr>
                <w:delText>e</w:delText>
              </w:r>
              <w:r w:rsidR="00C34FC5" w:rsidRPr="00946FE9" w:rsidDel="00C5578F">
                <w:rPr>
                  <w:color w:val="000000"/>
                  <w:sz w:val="22"/>
                  <w:szCs w:val="22"/>
                </w:rPr>
                <w:delText xml:space="preserve"> v poradí,</w:delText>
              </w:r>
              <w:r w:rsidR="00D56171" w:rsidDel="00C5578F">
                <w:rPr>
                  <w:color w:val="000000"/>
                  <w:sz w:val="22"/>
                  <w:szCs w:val="22"/>
                </w:rPr>
                <w:delText xml:space="preserve"> resp. </w:delText>
              </w:r>
              <w:r w:rsidR="00D56171" w:rsidRPr="00D56171" w:rsidDel="00C5578F">
                <w:rPr>
                  <w:color w:val="000000"/>
                  <w:sz w:val="22"/>
                  <w:szCs w:val="22"/>
                </w:rPr>
                <w:delText>vyhodnotil splnenie podmienok účasti uchádzača, ktorý sa umiestnil na prvom mieste v poradí</w:delText>
              </w:r>
              <w:r w:rsidR="00C34FC5" w:rsidRPr="00946FE9" w:rsidDel="00C5578F">
                <w:rPr>
                  <w:color w:val="000000"/>
                  <w:sz w:val="22"/>
                  <w:szCs w:val="22"/>
                </w:rPr>
                <w:delText xml:space="preserve"> a to pri dodržaní všetkých povinností v zmysle § 55 ods. 1 ZVO?</w:delText>
              </w:r>
            </w:del>
          </w:p>
        </w:tc>
        <w:tc>
          <w:tcPr>
            <w:tcW w:w="567" w:type="dxa"/>
            <w:shd w:val="clear" w:color="auto" w:fill="auto"/>
            <w:vAlign w:val="center"/>
          </w:tcPr>
          <w:p w14:paraId="38F1356A" w14:textId="77480197" w:rsidR="00C34FC5" w:rsidRPr="007001F1" w:rsidDel="00C5578F" w:rsidRDefault="00C34FC5" w:rsidP="00A62FC5">
            <w:pPr>
              <w:jc w:val="center"/>
              <w:rPr>
                <w:del w:id="3210" w:author="Autor"/>
                <w:color w:val="000000"/>
              </w:rPr>
            </w:pPr>
          </w:p>
        </w:tc>
        <w:tc>
          <w:tcPr>
            <w:tcW w:w="567" w:type="dxa"/>
            <w:shd w:val="clear" w:color="auto" w:fill="auto"/>
            <w:vAlign w:val="center"/>
          </w:tcPr>
          <w:p w14:paraId="189AEEF7" w14:textId="207205B4" w:rsidR="00C34FC5" w:rsidRPr="007001F1" w:rsidDel="00C5578F" w:rsidRDefault="00C34FC5" w:rsidP="00A62FC5">
            <w:pPr>
              <w:jc w:val="center"/>
              <w:rPr>
                <w:del w:id="3211" w:author="Autor"/>
                <w:color w:val="000000"/>
              </w:rPr>
            </w:pPr>
          </w:p>
        </w:tc>
        <w:tc>
          <w:tcPr>
            <w:tcW w:w="776" w:type="dxa"/>
            <w:shd w:val="clear" w:color="auto" w:fill="auto"/>
            <w:vAlign w:val="center"/>
          </w:tcPr>
          <w:p w14:paraId="0ACE29D7" w14:textId="51518A01" w:rsidR="00C34FC5" w:rsidRPr="007001F1" w:rsidDel="00C5578F" w:rsidRDefault="00C34FC5" w:rsidP="00A62FC5">
            <w:pPr>
              <w:jc w:val="center"/>
              <w:rPr>
                <w:del w:id="3212" w:author="Autor"/>
                <w:color w:val="000000"/>
              </w:rPr>
            </w:pPr>
          </w:p>
        </w:tc>
        <w:tc>
          <w:tcPr>
            <w:tcW w:w="1775" w:type="dxa"/>
            <w:shd w:val="clear" w:color="auto" w:fill="auto"/>
            <w:vAlign w:val="center"/>
          </w:tcPr>
          <w:p w14:paraId="2227C1BF" w14:textId="40282A5F" w:rsidR="00C34FC5" w:rsidRPr="007001F1" w:rsidDel="00C5578F" w:rsidRDefault="00C34FC5" w:rsidP="00A62FC5">
            <w:pPr>
              <w:jc w:val="center"/>
              <w:rPr>
                <w:del w:id="3213" w:author="Autor"/>
                <w:color w:val="000000"/>
              </w:rPr>
            </w:pPr>
          </w:p>
        </w:tc>
      </w:tr>
      <w:tr w:rsidR="00C34FC5" w:rsidRPr="007001F1" w:rsidDel="00C5578F" w14:paraId="3B523E5D" w14:textId="2FBE9045" w:rsidTr="007D765B">
        <w:trPr>
          <w:trHeight w:val="338"/>
          <w:del w:id="3214" w:author="Autor"/>
        </w:trPr>
        <w:tc>
          <w:tcPr>
            <w:tcW w:w="582" w:type="dxa"/>
            <w:vMerge/>
            <w:shd w:val="clear" w:color="auto" w:fill="auto"/>
            <w:noWrap/>
            <w:vAlign w:val="center"/>
          </w:tcPr>
          <w:p w14:paraId="49CA6C83" w14:textId="535EE1C9" w:rsidR="00C34FC5" w:rsidRPr="007001F1" w:rsidDel="00C5578F" w:rsidRDefault="00C34FC5" w:rsidP="00A62FC5">
            <w:pPr>
              <w:jc w:val="center"/>
              <w:rPr>
                <w:del w:id="3215" w:author="Autor"/>
                <w:color w:val="000000"/>
              </w:rPr>
            </w:pPr>
          </w:p>
        </w:tc>
        <w:tc>
          <w:tcPr>
            <w:tcW w:w="4820" w:type="dxa"/>
            <w:gridSpan w:val="2"/>
            <w:shd w:val="clear" w:color="auto" w:fill="auto"/>
            <w:vAlign w:val="center"/>
          </w:tcPr>
          <w:p w14:paraId="75B1AE5C" w14:textId="02844BF4" w:rsidR="00C34FC5" w:rsidRPr="007001F1" w:rsidDel="00C5578F" w:rsidRDefault="00E85DE3" w:rsidP="00D5534B">
            <w:pPr>
              <w:jc w:val="both"/>
              <w:rPr>
                <w:del w:id="3216" w:author="Autor"/>
                <w:color w:val="000000"/>
              </w:rPr>
            </w:pPr>
            <w:del w:id="3217" w:author="Autor">
              <w:r w:rsidDel="00C5578F">
                <w:rPr>
                  <w:color w:val="000000"/>
                  <w:sz w:val="22"/>
                  <w:szCs w:val="22"/>
                </w:rPr>
                <w:delText>e</w:delText>
              </w:r>
              <w:r w:rsidR="00C34FC5" w:rsidRPr="007001F1" w:rsidDel="00C5578F">
                <w:rPr>
                  <w:color w:val="000000"/>
                  <w:sz w:val="22"/>
                  <w:szCs w:val="22"/>
                </w:rPr>
                <w:delText>) Bol predmet koncesie opísaný jednoznačne, úplne a nestranne a v súlade s § 102 ods. 7 a  ZVO?</w:delText>
              </w:r>
            </w:del>
          </w:p>
        </w:tc>
        <w:tc>
          <w:tcPr>
            <w:tcW w:w="567" w:type="dxa"/>
            <w:shd w:val="clear" w:color="auto" w:fill="auto"/>
            <w:vAlign w:val="center"/>
          </w:tcPr>
          <w:p w14:paraId="3C7AF848" w14:textId="28627029" w:rsidR="00C34FC5" w:rsidRPr="007001F1" w:rsidDel="00C5578F" w:rsidRDefault="00C34FC5" w:rsidP="00A62FC5">
            <w:pPr>
              <w:jc w:val="center"/>
              <w:rPr>
                <w:del w:id="3218" w:author="Autor"/>
                <w:color w:val="000000"/>
              </w:rPr>
            </w:pPr>
          </w:p>
        </w:tc>
        <w:tc>
          <w:tcPr>
            <w:tcW w:w="567" w:type="dxa"/>
            <w:shd w:val="clear" w:color="auto" w:fill="auto"/>
            <w:vAlign w:val="center"/>
          </w:tcPr>
          <w:p w14:paraId="5493BB8B" w14:textId="6375A84A" w:rsidR="00C34FC5" w:rsidRPr="007001F1" w:rsidDel="00C5578F" w:rsidRDefault="00C34FC5" w:rsidP="00A62FC5">
            <w:pPr>
              <w:jc w:val="center"/>
              <w:rPr>
                <w:del w:id="3219" w:author="Autor"/>
                <w:color w:val="000000"/>
              </w:rPr>
            </w:pPr>
          </w:p>
        </w:tc>
        <w:tc>
          <w:tcPr>
            <w:tcW w:w="776" w:type="dxa"/>
            <w:shd w:val="clear" w:color="auto" w:fill="auto"/>
            <w:vAlign w:val="center"/>
          </w:tcPr>
          <w:p w14:paraId="428EB816" w14:textId="33C61618" w:rsidR="00C34FC5" w:rsidRPr="007001F1" w:rsidDel="00C5578F" w:rsidRDefault="00C34FC5" w:rsidP="00A62FC5">
            <w:pPr>
              <w:jc w:val="center"/>
              <w:rPr>
                <w:del w:id="3220" w:author="Autor"/>
                <w:color w:val="000000"/>
              </w:rPr>
            </w:pPr>
          </w:p>
        </w:tc>
        <w:tc>
          <w:tcPr>
            <w:tcW w:w="1775" w:type="dxa"/>
            <w:shd w:val="clear" w:color="auto" w:fill="auto"/>
            <w:vAlign w:val="center"/>
          </w:tcPr>
          <w:p w14:paraId="7838EFBE" w14:textId="514A702F" w:rsidR="00C34FC5" w:rsidRPr="007001F1" w:rsidDel="00C5578F" w:rsidRDefault="00C34FC5" w:rsidP="00A62FC5">
            <w:pPr>
              <w:jc w:val="center"/>
              <w:rPr>
                <w:del w:id="3221" w:author="Autor"/>
                <w:color w:val="000000"/>
              </w:rPr>
            </w:pPr>
          </w:p>
        </w:tc>
      </w:tr>
      <w:tr w:rsidR="00C34FC5" w:rsidRPr="007001F1" w:rsidDel="00C5578F" w14:paraId="3F582DFA" w14:textId="58291DE3" w:rsidTr="007D765B">
        <w:trPr>
          <w:trHeight w:val="388"/>
          <w:del w:id="3222" w:author="Autor"/>
        </w:trPr>
        <w:tc>
          <w:tcPr>
            <w:tcW w:w="582" w:type="dxa"/>
            <w:vMerge w:val="restart"/>
            <w:shd w:val="clear" w:color="auto" w:fill="auto"/>
            <w:noWrap/>
            <w:vAlign w:val="center"/>
            <w:hideMark/>
          </w:tcPr>
          <w:p w14:paraId="5D2F56D1" w14:textId="7DF09560" w:rsidR="00C34FC5" w:rsidRPr="007001F1" w:rsidDel="00C5578F" w:rsidRDefault="005F6EEA" w:rsidP="00A62FC5">
            <w:pPr>
              <w:jc w:val="center"/>
              <w:rPr>
                <w:del w:id="3223" w:author="Autor"/>
                <w:color w:val="000000"/>
              </w:rPr>
            </w:pPr>
            <w:del w:id="3224" w:author="Autor">
              <w:r w:rsidDel="00C5578F">
                <w:rPr>
                  <w:color w:val="000000"/>
                  <w:sz w:val="22"/>
                  <w:szCs w:val="22"/>
                </w:rPr>
                <w:delText>8</w:delText>
              </w:r>
            </w:del>
          </w:p>
        </w:tc>
        <w:tc>
          <w:tcPr>
            <w:tcW w:w="4820" w:type="dxa"/>
            <w:gridSpan w:val="2"/>
            <w:shd w:val="clear" w:color="auto" w:fill="auto"/>
            <w:vAlign w:val="center"/>
            <w:hideMark/>
          </w:tcPr>
          <w:p w14:paraId="7C227261" w14:textId="1185FD4E" w:rsidR="00C34FC5" w:rsidRPr="007001F1" w:rsidDel="00C5578F" w:rsidRDefault="00C34FC5" w:rsidP="00D5534B">
            <w:pPr>
              <w:jc w:val="both"/>
              <w:rPr>
                <w:del w:id="3225" w:author="Autor"/>
                <w:color w:val="000000"/>
              </w:rPr>
            </w:pPr>
            <w:del w:id="3226" w:author="Autor">
              <w:r w:rsidRPr="007001F1" w:rsidDel="00C5578F">
                <w:rPr>
                  <w:color w:val="000000"/>
                  <w:sz w:val="22"/>
                  <w:szCs w:val="22"/>
                </w:rPr>
                <w:delText>a) Vylúčil verejný obstarávateľ z VO uchádzača alebo záujemcu v súlade s § 40 ods. 6</w:delText>
              </w:r>
              <w:r w:rsidR="00D5534B" w:rsidRPr="007001F1" w:rsidDel="00C5578F">
                <w:rPr>
                  <w:color w:val="000000"/>
                  <w:sz w:val="22"/>
                  <w:szCs w:val="22"/>
                </w:rPr>
                <w:delText xml:space="preserve"> ZVO?</w:delText>
              </w:r>
            </w:del>
          </w:p>
        </w:tc>
        <w:tc>
          <w:tcPr>
            <w:tcW w:w="567" w:type="dxa"/>
            <w:shd w:val="clear" w:color="auto" w:fill="auto"/>
            <w:vAlign w:val="center"/>
            <w:hideMark/>
          </w:tcPr>
          <w:p w14:paraId="508AE700" w14:textId="04A7E2DD" w:rsidR="00C34FC5" w:rsidRPr="007001F1" w:rsidDel="00C5578F" w:rsidRDefault="00C34FC5" w:rsidP="00A62FC5">
            <w:pPr>
              <w:jc w:val="center"/>
              <w:rPr>
                <w:del w:id="3227" w:author="Autor"/>
                <w:color w:val="000000"/>
              </w:rPr>
            </w:pPr>
            <w:del w:id="3228" w:author="Autor">
              <w:r w:rsidRPr="007001F1" w:rsidDel="00C5578F">
                <w:rPr>
                  <w:color w:val="000000"/>
                  <w:sz w:val="22"/>
                  <w:szCs w:val="22"/>
                </w:rPr>
                <w:delText> </w:delText>
              </w:r>
            </w:del>
          </w:p>
        </w:tc>
        <w:tc>
          <w:tcPr>
            <w:tcW w:w="567" w:type="dxa"/>
            <w:shd w:val="clear" w:color="auto" w:fill="auto"/>
            <w:vAlign w:val="center"/>
            <w:hideMark/>
          </w:tcPr>
          <w:p w14:paraId="7BCCDD43" w14:textId="01D26EBF" w:rsidR="00C34FC5" w:rsidRPr="007001F1" w:rsidDel="00C5578F" w:rsidRDefault="00C34FC5" w:rsidP="00A62FC5">
            <w:pPr>
              <w:jc w:val="center"/>
              <w:rPr>
                <w:del w:id="3229" w:author="Autor"/>
                <w:color w:val="000000"/>
              </w:rPr>
            </w:pPr>
            <w:del w:id="3230" w:author="Autor">
              <w:r w:rsidRPr="007001F1" w:rsidDel="00C5578F">
                <w:rPr>
                  <w:color w:val="000000"/>
                  <w:sz w:val="22"/>
                  <w:szCs w:val="22"/>
                </w:rPr>
                <w:delText> </w:delText>
              </w:r>
            </w:del>
          </w:p>
        </w:tc>
        <w:tc>
          <w:tcPr>
            <w:tcW w:w="776" w:type="dxa"/>
            <w:shd w:val="clear" w:color="auto" w:fill="auto"/>
            <w:vAlign w:val="center"/>
            <w:hideMark/>
          </w:tcPr>
          <w:p w14:paraId="7D51539D" w14:textId="755E0861" w:rsidR="00C34FC5" w:rsidRPr="007001F1" w:rsidDel="00C5578F" w:rsidRDefault="00C34FC5" w:rsidP="00A62FC5">
            <w:pPr>
              <w:jc w:val="center"/>
              <w:rPr>
                <w:del w:id="3231" w:author="Autor"/>
                <w:color w:val="000000"/>
              </w:rPr>
            </w:pPr>
            <w:del w:id="3232" w:author="Autor">
              <w:r w:rsidRPr="007001F1" w:rsidDel="00C5578F">
                <w:rPr>
                  <w:color w:val="000000"/>
                  <w:sz w:val="22"/>
                  <w:szCs w:val="22"/>
                </w:rPr>
                <w:delText> </w:delText>
              </w:r>
            </w:del>
          </w:p>
        </w:tc>
        <w:tc>
          <w:tcPr>
            <w:tcW w:w="1775" w:type="dxa"/>
            <w:shd w:val="clear" w:color="auto" w:fill="auto"/>
            <w:vAlign w:val="center"/>
            <w:hideMark/>
          </w:tcPr>
          <w:p w14:paraId="3401AD0A" w14:textId="1683C4FF" w:rsidR="00C34FC5" w:rsidRPr="007001F1" w:rsidDel="00C5578F" w:rsidRDefault="00C34FC5" w:rsidP="00A62FC5">
            <w:pPr>
              <w:jc w:val="center"/>
              <w:rPr>
                <w:del w:id="3233" w:author="Autor"/>
                <w:color w:val="000000"/>
              </w:rPr>
            </w:pPr>
            <w:del w:id="3234" w:author="Autor">
              <w:r w:rsidRPr="007001F1" w:rsidDel="00C5578F">
                <w:rPr>
                  <w:color w:val="000000"/>
                  <w:sz w:val="22"/>
                  <w:szCs w:val="22"/>
                </w:rPr>
                <w:delText> </w:delText>
              </w:r>
            </w:del>
          </w:p>
        </w:tc>
      </w:tr>
      <w:tr w:rsidR="00C34FC5" w:rsidRPr="007001F1" w:rsidDel="00C5578F" w14:paraId="37D98AD6" w14:textId="434D7B45" w:rsidTr="007D765B">
        <w:trPr>
          <w:trHeight w:val="307"/>
          <w:del w:id="3235" w:author="Autor"/>
        </w:trPr>
        <w:tc>
          <w:tcPr>
            <w:tcW w:w="582" w:type="dxa"/>
            <w:vMerge/>
            <w:shd w:val="clear" w:color="auto" w:fill="auto"/>
            <w:noWrap/>
            <w:vAlign w:val="center"/>
          </w:tcPr>
          <w:p w14:paraId="34E8A564" w14:textId="3C6C7098" w:rsidR="00C34FC5" w:rsidRPr="007001F1" w:rsidDel="00C5578F" w:rsidRDefault="00C34FC5" w:rsidP="00A62FC5">
            <w:pPr>
              <w:jc w:val="center"/>
              <w:rPr>
                <w:del w:id="3236" w:author="Autor"/>
                <w:color w:val="000000"/>
              </w:rPr>
            </w:pPr>
          </w:p>
        </w:tc>
        <w:tc>
          <w:tcPr>
            <w:tcW w:w="4820" w:type="dxa"/>
            <w:gridSpan w:val="2"/>
            <w:shd w:val="clear" w:color="auto" w:fill="auto"/>
            <w:vAlign w:val="center"/>
          </w:tcPr>
          <w:p w14:paraId="5C1DB170" w14:textId="5283898F" w:rsidR="00C34FC5" w:rsidRPr="007001F1" w:rsidDel="00C5578F" w:rsidRDefault="00C34FC5" w:rsidP="00D5534B">
            <w:pPr>
              <w:jc w:val="both"/>
              <w:rPr>
                <w:del w:id="3237" w:author="Autor"/>
                <w:color w:val="000000"/>
              </w:rPr>
            </w:pPr>
            <w:del w:id="3238" w:author="Autor">
              <w:r w:rsidRPr="007001F1" w:rsidDel="00C5578F">
                <w:rPr>
                  <w:color w:val="000000"/>
                  <w:sz w:val="22"/>
                  <w:szCs w:val="22"/>
                </w:rPr>
                <w:delText>b) Požiadal verejný obstarávateľ písomne  uchádzača alebo záujemcu o vysvetlenie alebo doplnenie predložených dokladov vždy, keď z predložených dokladov nebolo možné posúdiť ich platnosť alebo splnenie podmienky účasti?</w:delText>
              </w:r>
            </w:del>
          </w:p>
        </w:tc>
        <w:tc>
          <w:tcPr>
            <w:tcW w:w="567" w:type="dxa"/>
            <w:shd w:val="clear" w:color="auto" w:fill="auto"/>
            <w:vAlign w:val="center"/>
          </w:tcPr>
          <w:p w14:paraId="7A2CF3CB" w14:textId="1B410945" w:rsidR="00C34FC5" w:rsidRPr="007001F1" w:rsidDel="00C5578F" w:rsidRDefault="00C34FC5" w:rsidP="00A62FC5">
            <w:pPr>
              <w:jc w:val="center"/>
              <w:rPr>
                <w:del w:id="3239" w:author="Autor"/>
                <w:color w:val="000000"/>
              </w:rPr>
            </w:pPr>
          </w:p>
        </w:tc>
        <w:tc>
          <w:tcPr>
            <w:tcW w:w="567" w:type="dxa"/>
            <w:shd w:val="clear" w:color="auto" w:fill="auto"/>
            <w:vAlign w:val="center"/>
          </w:tcPr>
          <w:p w14:paraId="2991B858" w14:textId="290D5922" w:rsidR="00C34FC5" w:rsidRPr="007001F1" w:rsidDel="00C5578F" w:rsidRDefault="00C34FC5" w:rsidP="00A62FC5">
            <w:pPr>
              <w:jc w:val="center"/>
              <w:rPr>
                <w:del w:id="3240" w:author="Autor"/>
                <w:color w:val="000000"/>
              </w:rPr>
            </w:pPr>
          </w:p>
        </w:tc>
        <w:tc>
          <w:tcPr>
            <w:tcW w:w="776" w:type="dxa"/>
            <w:shd w:val="clear" w:color="auto" w:fill="auto"/>
            <w:vAlign w:val="center"/>
          </w:tcPr>
          <w:p w14:paraId="5659DCB6" w14:textId="0021489E" w:rsidR="00C34FC5" w:rsidRPr="007001F1" w:rsidDel="00C5578F" w:rsidRDefault="00C34FC5" w:rsidP="00A62FC5">
            <w:pPr>
              <w:jc w:val="center"/>
              <w:rPr>
                <w:del w:id="3241" w:author="Autor"/>
                <w:color w:val="000000"/>
              </w:rPr>
            </w:pPr>
          </w:p>
        </w:tc>
        <w:tc>
          <w:tcPr>
            <w:tcW w:w="1775" w:type="dxa"/>
            <w:shd w:val="clear" w:color="auto" w:fill="auto"/>
            <w:vAlign w:val="center"/>
          </w:tcPr>
          <w:p w14:paraId="50751CAA" w14:textId="17EB9205" w:rsidR="00C34FC5" w:rsidRPr="007001F1" w:rsidDel="00C5578F" w:rsidRDefault="00C34FC5" w:rsidP="00A62FC5">
            <w:pPr>
              <w:jc w:val="center"/>
              <w:rPr>
                <w:del w:id="3242" w:author="Autor"/>
                <w:color w:val="000000"/>
              </w:rPr>
            </w:pPr>
          </w:p>
        </w:tc>
      </w:tr>
      <w:tr w:rsidR="00B0251E" w:rsidRPr="007001F1" w:rsidDel="00C5578F" w14:paraId="55D72E6C" w14:textId="7FB2A561" w:rsidTr="007D765B">
        <w:trPr>
          <w:trHeight w:val="20"/>
          <w:del w:id="3243" w:author="Autor"/>
        </w:trPr>
        <w:tc>
          <w:tcPr>
            <w:tcW w:w="582" w:type="dxa"/>
            <w:shd w:val="clear" w:color="auto" w:fill="auto"/>
            <w:noWrap/>
            <w:vAlign w:val="center"/>
            <w:hideMark/>
          </w:tcPr>
          <w:p w14:paraId="2FB00EDB" w14:textId="35DB4FEF" w:rsidR="00B0251E" w:rsidRPr="007001F1" w:rsidDel="00C5578F" w:rsidRDefault="005F6EEA" w:rsidP="00A62FC5">
            <w:pPr>
              <w:jc w:val="center"/>
              <w:rPr>
                <w:del w:id="3244" w:author="Autor"/>
                <w:color w:val="000000"/>
              </w:rPr>
            </w:pPr>
            <w:del w:id="3245" w:author="Autor">
              <w:r w:rsidDel="00C5578F">
                <w:rPr>
                  <w:color w:val="000000"/>
                  <w:sz w:val="22"/>
                  <w:szCs w:val="22"/>
                </w:rPr>
                <w:delText>9</w:delText>
              </w:r>
            </w:del>
          </w:p>
        </w:tc>
        <w:tc>
          <w:tcPr>
            <w:tcW w:w="4820" w:type="dxa"/>
            <w:gridSpan w:val="2"/>
            <w:shd w:val="clear" w:color="auto" w:fill="auto"/>
            <w:vAlign w:val="center"/>
            <w:hideMark/>
          </w:tcPr>
          <w:p w14:paraId="1036BC9B" w14:textId="3342EE51" w:rsidR="00A718F8" w:rsidRPr="007001F1" w:rsidDel="00C5578F" w:rsidRDefault="008E774D" w:rsidP="00D5534B">
            <w:pPr>
              <w:jc w:val="both"/>
              <w:rPr>
                <w:del w:id="3246" w:author="Autor"/>
                <w:color w:val="000000"/>
              </w:rPr>
            </w:pPr>
            <w:del w:id="3247" w:author="Autor">
              <w:r w:rsidRPr="007001F1" w:rsidDel="00C5578F">
                <w:rPr>
                  <w:color w:val="000000"/>
                  <w:sz w:val="22"/>
                  <w:szCs w:val="22"/>
                </w:rPr>
                <w:delText xml:space="preserve">Určil a vyhodnocoval </w:delText>
              </w:r>
              <w:r w:rsidR="00B0251E" w:rsidRPr="007001F1" w:rsidDel="00C5578F">
                <w:rPr>
                  <w:color w:val="000000"/>
                  <w:sz w:val="22"/>
                  <w:szCs w:val="22"/>
                </w:rPr>
                <w:delText xml:space="preserve">verejný obstarávateľ kritériá na </w:delText>
              </w:r>
              <w:r w:rsidRPr="007001F1" w:rsidDel="00C5578F">
                <w:rPr>
                  <w:color w:val="000000"/>
                  <w:sz w:val="22"/>
                  <w:szCs w:val="22"/>
                </w:rPr>
                <w:delText xml:space="preserve">udelenie koncesií </w:delText>
              </w:r>
              <w:r w:rsidR="00B0251E" w:rsidRPr="007001F1" w:rsidDel="00C5578F">
                <w:rPr>
                  <w:color w:val="000000"/>
                  <w:sz w:val="22"/>
                  <w:szCs w:val="22"/>
                </w:rPr>
                <w:delText xml:space="preserve">v súlade s § </w:delText>
              </w:r>
              <w:r w:rsidR="00396C1D" w:rsidRPr="007001F1" w:rsidDel="00C5578F">
                <w:rPr>
                  <w:color w:val="000000"/>
                  <w:sz w:val="22"/>
                  <w:szCs w:val="22"/>
                </w:rPr>
                <w:delText>102</w:delText>
              </w:r>
              <w:r w:rsidR="00B0251E" w:rsidRPr="007001F1" w:rsidDel="00C5578F">
                <w:rPr>
                  <w:color w:val="000000"/>
                  <w:sz w:val="22"/>
                  <w:szCs w:val="22"/>
                </w:rPr>
                <w:delText xml:space="preserve"> ZVO?</w:delText>
              </w:r>
            </w:del>
          </w:p>
        </w:tc>
        <w:tc>
          <w:tcPr>
            <w:tcW w:w="567" w:type="dxa"/>
            <w:shd w:val="clear" w:color="auto" w:fill="auto"/>
            <w:vAlign w:val="center"/>
            <w:hideMark/>
          </w:tcPr>
          <w:p w14:paraId="1EEE4001" w14:textId="633B320A" w:rsidR="00B0251E" w:rsidRPr="007001F1" w:rsidDel="00C5578F" w:rsidRDefault="00B0251E" w:rsidP="00A62FC5">
            <w:pPr>
              <w:jc w:val="center"/>
              <w:rPr>
                <w:del w:id="3248" w:author="Autor"/>
                <w:color w:val="000000"/>
              </w:rPr>
            </w:pPr>
            <w:del w:id="3249" w:author="Autor">
              <w:r w:rsidRPr="007001F1" w:rsidDel="00C5578F">
                <w:rPr>
                  <w:color w:val="000000"/>
                  <w:sz w:val="22"/>
                  <w:szCs w:val="22"/>
                </w:rPr>
                <w:delText> </w:delText>
              </w:r>
            </w:del>
          </w:p>
        </w:tc>
        <w:tc>
          <w:tcPr>
            <w:tcW w:w="567" w:type="dxa"/>
            <w:shd w:val="clear" w:color="auto" w:fill="auto"/>
            <w:vAlign w:val="center"/>
            <w:hideMark/>
          </w:tcPr>
          <w:p w14:paraId="351A3AF5" w14:textId="7D009E57" w:rsidR="00B0251E" w:rsidRPr="007001F1" w:rsidDel="00C5578F" w:rsidRDefault="00B0251E" w:rsidP="00A62FC5">
            <w:pPr>
              <w:jc w:val="center"/>
              <w:rPr>
                <w:del w:id="3250" w:author="Autor"/>
                <w:color w:val="000000"/>
              </w:rPr>
            </w:pPr>
            <w:del w:id="3251" w:author="Autor">
              <w:r w:rsidRPr="007001F1" w:rsidDel="00C5578F">
                <w:rPr>
                  <w:color w:val="000000"/>
                  <w:sz w:val="22"/>
                  <w:szCs w:val="22"/>
                </w:rPr>
                <w:delText> </w:delText>
              </w:r>
            </w:del>
          </w:p>
        </w:tc>
        <w:tc>
          <w:tcPr>
            <w:tcW w:w="776" w:type="dxa"/>
            <w:shd w:val="clear" w:color="auto" w:fill="auto"/>
            <w:vAlign w:val="center"/>
            <w:hideMark/>
          </w:tcPr>
          <w:p w14:paraId="4A54A59D" w14:textId="4BDCF82C" w:rsidR="00B0251E" w:rsidRPr="007001F1" w:rsidDel="00C5578F" w:rsidRDefault="00B0251E" w:rsidP="00A62FC5">
            <w:pPr>
              <w:jc w:val="center"/>
              <w:rPr>
                <w:del w:id="3252" w:author="Autor"/>
                <w:color w:val="000000"/>
              </w:rPr>
            </w:pPr>
            <w:del w:id="3253" w:author="Autor">
              <w:r w:rsidRPr="007001F1" w:rsidDel="00C5578F">
                <w:rPr>
                  <w:color w:val="000000"/>
                  <w:sz w:val="22"/>
                  <w:szCs w:val="22"/>
                </w:rPr>
                <w:delText> </w:delText>
              </w:r>
            </w:del>
          </w:p>
        </w:tc>
        <w:tc>
          <w:tcPr>
            <w:tcW w:w="1775" w:type="dxa"/>
            <w:shd w:val="clear" w:color="auto" w:fill="auto"/>
            <w:vAlign w:val="center"/>
            <w:hideMark/>
          </w:tcPr>
          <w:p w14:paraId="2C62655B" w14:textId="0F85163C" w:rsidR="00B0251E" w:rsidRPr="007001F1" w:rsidDel="00C5578F" w:rsidRDefault="00B0251E" w:rsidP="00A62FC5">
            <w:pPr>
              <w:jc w:val="center"/>
              <w:rPr>
                <w:del w:id="3254" w:author="Autor"/>
                <w:color w:val="000000"/>
              </w:rPr>
            </w:pPr>
            <w:del w:id="3255" w:author="Autor">
              <w:r w:rsidRPr="007001F1" w:rsidDel="00C5578F">
                <w:rPr>
                  <w:color w:val="000000"/>
                  <w:sz w:val="22"/>
                  <w:szCs w:val="22"/>
                </w:rPr>
                <w:delText> </w:delText>
              </w:r>
            </w:del>
          </w:p>
        </w:tc>
      </w:tr>
      <w:tr w:rsidR="00B0251E" w:rsidRPr="007001F1" w:rsidDel="00C5578F" w14:paraId="222EA5BD" w14:textId="22786390" w:rsidTr="007D765B">
        <w:trPr>
          <w:trHeight w:val="20"/>
          <w:del w:id="3256" w:author="Autor"/>
        </w:trPr>
        <w:tc>
          <w:tcPr>
            <w:tcW w:w="582" w:type="dxa"/>
            <w:shd w:val="clear" w:color="auto" w:fill="auto"/>
            <w:noWrap/>
            <w:vAlign w:val="center"/>
            <w:hideMark/>
          </w:tcPr>
          <w:p w14:paraId="3B1CC152" w14:textId="4B723F6B" w:rsidR="00B0251E" w:rsidRPr="007001F1" w:rsidDel="00C5578F" w:rsidRDefault="005F6EEA" w:rsidP="00A62FC5">
            <w:pPr>
              <w:jc w:val="center"/>
              <w:rPr>
                <w:del w:id="3257" w:author="Autor"/>
                <w:color w:val="000000"/>
              </w:rPr>
            </w:pPr>
            <w:del w:id="3258" w:author="Autor">
              <w:r w:rsidDel="00C5578F">
                <w:rPr>
                  <w:color w:val="000000"/>
                  <w:sz w:val="22"/>
                  <w:szCs w:val="22"/>
                </w:rPr>
                <w:delText>10</w:delText>
              </w:r>
            </w:del>
          </w:p>
        </w:tc>
        <w:tc>
          <w:tcPr>
            <w:tcW w:w="4820" w:type="dxa"/>
            <w:gridSpan w:val="2"/>
            <w:shd w:val="clear" w:color="auto" w:fill="auto"/>
            <w:vAlign w:val="center"/>
            <w:hideMark/>
          </w:tcPr>
          <w:p w14:paraId="593149B1" w14:textId="525C3C51" w:rsidR="00B0251E" w:rsidRPr="007001F1" w:rsidDel="00C5578F" w:rsidRDefault="00B0251E" w:rsidP="00D5534B">
            <w:pPr>
              <w:jc w:val="both"/>
              <w:rPr>
                <w:del w:id="3259" w:author="Autor"/>
                <w:color w:val="000000"/>
              </w:rPr>
            </w:pPr>
            <w:del w:id="3260" w:author="Autor">
              <w:r w:rsidRPr="007001F1" w:rsidDel="00C5578F">
                <w:rPr>
                  <w:color w:val="000000"/>
                  <w:sz w:val="22"/>
                  <w:szCs w:val="22"/>
                </w:rPr>
                <w:delText xml:space="preserve">Bolo vysvetlenie </w:delText>
              </w:r>
              <w:r w:rsidR="00202AD4" w:rsidRPr="007001F1" w:rsidDel="00C5578F">
                <w:rPr>
                  <w:color w:val="000000"/>
                  <w:sz w:val="22"/>
                  <w:szCs w:val="22"/>
                </w:rPr>
                <w:delText>informácií potrebných na vypracovanie ponuky, návrhu a na preukázanie splnenia podmienok účasti</w:delText>
              </w:r>
              <w:r w:rsidRPr="007001F1" w:rsidDel="00C5578F">
                <w:rPr>
                  <w:color w:val="000000"/>
                  <w:sz w:val="22"/>
                  <w:szCs w:val="22"/>
                </w:rPr>
                <w:delText xml:space="preserve"> preukázateľne bezodkladne oznámené všetkým záujemcom,</w:delText>
              </w:r>
              <w:r w:rsidR="00202AD4" w:rsidRPr="007001F1" w:rsidDel="00C5578F">
                <w:rPr>
                  <w:color w:val="000000"/>
                  <w:sz w:val="22"/>
                  <w:szCs w:val="22"/>
                </w:rPr>
                <w:delText xml:space="preserve"> ktorí boli verejnému obstarávateľovi známi,</w:delText>
              </w:r>
              <w:r w:rsidRPr="007001F1" w:rsidDel="00C5578F">
                <w:rPr>
                  <w:color w:val="000000"/>
                  <w:sz w:val="22"/>
                  <w:szCs w:val="22"/>
                </w:rPr>
                <w:delTex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delText>
              </w:r>
            </w:del>
          </w:p>
        </w:tc>
        <w:tc>
          <w:tcPr>
            <w:tcW w:w="567" w:type="dxa"/>
            <w:shd w:val="clear" w:color="auto" w:fill="auto"/>
            <w:vAlign w:val="center"/>
            <w:hideMark/>
          </w:tcPr>
          <w:p w14:paraId="52E50283" w14:textId="2F9565B2" w:rsidR="00B0251E" w:rsidRPr="007001F1" w:rsidDel="00C5578F" w:rsidRDefault="00B0251E" w:rsidP="00A62FC5">
            <w:pPr>
              <w:jc w:val="center"/>
              <w:rPr>
                <w:del w:id="3261" w:author="Autor"/>
                <w:color w:val="000000"/>
              </w:rPr>
            </w:pPr>
            <w:del w:id="3262" w:author="Autor">
              <w:r w:rsidRPr="007001F1" w:rsidDel="00C5578F">
                <w:rPr>
                  <w:color w:val="000000"/>
                  <w:sz w:val="22"/>
                  <w:szCs w:val="22"/>
                </w:rPr>
                <w:delText> </w:delText>
              </w:r>
            </w:del>
          </w:p>
        </w:tc>
        <w:tc>
          <w:tcPr>
            <w:tcW w:w="567" w:type="dxa"/>
            <w:shd w:val="clear" w:color="auto" w:fill="auto"/>
            <w:vAlign w:val="center"/>
            <w:hideMark/>
          </w:tcPr>
          <w:p w14:paraId="369E350E" w14:textId="56E45C90" w:rsidR="00B0251E" w:rsidRPr="007001F1" w:rsidDel="00C5578F" w:rsidRDefault="00B0251E" w:rsidP="00A62FC5">
            <w:pPr>
              <w:jc w:val="center"/>
              <w:rPr>
                <w:del w:id="3263" w:author="Autor"/>
                <w:color w:val="000000"/>
              </w:rPr>
            </w:pPr>
            <w:del w:id="3264" w:author="Autor">
              <w:r w:rsidRPr="007001F1" w:rsidDel="00C5578F">
                <w:rPr>
                  <w:color w:val="000000"/>
                  <w:sz w:val="22"/>
                  <w:szCs w:val="22"/>
                </w:rPr>
                <w:delText> </w:delText>
              </w:r>
            </w:del>
          </w:p>
        </w:tc>
        <w:tc>
          <w:tcPr>
            <w:tcW w:w="776" w:type="dxa"/>
            <w:shd w:val="clear" w:color="auto" w:fill="auto"/>
            <w:vAlign w:val="center"/>
            <w:hideMark/>
          </w:tcPr>
          <w:p w14:paraId="6E662F47" w14:textId="0AA79EBF" w:rsidR="00B0251E" w:rsidRPr="007001F1" w:rsidDel="00C5578F" w:rsidRDefault="00B0251E" w:rsidP="00A62FC5">
            <w:pPr>
              <w:jc w:val="center"/>
              <w:rPr>
                <w:del w:id="3265" w:author="Autor"/>
                <w:color w:val="000000"/>
              </w:rPr>
            </w:pPr>
            <w:del w:id="3266" w:author="Autor">
              <w:r w:rsidRPr="007001F1" w:rsidDel="00C5578F">
                <w:rPr>
                  <w:color w:val="000000"/>
                  <w:sz w:val="22"/>
                  <w:szCs w:val="22"/>
                </w:rPr>
                <w:delText> </w:delText>
              </w:r>
            </w:del>
          </w:p>
        </w:tc>
        <w:tc>
          <w:tcPr>
            <w:tcW w:w="1775" w:type="dxa"/>
            <w:shd w:val="clear" w:color="auto" w:fill="auto"/>
            <w:vAlign w:val="center"/>
            <w:hideMark/>
          </w:tcPr>
          <w:p w14:paraId="6130A4C9" w14:textId="199273FD" w:rsidR="00B0251E" w:rsidRPr="007001F1" w:rsidDel="00C5578F" w:rsidRDefault="00B0251E" w:rsidP="00A62FC5">
            <w:pPr>
              <w:jc w:val="center"/>
              <w:rPr>
                <w:del w:id="3267" w:author="Autor"/>
                <w:color w:val="000000"/>
              </w:rPr>
            </w:pPr>
            <w:del w:id="3268" w:author="Autor">
              <w:r w:rsidRPr="007001F1" w:rsidDel="00C5578F">
                <w:rPr>
                  <w:color w:val="000000"/>
                  <w:sz w:val="22"/>
                  <w:szCs w:val="22"/>
                </w:rPr>
                <w:delText> </w:delText>
              </w:r>
            </w:del>
          </w:p>
        </w:tc>
      </w:tr>
      <w:tr w:rsidR="00C34FC5" w:rsidRPr="007001F1" w:rsidDel="00C5578F" w14:paraId="117B097F" w14:textId="2C06170F" w:rsidTr="007D765B">
        <w:trPr>
          <w:trHeight w:val="338"/>
          <w:del w:id="3269" w:author="Autor"/>
        </w:trPr>
        <w:tc>
          <w:tcPr>
            <w:tcW w:w="582" w:type="dxa"/>
            <w:vMerge w:val="restart"/>
            <w:shd w:val="clear" w:color="auto" w:fill="auto"/>
            <w:noWrap/>
            <w:vAlign w:val="center"/>
            <w:hideMark/>
          </w:tcPr>
          <w:p w14:paraId="7298FAA8" w14:textId="4E461774" w:rsidR="00C34FC5" w:rsidRPr="007001F1" w:rsidDel="00C5578F" w:rsidRDefault="00C34FC5" w:rsidP="00A62FC5">
            <w:pPr>
              <w:jc w:val="center"/>
              <w:rPr>
                <w:del w:id="3270" w:author="Autor"/>
                <w:color w:val="000000"/>
              </w:rPr>
            </w:pPr>
            <w:del w:id="3271" w:author="Autor">
              <w:r w:rsidRPr="007001F1" w:rsidDel="00C5578F">
                <w:rPr>
                  <w:color w:val="000000"/>
                  <w:sz w:val="22"/>
                  <w:szCs w:val="22"/>
                </w:rPr>
                <w:delText>1</w:delText>
              </w:r>
              <w:r w:rsidR="005F6EEA" w:rsidDel="00C5578F">
                <w:rPr>
                  <w:color w:val="000000"/>
                  <w:sz w:val="22"/>
                  <w:szCs w:val="22"/>
                </w:rPr>
                <w:delText>1</w:delText>
              </w:r>
            </w:del>
          </w:p>
        </w:tc>
        <w:tc>
          <w:tcPr>
            <w:tcW w:w="4820" w:type="dxa"/>
            <w:gridSpan w:val="2"/>
            <w:shd w:val="clear" w:color="auto" w:fill="auto"/>
            <w:vAlign w:val="center"/>
            <w:hideMark/>
          </w:tcPr>
          <w:p w14:paraId="71D4E54E" w14:textId="2348A4B2" w:rsidR="00C34FC5" w:rsidRPr="007001F1" w:rsidDel="00C5578F" w:rsidRDefault="00C34FC5" w:rsidP="00D5534B">
            <w:pPr>
              <w:jc w:val="both"/>
              <w:rPr>
                <w:del w:id="3272" w:author="Autor"/>
                <w:color w:val="000000"/>
              </w:rPr>
            </w:pPr>
            <w:del w:id="3273" w:author="Autor">
              <w:r w:rsidRPr="007001F1" w:rsidDel="00C5578F">
                <w:rPr>
                  <w:color w:val="000000"/>
                  <w:sz w:val="22"/>
                  <w:szCs w:val="22"/>
                </w:rPr>
                <w:delText>a) Bola zriadená komisia na vyhodnot</w:delText>
              </w:r>
              <w:r w:rsidR="00D5534B" w:rsidRPr="007001F1" w:rsidDel="00C5578F">
                <w:rPr>
                  <w:color w:val="000000"/>
                  <w:sz w:val="22"/>
                  <w:szCs w:val="22"/>
                </w:rPr>
                <w:delText>enie ponúk v súlade s § 51 ZVO?</w:delText>
              </w:r>
            </w:del>
          </w:p>
        </w:tc>
        <w:tc>
          <w:tcPr>
            <w:tcW w:w="567" w:type="dxa"/>
            <w:shd w:val="clear" w:color="auto" w:fill="auto"/>
            <w:vAlign w:val="center"/>
            <w:hideMark/>
          </w:tcPr>
          <w:p w14:paraId="0F6DDF4B" w14:textId="06F57E9E" w:rsidR="00C34FC5" w:rsidRPr="007001F1" w:rsidDel="00C5578F" w:rsidRDefault="00C34FC5" w:rsidP="00A62FC5">
            <w:pPr>
              <w:jc w:val="center"/>
              <w:rPr>
                <w:del w:id="3274" w:author="Autor"/>
                <w:color w:val="000000"/>
              </w:rPr>
            </w:pPr>
            <w:del w:id="3275" w:author="Autor">
              <w:r w:rsidRPr="007001F1" w:rsidDel="00C5578F">
                <w:rPr>
                  <w:color w:val="000000"/>
                  <w:sz w:val="22"/>
                  <w:szCs w:val="22"/>
                </w:rPr>
                <w:delText> </w:delText>
              </w:r>
            </w:del>
          </w:p>
        </w:tc>
        <w:tc>
          <w:tcPr>
            <w:tcW w:w="567" w:type="dxa"/>
            <w:shd w:val="clear" w:color="auto" w:fill="auto"/>
            <w:vAlign w:val="center"/>
            <w:hideMark/>
          </w:tcPr>
          <w:p w14:paraId="051C00C3" w14:textId="14A1CE98" w:rsidR="00C34FC5" w:rsidRPr="007001F1" w:rsidDel="00C5578F" w:rsidRDefault="00C34FC5" w:rsidP="00A62FC5">
            <w:pPr>
              <w:jc w:val="center"/>
              <w:rPr>
                <w:del w:id="3276" w:author="Autor"/>
                <w:color w:val="000000"/>
              </w:rPr>
            </w:pPr>
            <w:del w:id="3277" w:author="Autor">
              <w:r w:rsidRPr="007001F1" w:rsidDel="00C5578F">
                <w:rPr>
                  <w:color w:val="000000"/>
                  <w:sz w:val="22"/>
                  <w:szCs w:val="22"/>
                </w:rPr>
                <w:delText> </w:delText>
              </w:r>
            </w:del>
          </w:p>
        </w:tc>
        <w:tc>
          <w:tcPr>
            <w:tcW w:w="776" w:type="dxa"/>
            <w:shd w:val="clear" w:color="auto" w:fill="auto"/>
            <w:vAlign w:val="center"/>
            <w:hideMark/>
          </w:tcPr>
          <w:p w14:paraId="1E55FB61" w14:textId="14F9F1D5" w:rsidR="00C34FC5" w:rsidRPr="007001F1" w:rsidDel="00C5578F" w:rsidRDefault="00C34FC5" w:rsidP="00A62FC5">
            <w:pPr>
              <w:jc w:val="center"/>
              <w:rPr>
                <w:del w:id="3278" w:author="Autor"/>
                <w:color w:val="000000"/>
              </w:rPr>
            </w:pPr>
            <w:del w:id="3279" w:author="Autor">
              <w:r w:rsidRPr="007001F1" w:rsidDel="00C5578F">
                <w:rPr>
                  <w:color w:val="000000"/>
                  <w:sz w:val="22"/>
                  <w:szCs w:val="22"/>
                </w:rPr>
                <w:delText> </w:delText>
              </w:r>
            </w:del>
          </w:p>
        </w:tc>
        <w:tc>
          <w:tcPr>
            <w:tcW w:w="1775" w:type="dxa"/>
            <w:shd w:val="clear" w:color="auto" w:fill="auto"/>
            <w:vAlign w:val="center"/>
            <w:hideMark/>
          </w:tcPr>
          <w:p w14:paraId="6399771A" w14:textId="675E699A" w:rsidR="00C34FC5" w:rsidRPr="007001F1" w:rsidDel="00C5578F" w:rsidRDefault="00C34FC5" w:rsidP="00A62FC5">
            <w:pPr>
              <w:jc w:val="center"/>
              <w:rPr>
                <w:del w:id="3280" w:author="Autor"/>
                <w:color w:val="000000"/>
              </w:rPr>
            </w:pPr>
            <w:del w:id="3281" w:author="Autor">
              <w:r w:rsidRPr="007001F1" w:rsidDel="00C5578F">
                <w:rPr>
                  <w:color w:val="000000"/>
                  <w:sz w:val="22"/>
                  <w:szCs w:val="22"/>
                </w:rPr>
                <w:delText> </w:delText>
              </w:r>
            </w:del>
          </w:p>
        </w:tc>
      </w:tr>
      <w:tr w:rsidR="00C34FC5" w:rsidRPr="007001F1" w:rsidDel="00C5578F" w14:paraId="1A7DAC10" w14:textId="0D946FC6" w:rsidTr="007D765B">
        <w:trPr>
          <w:trHeight w:val="404"/>
          <w:del w:id="3282" w:author="Autor"/>
        </w:trPr>
        <w:tc>
          <w:tcPr>
            <w:tcW w:w="582" w:type="dxa"/>
            <w:vMerge/>
            <w:shd w:val="clear" w:color="auto" w:fill="auto"/>
            <w:noWrap/>
            <w:vAlign w:val="center"/>
          </w:tcPr>
          <w:p w14:paraId="382819F0" w14:textId="00AF5353" w:rsidR="00C34FC5" w:rsidRPr="007001F1" w:rsidDel="00C5578F" w:rsidRDefault="00C34FC5" w:rsidP="00A62FC5">
            <w:pPr>
              <w:jc w:val="center"/>
              <w:rPr>
                <w:del w:id="3283" w:author="Autor"/>
                <w:color w:val="000000"/>
              </w:rPr>
            </w:pPr>
          </w:p>
        </w:tc>
        <w:tc>
          <w:tcPr>
            <w:tcW w:w="4820" w:type="dxa"/>
            <w:gridSpan w:val="2"/>
            <w:shd w:val="clear" w:color="auto" w:fill="auto"/>
            <w:vAlign w:val="center"/>
          </w:tcPr>
          <w:p w14:paraId="7577ECFE" w14:textId="02E1A6F9" w:rsidR="00C34FC5" w:rsidRPr="007001F1" w:rsidDel="00C5578F" w:rsidRDefault="00C34FC5" w:rsidP="00D5534B">
            <w:pPr>
              <w:jc w:val="both"/>
              <w:rPr>
                <w:del w:id="3284" w:author="Autor"/>
                <w:color w:val="000000"/>
                <w:szCs w:val="20"/>
              </w:rPr>
            </w:pPr>
            <w:del w:id="3285" w:author="Autor">
              <w:r w:rsidRPr="007001F1" w:rsidDel="00C5578F">
                <w:rPr>
                  <w:color w:val="000000"/>
                  <w:sz w:val="22"/>
                  <w:szCs w:val="20"/>
                </w:rPr>
                <w:delText>b) Majú členovia komisie odborné vzdelanie alebo odbornú prax z</w:delText>
              </w:r>
              <w:r w:rsidR="00D5534B" w:rsidRPr="007001F1" w:rsidDel="00C5578F">
                <w:rPr>
                  <w:color w:val="000000"/>
                  <w:sz w:val="22"/>
                  <w:szCs w:val="20"/>
                </w:rPr>
                <w:delText>odpovedajúcu predmetu zákazky?</w:delText>
              </w:r>
              <w:r w:rsidR="00D5534B" w:rsidRPr="007001F1" w:rsidDel="00C5578F">
                <w:rPr>
                  <w:color w:val="000000"/>
                  <w:sz w:val="22"/>
                  <w:szCs w:val="20"/>
                </w:rPr>
                <w:br w:type="page"/>
              </w:r>
            </w:del>
          </w:p>
        </w:tc>
        <w:tc>
          <w:tcPr>
            <w:tcW w:w="567" w:type="dxa"/>
            <w:shd w:val="clear" w:color="auto" w:fill="auto"/>
            <w:vAlign w:val="center"/>
          </w:tcPr>
          <w:p w14:paraId="14CBC031" w14:textId="25CF3FF4" w:rsidR="00C34FC5" w:rsidRPr="007001F1" w:rsidDel="00C5578F" w:rsidRDefault="00C34FC5" w:rsidP="00A62FC5">
            <w:pPr>
              <w:jc w:val="center"/>
              <w:rPr>
                <w:del w:id="3286" w:author="Autor"/>
                <w:color w:val="000000"/>
              </w:rPr>
            </w:pPr>
          </w:p>
        </w:tc>
        <w:tc>
          <w:tcPr>
            <w:tcW w:w="567" w:type="dxa"/>
            <w:shd w:val="clear" w:color="auto" w:fill="auto"/>
            <w:vAlign w:val="center"/>
          </w:tcPr>
          <w:p w14:paraId="6798CB46" w14:textId="1AD52E8A" w:rsidR="00C34FC5" w:rsidRPr="007001F1" w:rsidDel="00C5578F" w:rsidRDefault="00C34FC5" w:rsidP="00A62FC5">
            <w:pPr>
              <w:jc w:val="center"/>
              <w:rPr>
                <w:del w:id="3287" w:author="Autor"/>
                <w:color w:val="000000"/>
              </w:rPr>
            </w:pPr>
          </w:p>
        </w:tc>
        <w:tc>
          <w:tcPr>
            <w:tcW w:w="776" w:type="dxa"/>
            <w:shd w:val="clear" w:color="auto" w:fill="auto"/>
            <w:vAlign w:val="center"/>
          </w:tcPr>
          <w:p w14:paraId="6BBB3476" w14:textId="7F6725C4" w:rsidR="00C34FC5" w:rsidRPr="007001F1" w:rsidDel="00C5578F" w:rsidRDefault="00C34FC5" w:rsidP="00A62FC5">
            <w:pPr>
              <w:jc w:val="center"/>
              <w:rPr>
                <w:del w:id="3288" w:author="Autor"/>
                <w:color w:val="000000"/>
              </w:rPr>
            </w:pPr>
          </w:p>
        </w:tc>
        <w:tc>
          <w:tcPr>
            <w:tcW w:w="1775" w:type="dxa"/>
            <w:shd w:val="clear" w:color="auto" w:fill="auto"/>
            <w:vAlign w:val="center"/>
          </w:tcPr>
          <w:p w14:paraId="07D892A0" w14:textId="3320D4E7" w:rsidR="00C34FC5" w:rsidRPr="007001F1" w:rsidDel="00C5578F" w:rsidRDefault="00C34FC5" w:rsidP="00A62FC5">
            <w:pPr>
              <w:jc w:val="center"/>
              <w:rPr>
                <w:del w:id="3289" w:author="Autor"/>
                <w:color w:val="000000"/>
              </w:rPr>
            </w:pPr>
          </w:p>
        </w:tc>
      </w:tr>
      <w:tr w:rsidR="00C34FC5" w:rsidRPr="007001F1" w:rsidDel="00C5578F" w14:paraId="217ABCE2" w14:textId="64902656" w:rsidTr="007D765B">
        <w:trPr>
          <w:trHeight w:val="296"/>
          <w:del w:id="3290" w:author="Autor"/>
        </w:trPr>
        <w:tc>
          <w:tcPr>
            <w:tcW w:w="582" w:type="dxa"/>
            <w:vMerge/>
            <w:shd w:val="clear" w:color="auto" w:fill="auto"/>
            <w:noWrap/>
            <w:vAlign w:val="center"/>
          </w:tcPr>
          <w:p w14:paraId="623EB488" w14:textId="1290A7D8" w:rsidR="00C34FC5" w:rsidRPr="007001F1" w:rsidDel="00C5578F" w:rsidRDefault="00C34FC5" w:rsidP="00A62FC5">
            <w:pPr>
              <w:jc w:val="center"/>
              <w:rPr>
                <w:del w:id="3291" w:author="Autor"/>
                <w:color w:val="000000"/>
              </w:rPr>
            </w:pPr>
          </w:p>
        </w:tc>
        <w:tc>
          <w:tcPr>
            <w:tcW w:w="4820" w:type="dxa"/>
            <w:gridSpan w:val="2"/>
            <w:shd w:val="clear" w:color="auto" w:fill="auto"/>
            <w:vAlign w:val="center"/>
          </w:tcPr>
          <w:p w14:paraId="1AA0B3A1" w14:textId="5911CB0A" w:rsidR="00C34FC5" w:rsidRPr="007001F1" w:rsidDel="00C5578F" w:rsidRDefault="00C34FC5" w:rsidP="00D5534B">
            <w:pPr>
              <w:jc w:val="both"/>
              <w:rPr>
                <w:del w:id="3292" w:author="Autor"/>
                <w:color w:val="000000"/>
              </w:rPr>
            </w:pPr>
            <w:del w:id="3293" w:author="Autor">
              <w:r w:rsidRPr="007001F1" w:rsidDel="00C5578F">
                <w:rPr>
                  <w:color w:val="000000"/>
                  <w:sz w:val="22"/>
                  <w:szCs w:val="22"/>
                </w:rPr>
                <w:delText xml:space="preserve">c) Bola komisia spôsobilá na vyhodnotenie predložených ponúk v súlade s § 51 ods. </w:delText>
              </w:r>
              <w:r w:rsidR="00D5534B" w:rsidRPr="007001F1" w:rsidDel="00C5578F">
                <w:rPr>
                  <w:color w:val="000000"/>
                  <w:sz w:val="22"/>
                  <w:szCs w:val="22"/>
                </w:rPr>
                <w:delText>1 ZVO?</w:delText>
              </w:r>
            </w:del>
          </w:p>
        </w:tc>
        <w:tc>
          <w:tcPr>
            <w:tcW w:w="567" w:type="dxa"/>
            <w:shd w:val="clear" w:color="auto" w:fill="auto"/>
            <w:vAlign w:val="center"/>
          </w:tcPr>
          <w:p w14:paraId="2217E262" w14:textId="1AA72E94" w:rsidR="00C34FC5" w:rsidRPr="007001F1" w:rsidDel="00C5578F" w:rsidRDefault="00C34FC5" w:rsidP="00A62FC5">
            <w:pPr>
              <w:jc w:val="center"/>
              <w:rPr>
                <w:del w:id="3294" w:author="Autor"/>
                <w:color w:val="000000"/>
              </w:rPr>
            </w:pPr>
          </w:p>
        </w:tc>
        <w:tc>
          <w:tcPr>
            <w:tcW w:w="567" w:type="dxa"/>
            <w:shd w:val="clear" w:color="auto" w:fill="auto"/>
            <w:vAlign w:val="center"/>
          </w:tcPr>
          <w:p w14:paraId="09549A9A" w14:textId="1AB2A57B" w:rsidR="00C34FC5" w:rsidRPr="007001F1" w:rsidDel="00C5578F" w:rsidRDefault="00C34FC5" w:rsidP="00A62FC5">
            <w:pPr>
              <w:jc w:val="center"/>
              <w:rPr>
                <w:del w:id="3295" w:author="Autor"/>
                <w:color w:val="000000"/>
              </w:rPr>
            </w:pPr>
          </w:p>
        </w:tc>
        <w:tc>
          <w:tcPr>
            <w:tcW w:w="776" w:type="dxa"/>
            <w:shd w:val="clear" w:color="auto" w:fill="auto"/>
            <w:vAlign w:val="center"/>
          </w:tcPr>
          <w:p w14:paraId="0DBBC6FD" w14:textId="52831E9F" w:rsidR="00C34FC5" w:rsidRPr="007001F1" w:rsidDel="00C5578F" w:rsidRDefault="00C34FC5" w:rsidP="00A62FC5">
            <w:pPr>
              <w:jc w:val="center"/>
              <w:rPr>
                <w:del w:id="3296" w:author="Autor"/>
                <w:color w:val="000000"/>
              </w:rPr>
            </w:pPr>
          </w:p>
        </w:tc>
        <w:tc>
          <w:tcPr>
            <w:tcW w:w="1775" w:type="dxa"/>
            <w:shd w:val="clear" w:color="auto" w:fill="auto"/>
            <w:vAlign w:val="center"/>
          </w:tcPr>
          <w:p w14:paraId="77CD7E7F" w14:textId="0B3AA9C8" w:rsidR="00C34FC5" w:rsidRPr="007001F1" w:rsidDel="00C5578F" w:rsidRDefault="00C34FC5" w:rsidP="00A62FC5">
            <w:pPr>
              <w:jc w:val="center"/>
              <w:rPr>
                <w:del w:id="3297" w:author="Autor"/>
                <w:color w:val="000000"/>
              </w:rPr>
            </w:pPr>
          </w:p>
        </w:tc>
      </w:tr>
      <w:tr w:rsidR="00C34FC5" w:rsidRPr="007001F1" w:rsidDel="00C5578F" w14:paraId="27E67329" w14:textId="1176331A" w:rsidTr="007D765B">
        <w:trPr>
          <w:trHeight w:val="633"/>
          <w:del w:id="3298" w:author="Autor"/>
        </w:trPr>
        <w:tc>
          <w:tcPr>
            <w:tcW w:w="582" w:type="dxa"/>
            <w:vMerge/>
            <w:shd w:val="clear" w:color="auto" w:fill="auto"/>
            <w:noWrap/>
            <w:vAlign w:val="center"/>
          </w:tcPr>
          <w:p w14:paraId="7CACEF8F" w14:textId="091B926E" w:rsidR="00C34FC5" w:rsidRPr="007001F1" w:rsidDel="00C5578F" w:rsidRDefault="00C34FC5" w:rsidP="00A62FC5">
            <w:pPr>
              <w:jc w:val="center"/>
              <w:rPr>
                <w:del w:id="3299" w:author="Autor"/>
                <w:color w:val="000000"/>
              </w:rPr>
            </w:pPr>
          </w:p>
        </w:tc>
        <w:tc>
          <w:tcPr>
            <w:tcW w:w="4820" w:type="dxa"/>
            <w:gridSpan w:val="2"/>
            <w:shd w:val="clear" w:color="auto" w:fill="auto"/>
            <w:vAlign w:val="center"/>
          </w:tcPr>
          <w:p w14:paraId="116F2967" w14:textId="69E50EE2" w:rsidR="00C34FC5" w:rsidRPr="007001F1" w:rsidDel="00C5578F" w:rsidRDefault="00C34FC5" w:rsidP="00D5534B">
            <w:pPr>
              <w:jc w:val="both"/>
              <w:rPr>
                <w:del w:id="3300" w:author="Autor"/>
                <w:color w:val="000000"/>
              </w:rPr>
            </w:pPr>
            <w:del w:id="3301" w:author="Autor">
              <w:r w:rsidRPr="007001F1" w:rsidDel="00C5578F">
                <w:rPr>
                  <w:color w:val="000000"/>
                  <w:sz w:val="22"/>
                  <w:szCs w:val="22"/>
                </w:rPr>
                <w:delText>d) Spĺňa každý člen komisie podmienky  uvedené v § 51 ods. 3) až 5) ZVO a ak člen komisie nespĺňa podmienku podľa odsekov 4 a 5, boli včas prijaté účinné opatrenia v zmysle § 23 ods. 5 ZVO?</w:delText>
              </w:r>
            </w:del>
          </w:p>
        </w:tc>
        <w:tc>
          <w:tcPr>
            <w:tcW w:w="567" w:type="dxa"/>
            <w:shd w:val="clear" w:color="auto" w:fill="auto"/>
            <w:vAlign w:val="center"/>
          </w:tcPr>
          <w:p w14:paraId="70940FFC" w14:textId="1378D703" w:rsidR="00C34FC5" w:rsidRPr="007001F1" w:rsidDel="00C5578F" w:rsidRDefault="00C34FC5" w:rsidP="00A62FC5">
            <w:pPr>
              <w:jc w:val="center"/>
              <w:rPr>
                <w:del w:id="3302" w:author="Autor"/>
                <w:color w:val="000000"/>
              </w:rPr>
            </w:pPr>
          </w:p>
        </w:tc>
        <w:tc>
          <w:tcPr>
            <w:tcW w:w="567" w:type="dxa"/>
            <w:shd w:val="clear" w:color="auto" w:fill="auto"/>
            <w:vAlign w:val="center"/>
          </w:tcPr>
          <w:p w14:paraId="7B361FE5" w14:textId="1DDD3894" w:rsidR="00C34FC5" w:rsidRPr="007001F1" w:rsidDel="00C5578F" w:rsidRDefault="00C34FC5" w:rsidP="00A62FC5">
            <w:pPr>
              <w:jc w:val="center"/>
              <w:rPr>
                <w:del w:id="3303" w:author="Autor"/>
                <w:color w:val="000000"/>
              </w:rPr>
            </w:pPr>
          </w:p>
        </w:tc>
        <w:tc>
          <w:tcPr>
            <w:tcW w:w="776" w:type="dxa"/>
            <w:shd w:val="clear" w:color="auto" w:fill="auto"/>
            <w:vAlign w:val="center"/>
          </w:tcPr>
          <w:p w14:paraId="66727D04" w14:textId="4AD038DE" w:rsidR="00C34FC5" w:rsidRPr="007001F1" w:rsidDel="00C5578F" w:rsidRDefault="00C34FC5" w:rsidP="00A62FC5">
            <w:pPr>
              <w:jc w:val="center"/>
              <w:rPr>
                <w:del w:id="3304" w:author="Autor"/>
                <w:color w:val="000000"/>
              </w:rPr>
            </w:pPr>
          </w:p>
        </w:tc>
        <w:tc>
          <w:tcPr>
            <w:tcW w:w="1775" w:type="dxa"/>
            <w:shd w:val="clear" w:color="auto" w:fill="auto"/>
            <w:vAlign w:val="center"/>
          </w:tcPr>
          <w:p w14:paraId="5132E0CA" w14:textId="312271D8" w:rsidR="00C34FC5" w:rsidRPr="007001F1" w:rsidDel="00C5578F" w:rsidRDefault="00C34FC5" w:rsidP="00A62FC5">
            <w:pPr>
              <w:jc w:val="center"/>
              <w:rPr>
                <w:del w:id="3305" w:author="Autor"/>
                <w:color w:val="000000"/>
              </w:rPr>
            </w:pPr>
          </w:p>
        </w:tc>
      </w:tr>
      <w:tr w:rsidR="00C34FC5" w:rsidRPr="007001F1" w:rsidDel="00C5578F" w14:paraId="49BF7376" w14:textId="359A8C42" w:rsidTr="007D765B">
        <w:trPr>
          <w:trHeight w:val="1140"/>
          <w:del w:id="3306" w:author="Autor"/>
        </w:trPr>
        <w:tc>
          <w:tcPr>
            <w:tcW w:w="582" w:type="dxa"/>
            <w:vMerge w:val="restart"/>
            <w:shd w:val="clear" w:color="auto" w:fill="auto"/>
            <w:noWrap/>
            <w:vAlign w:val="center"/>
            <w:hideMark/>
          </w:tcPr>
          <w:p w14:paraId="4EDCB433" w14:textId="464F2D05" w:rsidR="00C34FC5" w:rsidRPr="007001F1" w:rsidDel="00C5578F" w:rsidRDefault="00C34FC5" w:rsidP="00A62FC5">
            <w:pPr>
              <w:jc w:val="center"/>
              <w:rPr>
                <w:del w:id="3307" w:author="Autor"/>
                <w:color w:val="000000"/>
              </w:rPr>
            </w:pPr>
            <w:del w:id="3308" w:author="Autor">
              <w:r w:rsidRPr="007001F1" w:rsidDel="00C5578F">
                <w:rPr>
                  <w:color w:val="000000"/>
                  <w:sz w:val="22"/>
                  <w:szCs w:val="22"/>
                </w:rPr>
                <w:delText>1</w:delText>
              </w:r>
              <w:r w:rsidR="005F6EEA" w:rsidDel="00C5578F">
                <w:rPr>
                  <w:color w:val="000000"/>
                  <w:sz w:val="22"/>
                  <w:szCs w:val="22"/>
                </w:rPr>
                <w:delText>2</w:delText>
              </w:r>
            </w:del>
          </w:p>
        </w:tc>
        <w:tc>
          <w:tcPr>
            <w:tcW w:w="4820" w:type="dxa"/>
            <w:gridSpan w:val="2"/>
            <w:shd w:val="clear" w:color="auto" w:fill="auto"/>
            <w:vAlign w:val="center"/>
            <w:hideMark/>
          </w:tcPr>
          <w:p w14:paraId="03F9ED3C" w14:textId="67341883" w:rsidR="00C34FC5" w:rsidRPr="007001F1" w:rsidDel="00C5578F" w:rsidRDefault="00C34FC5" w:rsidP="00D5534B">
            <w:pPr>
              <w:jc w:val="both"/>
              <w:rPr>
                <w:del w:id="3309" w:author="Autor"/>
                <w:color w:val="000000"/>
              </w:rPr>
            </w:pPr>
            <w:del w:id="3310" w:author="Autor">
              <w:r w:rsidRPr="007001F1" w:rsidDel="00C5578F">
                <w:rPr>
                  <w:color w:val="000000"/>
                  <w:sz w:val="22"/>
                  <w:szCs w:val="22"/>
                </w:rPr>
                <w:delText>a) Vyhodnotila komisia ponuky z hľadiska splnenia požiadaviek verejného obstarávateľa na predmet zákazky a náležitosti ponuky a vylúčila ponuky, ktoré nespĺňajú požiadavky na predmet zákazky uvedené v oznámení o koncesii</w:delText>
              </w:r>
              <w:r w:rsidR="00D5534B" w:rsidRPr="007001F1" w:rsidDel="00C5578F">
                <w:rPr>
                  <w:color w:val="000000"/>
                  <w:sz w:val="22"/>
                  <w:szCs w:val="22"/>
                </w:rPr>
                <w:delText xml:space="preserve"> a v súťažných podkladoch?</w:delText>
              </w:r>
            </w:del>
          </w:p>
        </w:tc>
        <w:tc>
          <w:tcPr>
            <w:tcW w:w="567" w:type="dxa"/>
            <w:shd w:val="clear" w:color="auto" w:fill="auto"/>
            <w:vAlign w:val="center"/>
            <w:hideMark/>
          </w:tcPr>
          <w:p w14:paraId="260ECF12" w14:textId="2F96BFF1" w:rsidR="00C34FC5" w:rsidRPr="007001F1" w:rsidDel="00C5578F" w:rsidRDefault="00C34FC5" w:rsidP="00A62FC5">
            <w:pPr>
              <w:jc w:val="center"/>
              <w:rPr>
                <w:del w:id="3311" w:author="Autor"/>
                <w:color w:val="000000"/>
              </w:rPr>
            </w:pPr>
            <w:del w:id="3312" w:author="Autor">
              <w:r w:rsidRPr="007001F1" w:rsidDel="00C5578F">
                <w:rPr>
                  <w:color w:val="000000"/>
                  <w:sz w:val="22"/>
                  <w:szCs w:val="22"/>
                </w:rPr>
                <w:delText> </w:delText>
              </w:r>
            </w:del>
          </w:p>
        </w:tc>
        <w:tc>
          <w:tcPr>
            <w:tcW w:w="567" w:type="dxa"/>
            <w:shd w:val="clear" w:color="auto" w:fill="auto"/>
            <w:vAlign w:val="center"/>
            <w:hideMark/>
          </w:tcPr>
          <w:p w14:paraId="212AA8D4" w14:textId="68C94D30" w:rsidR="00C34FC5" w:rsidRPr="007001F1" w:rsidDel="00C5578F" w:rsidRDefault="00C34FC5" w:rsidP="00A62FC5">
            <w:pPr>
              <w:jc w:val="center"/>
              <w:rPr>
                <w:del w:id="3313" w:author="Autor"/>
                <w:color w:val="000000"/>
              </w:rPr>
            </w:pPr>
            <w:del w:id="3314" w:author="Autor">
              <w:r w:rsidRPr="007001F1" w:rsidDel="00C5578F">
                <w:rPr>
                  <w:color w:val="000000"/>
                  <w:sz w:val="22"/>
                  <w:szCs w:val="22"/>
                </w:rPr>
                <w:delText> </w:delText>
              </w:r>
            </w:del>
          </w:p>
        </w:tc>
        <w:tc>
          <w:tcPr>
            <w:tcW w:w="776" w:type="dxa"/>
            <w:shd w:val="clear" w:color="auto" w:fill="auto"/>
            <w:vAlign w:val="center"/>
            <w:hideMark/>
          </w:tcPr>
          <w:p w14:paraId="7C9B84D5" w14:textId="47572ADF" w:rsidR="00C34FC5" w:rsidRPr="007001F1" w:rsidDel="00C5578F" w:rsidRDefault="00C34FC5" w:rsidP="00A62FC5">
            <w:pPr>
              <w:jc w:val="center"/>
              <w:rPr>
                <w:del w:id="3315" w:author="Autor"/>
                <w:color w:val="000000"/>
              </w:rPr>
            </w:pPr>
            <w:del w:id="3316" w:author="Autor">
              <w:r w:rsidRPr="007001F1" w:rsidDel="00C5578F">
                <w:rPr>
                  <w:color w:val="000000"/>
                  <w:sz w:val="22"/>
                  <w:szCs w:val="22"/>
                </w:rPr>
                <w:delText> </w:delText>
              </w:r>
            </w:del>
          </w:p>
        </w:tc>
        <w:tc>
          <w:tcPr>
            <w:tcW w:w="1775" w:type="dxa"/>
            <w:shd w:val="clear" w:color="auto" w:fill="auto"/>
            <w:vAlign w:val="center"/>
            <w:hideMark/>
          </w:tcPr>
          <w:p w14:paraId="7543EBF1" w14:textId="0C806B21" w:rsidR="00C34FC5" w:rsidRPr="007001F1" w:rsidDel="00C5578F" w:rsidRDefault="00C34FC5" w:rsidP="00A62FC5">
            <w:pPr>
              <w:jc w:val="center"/>
              <w:rPr>
                <w:del w:id="3317" w:author="Autor"/>
                <w:color w:val="000000"/>
              </w:rPr>
            </w:pPr>
            <w:del w:id="3318" w:author="Autor">
              <w:r w:rsidRPr="007001F1" w:rsidDel="00C5578F">
                <w:rPr>
                  <w:color w:val="000000"/>
                  <w:sz w:val="22"/>
                  <w:szCs w:val="22"/>
                </w:rPr>
                <w:delText> </w:delText>
              </w:r>
            </w:del>
          </w:p>
        </w:tc>
      </w:tr>
      <w:tr w:rsidR="00C34FC5" w:rsidRPr="007001F1" w:rsidDel="00C5578F" w14:paraId="6721F5ED" w14:textId="6018D63D" w:rsidTr="007D765B">
        <w:trPr>
          <w:trHeight w:val="495"/>
          <w:del w:id="3319" w:author="Autor"/>
        </w:trPr>
        <w:tc>
          <w:tcPr>
            <w:tcW w:w="582" w:type="dxa"/>
            <w:vMerge/>
            <w:shd w:val="clear" w:color="auto" w:fill="auto"/>
            <w:noWrap/>
            <w:vAlign w:val="center"/>
          </w:tcPr>
          <w:p w14:paraId="50BD59E5" w14:textId="05038D75" w:rsidR="00C34FC5" w:rsidRPr="007001F1" w:rsidDel="00C5578F" w:rsidRDefault="00C34FC5" w:rsidP="00A62FC5">
            <w:pPr>
              <w:jc w:val="center"/>
              <w:rPr>
                <w:del w:id="3320" w:author="Autor"/>
                <w:color w:val="000000"/>
              </w:rPr>
            </w:pPr>
          </w:p>
        </w:tc>
        <w:tc>
          <w:tcPr>
            <w:tcW w:w="4820" w:type="dxa"/>
            <w:gridSpan w:val="2"/>
            <w:shd w:val="clear" w:color="auto" w:fill="auto"/>
            <w:vAlign w:val="center"/>
          </w:tcPr>
          <w:p w14:paraId="0B2E92D7" w14:textId="32C45F03" w:rsidR="00C34FC5" w:rsidRPr="007001F1" w:rsidDel="00C5578F" w:rsidRDefault="00C34FC5" w:rsidP="00D5534B">
            <w:pPr>
              <w:jc w:val="both"/>
              <w:rPr>
                <w:del w:id="3321" w:author="Autor"/>
                <w:color w:val="000000"/>
              </w:rPr>
            </w:pPr>
            <w:del w:id="3322" w:author="Autor">
              <w:r w:rsidRPr="007001F1" w:rsidDel="00C5578F">
                <w:rPr>
                  <w:color w:val="000000"/>
                  <w:sz w:val="22"/>
                  <w:szCs w:val="22"/>
                </w:rPr>
                <w:delText>b) Požiadala komisia  písomne  uchádzačov o vysvetlenie ponuky a nedošlo vysvetlením ponuky k jej zmene?</w:delText>
              </w:r>
            </w:del>
          </w:p>
        </w:tc>
        <w:tc>
          <w:tcPr>
            <w:tcW w:w="567" w:type="dxa"/>
            <w:shd w:val="clear" w:color="auto" w:fill="auto"/>
            <w:vAlign w:val="center"/>
          </w:tcPr>
          <w:p w14:paraId="14C4041F" w14:textId="327DD33A" w:rsidR="00C34FC5" w:rsidRPr="007001F1" w:rsidDel="00C5578F" w:rsidRDefault="00C34FC5" w:rsidP="00A62FC5">
            <w:pPr>
              <w:jc w:val="center"/>
              <w:rPr>
                <w:del w:id="3323" w:author="Autor"/>
                <w:color w:val="000000"/>
              </w:rPr>
            </w:pPr>
          </w:p>
        </w:tc>
        <w:tc>
          <w:tcPr>
            <w:tcW w:w="567" w:type="dxa"/>
            <w:shd w:val="clear" w:color="auto" w:fill="auto"/>
            <w:vAlign w:val="center"/>
          </w:tcPr>
          <w:p w14:paraId="3EDECDB6" w14:textId="201D2972" w:rsidR="00C34FC5" w:rsidRPr="007001F1" w:rsidDel="00C5578F" w:rsidRDefault="00C34FC5" w:rsidP="00A62FC5">
            <w:pPr>
              <w:jc w:val="center"/>
              <w:rPr>
                <w:del w:id="3324" w:author="Autor"/>
                <w:color w:val="000000"/>
              </w:rPr>
            </w:pPr>
          </w:p>
        </w:tc>
        <w:tc>
          <w:tcPr>
            <w:tcW w:w="776" w:type="dxa"/>
            <w:shd w:val="clear" w:color="auto" w:fill="auto"/>
            <w:vAlign w:val="center"/>
          </w:tcPr>
          <w:p w14:paraId="04869EA8" w14:textId="19CBB7EF" w:rsidR="00C34FC5" w:rsidRPr="007001F1" w:rsidDel="00C5578F" w:rsidRDefault="00C34FC5" w:rsidP="00A62FC5">
            <w:pPr>
              <w:jc w:val="center"/>
              <w:rPr>
                <w:del w:id="3325" w:author="Autor"/>
                <w:color w:val="000000"/>
              </w:rPr>
            </w:pPr>
          </w:p>
        </w:tc>
        <w:tc>
          <w:tcPr>
            <w:tcW w:w="1775" w:type="dxa"/>
            <w:shd w:val="clear" w:color="auto" w:fill="auto"/>
            <w:vAlign w:val="center"/>
          </w:tcPr>
          <w:p w14:paraId="3B8136D9" w14:textId="375C042C" w:rsidR="00C34FC5" w:rsidRPr="007001F1" w:rsidDel="00C5578F" w:rsidRDefault="00C34FC5" w:rsidP="00A62FC5">
            <w:pPr>
              <w:jc w:val="center"/>
              <w:rPr>
                <w:del w:id="3326" w:author="Autor"/>
                <w:color w:val="000000"/>
              </w:rPr>
            </w:pPr>
          </w:p>
        </w:tc>
      </w:tr>
      <w:tr w:rsidR="00C34FC5" w:rsidRPr="007001F1" w:rsidDel="00C5578F" w14:paraId="09A12CE0" w14:textId="05FC5BAE" w:rsidTr="007D765B">
        <w:trPr>
          <w:trHeight w:val="1013"/>
          <w:del w:id="3327" w:author="Autor"/>
        </w:trPr>
        <w:tc>
          <w:tcPr>
            <w:tcW w:w="582" w:type="dxa"/>
            <w:vMerge w:val="restart"/>
            <w:shd w:val="clear" w:color="auto" w:fill="auto"/>
            <w:noWrap/>
            <w:vAlign w:val="center"/>
            <w:hideMark/>
          </w:tcPr>
          <w:p w14:paraId="1CE46FCC" w14:textId="4D1E668C" w:rsidR="00C34FC5" w:rsidRPr="007001F1" w:rsidDel="00C5578F" w:rsidRDefault="00C34FC5" w:rsidP="00A62FC5">
            <w:pPr>
              <w:jc w:val="center"/>
              <w:rPr>
                <w:del w:id="3328" w:author="Autor"/>
                <w:color w:val="000000"/>
              </w:rPr>
            </w:pPr>
            <w:del w:id="3329" w:author="Autor">
              <w:r w:rsidRPr="007001F1" w:rsidDel="00C5578F">
                <w:rPr>
                  <w:color w:val="000000"/>
                  <w:sz w:val="22"/>
                  <w:szCs w:val="22"/>
                </w:rPr>
                <w:delText>1</w:delText>
              </w:r>
              <w:r w:rsidR="005F6EEA" w:rsidDel="00C5578F">
                <w:rPr>
                  <w:color w:val="000000"/>
                  <w:sz w:val="22"/>
                  <w:szCs w:val="22"/>
                </w:rPr>
                <w:delText>3</w:delText>
              </w:r>
            </w:del>
          </w:p>
        </w:tc>
        <w:tc>
          <w:tcPr>
            <w:tcW w:w="4820" w:type="dxa"/>
            <w:gridSpan w:val="2"/>
            <w:shd w:val="clear" w:color="auto" w:fill="auto"/>
            <w:vAlign w:val="center"/>
            <w:hideMark/>
          </w:tcPr>
          <w:p w14:paraId="02A1B1C4" w14:textId="22AAA4B6" w:rsidR="00C34FC5" w:rsidRPr="007001F1" w:rsidDel="00C5578F" w:rsidRDefault="00C34FC5" w:rsidP="00D5534B">
            <w:pPr>
              <w:jc w:val="both"/>
              <w:rPr>
                <w:del w:id="3330" w:author="Autor"/>
                <w:color w:val="000000"/>
              </w:rPr>
            </w:pPr>
            <w:del w:id="3331" w:author="Autor">
              <w:r w:rsidRPr="007001F1" w:rsidDel="00C5578F">
                <w:rPr>
                  <w:color w:val="000000"/>
                  <w:sz w:val="22"/>
                  <w:szCs w:val="22"/>
                </w:rPr>
                <w:delText>a) Ak sa pri určitej koncesii objavila mimoriadne nízka ponuka vo vzťahu k tovaru, prácam alebo službám, požiadala komisia  písomne uchádzača o podrobnosti týkajúce sa tej časti ponuky, k</w:delText>
              </w:r>
              <w:r w:rsidR="00D5534B" w:rsidRPr="007001F1" w:rsidDel="00C5578F">
                <w:rPr>
                  <w:color w:val="000000"/>
                  <w:sz w:val="22"/>
                  <w:szCs w:val="22"/>
                </w:rPr>
                <w:delText>toré sú pre jej cenu podstatné?</w:delText>
              </w:r>
            </w:del>
          </w:p>
        </w:tc>
        <w:tc>
          <w:tcPr>
            <w:tcW w:w="567" w:type="dxa"/>
            <w:shd w:val="clear" w:color="auto" w:fill="auto"/>
            <w:vAlign w:val="center"/>
            <w:hideMark/>
          </w:tcPr>
          <w:p w14:paraId="102D58B7" w14:textId="7976B1D1" w:rsidR="00C34FC5" w:rsidRPr="007001F1" w:rsidDel="00C5578F" w:rsidRDefault="00C34FC5" w:rsidP="00A62FC5">
            <w:pPr>
              <w:jc w:val="center"/>
              <w:rPr>
                <w:del w:id="3332" w:author="Autor"/>
                <w:color w:val="000000"/>
              </w:rPr>
            </w:pPr>
            <w:del w:id="3333" w:author="Autor">
              <w:r w:rsidRPr="007001F1" w:rsidDel="00C5578F">
                <w:rPr>
                  <w:color w:val="000000"/>
                  <w:sz w:val="22"/>
                  <w:szCs w:val="22"/>
                </w:rPr>
                <w:delText> </w:delText>
              </w:r>
            </w:del>
          </w:p>
        </w:tc>
        <w:tc>
          <w:tcPr>
            <w:tcW w:w="567" w:type="dxa"/>
            <w:shd w:val="clear" w:color="auto" w:fill="auto"/>
            <w:vAlign w:val="center"/>
            <w:hideMark/>
          </w:tcPr>
          <w:p w14:paraId="36B113EA" w14:textId="187571EF" w:rsidR="00C34FC5" w:rsidRPr="007001F1" w:rsidDel="00C5578F" w:rsidRDefault="00C34FC5" w:rsidP="00A62FC5">
            <w:pPr>
              <w:jc w:val="center"/>
              <w:rPr>
                <w:del w:id="3334" w:author="Autor"/>
                <w:color w:val="000000"/>
              </w:rPr>
            </w:pPr>
            <w:del w:id="3335" w:author="Autor">
              <w:r w:rsidRPr="007001F1" w:rsidDel="00C5578F">
                <w:rPr>
                  <w:color w:val="000000"/>
                  <w:sz w:val="22"/>
                  <w:szCs w:val="22"/>
                </w:rPr>
                <w:delText> </w:delText>
              </w:r>
            </w:del>
          </w:p>
        </w:tc>
        <w:tc>
          <w:tcPr>
            <w:tcW w:w="776" w:type="dxa"/>
            <w:shd w:val="clear" w:color="auto" w:fill="auto"/>
            <w:vAlign w:val="center"/>
            <w:hideMark/>
          </w:tcPr>
          <w:p w14:paraId="4255C1AA" w14:textId="673AE569" w:rsidR="00C34FC5" w:rsidRPr="007001F1" w:rsidDel="00C5578F" w:rsidRDefault="00C34FC5" w:rsidP="00A62FC5">
            <w:pPr>
              <w:jc w:val="center"/>
              <w:rPr>
                <w:del w:id="3336" w:author="Autor"/>
                <w:color w:val="000000"/>
              </w:rPr>
            </w:pPr>
            <w:del w:id="3337" w:author="Autor">
              <w:r w:rsidRPr="007001F1" w:rsidDel="00C5578F">
                <w:rPr>
                  <w:color w:val="000000"/>
                  <w:sz w:val="22"/>
                  <w:szCs w:val="22"/>
                </w:rPr>
                <w:delText> </w:delText>
              </w:r>
            </w:del>
          </w:p>
        </w:tc>
        <w:tc>
          <w:tcPr>
            <w:tcW w:w="1775" w:type="dxa"/>
            <w:shd w:val="clear" w:color="auto" w:fill="auto"/>
            <w:vAlign w:val="center"/>
            <w:hideMark/>
          </w:tcPr>
          <w:p w14:paraId="6EF35F70" w14:textId="17C1EF0C" w:rsidR="00C34FC5" w:rsidRPr="007001F1" w:rsidDel="00C5578F" w:rsidRDefault="00C34FC5" w:rsidP="00A62FC5">
            <w:pPr>
              <w:jc w:val="center"/>
              <w:rPr>
                <w:del w:id="3338" w:author="Autor"/>
                <w:color w:val="000000"/>
              </w:rPr>
            </w:pPr>
            <w:del w:id="3339" w:author="Autor">
              <w:r w:rsidRPr="007001F1" w:rsidDel="00C5578F">
                <w:rPr>
                  <w:color w:val="000000"/>
                  <w:sz w:val="22"/>
                  <w:szCs w:val="22"/>
                </w:rPr>
                <w:delText> </w:delText>
              </w:r>
            </w:del>
          </w:p>
        </w:tc>
      </w:tr>
      <w:tr w:rsidR="00C34FC5" w:rsidRPr="007001F1" w:rsidDel="00C5578F" w14:paraId="7854BCF7" w14:textId="48841757" w:rsidTr="007D765B">
        <w:trPr>
          <w:trHeight w:val="426"/>
          <w:del w:id="3340" w:author="Autor"/>
        </w:trPr>
        <w:tc>
          <w:tcPr>
            <w:tcW w:w="582" w:type="dxa"/>
            <w:vMerge/>
            <w:shd w:val="clear" w:color="auto" w:fill="auto"/>
            <w:noWrap/>
            <w:vAlign w:val="center"/>
          </w:tcPr>
          <w:p w14:paraId="0743311F" w14:textId="3D55DE27" w:rsidR="00C34FC5" w:rsidRPr="007001F1" w:rsidDel="00C5578F" w:rsidRDefault="00C34FC5" w:rsidP="00A62FC5">
            <w:pPr>
              <w:jc w:val="center"/>
              <w:rPr>
                <w:del w:id="3341" w:author="Autor"/>
                <w:color w:val="000000"/>
              </w:rPr>
            </w:pPr>
          </w:p>
        </w:tc>
        <w:tc>
          <w:tcPr>
            <w:tcW w:w="4820" w:type="dxa"/>
            <w:gridSpan w:val="2"/>
            <w:shd w:val="clear" w:color="auto" w:fill="auto"/>
            <w:vAlign w:val="center"/>
          </w:tcPr>
          <w:p w14:paraId="37C01807" w14:textId="6C8B4EF3" w:rsidR="00C34FC5" w:rsidRPr="007001F1" w:rsidDel="00C5578F" w:rsidRDefault="00C34FC5" w:rsidP="00D5534B">
            <w:pPr>
              <w:jc w:val="both"/>
              <w:rPr>
                <w:del w:id="3342" w:author="Autor"/>
                <w:color w:val="000000"/>
              </w:rPr>
            </w:pPr>
            <w:del w:id="3343" w:author="Autor">
              <w:r w:rsidRPr="007001F1" w:rsidDel="00C5578F">
                <w:rPr>
                  <w:color w:val="000000"/>
                  <w:sz w:val="22"/>
                  <w:szCs w:val="22"/>
                </w:rPr>
                <w:delText>b) Postupoval verejný obstarávateľ pri definovaní a vyhodnocovaní mimoriadne nízkej ponuky v súlade s § 53?</w:delText>
              </w:r>
            </w:del>
          </w:p>
        </w:tc>
        <w:tc>
          <w:tcPr>
            <w:tcW w:w="567" w:type="dxa"/>
            <w:shd w:val="clear" w:color="auto" w:fill="auto"/>
            <w:vAlign w:val="center"/>
          </w:tcPr>
          <w:p w14:paraId="5F668CFF" w14:textId="3760A415" w:rsidR="00C34FC5" w:rsidRPr="007001F1" w:rsidDel="00C5578F" w:rsidRDefault="00C34FC5" w:rsidP="00A62FC5">
            <w:pPr>
              <w:jc w:val="center"/>
              <w:rPr>
                <w:del w:id="3344" w:author="Autor"/>
                <w:color w:val="000000"/>
              </w:rPr>
            </w:pPr>
          </w:p>
        </w:tc>
        <w:tc>
          <w:tcPr>
            <w:tcW w:w="567" w:type="dxa"/>
            <w:shd w:val="clear" w:color="auto" w:fill="auto"/>
            <w:vAlign w:val="center"/>
          </w:tcPr>
          <w:p w14:paraId="7C3C0546" w14:textId="11839160" w:rsidR="00C34FC5" w:rsidRPr="007001F1" w:rsidDel="00C5578F" w:rsidRDefault="00C34FC5" w:rsidP="00A62FC5">
            <w:pPr>
              <w:jc w:val="center"/>
              <w:rPr>
                <w:del w:id="3345" w:author="Autor"/>
                <w:color w:val="000000"/>
              </w:rPr>
            </w:pPr>
          </w:p>
        </w:tc>
        <w:tc>
          <w:tcPr>
            <w:tcW w:w="776" w:type="dxa"/>
            <w:shd w:val="clear" w:color="auto" w:fill="auto"/>
            <w:vAlign w:val="center"/>
          </w:tcPr>
          <w:p w14:paraId="25A34B30" w14:textId="7F6CB7E2" w:rsidR="00C34FC5" w:rsidRPr="007001F1" w:rsidDel="00C5578F" w:rsidRDefault="00C34FC5" w:rsidP="00A62FC5">
            <w:pPr>
              <w:jc w:val="center"/>
              <w:rPr>
                <w:del w:id="3346" w:author="Autor"/>
                <w:color w:val="000000"/>
              </w:rPr>
            </w:pPr>
          </w:p>
        </w:tc>
        <w:tc>
          <w:tcPr>
            <w:tcW w:w="1775" w:type="dxa"/>
            <w:shd w:val="clear" w:color="auto" w:fill="auto"/>
            <w:vAlign w:val="center"/>
          </w:tcPr>
          <w:p w14:paraId="0488348D" w14:textId="08D75928" w:rsidR="00C34FC5" w:rsidRPr="007001F1" w:rsidDel="00C5578F" w:rsidRDefault="00C34FC5" w:rsidP="00A62FC5">
            <w:pPr>
              <w:jc w:val="center"/>
              <w:rPr>
                <w:del w:id="3347" w:author="Autor"/>
                <w:color w:val="000000"/>
              </w:rPr>
            </w:pPr>
          </w:p>
        </w:tc>
      </w:tr>
      <w:tr w:rsidR="00B0251E" w:rsidRPr="007001F1" w:rsidDel="00C5578F" w14:paraId="6146549C" w14:textId="3AAF010F" w:rsidTr="007D765B">
        <w:trPr>
          <w:trHeight w:val="20"/>
          <w:del w:id="3348" w:author="Autor"/>
        </w:trPr>
        <w:tc>
          <w:tcPr>
            <w:tcW w:w="582" w:type="dxa"/>
            <w:shd w:val="clear" w:color="auto" w:fill="auto"/>
            <w:noWrap/>
            <w:vAlign w:val="center"/>
            <w:hideMark/>
          </w:tcPr>
          <w:p w14:paraId="65E25553" w14:textId="13DD3AD8" w:rsidR="00B0251E" w:rsidRPr="007001F1" w:rsidDel="00C5578F" w:rsidRDefault="00B0251E" w:rsidP="00A62FC5">
            <w:pPr>
              <w:jc w:val="center"/>
              <w:rPr>
                <w:del w:id="3349" w:author="Autor"/>
                <w:color w:val="000000"/>
              </w:rPr>
            </w:pPr>
            <w:del w:id="3350" w:author="Autor">
              <w:r w:rsidRPr="007001F1" w:rsidDel="00C5578F">
                <w:rPr>
                  <w:color w:val="000000"/>
                  <w:sz w:val="22"/>
                  <w:szCs w:val="22"/>
                </w:rPr>
                <w:delText>1</w:delText>
              </w:r>
              <w:r w:rsidR="005F6EEA" w:rsidDel="00C5578F">
                <w:rPr>
                  <w:color w:val="000000"/>
                  <w:sz w:val="22"/>
                  <w:szCs w:val="22"/>
                </w:rPr>
                <w:delText>4</w:delText>
              </w:r>
            </w:del>
          </w:p>
        </w:tc>
        <w:tc>
          <w:tcPr>
            <w:tcW w:w="4820" w:type="dxa"/>
            <w:gridSpan w:val="2"/>
            <w:shd w:val="clear" w:color="auto" w:fill="auto"/>
            <w:vAlign w:val="center"/>
            <w:hideMark/>
          </w:tcPr>
          <w:p w14:paraId="36F04C43" w14:textId="6132A333" w:rsidR="00B0251E" w:rsidRPr="007001F1" w:rsidDel="00C5578F" w:rsidRDefault="00983D73" w:rsidP="00D5534B">
            <w:pPr>
              <w:jc w:val="both"/>
              <w:rPr>
                <w:del w:id="3351" w:author="Autor"/>
                <w:color w:val="000000"/>
              </w:rPr>
            </w:pPr>
            <w:del w:id="3352" w:author="Autor">
              <w:r w:rsidRPr="007001F1" w:rsidDel="00C5578F">
                <w:rPr>
                  <w:color w:val="000000"/>
                  <w:sz w:val="22"/>
                  <w:szCs w:val="22"/>
                </w:rPr>
                <w:delText>V prípade vylúčenia, oznámil verejný obstarávateľ písomne vylúčenie uchádzačovi v súlade s § 53 ods. 7 ZVO?</w:delText>
              </w:r>
            </w:del>
          </w:p>
        </w:tc>
        <w:tc>
          <w:tcPr>
            <w:tcW w:w="567" w:type="dxa"/>
            <w:shd w:val="clear" w:color="auto" w:fill="auto"/>
            <w:vAlign w:val="center"/>
            <w:hideMark/>
          </w:tcPr>
          <w:p w14:paraId="3BAA6A86" w14:textId="4FE04036" w:rsidR="00B0251E" w:rsidRPr="007001F1" w:rsidDel="00C5578F" w:rsidRDefault="00B0251E" w:rsidP="00A62FC5">
            <w:pPr>
              <w:jc w:val="center"/>
              <w:rPr>
                <w:del w:id="3353" w:author="Autor"/>
                <w:color w:val="000000"/>
              </w:rPr>
            </w:pPr>
            <w:del w:id="3354" w:author="Autor">
              <w:r w:rsidRPr="007001F1" w:rsidDel="00C5578F">
                <w:rPr>
                  <w:color w:val="000000"/>
                  <w:sz w:val="22"/>
                  <w:szCs w:val="22"/>
                </w:rPr>
                <w:delText> </w:delText>
              </w:r>
            </w:del>
          </w:p>
        </w:tc>
        <w:tc>
          <w:tcPr>
            <w:tcW w:w="567" w:type="dxa"/>
            <w:shd w:val="clear" w:color="auto" w:fill="auto"/>
            <w:vAlign w:val="center"/>
            <w:hideMark/>
          </w:tcPr>
          <w:p w14:paraId="13C57BC3" w14:textId="154D961C" w:rsidR="00B0251E" w:rsidRPr="007001F1" w:rsidDel="00C5578F" w:rsidRDefault="00B0251E" w:rsidP="00A62FC5">
            <w:pPr>
              <w:jc w:val="center"/>
              <w:rPr>
                <w:del w:id="3355" w:author="Autor"/>
                <w:color w:val="000000"/>
              </w:rPr>
            </w:pPr>
            <w:del w:id="3356" w:author="Autor">
              <w:r w:rsidRPr="007001F1" w:rsidDel="00C5578F">
                <w:rPr>
                  <w:color w:val="000000"/>
                  <w:sz w:val="22"/>
                  <w:szCs w:val="22"/>
                </w:rPr>
                <w:delText> </w:delText>
              </w:r>
            </w:del>
          </w:p>
        </w:tc>
        <w:tc>
          <w:tcPr>
            <w:tcW w:w="776" w:type="dxa"/>
            <w:shd w:val="clear" w:color="auto" w:fill="auto"/>
            <w:vAlign w:val="center"/>
            <w:hideMark/>
          </w:tcPr>
          <w:p w14:paraId="1A299C98" w14:textId="5CD5F5A6" w:rsidR="00B0251E" w:rsidRPr="007001F1" w:rsidDel="00C5578F" w:rsidRDefault="00B0251E" w:rsidP="00A62FC5">
            <w:pPr>
              <w:jc w:val="center"/>
              <w:rPr>
                <w:del w:id="3357" w:author="Autor"/>
                <w:color w:val="000000"/>
              </w:rPr>
            </w:pPr>
            <w:del w:id="3358" w:author="Autor">
              <w:r w:rsidRPr="007001F1" w:rsidDel="00C5578F">
                <w:rPr>
                  <w:color w:val="000000"/>
                  <w:sz w:val="22"/>
                  <w:szCs w:val="22"/>
                </w:rPr>
                <w:delText> </w:delText>
              </w:r>
            </w:del>
          </w:p>
        </w:tc>
        <w:tc>
          <w:tcPr>
            <w:tcW w:w="1775" w:type="dxa"/>
            <w:shd w:val="clear" w:color="auto" w:fill="auto"/>
            <w:vAlign w:val="center"/>
            <w:hideMark/>
          </w:tcPr>
          <w:p w14:paraId="496921E6" w14:textId="393829F9" w:rsidR="00B0251E" w:rsidRPr="007001F1" w:rsidDel="00C5578F" w:rsidRDefault="00B0251E" w:rsidP="00A62FC5">
            <w:pPr>
              <w:jc w:val="center"/>
              <w:rPr>
                <w:del w:id="3359" w:author="Autor"/>
                <w:color w:val="000000"/>
              </w:rPr>
            </w:pPr>
            <w:del w:id="3360" w:author="Autor">
              <w:r w:rsidRPr="007001F1" w:rsidDel="00C5578F">
                <w:rPr>
                  <w:color w:val="000000"/>
                  <w:sz w:val="22"/>
                  <w:szCs w:val="22"/>
                </w:rPr>
                <w:delText> </w:delText>
              </w:r>
            </w:del>
          </w:p>
        </w:tc>
      </w:tr>
      <w:tr w:rsidR="00C34FC5" w:rsidRPr="007001F1" w:rsidDel="00C5578F" w14:paraId="3C7DB741" w14:textId="531A32AC" w:rsidTr="007D765B">
        <w:trPr>
          <w:trHeight w:val="732"/>
          <w:del w:id="3361" w:author="Autor"/>
        </w:trPr>
        <w:tc>
          <w:tcPr>
            <w:tcW w:w="582" w:type="dxa"/>
            <w:vMerge w:val="restart"/>
            <w:shd w:val="clear" w:color="auto" w:fill="auto"/>
            <w:noWrap/>
            <w:vAlign w:val="center"/>
            <w:hideMark/>
          </w:tcPr>
          <w:p w14:paraId="6228DFA1" w14:textId="788C618E" w:rsidR="00C34FC5" w:rsidRPr="007001F1" w:rsidDel="00C5578F" w:rsidRDefault="00C34FC5" w:rsidP="00A62FC5">
            <w:pPr>
              <w:jc w:val="center"/>
              <w:rPr>
                <w:del w:id="3362" w:author="Autor"/>
                <w:color w:val="000000"/>
              </w:rPr>
            </w:pPr>
            <w:del w:id="3363" w:author="Autor">
              <w:r w:rsidRPr="007001F1" w:rsidDel="00C5578F">
                <w:rPr>
                  <w:color w:val="000000"/>
                  <w:sz w:val="22"/>
                  <w:szCs w:val="22"/>
                </w:rPr>
                <w:delText>1</w:delText>
              </w:r>
              <w:r w:rsidR="005F6EEA" w:rsidDel="00C5578F">
                <w:rPr>
                  <w:color w:val="000000"/>
                  <w:sz w:val="22"/>
                  <w:szCs w:val="22"/>
                </w:rPr>
                <w:delText>5</w:delText>
              </w:r>
            </w:del>
          </w:p>
        </w:tc>
        <w:tc>
          <w:tcPr>
            <w:tcW w:w="4820" w:type="dxa"/>
            <w:gridSpan w:val="2"/>
            <w:shd w:val="clear" w:color="auto" w:fill="auto"/>
            <w:vAlign w:val="center"/>
            <w:hideMark/>
          </w:tcPr>
          <w:p w14:paraId="55180019" w14:textId="3AA8F524" w:rsidR="00C34FC5" w:rsidRPr="007001F1" w:rsidDel="00C5578F" w:rsidRDefault="00C34FC5" w:rsidP="00D5534B">
            <w:pPr>
              <w:jc w:val="both"/>
              <w:rPr>
                <w:del w:id="3364" w:author="Autor"/>
                <w:color w:val="000000"/>
              </w:rPr>
            </w:pPr>
            <w:del w:id="3365" w:author="Autor">
              <w:r w:rsidRPr="007001F1" w:rsidDel="00C5578F">
                <w:rPr>
                  <w:color w:val="000000"/>
                  <w:sz w:val="22"/>
                  <w:szCs w:val="22"/>
                </w:rPr>
                <w:delText>a) Oznámil verejný obstarávateľ písomne  všetkým uchádzačom, ktorých ponuky sa vyhodnocovali, výsledok vyhodnotenia pon</w:delText>
              </w:r>
              <w:r w:rsidR="00D5534B" w:rsidRPr="007001F1" w:rsidDel="00C5578F">
                <w:rPr>
                  <w:color w:val="000000"/>
                  <w:sz w:val="22"/>
                  <w:szCs w:val="22"/>
                </w:rPr>
                <w:delText>úk, vrátane poradia uchádzačov?</w:delText>
              </w:r>
            </w:del>
          </w:p>
        </w:tc>
        <w:tc>
          <w:tcPr>
            <w:tcW w:w="567" w:type="dxa"/>
            <w:shd w:val="clear" w:color="auto" w:fill="auto"/>
            <w:vAlign w:val="center"/>
            <w:hideMark/>
          </w:tcPr>
          <w:p w14:paraId="14C8AC68" w14:textId="3D7101D4" w:rsidR="00C34FC5" w:rsidRPr="007001F1" w:rsidDel="00C5578F" w:rsidRDefault="00C34FC5" w:rsidP="00A62FC5">
            <w:pPr>
              <w:jc w:val="center"/>
              <w:rPr>
                <w:del w:id="3366" w:author="Autor"/>
                <w:color w:val="000000"/>
              </w:rPr>
            </w:pPr>
            <w:del w:id="3367" w:author="Autor">
              <w:r w:rsidRPr="007001F1" w:rsidDel="00C5578F">
                <w:rPr>
                  <w:color w:val="000000"/>
                  <w:sz w:val="22"/>
                  <w:szCs w:val="22"/>
                </w:rPr>
                <w:delText> </w:delText>
              </w:r>
            </w:del>
          </w:p>
        </w:tc>
        <w:tc>
          <w:tcPr>
            <w:tcW w:w="567" w:type="dxa"/>
            <w:shd w:val="clear" w:color="auto" w:fill="auto"/>
            <w:vAlign w:val="center"/>
            <w:hideMark/>
          </w:tcPr>
          <w:p w14:paraId="718AC5C7" w14:textId="0173B315" w:rsidR="00C34FC5" w:rsidRPr="007001F1" w:rsidDel="00C5578F" w:rsidRDefault="00C34FC5" w:rsidP="00A62FC5">
            <w:pPr>
              <w:jc w:val="center"/>
              <w:rPr>
                <w:del w:id="3368" w:author="Autor"/>
                <w:color w:val="000000"/>
              </w:rPr>
            </w:pPr>
            <w:del w:id="3369" w:author="Autor">
              <w:r w:rsidRPr="007001F1" w:rsidDel="00C5578F">
                <w:rPr>
                  <w:color w:val="000000"/>
                  <w:sz w:val="22"/>
                  <w:szCs w:val="22"/>
                </w:rPr>
                <w:delText> </w:delText>
              </w:r>
            </w:del>
          </w:p>
        </w:tc>
        <w:tc>
          <w:tcPr>
            <w:tcW w:w="776" w:type="dxa"/>
            <w:shd w:val="clear" w:color="auto" w:fill="auto"/>
            <w:vAlign w:val="center"/>
            <w:hideMark/>
          </w:tcPr>
          <w:p w14:paraId="73D265BE" w14:textId="6799AB60" w:rsidR="00C34FC5" w:rsidRPr="007001F1" w:rsidDel="00C5578F" w:rsidRDefault="00C34FC5" w:rsidP="00A62FC5">
            <w:pPr>
              <w:jc w:val="center"/>
              <w:rPr>
                <w:del w:id="3370" w:author="Autor"/>
                <w:color w:val="000000"/>
              </w:rPr>
            </w:pPr>
            <w:del w:id="3371" w:author="Autor">
              <w:r w:rsidRPr="007001F1" w:rsidDel="00C5578F">
                <w:rPr>
                  <w:color w:val="000000"/>
                  <w:sz w:val="22"/>
                  <w:szCs w:val="22"/>
                </w:rPr>
                <w:delText> </w:delText>
              </w:r>
            </w:del>
          </w:p>
        </w:tc>
        <w:tc>
          <w:tcPr>
            <w:tcW w:w="1775" w:type="dxa"/>
            <w:shd w:val="clear" w:color="auto" w:fill="auto"/>
            <w:vAlign w:val="center"/>
            <w:hideMark/>
          </w:tcPr>
          <w:p w14:paraId="69960D00" w14:textId="60485CBA" w:rsidR="00C34FC5" w:rsidRPr="007001F1" w:rsidDel="00C5578F" w:rsidRDefault="00C34FC5" w:rsidP="00A62FC5">
            <w:pPr>
              <w:jc w:val="center"/>
              <w:rPr>
                <w:del w:id="3372" w:author="Autor"/>
                <w:color w:val="000000"/>
              </w:rPr>
            </w:pPr>
            <w:del w:id="3373" w:author="Autor">
              <w:r w:rsidRPr="007001F1" w:rsidDel="00C5578F">
                <w:rPr>
                  <w:color w:val="000000"/>
                  <w:sz w:val="22"/>
                  <w:szCs w:val="22"/>
                </w:rPr>
                <w:delText> </w:delText>
              </w:r>
            </w:del>
          </w:p>
        </w:tc>
      </w:tr>
      <w:tr w:rsidR="00C34FC5" w:rsidRPr="007001F1" w:rsidDel="00C5578F" w14:paraId="5916448F" w14:textId="1E545118" w:rsidTr="007D765B">
        <w:trPr>
          <w:trHeight w:val="449"/>
          <w:del w:id="3374" w:author="Autor"/>
        </w:trPr>
        <w:tc>
          <w:tcPr>
            <w:tcW w:w="582" w:type="dxa"/>
            <w:vMerge/>
            <w:shd w:val="clear" w:color="auto" w:fill="auto"/>
            <w:noWrap/>
            <w:vAlign w:val="center"/>
          </w:tcPr>
          <w:p w14:paraId="3DEC14ED" w14:textId="2F16C7ED" w:rsidR="00C34FC5" w:rsidRPr="007001F1" w:rsidDel="00C5578F" w:rsidRDefault="00C34FC5" w:rsidP="00A62FC5">
            <w:pPr>
              <w:jc w:val="center"/>
              <w:rPr>
                <w:del w:id="3375" w:author="Autor"/>
                <w:color w:val="000000"/>
              </w:rPr>
            </w:pPr>
          </w:p>
        </w:tc>
        <w:tc>
          <w:tcPr>
            <w:tcW w:w="4820" w:type="dxa"/>
            <w:gridSpan w:val="2"/>
            <w:shd w:val="clear" w:color="auto" w:fill="auto"/>
            <w:vAlign w:val="center"/>
          </w:tcPr>
          <w:p w14:paraId="24EB998C" w14:textId="4C8F00BB" w:rsidR="00C34FC5" w:rsidRPr="007001F1" w:rsidDel="00C5578F" w:rsidRDefault="00C34FC5" w:rsidP="00D5534B">
            <w:pPr>
              <w:jc w:val="both"/>
              <w:rPr>
                <w:del w:id="3376" w:author="Autor"/>
                <w:color w:val="000000"/>
              </w:rPr>
            </w:pPr>
            <w:del w:id="3377" w:author="Autor">
              <w:r w:rsidRPr="007001F1" w:rsidDel="00C5578F">
                <w:rPr>
                  <w:color w:val="000000"/>
                  <w:sz w:val="22"/>
                  <w:szCs w:val="22"/>
                </w:rPr>
                <w:delTex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delText>
              </w:r>
            </w:del>
          </w:p>
        </w:tc>
        <w:tc>
          <w:tcPr>
            <w:tcW w:w="567" w:type="dxa"/>
            <w:shd w:val="clear" w:color="auto" w:fill="auto"/>
            <w:vAlign w:val="center"/>
          </w:tcPr>
          <w:p w14:paraId="7D6E5457" w14:textId="251BF5A7" w:rsidR="00C34FC5" w:rsidRPr="007001F1" w:rsidDel="00C5578F" w:rsidRDefault="00C34FC5" w:rsidP="00A62FC5">
            <w:pPr>
              <w:jc w:val="center"/>
              <w:rPr>
                <w:del w:id="3378" w:author="Autor"/>
                <w:color w:val="000000"/>
              </w:rPr>
            </w:pPr>
          </w:p>
        </w:tc>
        <w:tc>
          <w:tcPr>
            <w:tcW w:w="567" w:type="dxa"/>
            <w:shd w:val="clear" w:color="auto" w:fill="auto"/>
            <w:vAlign w:val="center"/>
          </w:tcPr>
          <w:p w14:paraId="0CA68E8F" w14:textId="3CABDAD7" w:rsidR="00C34FC5" w:rsidRPr="007001F1" w:rsidDel="00C5578F" w:rsidRDefault="00C34FC5" w:rsidP="00A62FC5">
            <w:pPr>
              <w:jc w:val="center"/>
              <w:rPr>
                <w:del w:id="3379" w:author="Autor"/>
                <w:color w:val="000000"/>
              </w:rPr>
            </w:pPr>
          </w:p>
        </w:tc>
        <w:tc>
          <w:tcPr>
            <w:tcW w:w="776" w:type="dxa"/>
            <w:shd w:val="clear" w:color="auto" w:fill="auto"/>
            <w:vAlign w:val="center"/>
          </w:tcPr>
          <w:p w14:paraId="6CB7CEA6" w14:textId="27F73569" w:rsidR="00C34FC5" w:rsidRPr="007001F1" w:rsidDel="00C5578F" w:rsidRDefault="00C34FC5" w:rsidP="00A62FC5">
            <w:pPr>
              <w:jc w:val="center"/>
              <w:rPr>
                <w:del w:id="3380" w:author="Autor"/>
                <w:color w:val="000000"/>
              </w:rPr>
            </w:pPr>
          </w:p>
        </w:tc>
        <w:tc>
          <w:tcPr>
            <w:tcW w:w="1775" w:type="dxa"/>
            <w:shd w:val="clear" w:color="auto" w:fill="auto"/>
            <w:vAlign w:val="center"/>
          </w:tcPr>
          <w:p w14:paraId="627FBA2D" w14:textId="51C8C5AD" w:rsidR="00C34FC5" w:rsidRPr="007001F1" w:rsidDel="00C5578F" w:rsidRDefault="00C34FC5" w:rsidP="00A62FC5">
            <w:pPr>
              <w:jc w:val="center"/>
              <w:rPr>
                <w:del w:id="3381" w:author="Autor"/>
                <w:color w:val="000000"/>
              </w:rPr>
            </w:pPr>
          </w:p>
        </w:tc>
      </w:tr>
      <w:tr w:rsidR="00B0251E" w:rsidRPr="007001F1" w:rsidDel="00C5578F" w14:paraId="6B9AA22A" w14:textId="197942E9" w:rsidTr="007D765B">
        <w:trPr>
          <w:trHeight w:val="20"/>
          <w:del w:id="3382" w:author="Autor"/>
        </w:trPr>
        <w:tc>
          <w:tcPr>
            <w:tcW w:w="582" w:type="dxa"/>
            <w:shd w:val="clear" w:color="auto" w:fill="auto"/>
            <w:noWrap/>
            <w:vAlign w:val="center"/>
            <w:hideMark/>
          </w:tcPr>
          <w:p w14:paraId="46511796" w14:textId="3628E032" w:rsidR="00B0251E" w:rsidRPr="007001F1" w:rsidDel="00C5578F" w:rsidRDefault="00B0251E" w:rsidP="00A62FC5">
            <w:pPr>
              <w:jc w:val="center"/>
              <w:rPr>
                <w:del w:id="3383" w:author="Autor"/>
                <w:color w:val="000000"/>
              </w:rPr>
            </w:pPr>
            <w:del w:id="3384" w:author="Autor">
              <w:r w:rsidRPr="007C7298" w:rsidDel="00C5578F">
                <w:rPr>
                  <w:color w:val="000000"/>
                  <w:sz w:val="22"/>
                  <w:szCs w:val="22"/>
                </w:rPr>
                <w:delText>1</w:delText>
              </w:r>
              <w:r w:rsidR="005F6EEA" w:rsidRPr="007C7298" w:rsidDel="00C5578F">
                <w:rPr>
                  <w:color w:val="000000"/>
                  <w:sz w:val="22"/>
                  <w:szCs w:val="22"/>
                </w:rPr>
                <w:delText>6</w:delText>
              </w:r>
            </w:del>
          </w:p>
        </w:tc>
        <w:tc>
          <w:tcPr>
            <w:tcW w:w="4820" w:type="dxa"/>
            <w:gridSpan w:val="2"/>
            <w:shd w:val="clear" w:color="auto" w:fill="auto"/>
            <w:vAlign w:val="center"/>
            <w:hideMark/>
          </w:tcPr>
          <w:p w14:paraId="3002B613" w14:textId="289C8AD8" w:rsidR="00B0251E" w:rsidRPr="007001F1" w:rsidDel="00C5578F" w:rsidRDefault="00B0251E" w:rsidP="00D5534B">
            <w:pPr>
              <w:jc w:val="both"/>
              <w:rPr>
                <w:del w:id="3385" w:author="Autor"/>
                <w:color w:val="000000"/>
              </w:rPr>
            </w:pPr>
            <w:del w:id="3386" w:author="Autor">
              <w:r w:rsidRPr="007001F1" w:rsidDel="00C5578F">
                <w:rPr>
                  <w:color w:val="000000"/>
                  <w:sz w:val="22"/>
                  <w:szCs w:val="22"/>
                </w:rPr>
                <w:delText>Ak bola predložená len jedna ponuka a verejný obstarávateľ  nezrušil použitý postup zadávania zákazky, zverejnil v profile odôvodnenie, prečo použitý postup nezrušil?</w:delText>
              </w:r>
            </w:del>
          </w:p>
        </w:tc>
        <w:tc>
          <w:tcPr>
            <w:tcW w:w="567" w:type="dxa"/>
            <w:shd w:val="clear" w:color="auto" w:fill="auto"/>
            <w:vAlign w:val="center"/>
            <w:hideMark/>
          </w:tcPr>
          <w:p w14:paraId="730FD5E9" w14:textId="17536BE8" w:rsidR="00B0251E" w:rsidRPr="007001F1" w:rsidDel="00C5578F" w:rsidRDefault="00B0251E" w:rsidP="00A62FC5">
            <w:pPr>
              <w:jc w:val="center"/>
              <w:rPr>
                <w:del w:id="3387" w:author="Autor"/>
                <w:color w:val="000000"/>
              </w:rPr>
            </w:pPr>
            <w:del w:id="3388" w:author="Autor">
              <w:r w:rsidRPr="007001F1" w:rsidDel="00C5578F">
                <w:rPr>
                  <w:color w:val="000000"/>
                  <w:sz w:val="22"/>
                  <w:szCs w:val="22"/>
                </w:rPr>
                <w:delText> </w:delText>
              </w:r>
            </w:del>
          </w:p>
        </w:tc>
        <w:tc>
          <w:tcPr>
            <w:tcW w:w="567" w:type="dxa"/>
            <w:shd w:val="clear" w:color="auto" w:fill="auto"/>
            <w:vAlign w:val="center"/>
            <w:hideMark/>
          </w:tcPr>
          <w:p w14:paraId="418E31C6" w14:textId="4350B97C" w:rsidR="00B0251E" w:rsidRPr="007001F1" w:rsidDel="00C5578F" w:rsidRDefault="00B0251E" w:rsidP="00A62FC5">
            <w:pPr>
              <w:jc w:val="center"/>
              <w:rPr>
                <w:del w:id="3389" w:author="Autor"/>
                <w:color w:val="000000"/>
              </w:rPr>
            </w:pPr>
            <w:del w:id="3390" w:author="Autor">
              <w:r w:rsidRPr="007001F1" w:rsidDel="00C5578F">
                <w:rPr>
                  <w:color w:val="000000"/>
                  <w:sz w:val="22"/>
                  <w:szCs w:val="22"/>
                </w:rPr>
                <w:delText> </w:delText>
              </w:r>
            </w:del>
          </w:p>
        </w:tc>
        <w:tc>
          <w:tcPr>
            <w:tcW w:w="776" w:type="dxa"/>
            <w:shd w:val="clear" w:color="auto" w:fill="auto"/>
            <w:vAlign w:val="center"/>
            <w:hideMark/>
          </w:tcPr>
          <w:p w14:paraId="07184297" w14:textId="18B35AD9" w:rsidR="00B0251E" w:rsidRPr="007001F1" w:rsidDel="00C5578F" w:rsidRDefault="00B0251E" w:rsidP="00A62FC5">
            <w:pPr>
              <w:jc w:val="center"/>
              <w:rPr>
                <w:del w:id="3391" w:author="Autor"/>
                <w:color w:val="000000"/>
              </w:rPr>
            </w:pPr>
            <w:del w:id="3392" w:author="Autor">
              <w:r w:rsidRPr="007001F1" w:rsidDel="00C5578F">
                <w:rPr>
                  <w:color w:val="000000"/>
                  <w:sz w:val="22"/>
                  <w:szCs w:val="22"/>
                </w:rPr>
                <w:delText> </w:delText>
              </w:r>
            </w:del>
          </w:p>
        </w:tc>
        <w:tc>
          <w:tcPr>
            <w:tcW w:w="1775" w:type="dxa"/>
            <w:shd w:val="clear" w:color="auto" w:fill="auto"/>
            <w:vAlign w:val="center"/>
            <w:hideMark/>
          </w:tcPr>
          <w:p w14:paraId="48BF3D2C" w14:textId="2741918B" w:rsidR="00B0251E" w:rsidRPr="007001F1" w:rsidDel="00C5578F" w:rsidRDefault="00B0251E" w:rsidP="00A62FC5">
            <w:pPr>
              <w:jc w:val="center"/>
              <w:rPr>
                <w:del w:id="3393" w:author="Autor"/>
                <w:color w:val="000000"/>
              </w:rPr>
            </w:pPr>
            <w:del w:id="3394" w:author="Autor">
              <w:r w:rsidRPr="007001F1" w:rsidDel="00C5578F">
                <w:rPr>
                  <w:color w:val="000000"/>
                  <w:sz w:val="22"/>
                  <w:szCs w:val="22"/>
                </w:rPr>
                <w:delText> </w:delText>
              </w:r>
            </w:del>
          </w:p>
        </w:tc>
      </w:tr>
      <w:tr w:rsidR="00C34FC5" w:rsidRPr="007001F1" w:rsidDel="00C5578F" w14:paraId="422C9A12" w14:textId="5C2FD7A7" w:rsidTr="007D765B">
        <w:trPr>
          <w:trHeight w:val="381"/>
          <w:del w:id="3395" w:author="Autor"/>
        </w:trPr>
        <w:tc>
          <w:tcPr>
            <w:tcW w:w="582" w:type="dxa"/>
            <w:vMerge w:val="restart"/>
            <w:shd w:val="clear" w:color="auto" w:fill="auto"/>
            <w:noWrap/>
            <w:vAlign w:val="center"/>
          </w:tcPr>
          <w:p w14:paraId="264C15A7" w14:textId="419B122E" w:rsidR="00C34FC5" w:rsidRPr="007001F1" w:rsidDel="00C5578F" w:rsidRDefault="00C34FC5" w:rsidP="00A62FC5">
            <w:pPr>
              <w:jc w:val="center"/>
              <w:rPr>
                <w:del w:id="3396" w:author="Autor"/>
                <w:color w:val="000000"/>
              </w:rPr>
            </w:pPr>
            <w:del w:id="3397" w:author="Autor">
              <w:r w:rsidRPr="007001F1" w:rsidDel="00C5578F">
                <w:rPr>
                  <w:color w:val="000000"/>
                  <w:sz w:val="22"/>
                  <w:szCs w:val="22"/>
                </w:rPr>
                <w:delText>1</w:delText>
              </w:r>
              <w:r w:rsidR="005F6EEA" w:rsidDel="00C5578F">
                <w:rPr>
                  <w:color w:val="000000"/>
                  <w:sz w:val="22"/>
                  <w:szCs w:val="22"/>
                </w:rPr>
                <w:delText>7</w:delText>
              </w:r>
            </w:del>
          </w:p>
        </w:tc>
        <w:tc>
          <w:tcPr>
            <w:tcW w:w="4820" w:type="dxa"/>
            <w:gridSpan w:val="2"/>
            <w:shd w:val="clear" w:color="auto" w:fill="auto"/>
            <w:vAlign w:val="center"/>
          </w:tcPr>
          <w:p w14:paraId="4FE76CD3" w14:textId="0224214C" w:rsidR="00C34FC5" w:rsidRPr="007001F1" w:rsidDel="00C5578F" w:rsidRDefault="00C34FC5" w:rsidP="00D5534B">
            <w:pPr>
              <w:jc w:val="both"/>
              <w:rPr>
                <w:del w:id="3398" w:author="Autor"/>
                <w:color w:val="000000"/>
              </w:rPr>
            </w:pPr>
            <w:del w:id="3399" w:author="Autor">
              <w:r w:rsidRPr="007001F1" w:rsidDel="00C5578F">
                <w:rPr>
                  <w:color w:val="000000"/>
                  <w:sz w:val="22"/>
                  <w:szCs w:val="22"/>
                </w:rPr>
                <w:delText>a) Je úspešný uchádzač zapísaný v registri partnerov verejného sekt</w:delText>
              </w:r>
              <w:r w:rsidR="00D5534B" w:rsidRPr="007001F1" w:rsidDel="00C5578F">
                <w:rPr>
                  <w:color w:val="000000"/>
                  <w:sz w:val="22"/>
                  <w:szCs w:val="22"/>
                </w:rPr>
                <w:delText>ora?</w:delText>
              </w:r>
            </w:del>
          </w:p>
        </w:tc>
        <w:tc>
          <w:tcPr>
            <w:tcW w:w="567" w:type="dxa"/>
            <w:shd w:val="clear" w:color="auto" w:fill="auto"/>
            <w:vAlign w:val="center"/>
          </w:tcPr>
          <w:p w14:paraId="7C46CD97" w14:textId="3F1E0087" w:rsidR="00C34FC5" w:rsidRPr="007001F1" w:rsidDel="00C5578F" w:rsidRDefault="00C34FC5" w:rsidP="00A62FC5">
            <w:pPr>
              <w:jc w:val="center"/>
              <w:rPr>
                <w:del w:id="3400" w:author="Autor"/>
                <w:color w:val="000000"/>
              </w:rPr>
            </w:pPr>
          </w:p>
        </w:tc>
        <w:tc>
          <w:tcPr>
            <w:tcW w:w="567" w:type="dxa"/>
            <w:shd w:val="clear" w:color="auto" w:fill="auto"/>
            <w:vAlign w:val="center"/>
          </w:tcPr>
          <w:p w14:paraId="434A0C1F" w14:textId="7D07236B" w:rsidR="00C34FC5" w:rsidRPr="007001F1" w:rsidDel="00C5578F" w:rsidRDefault="00C34FC5" w:rsidP="00A62FC5">
            <w:pPr>
              <w:jc w:val="center"/>
              <w:rPr>
                <w:del w:id="3401" w:author="Autor"/>
                <w:color w:val="000000"/>
              </w:rPr>
            </w:pPr>
          </w:p>
        </w:tc>
        <w:tc>
          <w:tcPr>
            <w:tcW w:w="776" w:type="dxa"/>
            <w:shd w:val="clear" w:color="auto" w:fill="auto"/>
            <w:vAlign w:val="center"/>
          </w:tcPr>
          <w:p w14:paraId="0ABFDB41" w14:textId="15E6B1B1" w:rsidR="00C34FC5" w:rsidRPr="007001F1" w:rsidDel="00C5578F" w:rsidRDefault="00C34FC5" w:rsidP="00A62FC5">
            <w:pPr>
              <w:jc w:val="center"/>
              <w:rPr>
                <w:del w:id="3402" w:author="Autor"/>
                <w:color w:val="000000"/>
              </w:rPr>
            </w:pPr>
          </w:p>
        </w:tc>
        <w:tc>
          <w:tcPr>
            <w:tcW w:w="1775" w:type="dxa"/>
            <w:shd w:val="clear" w:color="auto" w:fill="auto"/>
            <w:vAlign w:val="center"/>
          </w:tcPr>
          <w:p w14:paraId="7D4B05DB" w14:textId="4E3B837B" w:rsidR="00C34FC5" w:rsidRPr="007001F1" w:rsidDel="00C5578F" w:rsidRDefault="00C34FC5" w:rsidP="00A62FC5">
            <w:pPr>
              <w:jc w:val="center"/>
              <w:rPr>
                <w:del w:id="3403" w:author="Autor"/>
                <w:color w:val="000000"/>
              </w:rPr>
            </w:pPr>
          </w:p>
        </w:tc>
      </w:tr>
      <w:tr w:rsidR="00C34FC5" w:rsidRPr="007001F1" w:rsidDel="00C5578F" w14:paraId="224E197B" w14:textId="53ADE09D" w:rsidTr="007D765B">
        <w:trPr>
          <w:trHeight w:val="845"/>
          <w:del w:id="3404" w:author="Autor"/>
        </w:trPr>
        <w:tc>
          <w:tcPr>
            <w:tcW w:w="582" w:type="dxa"/>
            <w:vMerge/>
            <w:shd w:val="clear" w:color="auto" w:fill="auto"/>
            <w:noWrap/>
            <w:vAlign w:val="center"/>
          </w:tcPr>
          <w:p w14:paraId="441F7397" w14:textId="327116EF" w:rsidR="00C34FC5" w:rsidRPr="007001F1" w:rsidDel="00C5578F" w:rsidRDefault="00C34FC5" w:rsidP="00A62FC5">
            <w:pPr>
              <w:jc w:val="center"/>
              <w:rPr>
                <w:del w:id="3405" w:author="Autor"/>
                <w:color w:val="000000"/>
              </w:rPr>
            </w:pPr>
          </w:p>
        </w:tc>
        <w:tc>
          <w:tcPr>
            <w:tcW w:w="4820" w:type="dxa"/>
            <w:gridSpan w:val="2"/>
            <w:shd w:val="clear" w:color="auto" w:fill="auto"/>
            <w:vAlign w:val="center"/>
          </w:tcPr>
          <w:p w14:paraId="05A23389" w14:textId="3E3B2700" w:rsidR="00C34FC5" w:rsidRPr="007001F1" w:rsidDel="00C5578F" w:rsidRDefault="00C34FC5" w:rsidP="00D5534B">
            <w:pPr>
              <w:jc w:val="both"/>
              <w:rPr>
                <w:del w:id="3406" w:author="Autor"/>
                <w:color w:val="000000"/>
              </w:rPr>
            </w:pPr>
            <w:del w:id="3407" w:author="Autor">
              <w:r w:rsidRPr="007001F1" w:rsidDel="00C5578F">
                <w:rPr>
                  <w:color w:val="000000"/>
                  <w:sz w:val="22"/>
                  <w:szCs w:val="22"/>
                </w:rPr>
                <w:delText>b) Sú subdodávatelia úspešného uchádzača, ktorí majú povinnosť zapisovať sa do registra partnerov verejného sektora, zapísaní v registri partner</w:delText>
              </w:r>
              <w:r w:rsidR="00D5534B" w:rsidRPr="007001F1" w:rsidDel="00C5578F">
                <w:rPr>
                  <w:color w:val="000000"/>
                  <w:sz w:val="22"/>
                  <w:szCs w:val="22"/>
                </w:rPr>
                <w:delText>ov verejného sektora</w:delText>
              </w:r>
              <w:r w:rsidR="008F5BD7" w:rsidDel="00C5578F">
                <w:rPr>
                  <w:color w:val="000000"/>
                  <w:sz w:val="22"/>
                  <w:szCs w:val="22"/>
                </w:rPr>
                <w:delText xml:space="preserve"> </w:delText>
              </w:r>
              <w:r w:rsidR="008F5BD7" w:rsidDel="00C5578F">
                <w:rPr>
                  <w:sz w:val="22"/>
                  <w:szCs w:val="22"/>
                </w:rPr>
                <w:delText>(ak relevantné)</w:delText>
              </w:r>
              <w:r w:rsidR="00D5534B" w:rsidRPr="007001F1" w:rsidDel="00C5578F">
                <w:rPr>
                  <w:color w:val="000000"/>
                  <w:sz w:val="22"/>
                  <w:szCs w:val="22"/>
                </w:rPr>
                <w:delText xml:space="preserve">?          </w:delText>
              </w:r>
            </w:del>
          </w:p>
        </w:tc>
        <w:tc>
          <w:tcPr>
            <w:tcW w:w="567" w:type="dxa"/>
            <w:shd w:val="clear" w:color="auto" w:fill="auto"/>
            <w:vAlign w:val="center"/>
          </w:tcPr>
          <w:p w14:paraId="3A9FD3C7" w14:textId="7E540B0E" w:rsidR="00C34FC5" w:rsidRPr="007001F1" w:rsidDel="00C5578F" w:rsidRDefault="00C34FC5" w:rsidP="00A62FC5">
            <w:pPr>
              <w:jc w:val="center"/>
              <w:rPr>
                <w:del w:id="3408" w:author="Autor"/>
                <w:color w:val="000000"/>
              </w:rPr>
            </w:pPr>
          </w:p>
        </w:tc>
        <w:tc>
          <w:tcPr>
            <w:tcW w:w="567" w:type="dxa"/>
            <w:shd w:val="clear" w:color="auto" w:fill="auto"/>
            <w:vAlign w:val="center"/>
          </w:tcPr>
          <w:p w14:paraId="208C5E4C" w14:textId="7939130A" w:rsidR="00C34FC5" w:rsidRPr="007001F1" w:rsidDel="00C5578F" w:rsidRDefault="00C34FC5" w:rsidP="00A62FC5">
            <w:pPr>
              <w:jc w:val="center"/>
              <w:rPr>
                <w:del w:id="3409" w:author="Autor"/>
                <w:color w:val="000000"/>
              </w:rPr>
            </w:pPr>
          </w:p>
        </w:tc>
        <w:tc>
          <w:tcPr>
            <w:tcW w:w="776" w:type="dxa"/>
            <w:shd w:val="clear" w:color="auto" w:fill="auto"/>
            <w:vAlign w:val="center"/>
          </w:tcPr>
          <w:p w14:paraId="440A5DC1" w14:textId="1D9C69AF" w:rsidR="00C34FC5" w:rsidRPr="007001F1" w:rsidDel="00C5578F" w:rsidRDefault="00C34FC5" w:rsidP="00A62FC5">
            <w:pPr>
              <w:jc w:val="center"/>
              <w:rPr>
                <w:del w:id="3410" w:author="Autor"/>
                <w:color w:val="000000"/>
              </w:rPr>
            </w:pPr>
          </w:p>
        </w:tc>
        <w:tc>
          <w:tcPr>
            <w:tcW w:w="1775" w:type="dxa"/>
            <w:shd w:val="clear" w:color="auto" w:fill="auto"/>
            <w:vAlign w:val="center"/>
          </w:tcPr>
          <w:p w14:paraId="5CBB8E47" w14:textId="148F2C94" w:rsidR="00C34FC5" w:rsidRPr="007001F1" w:rsidDel="00C5578F" w:rsidRDefault="00C34FC5" w:rsidP="00A62FC5">
            <w:pPr>
              <w:jc w:val="center"/>
              <w:rPr>
                <w:del w:id="3411" w:author="Autor"/>
                <w:color w:val="000000"/>
              </w:rPr>
            </w:pPr>
          </w:p>
        </w:tc>
      </w:tr>
      <w:tr w:rsidR="00B0251E" w:rsidRPr="007001F1" w:rsidDel="00C5578F" w14:paraId="642D77C5" w14:textId="2DF9AEC1" w:rsidTr="007D765B">
        <w:trPr>
          <w:trHeight w:val="20"/>
          <w:del w:id="3412" w:author="Autor"/>
        </w:trPr>
        <w:tc>
          <w:tcPr>
            <w:tcW w:w="582" w:type="dxa"/>
            <w:shd w:val="clear" w:color="auto" w:fill="auto"/>
            <w:noWrap/>
            <w:vAlign w:val="center"/>
            <w:hideMark/>
          </w:tcPr>
          <w:p w14:paraId="29343570" w14:textId="23EF16F0" w:rsidR="00B0251E" w:rsidRPr="007001F1" w:rsidDel="00C5578F" w:rsidRDefault="006F6B0D" w:rsidP="00A62FC5">
            <w:pPr>
              <w:jc w:val="center"/>
              <w:rPr>
                <w:del w:id="3413" w:author="Autor"/>
                <w:color w:val="000000"/>
              </w:rPr>
            </w:pPr>
            <w:del w:id="3414" w:author="Autor">
              <w:r w:rsidRPr="007001F1" w:rsidDel="00C5578F">
                <w:rPr>
                  <w:color w:val="000000"/>
                  <w:sz w:val="22"/>
                  <w:szCs w:val="22"/>
                </w:rPr>
                <w:delText>1</w:delText>
              </w:r>
              <w:r w:rsidR="005F6EEA" w:rsidDel="00C5578F">
                <w:rPr>
                  <w:color w:val="000000"/>
                  <w:sz w:val="22"/>
                  <w:szCs w:val="22"/>
                </w:rPr>
                <w:delText>8</w:delText>
              </w:r>
            </w:del>
          </w:p>
        </w:tc>
        <w:tc>
          <w:tcPr>
            <w:tcW w:w="4820" w:type="dxa"/>
            <w:gridSpan w:val="2"/>
            <w:shd w:val="clear" w:color="auto" w:fill="auto"/>
            <w:vAlign w:val="center"/>
            <w:hideMark/>
          </w:tcPr>
          <w:p w14:paraId="52F2D48A" w14:textId="512D1D58" w:rsidR="00B0251E" w:rsidRPr="007001F1" w:rsidDel="00C5578F" w:rsidRDefault="00B0251E" w:rsidP="00D5534B">
            <w:pPr>
              <w:jc w:val="both"/>
              <w:rPr>
                <w:del w:id="3415" w:author="Autor"/>
                <w:color w:val="000000"/>
              </w:rPr>
            </w:pPr>
            <w:del w:id="3416" w:author="Autor">
              <w:r w:rsidRPr="007001F1" w:rsidDel="00C5578F">
                <w:rPr>
                  <w:color w:val="000000"/>
                  <w:sz w:val="22"/>
                  <w:szCs w:val="22"/>
                </w:rPr>
                <w:delText xml:space="preserve">Postupoval prijímateľ pri zadávaní koncesie podľa § </w:delText>
              </w:r>
              <w:r w:rsidR="009E3256" w:rsidRPr="007001F1" w:rsidDel="00C5578F">
                <w:rPr>
                  <w:color w:val="000000"/>
                  <w:sz w:val="22"/>
                  <w:szCs w:val="22"/>
                </w:rPr>
                <w:delText xml:space="preserve">100 </w:delText>
              </w:r>
              <w:r w:rsidRPr="007001F1" w:rsidDel="00C5578F">
                <w:rPr>
                  <w:color w:val="000000"/>
                  <w:sz w:val="22"/>
                  <w:szCs w:val="22"/>
                </w:rPr>
                <w:delText xml:space="preserve">až § </w:delText>
              </w:r>
              <w:r w:rsidR="009E3256" w:rsidRPr="007001F1" w:rsidDel="00C5578F">
                <w:rPr>
                  <w:color w:val="000000"/>
                  <w:sz w:val="22"/>
                  <w:szCs w:val="22"/>
                </w:rPr>
                <w:delText>107</w:delText>
              </w:r>
              <w:r w:rsidRPr="007001F1" w:rsidDel="00C5578F">
                <w:rPr>
                  <w:color w:val="000000"/>
                  <w:sz w:val="22"/>
                  <w:szCs w:val="22"/>
                </w:rPr>
                <w:delText xml:space="preserve">ZVO? </w:delText>
              </w:r>
            </w:del>
          </w:p>
        </w:tc>
        <w:tc>
          <w:tcPr>
            <w:tcW w:w="567" w:type="dxa"/>
            <w:shd w:val="clear" w:color="auto" w:fill="auto"/>
            <w:vAlign w:val="center"/>
            <w:hideMark/>
          </w:tcPr>
          <w:p w14:paraId="48D09D94" w14:textId="7D44F275" w:rsidR="00B0251E" w:rsidRPr="007001F1" w:rsidDel="00C5578F" w:rsidRDefault="00B0251E" w:rsidP="00A62FC5">
            <w:pPr>
              <w:jc w:val="center"/>
              <w:rPr>
                <w:del w:id="3417" w:author="Autor"/>
                <w:color w:val="000000"/>
              </w:rPr>
            </w:pPr>
            <w:del w:id="3418" w:author="Autor">
              <w:r w:rsidRPr="007001F1" w:rsidDel="00C5578F">
                <w:rPr>
                  <w:color w:val="000000"/>
                  <w:sz w:val="22"/>
                  <w:szCs w:val="22"/>
                </w:rPr>
                <w:delText> </w:delText>
              </w:r>
            </w:del>
          </w:p>
        </w:tc>
        <w:tc>
          <w:tcPr>
            <w:tcW w:w="567" w:type="dxa"/>
            <w:shd w:val="clear" w:color="auto" w:fill="auto"/>
            <w:vAlign w:val="center"/>
            <w:hideMark/>
          </w:tcPr>
          <w:p w14:paraId="063A22BE" w14:textId="4AEB3624" w:rsidR="00B0251E" w:rsidRPr="007001F1" w:rsidDel="00C5578F" w:rsidRDefault="00B0251E" w:rsidP="00A62FC5">
            <w:pPr>
              <w:jc w:val="center"/>
              <w:rPr>
                <w:del w:id="3419" w:author="Autor"/>
                <w:color w:val="000000"/>
              </w:rPr>
            </w:pPr>
            <w:del w:id="3420" w:author="Autor">
              <w:r w:rsidRPr="007001F1" w:rsidDel="00C5578F">
                <w:rPr>
                  <w:color w:val="000000"/>
                  <w:sz w:val="22"/>
                  <w:szCs w:val="22"/>
                </w:rPr>
                <w:delText> </w:delText>
              </w:r>
            </w:del>
          </w:p>
        </w:tc>
        <w:tc>
          <w:tcPr>
            <w:tcW w:w="776" w:type="dxa"/>
            <w:shd w:val="clear" w:color="auto" w:fill="auto"/>
            <w:vAlign w:val="center"/>
            <w:hideMark/>
          </w:tcPr>
          <w:p w14:paraId="7F537CAE" w14:textId="6B47C141" w:rsidR="00B0251E" w:rsidRPr="007001F1" w:rsidDel="00C5578F" w:rsidRDefault="00B0251E" w:rsidP="00A62FC5">
            <w:pPr>
              <w:jc w:val="center"/>
              <w:rPr>
                <w:del w:id="3421" w:author="Autor"/>
                <w:color w:val="000000"/>
              </w:rPr>
            </w:pPr>
            <w:del w:id="3422" w:author="Autor">
              <w:r w:rsidRPr="007001F1" w:rsidDel="00C5578F">
                <w:rPr>
                  <w:color w:val="000000"/>
                  <w:sz w:val="22"/>
                  <w:szCs w:val="22"/>
                </w:rPr>
                <w:delText> </w:delText>
              </w:r>
            </w:del>
          </w:p>
        </w:tc>
        <w:tc>
          <w:tcPr>
            <w:tcW w:w="1775" w:type="dxa"/>
            <w:shd w:val="clear" w:color="auto" w:fill="auto"/>
            <w:vAlign w:val="center"/>
            <w:hideMark/>
          </w:tcPr>
          <w:p w14:paraId="40E31F1D" w14:textId="03BE135E" w:rsidR="00B0251E" w:rsidRPr="007001F1" w:rsidDel="00C5578F" w:rsidRDefault="00B0251E" w:rsidP="00A62FC5">
            <w:pPr>
              <w:jc w:val="center"/>
              <w:rPr>
                <w:del w:id="3423" w:author="Autor"/>
                <w:color w:val="000000"/>
              </w:rPr>
            </w:pPr>
            <w:del w:id="3424" w:author="Autor">
              <w:r w:rsidRPr="007001F1" w:rsidDel="00C5578F">
                <w:rPr>
                  <w:color w:val="000000"/>
                  <w:sz w:val="22"/>
                  <w:szCs w:val="22"/>
                </w:rPr>
                <w:delText> </w:delText>
              </w:r>
            </w:del>
          </w:p>
        </w:tc>
      </w:tr>
      <w:tr w:rsidR="00B0251E" w:rsidRPr="007001F1" w:rsidDel="00C5578F" w14:paraId="791F75B5" w14:textId="364479D3" w:rsidTr="007D765B">
        <w:trPr>
          <w:trHeight w:val="20"/>
          <w:del w:id="3425" w:author="Autor"/>
        </w:trPr>
        <w:tc>
          <w:tcPr>
            <w:tcW w:w="582" w:type="dxa"/>
            <w:shd w:val="clear" w:color="auto" w:fill="auto"/>
            <w:noWrap/>
            <w:vAlign w:val="center"/>
            <w:hideMark/>
          </w:tcPr>
          <w:p w14:paraId="3F58B169" w14:textId="0F76D9A9" w:rsidR="00B0251E" w:rsidRPr="007001F1" w:rsidDel="00C5578F" w:rsidRDefault="006F6B0D" w:rsidP="00A62FC5">
            <w:pPr>
              <w:jc w:val="center"/>
              <w:rPr>
                <w:del w:id="3426" w:author="Autor"/>
                <w:color w:val="000000"/>
              </w:rPr>
            </w:pPr>
            <w:del w:id="3427" w:author="Autor">
              <w:r w:rsidRPr="007001F1" w:rsidDel="00C5578F">
                <w:rPr>
                  <w:color w:val="000000"/>
                  <w:sz w:val="22"/>
                  <w:szCs w:val="22"/>
                </w:rPr>
                <w:delText>1</w:delText>
              </w:r>
              <w:r w:rsidR="005F6EEA" w:rsidDel="00C5578F">
                <w:rPr>
                  <w:color w:val="000000"/>
                  <w:sz w:val="22"/>
                  <w:szCs w:val="22"/>
                </w:rPr>
                <w:delText>9</w:delText>
              </w:r>
            </w:del>
          </w:p>
        </w:tc>
        <w:tc>
          <w:tcPr>
            <w:tcW w:w="4820" w:type="dxa"/>
            <w:gridSpan w:val="2"/>
            <w:shd w:val="clear" w:color="auto" w:fill="auto"/>
            <w:vAlign w:val="center"/>
            <w:hideMark/>
          </w:tcPr>
          <w:p w14:paraId="489AD1C0" w14:textId="46D08402" w:rsidR="00B0251E" w:rsidRPr="007001F1" w:rsidDel="00C5578F" w:rsidRDefault="00B0251E" w:rsidP="00D5534B">
            <w:pPr>
              <w:jc w:val="both"/>
              <w:rPr>
                <w:del w:id="3428" w:author="Autor"/>
              </w:rPr>
            </w:pPr>
            <w:del w:id="3429" w:author="Autor">
              <w:r w:rsidRPr="007001F1" w:rsidDel="00C5578F">
                <w:rPr>
                  <w:sz w:val="22"/>
                  <w:szCs w:val="22"/>
                </w:rPr>
                <w:delText>Neboli identifikované iné porušenia pravidiel a postupov verejného obstarávania?</w:delText>
              </w:r>
            </w:del>
          </w:p>
        </w:tc>
        <w:tc>
          <w:tcPr>
            <w:tcW w:w="567" w:type="dxa"/>
            <w:shd w:val="clear" w:color="auto" w:fill="auto"/>
            <w:vAlign w:val="center"/>
            <w:hideMark/>
          </w:tcPr>
          <w:p w14:paraId="766D8CF6" w14:textId="6BA7681A" w:rsidR="00B0251E" w:rsidRPr="007001F1" w:rsidDel="00C5578F" w:rsidRDefault="00B0251E" w:rsidP="00A62FC5">
            <w:pPr>
              <w:jc w:val="center"/>
              <w:rPr>
                <w:del w:id="3430" w:author="Autor"/>
                <w:color w:val="000000"/>
              </w:rPr>
            </w:pPr>
            <w:del w:id="3431" w:author="Autor">
              <w:r w:rsidRPr="007001F1" w:rsidDel="00C5578F">
                <w:rPr>
                  <w:color w:val="000000"/>
                  <w:sz w:val="22"/>
                  <w:szCs w:val="22"/>
                </w:rPr>
                <w:delText> </w:delText>
              </w:r>
            </w:del>
          </w:p>
        </w:tc>
        <w:tc>
          <w:tcPr>
            <w:tcW w:w="567" w:type="dxa"/>
            <w:shd w:val="clear" w:color="auto" w:fill="auto"/>
            <w:vAlign w:val="center"/>
            <w:hideMark/>
          </w:tcPr>
          <w:p w14:paraId="63C5ADE1" w14:textId="25B0EB63" w:rsidR="00B0251E" w:rsidRPr="007001F1" w:rsidDel="00C5578F" w:rsidRDefault="00B0251E" w:rsidP="00A62FC5">
            <w:pPr>
              <w:jc w:val="center"/>
              <w:rPr>
                <w:del w:id="3432" w:author="Autor"/>
                <w:color w:val="000000"/>
              </w:rPr>
            </w:pPr>
            <w:del w:id="3433" w:author="Autor">
              <w:r w:rsidRPr="007001F1" w:rsidDel="00C5578F">
                <w:rPr>
                  <w:color w:val="000000"/>
                  <w:sz w:val="22"/>
                  <w:szCs w:val="22"/>
                </w:rPr>
                <w:delText> </w:delText>
              </w:r>
            </w:del>
          </w:p>
        </w:tc>
        <w:tc>
          <w:tcPr>
            <w:tcW w:w="776" w:type="dxa"/>
            <w:shd w:val="clear" w:color="auto" w:fill="auto"/>
            <w:vAlign w:val="center"/>
            <w:hideMark/>
          </w:tcPr>
          <w:p w14:paraId="31AC7BF6" w14:textId="1501670B" w:rsidR="00B0251E" w:rsidRPr="007001F1" w:rsidDel="00C5578F" w:rsidRDefault="00B0251E" w:rsidP="00A62FC5">
            <w:pPr>
              <w:jc w:val="center"/>
              <w:rPr>
                <w:del w:id="3434" w:author="Autor"/>
                <w:color w:val="000000"/>
              </w:rPr>
            </w:pPr>
            <w:del w:id="3435" w:author="Autor">
              <w:r w:rsidRPr="007001F1" w:rsidDel="00C5578F">
                <w:rPr>
                  <w:color w:val="000000"/>
                  <w:sz w:val="22"/>
                  <w:szCs w:val="22"/>
                </w:rPr>
                <w:delText> </w:delText>
              </w:r>
            </w:del>
          </w:p>
        </w:tc>
        <w:tc>
          <w:tcPr>
            <w:tcW w:w="1775" w:type="dxa"/>
            <w:shd w:val="clear" w:color="auto" w:fill="auto"/>
            <w:vAlign w:val="center"/>
            <w:hideMark/>
          </w:tcPr>
          <w:p w14:paraId="411C636F" w14:textId="74172071" w:rsidR="00B0251E" w:rsidRPr="007001F1" w:rsidDel="00C5578F" w:rsidRDefault="00B0251E" w:rsidP="00A62FC5">
            <w:pPr>
              <w:jc w:val="center"/>
              <w:rPr>
                <w:del w:id="3436" w:author="Autor"/>
                <w:color w:val="000000"/>
              </w:rPr>
            </w:pPr>
            <w:del w:id="3437" w:author="Autor">
              <w:r w:rsidRPr="007001F1" w:rsidDel="00C5578F">
                <w:rPr>
                  <w:color w:val="000000"/>
                  <w:sz w:val="22"/>
                  <w:szCs w:val="22"/>
                </w:rPr>
                <w:delText> </w:delText>
              </w:r>
            </w:del>
          </w:p>
        </w:tc>
      </w:tr>
      <w:tr w:rsidR="005F6EEA" w:rsidRPr="007001F1" w:rsidDel="00C5578F" w14:paraId="45238D3D" w14:textId="5E29056A" w:rsidTr="007D765B">
        <w:trPr>
          <w:trHeight w:val="20"/>
          <w:del w:id="3438" w:author="Autor"/>
        </w:trPr>
        <w:tc>
          <w:tcPr>
            <w:tcW w:w="582" w:type="dxa"/>
            <w:shd w:val="clear" w:color="auto" w:fill="auto"/>
            <w:noWrap/>
            <w:vAlign w:val="center"/>
          </w:tcPr>
          <w:p w14:paraId="46F39F88" w14:textId="0343970E" w:rsidR="005F6EEA" w:rsidRPr="007001F1" w:rsidDel="00C5578F" w:rsidRDefault="005F6EEA" w:rsidP="00A62FC5">
            <w:pPr>
              <w:jc w:val="center"/>
              <w:rPr>
                <w:del w:id="3439" w:author="Autor"/>
                <w:color w:val="000000"/>
              </w:rPr>
            </w:pPr>
            <w:del w:id="3440" w:author="Autor">
              <w:r w:rsidDel="00C5578F">
                <w:rPr>
                  <w:color w:val="000000"/>
                  <w:sz w:val="22"/>
                  <w:szCs w:val="22"/>
                </w:rPr>
                <w:delText>20</w:delText>
              </w:r>
            </w:del>
          </w:p>
        </w:tc>
        <w:tc>
          <w:tcPr>
            <w:tcW w:w="4820" w:type="dxa"/>
            <w:gridSpan w:val="2"/>
            <w:shd w:val="clear" w:color="auto" w:fill="auto"/>
            <w:vAlign w:val="center"/>
          </w:tcPr>
          <w:p w14:paraId="0B3C0B23" w14:textId="402C1E70" w:rsidR="005F6EEA" w:rsidRPr="007001F1" w:rsidDel="00C5578F" w:rsidRDefault="005F6EEA" w:rsidP="00D5534B">
            <w:pPr>
              <w:jc w:val="both"/>
              <w:rPr>
                <w:del w:id="3441" w:author="Autor"/>
              </w:rPr>
            </w:pPr>
            <w:del w:id="3442" w:author="Autor">
              <w:r w:rsidDel="00C5578F">
                <w:rPr>
                  <w:color w:val="000000"/>
                  <w:sz w:val="22"/>
                  <w:szCs w:val="22"/>
                </w:rPr>
                <w:delText>Dodržal verejný obstarávateľ povinnú elektronickú komunikáciu v procese VO v zmysle § 20 ods. 2 ZVO?</w:delText>
              </w:r>
            </w:del>
          </w:p>
        </w:tc>
        <w:tc>
          <w:tcPr>
            <w:tcW w:w="567" w:type="dxa"/>
            <w:shd w:val="clear" w:color="auto" w:fill="auto"/>
            <w:vAlign w:val="center"/>
          </w:tcPr>
          <w:p w14:paraId="1983F251" w14:textId="77987F4F" w:rsidR="005F6EEA" w:rsidRPr="007001F1" w:rsidDel="00C5578F" w:rsidRDefault="005F6EEA" w:rsidP="00A62FC5">
            <w:pPr>
              <w:jc w:val="center"/>
              <w:rPr>
                <w:del w:id="3443" w:author="Autor"/>
                <w:color w:val="000000"/>
              </w:rPr>
            </w:pPr>
          </w:p>
        </w:tc>
        <w:tc>
          <w:tcPr>
            <w:tcW w:w="567" w:type="dxa"/>
            <w:shd w:val="clear" w:color="auto" w:fill="auto"/>
            <w:vAlign w:val="center"/>
          </w:tcPr>
          <w:p w14:paraId="75F3D488" w14:textId="3058E4A0" w:rsidR="005F6EEA" w:rsidRPr="007001F1" w:rsidDel="00C5578F" w:rsidRDefault="005F6EEA" w:rsidP="00A62FC5">
            <w:pPr>
              <w:jc w:val="center"/>
              <w:rPr>
                <w:del w:id="3444" w:author="Autor"/>
                <w:color w:val="000000"/>
              </w:rPr>
            </w:pPr>
          </w:p>
        </w:tc>
        <w:tc>
          <w:tcPr>
            <w:tcW w:w="776" w:type="dxa"/>
            <w:shd w:val="clear" w:color="auto" w:fill="auto"/>
            <w:vAlign w:val="center"/>
          </w:tcPr>
          <w:p w14:paraId="262D4DB5" w14:textId="5D478964" w:rsidR="005F6EEA" w:rsidRPr="007001F1" w:rsidDel="00C5578F" w:rsidRDefault="005F6EEA" w:rsidP="00A62FC5">
            <w:pPr>
              <w:jc w:val="center"/>
              <w:rPr>
                <w:del w:id="3445" w:author="Autor"/>
                <w:color w:val="000000"/>
              </w:rPr>
            </w:pPr>
          </w:p>
        </w:tc>
        <w:tc>
          <w:tcPr>
            <w:tcW w:w="1775" w:type="dxa"/>
            <w:shd w:val="clear" w:color="auto" w:fill="auto"/>
            <w:vAlign w:val="center"/>
          </w:tcPr>
          <w:p w14:paraId="330AEC9A" w14:textId="1C6EB52B" w:rsidR="005F6EEA" w:rsidRPr="007001F1" w:rsidDel="00C5578F" w:rsidRDefault="005F6EEA" w:rsidP="00A62FC5">
            <w:pPr>
              <w:jc w:val="center"/>
              <w:rPr>
                <w:del w:id="3446" w:author="Autor"/>
                <w:color w:val="000000"/>
              </w:rPr>
            </w:pPr>
          </w:p>
        </w:tc>
      </w:tr>
      <w:tr w:rsidR="00B0251E" w:rsidRPr="007001F1" w:rsidDel="00C5578F" w14:paraId="009C3747" w14:textId="50597171" w:rsidTr="007D765B">
        <w:trPr>
          <w:trHeight w:val="300"/>
          <w:del w:id="3447" w:author="Autor"/>
        </w:trPr>
        <w:tc>
          <w:tcPr>
            <w:tcW w:w="3559" w:type="dxa"/>
            <w:gridSpan w:val="2"/>
            <w:shd w:val="clear" w:color="auto" w:fill="auto"/>
            <w:vAlign w:val="center"/>
            <w:hideMark/>
          </w:tcPr>
          <w:p w14:paraId="7FEE26F6" w14:textId="7CE44648" w:rsidR="00B0251E" w:rsidRPr="007001F1" w:rsidDel="00C5578F" w:rsidRDefault="00B0251E" w:rsidP="00A62FC5">
            <w:pPr>
              <w:rPr>
                <w:del w:id="3448" w:author="Autor"/>
                <w:b/>
                <w:bCs/>
              </w:rPr>
            </w:pPr>
            <w:del w:id="3449" w:author="Autor">
              <w:r w:rsidRPr="007001F1" w:rsidDel="00C5578F">
                <w:rPr>
                  <w:b/>
                  <w:bCs/>
                  <w:sz w:val="22"/>
                  <w:szCs w:val="22"/>
                </w:rPr>
                <w:delText>Kontrolu vykonal</w:delText>
              </w:r>
              <w:r w:rsidR="00BD759C" w:rsidDel="00C5578F">
                <w:rPr>
                  <w:rStyle w:val="Odkaznapoznmkupodiarou"/>
                  <w:b/>
                  <w:bCs/>
                  <w:sz w:val="22"/>
                  <w:szCs w:val="22"/>
                </w:rPr>
                <w:footnoteReference w:customMarkFollows="1" w:id="67"/>
                <w:delText>2</w:delText>
              </w:r>
              <w:r w:rsidRPr="007001F1" w:rsidDel="00C5578F">
                <w:rPr>
                  <w:b/>
                  <w:bCs/>
                  <w:sz w:val="22"/>
                  <w:szCs w:val="22"/>
                </w:rPr>
                <w:delText>:</w:delText>
              </w:r>
            </w:del>
          </w:p>
        </w:tc>
        <w:tc>
          <w:tcPr>
            <w:tcW w:w="5528" w:type="dxa"/>
            <w:gridSpan w:val="5"/>
            <w:shd w:val="clear" w:color="auto" w:fill="auto"/>
            <w:vAlign w:val="center"/>
            <w:hideMark/>
          </w:tcPr>
          <w:p w14:paraId="6E59A858" w14:textId="4A5C41E9" w:rsidR="00B0251E" w:rsidRPr="007001F1" w:rsidDel="00C5578F" w:rsidRDefault="00B0251E" w:rsidP="00A62FC5">
            <w:pPr>
              <w:rPr>
                <w:del w:id="3452" w:author="Autor"/>
                <w:color w:val="000000"/>
              </w:rPr>
            </w:pPr>
            <w:del w:id="3453" w:author="Autor">
              <w:r w:rsidRPr="007001F1" w:rsidDel="00C5578F">
                <w:rPr>
                  <w:color w:val="000000"/>
                  <w:sz w:val="22"/>
                  <w:szCs w:val="22"/>
                </w:rPr>
                <w:delText> </w:delText>
              </w:r>
            </w:del>
          </w:p>
        </w:tc>
      </w:tr>
      <w:tr w:rsidR="00B0251E" w:rsidRPr="007001F1" w:rsidDel="00C5578F" w14:paraId="0813676B" w14:textId="5F0FEFDF" w:rsidTr="007D765B">
        <w:trPr>
          <w:trHeight w:val="300"/>
          <w:del w:id="3454" w:author="Autor"/>
        </w:trPr>
        <w:tc>
          <w:tcPr>
            <w:tcW w:w="3559" w:type="dxa"/>
            <w:gridSpan w:val="2"/>
            <w:shd w:val="clear" w:color="auto" w:fill="auto"/>
            <w:vAlign w:val="center"/>
            <w:hideMark/>
          </w:tcPr>
          <w:p w14:paraId="04014349" w14:textId="5114BDF2" w:rsidR="00B0251E" w:rsidRPr="007001F1" w:rsidDel="00C5578F" w:rsidRDefault="00B0251E" w:rsidP="00A62FC5">
            <w:pPr>
              <w:rPr>
                <w:del w:id="3455" w:author="Autor"/>
                <w:b/>
                <w:bCs/>
              </w:rPr>
            </w:pPr>
            <w:del w:id="3456" w:author="Autor">
              <w:r w:rsidRPr="007001F1" w:rsidDel="00C5578F">
                <w:rPr>
                  <w:b/>
                  <w:bCs/>
                  <w:sz w:val="22"/>
                  <w:szCs w:val="22"/>
                </w:rPr>
                <w:delText>Dátum:</w:delText>
              </w:r>
            </w:del>
          </w:p>
        </w:tc>
        <w:tc>
          <w:tcPr>
            <w:tcW w:w="5528" w:type="dxa"/>
            <w:gridSpan w:val="5"/>
            <w:shd w:val="clear" w:color="auto" w:fill="auto"/>
            <w:vAlign w:val="center"/>
            <w:hideMark/>
          </w:tcPr>
          <w:p w14:paraId="3F7F0C9B" w14:textId="40D8FA87" w:rsidR="00B0251E" w:rsidRPr="007001F1" w:rsidDel="00C5578F" w:rsidRDefault="00B0251E" w:rsidP="00A62FC5">
            <w:pPr>
              <w:rPr>
                <w:del w:id="3457" w:author="Autor"/>
                <w:color w:val="000000"/>
              </w:rPr>
            </w:pPr>
            <w:del w:id="3458" w:author="Autor">
              <w:r w:rsidRPr="007001F1" w:rsidDel="00C5578F">
                <w:rPr>
                  <w:color w:val="000000"/>
                  <w:sz w:val="22"/>
                  <w:szCs w:val="22"/>
                </w:rPr>
                <w:delText> </w:delText>
              </w:r>
            </w:del>
          </w:p>
        </w:tc>
      </w:tr>
      <w:tr w:rsidR="00B0251E" w:rsidRPr="007001F1" w:rsidDel="00C5578F" w14:paraId="5F84D8DF" w14:textId="4DE74527" w:rsidTr="007D765B">
        <w:trPr>
          <w:trHeight w:val="300"/>
          <w:del w:id="3459" w:author="Autor"/>
        </w:trPr>
        <w:tc>
          <w:tcPr>
            <w:tcW w:w="3559" w:type="dxa"/>
            <w:gridSpan w:val="2"/>
            <w:shd w:val="clear" w:color="000000" w:fill="FFFFFF"/>
            <w:vAlign w:val="center"/>
            <w:hideMark/>
          </w:tcPr>
          <w:p w14:paraId="6B732492" w14:textId="14655134" w:rsidR="00B0251E" w:rsidRPr="007001F1" w:rsidDel="00C5578F" w:rsidRDefault="00B0251E" w:rsidP="00A62FC5">
            <w:pPr>
              <w:rPr>
                <w:del w:id="3460" w:author="Autor"/>
                <w:b/>
                <w:bCs/>
              </w:rPr>
            </w:pPr>
            <w:del w:id="3461" w:author="Autor">
              <w:r w:rsidRPr="007001F1" w:rsidDel="00C5578F">
                <w:rPr>
                  <w:b/>
                  <w:bCs/>
                  <w:sz w:val="22"/>
                  <w:szCs w:val="22"/>
                </w:rPr>
                <w:delText>Podpis:</w:delText>
              </w:r>
            </w:del>
          </w:p>
        </w:tc>
        <w:tc>
          <w:tcPr>
            <w:tcW w:w="5528" w:type="dxa"/>
            <w:gridSpan w:val="5"/>
            <w:shd w:val="clear" w:color="auto" w:fill="auto"/>
            <w:vAlign w:val="center"/>
            <w:hideMark/>
          </w:tcPr>
          <w:p w14:paraId="3B4EF7CA" w14:textId="3AD9BAFD" w:rsidR="00B0251E" w:rsidRPr="007001F1" w:rsidDel="00C5578F" w:rsidRDefault="00B0251E" w:rsidP="00A62FC5">
            <w:pPr>
              <w:rPr>
                <w:del w:id="3462" w:author="Autor"/>
                <w:color w:val="000000"/>
              </w:rPr>
            </w:pPr>
            <w:del w:id="3463" w:author="Autor">
              <w:r w:rsidRPr="007001F1" w:rsidDel="00C5578F">
                <w:rPr>
                  <w:color w:val="000000"/>
                  <w:sz w:val="22"/>
                  <w:szCs w:val="22"/>
                </w:rPr>
                <w:delText> </w:delText>
              </w:r>
            </w:del>
          </w:p>
        </w:tc>
      </w:tr>
      <w:tr w:rsidR="00B0251E" w:rsidRPr="007001F1" w:rsidDel="00C5578F" w14:paraId="16D38699" w14:textId="72454E7D" w:rsidTr="007D765B">
        <w:trPr>
          <w:trHeight w:val="300"/>
          <w:del w:id="3464" w:author="Autor"/>
        </w:trPr>
        <w:tc>
          <w:tcPr>
            <w:tcW w:w="9087" w:type="dxa"/>
            <w:gridSpan w:val="7"/>
            <w:shd w:val="clear" w:color="auto" w:fill="auto"/>
            <w:noWrap/>
            <w:vAlign w:val="bottom"/>
            <w:hideMark/>
          </w:tcPr>
          <w:p w14:paraId="0680D0B6" w14:textId="1B1791E9" w:rsidR="00B0251E" w:rsidRPr="007001F1" w:rsidDel="00C5578F" w:rsidRDefault="00B0251E" w:rsidP="00A62FC5">
            <w:pPr>
              <w:jc w:val="center"/>
              <w:rPr>
                <w:del w:id="3465" w:author="Autor"/>
                <w:color w:val="000000"/>
              </w:rPr>
            </w:pPr>
            <w:del w:id="3466" w:author="Autor">
              <w:r w:rsidRPr="007001F1" w:rsidDel="00C5578F">
                <w:rPr>
                  <w:color w:val="000000"/>
                  <w:sz w:val="22"/>
                  <w:szCs w:val="22"/>
                </w:rPr>
                <w:delText> </w:delText>
              </w:r>
            </w:del>
          </w:p>
        </w:tc>
      </w:tr>
      <w:tr w:rsidR="00B0251E" w:rsidRPr="007001F1" w:rsidDel="00C5578F" w14:paraId="10292376" w14:textId="2FD60921" w:rsidTr="007D765B">
        <w:trPr>
          <w:trHeight w:val="300"/>
          <w:del w:id="3467" w:author="Autor"/>
        </w:trPr>
        <w:tc>
          <w:tcPr>
            <w:tcW w:w="3559" w:type="dxa"/>
            <w:gridSpan w:val="2"/>
            <w:shd w:val="clear" w:color="000000" w:fill="FFFFFF"/>
            <w:vAlign w:val="center"/>
            <w:hideMark/>
          </w:tcPr>
          <w:p w14:paraId="4BDF6310" w14:textId="06022C99" w:rsidR="00B0251E" w:rsidRPr="007001F1" w:rsidDel="00C5578F" w:rsidRDefault="00B0251E" w:rsidP="00A62FC5">
            <w:pPr>
              <w:rPr>
                <w:del w:id="3468" w:author="Autor"/>
                <w:b/>
                <w:bCs/>
              </w:rPr>
            </w:pPr>
            <w:del w:id="3469" w:author="Autor">
              <w:r w:rsidRPr="007001F1" w:rsidDel="00C5578F">
                <w:rPr>
                  <w:b/>
                  <w:bCs/>
                  <w:sz w:val="22"/>
                  <w:szCs w:val="22"/>
                </w:rPr>
                <w:delText xml:space="preserve">Kontrolu </w:delText>
              </w:r>
              <w:r w:rsidR="00E3352C" w:rsidDel="00C5578F">
                <w:rPr>
                  <w:b/>
                  <w:bCs/>
                  <w:sz w:val="22"/>
                  <w:szCs w:val="22"/>
                </w:rPr>
                <w:delText>schválil</w:delText>
              </w:r>
              <w:r w:rsidR="00E3352C" w:rsidRPr="007001F1" w:rsidDel="00C5578F">
                <w:rPr>
                  <w:b/>
                  <w:bCs/>
                  <w:sz w:val="22"/>
                  <w:szCs w:val="22"/>
                </w:rPr>
                <w:delText xml:space="preserve"> </w:delText>
              </w:r>
              <w:r w:rsidR="00BD759C" w:rsidDel="00C5578F">
                <w:rPr>
                  <w:rStyle w:val="Odkaznapoznmkupodiarou"/>
                  <w:b/>
                  <w:bCs/>
                  <w:sz w:val="22"/>
                  <w:szCs w:val="22"/>
                </w:rPr>
                <w:footnoteReference w:customMarkFollows="1" w:id="68"/>
                <w:delText>3</w:delText>
              </w:r>
              <w:r w:rsidRPr="007001F1" w:rsidDel="00C5578F">
                <w:rPr>
                  <w:b/>
                  <w:bCs/>
                  <w:sz w:val="22"/>
                  <w:szCs w:val="22"/>
                </w:rPr>
                <w:delText>:</w:delText>
              </w:r>
            </w:del>
          </w:p>
        </w:tc>
        <w:tc>
          <w:tcPr>
            <w:tcW w:w="5528" w:type="dxa"/>
            <w:gridSpan w:val="5"/>
            <w:shd w:val="clear" w:color="auto" w:fill="auto"/>
            <w:vAlign w:val="center"/>
            <w:hideMark/>
          </w:tcPr>
          <w:p w14:paraId="53E84197" w14:textId="65314FFA" w:rsidR="00B0251E" w:rsidRPr="007001F1" w:rsidDel="00C5578F" w:rsidRDefault="00B0251E" w:rsidP="00A62FC5">
            <w:pPr>
              <w:rPr>
                <w:del w:id="3472" w:author="Autor"/>
                <w:color w:val="000000"/>
              </w:rPr>
            </w:pPr>
            <w:del w:id="3473" w:author="Autor">
              <w:r w:rsidRPr="007001F1" w:rsidDel="00C5578F">
                <w:rPr>
                  <w:color w:val="000000"/>
                  <w:sz w:val="22"/>
                  <w:szCs w:val="22"/>
                </w:rPr>
                <w:delText> </w:delText>
              </w:r>
            </w:del>
          </w:p>
        </w:tc>
      </w:tr>
      <w:tr w:rsidR="00B0251E" w:rsidRPr="007001F1" w:rsidDel="00C5578F" w14:paraId="2700F1EA" w14:textId="5C3488A1" w:rsidTr="007D765B">
        <w:trPr>
          <w:trHeight w:val="300"/>
          <w:del w:id="3474" w:author="Autor"/>
        </w:trPr>
        <w:tc>
          <w:tcPr>
            <w:tcW w:w="3559" w:type="dxa"/>
            <w:gridSpan w:val="2"/>
            <w:shd w:val="clear" w:color="000000" w:fill="FFFFFF"/>
            <w:vAlign w:val="center"/>
            <w:hideMark/>
          </w:tcPr>
          <w:p w14:paraId="15422509" w14:textId="5FBC6395" w:rsidR="00B0251E" w:rsidRPr="007001F1" w:rsidDel="00C5578F" w:rsidRDefault="00B0251E" w:rsidP="00A62FC5">
            <w:pPr>
              <w:rPr>
                <w:del w:id="3475" w:author="Autor"/>
                <w:b/>
                <w:bCs/>
              </w:rPr>
            </w:pPr>
            <w:del w:id="3476" w:author="Autor">
              <w:r w:rsidRPr="007001F1" w:rsidDel="00C5578F">
                <w:rPr>
                  <w:b/>
                  <w:bCs/>
                  <w:sz w:val="22"/>
                  <w:szCs w:val="22"/>
                </w:rPr>
                <w:delText xml:space="preserve">Dátum: </w:delText>
              </w:r>
            </w:del>
          </w:p>
        </w:tc>
        <w:tc>
          <w:tcPr>
            <w:tcW w:w="5528" w:type="dxa"/>
            <w:gridSpan w:val="5"/>
            <w:shd w:val="clear" w:color="auto" w:fill="auto"/>
            <w:vAlign w:val="center"/>
            <w:hideMark/>
          </w:tcPr>
          <w:p w14:paraId="25938278" w14:textId="4F03B49B" w:rsidR="00B0251E" w:rsidRPr="007001F1" w:rsidDel="00C5578F" w:rsidRDefault="00B0251E" w:rsidP="00A62FC5">
            <w:pPr>
              <w:rPr>
                <w:del w:id="3477" w:author="Autor"/>
                <w:color w:val="000000"/>
              </w:rPr>
            </w:pPr>
            <w:del w:id="3478" w:author="Autor">
              <w:r w:rsidRPr="007001F1" w:rsidDel="00C5578F">
                <w:rPr>
                  <w:color w:val="000000"/>
                  <w:sz w:val="22"/>
                  <w:szCs w:val="22"/>
                </w:rPr>
                <w:delText> </w:delText>
              </w:r>
            </w:del>
          </w:p>
        </w:tc>
      </w:tr>
      <w:tr w:rsidR="00B0251E" w:rsidRPr="007001F1" w:rsidDel="00C5578F" w14:paraId="464AD0E1" w14:textId="49E0979A" w:rsidTr="007D765B">
        <w:trPr>
          <w:trHeight w:val="300"/>
          <w:del w:id="3479" w:author="Autor"/>
        </w:trPr>
        <w:tc>
          <w:tcPr>
            <w:tcW w:w="3559" w:type="dxa"/>
            <w:gridSpan w:val="2"/>
            <w:shd w:val="clear" w:color="000000" w:fill="FFFFFF"/>
            <w:vAlign w:val="center"/>
            <w:hideMark/>
          </w:tcPr>
          <w:p w14:paraId="6A4D59F3" w14:textId="1E97F0A8" w:rsidR="00B0251E" w:rsidRPr="007001F1" w:rsidDel="00C5578F" w:rsidRDefault="00B0251E" w:rsidP="00A62FC5">
            <w:pPr>
              <w:rPr>
                <w:del w:id="3480" w:author="Autor"/>
                <w:b/>
                <w:bCs/>
              </w:rPr>
            </w:pPr>
            <w:del w:id="3481" w:author="Autor">
              <w:r w:rsidRPr="007001F1" w:rsidDel="00C5578F">
                <w:rPr>
                  <w:b/>
                  <w:bCs/>
                  <w:sz w:val="22"/>
                  <w:szCs w:val="22"/>
                </w:rPr>
                <w:delText>Podpis:</w:delText>
              </w:r>
            </w:del>
          </w:p>
        </w:tc>
        <w:tc>
          <w:tcPr>
            <w:tcW w:w="5528" w:type="dxa"/>
            <w:gridSpan w:val="5"/>
            <w:shd w:val="clear" w:color="auto" w:fill="auto"/>
            <w:vAlign w:val="center"/>
            <w:hideMark/>
          </w:tcPr>
          <w:p w14:paraId="3480A51B" w14:textId="5D7AC4E6" w:rsidR="00B0251E" w:rsidRPr="007001F1" w:rsidDel="00C5578F" w:rsidRDefault="00B0251E" w:rsidP="00A62FC5">
            <w:pPr>
              <w:rPr>
                <w:del w:id="3482" w:author="Autor"/>
                <w:color w:val="000000"/>
              </w:rPr>
            </w:pPr>
            <w:del w:id="3483" w:author="Autor">
              <w:r w:rsidRPr="007001F1" w:rsidDel="00C5578F">
                <w:rPr>
                  <w:color w:val="000000"/>
                  <w:sz w:val="22"/>
                  <w:szCs w:val="22"/>
                </w:rPr>
                <w:delText> </w:delText>
              </w:r>
            </w:del>
          </w:p>
        </w:tc>
      </w:tr>
    </w:tbl>
    <w:p w14:paraId="3F3C19EF" w14:textId="4824C5F0" w:rsidR="009E3256" w:rsidRPr="007001F1" w:rsidDel="00C5578F" w:rsidRDefault="009E3256">
      <w:pPr>
        <w:rPr>
          <w:del w:id="3484" w:author="Autor"/>
        </w:rPr>
      </w:pPr>
    </w:p>
    <w:p w14:paraId="7FBBC9A0" w14:textId="7F75DFD7" w:rsidR="009E3256" w:rsidRPr="007001F1" w:rsidDel="00C5578F" w:rsidRDefault="009E3256">
      <w:pPr>
        <w:spacing w:after="160" w:line="259" w:lineRule="auto"/>
        <w:rPr>
          <w:del w:id="3485" w:author="Autor"/>
        </w:rPr>
      </w:pPr>
      <w:del w:id="3486" w:author="Autor">
        <w:r w:rsidRPr="007001F1" w:rsidDel="00C5578F">
          <w:br w:type="page"/>
        </w:r>
      </w:del>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Del="00C5578F" w14:paraId="59298EE2" w14:textId="578CF2D3" w:rsidTr="00DC7517">
        <w:trPr>
          <w:trHeight w:val="645"/>
          <w:del w:id="3487" w:author="Autor"/>
        </w:trPr>
        <w:tc>
          <w:tcPr>
            <w:tcW w:w="9087" w:type="dxa"/>
            <w:gridSpan w:val="7"/>
            <w:shd w:val="clear" w:color="000000" w:fill="60497A"/>
            <w:vAlign w:val="center"/>
            <w:hideMark/>
          </w:tcPr>
          <w:p w14:paraId="6232FD3A" w14:textId="16AFA24D" w:rsidR="009E3256" w:rsidRPr="007001F1" w:rsidDel="00C5578F" w:rsidRDefault="009E3256" w:rsidP="009E3256">
            <w:pPr>
              <w:jc w:val="center"/>
              <w:rPr>
                <w:del w:id="3488" w:author="Autor"/>
                <w:b/>
                <w:bCs/>
                <w:color w:val="FFFFFF"/>
              </w:rPr>
            </w:pPr>
            <w:del w:id="3489" w:author="Autor">
              <w:r w:rsidRPr="007001F1" w:rsidDel="00C5578F">
                <w:rPr>
                  <w:b/>
                  <w:bCs/>
                  <w:color w:val="FFFFFF"/>
                </w:rPr>
                <w:delText>Kontrolný zoznam k finančnej kontrole VO</w:delText>
              </w:r>
              <w:r w:rsidRPr="007001F1" w:rsidDel="00C5578F">
                <w:rPr>
                  <w:b/>
                  <w:bCs/>
                  <w:color w:val="FFFFFF"/>
                </w:rPr>
                <w:br/>
              </w:r>
              <w:bookmarkStart w:id="3490" w:name="KZ_35"/>
              <w:r w:rsidRPr="007001F1" w:rsidDel="00C5578F">
                <w:rPr>
                  <w:b/>
                  <w:bCs/>
                  <w:color w:val="FFFFFF"/>
                </w:rPr>
                <w:delText>Nadlimitná zákazka - koncesia - následná ex</w:delText>
              </w:r>
              <w:r w:rsidR="007964AF" w:rsidDel="00C5578F">
                <w:rPr>
                  <w:b/>
                  <w:bCs/>
                  <w:color w:val="FFFFFF"/>
                </w:rPr>
                <w:delText xml:space="preserve"> </w:delText>
              </w:r>
              <w:r w:rsidRPr="007001F1" w:rsidDel="00C5578F">
                <w:rPr>
                  <w:b/>
                  <w:bCs/>
                  <w:color w:val="FFFFFF"/>
                </w:rPr>
                <w:delText>post kontrola</w:delText>
              </w:r>
              <w:bookmarkEnd w:id="3490"/>
            </w:del>
          </w:p>
        </w:tc>
      </w:tr>
      <w:tr w:rsidR="009E3256" w:rsidRPr="007001F1" w:rsidDel="00C5578F" w14:paraId="0CCF7C75" w14:textId="037E2B3A" w:rsidTr="00DC7517">
        <w:trPr>
          <w:trHeight w:val="330"/>
          <w:del w:id="3491" w:author="Autor"/>
        </w:trPr>
        <w:tc>
          <w:tcPr>
            <w:tcW w:w="9087" w:type="dxa"/>
            <w:gridSpan w:val="7"/>
            <w:shd w:val="clear" w:color="auto" w:fill="auto"/>
            <w:vAlign w:val="center"/>
            <w:hideMark/>
          </w:tcPr>
          <w:p w14:paraId="2A5B54C3" w14:textId="71C3E6E7" w:rsidR="009E3256" w:rsidRPr="007001F1" w:rsidDel="00C5578F" w:rsidRDefault="009E3256" w:rsidP="009E3256">
            <w:pPr>
              <w:jc w:val="center"/>
              <w:rPr>
                <w:del w:id="3492" w:author="Autor"/>
                <w:b/>
                <w:bCs/>
                <w:color w:val="000000"/>
              </w:rPr>
            </w:pPr>
            <w:del w:id="3493" w:author="Autor">
              <w:r w:rsidRPr="007001F1" w:rsidDel="00C5578F">
                <w:rPr>
                  <w:b/>
                  <w:bCs/>
                  <w:color w:val="000000"/>
                  <w:sz w:val="22"/>
                  <w:szCs w:val="22"/>
                </w:rPr>
                <w:delText>Identifikácia programu</w:delText>
              </w:r>
            </w:del>
          </w:p>
        </w:tc>
      </w:tr>
      <w:tr w:rsidR="009E3256" w:rsidRPr="007001F1" w:rsidDel="00C5578F" w14:paraId="1B077608" w14:textId="3F794632" w:rsidTr="00DC7517">
        <w:trPr>
          <w:trHeight w:val="300"/>
          <w:del w:id="3494" w:author="Autor"/>
        </w:trPr>
        <w:tc>
          <w:tcPr>
            <w:tcW w:w="3559" w:type="dxa"/>
            <w:gridSpan w:val="2"/>
            <w:shd w:val="clear" w:color="auto" w:fill="auto"/>
            <w:vAlign w:val="center"/>
            <w:hideMark/>
          </w:tcPr>
          <w:p w14:paraId="0EE65026" w14:textId="154EFD66" w:rsidR="009E3256" w:rsidRPr="007001F1" w:rsidDel="00C5578F" w:rsidRDefault="009E3256" w:rsidP="009E3256">
            <w:pPr>
              <w:rPr>
                <w:del w:id="3495" w:author="Autor"/>
                <w:color w:val="000000"/>
              </w:rPr>
            </w:pPr>
            <w:del w:id="3496" w:author="Autor">
              <w:r w:rsidRPr="007001F1" w:rsidDel="00C5578F">
                <w:rPr>
                  <w:color w:val="000000"/>
                  <w:sz w:val="22"/>
                  <w:szCs w:val="22"/>
                </w:rPr>
                <w:delText>Názov programu</w:delText>
              </w:r>
            </w:del>
          </w:p>
        </w:tc>
        <w:tc>
          <w:tcPr>
            <w:tcW w:w="5528" w:type="dxa"/>
            <w:gridSpan w:val="5"/>
            <w:shd w:val="clear" w:color="auto" w:fill="auto"/>
            <w:vAlign w:val="center"/>
            <w:hideMark/>
          </w:tcPr>
          <w:p w14:paraId="349D8BC3" w14:textId="6D3904C7" w:rsidR="009E3256" w:rsidRPr="007001F1" w:rsidDel="00C5578F" w:rsidRDefault="009E3256" w:rsidP="009E3256">
            <w:pPr>
              <w:rPr>
                <w:del w:id="3497" w:author="Autor"/>
                <w:color w:val="000000"/>
              </w:rPr>
            </w:pPr>
            <w:del w:id="3498" w:author="Autor">
              <w:r w:rsidRPr="007001F1" w:rsidDel="00C5578F">
                <w:rPr>
                  <w:color w:val="000000"/>
                  <w:sz w:val="22"/>
                  <w:szCs w:val="22"/>
                </w:rPr>
                <w:delText> </w:delText>
              </w:r>
            </w:del>
          </w:p>
        </w:tc>
      </w:tr>
      <w:tr w:rsidR="009E3256" w:rsidRPr="007001F1" w:rsidDel="00C5578F" w14:paraId="408D692E" w14:textId="18005CF0" w:rsidTr="00DC7517">
        <w:trPr>
          <w:trHeight w:val="660"/>
          <w:del w:id="3499" w:author="Autor"/>
        </w:trPr>
        <w:tc>
          <w:tcPr>
            <w:tcW w:w="3559" w:type="dxa"/>
            <w:gridSpan w:val="2"/>
            <w:shd w:val="clear" w:color="auto" w:fill="auto"/>
            <w:vAlign w:val="center"/>
            <w:hideMark/>
          </w:tcPr>
          <w:p w14:paraId="0847E19C" w14:textId="4260FD29" w:rsidR="009E3256" w:rsidRPr="007001F1" w:rsidDel="00C5578F" w:rsidRDefault="009E3256" w:rsidP="00DF158C">
            <w:pPr>
              <w:rPr>
                <w:del w:id="3500" w:author="Autor"/>
                <w:color w:val="000000"/>
              </w:rPr>
            </w:pPr>
            <w:del w:id="3501" w:author="Autor">
              <w:r w:rsidRPr="007001F1" w:rsidDel="00C5578F">
                <w:rPr>
                  <w:color w:val="000000"/>
                  <w:sz w:val="22"/>
                  <w:szCs w:val="22"/>
                </w:rPr>
                <w:delText xml:space="preserve">Názov </w:delText>
              </w:r>
              <w:r w:rsidR="00606F32" w:rsidDel="00C5578F">
                <w:rPr>
                  <w:color w:val="000000"/>
                  <w:sz w:val="22"/>
                  <w:szCs w:val="22"/>
                </w:rPr>
                <w:delText>prioritnej osi</w:delText>
              </w:r>
            </w:del>
          </w:p>
        </w:tc>
        <w:tc>
          <w:tcPr>
            <w:tcW w:w="5528" w:type="dxa"/>
            <w:gridSpan w:val="5"/>
            <w:shd w:val="clear" w:color="auto" w:fill="auto"/>
            <w:vAlign w:val="center"/>
            <w:hideMark/>
          </w:tcPr>
          <w:p w14:paraId="48A6C2D6" w14:textId="3EC14853" w:rsidR="009E3256" w:rsidRPr="007001F1" w:rsidDel="00C5578F" w:rsidRDefault="009E3256" w:rsidP="009E3256">
            <w:pPr>
              <w:rPr>
                <w:del w:id="3502" w:author="Autor"/>
                <w:color w:val="000000"/>
              </w:rPr>
            </w:pPr>
            <w:del w:id="3503" w:author="Autor">
              <w:r w:rsidRPr="007001F1" w:rsidDel="00C5578F">
                <w:rPr>
                  <w:color w:val="000000"/>
                  <w:sz w:val="22"/>
                  <w:szCs w:val="22"/>
                </w:rPr>
                <w:delText> </w:delText>
              </w:r>
            </w:del>
          </w:p>
        </w:tc>
      </w:tr>
      <w:tr w:rsidR="009E3256" w:rsidRPr="007001F1" w:rsidDel="00C5578F" w14:paraId="49372A9D" w14:textId="64D3DC95" w:rsidTr="00DC7517">
        <w:trPr>
          <w:trHeight w:val="330"/>
          <w:del w:id="3504" w:author="Autor"/>
        </w:trPr>
        <w:tc>
          <w:tcPr>
            <w:tcW w:w="9087" w:type="dxa"/>
            <w:gridSpan w:val="7"/>
            <w:shd w:val="clear" w:color="auto" w:fill="auto"/>
            <w:vAlign w:val="center"/>
            <w:hideMark/>
          </w:tcPr>
          <w:p w14:paraId="0C08D099" w14:textId="798E5806" w:rsidR="009E3256" w:rsidRPr="007001F1" w:rsidDel="00C5578F" w:rsidRDefault="009E3256" w:rsidP="009E3256">
            <w:pPr>
              <w:jc w:val="center"/>
              <w:rPr>
                <w:del w:id="3505" w:author="Autor"/>
                <w:b/>
                <w:bCs/>
                <w:color w:val="000000"/>
              </w:rPr>
            </w:pPr>
            <w:del w:id="3506" w:author="Autor">
              <w:r w:rsidRPr="007001F1" w:rsidDel="00C5578F">
                <w:rPr>
                  <w:b/>
                  <w:bCs/>
                  <w:color w:val="000000"/>
                  <w:sz w:val="22"/>
                  <w:szCs w:val="22"/>
                </w:rPr>
                <w:delText>Identifikácia projektu a prijímateľa</w:delText>
              </w:r>
            </w:del>
          </w:p>
        </w:tc>
      </w:tr>
      <w:tr w:rsidR="009E3256" w:rsidRPr="007001F1" w:rsidDel="00C5578F" w14:paraId="6A4EF774" w14:textId="08919F05" w:rsidTr="00DC7517">
        <w:trPr>
          <w:trHeight w:val="330"/>
          <w:del w:id="3507" w:author="Autor"/>
        </w:trPr>
        <w:tc>
          <w:tcPr>
            <w:tcW w:w="3559" w:type="dxa"/>
            <w:gridSpan w:val="2"/>
            <w:shd w:val="clear" w:color="auto" w:fill="auto"/>
            <w:vAlign w:val="center"/>
            <w:hideMark/>
          </w:tcPr>
          <w:p w14:paraId="646AA93E" w14:textId="55F2088A" w:rsidR="009E3256" w:rsidRPr="007001F1" w:rsidDel="00C5578F" w:rsidRDefault="009E3256" w:rsidP="009E3256">
            <w:pPr>
              <w:rPr>
                <w:del w:id="3508" w:author="Autor"/>
                <w:color w:val="000000"/>
              </w:rPr>
            </w:pPr>
            <w:del w:id="3509" w:author="Autor">
              <w:r w:rsidRPr="007001F1" w:rsidDel="00C5578F">
                <w:rPr>
                  <w:color w:val="000000"/>
                  <w:sz w:val="22"/>
                  <w:szCs w:val="22"/>
                </w:rPr>
                <w:delText xml:space="preserve">Kód projektu v </w:delText>
              </w:r>
              <w:r w:rsidR="00556640" w:rsidRPr="007001F1" w:rsidDel="00C5578F">
                <w:rPr>
                  <w:color w:val="000000"/>
                  <w:sz w:val="22"/>
                  <w:szCs w:val="22"/>
                </w:rPr>
                <w:delText>ITMS2014+</w:delText>
              </w:r>
            </w:del>
          </w:p>
        </w:tc>
        <w:tc>
          <w:tcPr>
            <w:tcW w:w="5528" w:type="dxa"/>
            <w:gridSpan w:val="5"/>
            <w:shd w:val="clear" w:color="auto" w:fill="auto"/>
            <w:vAlign w:val="center"/>
            <w:hideMark/>
          </w:tcPr>
          <w:p w14:paraId="6AEB920D" w14:textId="12775F59" w:rsidR="009E3256" w:rsidRPr="007001F1" w:rsidDel="00C5578F" w:rsidRDefault="009E3256" w:rsidP="009E3256">
            <w:pPr>
              <w:rPr>
                <w:del w:id="3510" w:author="Autor"/>
                <w:color w:val="000000"/>
              </w:rPr>
            </w:pPr>
            <w:del w:id="3511" w:author="Autor">
              <w:r w:rsidRPr="007001F1" w:rsidDel="00C5578F">
                <w:rPr>
                  <w:color w:val="000000"/>
                  <w:sz w:val="22"/>
                  <w:szCs w:val="22"/>
                </w:rPr>
                <w:delText> </w:delText>
              </w:r>
            </w:del>
          </w:p>
        </w:tc>
      </w:tr>
      <w:tr w:rsidR="009E3256" w:rsidRPr="007001F1" w:rsidDel="00C5578F" w14:paraId="1E72495C" w14:textId="2C46D6E8" w:rsidTr="00DC7517">
        <w:trPr>
          <w:trHeight w:val="300"/>
          <w:del w:id="3512" w:author="Autor"/>
        </w:trPr>
        <w:tc>
          <w:tcPr>
            <w:tcW w:w="3559" w:type="dxa"/>
            <w:gridSpan w:val="2"/>
            <w:shd w:val="clear" w:color="auto" w:fill="auto"/>
            <w:vAlign w:val="center"/>
            <w:hideMark/>
          </w:tcPr>
          <w:p w14:paraId="72780B5B" w14:textId="4B5871D5" w:rsidR="009E3256" w:rsidRPr="007001F1" w:rsidDel="00C5578F" w:rsidRDefault="009E3256" w:rsidP="009E3256">
            <w:pPr>
              <w:rPr>
                <w:del w:id="3513" w:author="Autor"/>
                <w:color w:val="000000"/>
              </w:rPr>
            </w:pPr>
            <w:del w:id="3514" w:author="Autor">
              <w:r w:rsidRPr="007001F1" w:rsidDel="00C5578F">
                <w:rPr>
                  <w:color w:val="000000"/>
                  <w:sz w:val="22"/>
                  <w:szCs w:val="22"/>
                </w:rPr>
                <w:delText>Názov projektu</w:delText>
              </w:r>
            </w:del>
          </w:p>
        </w:tc>
        <w:tc>
          <w:tcPr>
            <w:tcW w:w="5528" w:type="dxa"/>
            <w:gridSpan w:val="5"/>
            <w:shd w:val="clear" w:color="auto" w:fill="auto"/>
            <w:vAlign w:val="center"/>
            <w:hideMark/>
          </w:tcPr>
          <w:p w14:paraId="0258A9AF" w14:textId="62DBFB5C" w:rsidR="009E3256" w:rsidRPr="007001F1" w:rsidDel="00C5578F" w:rsidRDefault="009E3256" w:rsidP="009E3256">
            <w:pPr>
              <w:rPr>
                <w:del w:id="3515" w:author="Autor"/>
                <w:color w:val="000000"/>
              </w:rPr>
            </w:pPr>
            <w:del w:id="3516" w:author="Autor">
              <w:r w:rsidRPr="007001F1" w:rsidDel="00C5578F">
                <w:rPr>
                  <w:color w:val="000000"/>
                  <w:sz w:val="22"/>
                  <w:szCs w:val="22"/>
                </w:rPr>
                <w:delText> </w:delText>
              </w:r>
            </w:del>
          </w:p>
        </w:tc>
      </w:tr>
      <w:tr w:rsidR="009E3256" w:rsidRPr="007001F1" w:rsidDel="00C5578F" w14:paraId="00181EA2" w14:textId="79698A5D" w:rsidTr="00DC7517">
        <w:trPr>
          <w:trHeight w:val="300"/>
          <w:del w:id="3517" w:author="Autor"/>
        </w:trPr>
        <w:tc>
          <w:tcPr>
            <w:tcW w:w="3559" w:type="dxa"/>
            <w:gridSpan w:val="2"/>
            <w:shd w:val="clear" w:color="auto" w:fill="auto"/>
            <w:vAlign w:val="center"/>
            <w:hideMark/>
          </w:tcPr>
          <w:p w14:paraId="21751D67" w14:textId="45881B7B" w:rsidR="009E3256" w:rsidRPr="007001F1" w:rsidDel="00C5578F" w:rsidRDefault="009E3256" w:rsidP="009E3256">
            <w:pPr>
              <w:rPr>
                <w:del w:id="3518" w:author="Autor"/>
                <w:color w:val="000000"/>
              </w:rPr>
            </w:pPr>
            <w:del w:id="3519" w:author="Autor">
              <w:r w:rsidRPr="007001F1" w:rsidDel="00C5578F">
                <w:rPr>
                  <w:color w:val="000000"/>
                  <w:sz w:val="22"/>
                  <w:szCs w:val="22"/>
                </w:rPr>
                <w:delText>Názov/Meno a adresa sídla prijímateľa</w:delText>
              </w:r>
            </w:del>
          </w:p>
        </w:tc>
        <w:tc>
          <w:tcPr>
            <w:tcW w:w="5528" w:type="dxa"/>
            <w:gridSpan w:val="5"/>
            <w:shd w:val="clear" w:color="auto" w:fill="auto"/>
            <w:vAlign w:val="center"/>
            <w:hideMark/>
          </w:tcPr>
          <w:p w14:paraId="24F5ADC5" w14:textId="52A4053B" w:rsidR="009E3256" w:rsidRPr="007001F1" w:rsidDel="00C5578F" w:rsidRDefault="009E3256" w:rsidP="009E3256">
            <w:pPr>
              <w:rPr>
                <w:del w:id="3520" w:author="Autor"/>
                <w:color w:val="000000"/>
              </w:rPr>
            </w:pPr>
            <w:del w:id="3521" w:author="Autor">
              <w:r w:rsidRPr="007001F1" w:rsidDel="00C5578F">
                <w:rPr>
                  <w:color w:val="000000"/>
                  <w:sz w:val="22"/>
                  <w:szCs w:val="22"/>
                </w:rPr>
                <w:delText> </w:delText>
              </w:r>
            </w:del>
          </w:p>
        </w:tc>
      </w:tr>
      <w:tr w:rsidR="009E3256" w:rsidRPr="007001F1" w:rsidDel="00C5578F" w14:paraId="31E3DD85" w14:textId="2305D21D" w:rsidTr="00DC7517">
        <w:trPr>
          <w:trHeight w:val="300"/>
          <w:del w:id="3522" w:author="Autor"/>
        </w:trPr>
        <w:tc>
          <w:tcPr>
            <w:tcW w:w="3559" w:type="dxa"/>
            <w:gridSpan w:val="2"/>
            <w:shd w:val="clear" w:color="auto" w:fill="auto"/>
            <w:vAlign w:val="center"/>
            <w:hideMark/>
          </w:tcPr>
          <w:p w14:paraId="385BEBF1" w14:textId="24C8302E" w:rsidR="009E3256" w:rsidRPr="007001F1" w:rsidDel="00C5578F" w:rsidRDefault="009E3256" w:rsidP="009E3256">
            <w:pPr>
              <w:rPr>
                <w:del w:id="3523" w:author="Autor"/>
                <w:color w:val="000000"/>
              </w:rPr>
            </w:pPr>
            <w:del w:id="3524" w:author="Autor">
              <w:r w:rsidRPr="007001F1" w:rsidDel="00C5578F">
                <w:rPr>
                  <w:color w:val="000000"/>
                  <w:sz w:val="22"/>
                  <w:szCs w:val="22"/>
                </w:rPr>
                <w:delText>Druh verejného obstarávateľa / obstarávateľa podľa ZVO</w:delText>
              </w:r>
            </w:del>
          </w:p>
        </w:tc>
        <w:tc>
          <w:tcPr>
            <w:tcW w:w="5528" w:type="dxa"/>
            <w:gridSpan w:val="5"/>
            <w:shd w:val="clear" w:color="auto" w:fill="auto"/>
            <w:vAlign w:val="center"/>
            <w:hideMark/>
          </w:tcPr>
          <w:p w14:paraId="39775425" w14:textId="5709837A" w:rsidR="009E3256" w:rsidRPr="007001F1" w:rsidDel="00C5578F" w:rsidRDefault="009E3256" w:rsidP="009E3256">
            <w:pPr>
              <w:rPr>
                <w:del w:id="3525" w:author="Autor"/>
                <w:color w:val="000000"/>
              </w:rPr>
            </w:pPr>
            <w:del w:id="3526" w:author="Autor">
              <w:r w:rsidRPr="007001F1" w:rsidDel="00C5578F">
                <w:rPr>
                  <w:color w:val="000000"/>
                  <w:sz w:val="22"/>
                  <w:szCs w:val="22"/>
                </w:rPr>
                <w:delText> </w:delText>
              </w:r>
            </w:del>
          </w:p>
        </w:tc>
      </w:tr>
      <w:tr w:rsidR="009E3256" w:rsidRPr="007001F1" w:rsidDel="00C5578F" w14:paraId="1889ED93" w14:textId="510134EC" w:rsidTr="00DC7517">
        <w:trPr>
          <w:trHeight w:val="330"/>
          <w:del w:id="3527" w:author="Autor"/>
        </w:trPr>
        <w:tc>
          <w:tcPr>
            <w:tcW w:w="9087" w:type="dxa"/>
            <w:gridSpan w:val="7"/>
            <w:shd w:val="clear" w:color="auto" w:fill="auto"/>
            <w:vAlign w:val="center"/>
            <w:hideMark/>
          </w:tcPr>
          <w:p w14:paraId="0DB5F523" w14:textId="7334F0A7" w:rsidR="009E3256" w:rsidRPr="007001F1" w:rsidDel="00C5578F" w:rsidRDefault="009E3256" w:rsidP="009E3256">
            <w:pPr>
              <w:jc w:val="center"/>
              <w:rPr>
                <w:del w:id="3528" w:author="Autor"/>
                <w:b/>
                <w:bCs/>
                <w:color w:val="000000"/>
              </w:rPr>
            </w:pPr>
            <w:del w:id="3529" w:author="Autor">
              <w:r w:rsidRPr="007001F1" w:rsidDel="00C5578F">
                <w:rPr>
                  <w:b/>
                  <w:bCs/>
                  <w:color w:val="000000"/>
                  <w:sz w:val="22"/>
                  <w:szCs w:val="22"/>
                </w:rPr>
                <w:delText>Identifikácia zákazky</w:delText>
              </w:r>
            </w:del>
          </w:p>
        </w:tc>
      </w:tr>
      <w:tr w:rsidR="009E3256" w:rsidRPr="007001F1" w:rsidDel="00C5578F" w14:paraId="5CE4C480" w14:textId="7DF2BCCD" w:rsidTr="00DC7517">
        <w:trPr>
          <w:trHeight w:val="300"/>
          <w:del w:id="3530" w:author="Autor"/>
        </w:trPr>
        <w:tc>
          <w:tcPr>
            <w:tcW w:w="3559" w:type="dxa"/>
            <w:gridSpan w:val="2"/>
            <w:shd w:val="clear" w:color="auto" w:fill="auto"/>
            <w:vAlign w:val="center"/>
            <w:hideMark/>
          </w:tcPr>
          <w:p w14:paraId="7E6BDA2B" w14:textId="6D8863AD" w:rsidR="009E3256" w:rsidRPr="007001F1" w:rsidDel="00C5578F" w:rsidRDefault="009E3256" w:rsidP="009E3256">
            <w:pPr>
              <w:rPr>
                <w:del w:id="3531" w:author="Autor"/>
                <w:color w:val="000000"/>
              </w:rPr>
            </w:pPr>
            <w:del w:id="3532" w:author="Autor">
              <w:r w:rsidRPr="007001F1" w:rsidDel="00C5578F">
                <w:rPr>
                  <w:color w:val="000000"/>
                  <w:sz w:val="22"/>
                  <w:szCs w:val="22"/>
                </w:rPr>
                <w:delText>Druh zákazky podľa predpokladanej hodnoty zákazky</w:delText>
              </w:r>
            </w:del>
          </w:p>
        </w:tc>
        <w:tc>
          <w:tcPr>
            <w:tcW w:w="5528" w:type="dxa"/>
            <w:gridSpan w:val="5"/>
            <w:shd w:val="clear" w:color="auto" w:fill="auto"/>
            <w:vAlign w:val="center"/>
            <w:hideMark/>
          </w:tcPr>
          <w:p w14:paraId="0A9DA58D" w14:textId="569A7120" w:rsidR="009E3256" w:rsidRPr="007001F1" w:rsidDel="00C5578F" w:rsidRDefault="009E3256" w:rsidP="009E3256">
            <w:pPr>
              <w:rPr>
                <w:del w:id="3533" w:author="Autor"/>
                <w:color w:val="000000"/>
              </w:rPr>
            </w:pPr>
            <w:del w:id="3534" w:author="Autor">
              <w:r w:rsidRPr="007001F1" w:rsidDel="00C5578F">
                <w:rPr>
                  <w:color w:val="000000"/>
                  <w:sz w:val="22"/>
                  <w:szCs w:val="22"/>
                </w:rPr>
                <w:delText xml:space="preserve">Nadlimitná </w:delText>
              </w:r>
              <w:r w:rsidR="008E774D" w:rsidRPr="007001F1" w:rsidDel="00C5578F">
                <w:rPr>
                  <w:color w:val="000000"/>
                  <w:sz w:val="22"/>
                  <w:szCs w:val="22"/>
                </w:rPr>
                <w:delText>koncesia</w:delText>
              </w:r>
            </w:del>
          </w:p>
        </w:tc>
      </w:tr>
      <w:tr w:rsidR="009E3256" w:rsidRPr="007001F1" w:rsidDel="00C5578F" w14:paraId="02DCECDB" w14:textId="3D1CA243" w:rsidTr="00DC7517">
        <w:trPr>
          <w:trHeight w:val="300"/>
          <w:del w:id="3535" w:author="Autor"/>
        </w:trPr>
        <w:tc>
          <w:tcPr>
            <w:tcW w:w="3559" w:type="dxa"/>
            <w:gridSpan w:val="2"/>
            <w:shd w:val="clear" w:color="auto" w:fill="auto"/>
            <w:vAlign w:val="center"/>
            <w:hideMark/>
          </w:tcPr>
          <w:p w14:paraId="4F5337C5" w14:textId="52E29C38" w:rsidR="009E3256" w:rsidRPr="007001F1" w:rsidDel="00C5578F" w:rsidRDefault="009E3256" w:rsidP="009E3256">
            <w:pPr>
              <w:rPr>
                <w:del w:id="3536" w:author="Autor"/>
                <w:color w:val="000000"/>
              </w:rPr>
            </w:pPr>
            <w:del w:id="3537" w:author="Autor">
              <w:r w:rsidRPr="007001F1" w:rsidDel="00C5578F">
                <w:rPr>
                  <w:color w:val="000000"/>
                  <w:sz w:val="22"/>
                  <w:szCs w:val="22"/>
                </w:rPr>
                <w:delText>Druh zákazky podľa postupu</w:delText>
              </w:r>
            </w:del>
          </w:p>
        </w:tc>
        <w:tc>
          <w:tcPr>
            <w:tcW w:w="5528" w:type="dxa"/>
            <w:gridSpan w:val="5"/>
            <w:shd w:val="clear" w:color="auto" w:fill="auto"/>
            <w:vAlign w:val="center"/>
            <w:hideMark/>
          </w:tcPr>
          <w:p w14:paraId="468F4F2B" w14:textId="5E59FBC5" w:rsidR="009E3256" w:rsidRPr="007001F1" w:rsidDel="00C5578F" w:rsidRDefault="009E3256" w:rsidP="009E3256">
            <w:pPr>
              <w:rPr>
                <w:del w:id="3538" w:author="Autor"/>
                <w:color w:val="000000"/>
              </w:rPr>
            </w:pPr>
            <w:del w:id="3539" w:author="Autor">
              <w:r w:rsidRPr="007001F1" w:rsidDel="00C5578F">
                <w:rPr>
                  <w:color w:val="000000"/>
                  <w:sz w:val="22"/>
                  <w:szCs w:val="22"/>
                </w:rPr>
                <w:delText>Koncesia (§ 100 a nasl. ZVO)</w:delText>
              </w:r>
            </w:del>
          </w:p>
        </w:tc>
      </w:tr>
      <w:tr w:rsidR="009E3256" w:rsidRPr="007001F1" w:rsidDel="00C5578F" w14:paraId="477EDB55" w14:textId="0DEB6D7F" w:rsidTr="00DC7517">
        <w:trPr>
          <w:trHeight w:val="300"/>
          <w:del w:id="3540" w:author="Autor"/>
        </w:trPr>
        <w:tc>
          <w:tcPr>
            <w:tcW w:w="3559" w:type="dxa"/>
            <w:gridSpan w:val="2"/>
            <w:shd w:val="clear" w:color="auto" w:fill="auto"/>
            <w:vAlign w:val="center"/>
            <w:hideMark/>
          </w:tcPr>
          <w:p w14:paraId="707744EE" w14:textId="00B4495E" w:rsidR="009E3256" w:rsidRPr="007001F1" w:rsidDel="00C5578F" w:rsidRDefault="009E3256" w:rsidP="009E3256">
            <w:pPr>
              <w:rPr>
                <w:del w:id="3541" w:author="Autor"/>
                <w:color w:val="000000"/>
              </w:rPr>
            </w:pPr>
            <w:del w:id="3542" w:author="Autor">
              <w:r w:rsidRPr="007001F1" w:rsidDel="00C5578F">
                <w:rPr>
                  <w:color w:val="000000"/>
                  <w:sz w:val="22"/>
                  <w:szCs w:val="22"/>
                </w:rPr>
                <w:delText>Druh zákazky podľa predmetu obstarania</w:delText>
              </w:r>
            </w:del>
          </w:p>
        </w:tc>
        <w:tc>
          <w:tcPr>
            <w:tcW w:w="5528" w:type="dxa"/>
            <w:gridSpan w:val="5"/>
            <w:shd w:val="clear" w:color="auto" w:fill="auto"/>
            <w:vAlign w:val="center"/>
            <w:hideMark/>
          </w:tcPr>
          <w:p w14:paraId="2A9C4138" w14:textId="1F6F5A64" w:rsidR="009E3256" w:rsidRPr="007001F1" w:rsidDel="00C5578F" w:rsidRDefault="009E3256" w:rsidP="009E3256">
            <w:pPr>
              <w:rPr>
                <w:del w:id="3543" w:author="Autor"/>
                <w:color w:val="000000"/>
              </w:rPr>
            </w:pPr>
          </w:p>
        </w:tc>
      </w:tr>
      <w:tr w:rsidR="004D0B9F" w:rsidRPr="007001F1" w:rsidDel="00C5578F" w14:paraId="3939DBED" w14:textId="66DE5E87" w:rsidTr="00DC7517">
        <w:trPr>
          <w:trHeight w:val="300"/>
          <w:del w:id="3544" w:author="Autor"/>
        </w:trPr>
        <w:tc>
          <w:tcPr>
            <w:tcW w:w="3559" w:type="dxa"/>
            <w:gridSpan w:val="2"/>
            <w:shd w:val="clear" w:color="auto" w:fill="auto"/>
            <w:vAlign w:val="center"/>
          </w:tcPr>
          <w:p w14:paraId="68B12B7C" w14:textId="3E2D30B5" w:rsidR="004D0B9F" w:rsidRPr="007001F1" w:rsidDel="00C5578F" w:rsidRDefault="004D0B9F" w:rsidP="009E3256">
            <w:pPr>
              <w:rPr>
                <w:del w:id="3545" w:author="Autor"/>
                <w:color w:val="000000"/>
              </w:rPr>
            </w:pPr>
            <w:del w:id="3546" w:author="Autor">
              <w:r w:rsidRPr="007001F1" w:rsidDel="00C5578F">
                <w:rPr>
                  <w:color w:val="000000"/>
                  <w:sz w:val="22"/>
                  <w:szCs w:val="22"/>
                </w:rPr>
                <w:delText>Identifikátor zákazky v ITMS2014+</w:delText>
              </w:r>
            </w:del>
          </w:p>
        </w:tc>
        <w:tc>
          <w:tcPr>
            <w:tcW w:w="5528" w:type="dxa"/>
            <w:gridSpan w:val="5"/>
            <w:shd w:val="clear" w:color="auto" w:fill="auto"/>
            <w:vAlign w:val="center"/>
          </w:tcPr>
          <w:p w14:paraId="6FDE2B8E" w14:textId="66B27278" w:rsidR="004D0B9F" w:rsidRPr="007001F1" w:rsidDel="00C5578F" w:rsidRDefault="004D0B9F" w:rsidP="009E3256">
            <w:pPr>
              <w:rPr>
                <w:del w:id="3547" w:author="Autor"/>
                <w:color w:val="000000"/>
              </w:rPr>
            </w:pPr>
          </w:p>
        </w:tc>
      </w:tr>
      <w:tr w:rsidR="009E3256" w:rsidRPr="007001F1" w:rsidDel="00C5578F" w14:paraId="5F6DF413" w14:textId="0FF445E1" w:rsidTr="00DC7517">
        <w:trPr>
          <w:trHeight w:val="300"/>
          <w:del w:id="3548" w:author="Autor"/>
        </w:trPr>
        <w:tc>
          <w:tcPr>
            <w:tcW w:w="3559" w:type="dxa"/>
            <w:gridSpan w:val="2"/>
            <w:shd w:val="clear" w:color="auto" w:fill="auto"/>
            <w:vAlign w:val="center"/>
            <w:hideMark/>
          </w:tcPr>
          <w:p w14:paraId="7BB6D7F4" w14:textId="721FF6A6" w:rsidR="009E3256" w:rsidRPr="007001F1" w:rsidDel="00C5578F" w:rsidRDefault="009E3256" w:rsidP="009E3256">
            <w:pPr>
              <w:rPr>
                <w:del w:id="3549" w:author="Autor"/>
                <w:color w:val="000000"/>
              </w:rPr>
            </w:pPr>
            <w:del w:id="3550" w:author="Autor">
              <w:r w:rsidRPr="007001F1" w:rsidDel="00C5578F">
                <w:rPr>
                  <w:color w:val="000000"/>
                  <w:sz w:val="22"/>
                  <w:szCs w:val="22"/>
                </w:rPr>
                <w:delText>Typ kontroly</w:delText>
              </w:r>
            </w:del>
          </w:p>
        </w:tc>
        <w:tc>
          <w:tcPr>
            <w:tcW w:w="5528" w:type="dxa"/>
            <w:gridSpan w:val="5"/>
            <w:shd w:val="clear" w:color="auto" w:fill="auto"/>
            <w:vAlign w:val="center"/>
            <w:hideMark/>
          </w:tcPr>
          <w:p w14:paraId="3087A912" w14:textId="28A65414" w:rsidR="009E3256" w:rsidRPr="007001F1" w:rsidDel="00C5578F" w:rsidRDefault="009E3256" w:rsidP="009E3256">
            <w:pPr>
              <w:rPr>
                <w:del w:id="3551" w:author="Autor"/>
                <w:color w:val="000000"/>
              </w:rPr>
            </w:pPr>
            <w:del w:id="3552" w:author="Autor">
              <w:r w:rsidRPr="007001F1" w:rsidDel="00C5578F">
                <w:rPr>
                  <w:color w:val="000000"/>
                  <w:sz w:val="22"/>
                  <w:szCs w:val="22"/>
                </w:rPr>
                <w:delText>Následná ex</w:delText>
              </w:r>
              <w:r w:rsidR="007964AF" w:rsidDel="00C5578F">
                <w:rPr>
                  <w:color w:val="000000"/>
                  <w:sz w:val="22"/>
                  <w:szCs w:val="22"/>
                </w:rPr>
                <w:delText xml:space="preserve"> </w:delText>
              </w:r>
              <w:r w:rsidRPr="007001F1" w:rsidDel="00C5578F">
                <w:rPr>
                  <w:color w:val="000000"/>
                  <w:sz w:val="22"/>
                  <w:szCs w:val="22"/>
                </w:rPr>
                <w:delText>post kontrola</w:delText>
              </w:r>
            </w:del>
          </w:p>
        </w:tc>
      </w:tr>
      <w:tr w:rsidR="009E3256" w:rsidRPr="007001F1" w:rsidDel="00C5578F" w14:paraId="0D9501CC" w14:textId="0E7AF602" w:rsidTr="00DC7517">
        <w:trPr>
          <w:trHeight w:val="300"/>
          <w:del w:id="3553" w:author="Autor"/>
        </w:trPr>
        <w:tc>
          <w:tcPr>
            <w:tcW w:w="3559" w:type="dxa"/>
            <w:gridSpan w:val="2"/>
            <w:shd w:val="clear" w:color="auto" w:fill="auto"/>
            <w:vAlign w:val="center"/>
            <w:hideMark/>
          </w:tcPr>
          <w:p w14:paraId="18396342" w14:textId="3A4F5BF8" w:rsidR="009E3256" w:rsidRPr="007001F1" w:rsidDel="00C5578F" w:rsidRDefault="009E3256" w:rsidP="009E3256">
            <w:pPr>
              <w:rPr>
                <w:del w:id="3554" w:author="Autor"/>
                <w:color w:val="000000"/>
              </w:rPr>
            </w:pPr>
            <w:del w:id="3555" w:author="Autor">
              <w:r w:rsidRPr="007001F1" w:rsidDel="00C5578F">
                <w:rPr>
                  <w:color w:val="000000"/>
                  <w:sz w:val="22"/>
                  <w:szCs w:val="22"/>
                </w:rPr>
                <w:delText>Názov zákazky</w:delText>
              </w:r>
            </w:del>
          </w:p>
        </w:tc>
        <w:tc>
          <w:tcPr>
            <w:tcW w:w="5528" w:type="dxa"/>
            <w:gridSpan w:val="5"/>
            <w:shd w:val="clear" w:color="auto" w:fill="auto"/>
            <w:vAlign w:val="center"/>
            <w:hideMark/>
          </w:tcPr>
          <w:p w14:paraId="6CA19318" w14:textId="2A65625B" w:rsidR="009E3256" w:rsidRPr="007001F1" w:rsidDel="00C5578F" w:rsidRDefault="009E3256" w:rsidP="009E3256">
            <w:pPr>
              <w:rPr>
                <w:del w:id="3556" w:author="Autor"/>
                <w:color w:val="000000"/>
              </w:rPr>
            </w:pPr>
            <w:del w:id="3557" w:author="Autor">
              <w:r w:rsidRPr="007001F1" w:rsidDel="00C5578F">
                <w:rPr>
                  <w:color w:val="000000"/>
                  <w:sz w:val="22"/>
                  <w:szCs w:val="22"/>
                </w:rPr>
                <w:delText> </w:delText>
              </w:r>
            </w:del>
          </w:p>
        </w:tc>
      </w:tr>
      <w:tr w:rsidR="009E3256" w:rsidRPr="007001F1" w:rsidDel="00C5578F" w14:paraId="53FE7047" w14:textId="79185401" w:rsidTr="00DC7517">
        <w:trPr>
          <w:trHeight w:val="300"/>
          <w:del w:id="3558" w:author="Autor"/>
        </w:trPr>
        <w:tc>
          <w:tcPr>
            <w:tcW w:w="3559" w:type="dxa"/>
            <w:gridSpan w:val="2"/>
            <w:shd w:val="clear" w:color="auto" w:fill="auto"/>
            <w:vAlign w:val="center"/>
            <w:hideMark/>
          </w:tcPr>
          <w:p w14:paraId="2872AF2D" w14:textId="0D3BBF76" w:rsidR="009E3256" w:rsidRPr="007001F1" w:rsidDel="00C5578F" w:rsidRDefault="009E3256" w:rsidP="009E3256">
            <w:pPr>
              <w:rPr>
                <w:del w:id="3559" w:author="Autor"/>
                <w:color w:val="000000"/>
              </w:rPr>
            </w:pPr>
            <w:del w:id="3560" w:author="Autor">
              <w:r w:rsidRPr="007001F1" w:rsidDel="00C5578F">
                <w:rPr>
                  <w:color w:val="000000"/>
                  <w:sz w:val="22"/>
                  <w:szCs w:val="22"/>
                </w:rPr>
                <w:delText>Číslo oznámenia vo vestníku VO</w:delText>
              </w:r>
            </w:del>
          </w:p>
        </w:tc>
        <w:tc>
          <w:tcPr>
            <w:tcW w:w="5528" w:type="dxa"/>
            <w:gridSpan w:val="5"/>
            <w:shd w:val="clear" w:color="auto" w:fill="auto"/>
            <w:vAlign w:val="center"/>
            <w:hideMark/>
          </w:tcPr>
          <w:p w14:paraId="52B71070" w14:textId="7AF7377B" w:rsidR="009E3256" w:rsidRPr="007001F1" w:rsidDel="00C5578F" w:rsidRDefault="009E3256" w:rsidP="009E3256">
            <w:pPr>
              <w:rPr>
                <w:del w:id="3561" w:author="Autor"/>
                <w:color w:val="000000"/>
              </w:rPr>
            </w:pPr>
            <w:del w:id="3562" w:author="Autor">
              <w:r w:rsidRPr="007001F1" w:rsidDel="00C5578F">
                <w:rPr>
                  <w:color w:val="000000"/>
                  <w:sz w:val="22"/>
                  <w:szCs w:val="22"/>
                </w:rPr>
                <w:delText> </w:delText>
              </w:r>
            </w:del>
          </w:p>
        </w:tc>
      </w:tr>
      <w:tr w:rsidR="009E3256" w:rsidRPr="007001F1" w:rsidDel="00C5578F" w14:paraId="19F28A28" w14:textId="774B870C" w:rsidTr="00DC7517">
        <w:trPr>
          <w:trHeight w:val="300"/>
          <w:del w:id="3563" w:author="Autor"/>
        </w:trPr>
        <w:tc>
          <w:tcPr>
            <w:tcW w:w="3559" w:type="dxa"/>
            <w:gridSpan w:val="2"/>
            <w:shd w:val="clear" w:color="auto" w:fill="auto"/>
            <w:vAlign w:val="center"/>
            <w:hideMark/>
          </w:tcPr>
          <w:p w14:paraId="63263A98" w14:textId="173B5EFB" w:rsidR="009E3256" w:rsidRPr="007001F1" w:rsidDel="00C5578F" w:rsidRDefault="009E3256" w:rsidP="009E3256">
            <w:pPr>
              <w:rPr>
                <w:del w:id="3564" w:author="Autor"/>
                <w:color w:val="000000"/>
              </w:rPr>
            </w:pPr>
            <w:del w:id="3565" w:author="Autor">
              <w:r w:rsidRPr="007001F1" w:rsidDel="00C5578F">
                <w:rPr>
                  <w:color w:val="000000"/>
                  <w:sz w:val="22"/>
                  <w:szCs w:val="22"/>
                </w:rPr>
                <w:delText>Číslo oznámenia v európskom vestníku</w:delText>
              </w:r>
            </w:del>
          </w:p>
        </w:tc>
        <w:tc>
          <w:tcPr>
            <w:tcW w:w="5528" w:type="dxa"/>
            <w:gridSpan w:val="5"/>
            <w:shd w:val="clear" w:color="auto" w:fill="auto"/>
            <w:vAlign w:val="center"/>
            <w:hideMark/>
          </w:tcPr>
          <w:p w14:paraId="4CA2BB26" w14:textId="27DA285F" w:rsidR="009E3256" w:rsidRPr="007001F1" w:rsidDel="00C5578F" w:rsidRDefault="009E3256" w:rsidP="009E3256">
            <w:pPr>
              <w:rPr>
                <w:del w:id="3566" w:author="Autor"/>
                <w:color w:val="000000"/>
              </w:rPr>
            </w:pPr>
            <w:del w:id="3567" w:author="Autor">
              <w:r w:rsidRPr="007001F1" w:rsidDel="00C5578F">
                <w:rPr>
                  <w:color w:val="000000"/>
                  <w:sz w:val="22"/>
                  <w:szCs w:val="22"/>
                </w:rPr>
                <w:delText> </w:delText>
              </w:r>
            </w:del>
          </w:p>
        </w:tc>
      </w:tr>
      <w:tr w:rsidR="009E3256" w:rsidRPr="007001F1" w:rsidDel="00C5578F" w14:paraId="446E62CC" w14:textId="60E4AEB3" w:rsidTr="00DC7517">
        <w:trPr>
          <w:trHeight w:val="300"/>
          <w:del w:id="3568" w:author="Autor"/>
        </w:trPr>
        <w:tc>
          <w:tcPr>
            <w:tcW w:w="3559" w:type="dxa"/>
            <w:gridSpan w:val="2"/>
            <w:shd w:val="clear" w:color="auto" w:fill="auto"/>
            <w:vAlign w:val="center"/>
            <w:hideMark/>
          </w:tcPr>
          <w:p w14:paraId="08AAE2D9" w14:textId="43B7AF9E" w:rsidR="009E3256" w:rsidRPr="007001F1" w:rsidDel="00C5578F" w:rsidRDefault="009E3256" w:rsidP="009E3256">
            <w:pPr>
              <w:rPr>
                <w:del w:id="3569" w:author="Autor"/>
                <w:color w:val="000000"/>
              </w:rPr>
            </w:pPr>
            <w:del w:id="3570" w:author="Autor">
              <w:r w:rsidRPr="007001F1" w:rsidDel="00C5578F">
                <w:rPr>
                  <w:color w:val="000000"/>
                  <w:sz w:val="22"/>
                  <w:szCs w:val="22"/>
                </w:rPr>
                <w:delText>Názov dodávateľa</w:delText>
              </w:r>
            </w:del>
          </w:p>
        </w:tc>
        <w:tc>
          <w:tcPr>
            <w:tcW w:w="5528" w:type="dxa"/>
            <w:gridSpan w:val="5"/>
            <w:shd w:val="clear" w:color="auto" w:fill="auto"/>
            <w:vAlign w:val="center"/>
            <w:hideMark/>
          </w:tcPr>
          <w:p w14:paraId="1ECD48CB" w14:textId="3AE7924F" w:rsidR="009E3256" w:rsidRPr="007001F1" w:rsidDel="00C5578F" w:rsidRDefault="009E3256" w:rsidP="009E3256">
            <w:pPr>
              <w:rPr>
                <w:del w:id="3571" w:author="Autor"/>
                <w:color w:val="000000"/>
              </w:rPr>
            </w:pPr>
            <w:del w:id="3572" w:author="Autor">
              <w:r w:rsidRPr="007001F1" w:rsidDel="00C5578F">
                <w:rPr>
                  <w:color w:val="000000"/>
                  <w:sz w:val="22"/>
                  <w:szCs w:val="22"/>
                </w:rPr>
                <w:delText> </w:delText>
              </w:r>
            </w:del>
          </w:p>
        </w:tc>
      </w:tr>
      <w:tr w:rsidR="009E3256" w:rsidRPr="007001F1" w:rsidDel="00C5578F" w14:paraId="71A77254" w14:textId="2EC8B38C" w:rsidTr="00DC7517">
        <w:trPr>
          <w:trHeight w:val="300"/>
          <w:del w:id="3573" w:author="Autor"/>
        </w:trPr>
        <w:tc>
          <w:tcPr>
            <w:tcW w:w="3559" w:type="dxa"/>
            <w:gridSpan w:val="2"/>
            <w:shd w:val="clear" w:color="auto" w:fill="auto"/>
            <w:vAlign w:val="center"/>
            <w:hideMark/>
          </w:tcPr>
          <w:p w14:paraId="59D0F7C9" w14:textId="16A38A81" w:rsidR="009E3256" w:rsidRPr="007001F1" w:rsidDel="00C5578F" w:rsidRDefault="009E3256" w:rsidP="009E3256">
            <w:pPr>
              <w:rPr>
                <w:del w:id="3574" w:author="Autor"/>
                <w:color w:val="000000"/>
              </w:rPr>
            </w:pPr>
            <w:del w:id="3575" w:author="Autor">
              <w:r w:rsidRPr="007001F1" w:rsidDel="00C5578F">
                <w:rPr>
                  <w:color w:val="000000"/>
                  <w:sz w:val="22"/>
                  <w:szCs w:val="22"/>
                </w:rPr>
                <w:delText>IČO dodávateľa</w:delText>
              </w:r>
            </w:del>
          </w:p>
        </w:tc>
        <w:tc>
          <w:tcPr>
            <w:tcW w:w="5528" w:type="dxa"/>
            <w:gridSpan w:val="5"/>
            <w:shd w:val="clear" w:color="auto" w:fill="auto"/>
            <w:vAlign w:val="center"/>
            <w:hideMark/>
          </w:tcPr>
          <w:p w14:paraId="40BEC564" w14:textId="31193310" w:rsidR="009E3256" w:rsidRPr="007001F1" w:rsidDel="00C5578F" w:rsidRDefault="009E3256" w:rsidP="009E3256">
            <w:pPr>
              <w:rPr>
                <w:del w:id="3576" w:author="Autor"/>
                <w:color w:val="000000"/>
              </w:rPr>
            </w:pPr>
            <w:del w:id="3577" w:author="Autor">
              <w:r w:rsidRPr="007001F1" w:rsidDel="00C5578F">
                <w:rPr>
                  <w:color w:val="000000"/>
                  <w:sz w:val="22"/>
                  <w:szCs w:val="22"/>
                </w:rPr>
                <w:delText> </w:delText>
              </w:r>
            </w:del>
          </w:p>
        </w:tc>
      </w:tr>
      <w:tr w:rsidR="009E3256" w:rsidRPr="007001F1" w:rsidDel="00C5578F" w14:paraId="4EEA6586" w14:textId="6DC6BC56" w:rsidTr="00DC7517">
        <w:trPr>
          <w:trHeight w:val="300"/>
          <w:del w:id="3578" w:author="Autor"/>
        </w:trPr>
        <w:tc>
          <w:tcPr>
            <w:tcW w:w="3559" w:type="dxa"/>
            <w:gridSpan w:val="2"/>
            <w:shd w:val="clear" w:color="auto" w:fill="auto"/>
            <w:vAlign w:val="center"/>
            <w:hideMark/>
          </w:tcPr>
          <w:p w14:paraId="3FD9FB06" w14:textId="6D9756E0" w:rsidR="009E3256" w:rsidRPr="007001F1" w:rsidDel="00C5578F" w:rsidRDefault="009E3256" w:rsidP="009E3256">
            <w:pPr>
              <w:rPr>
                <w:del w:id="3579" w:author="Autor"/>
                <w:color w:val="000000"/>
              </w:rPr>
            </w:pPr>
            <w:del w:id="3580" w:author="Autor">
              <w:r w:rsidRPr="007001F1" w:rsidDel="00C5578F">
                <w:rPr>
                  <w:color w:val="000000"/>
                  <w:sz w:val="22"/>
                  <w:szCs w:val="22"/>
                </w:rPr>
                <w:delText>Predpokladaná hodnota zákazky</w:delText>
              </w:r>
            </w:del>
          </w:p>
        </w:tc>
        <w:tc>
          <w:tcPr>
            <w:tcW w:w="5528" w:type="dxa"/>
            <w:gridSpan w:val="5"/>
            <w:shd w:val="clear" w:color="auto" w:fill="auto"/>
            <w:vAlign w:val="center"/>
            <w:hideMark/>
          </w:tcPr>
          <w:p w14:paraId="287FEE6C" w14:textId="50552705" w:rsidR="009E3256" w:rsidRPr="007001F1" w:rsidDel="00C5578F" w:rsidRDefault="009E3256" w:rsidP="009E3256">
            <w:pPr>
              <w:rPr>
                <w:del w:id="3581" w:author="Autor"/>
                <w:color w:val="000000"/>
              </w:rPr>
            </w:pPr>
            <w:del w:id="3582" w:author="Autor">
              <w:r w:rsidRPr="007001F1" w:rsidDel="00C5578F">
                <w:rPr>
                  <w:color w:val="000000"/>
                  <w:sz w:val="22"/>
                  <w:szCs w:val="22"/>
                </w:rPr>
                <w:delText> </w:delText>
              </w:r>
            </w:del>
          </w:p>
        </w:tc>
      </w:tr>
      <w:tr w:rsidR="009E3256" w:rsidRPr="007001F1" w:rsidDel="00C5578F" w14:paraId="500AB9D4" w14:textId="5639FBE2" w:rsidTr="00DC7517">
        <w:trPr>
          <w:trHeight w:val="300"/>
          <w:del w:id="3583" w:author="Autor"/>
        </w:trPr>
        <w:tc>
          <w:tcPr>
            <w:tcW w:w="3559" w:type="dxa"/>
            <w:gridSpan w:val="2"/>
            <w:shd w:val="clear" w:color="auto" w:fill="auto"/>
            <w:vAlign w:val="center"/>
            <w:hideMark/>
          </w:tcPr>
          <w:p w14:paraId="114599AD" w14:textId="76E512FD" w:rsidR="009E3256" w:rsidRPr="007001F1" w:rsidDel="00C5578F" w:rsidRDefault="009E3256" w:rsidP="009E3256">
            <w:pPr>
              <w:rPr>
                <w:del w:id="3584" w:author="Autor"/>
                <w:color w:val="000000"/>
              </w:rPr>
            </w:pPr>
            <w:del w:id="3585" w:author="Autor">
              <w:r w:rsidRPr="007001F1" w:rsidDel="00C5578F">
                <w:rPr>
                  <w:color w:val="000000"/>
                  <w:sz w:val="22"/>
                  <w:szCs w:val="22"/>
                </w:rPr>
                <w:delText>Hodnota zákazky bez DPH</w:delText>
              </w:r>
            </w:del>
          </w:p>
        </w:tc>
        <w:tc>
          <w:tcPr>
            <w:tcW w:w="5528" w:type="dxa"/>
            <w:gridSpan w:val="5"/>
            <w:shd w:val="clear" w:color="auto" w:fill="auto"/>
            <w:vAlign w:val="center"/>
            <w:hideMark/>
          </w:tcPr>
          <w:p w14:paraId="36254D14" w14:textId="70465BBB" w:rsidR="009E3256" w:rsidRPr="007001F1" w:rsidDel="00C5578F" w:rsidRDefault="009E3256" w:rsidP="009E3256">
            <w:pPr>
              <w:rPr>
                <w:del w:id="3586" w:author="Autor"/>
                <w:color w:val="000000"/>
              </w:rPr>
            </w:pPr>
            <w:del w:id="3587" w:author="Autor">
              <w:r w:rsidRPr="007001F1" w:rsidDel="00C5578F">
                <w:rPr>
                  <w:color w:val="000000"/>
                  <w:sz w:val="22"/>
                  <w:szCs w:val="22"/>
                </w:rPr>
                <w:delText> </w:delText>
              </w:r>
            </w:del>
          </w:p>
        </w:tc>
      </w:tr>
      <w:tr w:rsidR="009E3256" w:rsidRPr="007001F1" w:rsidDel="00C5578F" w14:paraId="1E33EC6F" w14:textId="5814D5AC" w:rsidTr="00DC7517">
        <w:trPr>
          <w:trHeight w:val="300"/>
          <w:del w:id="3588" w:author="Autor"/>
        </w:trPr>
        <w:tc>
          <w:tcPr>
            <w:tcW w:w="3559" w:type="dxa"/>
            <w:gridSpan w:val="2"/>
            <w:shd w:val="clear" w:color="auto" w:fill="auto"/>
            <w:vAlign w:val="center"/>
            <w:hideMark/>
          </w:tcPr>
          <w:p w14:paraId="4687D162" w14:textId="347B56F1" w:rsidR="009E3256" w:rsidRPr="007001F1" w:rsidDel="00C5578F" w:rsidRDefault="009E3256" w:rsidP="009E3256">
            <w:pPr>
              <w:rPr>
                <w:del w:id="3589" w:author="Autor"/>
                <w:color w:val="000000"/>
              </w:rPr>
            </w:pPr>
            <w:del w:id="3590" w:author="Autor">
              <w:r w:rsidRPr="007001F1" w:rsidDel="00C5578F">
                <w:rPr>
                  <w:color w:val="000000"/>
                  <w:sz w:val="22"/>
                  <w:szCs w:val="22"/>
                </w:rPr>
                <w:delText>Hodnota zákazky s DPH</w:delText>
              </w:r>
            </w:del>
          </w:p>
        </w:tc>
        <w:tc>
          <w:tcPr>
            <w:tcW w:w="5528" w:type="dxa"/>
            <w:gridSpan w:val="5"/>
            <w:shd w:val="clear" w:color="auto" w:fill="auto"/>
            <w:vAlign w:val="center"/>
            <w:hideMark/>
          </w:tcPr>
          <w:p w14:paraId="63786E7F" w14:textId="2EFDC254" w:rsidR="009E3256" w:rsidRPr="007001F1" w:rsidDel="00C5578F" w:rsidRDefault="009E3256" w:rsidP="009E3256">
            <w:pPr>
              <w:rPr>
                <w:del w:id="3591" w:author="Autor"/>
                <w:color w:val="000000"/>
              </w:rPr>
            </w:pPr>
            <w:del w:id="3592" w:author="Autor">
              <w:r w:rsidRPr="007001F1" w:rsidDel="00C5578F">
                <w:rPr>
                  <w:color w:val="000000"/>
                  <w:sz w:val="22"/>
                  <w:szCs w:val="22"/>
                </w:rPr>
                <w:delText> </w:delText>
              </w:r>
            </w:del>
          </w:p>
        </w:tc>
      </w:tr>
      <w:tr w:rsidR="009E3256" w:rsidRPr="007001F1" w:rsidDel="00C5578F" w14:paraId="2D5B4AD7" w14:textId="1B6D9D13" w:rsidTr="00DC7517">
        <w:trPr>
          <w:trHeight w:val="300"/>
          <w:del w:id="3593" w:author="Autor"/>
        </w:trPr>
        <w:tc>
          <w:tcPr>
            <w:tcW w:w="3559" w:type="dxa"/>
            <w:gridSpan w:val="2"/>
            <w:shd w:val="clear" w:color="auto" w:fill="auto"/>
            <w:vAlign w:val="center"/>
            <w:hideMark/>
          </w:tcPr>
          <w:p w14:paraId="49022030" w14:textId="2C409380" w:rsidR="009E3256" w:rsidRPr="007001F1" w:rsidDel="00C5578F" w:rsidRDefault="009E3256" w:rsidP="009E3256">
            <w:pPr>
              <w:rPr>
                <w:del w:id="3594" w:author="Autor"/>
                <w:color w:val="000000"/>
              </w:rPr>
            </w:pPr>
            <w:del w:id="3595" w:author="Autor">
              <w:r w:rsidRPr="007001F1" w:rsidDel="00C5578F">
                <w:rPr>
                  <w:color w:val="000000"/>
                  <w:sz w:val="22"/>
                  <w:szCs w:val="22"/>
                </w:rPr>
                <w:delText>Dátum podpisu zmluvy s dodávateľom</w:delText>
              </w:r>
            </w:del>
          </w:p>
        </w:tc>
        <w:tc>
          <w:tcPr>
            <w:tcW w:w="5528" w:type="dxa"/>
            <w:gridSpan w:val="5"/>
            <w:shd w:val="clear" w:color="auto" w:fill="auto"/>
            <w:vAlign w:val="center"/>
            <w:hideMark/>
          </w:tcPr>
          <w:p w14:paraId="71999E50" w14:textId="4F2A0E26" w:rsidR="009E3256" w:rsidRPr="007001F1" w:rsidDel="00C5578F" w:rsidRDefault="009E3256" w:rsidP="009E3256">
            <w:pPr>
              <w:rPr>
                <w:del w:id="3596" w:author="Autor"/>
                <w:color w:val="000000"/>
              </w:rPr>
            </w:pPr>
            <w:del w:id="3597" w:author="Autor">
              <w:r w:rsidRPr="007001F1" w:rsidDel="00C5578F">
                <w:rPr>
                  <w:color w:val="000000"/>
                  <w:sz w:val="22"/>
                  <w:szCs w:val="22"/>
                </w:rPr>
                <w:delText> </w:delText>
              </w:r>
            </w:del>
          </w:p>
        </w:tc>
      </w:tr>
      <w:tr w:rsidR="009E3256" w:rsidRPr="007001F1" w:rsidDel="00C5578F" w14:paraId="5AA793B7" w14:textId="4757D577" w:rsidTr="00DC7517">
        <w:trPr>
          <w:trHeight w:val="300"/>
          <w:del w:id="3598" w:author="Autor"/>
        </w:trPr>
        <w:tc>
          <w:tcPr>
            <w:tcW w:w="3559" w:type="dxa"/>
            <w:gridSpan w:val="2"/>
            <w:shd w:val="clear" w:color="auto" w:fill="auto"/>
            <w:vAlign w:val="center"/>
            <w:hideMark/>
          </w:tcPr>
          <w:p w14:paraId="2252E39D" w14:textId="5B930D18" w:rsidR="009E3256" w:rsidRPr="007001F1" w:rsidDel="00C5578F" w:rsidRDefault="009E3256" w:rsidP="009E3256">
            <w:pPr>
              <w:rPr>
                <w:del w:id="3599" w:author="Autor"/>
                <w:color w:val="000000"/>
              </w:rPr>
            </w:pPr>
            <w:del w:id="3600" w:author="Autor">
              <w:r w:rsidRPr="007001F1" w:rsidDel="00C5578F">
                <w:rPr>
                  <w:color w:val="000000"/>
                  <w:sz w:val="22"/>
                  <w:szCs w:val="22"/>
                </w:rPr>
                <w:delText>Dátum nadobudnutia účinnosti zmluvy</w:delText>
              </w:r>
            </w:del>
          </w:p>
        </w:tc>
        <w:tc>
          <w:tcPr>
            <w:tcW w:w="5528" w:type="dxa"/>
            <w:gridSpan w:val="5"/>
            <w:shd w:val="clear" w:color="auto" w:fill="auto"/>
            <w:vAlign w:val="center"/>
            <w:hideMark/>
          </w:tcPr>
          <w:p w14:paraId="60F2B8C7" w14:textId="0BAB57E6" w:rsidR="009E3256" w:rsidRPr="007001F1" w:rsidDel="00C5578F" w:rsidRDefault="009E3256" w:rsidP="009E3256">
            <w:pPr>
              <w:rPr>
                <w:del w:id="3601" w:author="Autor"/>
                <w:color w:val="000000"/>
              </w:rPr>
            </w:pPr>
            <w:del w:id="3602" w:author="Autor">
              <w:r w:rsidRPr="007001F1" w:rsidDel="00C5578F">
                <w:rPr>
                  <w:color w:val="000000"/>
                  <w:sz w:val="22"/>
                  <w:szCs w:val="22"/>
                </w:rPr>
                <w:delText> </w:delText>
              </w:r>
            </w:del>
          </w:p>
        </w:tc>
      </w:tr>
      <w:tr w:rsidR="009E3256" w:rsidRPr="007001F1" w:rsidDel="00C5578F" w14:paraId="28B48A71" w14:textId="42C60123" w:rsidTr="00DC7517">
        <w:trPr>
          <w:trHeight w:val="300"/>
          <w:del w:id="3603" w:author="Autor"/>
        </w:trPr>
        <w:tc>
          <w:tcPr>
            <w:tcW w:w="3559" w:type="dxa"/>
            <w:gridSpan w:val="2"/>
            <w:shd w:val="clear" w:color="auto" w:fill="auto"/>
            <w:vAlign w:val="center"/>
            <w:hideMark/>
          </w:tcPr>
          <w:p w14:paraId="69DAC31F" w14:textId="4B9426A2" w:rsidR="009E3256" w:rsidRPr="007001F1" w:rsidDel="00C5578F" w:rsidRDefault="009E3256" w:rsidP="009E3256">
            <w:pPr>
              <w:rPr>
                <w:del w:id="3604" w:author="Autor"/>
                <w:color w:val="000000"/>
              </w:rPr>
            </w:pPr>
            <w:del w:id="3605" w:author="Autor">
              <w:r w:rsidRPr="007001F1" w:rsidDel="00C5578F">
                <w:rPr>
                  <w:color w:val="000000"/>
                  <w:sz w:val="22"/>
                  <w:szCs w:val="22"/>
                </w:rPr>
                <w:delText>Link na CRZ, prípadne webové sídlo</w:delText>
              </w:r>
            </w:del>
          </w:p>
        </w:tc>
        <w:tc>
          <w:tcPr>
            <w:tcW w:w="5528" w:type="dxa"/>
            <w:gridSpan w:val="5"/>
            <w:shd w:val="clear" w:color="auto" w:fill="auto"/>
            <w:vAlign w:val="center"/>
            <w:hideMark/>
          </w:tcPr>
          <w:p w14:paraId="087C6ED5" w14:textId="0A17813F" w:rsidR="009E3256" w:rsidRPr="007001F1" w:rsidDel="00C5578F" w:rsidRDefault="009E3256" w:rsidP="009E3256">
            <w:pPr>
              <w:rPr>
                <w:del w:id="3606" w:author="Autor"/>
                <w:color w:val="000000"/>
              </w:rPr>
            </w:pPr>
            <w:del w:id="3607" w:author="Autor">
              <w:r w:rsidRPr="007001F1" w:rsidDel="00C5578F">
                <w:rPr>
                  <w:color w:val="000000"/>
                  <w:sz w:val="22"/>
                  <w:szCs w:val="22"/>
                </w:rPr>
                <w:delText> </w:delText>
              </w:r>
            </w:del>
          </w:p>
        </w:tc>
      </w:tr>
      <w:tr w:rsidR="009E3256" w:rsidRPr="007001F1" w:rsidDel="00C5578F" w14:paraId="29AFF3EF" w14:textId="42F503E2" w:rsidTr="00DC7517">
        <w:trPr>
          <w:trHeight w:val="315"/>
          <w:del w:id="3608" w:author="Autor"/>
        </w:trPr>
        <w:tc>
          <w:tcPr>
            <w:tcW w:w="582" w:type="dxa"/>
            <w:shd w:val="clear" w:color="000000" w:fill="60497A"/>
            <w:vAlign w:val="center"/>
            <w:hideMark/>
          </w:tcPr>
          <w:p w14:paraId="312FD935" w14:textId="7CDD0A38" w:rsidR="009E3256" w:rsidRPr="007001F1" w:rsidDel="00C5578F" w:rsidRDefault="009E3256" w:rsidP="009E3256">
            <w:pPr>
              <w:jc w:val="center"/>
              <w:rPr>
                <w:del w:id="3609" w:author="Autor"/>
                <w:b/>
                <w:bCs/>
                <w:color w:val="FFFFFF"/>
              </w:rPr>
            </w:pPr>
            <w:del w:id="3610" w:author="Autor">
              <w:r w:rsidRPr="007001F1" w:rsidDel="00C5578F">
                <w:rPr>
                  <w:b/>
                  <w:bCs/>
                  <w:color w:val="FFFFFF"/>
                  <w:sz w:val="22"/>
                  <w:szCs w:val="22"/>
                </w:rPr>
                <w:delText>P. č.</w:delText>
              </w:r>
            </w:del>
          </w:p>
        </w:tc>
        <w:tc>
          <w:tcPr>
            <w:tcW w:w="4820" w:type="dxa"/>
            <w:gridSpan w:val="2"/>
            <w:shd w:val="clear" w:color="000000" w:fill="60497A"/>
            <w:vAlign w:val="center"/>
            <w:hideMark/>
          </w:tcPr>
          <w:p w14:paraId="13AC9D06" w14:textId="4CC55097" w:rsidR="009E3256" w:rsidRPr="007001F1" w:rsidDel="00C5578F" w:rsidRDefault="009E3256" w:rsidP="009E3256">
            <w:pPr>
              <w:jc w:val="center"/>
              <w:rPr>
                <w:del w:id="3611" w:author="Autor"/>
                <w:b/>
                <w:bCs/>
                <w:color w:val="FFFFFF"/>
              </w:rPr>
            </w:pPr>
            <w:del w:id="3612" w:author="Autor">
              <w:r w:rsidRPr="007001F1" w:rsidDel="00C5578F">
                <w:rPr>
                  <w:b/>
                  <w:bCs/>
                  <w:color w:val="FFFFFF"/>
                  <w:sz w:val="22"/>
                  <w:szCs w:val="22"/>
                </w:rPr>
                <w:delText>Kontrolné otázky</w:delText>
              </w:r>
            </w:del>
          </w:p>
        </w:tc>
        <w:tc>
          <w:tcPr>
            <w:tcW w:w="567" w:type="dxa"/>
            <w:shd w:val="clear" w:color="000000" w:fill="60497A"/>
            <w:vAlign w:val="center"/>
            <w:hideMark/>
          </w:tcPr>
          <w:p w14:paraId="6010AFB1" w14:textId="609DE3C1" w:rsidR="009E3256" w:rsidRPr="007001F1" w:rsidDel="00C5578F" w:rsidRDefault="009E3256" w:rsidP="009E3256">
            <w:pPr>
              <w:jc w:val="center"/>
              <w:rPr>
                <w:del w:id="3613" w:author="Autor"/>
                <w:b/>
                <w:bCs/>
                <w:color w:val="FFFFFF"/>
              </w:rPr>
            </w:pPr>
            <w:del w:id="3614" w:author="Autor">
              <w:r w:rsidRPr="007001F1" w:rsidDel="00C5578F">
                <w:rPr>
                  <w:b/>
                  <w:bCs/>
                  <w:color w:val="FFFFFF"/>
                  <w:sz w:val="22"/>
                  <w:szCs w:val="22"/>
                </w:rPr>
                <w:delText>áno</w:delText>
              </w:r>
            </w:del>
          </w:p>
        </w:tc>
        <w:tc>
          <w:tcPr>
            <w:tcW w:w="567" w:type="dxa"/>
            <w:shd w:val="clear" w:color="000000" w:fill="60497A"/>
            <w:vAlign w:val="center"/>
            <w:hideMark/>
          </w:tcPr>
          <w:p w14:paraId="7B310232" w14:textId="77973DE3" w:rsidR="009E3256" w:rsidRPr="007001F1" w:rsidDel="00C5578F" w:rsidRDefault="009E3256" w:rsidP="009E3256">
            <w:pPr>
              <w:jc w:val="center"/>
              <w:rPr>
                <w:del w:id="3615" w:author="Autor"/>
                <w:b/>
                <w:bCs/>
                <w:color w:val="FFFFFF"/>
              </w:rPr>
            </w:pPr>
            <w:del w:id="3616" w:author="Autor">
              <w:r w:rsidRPr="007001F1" w:rsidDel="00C5578F">
                <w:rPr>
                  <w:b/>
                  <w:bCs/>
                  <w:color w:val="FFFFFF"/>
                  <w:sz w:val="22"/>
                  <w:szCs w:val="22"/>
                </w:rPr>
                <w:delText>nie</w:delText>
              </w:r>
            </w:del>
          </w:p>
        </w:tc>
        <w:tc>
          <w:tcPr>
            <w:tcW w:w="776" w:type="dxa"/>
            <w:shd w:val="clear" w:color="000000" w:fill="60497A"/>
            <w:vAlign w:val="center"/>
            <w:hideMark/>
          </w:tcPr>
          <w:p w14:paraId="222E43C2" w14:textId="02D7D61F" w:rsidR="009E3256" w:rsidRPr="007001F1" w:rsidDel="00C5578F" w:rsidRDefault="009E3256" w:rsidP="009E3256">
            <w:pPr>
              <w:jc w:val="center"/>
              <w:rPr>
                <w:del w:id="3617" w:author="Autor"/>
                <w:b/>
                <w:bCs/>
                <w:color w:val="FFFFFF"/>
              </w:rPr>
            </w:pPr>
            <w:del w:id="3618" w:author="Autor">
              <w:r w:rsidRPr="007001F1" w:rsidDel="00C5578F">
                <w:rPr>
                  <w:b/>
                  <w:bCs/>
                  <w:color w:val="FFFFFF"/>
                  <w:sz w:val="22"/>
                  <w:szCs w:val="22"/>
                </w:rPr>
                <w:delText>netýka sa</w:delText>
              </w:r>
            </w:del>
          </w:p>
        </w:tc>
        <w:tc>
          <w:tcPr>
            <w:tcW w:w="1775" w:type="dxa"/>
            <w:shd w:val="clear" w:color="000000" w:fill="60497A"/>
            <w:vAlign w:val="center"/>
            <w:hideMark/>
          </w:tcPr>
          <w:p w14:paraId="63EA2C3C" w14:textId="41D5D263" w:rsidR="009E3256" w:rsidRPr="007001F1" w:rsidDel="00C5578F" w:rsidRDefault="009E3256" w:rsidP="009E3256">
            <w:pPr>
              <w:jc w:val="center"/>
              <w:rPr>
                <w:del w:id="3619" w:author="Autor"/>
                <w:b/>
                <w:bCs/>
                <w:color w:val="FFFFFF"/>
              </w:rPr>
            </w:pPr>
            <w:del w:id="3620" w:author="Autor">
              <w:r w:rsidRPr="007001F1" w:rsidDel="00C5578F">
                <w:rPr>
                  <w:b/>
                  <w:bCs/>
                  <w:color w:val="FFFFFF"/>
                  <w:sz w:val="22"/>
                  <w:szCs w:val="22"/>
                </w:rPr>
                <w:delText>Poznámka</w:delText>
              </w:r>
            </w:del>
          </w:p>
        </w:tc>
      </w:tr>
      <w:tr w:rsidR="009E3256" w:rsidRPr="007001F1" w:rsidDel="00C5578F" w14:paraId="538FF8A2" w14:textId="760434F0" w:rsidTr="00DC7517">
        <w:trPr>
          <w:trHeight w:val="20"/>
          <w:del w:id="3621" w:author="Autor"/>
        </w:trPr>
        <w:tc>
          <w:tcPr>
            <w:tcW w:w="582" w:type="dxa"/>
            <w:shd w:val="clear" w:color="auto" w:fill="auto"/>
            <w:noWrap/>
            <w:vAlign w:val="center"/>
            <w:hideMark/>
          </w:tcPr>
          <w:p w14:paraId="5E2DCE25" w14:textId="1B48F7FA" w:rsidR="009E3256" w:rsidRPr="007001F1" w:rsidDel="00C5578F" w:rsidRDefault="009E3256" w:rsidP="009E3256">
            <w:pPr>
              <w:jc w:val="center"/>
              <w:rPr>
                <w:del w:id="3622" w:author="Autor"/>
                <w:color w:val="000000"/>
              </w:rPr>
            </w:pPr>
            <w:del w:id="3623" w:author="Autor">
              <w:r w:rsidRPr="007001F1" w:rsidDel="00C5578F">
                <w:rPr>
                  <w:color w:val="000000"/>
                  <w:sz w:val="22"/>
                  <w:szCs w:val="22"/>
                </w:rPr>
                <w:delText>1</w:delText>
              </w:r>
            </w:del>
          </w:p>
        </w:tc>
        <w:tc>
          <w:tcPr>
            <w:tcW w:w="4820" w:type="dxa"/>
            <w:gridSpan w:val="2"/>
            <w:shd w:val="clear" w:color="auto" w:fill="auto"/>
            <w:vAlign w:val="center"/>
            <w:hideMark/>
          </w:tcPr>
          <w:p w14:paraId="1E4A55BC" w14:textId="48513762" w:rsidR="009E3256" w:rsidRPr="007001F1" w:rsidDel="00C5578F" w:rsidRDefault="0088057F" w:rsidP="00D5534B">
            <w:pPr>
              <w:jc w:val="both"/>
              <w:rPr>
                <w:del w:id="3624" w:author="Autor"/>
                <w:color w:val="000000"/>
              </w:rPr>
            </w:pPr>
            <w:del w:id="3625" w:author="Autor">
              <w:r w:rsidRPr="007001F1" w:rsidDel="00C5578F">
                <w:rPr>
                  <w:color w:val="000000"/>
                  <w:sz w:val="22"/>
                  <w:szCs w:val="22"/>
                </w:rPr>
                <w:delText xml:space="preserve">Boli pri zadávaní </w:delText>
              </w:r>
              <w:r w:rsidR="00A85A8A" w:rsidDel="00C5578F">
                <w:rPr>
                  <w:color w:val="000000"/>
                  <w:sz w:val="22"/>
                  <w:szCs w:val="22"/>
                </w:rPr>
                <w:delText>koncesie</w:delText>
              </w:r>
              <w:r w:rsidRPr="007001F1" w:rsidDel="00C5578F">
                <w:rPr>
                  <w:color w:val="000000"/>
                  <w:sz w:val="22"/>
                  <w:szCs w:val="22"/>
                </w:rPr>
                <w:delText xml:space="preserve"> dodržané princípy v zmysle § 10 ods. 2 ZVO? </w:delText>
              </w:r>
              <w:r w:rsidR="007001F1" w:rsidDel="00C5578F">
                <w:rPr>
                  <w:color w:val="000000"/>
                  <w:sz w:val="22"/>
                  <w:szCs w:val="22"/>
                </w:rPr>
                <w:delText>Dodržal verejný obstarávateľ pri zadávaní zákazky princíp hospodárnosti?</w:delText>
              </w:r>
            </w:del>
          </w:p>
        </w:tc>
        <w:tc>
          <w:tcPr>
            <w:tcW w:w="567" w:type="dxa"/>
            <w:shd w:val="clear" w:color="auto" w:fill="auto"/>
            <w:vAlign w:val="center"/>
            <w:hideMark/>
          </w:tcPr>
          <w:p w14:paraId="24C7BD2E" w14:textId="5335194E" w:rsidR="009E3256" w:rsidRPr="007001F1" w:rsidDel="00C5578F" w:rsidRDefault="009E3256" w:rsidP="009E3256">
            <w:pPr>
              <w:jc w:val="center"/>
              <w:rPr>
                <w:del w:id="3626" w:author="Autor"/>
                <w:color w:val="000000"/>
              </w:rPr>
            </w:pPr>
            <w:del w:id="3627" w:author="Autor">
              <w:r w:rsidRPr="007001F1" w:rsidDel="00C5578F">
                <w:rPr>
                  <w:color w:val="000000"/>
                  <w:sz w:val="22"/>
                  <w:szCs w:val="22"/>
                </w:rPr>
                <w:delText> </w:delText>
              </w:r>
            </w:del>
          </w:p>
        </w:tc>
        <w:tc>
          <w:tcPr>
            <w:tcW w:w="567" w:type="dxa"/>
            <w:shd w:val="clear" w:color="auto" w:fill="auto"/>
            <w:vAlign w:val="center"/>
            <w:hideMark/>
          </w:tcPr>
          <w:p w14:paraId="1DB143D0" w14:textId="47E14489" w:rsidR="009E3256" w:rsidRPr="007001F1" w:rsidDel="00C5578F" w:rsidRDefault="009E3256" w:rsidP="009E3256">
            <w:pPr>
              <w:jc w:val="center"/>
              <w:rPr>
                <w:del w:id="3628" w:author="Autor"/>
                <w:color w:val="000000"/>
              </w:rPr>
            </w:pPr>
            <w:del w:id="3629" w:author="Autor">
              <w:r w:rsidRPr="007001F1" w:rsidDel="00C5578F">
                <w:rPr>
                  <w:color w:val="000000"/>
                  <w:sz w:val="22"/>
                  <w:szCs w:val="22"/>
                </w:rPr>
                <w:delText> </w:delText>
              </w:r>
            </w:del>
          </w:p>
        </w:tc>
        <w:tc>
          <w:tcPr>
            <w:tcW w:w="776" w:type="dxa"/>
            <w:shd w:val="clear" w:color="auto" w:fill="auto"/>
            <w:vAlign w:val="center"/>
            <w:hideMark/>
          </w:tcPr>
          <w:p w14:paraId="34833B95" w14:textId="657D9630" w:rsidR="009E3256" w:rsidRPr="007001F1" w:rsidDel="00C5578F" w:rsidRDefault="009E3256" w:rsidP="009E3256">
            <w:pPr>
              <w:jc w:val="center"/>
              <w:rPr>
                <w:del w:id="3630" w:author="Autor"/>
                <w:color w:val="000000"/>
              </w:rPr>
            </w:pPr>
            <w:del w:id="3631" w:author="Autor">
              <w:r w:rsidRPr="007001F1" w:rsidDel="00C5578F">
                <w:rPr>
                  <w:color w:val="000000"/>
                  <w:sz w:val="22"/>
                  <w:szCs w:val="22"/>
                </w:rPr>
                <w:delText> </w:delText>
              </w:r>
            </w:del>
          </w:p>
        </w:tc>
        <w:tc>
          <w:tcPr>
            <w:tcW w:w="1775" w:type="dxa"/>
            <w:shd w:val="clear" w:color="auto" w:fill="auto"/>
            <w:vAlign w:val="center"/>
            <w:hideMark/>
          </w:tcPr>
          <w:p w14:paraId="2991A5BC" w14:textId="3E5FA330" w:rsidR="009E3256" w:rsidRPr="007001F1" w:rsidDel="00C5578F" w:rsidRDefault="009E3256" w:rsidP="009E3256">
            <w:pPr>
              <w:jc w:val="center"/>
              <w:rPr>
                <w:del w:id="3632" w:author="Autor"/>
                <w:color w:val="000000"/>
              </w:rPr>
            </w:pPr>
            <w:del w:id="3633" w:author="Autor">
              <w:r w:rsidRPr="007001F1" w:rsidDel="00C5578F">
                <w:rPr>
                  <w:color w:val="000000"/>
                  <w:sz w:val="22"/>
                  <w:szCs w:val="22"/>
                </w:rPr>
                <w:delText> </w:delText>
              </w:r>
            </w:del>
          </w:p>
        </w:tc>
      </w:tr>
      <w:tr w:rsidR="009E3256" w:rsidRPr="007001F1" w:rsidDel="00C5578F" w14:paraId="2BBCC2D1" w14:textId="2B6D48C0" w:rsidTr="00DC7517">
        <w:trPr>
          <w:trHeight w:val="20"/>
          <w:del w:id="3634" w:author="Autor"/>
        </w:trPr>
        <w:tc>
          <w:tcPr>
            <w:tcW w:w="582" w:type="dxa"/>
            <w:shd w:val="clear" w:color="auto" w:fill="auto"/>
            <w:noWrap/>
            <w:vAlign w:val="center"/>
            <w:hideMark/>
          </w:tcPr>
          <w:p w14:paraId="554248CD" w14:textId="4D1E6115" w:rsidR="009E3256" w:rsidRPr="007001F1" w:rsidDel="00C5578F" w:rsidRDefault="009E3256" w:rsidP="009E3256">
            <w:pPr>
              <w:jc w:val="center"/>
              <w:rPr>
                <w:del w:id="3635" w:author="Autor"/>
                <w:color w:val="000000"/>
              </w:rPr>
            </w:pPr>
            <w:del w:id="3636" w:author="Autor">
              <w:r w:rsidRPr="007001F1" w:rsidDel="00C5578F">
                <w:rPr>
                  <w:color w:val="000000"/>
                  <w:sz w:val="22"/>
                  <w:szCs w:val="22"/>
                </w:rPr>
                <w:delText>2</w:delText>
              </w:r>
            </w:del>
          </w:p>
        </w:tc>
        <w:tc>
          <w:tcPr>
            <w:tcW w:w="4820" w:type="dxa"/>
            <w:gridSpan w:val="2"/>
            <w:shd w:val="clear" w:color="auto" w:fill="auto"/>
            <w:vAlign w:val="center"/>
            <w:hideMark/>
          </w:tcPr>
          <w:p w14:paraId="6AEFB42A" w14:textId="324C169D" w:rsidR="009E3256" w:rsidRPr="007001F1" w:rsidDel="00C5578F" w:rsidRDefault="009E3256" w:rsidP="00D5534B">
            <w:pPr>
              <w:jc w:val="both"/>
              <w:rPr>
                <w:del w:id="3637" w:author="Autor"/>
                <w:color w:val="000000"/>
              </w:rPr>
            </w:pPr>
            <w:del w:id="3638" w:author="Autor">
              <w:r w:rsidRPr="007001F1" w:rsidDel="00C5578F">
                <w:rPr>
                  <w:color w:val="000000"/>
                  <w:sz w:val="22"/>
                  <w:szCs w:val="22"/>
                </w:rPr>
                <w:delText>Bol zamestnanec vykonávajúci kontrolu oboznámený s rizikovými indikátormi</w:delText>
              </w:r>
              <w:r w:rsidR="007964AF" w:rsidDel="00C5578F">
                <w:rPr>
                  <w:color w:val="000000"/>
                  <w:sz w:val="22"/>
                  <w:szCs w:val="22"/>
                </w:rPr>
                <w:delText xml:space="preserve"> </w:delText>
              </w:r>
              <w:r w:rsidR="00A128DC" w:rsidRPr="007001F1" w:rsidDel="00C5578F">
                <w:rPr>
                  <w:color w:val="000000"/>
                  <w:sz w:val="22"/>
                  <w:szCs w:val="22"/>
                </w:rPr>
                <w:delText>podľa Systému riadenia EŠIF</w:delText>
              </w:r>
              <w:r w:rsidRPr="007001F1" w:rsidDel="00C5578F">
                <w:rPr>
                  <w:color w:val="000000"/>
                  <w:sz w:val="22"/>
                  <w:szCs w:val="22"/>
                </w:rPr>
                <w:delText>, v časti kontrola verejného obstarávania - spolupráca s PMÚ a spolupráca s OČTK?</w:delText>
              </w:r>
              <w:r w:rsidR="008E774D" w:rsidRPr="007001F1" w:rsidDel="00C5578F">
                <w:rPr>
                  <w:color w:val="000000"/>
                  <w:sz w:val="22"/>
                  <w:szCs w:val="22"/>
                </w:rPr>
                <w:delText xml:space="preserve"> Neboli identifikované rizikové indikátory, ktoré môžu iniciovať spoluprácu s PMÚ alebo OČTK?</w:delText>
              </w:r>
            </w:del>
          </w:p>
        </w:tc>
        <w:tc>
          <w:tcPr>
            <w:tcW w:w="567" w:type="dxa"/>
            <w:shd w:val="clear" w:color="auto" w:fill="auto"/>
            <w:vAlign w:val="center"/>
            <w:hideMark/>
          </w:tcPr>
          <w:p w14:paraId="08DFAB58" w14:textId="6ED1E960" w:rsidR="009E3256" w:rsidRPr="007001F1" w:rsidDel="00C5578F" w:rsidRDefault="009E3256" w:rsidP="009E3256">
            <w:pPr>
              <w:jc w:val="center"/>
              <w:rPr>
                <w:del w:id="3639" w:author="Autor"/>
                <w:color w:val="000000"/>
              </w:rPr>
            </w:pPr>
            <w:del w:id="3640" w:author="Autor">
              <w:r w:rsidRPr="007001F1" w:rsidDel="00C5578F">
                <w:rPr>
                  <w:color w:val="000000"/>
                  <w:sz w:val="22"/>
                  <w:szCs w:val="22"/>
                </w:rPr>
                <w:delText> </w:delText>
              </w:r>
            </w:del>
          </w:p>
        </w:tc>
        <w:tc>
          <w:tcPr>
            <w:tcW w:w="567" w:type="dxa"/>
            <w:shd w:val="clear" w:color="auto" w:fill="auto"/>
            <w:vAlign w:val="center"/>
            <w:hideMark/>
          </w:tcPr>
          <w:p w14:paraId="07BCFAA8" w14:textId="56A3C35B" w:rsidR="009E3256" w:rsidRPr="007001F1" w:rsidDel="00C5578F" w:rsidRDefault="009E3256" w:rsidP="009E3256">
            <w:pPr>
              <w:jc w:val="center"/>
              <w:rPr>
                <w:del w:id="3641" w:author="Autor"/>
                <w:color w:val="000000"/>
              </w:rPr>
            </w:pPr>
            <w:del w:id="3642" w:author="Autor">
              <w:r w:rsidRPr="007001F1" w:rsidDel="00C5578F">
                <w:rPr>
                  <w:color w:val="000000"/>
                  <w:sz w:val="22"/>
                  <w:szCs w:val="22"/>
                </w:rPr>
                <w:delText> </w:delText>
              </w:r>
            </w:del>
          </w:p>
        </w:tc>
        <w:tc>
          <w:tcPr>
            <w:tcW w:w="776" w:type="dxa"/>
            <w:shd w:val="clear" w:color="auto" w:fill="auto"/>
            <w:vAlign w:val="center"/>
            <w:hideMark/>
          </w:tcPr>
          <w:p w14:paraId="77E8AE88" w14:textId="51255DA9" w:rsidR="009E3256" w:rsidRPr="007001F1" w:rsidDel="00C5578F" w:rsidRDefault="009E3256" w:rsidP="009E3256">
            <w:pPr>
              <w:jc w:val="center"/>
              <w:rPr>
                <w:del w:id="3643" w:author="Autor"/>
                <w:color w:val="000000"/>
              </w:rPr>
            </w:pPr>
            <w:del w:id="3644" w:author="Autor">
              <w:r w:rsidRPr="007001F1" w:rsidDel="00C5578F">
                <w:rPr>
                  <w:color w:val="000000"/>
                  <w:sz w:val="22"/>
                  <w:szCs w:val="22"/>
                </w:rPr>
                <w:delText> </w:delText>
              </w:r>
            </w:del>
          </w:p>
        </w:tc>
        <w:tc>
          <w:tcPr>
            <w:tcW w:w="1775" w:type="dxa"/>
            <w:shd w:val="clear" w:color="auto" w:fill="auto"/>
            <w:vAlign w:val="center"/>
            <w:hideMark/>
          </w:tcPr>
          <w:p w14:paraId="347C9DC1" w14:textId="518D0E60" w:rsidR="009E3256" w:rsidRPr="007001F1" w:rsidDel="00C5578F" w:rsidRDefault="009E3256" w:rsidP="009E3256">
            <w:pPr>
              <w:jc w:val="center"/>
              <w:rPr>
                <w:del w:id="3645" w:author="Autor"/>
                <w:color w:val="000000"/>
              </w:rPr>
            </w:pPr>
            <w:del w:id="3646" w:author="Autor">
              <w:r w:rsidRPr="007001F1" w:rsidDel="00C5578F">
                <w:rPr>
                  <w:color w:val="000000"/>
                  <w:sz w:val="22"/>
                  <w:szCs w:val="22"/>
                </w:rPr>
                <w:delText> </w:delText>
              </w:r>
            </w:del>
          </w:p>
        </w:tc>
      </w:tr>
      <w:tr w:rsidR="009E3256" w:rsidRPr="007001F1" w:rsidDel="00C5578F" w14:paraId="48F7A649" w14:textId="0B688808" w:rsidTr="00DC7517">
        <w:trPr>
          <w:trHeight w:val="20"/>
          <w:del w:id="3647" w:author="Autor"/>
        </w:trPr>
        <w:tc>
          <w:tcPr>
            <w:tcW w:w="582" w:type="dxa"/>
            <w:shd w:val="clear" w:color="auto" w:fill="auto"/>
            <w:noWrap/>
            <w:vAlign w:val="center"/>
          </w:tcPr>
          <w:p w14:paraId="038A8D44" w14:textId="1A8CB95B" w:rsidR="009E3256" w:rsidRPr="007001F1" w:rsidDel="00C5578F" w:rsidRDefault="009E3256" w:rsidP="009E3256">
            <w:pPr>
              <w:jc w:val="center"/>
              <w:rPr>
                <w:del w:id="3648" w:author="Autor"/>
                <w:color w:val="000000"/>
              </w:rPr>
            </w:pPr>
          </w:p>
        </w:tc>
        <w:tc>
          <w:tcPr>
            <w:tcW w:w="4820" w:type="dxa"/>
            <w:gridSpan w:val="2"/>
            <w:shd w:val="clear" w:color="auto" w:fill="auto"/>
            <w:vAlign w:val="center"/>
          </w:tcPr>
          <w:p w14:paraId="755A2C29" w14:textId="23AF961A" w:rsidR="009E3256" w:rsidRPr="007001F1" w:rsidDel="00C5578F" w:rsidRDefault="009E3256" w:rsidP="00D5534B">
            <w:pPr>
              <w:jc w:val="both"/>
              <w:rPr>
                <w:del w:id="3649" w:author="Autor"/>
                <w:color w:val="000000"/>
              </w:rPr>
            </w:pPr>
          </w:p>
        </w:tc>
        <w:tc>
          <w:tcPr>
            <w:tcW w:w="567" w:type="dxa"/>
            <w:shd w:val="clear" w:color="auto" w:fill="auto"/>
            <w:vAlign w:val="center"/>
            <w:hideMark/>
          </w:tcPr>
          <w:p w14:paraId="1F5D2585" w14:textId="79AC9305" w:rsidR="009E3256" w:rsidRPr="007001F1" w:rsidDel="00C5578F" w:rsidRDefault="009E3256" w:rsidP="009E3256">
            <w:pPr>
              <w:jc w:val="center"/>
              <w:rPr>
                <w:del w:id="3650" w:author="Autor"/>
                <w:color w:val="000000"/>
              </w:rPr>
            </w:pPr>
            <w:del w:id="3651" w:author="Autor">
              <w:r w:rsidRPr="007001F1" w:rsidDel="00C5578F">
                <w:rPr>
                  <w:color w:val="000000"/>
                  <w:sz w:val="22"/>
                  <w:szCs w:val="22"/>
                </w:rPr>
                <w:delText> </w:delText>
              </w:r>
            </w:del>
          </w:p>
        </w:tc>
        <w:tc>
          <w:tcPr>
            <w:tcW w:w="567" w:type="dxa"/>
            <w:shd w:val="clear" w:color="auto" w:fill="auto"/>
            <w:vAlign w:val="center"/>
            <w:hideMark/>
          </w:tcPr>
          <w:p w14:paraId="53752646" w14:textId="17FFF7A7" w:rsidR="009E3256" w:rsidRPr="007001F1" w:rsidDel="00C5578F" w:rsidRDefault="009E3256" w:rsidP="009E3256">
            <w:pPr>
              <w:jc w:val="center"/>
              <w:rPr>
                <w:del w:id="3652" w:author="Autor"/>
                <w:color w:val="000000"/>
              </w:rPr>
            </w:pPr>
            <w:del w:id="3653" w:author="Autor">
              <w:r w:rsidRPr="007001F1" w:rsidDel="00C5578F">
                <w:rPr>
                  <w:color w:val="000000"/>
                  <w:sz w:val="22"/>
                  <w:szCs w:val="22"/>
                </w:rPr>
                <w:delText> </w:delText>
              </w:r>
            </w:del>
          </w:p>
        </w:tc>
        <w:tc>
          <w:tcPr>
            <w:tcW w:w="776" w:type="dxa"/>
            <w:shd w:val="clear" w:color="auto" w:fill="auto"/>
            <w:vAlign w:val="center"/>
            <w:hideMark/>
          </w:tcPr>
          <w:p w14:paraId="504A25CB" w14:textId="2C3B182A" w:rsidR="009E3256" w:rsidRPr="007001F1" w:rsidDel="00C5578F" w:rsidRDefault="009E3256" w:rsidP="009E3256">
            <w:pPr>
              <w:jc w:val="center"/>
              <w:rPr>
                <w:del w:id="3654" w:author="Autor"/>
                <w:color w:val="000000"/>
              </w:rPr>
            </w:pPr>
            <w:del w:id="3655" w:author="Autor">
              <w:r w:rsidRPr="007001F1" w:rsidDel="00C5578F">
                <w:rPr>
                  <w:color w:val="000000"/>
                  <w:sz w:val="22"/>
                  <w:szCs w:val="22"/>
                </w:rPr>
                <w:delText> </w:delText>
              </w:r>
            </w:del>
          </w:p>
        </w:tc>
        <w:tc>
          <w:tcPr>
            <w:tcW w:w="1775" w:type="dxa"/>
            <w:shd w:val="clear" w:color="auto" w:fill="auto"/>
            <w:vAlign w:val="center"/>
            <w:hideMark/>
          </w:tcPr>
          <w:p w14:paraId="4798B8D5" w14:textId="0BE5D6A7" w:rsidR="009E3256" w:rsidRPr="007001F1" w:rsidDel="00C5578F" w:rsidRDefault="009E3256" w:rsidP="009E3256">
            <w:pPr>
              <w:jc w:val="center"/>
              <w:rPr>
                <w:del w:id="3656" w:author="Autor"/>
                <w:color w:val="000000"/>
              </w:rPr>
            </w:pPr>
            <w:del w:id="3657" w:author="Autor">
              <w:r w:rsidRPr="007001F1" w:rsidDel="00C5578F">
                <w:rPr>
                  <w:color w:val="000000"/>
                  <w:sz w:val="22"/>
                  <w:szCs w:val="22"/>
                </w:rPr>
                <w:delText> </w:delText>
              </w:r>
            </w:del>
          </w:p>
        </w:tc>
      </w:tr>
      <w:tr w:rsidR="00C34FC5" w:rsidRPr="007001F1" w:rsidDel="00C5578F" w14:paraId="3FC2B0A9" w14:textId="31B207CA" w:rsidTr="00DC7517">
        <w:trPr>
          <w:trHeight w:val="507"/>
          <w:del w:id="3658" w:author="Autor"/>
        </w:trPr>
        <w:tc>
          <w:tcPr>
            <w:tcW w:w="582" w:type="dxa"/>
            <w:vMerge w:val="restart"/>
            <w:shd w:val="clear" w:color="auto" w:fill="auto"/>
            <w:noWrap/>
            <w:vAlign w:val="center"/>
            <w:hideMark/>
          </w:tcPr>
          <w:p w14:paraId="5FB30F5E" w14:textId="1A78E3BF" w:rsidR="00C34FC5" w:rsidRPr="007001F1" w:rsidDel="00C5578F" w:rsidRDefault="00672A4B" w:rsidP="009E3256">
            <w:pPr>
              <w:jc w:val="center"/>
              <w:rPr>
                <w:del w:id="3659" w:author="Autor"/>
                <w:color w:val="000000"/>
              </w:rPr>
            </w:pPr>
            <w:del w:id="3660" w:author="Autor">
              <w:r w:rsidDel="00C5578F">
                <w:rPr>
                  <w:color w:val="000000"/>
                  <w:sz w:val="22"/>
                  <w:szCs w:val="22"/>
                </w:rPr>
                <w:delText>3</w:delText>
              </w:r>
            </w:del>
          </w:p>
        </w:tc>
        <w:tc>
          <w:tcPr>
            <w:tcW w:w="4820" w:type="dxa"/>
            <w:gridSpan w:val="2"/>
            <w:shd w:val="clear" w:color="auto" w:fill="auto"/>
            <w:vAlign w:val="center"/>
            <w:hideMark/>
          </w:tcPr>
          <w:p w14:paraId="7361629C" w14:textId="7F0CF49A" w:rsidR="00C34FC5" w:rsidRPr="007001F1" w:rsidDel="00C5578F" w:rsidRDefault="00C34FC5" w:rsidP="00D5534B">
            <w:pPr>
              <w:jc w:val="both"/>
              <w:rPr>
                <w:del w:id="3661" w:author="Autor"/>
                <w:color w:val="000000"/>
              </w:rPr>
            </w:pPr>
            <w:del w:id="3662" w:author="Autor">
              <w:r w:rsidRPr="007C7298" w:rsidDel="00C5578F">
                <w:rPr>
                  <w:color w:val="000000"/>
                  <w:sz w:val="22"/>
                  <w:szCs w:val="22"/>
                </w:rPr>
                <w:delText>a)</w:delText>
              </w:r>
              <w:r w:rsidRPr="007001F1" w:rsidDel="00C5578F">
                <w:rPr>
                  <w:color w:val="000000"/>
                  <w:sz w:val="22"/>
                  <w:szCs w:val="22"/>
                </w:rPr>
                <w:delText xml:space="preserve"> Bola výsledná zmluva zverejnená v súlade so zákonom o slob</w:delText>
              </w:r>
              <w:r w:rsidR="00D5534B" w:rsidRPr="007001F1" w:rsidDel="00C5578F">
                <w:rPr>
                  <w:color w:val="000000"/>
                  <w:sz w:val="22"/>
                  <w:szCs w:val="22"/>
                </w:rPr>
                <w:delText xml:space="preserve">odnom prístupe k informáciám? </w:delText>
              </w:r>
            </w:del>
          </w:p>
        </w:tc>
        <w:tc>
          <w:tcPr>
            <w:tcW w:w="567" w:type="dxa"/>
            <w:shd w:val="clear" w:color="auto" w:fill="auto"/>
            <w:vAlign w:val="center"/>
            <w:hideMark/>
          </w:tcPr>
          <w:p w14:paraId="7A10F63A" w14:textId="2CE8D8D6" w:rsidR="00C34FC5" w:rsidRPr="007001F1" w:rsidDel="00C5578F" w:rsidRDefault="00C34FC5" w:rsidP="009E3256">
            <w:pPr>
              <w:jc w:val="center"/>
              <w:rPr>
                <w:del w:id="3663" w:author="Autor"/>
                <w:color w:val="000000"/>
              </w:rPr>
            </w:pPr>
            <w:del w:id="3664" w:author="Autor">
              <w:r w:rsidRPr="007001F1" w:rsidDel="00C5578F">
                <w:rPr>
                  <w:color w:val="000000"/>
                  <w:sz w:val="22"/>
                  <w:szCs w:val="22"/>
                </w:rPr>
                <w:delText> </w:delText>
              </w:r>
            </w:del>
          </w:p>
        </w:tc>
        <w:tc>
          <w:tcPr>
            <w:tcW w:w="567" w:type="dxa"/>
            <w:shd w:val="clear" w:color="auto" w:fill="auto"/>
            <w:vAlign w:val="center"/>
            <w:hideMark/>
          </w:tcPr>
          <w:p w14:paraId="77C2FD23" w14:textId="74056650" w:rsidR="00C34FC5" w:rsidRPr="007001F1" w:rsidDel="00C5578F" w:rsidRDefault="00C34FC5" w:rsidP="009E3256">
            <w:pPr>
              <w:jc w:val="center"/>
              <w:rPr>
                <w:del w:id="3665" w:author="Autor"/>
                <w:color w:val="000000"/>
              </w:rPr>
            </w:pPr>
            <w:del w:id="3666" w:author="Autor">
              <w:r w:rsidRPr="007001F1" w:rsidDel="00C5578F">
                <w:rPr>
                  <w:color w:val="000000"/>
                  <w:sz w:val="22"/>
                  <w:szCs w:val="22"/>
                </w:rPr>
                <w:delText> </w:delText>
              </w:r>
            </w:del>
          </w:p>
        </w:tc>
        <w:tc>
          <w:tcPr>
            <w:tcW w:w="776" w:type="dxa"/>
            <w:shd w:val="clear" w:color="auto" w:fill="auto"/>
            <w:vAlign w:val="center"/>
            <w:hideMark/>
          </w:tcPr>
          <w:p w14:paraId="0E76217A" w14:textId="543BE45E" w:rsidR="00C34FC5" w:rsidRPr="007001F1" w:rsidDel="00C5578F" w:rsidRDefault="00C34FC5" w:rsidP="009E3256">
            <w:pPr>
              <w:jc w:val="center"/>
              <w:rPr>
                <w:del w:id="3667" w:author="Autor"/>
                <w:color w:val="000000"/>
              </w:rPr>
            </w:pPr>
            <w:del w:id="3668" w:author="Autor">
              <w:r w:rsidRPr="007001F1" w:rsidDel="00C5578F">
                <w:rPr>
                  <w:color w:val="000000"/>
                  <w:sz w:val="22"/>
                  <w:szCs w:val="22"/>
                </w:rPr>
                <w:delText> </w:delText>
              </w:r>
            </w:del>
          </w:p>
        </w:tc>
        <w:tc>
          <w:tcPr>
            <w:tcW w:w="1775" w:type="dxa"/>
            <w:shd w:val="clear" w:color="auto" w:fill="auto"/>
            <w:vAlign w:val="center"/>
            <w:hideMark/>
          </w:tcPr>
          <w:p w14:paraId="64EEFF3D" w14:textId="6ACF6712" w:rsidR="00C34FC5" w:rsidRPr="007001F1" w:rsidDel="00C5578F" w:rsidRDefault="00C34FC5" w:rsidP="009E3256">
            <w:pPr>
              <w:jc w:val="center"/>
              <w:rPr>
                <w:del w:id="3669" w:author="Autor"/>
                <w:color w:val="000000"/>
              </w:rPr>
            </w:pPr>
            <w:del w:id="3670" w:author="Autor">
              <w:r w:rsidRPr="007001F1" w:rsidDel="00C5578F">
                <w:rPr>
                  <w:color w:val="000000"/>
                  <w:sz w:val="22"/>
                  <w:szCs w:val="22"/>
                </w:rPr>
                <w:delText> </w:delText>
              </w:r>
            </w:del>
          </w:p>
        </w:tc>
      </w:tr>
      <w:tr w:rsidR="00C34FC5" w:rsidRPr="007001F1" w:rsidDel="00C5578F" w14:paraId="6C628F55" w14:textId="115036CB" w:rsidTr="00DC7517">
        <w:trPr>
          <w:trHeight w:val="506"/>
          <w:del w:id="3671" w:author="Autor"/>
        </w:trPr>
        <w:tc>
          <w:tcPr>
            <w:tcW w:w="582" w:type="dxa"/>
            <w:vMerge/>
            <w:shd w:val="clear" w:color="auto" w:fill="auto"/>
            <w:noWrap/>
            <w:vAlign w:val="center"/>
          </w:tcPr>
          <w:p w14:paraId="2B0013A5" w14:textId="15E199BE" w:rsidR="00C34FC5" w:rsidRPr="007001F1" w:rsidDel="00C5578F" w:rsidRDefault="00C34FC5" w:rsidP="009E3256">
            <w:pPr>
              <w:jc w:val="center"/>
              <w:rPr>
                <w:del w:id="3672" w:author="Autor"/>
                <w:color w:val="000000"/>
              </w:rPr>
            </w:pPr>
          </w:p>
        </w:tc>
        <w:tc>
          <w:tcPr>
            <w:tcW w:w="4820" w:type="dxa"/>
            <w:gridSpan w:val="2"/>
            <w:shd w:val="clear" w:color="auto" w:fill="auto"/>
            <w:vAlign w:val="center"/>
          </w:tcPr>
          <w:p w14:paraId="3CFE6906" w14:textId="3EF2D5D5" w:rsidR="00C34FC5" w:rsidRPr="007001F1" w:rsidDel="00C5578F" w:rsidRDefault="00C34FC5" w:rsidP="00D5534B">
            <w:pPr>
              <w:jc w:val="both"/>
              <w:rPr>
                <w:del w:id="3673" w:author="Autor"/>
                <w:color w:val="000000"/>
              </w:rPr>
            </w:pPr>
            <w:del w:id="3674" w:author="Autor">
              <w:r w:rsidRPr="007001F1" w:rsidDel="00C5578F">
                <w:rPr>
                  <w:color w:val="000000"/>
                  <w:sz w:val="22"/>
                  <w:szCs w:val="22"/>
                </w:rPr>
                <w:delText>b) Je kontrolované verejné obstarávanie v súlade so závermi vykonaných ex</w:delText>
              </w:r>
              <w:r w:rsidR="007964AF" w:rsidDel="00C5578F">
                <w:rPr>
                  <w:color w:val="000000"/>
                  <w:sz w:val="22"/>
                  <w:szCs w:val="22"/>
                </w:rPr>
                <w:delText xml:space="preserve"> </w:delText>
              </w:r>
              <w:r w:rsidRPr="007001F1" w:rsidDel="00C5578F">
                <w:rPr>
                  <w:color w:val="000000"/>
                  <w:sz w:val="22"/>
                  <w:szCs w:val="22"/>
                </w:rPr>
                <w:delText>ante kontrol a dokumentáciou schválenou v rámci týchto ex</w:delText>
              </w:r>
              <w:r w:rsidR="007964AF" w:rsidDel="00C5578F">
                <w:rPr>
                  <w:color w:val="000000"/>
                  <w:sz w:val="22"/>
                  <w:szCs w:val="22"/>
                </w:rPr>
                <w:delText xml:space="preserve"> </w:delText>
              </w:r>
              <w:r w:rsidRPr="007001F1" w:rsidDel="00C5578F">
                <w:rPr>
                  <w:color w:val="000000"/>
                  <w:sz w:val="22"/>
                  <w:szCs w:val="22"/>
                </w:rPr>
                <w:delText>ante kontrol?</w:delText>
              </w:r>
            </w:del>
          </w:p>
        </w:tc>
        <w:tc>
          <w:tcPr>
            <w:tcW w:w="567" w:type="dxa"/>
            <w:shd w:val="clear" w:color="auto" w:fill="auto"/>
            <w:vAlign w:val="center"/>
          </w:tcPr>
          <w:p w14:paraId="070FDAFB" w14:textId="05022001" w:rsidR="00C34FC5" w:rsidRPr="007001F1" w:rsidDel="00C5578F" w:rsidRDefault="00C34FC5" w:rsidP="009E3256">
            <w:pPr>
              <w:jc w:val="center"/>
              <w:rPr>
                <w:del w:id="3675" w:author="Autor"/>
                <w:color w:val="000000"/>
              </w:rPr>
            </w:pPr>
          </w:p>
        </w:tc>
        <w:tc>
          <w:tcPr>
            <w:tcW w:w="567" w:type="dxa"/>
            <w:shd w:val="clear" w:color="auto" w:fill="auto"/>
            <w:vAlign w:val="center"/>
          </w:tcPr>
          <w:p w14:paraId="065093D2" w14:textId="3D926EC0" w:rsidR="00C34FC5" w:rsidRPr="007001F1" w:rsidDel="00C5578F" w:rsidRDefault="00C34FC5" w:rsidP="009E3256">
            <w:pPr>
              <w:jc w:val="center"/>
              <w:rPr>
                <w:del w:id="3676" w:author="Autor"/>
                <w:color w:val="000000"/>
              </w:rPr>
            </w:pPr>
          </w:p>
        </w:tc>
        <w:tc>
          <w:tcPr>
            <w:tcW w:w="776" w:type="dxa"/>
            <w:shd w:val="clear" w:color="auto" w:fill="auto"/>
            <w:vAlign w:val="center"/>
          </w:tcPr>
          <w:p w14:paraId="5C43A173" w14:textId="35AF91EB" w:rsidR="00C34FC5" w:rsidRPr="007001F1" w:rsidDel="00C5578F" w:rsidRDefault="00C34FC5" w:rsidP="009E3256">
            <w:pPr>
              <w:jc w:val="center"/>
              <w:rPr>
                <w:del w:id="3677" w:author="Autor"/>
                <w:color w:val="000000"/>
              </w:rPr>
            </w:pPr>
          </w:p>
        </w:tc>
        <w:tc>
          <w:tcPr>
            <w:tcW w:w="1775" w:type="dxa"/>
            <w:shd w:val="clear" w:color="auto" w:fill="auto"/>
            <w:vAlign w:val="center"/>
          </w:tcPr>
          <w:p w14:paraId="2995A187" w14:textId="2B7DB9DE" w:rsidR="00C34FC5" w:rsidRPr="007001F1" w:rsidDel="00C5578F" w:rsidRDefault="00C34FC5" w:rsidP="009E3256">
            <w:pPr>
              <w:jc w:val="center"/>
              <w:rPr>
                <w:del w:id="3678" w:author="Autor"/>
                <w:color w:val="000000"/>
              </w:rPr>
            </w:pPr>
          </w:p>
        </w:tc>
      </w:tr>
      <w:tr w:rsidR="00C34FC5" w:rsidRPr="007001F1" w:rsidDel="00C5578F" w14:paraId="53F5EB8F" w14:textId="551AC8D6" w:rsidTr="00DC7517">
        <w:trPr>
          <w:trHeight w:val="187"/>
          <w:del w:id="3679" w:author="Autor"/>
        </w:trPr>
        <w:tc>
          <w:tcPr>
            <w:tcW w:w="582" w:type="dxa"/>
            <w:vMerge/>
            <w:shd w:val="clear" w:color="auto" w:fill="auto"/>
            <w:noWrap/>
            <w:vAlign w:val="center"/>
          </w:tcPr>
          <w:p w14:paraId="1C21A12C" w14:textId="4D52C59D" w:rsidR="00C34FC5" w:rsidRPr="007001F1" w:rsidDel="00C5578F" w:rsidRDefault="00C34FC5" w:rsidP="009E3256">
            <w:pPr>
              <w:jc w:val="center"/>
              <w:rPr>
                <w:del w:id="3680" w:author="Autor"/>
                <w:color w:val="000000"/>
              </w:rPr>
            </w:pPr>
          </w:p>
        </w:tc>
        <w:tc>
          <w:tcPr>
            <w:tcW w:w="4820" w:type="dxa"/>
            <w:gridSpan w:val="2"/>
            <w:shd w:val="clear" w:color="auto" w:fill="auto"/>
            <w:vAlign w:val="center"/>
          </w:tcPr>
          <w:p w14:paraId="5130E109" w14:textId="2AD38762" w:rsidR="00C34FC5" w:rsidRPr="007001F1" w:rsidDel="00C5578F" w:rsidRDefault="00C34FC5" w:rsidP="00D5534B">
            <w:pPr>
              <w:jc w:val="both"/>
              <w:rPr>
                <w:del w:id="3681" w:author="Autor"/>
                <w:color w:val="000000"/>
              </w:rPr>
            </w:pPr>
            <w:del w:id="3682" w:author="Autor">
              <w:r w:rsidRPr="007001F1" w:rsidDel="00C5578F">
                <w:rPr>
                  <w:color w:val="000000"/>
                  <w:sz w:val="22"/>
                  <w:szCs w:val="22"/>
                </w:rPr>
                <w:delText>c) Je zmluva podpísaná oprávnenými osobami?</w:delText>
              </w:r>
            </w:del>
          </w:p>
        </w:tc>
        <w:tc>
          <w:tcPr>
            <w:tcW w:w="567" w:type="dxa"/>
            <w:shd w:val="clear" w:color="auto" w:fill="auto"/>
            <w:vAlign w:val="center"/>
          </w:tcPr>
          <w:p w14:paraId="5B35FE1E" w14:textId="0FFD8C80" w:rsidR="00C34FC5" w:rsidRPr="007001F1" w:rsidDel="00C5578F" w:rsidRDefault="00C34FC5" w:rsidP="009E3256">
            <w:pPr>
              <w:jc w:val="center"/>
              <w:rPr>
                <w:del w:id="3683" w:author="Autor"/>
                <w:color w:val="000000"/>
              </w:rPr>
            </w:pPr>
          </w:p>
        </w:tc>
        <w:tc>
          <w:tcPr>
            <w:tcW w:w="567" w:type="dxa"/>
            <w:shd w:val="clear" w:color="auto" w:fill="auto"/>
            <w:vAlign w:val="center"/>
          </w:tcPr>
          <w:p w14:paraId="4162BBA9" w14:textId="0D03D26F" w:rsidR="00C34FC5" w:rsidRPr="007001F1" w:rsidDel="00C5578F" w:rsidRDefault="00C34FC5" w:rsidP="009E3256">
            <w:pPr>
              <w:jc w:val="center"/>
              <w:rPr>
                <w:del w:id="3684" w:author="Autor"/>
                <w:color w:val="000000"/>
              </w:rPr>
            </w:pPr>
          </w:p>
        </w:tc>
        <w:tc>
          <w:tcPr>
            <w:tcW w:w="776" w:type="dxa"/>
            <w:shd w:val="clear" w:color="auto" w:fill="auto"/>
            <w:vAlign w:val="center"/>
          </w:tcPr>
          <w:p w14:paraId="03C6186B" w14:textId="66ACAE2F" w:rsidR="00C34FC5" w:rsidRPr="007001F1" w:rsidDel="00C5578F" w:rsidRDefault="00C34FC5" w:rsidP="009E3256">
            <w:pPr>
              <w:jc w:val="center"/>
              <w:rPr>
                <w:del w:id="3685" w:author="Autor"/>
                <w:color w:val="000000"/>
              </w:rPr>
            </w:pPr>
          </w:p>
        </w:tc>
        <w:tc>
          <w:tcPr>
            <w:tcW w:w="1775" w:type="dxa"/>
            <w:shd w:val="clear" w:color="auto" w:fill="auto"/>
            <w:vAlign w:val="center"/>
          </w:tcPr>
          <w:p w14:paraId="61A36210" w14:textId="09A33451" w:rsidR="00C34FC5" w:rsidRPr="007001F1" w:rsidDel="00C5578F" w:rsidRDefault="00C34FC5" w:rsidP="009E3256">
            <w:pPr>
              <w:jc w:val="center"/>
              <w:rPr>
                <w:del w:id="3686" w:author="Autor"/>
                <w:color w:val="000000"/>
              </w:rPr>
            </w:pPr>
          </w:p>
        </w:tc>
      </w:tr>
      <w:tr w:rsidR="00C34FC5" w:rsidRPr="007001F1" w:rsidDel="00C5578F" w14:paraId="416AE199" w14:textId="1A9F96A1" w:rsidTr="00DC7517">
        <w:trPr>
          <w:trHeight w:val="76"/>
          <w:del w:id="3687" w:author="Autor"/>
        </w:trPr>
        <w:tc>
          <w:tcPr>
            <w:tcW w:w="582" w:type="dxa"/>
            <w:vMerge/>
            <w:shd w:val="clear" w:color="auto" w:fill="auto"/>
            <w:noWrap/>
            <w:vAlign w:val="center"/>
          </w:tcPr>
          <w:p w14:paraId="1C5AAE6F" w14:textId="7F97A988" w:rsidR="00C34FC5" w:rsidRPr="007001F1" w:rsidDel="00C5578F" w:rsidRDefault="00C34FC5" w:rsidP="009E3256">
            <w:pPr>
              <w:jc w:val="center"/>
              <w:rPr>
                <w:del w:id="3688" w:author="Autor"/>
                <w:color w:val="000000"/>
              </w:rPr>
            </w:pPr>
          </w:p>
        </w:tc>
        <w:tc>
          <w:tcPr>
            <w:tcW w:w="4820" w:type="dxa"/>
            <w:gridSpan w:val="2"/>
            <w:shd w:val="clear" w:color="auto" w:fill="auto"/>
            <w:vAlign w:val="center"/>
          </w:tcPr>
          <w:p w14:paraId="5DE297DD" w14:textId="784FC6E8" w:rsidR="00C34FC5" w:rsidRPr="007001F1" w:rsidDel="00C5578F" w:rsidRDefault="00C34FC5" w:rsidP="00D5534B">
            <w:pPr>
              <w:jc w:val="both"/>
              <w:rPr>
                <w:del w:id="3689" w:author="Autor"/>
                <w:color w:val="000000"/>
              </w:rPr>
            </w:pPr>
          </w:p>
        </w:tc>
        <w:tc>
          <w:tcPr>
            <w:tcW w:w="567" w:type="dxa"/>
            <w:shd w:val="clear" w:color="auto" w:fill="auto"/>
            <w:vAlign w:val="center"/>
          </w:tcPr>
          <w:p w14:paraId="58E8D452" w14:textId="278E9FE7" w:rsidR="00C34FC5" w:rsidRPr="007001F1" w:rsidDel="00C5578F" w:rsidRDefault="00C34FC5" w:rsidP="009E3256">
            <w:pPr>
              <w:jc w:val="center"/>
              <w:rPr>
                <w:del w:id="3690" w:author="Autor"/>
                <w:color w:val="000000"/>
              </w:rPr>
            </w:pPr>
          </w:p>
        </w:tc>
        <w:tc>
          <w:tcPr>
            <w:tcW w:w="567" w:type="dxa"/>
            <w:shd w:val="clear" w:color="auto" w:fill="auto"/>
            <w:vAlign w:val="center"/>
          </w:tcPr>
          <w:p w14:paraId="77264239" w14:textId="259930DE" w:rsidR="00C34FC5" w:rsidRPr="007001F1" w:rsidDel="00C5578F" w:rsidRDefault="00C34FC5" w:rsidP="009E3256">
            <w:pPr>
              <w:jc w:val="center"/>
              <w:rPr>
                <w:del w:id="3691" w:author="Autor"/>
                <w:color w:val="000000"/>
              </w:rPr>
            </w:pPr>
          </w:p>
        </w:tc>
        <w:tc>
          <w:tcPr>
            <w:tcW w:w="776" w:type="dxa"/>
            <w:shd w:val="clear" w:color="auto" w:fill="auto"/>
            <w:vAlign w:val="center"/>
          </w:tcPr>
          <w:p w14:paraId="11C78F41" w14:textId="00F48739" w:rsidR="00C34FC5" w:rsidRPr="007001F1" w:rsidDel="00C5578F" w:rsidRDefault="00C34FC5" w:rsidP="009E3256">
            <w:pPr>
              <w:jc w:val="center"/>
              <w:rPr>
                <w:del w:id="3692" w:author="Autor"/>
                <w:color w:val="000000"/>
              </w:rPr>
            </w:pPr>
          </w:p>
        </w:tc>
        <w:tc>
          <w:tcPr>
            <w:tcW w:w="1775" w:type="dxa"/>
            <w:shd w:val="clear" w:color="auto" w:fill="auto"/>
            <w:vAlign w:val="center"/>
          </w:tcPr>
          <w:p w14:paraId="2FCF5E8C" w14:textId="3FF44FA0" w:rsidR="00C34FC5" w:rsidRPr="007001F1" w:rsidDel="00C5578F" w:rsidRDefault="00C34FC5" w:rsidP="009E3256">
            <w:pPr>
              <w:jc w:val="center"/>
              <w:rPr>
                <w:del w:id="3693" w:author="Autor"/>
                <w:color w:val="000000"/>
              </w:rPr>
            </w:pPr>
          </w:p>
        </w:tc>
      </w:tr>
      <w:tr w:rsidR="004B0E9E" w:rsidRPr="007001F1" w:rsidDel="00C5578F" w14:paraId="0610B1DB" w14:textId="29CF7E76" w:rsidTr="00DC7517">
        <w:trPr>
          <w:trHeight w:val="236"/>
          <w:del w:id="3694" w:author="Autor"/>
        </w:trPr>
        <w:tc>
          <w:tcPr>
            <w:tcW w:w="582" w:type="dxa"/>
            <w:vMerge w:val="restart"/>
            <w:shd w:val="clear" w:color="auto" w:fill="auto"/>
            <w:noWrap/>
            <w:vAlign w:val="center"/>
          </w:tcPr>
          <w:p w14:paraId="3C5D8206" w14:textId="12371F2C" w:rsidR="004B0E9E" w:rsidRPr="007001F1" w:rsidDel="00C5578F" w:rsidRDefault="00672A4B" w:rsidP="009E3256">
            <w:pPr>
              <w:jc w:val="center"/>
              <w:rPr>
                <w:del w:id="3695" w:author="Autor"/>
                <w:color w:val="000000"/>
              </w:rPr>
            </w:pPr>
            <w:del w:id="3696" w:author="Autor">
              <w:r w:rsidDel="00C5578F">
                <w:rPr>
                  <w:color w:val="000000"/>
                  <w:sz w:val="22"/>
                  <w:szCs w:val="22"/>
                </w:rPr>
                <w:delText>4</w:delText>
              </w:r>
            </w:del>
          </w:p>
        </w:tc>
        <w:tc>
          <w:tcPr>
            <w:tcW w:w="4820" w:type="dxa"/>
            <w:gridSpan w:val="2"/>
            <w:shd w:val="clear" w:color="auto" w:fill="auto"/>
            <w:vAlign w:val="center"/>
          </w:tcPr>
          <w:p w14:paraId="6A51F90B" w14:textId="1CEF0C78" w:rsidR="004B0E9E" w:rsidRPr="007001F1" w:rsidDel="00C5578F" w:rsidRDefault="004B0E9E" w:rsidP="00D5534B">
            <w:pPr>
              <w:jc w:val="both"/>
              <w:rPr>
                <w:del w:id="3697" w:author="Autor"/>
                <w:color w:val="000000"/>
              </w:rPr>
            </w:pPr>
            <w:del w:id="3698" w:author="Autor">
              <w:r w:rsidRPr="007001F1" w:rsidDel="00C5578F">
                <w:rPr>
                  <w:color w:val="000000"/>
                  <w:sz w:val="22"/>
                  <w:szCs w:val="22"/>
                </w:rPr>
                <w:delText>a) Nebol pri zadávaní zákazky identifikovaný konflikt záujmov podľa § 23 ZVO?</w:delText>
              </w:r>
            </w:del>
          </w:p>
        </w:tc>
        <w:tc>
          <w:tcPr>
            <w:tcW w:w="567" w:type="dxa"/>
            <w:shd w:val="clear" w:color="auto" w:fill="auto"/>
            <w:vAlign w:val="center"/>
          </w:tcPr>
          <w:p w14:paraId="65CC052B" w14:textId="19BE139D" w:rsidR="004B0E9E" w:rsidRPr="007001F1" w:rsidDel="00C5578F" w:rsidRDefault="004B0E9E" w:rsidP="009E3256">
            <w:pPr>
              <w:jc w:val="center"/>
              <w:rPr>
                <w:del w:id="3699" w:author="Autor"/>
                <w:color w:val="000000"/>
              </w:rPr>
            </w:pPr>
          </w:p>
        </w:tc>
        <w:tc>
          <w:tcPr>
            <w:tcW w:w="567" w:type="dxa"/>
            <w:shd w:val="clear" w:color="auto" w:fill="auto"/>
            <w:vAlign w:val="center"/>
          </w:tcPr>
          <w:p w14:paraId="5EEF2B38" w14:textId="2C033478" w:rsidR="004B0E9E" w:rsidRPr="007001F1" w:rsidDel="00C5578F" w:rsidRDefault="004B0E9E" w:rsidP="009E3256">
            <w:pPr>
              <w:jc w:val="center"/>
              <w:rPr>
                <w:del w:id="3700" w:author="Autor"/>
                <w:color w:val="000000"/>
              </w:rPr>
            </w:pPr>
          </w:p>
        </w:tc>
        <w:tc>
          <w:tcPr>
            <w:tcW w:w="776" w:type="dxa"/>
            <w:shd w:val="clear" w:color="auto" w:fill="auto"/>
            <w:vAlign w:val="center"/>
          </w:tcPr>
          <w:p w14:paraId="1859F311" w14:textId="1200AF8C" w:rsidR="004B0E9E" w:rsidRPr="007001F1" w:rsidDel="00C5578F" w:rsidRDefault="004B0E9E" w:rsidP="009E3256">
            <w:pPr>
              <w:jc w:val="center"/>
              <w:rPr>
                <w:del w:id="3701" w:author="Autor"/>
                <w:color w:val="000000"/>
              </w:rPr>
            </w:pPr>
          </w:p>
        </w:tc>
        <w:tc>
          <w:tcPr>
            <w:tcW w:w="1775" w:type="dxa"/>
            <w:shd w:val="clear" w:color="auto" w:fill="auto"/>
            <w:vAlign w:val="center"/>
          </w:tcPr>
          <w:p w14:paraId="4DCE7FFB" w14:textId="3F5B3A11" w:rsidR="004B0E9E" w:rsidRPr="007001F1" w:rsidDel="00C5578F" w:rsidRDefault="004B0E9E" w:rsidP="009E3256">
            <w:pPr>
              <w:jc w:val="center"/>
              <w:rPr>
                <w:del w:id="3702" w:author="Autor"/>
                <w:color w:val="000000"/>
              </w:rPr>
            </w:pPr>
          </w:p>
        </w:tc>
      </w:tr>
      <w:tr w:rsidR="004B0E9E" w:rsidRPr="007001F1" w:rsidDel="00C5578F" w14:paraId="2F4D7772" w14:textId="79D6FA38" w:rsidTr="00DC7517">
        <w:trPr>
          <w:trHeight w:val="675"/>
          <w:del w:id="3703" w:author="Autor"/>
        </w:trPr>
        <w:tc>
          <w:tcPr>
            <w:tcW w:w="582" w:type="dxa"/>
            <w:vMerge/>
            <w:shd w:val="clear" w:color="auto" w:fill="auto"/>
            <w:noWrap/>
            <w:vAlign w:val="center"/>
          </w:tcPr>
          <w:p w14:paraId="4983C0BA" w14:textId="18333801" w:rsidR="004B0E9E" w:rsidRPr="007001F1" w:rsidDel="00C5578F" w:rsidRDefault="004B0E9E" w:rsidP="009E3256">
            <w:pPr>
              <w:jc w:val="center"/>
              <w:rPr>
                <w:del w:id="3704" w:author="Autor"/>
                <w:color w:val="000000"/>
              </w:rPr>
            </w:pPr>
          </w:p>
        </w:tc>
        <w:tc>
          <w:tcPr>
            <w:tcW w:w="4820" w:type="dxa"/>
            <w:gridSpan w:val="2"/>
            <w:shd w:val="clear" w:color="auto" w:fill="auto"/>
            <w:vAlign w:val="center"/>
          </w:tcPr>
          <w:p w14:paraId="5E8572D0" w14:textId="57A93A7A" w:rsidR="004B0E9E" w:rsidRPr="007001F1" w:rsidDel="00C5578F" w:rsidRDefault="004B0E9E" w:rsidP="00D5534B">
            <w:pPr>
              <w:jc w:val="both"/>
              <w:rPr>
                <w:del w:id="3705" w:author="Autor"/>
                <w:color w:val="000000"/>
              </w:rPr>
            </w:pPr>
            <w:del w:id="3706" w:author="Autor">
              <w:r w:rsidRPr="007001F1" w:rsidDel="00C5578F">
                <w:rPr>
                  <w:color w:val="000000"/>
                  <w:sz w:val="22"/>
                  <w:szCs w:val="22"/>
                </w:rPr>
                <w:delText>b) Boli v prípade konfliktu záujmov prijaté primerané opatrenia a vykonaná náprav</w:delText>
              </w:r>
              <w:r w:rsidDel="00C5578F">
                <w:rPr>
                  <w:color w:val="000000"/>
                  <w:sz w:val="22"/>
                  <w:szCs w:val="22"/>
                </w:rPr>
                <w:delText>a</w:delText>
              </w:r>
              <w:r w:rsidRPr="007001F1" w:rsidDel="00C5578F">
                <w:rPr>
                  <w:color w:val="000000"/>
                  <w:sz w:val="22"/>
                  <w:szCs w:val="22"/>
                </w:rPr>
                <w:delText xml:space="preserve"> v zmysle     § 23 ods. 5 ZVO?</w:delText>
              </w:r>
            </w:del>
          </w:p>
        </w:tc>
        <w:tc>
          <w:tcPr>
            <w:tcW w:w="567" w:type="dxa"/>
            <w:shd w:val="clear" w:color="auto" w:fill="auto"/>
            <w:vAlign w:val="center"/>
          </w:tcPr>
          <w:p w14:paraId="40928E33" w14:textId="12354193" w:rsidR="004B0E9E" w:rsidRPr="007001F1" w:rsidDel="00C5578F" w:rsidRDefault="004B0E9E" w:rsidP="009E3256">
            <w:pPr>
              <w:jc w:val="center"/>
              <w:rPr>
                <w:del w:id="3707" w:author="Autor"/>
                <w:color w:val="000000"/>
              </w:rPr>
            </w:pPr>
          </w:p>
        </w:tc>
        <w:tc>
          <w:tcPr>
            <w:tcW w:w="567" w:type="dxa"/>
            <w:shd w:val="clear" w:color="auto" w:fill="auto"/>
            <w:vAlign w:val="center"/>
          </w:tcPr>
          <w:p w14:paraId="5165FEF0" w14:textId="2021636B" w:rsidR="004B0E9E" w:rsidRPr="007001F1" w:rsidDel="00C5578F" w:rsidRDefault="004B0E9E" w:rsidP="009E3256">
            <w:pPr>
              <w:jc w:val="center"/>
              <w:rPr>
                <w:del w:id="3708" w:author="Autor"/>
                <w:color w:val="000000"/>
              </w:rPr>
            </w:pPr>
          </w:p>
        </w:tc>
        <w:tc>
          <w:tcPr>
            <w:tcW w:w="776" w:type="dxa"/>
            <w:shd w:val="clear" w:color="auto" w:fill="auto"/>
            <w:vAlign w:val="center"/>
          </w:tcPr>
          <w:p w14:paraId="50F210CF" w14:textId="3BEFD07F" w:rsidR="004B0E9E" w:rsidRPr="007001F1" w:rsidDel="00C5578F" w:rsidRDefault="004B0E9E" w:rsidP="009E3256">
            <w:pPr>
              <w:jc w:val="center"/>
              <w:rPr>
                <w:del w:id="3709" w:author="Autor"/>
                <w:color w:val="000000"/>
              </w:rPr>
            </w:pPr>
          </w:p>
        </w:tc>
        <w:tc>
          <w:tcPr>
            <w:tcW w:w="1775" w:type="dxa"/>
            <w:shd w:val="clear" w:color="auto" w:fill="auto"/>
            <w:vAlign w:val="center"/>
          </w:tcPr>
          <w:p w14:paraId="717BA3F2" w14:textId="7A1E5CB1" w:rsidR="004B0E9E" w:rsidRPr="007001F1" w:rsidDel="00C5578F" w:rsidRDefault="004B0E9E" w:rsidP="009E3256">
            <w:pPr>
              <w:jc w:val="center"/>
              <w:rPr>
                <w:del w:id="3710" w:author="Autor"/>
                <w:color w:val="000000"/>
              </w:rPr>
            </w:pPr>
          </w:p>
        </w:tc>
      </w:tr>
      <w:tr w:rsidR="004B0E9E" w:rsidRPr="007001F1" w:rsidDel="00C5578F" w14:paraId="1975CFD1" w14:textId="2D75596F" w:rsidTr="00DC7517">
        <w:trPr>
          <w:trHeight w:val="675"/>
          <w:del w:id="3711" w:author="Autor"/>
        </w:trPr>
        <w:tc>
          <w:tcPr>
            <w:tcW w:w="582" w:type="dxa"/>
            <w:vMerge/>
            <w:shd w:val="clear" w:color="auto" w:fill="auto"/>
            <w:noWrap/>
            <w:vAlign w:val="center"/>
          </w:tcPr>
          <w:p w14:paraId="49EC260F" w14:textId="474A235D" w:rsidR="004B0E9E" w:rsidRPr="007001F1" w:rsidDel="00C5578F" w:rsidRDefault="004B0E9E" w:rsidP="009E3256">
            <w:pPr>
              <w:jc w:val="center"/>
              <w:rPr>
                <w:del w:id="3712" w:author="Autor"/>
                <w:color w:val="000000"/>
              </w:rPr>
            </w:pPr>
          </w:p>
        </w:tc>
        <w:tc>
          <w:tcPr>
            <w:tcW w:w="4820" w:type="dxa"/>
            <w:gridSpan w:val="2"/>
            <w:shd w:val="clear" w:color="auto" w:fill="auto"/>
            <w:vAlign w:val="center"/>
          </w:tcPr>
          <w:p w14:paraId="037CD888" w14:textId="5C97E251" w:rsidR="004B0E9E" w:rsidRPr="007001F1" w:rsidDel="00C5578F" w:rsidRDefault="004B0E9E" w:rsidP="00D5534B">
            <w:pPr>
              <w:jc w:val="both"/>
              <w:rPr>
                <w:del w:id="3713" w:author="Autor"/>
                <w:color w:val="000000"/>
              </w:rPr>
            </w:pPr>
            <w:del w:id="3714" w:author="Autor">
              <w:r w:rsidRPr="007001F1" w:rsidDel="00C5578F">
                <w:rPr>
                  <w:color w:val="000000"/>
                  <w:sz w:val="22"/>
                  <w:szCs w:val="22"/>
                </w:rPr>
                <w:delText>c) Bol uchádzač alebo záujemca vylúčený podľa § 40 ods. 6 písm. f), ak konflikt záujmov nebolo možné odstrániť inými účinnými opatreniami?</w:delText>
              </w:r>
            </w:del>
          </w:p>
        </w:tc>
        <w:tc>
          <w:tcPr>
            <w:tcW w:w="567" w:type="dxa"/>
            <w:shd w:val="clear" w:color="auto" w:fill="auto"/>
            <w:vAlign w:val="center"/>
          </w:tcPr>
          <w:p w14:paraId="678B8D08" w14:textId="49D233BD" w:rsidR="004B0E9E" w:rsidRPr="007001F1" w:rsidDel="00C5578F" w:rsidRDefault="004B0E9E" w:rsidP="009E3256">
            <w:pPr>
              <w:jc w:val="center"/>
              <w:rPr>
                <w:del w:id="3715" w:author="Autor"/>
                <w:color w:val="000000"/>
              </w:rPr>
            </w:pPr>
          </w:p>
        </w:tc>
        <w:tc>
          <w:tcPr>
            <w:tcW w:w="567" w:type="dxa"/>
            <w:shd w:val="clear" w:color="auto" w:fill="auto"/>
            <w:vAlign w:val="center"/>
          </w:tcPr>
          <w:p w14:paraId="6FAE4B83" w14:textId="2017AC3C" w:rsidR="004B0E9E" w:rsidRPr="007001F1" w:rsidDel="00C5578F" w:rsidRDefault="004B0E9E" w:rsidP="009E3256">
            <w:pPr>
              <w:jc w:val="center"/>
              <w:rPr>
                <w:del w:id="3716" w:author="Autor"/>
                <w:color w:val="000000"/>
              </w:rPr>
            </w:pPr>
          </w:p>
        </w:tc>
        <w:tc>
          <w:tcPr>
            <w:tcW w:w="776" w:type="dxa"/>
            <w:shd w:val="clear" w:color="auto" w:fill="auto"/>
            <w:vAlign w:val="center"/>
          </w:tcPr>
          <w:p w14:paraId="0C93D81B" w14:textId="473733B7" w:rsidR="004B0E9E" w:rsidRPr="007001F1" w:rsidDel="00C5578F" w:rsidRDefault="004B0E9E" w:rsidP="009E3256">
            <w:pPr>
              <w:jc w:val="center"/>
              <w:rPr>
                <w:del w:id="3717" w:author="Autor"/>
                <w:color w:val="000000"/>
              </w:rPr>
            </w:pPr>
          </w:p>
        </w:tc>
        <w:tc>
          <w:tcPr>
            <w:tcW w:w="1775" w:type="dxa"/>
            <w:shd w:val="clear" w:color="auto" w:fill="auto"/>
            <w:vAlign w:val="center"/>
          </w:tcPr>
          <w:p w14:paraId="1ED62C7F" w14:textId="2BC7DCFB" w:rsidR="004B0E9E" w:rsidRPr="007001F1" w:rsidDel="00C5578F" w:rsidRDefault="004B0E9E" w:rsidP="009E3256">
            <w:pPr>
              <w:jc w:val="center"/>
              <w:rPr>
                <w:del w:id="3718" w:author="Autor"/>
                <w:color w:val="000000"/>
              </w:rPr>
            </w:pPr>
          </w:p>
        </w:tc>
      </w:tr>
      <w:tr w:rsidR="004B0E9E" w:rsidRPr="007001F1" w:rsidDel="00C5578F" w14:paraId="6FD52EA6" w14:textId="3F49B0BE" w:rsidTr="00DC7517">
        <w:trPr>
          <w:trHeight w:val="675"/>
          <w:del w:id="3719" w:author="Autor"/>
        </w:trPr>
        <w:tc>
          <w:tcPr>
            <w:tcW w:w="582" w:type="dxa"/>
            <w:vMerge/>
            <w:shd w:val="clear" w:color="auto" w:fill="auto"/>
            <w:noWrap/>
            <w:vAlign w:val="center"/>
          </w:tcPr>
          <w:p w14:paraId="57B249EF" w14:textId="09F4BF69" w:rsidR="004B0E9E" w:rsidRPr="007001F1" w:rsidDel="00C5578F" w:rsidRDefault="004B0E9E" w:rsidP="009E3256">
            <w:pPr>
              <w:jc w:val="center"/>
              <w:rPr>
                <w:del w:id="3720" w:author="Autor"/>
                <w:color w:val="000000"/>
              </w:rPr>
            </w:pPr>
          </w:p>
        </w:tc>
        <w:tc>
          <w:tcPr>
            <w:tcW w:w="4820" w:type="dxa"/>
            <w:gridSpan w:val="2"/>
            <w:shd w:val="clear" w:color="auto" w:fill="auto"/>
            <w:vAlign w:val="center"/>
          </w:tcPr>
          <w:p w14:paraId="6DCB3AD3" w14:textId="0D5FC895" w:rsidR="004B0E9E" w:rsidRPr="007001F1" w:rsidDel="00C5578F" w:rsidRDefault="004B0E9E" w:rsidP="00D5534B">
            <w:pPr>
              <w:jc w:val="both"/>
              <w:rPr>
                <w:del w:id="3721" w:author="Autor"/>
                <w:color w:val="000000"/>
                <w:sz w:val="22"/>
                <w:szCs w:val="22"/>
              </w:rPr>
            </w:pPr>
          </w:p>
        </w:tc>
        <w:tc>
          <w:tcPr>
            <w:tcW w:w="567" w:type="dxa"/>
            <w:shd w:val="clear" w:color="auto" w:fill="auto"/>
            <w:vAlign w:val="center"/>
          </w:tcPr>
          <w:p w14:paraId="289CAB29" w14:textId="2E9EC0C4" w:rsidR="004B0E9E" w:rsidRPr="007001F1" w:rsidDel="00C5578F" w:rsidRDefault="004B0E9E" w:rsidP="009E3256">
            <w:pPr>
              <w:jc w:val="center"/>
              <w:rPr>
                <w:del w:id="3722" w:author="Autor"/>
                <w:color w:val="000000"/>
              </w:rPr>
            </w:pPr>
          </w:p>
        </w:tc>
        <w:tc>
          <w:tcPr>
            <w:tcW w:w="567" w:type="dxa"/>
            <w:shd w:val="clear" w:color="auto" w:fill="auto"/>
            <w:vAlign w:val="center"/>
          </w:tcPr>
          <w:p w14:paraId="1D5F1D23" w14:textId="1B55E15E" w:rsidR="004B0E9E" w:rsidRPr="007001F1" w:rsidDel="00C5578F" w:rsidRDefault="004B0E9E" w:rsidP="009E3256">
            <w:pPr>
              <w:jc w:val="center"/>
              <w:rPr>
                <w:del w:id="3723" w:author="Autor"/>
                <w:color w:val="000000"/>
              </w:rPr>
            </w:pPr>
          </w:p>
        </w:tc>
        <w:tc>
          <w:tcPr>
            <w:tcW w:w="776" w:type="dxa"/>
            <w:shd w:val="clear" w:color="auto" w:fill="auto"/>
            <w:vAlign w:val="center"/>
          </w:tcPr>
          <w:p w14:paraId="64ED8800" w14:textId="48B39589" w:rsidR="004B0E9E" w:rsidRPr="007001F1" w:rsidDel="00C5578F" w:rsidRDefault="004B0E9E" w:rsidP="009E3256">
            <w:pPr>
              <w:jc w:val="center"/>
              <w:rPr>
                <w:del w:id="3724" w:author="Autor"/>
                <w:color w:val="000000"/>
              </w:rPr>
            </w:pPr>
          </w:p>
        </w:tc>
        <w:tc>
          <w:tcPr>
            <w:tcW w:w="1775" w:type="dxa"/>
            <w:shd w:val="clear" w:color="auto" w:fill="auto"/>
            <w:vAlign w:val="center"/>
          </w:tcPr>
          <w:p w14:paraId="0787625D" w14:textId="2C7C8010" w:rsidR="004B0E9E" w:rsidRPr="007001F1" w:rsidDel="00C5578F" w:rsidRDefault="004B0E9E" w:rsidP="009E3256">
            <w:pPr>
              <w:jc w:val="center"/>
              <w:rPr>
                <w:del w:id="3725" w:author="Autor"/>
                <w:color w:val="000000"/>
              </w:rPr>
            </w:pPr>
          </w:p>
        </w:tc>
      </w:tr>
      <w:tr w:rsidR="0037396B" w:rsidRPr="007001F1" w:rsidDel="00C5578F" w14:paraId="4C4B6BCE" w14:textId="1FC5BD51" w:rsidTr="00DC7517">
        <w:trPr>
          <w:trHeight w:val="675"/>
          <w:del w:id="3726" w:author="Autor"/>
        </w:trPr>
        <w:tc>
          <w:tcPr>
            <w:tcW w:w="582" w:type="dxa"/>
            <w:vMerge w:val="restart"/>
            <w:shd w:val="clear" w:color="auto" w:fill="auto"/>
            <w:noWrap/>
            <w:vAlign w:val="center"/>
          </w:tcPr>
          <w:p w14:paraId="606B7E3B" w14:textId="011701C2" w:rsidR="0037396B" w:rsidRPr="0037396B" w:rsidDel="00C5578F" w:rsidRDefault="00672A4B" w:rsidP="009E3256">
            <w:pPr>
              <w:jc w:val="center"/>
              <w:rPr>
                <w:del w:id="3727" w:author="Autor"/>
                <w:color w:val="000000"/>
                <w:sz w:val="22"/>
                <w:szCs w:val="22"/>
              </w:rPr>
            </w:pPr>
            <w:del w:id="3728" w:author="Autor">
              <w:r w:rsidDel="00C5578F">
                <w:rPr>
                  <w:color w:val="000000"/>
                  <w:sz w:val="22"/>
                  <w:szCs w:val="22"/>
                </w:rPr>
                <w:delText>5</w:delText>
              </w:r>
            </w:del>
          </w:p>
        </w:tc>
        <w:tc>
          <w:tcPr>
            <w:tcW w:w="4820" w:type="dxa"/>
            <w:gridSpan w:val="2"/>
            <w:shd w:val="clear" w:color="auto" w:fill="auto"/>
            <w:vAlign w:val="center"/>
          </w:tcPr>
          <w:p w14:paraId="16D674E1" w14:textId="40FE8C9C" w:rsidR="0037396B" w:rsidRPr="007001F1" w:rsidDel="00C5578F" w:rsidRDefault="0037396B" w:rsidP="00D5534B">
            <w:pPr>
              <w:jc w:val="both"/>
              <w:rPr>
                <w:del w:id="3729" w:author="Autor"/>
                <w:color w:val="000000"/>
                <w:sz w:val="22"/>
                <w:szCs w:val="22"/>
              </w:rPr>
            </w:pPr>
            <w:del w:id="3730" w:author="Autor">
              <w:r w:rsidRPr="007001F1" w:rsidDel="00C5578F">
                <w:rPr>
                  <w:color w:val="000000"/>
                  <w:sz w:val="22"/>
                  <w:szCs w:val="22"/>
                </w:rPr>
                <w:delText>a) Je úspešný uchádzač zapísaný v registri partnerov verejného sektora?</w:delText>
              </w:r>
            </w:del>
          </w:p>
        </w:tc>
        <w:tc>
          <w:tcPr>
            <w:tcW w:w="567" w:type="dxa"/>
            <w:shd w:val="clear" w:color="auto" w:fill="auto"/>
            <w:vAlign w:val="center"/>
          </w:tcPr>
          <w:p w14:paraId="3C4E8E3E" w14:textId="00650FB2" w:rsidR="0037396B" w:rsidRPr="007001F1" w:rsidDel="00C5578F" w:rsidRDefault="0037396B" w:rsidP="009E3256">
            <w:pPr>
              <w:jc w:val="center"/>
              <w:rPr>
                <w:del w:id="3731" w:author="Autor"/>
                <w:color w:val="000000"/>
              </w:rPr>
            </w:pPr>
          </w:p>
        </w:tc>
        <w:tc>
          <w:tcPr>
            <w:tcW w:w="567" w:type="dxa"/>
            <w:shd w:val="clear" w:color="auto" w:fill="auto"/>
            <w:vAlign w:val="center"/>
          </w:tcPr>
          <w:p w14:paraId="2CB3A456" w14:textId="4017DD08" w:rsidR="0037396B" w:rsidRPr="007001F1" w:rsidDel="00C5578F" w:rsidRDefault="0037396B" w:rsidP="009E3256">
            <w:pPr>
              <w:jc w:val="center"/>
              <w:rPr>
                <w:del w:id="3732" w:author="Autor"/>
                <w:color w:val="000000"/>
              </w:rPr>
            </w:pPr>
          </w:p>
        </w:tc>
        <w:tc>
          <w:tcPr>
            <w:tcW w:w="776" w:type="dxa"/>
            <w:shd w:val="clear" w:color="auto" w:fill="auto"/>
            <w:vAlign w:val="center"/>
          </w:tcPr>
          <w:p w14:paraId="02B4397C" w14:textId="6E874CAE" w:rsidR="0037396B" w:rsidRPr="007001F1" w:rsidDel="00C5578F" w:rsidRDefault="0037396B" w:rsidP="009E3256">
            <w:pPr>
              <w:jc w:val="center"/>
              <w:rPr>
                <w:del w:id="3733" w:author="Autor"/>
                <w:color w:val="000000"/>
              </w:rPr>
            </w:pPr>
          </w:p>
        </w:tc>
        <w:tc>
          <w:tcPr>
            <w:tcW w:w="1775" w:type="dxa"/>
            <w:shd w:val="clear" w:color="auto" w:fill="auto"/>
            <w:vAlign w:val="center"/>
          </w:tcPr>
          <w:p w14:paraId="570DED0A" w14:textId="57959018" w:rsidR="0037396B" w:rsidRPr="007001F1" w:rsidDel="00C5578F" w:rsidRDefault="0037396B" w:rsidP="009E3256">
            <w:pPr>
              <w:jc w:val="center"/>
              <w:rPr>
                <w:del w:id="3734" w:author="Autor"/>
                <w:color w:val="000000"/>
              </w:rPr>
            </w:pPr>
          </w:p>
        </w:tc>
      </w:tr>
      <w:tr w:rsidR="0037396B" w:rsidRPr="007001F1" w:rsidDel="00C5578F" w14:paraId="03633999" w14:textId="5D8CC89B" w:rsidTr="00DC7517">
        <w:trPr>
          <w:trHeight w:val="675"/>
          <w:del w:id="3735" w:author="Autor"/>
        </w:trPr>
        <w:tc>
          <w:tcPr>
            <w:tcW w:w="582" w:type="dxa"/>
            <w:vMerge/>
            <w:shd w:val="clear" w:color="auto" w:fill="auto"/>
            <w:noWrap/>
            <w:vAlign w:val="center"/>
          </w:tcPr>
          <w:p w14:paraId="0473A025" w14:textId="7FFC82AC" w:rsidR="0037396B" w:rsidRPr="002D20F9" w:rsidDel="00C5578F" w:rsidRDefault="0037396B" w:rsidP="009E3256">
            <w:pPr>
              <w:jc w:val="center"/>
              <w:rPr>
                <w:del w:id="3736" w:author="Autor"/>
                <w:color w:val="000000"/>
                <w:sz w:val="22"/>
                <w:szCs w:val="22"/>
              </w:rPr>
            </w:pPr>
          </w:p>
        </w:tc>
        <w:tc>
          <w:tcPr>
            <w:tcW w:w="4820" w:type="dxa"/>
            <w:gridSpan w:val="2"/>
            <w:shd w:val="clear" w:color="auto" w:fill="auto"/>
            <w:vAlign w:val="center"/>
          </w:tcPr>
          <w:p w14:paraId="62D36AE7" w14:textId="5821FD9A" w:rsidR="0037396B" w:rsidRPr="007001F1" w:rsidDel="00C5578F" w:rsidRDefault="0037396B" w:rsidP="00D5534B">
            <w:pPr>
              <w:jc w:val="both"/>
              <w:rPr>
                <w:del w:id="3737" w:author="Autor"/>
                <w:color w:val="000000"/>
                <w:sz w:val="22"/>
                <w:szCs w:val="22"/>
              </w:rPr>
            </w:pPr>
            <w:del w:id="3738" w:author="Autor">
              <w:r w:rsidRPr="007001F1" w:rsidDel="00C5578F">
                <w:rPr>
                  <w:color w:val="000000"/>
                  <w:sz w:val="22"/>
                  <w:szCs w:val="22"/>
                </w:rPr>
                <w:delText>b) Sú subdodávatelia úspešného uchádzača, ktorí majú povinnosť zapisovať sa do registra partnerov verejného sektora, zapísaní v registri partnerov</w:delText>
              </w:r>
              <w:r w:rsidDel="00C5578F">
                <w:rPr>
                  <w:color w:val="000000"/>
                  <w:sz w:val="22"/>
                  <w:szCs w:val="22"/>
                </w:rPr>
                <w:delText xml:space="preserve"> </w:delText>
              </w:r>
              <w:r w:rsidDel="00C5578F">
                <w:rPr>
                  <w:sz w:val="22"/>
                  <w:szCs w:val="22"/>
                </w:rPr>
                <w:delText>(ak relevantné)?</w:delText>
              </w:r>
            </w:del>
          </w:p>
        </w:tc>
        <w:tc>
          <w:tcPr>
            <w:tcW w:w="567" w:type="dxa"/>
            <w:shd w:val="clear" w:color="auto" w:fill="auto"/>
            <w:vAlign w:val="center"/>
          </w:tcPr>
          <w:p w14:paraId="63B91A59" w14:textId="2B0AD2E4" w:rsidR="0037396B" w:rsidRPr="007001F1" w:rsidDel="00C5578F" w:rsidRDefault="0037396B" w:rsidP="009E3256">
            <w:pPr>
              <w:jc w:val="center"/>
              <w:rPr>
                <w:del w:id="3739" w:author="Autor"/>
                <w:color w:val="000000"/>
              </w:rPr>
            </w:pPr>
          </w:p>
        </w:tc>
        <w:tc>
          <w:tcPr>
            <w:tcW w:w="567" w:type="dxa"/>
            <w:shd w:val="clear" w:color="auto" w:fill="auto"/>
            <w:vAlign w:val="center"/>
          </w:tcPr>
          <w:p w14:paraId="4F34C0E4" w14:textId="5949356A" w:rsidR="0037396B" w:rsidRPr="007001F1" w:rsidDel="00C5578F" w:rsidRDefault="0037396B" w:rsidP="009E3256">
            <w:pPr>
              <w:jc w:val="center"/>
              <w:rPr>
                <w:del w:id="3740" w:author="Autor"/>
                <w:color w:val="000000"/>
              </w:rPr>
            </w:pPr>
          </w:p>
        </w:tc>
        <w:tc>
          <w:tcPr>
            <w:tcW w:w="776" w:type="dxa"/>
            <w:shd w:val="clear" w:color="auto" w:fill="auto"/>
            <w:vAlign w:val="center"/>
          </w:tcPr>
          <w:p w14:paraId="35D8CEA2" w14:textId="68931360" w:rsidR="0037396B" w:rsidRPr="007001F1" w:rsidDel="00C5578F" w:rsidRDefault="0037396B" w:rsidP="009E3256">
            <w:pPr>
              <w:jc w:val="center"/>
              <w:rPr>
                <w:del w:id="3741" w:author="Autor"/>
                <w:color w:val="000000"/>
              </w:rPr>
            </w:pPr>
          </w:p>
        </w:tc>
        <w:tc>
          <w:tcPr>
            <w:tcW w:w="1775" w:type="dxa"/>
            <w:shd w:val="clear" w:color="auto" w:fill="auto"/>
            <w:vAlign w:val="center"/>
          </w:tcPr>
          <w:p w14:paraId="597BF497" w14:textId="6D5B2AFB" w:rsidR="0037396B" w:rsidRPr="007001F1" w:rsidDel="00C5578F" w:rsidRDefault="0037396B" w:rsidP="009E3256">
            <w:pPr>
              <w:jc w:val="center"/>
              <w:rPr>
                <w:del w:id="3742" w:author="Autor"/>
                <w:color w:val="000000"/>
              </w:rPr>
            </w:pPr>
          </w:p>
        </w:tc>
      </w:tr>
      <w:tr w:rsidR="0037396B" w:rsidRPr="007001F1" w:rsidDel="00C5578F" w14:paraId="5588FF45" w14:textId="7795DFDF" w:rsidTr="00DC7517">
        <w:trPr>
          <w:trHeight w:val="675"/>
          <w:del w:id="3743" w:author="Autor"/>
        </w:trPr>
        <w:tc>
          <w:tcPr>
            <w:tcW w:w="582" w:type="dxa"/>
            <w:shd w:val="clear" w:color="auto" w:fill="auto"/>
            <w:noWrap/>
            <w:vAlign w:val="center"/>
          </w:tcPr>
          <w:p w14:paraId="10A555E9" w14:textId="709E29B6" w:rsidR="0037396B" w:rsidRPr="0037396B" w:rsidDel="00C5578F" w:rsidRDefault="00672A4B" w:rsidP="009E3256">
            <w:pPr>
              <w:jc w:val="center"/>
              <w:rPr>
                <w:del w:id="3744" w:author="Autor"/>
                <w:color w:val="000000"/>
                <w:sz w:val="22"/>
                <w:szCs w:val="22"/>
              </w:rPr>
            </w:pPr>
            <w:del w:id="3745" w:author="Autor">
              <w:r w:rsidDel="00C5578F">
                <w:rPr>
                  <w:color w:val="000000"/>
                  <w:sz w:val="22"/>
                  <w:szCs w:val="22"/>
                </w:rPr>
                <w:delText>6</w:delText>
              </w:r>
            </w:del>
          </w:p>
        </w:tc>
        <w:tc>
          <w:tcPr>
            <w:tcW w:w="4820" w:type="dxa"/>
            <w:gridSpan w:val="2"/>
            <w:shd w:val="clear" w:color="auto" w:fill="auto"/>
            <w:vAlign w:val="center"/>
          </w:tcPr>
          <w:p w14:paraId="31DD8F62" w14:textId="3869D35E" w:rsidR="0037396B" w:rsidRPr="007001F1" w:rsidDel="00C5578F" w:rsidRDefault="0037396B" w:rsidP="00D5534B">
            <w:pPr>
              <w:jc w:val="both"/>
              <w:rPr>
                <w:del w:id="3746" w:author="Autor"/>
                <w:color w:val="000000"/>
                <w:sz w:val="22"/>
                <w:szCs w:val="22"/>
              </w:rPr>
            </w:pPr>
            <w:del w:id="3747" w:author="Autor">
              <w:r w:rsidDel="00C5578F">
                <w:rPr>
                  <w:sz w:val="22"/>
                  <w:szCs w:val="22"/>
                </w:rPr>
                <w:delText>Poskytol úspešný uchádzač verejnému obstarávateľovi súčinnosť v rámci preukazovania osobitných podmienok plnenia zmluvy podľa § 42 ods. 12?</w:delText>
              </w:r>
            </w:del>
          </w:p>
        </w:tc>
        <w:tc>
          <w:tcPr>
            <w:tcW w:w="567" w:type="dxa"/>
            <w:shd w:val="clear" w:color="auto" w:fill="auto"/>
            <w:vAlign w:val="center"/>
          </w:tcPr>
          <w:p w14:paraId="1BD25DDF" w14:textId="4EDE8F32" w:rsidR="0037396B" w:rsidRPr="007001F1" w:rsidDel="00C5578F" w:rsidRDefault="0037396B" w:rsidP="009E3256">
            <w:pPr>
              <w:jc w:val="center"/>
              <w:rPr>
                <w:del w:id="3748" w:author="Autor"/>
                <w:color w:val="000000"/>
              </w:rPr>
            </w:pPr>
          </w:p>
        </w:tc>
        <w:tc>
          <w:tcPr>
            <w:tcW w:w="567" w:type="dxa"/>
            <w:shd w:val="clear" w:color="auto" w:fill="auto"/>
            <w:vAlign w:val="center"/>
          </w:tcPr>
          <w:p w14:paraId="7068017C" w14:textId="4B284708" w:rsidR="0037396B" w:rsidRPr="007001F1" w:rsidDel="00C5578F" w:rsidRDefault="0037396B" w:rsidP="009E3256">
            <w:pPr>
              <w:jc w:val="center"/>
              <w:rPr>
                <w:del w:id="3749" w:author="Autor"/>
                <w:color w:val="000000"/>
              </w:rPr>
            </w:pPr>
          </w:p>
        </w:tc>
        <w:tc>
          <w:tcPr>
            <w:tcW w:w="776" w:type="dxa"/>
            <w:shd w:val="clear" w:color="auto" w:fill="auto"/>
            <w:vAlign w:val="center"/>
          </w:tcPr>
          <w:p w14:paraId="610DEB34" w14:textId="6339DDE3" w:rsidR="0037396B" w:rsidRPr="007001F1" w:rsidDel="00C5578F" w:rsidRDefault="0037396B" w:rsidP="009E3256">
            <w:pPr>
              <w:jc w:val="center"/>
              <w:rPr>
                <w:del w:id="3750" w:author="Autor"/>
                <w:color w:val="000000"/>
              </w:rPr>
            </w:pPr>
          </w:p>
        </w:tc>
        <w:tc>
          <w:tcPr>
            <w:tcW w:w="1775" w:type="dxa"/>
            <w:shd w:val="clear" w:color="auto" w:fill="auto"/>
            <w:vAlign w:val="center"/>
          </w:tcPr>
          <w:p w14:paraId="6E051F27" w14:textId="3E024174" w:rsidR="0037396B" w:rsidRPr="007001F1" w:rsidDel="00C5578F" w:rsidRDefault="0037396B" w:rsidP="009E3256">
            <w:pPr>
              <w:jc w:val="center"/>
              <w:rPr>
                <w:del w:id="3751" w:author="Autor"/>
                <w:color w:val="000000"/>
              </w:rPr>
            </w:pPr>
          </w:p>
        </w:tc>
      </w:tr>
      <w:tr w:rsidR="009E3256" w:rsidRPr="007001F1" w:rsidDel="00C5578F" w14:paraId="2377BF3D" w14:textId="6A1070D2" w:rsidTr="00DC7517">
        <w:trPr>
          <w:trHeight w:val="20"/>
          <w:del w:id="3752" w:author="Autor"/>
        </w:trPr>
        <w:tc>
          <w:tcPr>
            <w:tcW w:w="582" w:type="dxa"/>
            <w:shd w:val="clear" w:color="auto" w:fill="auto"/>
            <w:noWrap/>
            <w:vAlign w:val="center"/>
            <w:hideMark/>
          </w:tcPr>
          <w:p w14:paraId="03B5EDAF" w14:textId="4740470A" w:rsidR="009E3256" w:rsidRPr="007001F1" w:rsidDel="00C5578F" w:rsidRDefault="00633527" w:rsidP="009E3256">
            <w:pPr>
              <w:jc w:val="center"/>
              <w:rPr>
                <w:del w:id="3753" w:author="Autor"/>
                <w:color w:val="000000"/>
              </w:rPr>
            </w:pPr>
            <w:del w:id="3754" w:author="Autor">
              <w:r w:rsidDel="00C5578F">
                <w:rPr>
                  <w:color w:val="000000"/>
                  <w:sz w:val="22"/>
                  <w:szCs w:val="22"/>
                </w:rPr>
                <w:delText>7</w:delText>
              </w:r>
            </w:del>
          </w:p>
        </w:tc>
        <w:tc>
          <w:tcPr>
            <w:tcW w:w="4820" w:type="dxa"/>
            <w:gridSpan w:val="2"/>
            <w:shd w:val="clear" w:color="auto" w:fill="auto"/>
            <w:vAlign w:val="center"/>
            <w:hideMark/>
          </w:tcPr>
          <w:p w14:paraId="756C1076" w14:textId="1E2B17FE" w:rsidR="009E3256" w:rsidRPr="007001F1" w:rsidDel="00C5578F" w:rsidRDefault="009E3256" w:rsidP="00D5534B">
            <w:pPr>
              <w:jc w:val="both"/>
              <w:rPr>
                <w:del w:id="3755" w:author="Autor"/>
                <w:color w:val="000000"/>
              </w:rPr>
            </w:pPr>
            <w:del w:id="3756" w:author="Autor">
              <w:r w:rsidRPr="007001F1" w:rsidDel="00C5578F">
                <w:rPr>
                  <w:color w:val="000000"/>
                  <w:sz w:val="22"/>
                  <w:szCs w:val="22"/>
                </w:rPr>
                <w:delText>Neboli identifikované iné porušenia pravidiel a postupov verejného obstarávania</w:delText>
              </w:r>
              <w:r w:rsidR="00672A4B" w:rsidDel="00C5578F">
                <w:rPr>
                  <w:color w:val="000000"/>
                  <w:sz w:val="22"/>
                  <w:szCs w:val="22"/>
                </w:rPr>
                <w:delText xml:space="preserve"> </w:delText>
              </w:r>
              <w:r w:rsidR="00672A4B" w:rsidRPr="00672A4B" w:rsidDel="00C5578F">
                <w:rPr>
                  <w:color w:val="000000"/>
                  <w:sz w:val="22"/>
                  <w:szCs w:val="22"/>
                </w:rPr>
                <w:delText>(napr. nesplnenie postkontraktačných  oznamovacích povinností verejného obstarávateľa voči ÚVO resp. profilu verejného obstarávateľa)</w:delText>
              </w:r>
              <w:r w:rsidRPr="007001F1" w:rsidDel="00C5578F">
                <w:rPr>
                  <w:color w:val="000000"/>
                  <w:sz w:val="22"/>
                  <w:szCs w:val="22"/>
                </w:rPr>
                <w:delText>?</w:delText>
              </w:r>
            </w:del>
          </w:p>
        </w:tc>
        <w:tc>
          <w:tcPr>
            <w:tcW w:w="567" w:type="dxa"/>
            <w:shd w:val="clear" w:color="auto" w:fill="auto"/>
            <w:vAlign w:val="center"/>
            <w:hideMark/>
          </w:tcPr>
          <w:p w14:paraId="4DC0806B" w14:textId="2F4552F3" w:rsidR="009E3256" w:rsidRPr="007001F1" w:rsidDel="00C5578F" w:rsidRDefault="009E3256" w:rsidP="009E3256">
            <w:pPr>
              <w:jc w:val="center"/>
              <w:rPr>
                <w:del w:id="3757" w:author="Autor"/>
                <w:color w:val="000000"/>
              </w:rPr>
            </w:pPr>
            <w:del w:id="3758" w:author="Autor">
              <w:r w:rsidRPr="007001F1" w:rsidDel="00C5578F">
                <w:rPr>
                  <w:color w:val="000000"/>
                  <w:sz w:val="22"/>
                  <w:szCs w:val="22"/>
                </w:rPr>
                <w:delText> </w:delText>
              </w:r>
            </w:del>
          </w:p>
        </w:tc>
        <w:tc>
          <w:tcPr>
            <w:tcW w:w="567" w:type="dxa"/>
            <w:shd w:val="clear" w:color="auto" w:fill="auto"/>
            <w:vAlign w:val="center"/>
            <w:hideMark/>
          </w:tcPr>
          <w:p w14:paraId="6D0B64F5" w14:textId="40F015A5" w:rsidR="009E3256" w:rsidRPr="007001F1" w:rsidDel="00C5578F" w:rsidRDefault="009E3256" w:rsidP="009E3256">
            <w:pPr>
              <w:jc w:val="center"/>
              <w:rPr>
                <w:del w:id="3759" w:author="Autor"/>
                <w:color w:val="000000"/>
              </w:rPr>
            </w:pPr>
            <w:del w:id="3760" w:author="Autor">
              <w:r w:rsidRPr="007001F1" w:rsidDel="00C5578F">
                <w:rPr>
                  <w:color w:val="000000"/>
                  <w:sz w:val="22"/>
                  <w:szCs w:val="22"/>
                </w:rPr>
                <w:delText> </w:delText>
              </w:r>
            </w:del>
          </w:p>
        </w:tc>
        <w:tc>
          <w:tcPr>
            <w:tcW w:w="776" w:type="dxa"/>
            <w:shd w:val="clear" w:color="auto" w:fill="auto"/>
            <w:vAlign w:val="center"/>
            <w:hideMark/>
          </w:tcPr>
          <w:p w14:paraId="692CEDE8" w14:textId="7328E860" w:rsidR="009E3256" w:rsidRPr="007001F1" w:rsidDel="00C5578F" w:rsidRDefault="009E3256" w:rsidP="009E3256">
            <w:pPr>
              <w:jc w:val="center"/>
              <w:rPr>
                <w:del w:id="3761" w:author="Autor"/>
                <w:color w:val="000000"/>
              </w:rPr>
            </w:pPr>
            <w:del w:id="3762" w:author="Autor">
              <w:r w:rsidRPr="007001F1" w:rsidDel="00C5578F">
                <w:rPr>
                  <w:color w:val="000000"/>
                  <w:sz w:val="22"/>
                  <w:szCs w:val="22"/>
                </w:rPr>
                <w:delText> </w:delText>
              </w:r>
            </w:del>
          </w:p>
        </w:tc>
        <w:tc>
          <w:tcPr>
            <w:tcW w:w="1775" w:type="dxa"/>
            <w:shd w:val="clear" w:color="auto" w:fill="auto"/>
            <w:vAlign w:val="center"/>
            <w:hideMark/>
          </w:tcPr>
          <w:p w14:paraId="7BAFD47D" w14:textId="3B5FECE9" w:rsidR="009E3256" w:rsidRPr="007001F1" w:rsidDel="00C5578F" w:rsidRDefault="009E3256" w:rsidP="009E3256">
            <w:pPr>
              <w:jc w:val="center"/>
              <w:rPr>
                <w:del w:id="3763" w:author="Autor"/>
                <w:color w:val="000000"/>
              </w:rPr>
            </w:pPr>
            <w:del w:id="3764" w:author="Autor">
              <w:r w:rsidRPr="007001F1" w:rsidDel="00C5578F">
                <w:rPr>
                  <w:color w:val="000000"/>
                  <w:sz w:val="22"/>
                  <w:szCs w:val="22"/>
                </w:rPr>
                <w:delText> </w:delText>
              </w:r>
            </w:del>
          </w:p>
        </w:tc>
      </w:tr>
      <w:tr w:rsidR="009E3256" w:rsidRPr="007001F1" w:rsidDel="00C5578F" w14:paraId="2BACE470" w14:textId="7724CEA5" w:rsidTr="00DC7517">
        <w:trPr>
          <w:trHeight w:val="300"/>
          <w:del w:id="3765" w:author="Autor"/>
        </w:trPr>
        <w:tc>
          <w:tcPr>
            <w:tcW w:w="3559" w:type="dxa"/>
            <w:gridSpan w:val="2"/>
            <w:shd w:val="clear" w:color="auto" w:fill="auto"/>
            <w:vAlign w:val="center"/>
            <w:hideMark/>
          </w:tcPr>
          <w:p w14:paraId="43F05C81" w14:textId="5FAF43CF" w:rsidR="009E3256" w:rsidRPr="007001F1" w:rsidDel="00C5578F" w:rsidRDefault="009E3256" w:rsidP="009E3256">
            <w:pPr>
              <w:rPr>
                <w:del w:id="3766" w:author="Autor"/>
                <w:b/>
                <w:bCs/>
              </w:rPr>
            </w:pPr>
            <w:del w:id="3767" w:author="Autor">
              <w:r w:rsidRPr="007001F1" w:rsidDel="00C5578F">
                <w:rPr>
                  <w:b/>
                  <w:bCs/>
                  <w:sz w:val="22"/>
                  <w:szCs w:val="22"/>
                </w:rPr>
                <w:delText>Kontrolu vykonal</w:delText>
              </w:r>
              <w:r w:rsidR="00BD759C" w:rsidDel="00C5578F">
                <w:rPr>
                  <w:rStyle w:val="Odkaznapoznmkupodiarou"/>
                  <w:b/>
                  <w:bCs/>
                  <w:sz w:val="22"/>
                  <w:szCs w:val="22"/>
                </w:rPr>
                <w:footnoteReference w:customMarkFollows="1" w:id="69"/>
                <w:delText>2</w:delText>
              </w:r>
              <w:r w:rsidRPr="007001F1" w:rsidDel="00C5578F">
                <w:rPr>
                  <w:b/>
                  <w:bCs/>
                  <w:sz w:val="22"/>
                  <w:szCs w:val="22"/>
                </w:rPr>
                <w:delText>:</w:delText>
              </w:r>
            </w:del>
          </w:p>
        </w:tc>
        <w:tc>
          <w:tcPr>
            <w:tcW w:w="5528" w:type="dxa"/>
            <w:gridSpan w:val="5"/>
            <w:shd w:val="clear" w:color="auto" w:fill="auto"/>
            <w:vAlign w:val="center"/>
            <w:hideMark/>
          </w:tcPr>
          <w:p w14:paraId="7719966E" w14:textId="044F7414" w:rsidR="009E3256" w:rsidRPr="007001F1" w:rsidDel="00C5578F" w:rsidRDefault="009E3256" w:rsidP="009E3256">
            <w:pPr>
              <w:rPr>
                <w:del w:id="3770" w:author="Autor"/>
                <w:color w:val="000000"/>
              </w:rPr>
            </w:pPr>
            <w:del w:id="3771" w:author="Autor">
              <w:r w:rsidRPr="007001F1" w:rsidDel="00C5578F">
                <w:rPr>
                  <w:color w:val="000000"/>
                  <w:sz w:val="22"/>
                  <w:szCs w:val="22"/>
                </w:rPr>
                <w:delText> </w:delText>
              </w:r>
            </w:del>
          </w:p>
        </w:tc>
      </w:tr>
      <w:tr w:rsidR="009E3256" w:rsidRPr="007001F1" w:rsidDel="00C5578F" w14:paraId="2E707D83" w14:textId="66C8713A" w:rsidTr="00DC7517">
        <w:trPr>
          <w:trHeight w:val="300"/>
          <w:del w:id="3772" w:author="Autor"/>
        </w:trPr>
        <w:tc>
          <w:tcPr>
            <w:tcW w:w="3559" w:type="dxa"/>
            <w:gridSpan w:val="2"/>
            <w:shd w:val="clear" w:color="auto" w:fill="auto"/>
            <w:vAlign w:val="center"/>
            <w:hideMark/>
          </w:tcPr>
          <w:p w14:paraId="22C45483" w14:textId="7C58C202" w:rsidR="009E3256" w:rsidRPr="007001F1" w:rsidDel="00C5578F" w:rsidRDefault="009E3256" w:rsidP="009E3256">
            <w:pPr>
              <w:rPr>
                <w:del w:id="3773" w:author="Autor"/>
                <w:b/>
                <w:bCs/>
              </w:rPr>
            </w:pPr>
            <w:del w:id="3774" w:author="Autor">
              <w:r w:rsidRPr="007001F1" w:rsidDel="00C5578F">
                <w:rPr>
                  <w:b/>
                  <w:bCs/>
                  <w:sz w:val="22"/>
                  <w:szCs w:val="22"/>
                </w:rPr>
                <w:delText>Dátum:</w:delText>
              </w:r>
            </w:del>
          </w:p>
        </w:tc>
        <w:tc>
          <w:tcPr>
            <w:tcW w:w="5528" w:type="dxa"/>
            <w:gridSpan w:val="5"/>
            <w:shd w:val="clear" w:color="auto" w:fill="auto"/>
            <w:vAlign w:val="center"/>
            <w:hideMark/>
          </w:tcPr>
          <w:p w14:paraId="60EAE56D" w14:textId="4F4009E5" w:rsidR="009E3256" w:rsidRPr="007001F1" w:rsidDel="00C5578F" w:rsidRDefault="009E3256" w:rsidP="009E3256">
            <w:pPr>
              <w:rPr>
                <w:del w:id="3775" w:author="Autor"/>
                <w:color w:val="000000"/>
              </w:rPr>
            </w:pPr>
            <w:del w:id="3776" w:author="Autor">
              <w:r w:rsidRPr="007001F1" w:rsidDel="00C5578F">
                <w:rPr>
                  <w:color w:val="000000"/>
                  <w:sz w:val="22"/>
                  <w:szCs w:val="22"/>
                </w:rPr>
                <w:delText> </w:delText>
              </w:r>
            </w:del>
          </w:p>
        </w:tc>
      </w:tr>
      <w:tr w:rsidR="009E3256" w:rsidRPr="007001F1" w:rsidDel="00C5578F" w14:paraId="45B02C76" w14:textId="6B05BAE9" w:rsidTr="00DC7517">
        <w:trPr>
          <w:trHeight w:val="300"/>
          <w:del w:id="3777" w:author="Autor"/>
        </w:trPr>
        <w:tc>
          <w:tcPr>
            <w:tcW w:w="3559" w:type="dxa"/>
            <w:gridSpan w:val="2"/>
            <w:shd w:val="clear" w:color="000000" w:fill="FFFFFF"/>
            <w:vAlign w:val="center"/>
            <w:hideMark/>
          </w:tcPr>
          <w:p w14:paraId="2C8BC82F" w14:textId="26490968" w:rsidR="009E3256" w:rsidRPr="007001F1" w:rsidDel="00C5578F" w:rsidRDefault="009E3256" w:rsidP="009E3256">
            <w:pPr>
              <w:rPr>
                <w:del w:id="3778" w:author="Autor"/>
                <w:b/>
                <w:bCs/>
              </w:rPr>
            </w:pPr>
            <w:del w:id="3779" w:author="Autor">
              <w:r w:rsidRPr="007001F1" w:rsidDel="00C5578F">
                <w:rPr>
                  <w:b/>
                  <w:bCs/>
                  <w:sz w:val="22"/>
                  <w:szCs w:val="22"/>
                </w:rPr>
                <w:delText>Podpis:</w:delText>
              </w:r>
            </w:del>
          </w:p>
        </w:tc>
        <w:tc>
          <w:tcPr>
            <w:tcW w:w="5528" w:type="dxa"/>
            <w:gridSpan w:val="5"/>
            <w:shd w:val="clear" w:color="auto" w:fill="auto"/>
            <w:vAlign w:val="center"/>
            <w:hideMark/>
          </w:tcPr>
          <w:p w14:paraId="098B7264" w14:textId="5E187322" w:rsidR="009E3256" w:rsidRPr="007001F1" w:rsidDel="00C5578F" w:rsidRDefault="009E3256" w:rsidP="009E3256">
            <w:pPr>
              <w:rPr>
                <w:del w:id="3780" w:author="Autor"/>
                <w:color w:val="000000"/>
              </w:rPr>
            </w:pPr>
            <w:del w:id="3781" w:author="Autor">
              <w:r w:rsidRPr="007001F1" w:rsidDel="00C5578F">
                <w:rPr>
                  <w:color w:val="000000"/>
                  <w:sz w:val="22"/>
                  <w:szCs w:val="22"/>
                </w:rPr>
                <w:delText> </w:delText>
              </w:r>
            </w:del>
          </w:p>
        </w:tc>
      </w:tr>
      <w:tr w:rsidR="009E3256" w:rsidRPr="007001F1" w:rsidDel="00C5578F" w14:paraId="1954E465" w14:textId="21393618" w:rsidTr="00DC7517">
        <w:trPr>
          <w:trHeight w:val="300"/>
          <w:del w:id="3782" w:author="Autor"/>
        </w:trPr>
        <w:tc>
          <w:tcPr>
            <w:tcW w:w="9087" w:type="dxa"/>
            <w:gridSpan w:val="7"/>
            <w:shd w:val="clear" w:color="auto" w:fill="auto"/>
            <w:noWrap/>
            <w:vAlign w:val="bottom"/>
            <w:hideMark/>
          </w:tcPr>
          <w:p w14:paraId="12A6854F" w14:textId="1FEEA4E9" w:rsidR="009E3256" w:rsidRPr="007001F1" w:rsidDel="00C5578F" w:rsidRDefault="009E3256" w:rsidP="009E3256">
            <w:pPr>
              <w:jc w:val="center"/>
              <w:rPr>
                <w:del w:id="3783" w:author="Autor"/>
                <w:color w:val="000000"/>
              </w:rPr>
            </w:pPr>
            <w:del w:id="3784" w:author="Autor">
              <w:r w:rsidRPr="007001F1" w:rsidDel="00C5578F">
                <w:rPr>
                  <w:color w:val="000000"/>
                  <w:sz w:val="22"/>
                  <w:szCs w:val="22"/>
                </w:rPr>
                <w:delText> </w:delText>
              </w:r>
            </w:del>
          </w:p>
        </w:tc>
      </w:tr>
      <w:tr w:rsidR="009E3256" w:rsidRPr="007001F1" w:rsidDel="00C5578F" w14:paraId="77D2346B" w14:textId="374ACDEB" w:rsidTr="00DC7517">
        <w:trPr>
          <w:trHeight w:val="300"/>
          <w:del w:id="3785" w:author="Autor"/>
        </w:trPr>
        <w:tc>
          <w:tcPr>
            <w:tcW w:w="3559" w:type="dxa"/>
            <w:gridSpan w:val="2"/>
            <w:shd w:val="clear" w:color="000000" w:fill="FFFFFF"/>
            <w:vAlign w:val="center"/>
            <w:hideMark/>
          </w:tcPr>
          <w:p w14:paraId="68CAAF1C" w14:textId="0ACF4F5A" w:rsidR="009E3256" w:rsidRPr="007001F1" w:rsidDel="00C5578F" w:rsidRDefault="009E3256" w:rsidP="009E3256">
            <w:pPr>
              <w:rPr>
                <w:del w:id="3786" w:author="Autor"/>
                <w:b/>
                <w:bCs/>
              </w:rPr>
            </w:pPr>
            <w:del w:id="3787" w:author="Autor">
              <w:r w:rsidRPr="007001F1" w:rsidDel="00C5578F">
                <w:rPr>
                  <w:b/>
                  <w:bCs/>
                  <w:sz w:val="22"/>
                  <w:szCs w:val="22"/>
                </w:rPr>
                <w:delText xml:space="preserve">Kontrolu </w:delText>
              </w:r>
              <w:r w:rsidR="00E3352C" w:rsidDel="00C5578F">
                <w:rPr>
                  <w:b/>
                  <w:bCs/>
                  <w:sz w:val="22"/>
                  <w:szCs w:val="22"/>
                </w:rPr>
                <w:delText>schválil</w:delText>
              </w:r>
              <w:r w:rsidR="00E3352C" w:rsidRPr="007001F1" w:rsidDel="00C5578F">
                <w:rPr>
                  <w:b/>
                  <w:bCs/>
                  <w:sz w:val="22"/>
                  <w:szCs w:val="22"/>
                </w:rPr>
                <w:delText xml:space="preserve"> </w:delText>
              </w:r>
              <w:r w:rsidR="00BD759C" w:rsidDel="00C5578F">
                <w:rPr>
                  <w:rStyle w:val="Odkaznapoznmkupodiarou"/>
                  <w:b/>
                  <w:bCs/>
                  <w:sz w:val="22"/>
                  <w:szCs w:val="22"/>
                </w:rPr>
                <w:footnoteReference w:customMarkFollows="1" w:id="70"/>
                <w:delText>3</w:delText>
              </w:r>
              <w:r w:rsidRPr="007001F1" w:rsidDel="00C5578F">
                <w:rPr>
                  <w:b/>
                  <w:bCs/>
                  <w:sz w:val="22"/>
                  <w:szCs w:val="22"/>
                </w:rPr>
                <w:delText>:</w:delText>
              </w:r>
            </w:del>
          </w:p>
        </w:tc>
        <w:tc>
          <w:tcPr>
            <w:tcW w:w="5528" w:type="dxa"/>
            <w:gridSpan w:val="5"/>
            <w:shd w:val="clear" w:color="auto" w:fill="auto"/>
            <w:vAlign w:val="center"/>
            <w:hideMark/>
          </w:tcPr>
          <w:p w14:paraId="42ACBCC2" w14:textId="54F0DC93" w:rsidR="009E3256" w:rsidRPr="007001F1" w:rsidDel="00C5578F" w:rsidRDefault="009E3256" w:rsidP="009E3256">
            <w:pPr>
              <w:rPr>
                <w:del w:id="3790" w:author="Autor"/>
                <w:color w:val="000000"/>
              </w:rPr>
            </w:pPr>
            <w:del w:id="3791" w:author="Autor">
              <w:r w:rsidRPr="007001F1" w:rsidDel="00C5578F">
                <w:rPr>
                  <w:color w:val="000000"/>
                  <w:sz w:val="22"/>
                  <w:szCs w:val="22"/>
                </w:rPr>
                <w:delText> </w:delText>
              </w:r>
            </w:del>
          </w:p>
        </w:tc>
      </w:tr>
      <w:tr w:rsidR="009E3256" w:rsidRPr="007001F1" w:rsidDel="00C5578F" w14:paraId="74901260" w14:textId="4611D990" w:rsidTr="00DC7517">
        <w:trPr>
          <w:trHeight w:val="300"/>
          <w:del w:id="3792" w:author="Autor"/>
        </w:trPr>
        <w:tc>
          <w:tcPr>
            <w:tcW w:w="3559" w:type="dxa"/>
            <w:gridSpan w:val="2"/>
            <w:shd w:val="clear" w:color="000000" w:fill="FFFFFF"/>
            <w:vAlign w:val="center"/>
            <w:hideMark/>
          </w:tcPr>
          <w:p w14:paraId="5631D3D2" w14:textId="30D23192" w:rsidR="009E3256" w:rsidRPr="007001F1" w:rsidDel="00C5578F" w:rsidRDefault="009E3256" w:rsidP="009E3256">
            <w:pPr>
              <w:rPr>
                <w:del w:id="3793" w:author="Autor"/>
                <w:b/>
                <w:bCs/>
              </w:rPr>
            </w:pPr>
            <w:del w:id="3794" w:author="Autor">
              <w:r w:rsidRPr="007001F1" w:rsidDel="00C5578F">
                <w:rPr>
                  <w:b/>
                  <w:bCs/>
                  <w:sz w:val="22"/>
                  <w:szCs w:val="22"/>
                </w:rPr>
                <w:delText xml:space="preserve">Dátum: </w:delText>
              </w:r>
            </w:del>
          </w:p>
        </w:tc>
        <w:tc>
          <w:tcPr>
            <w:tcW w:w="5528" w:type="dxa"/>
            <w:gridSpan w:val="5"/>
            <w:shd w:val="clear" w:color="auto" w:fill="auto"/>
            <w:vAlign w:val="center"/>
            <w:hideMark/>
          </w:tcPr>
          <w:p w14:paraId="50980F4E" w14:textId="2F6162A3" w:rsidR="009E3256" w:rsidRPr="007001F1" w:rsidDel="00C5578F" w:rsidRDefault="009E3256" w:rsidP="009E3256">
            <w:pPr>
              <w:rPr>
                <w:del w:id="3795" w:author="Autor"/>
                <w:color w:val="000000"/>
              </w:rPr>
            </w:pPr>
            <w:del w:id="3796" w:author="Autor">
              <w:r w:rsidRPr="007001F1" w:rsidDel="00C5578F">
                <w:rPr>
                  <w:color w:val="000000"/>
                  <w:sz w:val="22"/>
                  <w:szCs w:val="22"/>
                </w:rPr>
                <w:delText> </w:delText>
              </w:r>
            </w:del>
          </w:p>
        </w:tc>
      </w:tr>
      <w:tr w:rsidR="009E3256" w:rsidRPr="007001F1" w:rsidDel="00C5578F" w14:paraId="083EDEBD" w14:textId="1AC17453" w:rsidTr="00DC7517">
        <w:trPr>
          <w:trHeight w:val="300"/>
          <w:del w:id="3797" w:author="Autor"/>
        </w:trPr>
        <w:tc>
          <w:tcPr>
            <w:tcW w:w="3559" w:type="dxa"/>
            <w:gridSpan w:val="2"/>
            <w:shd w:val="clear" w:color="000000" w:fill="FFFFFF"/>
            <w:vAlign w:val="center"/>
            <w:hideMark/>
          </w:tcPr>
          <w:p w14:paraId="561DF46B" w14:textId="28F639CD" w:rsidR="009E3256" w:rsidRPr="007001F1" w:rsidDel="00C5578F" w:rsidRDefault="009E3256" w:rsidP="009E3256">
            <w:pPr>
              <w:rPr>
                <w:del w:id="3798" w:author="Autor"/>
                <w:b/>
                <w:bCs/>
              </w:rPr>
            </w:pPr>
            <w:del w:id="3799" w:author="Autor">
              <w:r w:rsidRPr="007001F1" w:rsidDel="00C5578F">
                <w:rPr>
                  <w:b/>
                  <w:bCs/>
                  <w:sz w:val="22"/>
                  <w:szCs w:val="22"/>
                </w:rPr>
                <w:delText>Podpis:</w:delText>
              </w:r>
            </w:del>
          </w:p>
        </w:tc>
        <w:tc>
          <w:tcPr>
            <w:tcW w:w="5528" w:type="dxa"/>
            <w:gridSpan w:val="5"/>
            <w:shd w:val="clear" w:color="auto" w:fill="auto"/>
            <w:vAlign w:val="center"/>
            <w:hideMark/>
          </w:tcPr>
          <w:p w14:paraId="56369D56" w14:textId="68658C3A" w:rsidR="009E3256" w:rsidRPr="007001F1" w:rsidDel="00C5578F" w:rsidRDefault="009E3256" w:rsidP="009E3256">
            <w:pPr>
              <w:rPr>
                <w:del w:id="3800" w:author="Autor"/>
                <w:color w:val="000000"/>
              </w:rPr>
            </w:pPr>
            <w:del w:id="3801" w:author="Autor">
              <w:r w:rsidRPr="007001F1" w:rsidDel="00C5578F">
                <w:rPr>
                  <w:color w:val="000000"/>
                  <w:sz w:val="22"/>
                  <w:szCs w:val="22"/>
                </w:rPr>
                <w:delText> </w:delText>
              </w:r>
            </w:del>
          </w:p>
        </w:tc>
      </w:tr>
    </w:tbl>
    <w:p w14:paraId="6EF39AC0" w14:textId="0A98532C" w:rsidR="009E3256" w:rsidRPr="007001F1" w:rsidDel="00C5578F" w:rsidRDefault="009E3256">
      <w:pPr>
        <w:spacing w:after="160" w:line="259" w:lineRule="auto"/>
        <w:rPr>
          <w:del w:id="3802"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Del="00C5578F" w14:paraId="068994E0" w14:textId="11953CE9" w:rsidTr="00DC7517">
        <w:trPr>
          <w:trHeight w:val="645"/>
          <w:del w:id="3803" w:author="Autor"/>
        </w:trPr>
        <w:tc>
          <w:tcPr>
            <w:tcW w:w="9087" w:type="dxa"/>
            <w:gridSpan w:val="7"/>
            <w:shd w:val="clear" w:color="000000" w:fill="60497A"/>
            <w:vAlign w:val="center"/>
            <w:hideMark/>
          </w:tcPr>
          <w:p w14:paraId="1284AA65" w14:textId="64DA1EF7" w:rsidR="009E3256" w:rsidRPr="007001F1" w:rsidDel="00C5578F" w:rsidRDefault="009E3256" w:rsidP="009E3256">
            <w:pPr>
              <w:jc w:val="center"/>
              <w:rPr>
                <w:del w:id="3804" w:author="Autor"/>
                <w:b/>
                <w:bCs/>
                <w:color w:val="FFFFFF"/>
              </w:rPr>
            </w:pPr>
            <w:del w:id="3805" w:author="Autor">
              <w:r w:rsidRPr="007001F1" w:rsidDel="00C5578F">
                <w:rPr>
                  <w:b/>
                  <w:bCs/>
                  <w:color w:val="FFFFFF"/>
                </w:rPr>
                <w:delText>Kontrolný zoznam k finančnej kontrole VO</w:delText>
              </w:r>
              <w:r w:rsidRPr="007001F1" w:rsidDel="00C5578F">
                <w:rPr>
                  <w:b/>
                  <w:bCs/>
                  <w:color w:val="FFFFFF"/>
                </w:rPr>
                <w:br/>
              </w:r>
              <w:bookmarkStart w:id="3806" w:name="KZ_37"/>
              <w:r w:rsidRPr="007001F1" w:rsidDel="00C5578F">
                <w:rPr>
                  <w:b/>
                  <w:bCs/>
                  <w:color w:val="FFFFFF"/>
                </w:rPr>
                <w:delText>Nadlimitná zákazka - koncesia - štandardná ex</w:delText>
              </w:r>
              <w:r w:rsidR="008F60DF" w:rsidDel="00C5578F">
                <w:rPr>
                  <w:b/>
                  <w:bCs/>
                  <w:color w:val="FFFFFF"/>
                </w:rPr>
                <w:delText xml:space="preserve"> </w:delText>
              </w:r>
              <w:r w:rsidRPr="007001F1" w:rsidDel="00C5578F">
                <w:rPr>
                  <w:b/>
                  <w:bCs/>
                  <w:color w:val="FFFFFF"/>
                </w:rPr>
                <w:delText>post kontrola</w:delText>
              </w:r>
              <w:bookmarkEnd w:id="3806"/>
            </w:del>
          </w:p>
        </w:tc>
      </w:tr>
      <w:tr w:rsidR="009E3256" w:rsidRPr="007001F1" w:rsidDel="00C5578F" w14:paraId="782F9271" w14:textId="4CFEDF52" w:rsidTr="00DC7517">
        <w:trPr>
          <w:trHeight w:val="330"/>
          <w:del w:id="3807" w:author="Autor"/>
        </w:trPr>
        <w:tc>
          <w:tcPr>
            <w:tcW w:w="9087" w:type="dxa"/>
            <w:gridSpan w:val="7"/>
            <w:shd w:val="clear" w:color="auto" w:fill="auto"/>
            <w:vAlign w:val="center"/>
            <w:hideMark/>
          </w:tcPr>
          <w:p w14:paraId="672100FB" w14:textId="4B8F2157" w:rsidR="009E3256" w:rsidRPr="007001F1" w:rsidDel="00C5578F" w:rsidRDefault="009E3256" w:rsidP="009E3256">
            <w:pPr>
              <w:jc w:val="center"/>
              <w:rPr>
                <w:del w:id="3808" w:author="Autor"/>
                <w:b/>
                <w:bCs/>
                <w:color w:val="000000"/>
              </w:rPr>
            </w:pPr>
            <w:del w:id="3809" w:author="Autor">
              <w:r w:rsidRPr="007001F1" w:rsidDel="00C5578F">
                <w:rPr>
                  <w:b/>
                  <w:bCs/>
                  <w:color w:val="000000"/>
                  <w:sz w:val="22"/>
                  <w:szCs w:val="22"/>
                </w:rPr>
                <w:delText>Identifikácia programu</w:delText>
              </w:r>
            </w:del>
          </w:p>
        </w:tc>
      </w:tr>
      <w:tr w:rsidR="009E3256" w:rsidRPr="007001F1" w:rsidDel="00C5578F" w14:paraId="5D23E8EE" w14:textId="13A38AF3" w:rsidTr="00DC7517">
        <w:trPr>
          <w:trHeight w:val="300"/>
          <w:del w:id="3810" w:author="Autor"/>
        </w:trPr>
        <w:tc>
          <w:tcPr>
            <w:tcW w:w="3559" w:type="dxa"/>
            <w:gridSpan w:val="2"/>
            <w:shd w:val="clear" w:color="auto" w:fill="auto"/>
            <w:vAlign w:val="center"/>
            <w:hideMark/>
          </w:tcPr>
          <w:p w14:paraId="54120384" w14:textId="2E94BC06" w:rsidR="009E3256" w:rsidRPr="007001F1" w:rsidDel="00C5578F" w:rsidRDefault="009E3256" w:rsidP="009E3256">
            <w:pPr>
              <w:rPr>
                <w:del w:id="3811" w:author="Autor"/>
                <w:color w:val="000000"/>
              </w:rPr>
            </w:pPr>
            <w:del w:id="3812" w:author="Autor">
              <w:r w:rsidRPr="007001F1" w:rsidDel="00C5578F">
                <w:rPr>
                  <w:color w:val="000000"/>
                  <w:sz w:val="22"/>
                  <w:szCs w:val="22"/>
                </w:rPr>
                <w:delText>Názov programu</w:delText>
              </w:r>
            </w:del>
          </w:p>
        </w:tc>
        <w:tc>
          <w:tcPr>
            <w:tcW w:w="5528" w:type="dxa"/>
            <w:gridSpan w:val="5"/>
            <w:shd w:val="clear" w:color="auto" w:fill="auto"/>
            <w:vAlign w:val="center"/>
            <w:hideMark/>
          </w:tcPr>
          <w:p w14:paraId="521DD291" w14:textId="1C8ACB3C" w:rsidR="009E3256" w:rsidRPr="007001F1" w:rsidDel="00C5578F" w:rsidRDefault="009E3256" w:rsidP="009E3256">
            <w:pPr>
              <w:rPr>
                <w:del w:id="3813" w:author="Autor"/>
                <w:color w:val="000000"/>
              </w:rPr>
            </w:pPr>
            <w:del w:id="3814" w:author="Autor">
              <w:r w:rsidRPr="007001F1" w:rsidDel="00C5578F">
                <w:rPr>
                  <w:color w:val="000000"/>
                  <w:sz w:val="22"/>
                  <w:szCs w:val="22"/>
                </w:rPr>
                <w:delText> </w:delText>
              </w:r>
            </w:del>
          </w:p>
        </w:tc>
      </w:tr>
      <w:tr w:rsidR="009E3256" w:rsidRPr="007001F1" w:rsidDel="00C5578F" w14:paraId="0EF3405E" w14:textId="273B1612" w:rsidTr="00DC7517">
        <w:trPr>
          <w:trHeight w:val="660"/>
          <w:del w:id="3815" w:author="Autor"/>
        </w:trPr>
        <w:tc>
          <w:tcPr>
            <w:tcW w:w="3559" w:type="dxa"/>
            <w:gridSpan w:val="2"/>
            <w:shd w:val="clear" w:color="auto" w:fill="auto"/>
            <w:vAlign w:val="center"/>
            <w:hideMark/>
          </w:tcPr>
          <w:p w14:paraId="45ABCDA6" w14:textId="4FE6A527" w:rsidR="009E3256" w:rsidRPr="007001F1" w:rsidDel="00C5578F" w:rsidRDefault="009E3256" w:rsidP="00DF158C">
            <w:pPr>
              <w:rPr>
                <w:del w:id="3816" w:author="Autor"/>
                <w:color w:val="000000"/>
              </w:rPr>
            </w:pPr>
            <w:del w:id="3817" w:author="Autor">
              <w:r w:rsidRPr="007001F1" w:rsidDel="00C5578F">
                <w:rPr>
                  <w:color w:val="000000"/>
                  <w:sz w:val="22"/>
                  <w:szCs w:val="22"/>
                </w:rPr>
                <w:delText xml:space="preserve">Názov </w:delText>
              </w:r>
              <w:r w:rsidR="00606F32" w:rsidDel="00C5578F">
                <w:rPr>
                  <w:color w:val="000000"/>
                  <w:sz w:val="22"/>
                  <w:szCs w:val="22"/>
                </w:rPr>
                <w:delText>prioritnej osi</w:delText>
              </w:r>
            </w:del>
          </w:p>
        </w:tc>
        <w:tc>
          <w:tcPr>
            <w:tcW w:w="5528" w:type="dxa"/>
            <w:gridSpan w:val="5"/>
            <w:shd w:val="clear" w:color="auto" w:fill="auto"/>
            <w:vAlign w:val="center"/>
            <w:hideMark/>
          </w:tcPr>
          <w:p w14:paraId="6AFD3550" w14:textId="55E75880" w:rsidR="009E3256" w:rsidRPr="007001F1" w:rsidDel="00C5578F" w:rsidRDefault="009E3256" w:rsidP="009E3256">
            <w:pPr>
              <w:rPr>
                <w:del w:id="3818" w:author="Autor"/>
                <w:color w:val="000000"/>
              </w:rPr>
            </w:pPr>
            <w:del w:id="3819" w:author="Autor">
              <w:r w:rsidRPr="007001F1" w:rsidDel="00C5578F">
                <w:rPr>
                  <w:color w:val="000000"/>
                  <w:sz w:val="22"/>
                  <w:szCs w:val="22"/>
                </w:rPr>
                <w:delText> </w:delText>
              </w:r>
            </w:del>
          </w:p>
        </w:tc>
      </w:tr>
      <w:tr w:rsidR="009E3256" w:rsidRPr="007001F1" w:rsidDel="00C5578F" w14:paraId="003B1914" w14:textId="45368FBC" w:rsidTr="00DC7517">
        <w:trPr>
          <w:trHeight w:val="330"/>
          <w:del w:id="3820" w:author="Autor"/>
        </w:trPr>
        <w:tc>
          <w:tcPr>
            <w:tcW w:w="9087" w:type="dxa"/>
            <w:gridSpan w:val="7"/>
            <w:shd w:val="clear" w:color="auto" w:fill="auto"/>
            <w:vAlign w:val="center"/>
            <w:hideMark/>
          </w:tcPr>
          <w:p w14:paraId="24F904D5" w14:textId="4AC0101A" w:rsidR="009E3256" w:rsidRPr="007001F1" w:rsidDel="00C5578F" w:rsidRDefault="009E3256" w:rsidP="009E3256">
            <w:pPr>
              <w:jc w:val="center"/>
              <w:rPr>
                <w:del w:id="3821" w:author="Autor"/>
                <w:b/>
                <w:bCs/>
                <w:color w:val="000000"/>
              </w:rPr>
            </w:pPr>
            <w:del w:id="3822" w:author="Autor">
              <w:r w:rsidRPr="007001F1" w:rsidDel="00C5578F">
                <w:rPr>
                  <w:b/>
                  <w:bCs/>
                  <w:color w:val="000000"/>
                  <w:sz w:val="22"/>
                  <w:szCs w:val="22"/>
                </w:rPr>
                <w:delText>Identifikácia projektu a prijímateľa</w:delText>
              </w:r>
            </w:del>
          </w:p>
        </w:tc>
      </w:tr>
      <w:tr w:rsidR="009E3256" w:rsidRPr="007001F1" w:rsidDel="00C5578F" w14:paraId="5E4EC118" w14:textId="41FBD74D" w:rsidTr="00DC7517">
        <w:trPr>
          <w:trHeight w:val="330"/>
          <w:del w:id="3823" w:author="Autor"/>
        </w:trPr>
        <w:tc>
          <w:tcPr>
            <w:tcW w:w="3559" w:type="dxa"/>
            <w:gridSpan w:val="2"/>
            <w:shd w:val="clear" w:color="auto" w:fill="auto"/>
            <w:vAlign w:val="center"/>
            <w:hideMark/>
          </w:tcPr>
          <w:p w14:paraId="763DC27E" w14:textId="6923F13E" w:rsidR="009E3256" w:rsidRPr="007001F1" w:rsidDel="00C5578F" w:rsidRDefault="009E3256" w:rsidP="009E3256">
            <w:pPr>
              <w:rPr>
                <w:del w:id="3824" w:author="Autor"/>
                <w:color w:val="000000"/>
              </w:rPr>
            </w:pPr>
            <w:del w:id="3825" w:author="Autor">
              <w:r w:rsidRPr="007001F1" w:rsidDel="00C5578F">
                <w:rPr>
                  <w:color w:val="000000"/>
                  <w:sz w:val="22"/>
                  <w:szCs w:val="22"/>
                </w:rPr>
                <w:delText xml:space="preserve">Kód projektu v </w:delText>
              </w:r>
              <w:r w:rsidR="00556640" w:rsidRPr="007001F1" w:rsidDel="00C5578F">
                <w:rPr>
                  <w:color w:val="000000"/>
                  <w:sz w:val="22"/>
                  <w:szCs w:val="22"/>
                </w:rPr>
                <w:delText>ITMS2014+</w:delText>
              </w:r>
            </w:del>
          </w:p>
        </w:tc>
        <w:tc>
          <w:tcPr>
            <w:tcW w:w="5528" w:type="dxa"/>
            <w:gridSpan w:val="5"/>
            <w:shd w:val="clear" w:color="auto" w:fill="auto"/>
            <w:vAlign w:val="center"/>
            <w:hideMark/>
          </w:tcPr>
          <w:p w14:paraId="3A5B5EC0" w14:textId="211BC907" w:rsidR="009E3256" w:rsidRPr="007001F1" w:rsidDel="00C5578F" w:rsidRDefault="009E3256" w:rsidP="009E3256">
            <w:pPr>
              <w:rPr>
                <w:del w:id="3826" w:author="Autor"/>
                <w:color w:val="000000"/>
              </w:rPr>
            </w:pPr>
            <w:del w:id="3827" w:author="Autor">
              <w:r w:rsidRPr="007001F1" w:rsidDel="00C5578F">
                <w:rPr>
                  <w:color w:val="000000"/>
                  <w:sz w:val="22"/>
                  <w:szCs w:val="22"/>
                </w:rPr>
                <w:delText> </w:delText>
              </w:r>
            </w:del>
          </w:p>
        </w:tc>
      </w:tr>
      <w:tr w:rsidR="009E3256" w:rsidRPr="007001F1" w:rsidDel="00C5578F" w14:paraId="61A74362" w14:textId="764535B1" w:rsidTr="00DC7517">
        <w:trPr>
          <w:trHeight w:val="300"/>
          <w:del w:id="3828" w:author="Autor"/>
        </w:trPr>
        <w:tc>
          <w:tcPr>
            <w:tcW w:w="3559" w:type="dxa"/>
            <w:gridSpan w:val="2"/>
            <w:shd w:val="clear" w:color="auto" w:fill="auto"/>
            <w:vAlign w:val="center"/>
            <w:hideMark/>
          </w:tcPr>
          <w:p w14:paraId="0E528B4A" w14:textId="37CEDC1F" w:rsidR="009E3256" w:rsidRPr="007001F1" w:rsidDel="00C5578F" w:rsidRDefault="009E3256" w:rsidP="009E3256">
            <w:pPr>
              <w:rPr>
                <w:del w:id="3829" w:author="Autor"/>
                <w:color w:val="000000"/>
              </w:rPr>
            </w:pPr>
            <w:del w:id="3830" w:author="Autor">
              <w:r w:rsidRPr="007001F1" w:rsidDel="00C5578F">
                <w:rPr>
                  <w:color w:val="000000"/>
                  <w:sz w:val="22"/>
                  <w:szCs w:val="22"/>
                </w:rPr>
                <w:delText>Názov projektu</w:delText>
              </w:r>
            </w:del>
          </w:p>
        </w:tc>
        <w:tc>
          <w:tcPr>
            <w:tcW w:w="5528" w:type="dxa"/>
            <w:gridSpan w:val="5"/>
            <w:shd w:val="clear" w:color="auto" w:fill="auto"/>
            <w:vAlign w:val="center"/>
            <w:hideMark/>
          </w:tcPr>
          <w:p w14:paraId="0FB659FF" w14:textId="379550B0" w:rsidR="009E3256" w:rsidRPr="007001F1" w:rsidDel="00C5578F" w:rsidRDefault="009E3256" w:rsidP="009E3256">
            <w:pPr>
              <w:rPr>
                <w:del w:id="3831" w:author="Autor"/>
                <w:color w:val="000000"/>
              </w:rPr>
            </w:pPr>
            <w:del w:id="3832" w:author="Autor">
              <w:r w:rsidRPr="007001F1" w:rsidDel="00C5578F">
                <w:rPr>
                  <w:color w:val="000000"/>
                  <w:sz w:val="22"/>
                  <w:szCs w:val="22"/>
                </w:rPr>
                <w:delText> </w:delText>
              </w:r>
            </w:del>
          </w:p>
        </w:tc>
      </w:tr>
      <w:tr w:rsidR="009E3256" w:rsidRPr="007001F1" w:rsidDel="00C5578F" w14:paraId="04A4FABA" w14:textId="257BFBCB" w:rsidTr="00DC7517">
        <w:trPr>
          <w:trHeight w:val="300"/>
          <w:del w:id="3833" w:author="Autor"/>
        </w:trPr>
        <w:tc>
          <w:tcPr>
            <w:tcW w:w="3559" w:type="dxa"/>
            <w:gridSpan w:val="2"/>
            <w:shd w:val="clear" w:color="auto" w:fill="auto"/>
            <w:vAlign w:val="center"/>
            <w:hideMark/>
          </w:tcPr>
          <w:p w14:paraId="68D0E5D5" w14:textId="56758A92" w:rsidR="009E3256" w:rsidRPr="007001F1" w:rsidDel="00C5578F" w:rsidRDefault="009E3256" w:rsidP="009E3256">
            <w:pPr>
              <w:rPr>
                <w:del w:id="3834" w:author="Autor"/>
                <w:color w:val="000000"/>
              </w:rPr>
            </w:pPr>
            <w:del w:id="3835" w:author="Autor">
              <w:r w:rsidRPr="007001F1" w:rsidDel="00C5578F">
                <w:rPr>
                  <w:color w:val="000000"/>
                  <w:sz w:val="22"/>
                  <w:szCs w:val="22"/>
                </w:rPr>
                <w:delText>Názov/Meno a adresa sídla prijímateľa</w:delText>
              </w:r>
            </w:del>
          </w:p>
        </w:tc>
        <w:tc>
          <w:tcPr>
            <w:tcW w:w="5528" w:type="dxa"/>
            <w:gridSpan w:val="5"/>
            <w:shd w:val="clear" w:color="auto" w:fill="auto"/>
            <w:vAlign w:val="center"/>
            <w:hideMark/>
          </w:tcPr>
          <w:p w14:paraId="310E176A" w14:textId="401FF80E" w:rsidR="009E3256" w:rsidRPr="007001F1" w:rsidDel="00C5578F" w:rsidRDefault="009E3256" w:rsidP="009E3256">
            <w:pPr>
              <w:rPr>
                <w:del w:id="3836" w:author="Autor"/>
                <w:color w:val="000000"/>
              </w:rPr>
            </w:pPr>
            <w:del w:id="3837" w:author="Autor">
              <w:r w:rsidRPr="007001F1" w:rsidDel="00C5578F">
                <w:rPr>
                  <w:color w:val="000000"/>
                  <w:sz w:val="22"/>
                  <w:szCs w:val="22"/>
                </w:rPr>
                <w:delText> </w:delText>
              </w:r>
            </w:del>
          </w:p>
        </w:tc>
      </w:tr>
      <w:tr w:rsidR="009E3256" w:rsidRPr="007001F1" w:rsidDel="00C5578F" w14:paraId="661F8AE1" w14:textId="229D5364" w:rsidTr="00DC7517">
        <w:trPr>
          <w:trHeight w:val="300"/>
          <w:del w:id="3838" w:author="Autor"/>
        </w:trPr>
        <w:tc>
          <w:tcPr>
            <w:tcW w:w="3559" w:type="dxa"/>
            <w:gridSpan w:val="2"/>
            <w:shd w:val="clear" w:color="auto" w:fill="auto"/>
            <w:vAlign w:val="center"/>
            <w:hideMark/>
          </w:tcPr>
          <w:p w14:paraId="48337468" w14:textId="1C8D8C0B" w:rsidR="009E3256" w:rsidRPr="007001F1" w:rsidDel="00C5578F" w:rsidRDefault="009E3256" w:rsidP="009E3256">
            <w:pPr>
              <w:rPr>
                <w:del w:id="3839" w:author="Autor"/>
                <w:color w:val="000000"/>
              </w:rPr>
            </w:pPr>
            <w:del w:id="3840" w:author="Autor">
              <w:r w:rsidRPr="007001F1" w:rsidDel="00C5578F">
                <w:rPr>
                  <w:color w:val="000000"/>
                  <w:sz w:val="22"/>
                  <w:szCs w:val="22"/>
                </w:rPr>
                <w:delText>Druh verejného obstarávateľa / obstarávateľa podľa ZVO</w:delText>
              </w:r>
            </w:del>
          </w:p>
        </w:tc>
        <w:tc>
          <w:tcPr>
            <w:tcW w:w="5528" w:type="dxa"/>
            <w:gridSpan w:val="5"/>
            <w:shd w:val="clear" w:color="auto" w:fill="auto"/>
            <w:vAlign w:val="center"/>
            <w:hideMark/>
          </w:tcPr>
          <w:p w14:paraId="79059484" w14:textId="7434A4A5" w:rsidR="009E3256" w:rsidRPr="007001F1" w:rsidDel="00C5578F" w:rsidRDefault="009E3256" w:rsidP="009E3256">
            <w:pPr>
              <w:rPr>
                <w:del w:id="3841" w:author="Autor"/>
                <w:color w:val="000000"/>
              </w:rPr>
            </w:pPr>
            <w:del w:id="3842" w:author="Autor">
              <w:r w:rsidRPr="007001F1" w:rsidDel="00C5578F">
                <w:rPr>
                  <w:color w:val="000000"/>
                  <w:sz w:val="22"/>
                  <w:szCs w:val="22"/>
                </w:rPr>
                <w:delText> </w:delText>
              </w:r>
            </w:del>
          </w:p>
        </w:tc>
      </w:tr>
      <w:tr w:rsidR="009E3256" w:rsidRPr="007001F1" w:rsidDel="00C5578F" w14:paraId="5643D7E1" w14:textId="61F00268" w:rsidTr="00DC7517">
        <w:trPr>
          <w:trHeight w:val="330"/>
          <w:del w:id="3843" w:author="Autor"/>
        </w:trPr>
        <w:tc>
          <w:tcPr>
            <w:tcW w:w="9087" w:type="dxa"/>
            <w:gridSpan w:val="7"/>
            <w:shd w:val="clear" w:color="auto" w:fill="auto"/>
            <w:vAlign w:val="center"/>
            <w:hideMark/>
          </w:tcPr>
          <w:p w14:paraId="631FCE8D" w14:textId="53E70D24" w:rsidR="009E3256" w:rsidRPr="007001F1" w:rsidDel="00C5578F" w:rsidRDefault="009E3256" w:rsidP="009E3256">
            <w:pPr>
              <w:jc w:val="center"/>
              <w:rPr>
                <w:del w:id="3844" w:author="Autor"/>
                <w:b/>
                <w:bCs/>
                <w:color w:val="000000"/>
              </w:rPr>
            </w:pPr>
            <w:del w:id="3845" w:author="Autor">
              <w:r w:rsidRPr="007001F1" w:rsidDel="00C5578F">
                <w:rPr>
                  <w:b/>
                  <w:bCs/>
                  <w:color w:val="000000"/>
                  <w:sz w:val="22"/>
                  <w:szCs w:val="22"/>
                </w:rPr>
                <w:delText>Identifikácia zákazky</w:delText>
              </w:r>
            </w:del>
          </w:p>
        </w:tc>
      </w:tr>
      <w:tr w:rsidR="009E3256" w:rsidRPr="007001F1" w:rsidDel="00C5578F" w14:paraId="3D25535D" w14:textId="162143D2" w:rsidTr="00DC7517">
        <w:trPr>
          <w:trHeight w:val="300"/>
          <w:del w:id="3846" w:author="Autor"/>
        </w:trPr>
        <w:tc>
          <w:tcPr>
            <w:tcW w:w="3559" w:type="dxa"/>
            <w:gridSpan w:val="2"/>
            <w:shd w:val="clear" w:color="auto" w:fill="auto"/>
            <w:vAlign w:val="center"/>
            <w:hideMark/>
          </w:tcPr>
          <w:p w14:paraId="03BDB8B8" w14:textId="431D9C14" w:rsidR="009E3256" w:rsidRPr="007001F1" w:rsidDel="00C5578F" w:rsidRDefault="009E3256" w:rsidP="009E3256">
            <w:pPr>
              <w:rPr>
                <w:del w:id="3847" w:author="Autor"/>
                <w:color w:val="000000"/>
              </w:rPr>
            </w:pPr>
            <w:del w:id="3848" w:author="Autor">
              <w:r w:rsidRPr="007001F1" w:rsidDel="00C5578F">
                <w:rPr>
                  <w:color w:val="000000"/>
                  <w:sz w:val="22"/>
                  <w:szCs w:val="22"/>
                </w:rPr>
                <w:delText>Druh zákazky podľa predpokladanej hodnoty zákazky</w:delText>
              </w:r>
            </w:del>
          </w:p>
        </w:tc>
        <w:tc>
          <w:tcPr>
            <w:tcW w:w="5528" w:type="dxa"/>
            <w:gridSpan w:val="5"/>
            <w:shd w:val="clear" w:color="auto" w:fill="auto"/>
            <w:vAlign w:val="center"/>
            <w:hideMark/>
          </w:tcPr>
          <w:p w14:paraId="2064267D" w14:textId="073BA478" w:rsidR="009E3256" w:rsidRPr="007001F1" w:rsidDel="00C5578F" w:rsidRDefault="009E3256" w:rsidP="009E3256">
            <w:pPr>
              <w:rPr>
                <w:del w:id="3849" w:author="Autor"/>
                <w:color w:val="000000"/>
              </w:rPr>
            </w:pPr>
            <w:del w:id="3850" w:author="Autor">
              <w:r w:rsidRPr="007001F1" w:rsidDel="00C5578F">
                <w:rPr>
                  <w:color w:val="000000"/>
                  <w:sz w:val="22"/>
                  <w:szCs w:val="22"/>
                </w:rPr>
                <w:delText xml:space="preserve">Nadlimitná </w:delText>
              </w:r>
              <w:r w:rsidR="008E774D" w:rsidRPr="007001F1" w:rsidDel="00C5578F">
                <w:rPr>
                  <w:color w:val="000000"/>
                  <w:sz w:val="22"/>
                  <w:szCs w:val="22"/>
                </w:rPr>
                <w:delText>koncesia</w:delText>
              </w:r>
            </w:del>
          </w:p>
        </w:tc>
      </w:tr>
      <w:tr w:rsidR="009E3256" w:rsidRPr="007001F1" w:rsidDel="00C5578F" w14:paraId="4FFFC0DD" w14:textId="43A8A17A" w:rsidTr="00DC7517">
        <w:trPr>
          <w:trHeight w:val="300"/>
          <w:del w:id="3851" w:author="Autor"/>
        </w:trPr>
        <w:tc>
          <w:tcPr>
            <w:tcW w:w="3559" w:type="dxa"/>
            <w:gridSpan w:val="2"/>
            <w:shd w:val="clear" w:color="auto" w:fill="auto"/>
            <w:vAlign w:val="center"/>
            <w:hideMark/>
          </w:tcPr>
          <w:p w14:paraId="5BFBFB56" w14:textId="77A4A2E9" w:rsidR="009E3256" w:rsidRPr="007001F1" w:rsidDel="00C5578F" w:rsidRDefault="009E3256" w:rsidP="009E3256">
            <w:pPr>
              <w:rPr>
                <w:del w:id="3852" w:author="Autor"/>
                <w:color w:val="000000"/>
              </w:rPr>
            </w:pPr>
            <w:del w:id="3853" w:author="Autor">
              <w:r w:rsidRPr="007001F1" w:rsidDel="00C5578F">
                <w:rPr>
                  <w:color w:val="000000"/>
                  <w:sz w:val="22"/>
                  <w:szCs w:val="22"/>
                </w:rPr>
                <w:delText>Druh zákazky podľa postupu</w:delText>
              </w:r>
            </w:del>
          </w:p>
        </w:tc>
        <w:tc>
          <w:tcPr>
            <w:tcW w:w="5528" w:type="dxa"/>
            <w:gridSpan w:val="5"/>
            <w:shd w:val="clear" w:color="auto" w:fill="auto"/>
            <w:vAlign w:val="center"/>
            <w:hideMark/>
          </w:tcPr>
          <w:p w14:paraId="6CE6094D" w14:textId="7100B83B" w:rsidR="009E3256" w:rsidRPr="007001F1" w:rsidDel="00C5578F" w:rsidRDefault="009E3256" w:rsidP="009E3256">
            <w:pPr>
              <w:rPr>
                <w:del w:id="3854" w:author="Autor"/>
                <w:color w:val="000000"/>
              </w:rPr>
            </w:pPr>
            <w:del w:id="3855" w:author="Autor">
              <w:r w:rsidRPr="007001F1" w:rsidDel="00C5578F">
                <w:rPr>
                  <w:color w:val="000000"/>
                  <w:sz w:val="22"/>
                  <w:szCs w:val="22"/>
                </w:rPr>
                <w:delText>Koncesia (§100 a nasl. ZVO)</w:delText>
              </w:r>
            </w:del>
          </w:p>
        </w:tc>
      </w:tr>
      <w:tr w:rsidR="009E3256" w:rsidRPr="007001F1" w:rsidDel="00C5578F" w14:paraId="282E98C1" w14:textId="5CA7C57C" w:rsidTr="00DC7517">
        <w:trPr>
          <w:trHeight w:val="300"/>
          <w:del w:id="3856" w:author="Autor"/>
        </w:trPr>
        <w:tc>
          <w:tcPr>
            <w:tcW w:w="3559" w:type="dxa"/>
            <w:gridSpan w:val="2"/>
            <w:shd w:val="clear" w:color="auto" w:fill="auto"/>
            <w:vAlign w:val="center"/>
            <w:hideMark/>
          </w:tcPr>
          <w:p w14:paraId="2196BBB9" w14:textId="5207F5B0" w:rsidR="009E3256" w:rsidRPr="007001F1" w:rsidDel="00C5578F" w:rsidRDefault="009E3256" w:rsidP="009E3256">
            <w:pPr>
              <w:rPr>
                <w:del w:id="3857" w:author="Autor"/>
                <w:color w:val="000000"/>
              </w:rPr>
            </w:pPr>
            <w:del w:id="3858" w:author="Autor">
              <w:r w:rsidRPr="007001F1" w:rsidDel="00C5578F">
                <w:rPr>
                  <w:color w:val="000000"/>
                  <w:sz w:val="22"/>
                  <w:szCs w:val="22"/>
                </w:rPr>
                <w:delText>Druh zákazky podľa predmetu obstarania</w:delText>
              </w:r>
            </w:del>
          </w:p>
        </w:tc>
        <w:tc>
          <w:tcPr>
            <w:tcW w:w="5528" w:type="dxa"/>
            <w:gridSpan w:val="5"/>
            <w:shd w:val="clear" w:color="auto" w:fill="auto"/>
            <w:vAlign w:val="center"/>
            <w:hideMark/>
          </w:tcPr>
          <w:p w14:paraId="2EAC6F17" w14:textId="166931CA" w:rsidR="009E3256" w:rsidRPr="007001F1" w:rsidDel="00C5578F" w:rsidRDefault="009E3256" w:rsidP="009E3256">
            <w:pPr>
              <w:rPr>
                <w:del w:id="3859" w:author="Autor"/>
                <w:color w:val="000000"/>
              </w:rPr>
            </w:pPr>
          </w:p>
        </w:tc>
      </w:tr>
      <w:tr w:rsidR="004D0B9F" w:rsidRPr="007001F1" w:rsidDel="00C5578F" w14:paraId="7E087623" w14:textId="6E442676" w:rsidTr="00DC7517">
        <w:trPr>
          <w:trHeight w:val="300"/>
          <w:del w:id="3860" w:author="Autor"/>
        </w:trPr>
        <w:tc>
          <w:tcPr>
            <w:tcW w:w="3559" w:type="dxa"/>
            <w:gridSpan w:val="2"/>
            <w:shd w:val="clear" w:color="auto" w:fill="auto"/>
            <w:vAlign w:val="center"/>
          </w:tcPr>
          <w:p w14:paraId="1EA6DDF6" w14:textId="36664128" w:rsidR="004D0B9F" w:rsidRPr="007001F1" w:rsidDel="00C5578F" w:rsidRDefault="004D0B9F" w:rsidP="009E3256">
            <w:pPr>
              <w:rPr>
                <w:del w:id="3861" w:author="Autor"/>
                <w:color w:val="000000"/>
              </w:rPr>
            </w:pPr>
            <w:del w:id="3862" w:author="Autor">
              <w:r w:rsidRPr="007001F1" w:rsidDel="00C5578F">
                <w:rPr>
                  <w:color w:val="000000"/>
                  <w:sz w:val="22"/>
                  <w:szCs w:val="22"/>
                </w:rPr>
                <w:delText>Identifikátor zákazky v ITMS2014+</w:delText>
              </w:r>
            </w:del>
          </w:p>
        </w:tc>
        <w:tc>
          <w:tcPr>
            <w:tcW w:w="5528" w:type="dxa"/>
            <w:gridSpan w:val="5"/>
            <w:shd w:val="clear" w:color="auto" w:fill="auto"/>
            <w:vAlign w:val="center"/>
          </w:tcPr>
          <w:p w14:paraId="029DE28A" w14:textId="0BDE67E3" w:rsidR="004D0B9F" w:rsidRPr="007001F1" w:rsidDel="00C5578F" w:rsidRDefault="004D0B9F" w:rsidP="009E3256">
            <w:pPr>
              <w:rPr>
                <w:del w:id="3863" w:author="Autor"/>
                <w:color w:val="000000"/>
              </w:rPr>
            </w:pPr>
          </w:p>
        </w:tc>
      </w:tr>
      <w:tr w:rsidR="009E3256" w:rsidRPr="007001F1" w:rsidDel="00C5578F" w14:paraId="312D1F25" w14:textId="7C5CD65B" w:rsidTr="00DC7517">
        <w:trPr>
          <w:trHeight w:val="300"/>
          <w:del w:id="3864" w:author="Autor"/>
        </w:trPr>
        <w:tc>
          <w:tcPr>
            <w:tcW w:w="3559" w:type="dxa"/>
            <w:gridSpan w:val="2"/>
            <w:shd w:val="clear" w:color="auto" w:fill="auto"/>
            <w:vAlign w:val="center"/>
            <w:hideMark/>
          </w:tcPr>
          <w:p w14:paraId="25A90ACA" w14:textId="3CDC5A08" w:rsidR="009E3256" w:rsidRPr="007001F1" w:rsidDel="00C5578F" w:rsidRDefault="009E3256" w:rsidP="009E3256">
            <w:pPr>
              <w:rPr>
                <w:del w:id="3865" w:author="Autor"/>
                <w:color w:val="000000"/>
              </w:rPr>
            </w:pPr>
            <w:del w:id="3866" w:author="Autor">
              <w:r w:rsidRPr="007001F1" w:rsidDel="00C5578F">
                <w:rPr>
                  <w:color w:val="000000"/>
                  <w:sz w:val="22"/>
                  <w:szCs w:val="22"/>
                </w:rPr>
                <w:delText>Typ kontroly</w:delText>
              </w:r>
            </w:del>
          </w:p>
        </w:tc>
        <w:tc>
          <w:tcPr>
            <w:tcW w:w="5528" w:type="dxa"/>
            <w:gridSpan w:val="5"/>
            <w:shd w:val="clear" w:color="auto" w:fill="auto"/>
            <w:vAlign w:val="center"/>
            <w:hideMark/>
          </w:tcPr>
          <w:p w14:paraId="610FAB57" w14:textId="1F864048" w:rsidR="009E3256" w:rsidRPr="007001F1" w:rsidDel="00C5578F" w:rsidRDefault="009E3256" w:rsidP="009E3256">
            <w:pPr>
              <w:rPr>
                <w:del w:id="3867" w:author="Autor"/>
                <w:color w:val="000000"/>
              </w:rPr>
            </w:pPr>
            <w:del w:id="3868" w:author="Autor">
              <w:r w:rsidRPr="007001F1" w:rsidDel="00C5578F">
                <w:rPr>
                  <w:color w:val="000000"/>
                  <w:sz w:val="22"/>
                  <w:szCs w:val="22"/>
                </w:rPr>
                <w:delText>Štandardná ex</w:delText>
              </w:r>
              <w:r w:rsidR="008F60DF" w:rsidDel="00C5578F">
                <w:rPr>
                  <w:color w:val="000000"/>
                  <w:sz w:val="22"/>
                  <w:szCs w:val="22"/>
                </w:rPr>
                <w:delText xml:space="preserve"> </w:delText>
              </w:r>
              <w:r w:rsidRPr="007001F1" w:rsidDel="00C5578F">
                <w:rPr>
                  <w:color w:val="000000"/>
                  <w:sz w:val="22"/>
                  <w:szCs w:val="22"/>
                </w:rPr>
                <w:delText>post kontrola</w:delText>
              </w:r>
            </w:del>
          </w:p>
        </w:tc>
      </w:tr>
      <w:tr w:rsidR="009E3256" w:rsidRPr="007001F1" w:rsidDel="00C5578F" w14:paraId="4119557D" w14:textId="7468BB1B" w:rsidTr="00DC7517">
        <w:trPr>
          <w:trHeight w:val="300"/>
          <w:del w:id="3869" w:author="Autor"/>
        </w:trPr>
        <w:tc>
          <w:tcPr>
            <w:tcW w:w="3559" w:type="dxa"/>
            <w:gridSpan w:val="2"/>
            <w:shd w:val="clear" w:color="auto" w:fill="auto"/>
            <w:vAlign w:val="center"/>
            <w:hideMark/>
          </w:tcPr>
          <w:p w14:paraId="2B108F8E" w14:textId="3F488AFD" w:rsidR="009E3256" w:rsidRPr="007001F1" w:rsidDel="00C5578F" w:rsidRDefault="009E3256" w:rsidP="009E3256">
            <w:pPr>
              <w:rPr>
                <w:del w:id="3870" w:author="Autor"/>
                <w:color w:val="000000"/>
              </w:rPr>
            </w:pPr>
            <w:del w:id="3871" w:author="Autor">
              <w:r w:rsidRPr="007001F1" w:rsidDel="00C5578F">
                <w:rPr>
                  <w:color w:val="000000"/>
                  <w:sz w:val="22"/>
                  <w:szCs w:val="22"/>
                </w:rPr>
                <w:delText>Názov zákazky</w:delText>
              </w:r>
            </w:del>
          </w:p>
        </w:tc>
        <w:tc>
          <w:tcPr>
            <w:tcW w:w="5528" w:type="dxa"/>
            <w:gridSpan w:val="5"/>
            <w:shd w:val="clear" w:color="auto" w:fill="auto"/>
            <w:vAlign w:val="center"/>
            <w:hideMark/>
          </w:tcPr>
          <w:p w14:paraId="35600E82" w14:textId="38ECEDBA" w:rsidR="009E3256" w:rsidRPr="007001F1" w:rsidDel="00C5578F" w:rsidRDefault="009E3256" w:rsidP="009E3256">
            <w:pPr>
              <w:rPr>
                <w:del w:id="3872" w:author="Autor"/>
                <w:color w:val="000000"/>
              </w:rPr>
            </w:pPr>
            <w:del w:id="3873" w:author="Autor">
              <w:r w:rsidRPr="007001F1" w:rsidDel="00C5578F">
                <w:rPr>
                  <w:color w:val="000000"/>
                  <w:sz w:val="22"/>
                  <w:szCs w:val="22"/>
                </w:rPr>
                <w:delText> </w:delText>
              </w:r>
            </w:del>
          </w:p>
        </w:tc>
      </w:tr>
      <w:tr w:rsidR="009E3256" w:rsidRPr="007001F1" w:rsidDel="00C5578F" w14:paraId="4C7A6089" w14:textId="46A14E67" w:rsidTr="00DC7517">
        <w:trPr>
          <w:trHeight w:val="300"/>
          <w:del w:id="3874" w:author="Autor"/>
        </w:trPr>
        <w:tc>
          <w:tcPr>
            <w:tcW w:w="3559" w:type="dxa"/>
            <w:gridSpan w:val="2"/>
            <w:shd w:val="clear" w:color="auto" w:fill="auto"/>
            <w:vAlign w:val="center"/>
            <w:hideMark/>
          </w:tcPr>
          <w:p w14:paraId="03F16219" w14:textId="3145A265" w:rsidR="009E3256" w:rsidRPr="007001F1" w:rsidDel="00C5578F" w:rsidRDefault="009E3256" w:rsidP="009E3256">
            <w:pPr>
              <w:rPr>
                <w:del w:id="3875" w:author="Autor"/>
                <w:color w:val="000000"/>
              </w:rPr>
            </w:pPr>
            <w:del w:id="3876" w:author="Autor">
              <w:r w:rsidRPr="007001F1" w:rsidDel="00C5578F">
                <w:rPr>
                  <w:color w:val="000000"/>
                  <w:sz w:val="22"/>
                  <w:szCs w:val="22"/>
                </w:rPr>
                <w:delText>Číslo oznámenia vo vestníku VO</w:delText>
              </w:r>
            </w:del>
          </w:p>
        </w:tc>
        <w:tc>
          <w:tcPr>
            <w:tcW w:w="5528" w:type="dxa"/>
            <w:gridSpan w:val="5"/>
            <w:shd w:val="clear" w:color="auto" w:fill="auto"/>
            <w:vAlign w:val="center"/>
            <w:hideMark/>
          </w:tcPr>
          <w:p w14:paraId="5E4D09B5" w14:textId="1113FB6D" w:rsidR="009E3256" w:rsidRPr="007001F1" w:rsidDel="00C5578F" w:rsidRDefault="009E3256" w:rsidP="009E3256">
            <w:pPr>
              <w:rPr>
                <w:del w:id="3877" w:author="Autor"/>
                <w:color w:val="000000"/>
              </w:rPr>
            </w:pPr>
            <w:del w:id="3878" w:author="Autor">
              <w:r w:rsidRPr="007001F1" w:rsidDel="00C5578F">
                <w:rPr>
                  <w:color w:val="000000"/>
                  <w:sz w:val="22"/>
                  <w:szCs w:val="22"/>
                </w:rPr>
                <w:delText> </w:delText>
              </w:r>
            </w:del>
          </w:p>
        </w:tc>
      </w:tr>
      <w:tr w:rsidR="009E3256" w:rsidRPr="007001F1" w:rsidDel="00C5578F" w14:paraId="62C9206C" w14:textId="1B27A022" w:rsidTr="00DC7517">
        <w:trPr>
          <w:trHeight w:val="300"/>
          <w:del w:id="3879" w:author="Autor"/>
        </w:trPr>
        <w:tc>
          <w:tcPr>
            <w:tcW w:w="3559" w:type="dxa"/>
            <w:gridSpan w:val="2"/>
            <w:shd w:val="clear" w:color="auto" w:fill="auto"/>
            <w:vAlign w:val="center"/>
            <w:hideMark/>
          </w:tcPr>
          <w:p w14:paraId="0DD6444F" w14:textId="1DA08866" w:rsidR="009E3256" w:rsidRPr="007001F1" w:rsidDel="00C5578F" w:rsidRDefault="009E3256" w:rsidP="009E3256">
            <w:pPr>
              <w:rPr>
                <w:del w:id="3880" w:author="Autor"/>
                <w:color w:val="000000"/>
              </w:rPr>
            </w:pPr>
            <w:del w:id="3881" w:author="Autor">
              <w:r w:rsidRPr="007001F1" w:rsidDel="00C5578F">
                <w:rPr>
                  <w:color w:val="000000"/>
                  <w:sz w:val="22"/>
                  <w:szCs w:val="22"/>
                </w:rPr>
                <w:delText>Číslo oznámenia v európskom vestníku</w:delText>
              </w:r>
            </w:del>
          </w:p>
        </w:tc>
        <w:tc>
          <w:tcPr>
            <w:tcW w:w="5528" w:type="dxa"/>
            <w:gridSpan w:val="5"/>
            <w:shd w:val="clear" w:color="auto" w:fill="auto"/>
            <w:vAlign w:val="center"/>
            <w:hideMark/>
          </w:tcPr>
          <w:p w14:paraId="70074AAF" w14:textId="5CBEB4B6" w:rsidR="009E3256" w:rsidRPr="007001F1" w:rsidDel="00C5578F" w:rsidRDefault="009E3256" w:rsidP="009E3256">
            <w:pPr>
              <w:rPr>
                <w:del w:id="3882" w:author="Autor"/>
                <w:color w:val="000000"/>
              </w:rPr>
            </w:pPr>
            <w:del w:id="3883" w:author="Autor">
              <w:r w:rsidRPr="007001F1" w:rsidDel="00C5578F">
                <w:rPr>
                  <w:color w:val="000000"/>
                  <w:sz w:val="22"/>
                  <w:szCs w:val="22"/>
                </w:rPr>
                <w:delText> </w:delText>
              </w:r>
            </w:del>
          </w:p>
        </w:tc>
      </w:tr>
      <w:tr w:rsidR="009E3256" w:rsidRPr="007001F1" w:rsidDel="00C5578F" w14:paraId="559514F3" w14:textId="41914FA5" w:rsidTr="00DC7517">
        <w:trPr>
          <w:trHeight w:val="300"/>
          <w:del w:id="3884" w:author="Autor"/>
        </w:trPr>
        <w:tc>
          <w:tcPr>
            <w:tcW w:w="3559" w:type="dxa"/>
            <w:gridSpan w:val="2"/>
            <w:shd w:val="clear" w:color="auto" w:fill="auto"/>
            <w:vAlign w:val="center"/>
            <w:hideMark/>
          </w:tcPr>
          <w:p w14:paraId="58EDAB05" w14:textId="087D9021" w:rsidR="009E3256" w:rsidRPr="007001F1" w:rsidDel="00C5578F" w:rsidRDefault="009E3256" w:rsidP="009E3256">
            <w:pPr>
              <w:rPr>
                <w:del w:id="3885" w:author="Autor"/>
                <w:color w:val="000000"/>
              </w:rPr>
            </w:pPr>
            <w:del w:id="3886" w:author="Autor">
              <w:r w:rsidRPr="007001F1" w:rsidDel="00C5578F">
                <w:rPr>
                  <w:color w:val="000000"/>
                  <w:sz w:val="22"/>
                  <w:szCs w:val="22"/>
                </w:rPr>
                <w:delText>Názov dodávateľa</w:delText>
              </w:r>
            </w:del>
          </w:p>
        </w:tc>
        <w:tc>
          <w:tcPr>
            <w:tcW w:w="5528" w:type="dxa"/>
            <w:gridSpan w:val="5"/>
            <w:shd w:val="clear" w:color="auto" w:fill="auto"/>
            <w:vAlign w:val="center"/>
            <w:hideMark/>
          </w:tcPr>
          <w:p w14:paraId="30C6CC37" w14:textId="5F0AEF75" w:rsidR="009E3256" w:rsidRPr="007001F1" w:rsidDel="00C5578F" w:rsidRDefault="009E3256" w:rsidP="009E3256">
            <w:pPr>
              <w:rPr>
                <w:del w:id="3887" w:author="Autor"/>
                <w:color w:val="000000"/>
              </w:rPr>
            </w:pPr>
            <w:del w:id="3888" w:author="Autor">
              <w:r w:rsidRPr="007001F1" w:rsidDel="00C5578F">
                <w:rPr>
                  <w:color w:val="000000"/>
                  <w:sz w:val="22"/>
                  <w:szCs w:val="22"/>
                </w:rPr>
                <w:delText> </w:delText>
              </w:r>
            </w:del>
          </w:p>
        </w:tc>
      </w:tr>
      <w:tr w:rsidR="009E3256" w:rsidRPr="007001F1" w:rsidDel="00C5578F" w14:paraId="51D83B29" w14:textId="11FCB3A3" w:rsidTr="00DC7517">
        <w:trPr>
          <w:trHeight w:val="300"/>
          <w:del w:id="3889" w:author="Autor"/>
        </w:trPr>
        <w:tc>
          <w:tcPr>
            <w:tcW w:w="3559" w:type="dxa"/>
            <w:gridSpan w:val="2"/>
            <w:shd w:val="clear" w:color="auto" w:fill="auto"/>
            <w:vAlign w:val="center"/>
            <w:hideMark/>
          </w:tcPr>
          <w:p w14:paraId="5351863E" w14:textId="3C6C9697" w:rsidR="009E3256" w:rsidRPr="007001F1" w:rsidDel="00C5578F" w:rsidRDefault="009E3256" w:rsidP="009E3256">
            <w:pPr>
              <w:rPr>
                <w:del w:id="3890" w:author="Autor"/>
                <w:color w:val="000000"/>
              </w:rPr>
            </w:pPr>
            <w:del w:id="3891" w:author="Autor">
              <w:r w:rsidRPr="007001F1" w:rsidDel="00C5578F">
                <w:rPr>
                  <w:color w:val="000000"/>
                  <w:sz w:val="22"/>
                  <w:szCs w:val="22"/>
                </w:rPr>
                <w:delText>IČO dodávateľa</w:delText>
              </w:r>
            </w:del>
          </w:p>
        </w:tc>
        <w:tc>
          <w:tcPr>
            <w:tcW w:w="5528" w:type="dxa"/>
            <w:gridSpan w:val="5"/>
            <w:shd w:val="clear" w:color="auto" w:fill="auto"/>
            <w:vAlign w:val="center"/>
            <w:hideMark/>
          </w:tcPr>
          <w:p w14:paraId="7997DBCD" w14:textId="41DE8E0F" w:rsidR="009E3256" w:rsidRPr="007001F1" w:rsidDel="00C5578F" w:rsidRDefault="009E3256" w:rsidP="009E3256">
            <w:pPr>
              <w:rPr>
                <w:del w:id="3892" w:author="Autor"/>
                <w:color w:val="000000"/>
              </w:rPr>
            </w:pPr>
            <w:del w:id="3893" w:author="Autor">
              <w:r w:rsidRPr="007001F1" w:rsidDel="00C5578F">
                <w:rPr>
                  <w:color w:val="000000"/>
                  <w:sz w:val="22"/>
                  <w:szCs w:val="22"/>
                </w:rPr>
                <w:delText> </w:delText>
              </w:r>
            </w:del>
          </w:p>
        </w:tc>
      </w:tr>
      <w:tr w:rsidR="009E3256" w:rsidRPr="007001F1" w:rsidDel="00C5578F" w14:paraId="70347844" w14:textId="6A7BBD15" w:rsidTr="00DC7517">
        <w:trPr>
          <w:trHeight w:val="300"/>
          <w:del w:id="3894" w:author="Autor"/>
        </w:trPr>
        <w:tc>
          <w:tcPr>
            <w:tcW w:w="3559" w:type="dxa"/>
            <w:gridSpan w:val="2"/>
            <w:shd w:val="clear" w:color="auto" w:fill="auto"/>
            <w:vAlign w:val="center"/>
            <w:hideMark/>
          </w:tcPr>
          <w:p w14:paraId="6F627F1D" w14:textId="38CDCDA2" w:rsidR="009E3256" w:rsidRPr="007001F1" w:rsidDel="00C5578F" w:rsidRDefault="009E3256" w:rsidP="009E3256">
            <w:pPr>
              <w:rPr>
                <w:del w:id="3895" w:author="Autor"/>
                <w:color w:val="000000"/>
              </w:rPr>
            </w:pPr>
            <w:del w:id="3896" w:author="Autor">
              <w:r w:rsidRPr="007001F1" w:rsidDel="00C5578F">
                <w:rPr>
                  <w:color w:val="000000"/>
                  <w:sz w:val="22"/>
                  <w:szCs w:val="22"/>
                </w:rPr>
                <w:delText>Predpokladaná hodnota zákazky</w:delText>
              </w:r>
            </w:del>
          </w:p>
        </w:tc>
        <w:tc>
          <w:tcPr>
            <w:tcW w:w="5528" w:type="dxa"/>
            <w:gridSpan w:val="5"/>
            <w:shd w:val="clear" w:color="auto" w:fill="auto"/>
            <w:vAlign w:val="center"/>
            <w:hideMark/>
          </w:tcPr>
          <w:p w14:paraId="30B378F7" w14:textId="78D6FB83" w:rsidR="009E3256" w:rsidRPr="007001F1" w:rsidDel="00C5578F" w:rsidRDefault="009E3256" w:rsidP="009E3256">
            <w:pPr>
              <w:rPr>
                <w:del w:id="3897" w:author="Autor"/>
                <w:color w:val="000000"/>
              </w:rPr>
            </w:pPr>
            <w:del w:id="3898" w:author="Autor">
              <w:r w:rsidRPr="007001F1" w:rsidDel="00C5578F">
                <w:rPr>
                  <w:color w:val="000000"/>
                  <w:sz w:val="22"/>
                  <w:szCs w:val="22"/>
                </w:rPr>
                <w:delText> </w:delText>
              </w:r>
            </w:del>
          </w:p>
        </w:tc>
      </w:tr>
      <w:tr w:rsidR="009E3256" w:rsidRPr="007001F1" w:rsidDel="00C5578F" w14:paraId="39249E7E" w14:textId="733C988B" w:rsidTr="00DC7517">
        <w:trPr>
          <w:trHeight w:val="300"/>
          <w:del w:id="3899" w:author="Autor"/>
        </w:trPr>
        <w:tc>
          <w:tcPr>
            <w:tcW w:w="3559" w:type="dxa"/>
            <w:gridSpan w:val="2"/>
            <w:shd w:val="clear" w:color="auto" w:fill="auto"/>
            <w:vAlign w:val="center"/>
            <w:hideMark/>
          </w:tcPr>
          <w:p w14:paraId="27F6AF0F" w14:textId="4E4F9204" w:rsidR="009E3256" w:rsidRPr="007001F1" w:rsidDel="00C5578F" w:rsidRDefault="009E3256" w:rsidP="009E3256">
            <w:pPr>
              <w:rPr>
                <w:del w:id="3900" w:author="Autor"/>
                <w:color w:val="000000"/>
              </w:rPr>
            </w:pPr>
            <w:del w:id="3901" w:author="Autor">
              <w:r w:rsidRPr="007001F1" w:rsidDel="00C5578F">
                <w:rPr>
                  <w:color w:val="000000"/>
                  <w:sz w:val="22"/>
                  <w:szCs w:val="22"/>
                </w:rPr>
                <w:delText>Hodnota zákazky bez DPH</w:delText>
              </w:r>
            </w:del>
          </w:p>
        </w:tc>
        <w:tc>
          <w:tcPr>
            <w:tcW w:w="5528" w:type="dxa"/>
            <w:gridSpan w:val="5"/>
            <w:shd w:val="clear" w:color="auto" w:fill="auto"/>
            <w:vAlign w:val="center"/>
            <w:hideMark/>
          </w:tcPr>
          <w:p w14:paraId="3DA68AB9" w14:textId="180E2F63" w:rsidR="009E3256" w:rsidRPr="007001F1" w:rsidDel="00C5578F" w:rsidRDefault="009E3256" w:rsidP="009E3256">
            <w:pPr>
              <w:rPr>
                <w:del w:id="3902" w:author="Autor"/>
                <w:color w:val="000000"/>
              </w:rPr>
            </w:pPr>
            <w:del w:id="3903" w:author="Autor">
              <w:r w:rsidRPr="007001F1" w:rsidDel="00C5578F">
                <w:rPr>
                  <w:color w:val="000000"/>
                  <w:sz w:val="22"/>
                  <w:szCs w:val="22"/>
                </w:rPr>
                <w:delText> </w:delText>
              </w:r>
            </w:del>
          </w:p>
        </w:tc>
      </w:tr>
      <w:tr w:rsidR="009E3256" w:rsidRPr="007001F1" w:rsidDel="00C5578F" w14:paraId="097FD7CE" w14:textId="554338C8" w:rsidTr="00DC7517">
        <w:trPr>
          <w:trHeight w:val="300"/>
          <w:del w:id="3904" w:author="Autor"/>
        </w:trPr>
        <w:tc>
          <w:tcPr>
            <w:tcW w:w="3559" w:type="dxa"/>
            <w:gridSpan w:val="2"/>
            <w:shd w:val="clear" w:color="auto" w:fill="auto"/>
            <w:vAlign w:val="center"/>
            <w:hideMark/>
          </w:tcPr>
          <w:p w14:paraId="4CE125F5" w14:textId="16EC4C6F" w:rsidR="009E3256" w:rsidRPr="007001F1" w:rsidDel="00C5578F" w:rsidRDefault="009E3256" w:rsidP="009E3256">
            <w:pPr>
              <w:rPr>
                <w:del w:id="3905" w:author="Autor"/>
                <w:color w:val="000000"/>
              </w:rPr>
            </w:pPr>
            <w:del w:id="3906" w:author="Autor">
              <w:r w:rsidRPr="007001F1" w:rsidDel="00C5578F">
                <w:rPr>
                  <w:color w:val="000000"/>
                  <w:sz w:val="22"/>
                  <w:szCs w:val="22"/>
                </w:rPr>
                <w:delText>Hodnota zákazky s DPH</w:delText>
              </w:r>
            </w:del>
          </w:p>
        </w:tc>
        <w:tc>
          <w:tcPr>
            <w:tcW w:w="5528" w:type="dxa"/>
            <w:gridSpan w:val="5"/>
            <w:shd w:val="clear" w:color="auto" w:fill="auto"/>
            <w:vAlign w:val="center"/>
            <w:hideMark/>
          </w:tcPr>
          <w:p w14:paraId="747A0E34" w14:textId="7A45726A" w:rsidR="009E3256" w:rsidRPr="007001F1" w:rsidDel="00C5578F" w:rsidRDefault="009E3256" w:rsidP="009E3256">
            <w:pPr>
              <w:rPr>
                <w:del w:id="3907" w:author="Autor"/>
                <w:color w:val="000000"/>
              </w:rPr>
            </w:pPr>
            <w:del w:id="3908" w:author="Autor">
              <w:r w:rsidRPr="007001F1" w:rsidDel="00C5578F">
                <w:rPr>
                  <w:color w:val="000000"/>
                  <w:sz w:val="22"/>
                  <w:szCs w:val="22"/>
                </w:rPr>
                <w:delText> </w:delText>
              </w:r>
            </w:del>
          </w:p>
        </w:tc>
      </w:tr>
      <w:tr w:rsidR="009E3256" w:rsidRPr="007001F1" w:rsidDel="00C5578F" w14:paraId="699EF1D0" w14:textId="4B5462AA" w:rsidTr="00DC7517">
        <w:trPr>
          <w:trHeight w:val="300"/>
          <w:del w:id="3909" w:author="Autor"/>
        </w:trPr>
        <w:tc>
          <w:tcPr>
            <w:tcW w:w="3559" w:type="dxa"/>
            <w:gridSpan w:val="2"/>
            <w:shd w:val="clear" w:color="auto" w:fill="auto"/>
            <w:vAlign w:val="center"/>
            <w:hideMark/>
          </w:tcPr>
          <w:p w14:paraId="0886B781" w14:textId="2F609727" w:rsidR="009E3256" w:rsidRPr="007001F1" w:rsidDel="00C5578F" w:rsidRDefault="009E3256" w:rsidP="009E3256">
            <w:pPr>
              <w:rPr>
                <w:del w:id="3910" w:author="Autor"/>
                <w:color w:val="000000"/>
              </w:rPr>
            </w:pPr>
            <w:del w:id="3911" w:author="Autor">
              <w:r w:rsidRPr="007001F1" w:rsidDel="00C5578F">
                <w:rPr>
                  <w:color w:val="000000"/>
                  <w:sz w:val="22"/>
                  <w:szCs w:val="22"/>
                </w:rPr>
                <w:delText>Dátum podpisu zmluvy s dodávateľom</w:delText>
              </w:r>
            </w:del>
          </w:p>
        </w:tc>
        <w:tc>
          <w:tcPr>
            <w:tcW w:w="5528" w:type="dxa"/>
            <w:gridSpan w:val="5"/>
            <w:shd w:val="clear" w:color="auto" w:fill="auto"/>
            <w:vAlign w:val="center"/>
            <w:hideMark/>
          </w:tcPr>
          <w:p w14:paraId="333A9626" w14:textId="63478F61" w:rsidR="009E3256" w:rsidRPr="007001F1" w:rsidDel="00C5578F" w:rsidRDefault="009E3256" w:rsidP="009E3256">
            <w:pPr>
              <w:rPr>
                <w:del w:id="3912" w:author="Autor"/>
                <w:color w:val="000000"/>
              </w:rPr>
            </w:pPr>
            <w:del w:id="3913" w:author="Autor">
              <w:r w:rsidRPr="007001F1" w:rsidDel="00C5578F">
                <w:rPr>
                  <w:color w:val="000000"/>
                  <w:sz w:val="22"/>
                  <w:szCs w:val="22"/>
                </w:rPr>
                <w:delText> </w:delText>
              </w:r>
            </w:del>
          </w:p>
        </w:tc>
      </w:tr>
      <w:tr w:rsidR="009E3256" w:rsidRPr="007001F1" w:rsidDel="00C5578F" w14:paraId="3C04B358" w14:textId="10A0A7B2" w:rsidTr="00DC7517">
        <w:trPr>
          <w:trHeight w:val="300"/>
          <w:del w:id="3914" w:author="Autor"/>
        </w:trPr>
        <w:tc>
          <w:tcPr>
            <w:tcW w:w="3559" w:type="dxa"/>
            <w:gridSpan w:val="2"/>
            <w:shd w:val="clear" w:color="auto" w:fill="auto"/>
            <w:vAlign w:val="center"/>
            <w:hideMark/>
          </w:tcPr>
          <w:p w14:paraId="11AFB9BE" w14:textId="39BA6436" w:rsidR="009E3256" w:rsidRPr="007001F1" w:rsidDel="00C5578F" w:rsidRDefault="009E3256" w:rsidP="009E3256">
            <w:pPr>
              <w:rPr>
                <w:del w:id="3915" w:author="Autor"/>
                <w:color w:val="000000"/>
              </w:rPr>
            </w:pPr>
            <w:del w:id="3916" w:author="Autor">
              <w:r w:rsidRPr="007001F1" w:rsidDel="00C5578F">
                <w:rPr>
                  <w:color w:val="000000"/>
                  <w:sz w:val="22"/>
                  <w:szCs w:val="22"/>
                </w:rPr>
                <w:delText>Dátum nadobudnutia účinnosti zmluvy</w:delText>
              </w:r>
            </w:del>
          </w:p>
        </w:tc>
        <w:tc>
          <w:tcPr>
            <w:tcW w:w="5528" w:type="dxa"/>
            <w:gridSpan w:val="5"/>
            <w:shd w:val="clear" w:color="auto" w:fill="auto"/>
            <w:vAlign w:val="center"/>
            <w:hideMark/>
          </w:tcPr>
          <w:p w14:paraId="1D756732" w14:textId="14E0D6E4" w:rsidR="009E3256" w:rsidRPr="007001F1" w:rsidDel="00C5578F" w:rsidRDefault="009E3256" w:rsidP="009E3256">
            <w:pPr>
              <w:rPr>
                <w:del w:id="3917" w:author="Autor"/>
                <w:color w:val="000000"/>
              </w:rPr>
            </w:pPr>
            <w:del w:id="3918" w:author="Autor">
              <w:r w:rsidRPr="007001F1" w:rsidDel="00C5578F">
                <w:rPr>
                  <w:color w:val="000000"/>
                  <w:sz w:val="22"/>
                  <w:szCs w:val="22"/>
                </w:rPr>
                <w:delText> </w:delText>
              </w:r>
            </w:del>
          </w:p>
        </w:tc>
      </w:tr>
      <w:tr w:rsidR="009E3256" w:rsidRPr="007001F1" w:rsidDel="00C5578F" w14:paraId="4F23583E" w14:textId="2AD814E3" w:rsidTr="00DC7517">
        <w:trPr>
          <w:trHeight w:val="300"/>
          <w:del w:id="3919" w:author="Autor"/>
        </w:trPr>
        <w:tc>
          <w:tcPr>
            <w:tcW w:w="3559" w:type="dxa"/>
            <w:gridSpan w:val="2"/>
            <w:shd w:val="clear" w:color="auto" w:fill="auto"/>
            <w:vAlign w:val="center"/>
            <w:hideMark/>
          </w:tcPr>
          <w:p w14:paraId="1B610A11" w14:textId="1555BB80" w:rsidR="009E3256" w:rsidRPr="007001F1" w:rsidDel="00C5578F" w:rsidRDefault="009E3256" w:rsidP="009E3256">
            <w:pPr>
              <w:rPr>
                <w:del w:id="3920" w:author="Autor"/>
                <w:color w:val="000000"/>
              </w:rPr>
            </w:pPr>
            <w:del w:id="3921" w:author="Autor">
              <w:r w:rsidRPr="007001F1" w:rsidDel="00C5578F">
                <w:rPr>
                  <w:color w:val="000000"/>
                  <w:sz w:val="22"/>
                  <w:szCs w:val="22"/>
                </w:rPr>
                <w:delText>Link na CRZ, prípadne webové sídlo</w:delText>
              </w:r>
            </w:del>
          </w:p>
        </w:tc>
        <w:tc>
          <w:tcPr>
            <w:tcW w:w="5528" w:type="dxa"/>
            <w:gridSpan w:val="5"/>
            <w:shd w:val="clear" w:color="auto" w:fill="auto"/>
            <w:vAlign w:val="center"/>
            <w:hideMark/>
          </w:tcPr>
          <w:p w14:paraId="74CBF282" w14:textId="429A0C56" w:rsidR="009E3256" w:rsidRPr="007001F1" w:rsidDel="00C5578F" w:rsidRDefault="009E3256" w:rsidP="009E3256">
            <w:pPr>
              <w:rPr>
                <w:del w:id="3922" w:author="Autor"/>
                <w:color w:val="000000"/>
              </w:rPr>
            </w:pPr>
            <w:del w:id="3923" w:author="Autor">
              <w:r w:rsidRPr="007001F1" w:rsidDel="00C5578F">
                <w:rPr>
                  <w:color w:val="000000"/>
                  <w:sz w:val="22"/>
                  <w:szCs w:val="22"/>
                </w:rPr>
                <w:delText> </w:delText>
              </w:r>
            </w:del>
          </w:p>
        </w:tc>
      </w:tr>
      <w:tr w:rsidR="009E3256" w:rsidRPr="007001F1" w:rsidDel="00C5578F" w14:paraId="79724F1D" w14:textId="639C7336" w:rsidTr="00DC7517">
        <w:trPr>
          <w:trHeight w:val="315"/>
          <w:del w:id="3924" w:author="Autor"/>
        </w:trPr>
        <w:tc>
          <w:tcPr>
            <w:tcW w:w="582" w:type="dxa"/>
            <w:shd w:val="clear" w:color="000000" w:fill="60497A"/>
            <w:vAlign w:val="center"/>
            <w:hideMark/>
          </w:tcPr>
          <w:p w14:paraId="19FD1579" w14:textId="0448957D" w:rsidR="009E3256" w:rsidRPr="007001F1" w:rsidDel="00C5578F" w:rsidRDefault="009E3256" w:rsidP="009E3256">
            <w:pPr>
              <w:jc w:val="center"/>
              <w:rPr>
                <w:del w:id="3925" w:author="Autor"/>
                <w:b/>
                <w:bCs/>
                <w:color w:val="FFFFFF"/>
              </w:rPr>
            </w:pPr>
            <w:del w:id="3926" w:author="Autor">
              <w:r w:rsidRPr="007001F1" w:rsidDel="00C5578F">
                <w:rPr>
                  <w:b/>
                  <w:bCs/>
                  <w:color w:val="FFFFFF"/>
                  <w:sz w:val="22"/>
                  <w:szCs w:val="22"/>
                </w:rPr>
                <w:delText>P. č.</w:delText>
              </w:r>
            </w:del>
          </w:p>
        </w:tc>
        <w:tc>
          <w:tcPr>
            <w:tcW w:w="4820" w:type="dxa"/>
            <w:gridSpan w:val="2"/>
            <w:shd w:val="clear" w:color="000000" w:fill="60497A"/>
            <w:vAlign w:val="center"/>
            <w:hideMark/>
          </w:tcPr>
          <w:p w14:paraId="1D2D795C" w14:textId="3EC91F2E" w:rsidR="009E3256" w:rsidRPr="007001F1" w:rsidDel="00C5578F" w:rsidRDefault="009E3256" w:rsidP="009E3256">
            <w:pPr>
              <w:jc w:val="center"/>
              <w:rPr>
                <w:del w:id="3927" w:author="Autor"/>
                <w:b/>
                <w:bCs/>
                <w:color w:val="FFFFFF"/>
              </w:rPr>
            </w:pPr>
            <w:del w:id="3928" w:author="Autor">
              <w:r w:rsidRPr="007001F1" w:rsidDel="00C5578F">
                <w:rPr>
                  <w:b/>
                  <w:bCs/>
                  <w:color w:val="FFFFFF"/>
                  <w:sz w:val="22"/>
                  <w:szCs w:val="22"/>
                </w:rPr>
                <w:delText>Kontrolné otázky</w:delText>
              </w:r>
            </w:del>
          </w:p>
        </w:tc>
        <w:tc>
          <w:tcPr>
            <w:tcW w:w="567" w:type="dxa"/>
            <w:shd w:val="clear" w:color="000000" w:fill="60497A"/>
            <w:vAlign w:val="center"/>
            <w:hideMark/>
          </w:tcPr>
          <w:p w14:paraId="74956CF3" w14:textId="46B06284" w:rsidR="009E3256" w:rsidRPr="007001F1" w:rsidDel="00C5578F" w:rsidRDefault="009E3256" w:rsidP="009E3256">
            <w:pPr>
              <w:jc w:val="center"/>
              <w:rPr>
                <w:del w:id="3929" w:author="Autor"/>
                <w:b/>
                <w:bCs/>
                <w:color w:val="FFFFFF"/>
              </w:rPr>
            </w:pPr>
            <w:del w:id="3930" w:author="Autor">
              <w:r w:rsidRPr="007001F1" w:rsidDel="00C5578F">
                <w:rPr>
                  <w:b/>
                  <w:bCs/>
                  <w:color w:val="FFFFFF"/>
                  <w:sz w:val="22"/>
                  <w:szCs w:val="22"/>
                </w:rPr>
                <w:delText>áno</w:delText>
              </w:r>
            </w:del>
          </w:p>
        </w:tc>
        <w:tc>
          <w:tcPr>
            <w:tcW w:w="567" w:type="dxa"/>
            <w:shd w:val="clear" w:color="000000" w:fill="60497A"/>
            <w:vAlign w:val="center"/>
            <w:hideMark/>
          </w:tcPr>
          <w:p w14:paraId="23819EC4" w14:textId="27634E28" w:rsidR="009E3256" w:rsidRPr="007001F1" w:rsidDel="00C5578F" w:rsidRDefault="009E3256" w:rsidP="009E3256">
            <w:pPr>
              <w:jc w:val="center"/>
              <w:rPr>
                <w:del w:id="3931" w:author="Autor"/>
                <w:b/>
                <w:bCs/>
                <w:color w:val="FFFFFF"/>
              </w:rPr>
            </w:pPr>
            <w:del w:id="3932" w:author="Autor">
              <w:r w:rsidRPr="007001F1" w:rsidDel="00C5578F">
                <w:rPr>
                  <w:b/>
                  <w:bCs/>
                  <w:color w:val="FFFFFF"/>
                  <w:sz w:val="22"/>
                  <w:szCs w:val="22"/>
                </w:rPr>
                <w:delText>nie</w:delText>
              </w:r>
            </w:del>
          </w:p>
        </w:tc>
        <w:tc>
          <w:tcPr>
            <w:tcW w:w="776" w:type="dxa"/>
            <w:shd w:val="clear" w:color="000000" w:fill="60497A"/>
            <w:vAlign w:val="center"/>
            <w:hideMark/>
          </w:tcPr>
          <w:p w14:paraId="3EB47BAD" w14:textId="2BB74E04" w:rsidR="009E3256" w:rsidRPr="007001F1" w:rsidDel="00C5578F" w:rsidRDefault="009E3256" w:rsidP="009E3256">
            <w:pPr>
              <w:jc w:val="center"/>
              <w:rPr>
                <w:del w:id="3933" w:author="Autor"/>
                <w:b/>
                <w:bCs/>
                <w:color w:val="FFFFFF"/>
              </w:rPr>
            </w:pPr>
            <w:del w:id="3934" w:author="Autor">
              <w:r w:rsidRPr="007001F1" w:rsidDel="00C5578F">
                <w:rPr>
                  <w:b/>
                  <w:bCs/>
                  <w:color w:val="FFFFFF"/>
                  <w:sz w:val="22"/>
                  <w:szCs w:val="22"/>
                </w:rPr>
                <w:delText>netýka sa</w:delText>
              </w:r>
            </w:del>
          </w:p>
        </w:tc>
        <w:tc>
          <w:tcPr>
            <w:tcW w:w="1775" w:type="dxa"/>
            <w:shd w:val="clear" w:color="000000" w:fill="60497A"/>
            <w:vAlign w:val="center"/>
            <w:hideMark/>
          </w:tcPr>
          <w:p w14:paraId="2CF977B6" w14:textId="42AF8C0C" w:rsidR="009E3256" w:rsidRPr="007001F1" w:rsidDel="00C5578F" w:rsidRDefault="009E3256" w:rsidP="009E3256">
            <w:pPr>
              <w:jc w:val="center"/>
              <w:rPr>
                <w:del w:id="3935" w:author="Autor"/>
                <w:b/>
                <w:bCs/>
                <w:color w:val="FFFFFF"/>
              </w:rPr>
            </w:pPr>
            <w:del w:id="3936" w:author="Autor">
              <w:r w:rsidRPr="007001F1" w:rsidDel="00C5578F">
                <w:rPr>
                  <w:b/>
                  <w:bCs/>
                  <w:color w:val="FFFFFF"/>
                  <w:sz w:val="22"/>
                  <w:szCs w:val="22"/>
                </w:rPr>
                <w:delText>Poznámka</w:delText>
              </w:r>
            </w:del>
          </w:p>
        </w:tc>
      </w:tr>
      <w:tr w:rsidR="00331FBB" w:rsidRPr="007001F1" w:rsidDel="00C5578F" w14:paraId="6C7D058B" w14:textId="1F0D487F" w:rsidTr="00DC7517">
        <w:trPr>
          <w:trHeight w:val="20"/>
          <w:del w:id="3937" w:author="Autor"/>
        </w:trPr>
        <w:tc>
          <w:tcPr>
            <w:tcW w:w="582" w:type="dxa"/>
            <w:vMerge w:val="restart"/>
            <w:shd w:val="clear" w:color="auto" w:fill="auto"/>
            <w:noWrap/>
            <w:vAlign w:val="center"/>
            <w:hideMark/>
          </w:tcPr>
          <w:p w14:paraId="31520F1C" w14:textId="13E0B3CA" w:rsidR="00331FBB" w:rsidRPr="007001F1" w:rsidDel="00C5578F" w:rsidRDefault="00331FBB" w:rsidP="009E3256">
            <w:pPr>
              <w:jc w:val="center"/>
              <w:rPr>
                <w:del w:id="3938" w:author="Autor"/>
                <w:color w:val="000000"/>
              </w:rPr>
            </w:pPr>
            <w:del w:id="3939" w:author="Autor">
              <w:r w:rsidRPr="007001F1" w:rsidDel="00C5578F">
                <w:rPr>
                  <w:color w:val="000000"/>
                  <w:sz w:val="22"/>
                  <w:szCs w:val="22"/>
                </w:rPr>
                <w:delText>1</w:delText>
              </w:r>
            </w:del>
          </w:p>
        </w:tc>
        <w:tc>
          <w:tcPr>
            <w:tcW w:w="4820" w:type="dxa"/>
            <w:gridSpan w:val="2"/>
            <w:shd w:val="clear" w:color="auto" w:fill="auto"/>
            <w:vAlign w:val="center"/>
            <w:hideMark/>
          </w:tcPr>
          <w:p w14:paraId="341A7D83" w14:textId="66A3ACEE" w:rsidR="00331FBB" w:rsidRPr="007001F1" w:rsidDel="00C5578F" w:rsidRDefault="00331FBB" w:rsidP="00D5534B">
            <w:pPr>
              <w:jc w:val="both"/>
              <w:rPr>
                <w:del w:id="3940" w:author="Autor"/>
                <w:color w:val="000000"/>
              </w:rPr>
            </w:pPr>
            <w:del w:id="3941" w:author="Autor">
              <w:r w:rsidDel="00C5578F">
                <w:rPr>
                  <w:color w:val="000000"/>
                  <w:sz w:val="22"/>
                  <w:szCs w:val="22"/>
                </w:rPr>
                <w:delText xml:space="preserve">a) </w:delText>
              </w:r>
              <w:r w:rsidRPr="007001F1" w:rsidDel="00C5578F">
                <w:rPr>
                  <w:color w:val="000000"/>
                  <w:sz w:val="22"/>
                  <w:szCs w:val="22"/>
                </w:rPr>
                <w:delText>Je použitý postup na zadanie koncesie na stavebné práce/ služby v súlade so ZVO?</w:delText>
              </w:r>
            </w:del>
          </w:p>
        </w:tc>
        <w:tc>
          <w:tcPr>
            <w:tcW w:w="567" w:type="dxa"/>
            <w:shd w:val="clear" w:color="auto" w:fill="auto"/>
            <w:vAlign w:val="center"/>
            <w:hideMark/>
          </w:tcPr>
          <w:p w14:paraId="774DEA58" w14:textId="72357FF7" w:rsidR="00331FBB" w:rsidRPr="007001F1" w:rsidDel="00C5578F" w:rsidRDefault="00331FBB" w:rsidP="009E3256">
            <w:pPr>
              <w:jc w:val="center"/>
              <w:rPr>
                <w:del w:id="3942" w:author="Autor"/>
                <w:color w:val="000000"/>
              </w:rPr>
            </w:pPr>
            <w:del w:id="3943" w:author="Autor">
              <w:r w:rsidRPr="007001F1" w:rsidDel="00C5578F">
                <w:rPr>
                  <w:color w:val="000000"/>
                  <w:sz w:val="22"/>
                  <w:szCs w:val="22"/>
                </w:rPr>
                <w:delText> </w:delText>
              </w:r>
            </w:del>
          </w:p>
        </w:tc>
        <w:tc>
          <w:tcPr>
            <w:tcW w:w="567" w:type="dxa"/>
            <w:shd w:val="clear" w:color="auto" w:fill="auto"/>
            <w:vAlign w:val="center"/>
            <w:hideMark/>
          </w:tcPr>
          <w:p w14:paraId="0324376C" w14:textId="54917092" w:rsidR="00331FBB" w:rsidRPr="007001F1" w:rsidDel="00C5578F" w:rsidRDefault="00331FBB" w:rsidP="009E3256">
            <w:pPr>
              <w:jc w:val="center"/>
              <w:rPr>
                <w:del w:id="3944" w:author="Autor"/>
                <w:color w:val="000000"/>
              </w:rPr>
            </w:pPr>
            <w:del w:id="3945" w:author="Autor">
              <w:r w:rsidRPr="007001F1" w:rsidDel="00C5578F">
                <w:rPr>
                  <w:color w:val="000000"/>
                  <w:sz w:val="22"/>
                  <w:szCs w:val="22"/>
                </w:rPr>
                <w:delText> </w:delText>
              </w:r>
            </w:del>
          </w:p>
        </w:tc>
        <w:tc>
          <w:tcPr>
            <w:tcW w:w="776" w:type="dxa"/>
            <w:shd w:val="clear" w:color="auto" w:fill="auto"/>
            <w:vAlign w:val="center"/>
            <w:hideMark/>
          </w:tcPr>
          <w:p w14:paraId="1F6ECAAE" w14:textId="75432028" w:rsidR="00331FBB" w:rsidRPr="007001F1" w:rsidDel="00C5578F" w:rsidRDefault="00331FBB" w:rsidP="009E3256">
            <w:pPr>
              <w:jc w:val="center"/>
              <w:rPr>
                <w:del w:id="3946" w:author="Autor"/>
                <w:color w:val="000000"/>
              </w:rPr>
            </w:pPr>
            <w:del w:id="3947" w:author="Autor">
              <w:r w:rsidRPr="007001F1" w:rsidDel="00C5578F">
                <w:rPr>
                  <w:color w:val="000000"/>
                  <w:sz w:val="22"/>
                  <w:szCs w:val="22"/>
                </w:rPr>
                <w:delText> </w:delText>
              </w:r>
            </w:del>
          </w:p>
        </w:tc>
        <w:tc>
          <w:tcPr>
            <w:tcW w:w="1775" w:type="dxa"/>
            <w:shd w:val="clear" w:color="auto" w:fill="auto"/>
            <w:vAlign w:val="center"/>
            <w:hideMark/>
          </w:tcPr>
          <w:p w14:paraId="786241A3" w14:textId="41095BA3" w:rsidR="00331FBB" w:rsidRPr="007001F1" w:rsidDel="00C5578F" w:rsidRDefault="00331FBB" w:rsidP="009E3256">
            <w:pPr>
              <w:jc w:val="center"/>
              <w:rPr>
                <w:del w:id="3948" w:author="Autor"/>
                <w:color w:val="000000"/>
              </w:rPr>
            </w:pPr>
            <w:del w:id="3949" w:author="Autor">
              <w:r w:rsidRPr="007001F1" w:rsidDel="00C5578F">
                <w:rPr>
                  <w:color w:val="000000"/>
                  <w:sz w:val="22"/>
                  <w:szCs w:val="22"/>
                </w:rPr>
                <w:delText> </w:delText>
              </w:r>
            </w:del>
          </w:p>
        </w:tc>
      </w:tr>
      <w:tr w:rsidR="00331FBB" w:rsidRPr="007001F1" w:rsidDel="00C5578F" w14:paraId="5E7DE865" w14:textId="193939D3" w:rsidTr="00DC7517">
        <w:trPr>
          <w:trHeight w:val="20"/>
          <w:del w:id="3950" w:author="Autor"/>
        </w:trPr>
        <w:tc>
          <w:tcPr>
            <w:tcW w:w="582" w:type="dxa"/>
            <w:vMerge/>
            <w:shd w:val="clear" w:color="auto" w:fill="auto"/>
            <w:noWrap/>
            <w:vAlign w:val="center"/>
          </w:tcPr>
          <w:p w14:paraId="134AA51A" w14:textId="5BA2E02A" w:rsidR="00331FBB" w:rsidRPr="007001F1" w:rsidDel="00C5578F" w:rsidRDefault="00331FBB" w:rsidP="009E3256">
            <w:pPr>
              <w:jc w:val="center"/>
              <w:rPr>
                <w:del w:id="3951" w:author="Autor"/>
                <w:color w:val="000000"/>
                <w:sz w:val="22"/>
                <w:szCs w:val="22"/>
              </w:rPr>
            </w:pPr>
          </w:p>
        </w:tc>
        <w:tc>
          <w:tcPr>
            <w:tcW w:w="4820" w:type="dxa"/>
            <w:gridSpan w:val="2"/>
            <w:shd w:val="clear" w:color="auto" w:fill="auto"/>
            <w:vAlign w:val="center"/>
          </w:tcPr>
          <w:p w14:paraId="31AC96CF" w14:textId="1D40252D" w:rsidR="00331FBB" w:rsidRPr="007001F1" w:rsidDel="00C5578F" w:rsidRDefault="00331FBB" w:rsidP="00D5534B">
            <w:pPr>
              <w:jc w:val="both"/>
              <w:rPr>
                <w:del w:id="3952" w:author="Autor"/>
                <w:color w:val="000000"/>
                <w:sz w:val="22"/>
                <w:szCs w:val="22"/>
              </w:rPr>
            </w:pPr>
            <w:del w:id="3953" w:author="Autor">
              <w:r w:rsidDel="00C5578F">
                <w:rPr>
                  <w:color w:val="000000"/>
                  <w:sz w:val="22"/>
                  <w:szCs w:val="22"/>
                </w:rPr>
                <w:delText>b) V prípade, že verejný obstarávateľ využil prípravné trhové konzultácie, postupoval podľa § 25 ZVO?</w:delText>
              </w:r>
            </w:del>
          </w:p>
        </w:tc>
        <w:tc>
          <w:tcPr>
            <w:tcW w:w="567" w:type="dxa"/>
            <w:shd w:val="clear" w:color="auto" w:fill="auto"/>
            <w:vAlign w:val="center"/>
          </w:tcPr>
          <w:p w14:paraId="45225E2A" w14:textId="40DEEC57" w:rsidR="00331FBB" w:rsidRPr="007001F1" w:rsidDel="00C5578F" w:rsidRDefault="00331FBB" w:rsidP="009E3256">
            <w:pPr>
              <w:jc w:val="center"/>
              <w:rPr>
                <w:del w:id="3954" w:author="Autor"/>
                <w:color w:val="000000"/>
                <w:sz w:val="22"/>
                <w:szCs w:val="22"/>
              </w:rPr>
            </w:pPr>
          </w:p>
        </w:tc>
        <w:tc>
          <w:tcPr>
            <w:tcW w:w="567" w:type="dxa"/>
            <w:shd w:val="clear" w:color="auto" w:fill="auto"/>
            <w:vAlign w:val="center"/>
          </w:tcPr>
          <w:p w14:paraId="5283385D" w14:textId="431D99E6" w:rsidR="00331FBB" w:rsidRPr="007001F1" w:rsidDel="00C5578F" w:rsidRDefault="00331FBB" w:rsidP="009E3256">
            <w:pPr>
              <w:jc w:val="center"/>
              <w:rPr>
                <w:del w:id="3955" w:author="Autor"/>
                <w:color w:val="000000"/>
                <w:sz w:val="22"/>
                <w:szCs w:val="22"/>
              </w:rPr>
            </w:pPr>
          </w:p>
        </w:tc>
        <w:tc>
          <w:tcPr>
            <w:tcW w:w="776" w:type="dxa"/>
            <w:shd w:val="clear" w:color="auto" w:fill="auto"/>
            <w:vAlign w:val="center"/>
          </w:tcPr>
          <w:p w14:paraId="0F163017" w14:textId="61A5F3A7" w:rsidR="00331FBB" w:rsidRPr="007001F1" w:rsidDel="00C5578F" w:rsidRDefault="00331FBB" w:rsidP="009E3256">
            <w:pPr>
              <w:jc w:val="center"/>
              <w:rPr>
                <w:del w:id="3956" w:author="Autor"/>
                <w:color w:val="000000"/>
                <w:sz w:val="22"/>
                <w:szCs w:val="22"/>
              </w:rPr>
            </w:pPr>
          </w:p>
        </w:tc>
        <w:tc>
          <w:tcPr>
            <w:tcW w:w="1775" w:type="dxa"/>
            <w:shd w:val="clear" w:color="auto" w:fill="auto"/>
            <w:vAlign w:val="center"/>
          </w:tcPr>
          <w:p w14:paraId="613F8FD6" w14:textId="36814B79" w:rsidR="00331FBB" w:rsidRPr="007001F1" w:rsidDel="00C5578F" w:rsidRDefault="00331FBB" w:rsidP="009E3256">
            <w:pPr>
              <w:jc w:val="center"/>
              <w:rPr>
                <w:del w:id="3957" w:author="Autor"/>
                <w:color w:val="000000"/>
                <w:sz w:val="22"/>
                <w:szCs w:val="22"/>
              </w:rPr>
            </w:pPr>
          </w:p>
        </w:tc>
      </w:tr>
      <w:tr w:rsidR="007350B7" w:rsidRPr="007001F1" w:rsidDel="00C5578F" w14:paraId="0278E78F" w14:textId="2D0E85C5" w:rsidTr="00DC7517">
        <w:trPr>
          <w:trHeight w:val="352"/>
          <w:del w:id="3958" w:author="Autor"/>
        </w:trPr>
        <w:tc>
          <w:tcPr>
            <w:tcW w:w="582" w:type="dxa"/>
            <w:vMerge w:val="restart"/>
            <w:shd w:val="clear" w:color="auto" w:fill="auto"/>
            <w:noWrap/>
            <w:vAlign w:val="center"/>
            <w:hideMark/>
          </w:tcPr>
          <w:p w14:paraId="1F495ADD" w14:textId="24CCF278" w:rsidR="007350B7" w:rsidRPr="007001F1" w:rsidDel="00C5578F" w:rsidRDefault="007350B7" w:rsidP="009E3256">
            <w:pPr>
              <w:jc w:val="center"/>
              <w:rPr>
                <w:del w:id="3959" w:author="Autor"/>
                <w:color w:val="000000"/>
              </w:rPr>
            </w:pPr>
            <w:del w:id="3960" w:author="Autor">
              <w:r w:rsidRPr="007001F1" w:rsidDel="00C5578F">
                <w:rPr>
                  <w:color w:val="000000"/>
                  <w:sz w:val="22"/>
                  <w:szCs w:val="22"/>
                </w:rPr>
                <w:delText>2</w:delText>
              </w:r>
            </w:del>
          </w:p>
        </w:tc>
        <w:tc>
          <w:tcPr>
            <w:tcW w:w="4820" w:type="dxa"/>
            <w:gridSpan w:val="2"/>
            <w:shd w:val="clear" w:color="auto" w:fill="auto"/>
            <w:vAlign w:val="center"/>
            <w:hideMark/>
          </w:tcPr>
          <w:p w14:paraId="5C2F808A" w14:textId="7CD9336C" w:rsidR="007350B7" w:rsidRPr="007001F1" w:rsidDel="00C5578F" w:rsidRDefault="007350B7" w:rsidP="00D5534B">
            <w:pPr>
              <w:jc w:val="both"/>
              <w:rPr>
                <w:del w:id="3961" w:author="Autor"/>
                <w:color w:val="000000"/>
              </w:rPr>
            </w:pPr>
            <w:del w:id="3962" w:author="Autor">
              <w:r w:rsidRPr="007001F1" w:rsidDel="00C5578F">
                <w:rPr>
                  <w:color w:val="000000"/>
                  <w:sz w:val="22"/>
                  <w:szCs w:val="22"/>
                </w:rPr>
                <w:delText>a) Bola predpokladaná hodnota koncesie určená súla</w:delText>
              </w:r>
              <w:r w:rsidR="00D5534B" w:rsidRPr="007001F1" w:rsidDel="00C5578F">
                <w:rPr>
                  <w:color w:val="000000"/>
                  <w:sz w:val="22"/>
                  <w:szCs w:val="22"/>
                </w:rPr>
                <w:delText>dne so ZVO</w:delText>
              </w:r>
              <w:r w:rsidR="001770D7" w:rsidDel="00C5578F">
                <w:rPr>
                  <w:color w:val="000000"/>
                  <w:sz w:val="22"/>
                  <w:szCs w:val="22"/>
                </w:rPr>
                <w:delText xml:space="preserve"> a v súlade s ustanoveniami Systému riadenia EŠIF upravujúcimi určenie PHZ</w:delText>
              </w:r>
              <w:r w:rsidR="00D5534B" w:rsidRPr="007001F1" w:rsidDel="00C5578F">
                <w:rPr>
                  <w:color w:val="000000"/>
                  <w:sz w:val="22"/>
                  <w:szCs w:val="22"/>
                </w:rPr>
                <w:delText xml:space="preserve">? </w:delText>
              </w:r>
            </w:del>
          </w:p>
        </w:tc>
        <w:tc>
          <w:tcPr>
            <w:tcW w:w="567" w:type="dxa"/>
            <w:shd w:val="clear" w:color="auto" w:fill="auto"/>
            <w:vAlign w:val="center"/>
            <w:hideMark/>
          </w:tcPr>
          <w:p w14:paraId="25630713" w14:textId="35B6F178" w:rsidR="007350B7" w:rsidRPr="007001F1" w:rsidDel="00C5578F" w:rsidRDefault="007350B7" w:rsidP="009E3256">
            <w:pPr>
              <w:jc w:val="center"/>
              <w:rPr>
                <w:del w:id="3963" w:author="Autor"/>
                <w:color w:val="000000"/>
              </w:rPr>
            </w:pPr>
            <w:del w:id="3964" w:author="Autor">
              <w:r w:rsidRPr="007001F1" w:rsidDel="00C5578F">
                <w:rPr>
                  <w:color w:val="000000"/>
                  <w:sz w:val="22"/>
                  <w:szCs w:val="22"/>
                </w:rPr>
                <w:delText> </w:delText>
              </w:r>
            </w:del>
          </w:p>
        </w:tc>
        <w:tc>
          <w:tcPr>
            <w:tcW w:w="567" w:type="dxa"/>
            <w:shd w:val="clear" w:color="auto" w:fill="auto"/>
            <w:vAlign w:val="center"/>
            <w:hideMark/>
          </w:tcPr>
          <w:p w14:paraId="63132EAE" w14:textId="14FAA870" w:rsidR="007350B7" w:rsidRPr="007001F1" w:rsidDel="00C5578F" w:rsidRDefault="007350B7" w:rsidP="009E3256">
            <w:pPr>
              <w:jc w:val="center"/>
              <w:rPr>
                <w:del w:id="3965" w:author="Autor"/>
                <w:color w:val="000000"/>
              </w:rPr>
            </w:pPr>
            <w:del w:id="3966" w:author="Autor">
              <w:r w:rsidRPr="007001F1" w:rsidDel="00C5578F">
                <w:rPr>
                  <w:color w:val="000000"/>
                  <w:sz w:val="22"/>
                  <w:szCs w:val="22"/>
                </w:rPr>
                <w:delText> </w:delText>
              </w:r>
            </w:del>
          </w:p>
        </w:tc>
        <w:tc>
          <w:tcPr>
            <w:tcW w:w="776" w:type="dxa"/>
            <w:shd w:val="clear" w:color="auto" w:fill="auto"/>
            <w:vAlign w:val="center"/>
            <w:hideMark/>
          </w:tcPr>
          <w:p w14:paraId="71F2ADB0" w14:textId="3626587D" w:rsidR="007350B7" w:rsidRPr="007001F1" w:rsidDel="00C5578F" w:rsidRDefault="007350B7" w:rsidP="009E3256">
            <w:pPr>
              <w:jc w:val="center"/>
              <w:rPr>
                <w:del w:id="3967" w:author="Autor"/>
                <w:color w:val="000000"/>
              </w:rPr>
            </w:pPr>
            <w:del w:id="3968" w:author="Autor">
              <w:r w:rsidRPr="007001F1" w:rsidDel="00C5578F">
                <w:rPr>
                  <w:color w:val="000000"/>
                  <w:sz w:val="22"/>
                  <w:szCs w:val="22"/>
                </w:rPr>
                <w:delText> </w:delText>
              </w:r>
            </w:del>
          </w:p>
        </w:tc>
        <w:tc>
          <w:tcPr>
            <w:tcW w:w="1775" w:type="dxa"/>
            <w:shd w:val="clear" w:color="auto" w:fill="auto"/>
            <w:vAlign w:val="center"/>
            <w:hideMark/>
          </w:tcPr>
          <w:p w14:paraId="05FE2909" w14:textId="1EF4B69E" w:rsidR="007350B7" w:rsidRPr="007001F1" w:rsidDel="00C5578F" w:rsidRDefault="007350B7" w:rsidP="009E3256">
            <w:pPr>
              <w:jc w:val="center"/>
              <w:rPr>
                <w:del w:id="3969" w:author="Autor"/>
                <w:color w:val="000000"/>
              </w:rPr>
            </w:pPr>
            <w:del w:id="3970" w:author="Autor">
              <w:r w:rsidRPr="007001F1" w:rsidDel="00C5578F">
                <w:rPr>
                  <w:color w:val="000000"/>
                  <w:sz w:val="22"/>
                  <w:szCs w:val="22"/>
                </w:rPr>
                <w:delText> </w:delText>
              </w:r>
            </w:del>
          </w:p>
        </w:tc>
      </w:tr>
      <w:tr w:rsidR="007350B7" w:rsidRPr="007001F1" w:rsidDel="00C5578F" w14:paraId="69845BD0" w14:textId="2EC323F0" w:rsidTr="00DC7517">
        <w:trPr>
          <w:trHeight w:val="293"/>
          <w:del w:id="3971" w:author="Autor"/>
        </w:trPr>
        <w:tc>
          <w:tcPr>
            <w:tcW w:w="582" w:type="dxa"/>
            <w:vMerge/>
            <w:shd w:val="clear" w:color="auto" w:fill="auto"/>
            <w:noWrap/>
            <w:vAlign w:val="center"/>
          </w:tcPr>
          <w:p w14:paraId="73580FA5" w14:textId="212E9D27" w:rsidR="007350B7" w:rsidRPr="007001F1" w:rsidDel="00C5578F" w:rsidRDefault="007350B7" w:rsidP="009E3256">
            <w:pPr>
              <w:jc w:val="center"/>
              <w:rPr>
                <w:del w:id="3972" w:author="Autor"/>
                <w:color w:val="000000"/>
              </w:rPr>
            </w:pPr>
          </w:p>
        </w:tc>
        <w:tc>
          <w:tcPr>
            <w:tcW w:w="4820" w:type="dxa"/>
            <w:gridSpan w:val="2"/>
            <w:shd w:val="clear" w:color="auto" w:fill="auto"/>
            <w:vAlign w:val="center"/>
          </w:tcPr>
          <w:p w14:paraId="145D1DB7" w14:textId="6C036985" w:rsidR="007350B7" w:rsidRPr="007001F1" w:rsidDel="00C5578F" w:rsidRDefault="007350B7" w:rsidP="00D5534B">
            <w:pPr>
              <w:jc w:val="both"/>
              <w:rPr>
                <w:del w:id="3973" w:author="Autor"/>
                <w:color w:val="000000"/>
              </w:rPr>
            </w:pPr>
            <w:del w:id="3974" w:author="Autor">
              <w:r w:rsidRPr="007001F1" w:rsidDel="00C5578F">
                <w:rPr>
                  <w:color w:val="000000"/>
                  <w:sz w:val="22"/>
                  <w:szCs w:val="22"/>
                </w:rPr>
                <w:delText>b) Nedošlo k rozdeleniu koncesie alebo nebol zvolený spôsob určenia jej hodnoty s cieľom znížiť hodnotu</w:delText>
              </w:r>
              <w:r w:rsidR="00D5534B" w:rsidRPr="007001F1" w:rsidDel="00C5578F">
                <w:rPr>
                  <w:color w:val="000000"/>
                  <w:sz w:val="22"/>
                  <w:szCs w:val="22"/>
                </w:rPr>
                <w:delText xml:space="preserve"> pod finančné limity podľa ZVO?</w:delText>
              </w:r>
            </w:del>
          </w:p>
        </w:tc>
        <w:tc>
          <w:tcPr>
            <w:tcW w:w="567" w:type="dxa"/>
            <w:shd w:val="clear" w:color="auto" w:fill="auto"/>
            <w:vAlign w:val="center"/>
          </w:tcPr>
          <w:p w14:paraId="5349A7C2" w14:textId="59F3F5C5" w:rsidR="007350B7" w:rsidRPr="007001F1" w:rsidDel="00C5578F" w:rsidRDefault="007350B7" w:rsidP="009E3256">
            <w:pPr>
              <w:jc w:val="center"/>
              <w:rPr>
                <w:del w:id="3975" w:author="Autor"/>
                <w:color w:val="000000"/>
              </w:rPr>
            </w:pPr>
          </w:p>
        </w:tc>
        <w:tc>
          <w:tcPr>
            <w:tcW w:w="567" w:type="dxa"/>
            <w:shd w:val="clear" w:color="auto" w:fill="auto"/>
            <w:vAlign w:val="center"/>
          </w:tcPr>
          <w:p w14:paraId="4BB592BF" w14:textId="7F287A7A" w:rsidR="007350B7" w:rsidRPr="007001F1" w:rsidDel="00C5578F" w:rsidRDefault="007350B7" w:rsidP="009E3256">
            <w:pPr>
              <w:jc w:val="center"/>
              <w:rPr>
                <w:del w:id="3976" w:author="Autor"/>
                <w:color w:val="000000"/>
              </w:rPr>
            </w:pPr>
          </w:p>
        </w:tc>
        <w:tc>
          <w:tcPr>
            <w:tcW w:w="776" w:type="dxa"/>
            <w:shd w:val="clear" w:color="auto" w:fill="auto"/>
            <w:vAlign w:val="center"/>
          </w:tcPr>
          <w:p w14:paraId="0FCB77FD" w14:textId="4EEF9A72" w:rsidR="007350B7" w:rsidRPr="007001F1" w:rsidDel="00C5578F" w:rsidRDefault="007350B7" w:rsidP="009E3256">
            <w:pPr>
              <w:jc w:val="center"/>
              <w:rPr>
                <w:del w:id="3977" w:author="Autor"/>
                <w:color w:val="000000"/>
              </w:rPr>
            </w:pPr>
          </w:p>
        </w:tc>
        <w:tc>
          <w:tcPr>
            <w:tcW w:w="1775" w:type="dxa"/>
            <w:shd w:val="clear" w:color="auto" w:fill="auto"/>
            <w:vAlign w:val="center"/>
          </w:tcPr>
          <w:p w14:paraId="0BC6ED25" w14:textId="5904F8A1" w:rsidR="007350B7" w:rsidRPr="007001F1" w:rsidDel="00C5578F" w:rsidRDefault="007350B7" w:rsidP="009E3256">
            <w:pPr>
              <w:jc w:val="center"/>
              <w:rPr>
                <w:del w:id="3978" w:author="Autor"/>
                <w:color w:val="000000"/>
              </w:rPr>
            </w:pPr>
          </w:p>
        </w:tc>
      </w:tr>
      <w:tr w:rsidR="007350B7" w:rsidRPr="007001F1" w:rsidDel="00C5578F" w14:paraId="1EE27294" w14:textId="7DA0DB69" w:rsidTr="00DC7517">
        <w:trPr>
          <w:trHeight w:val="293"/>
          <w:del w:id="3979" w:author="Autor"/>
        </w:trPr>
        <w:tc>
          <w:tcPr>
            <w:tcW w:w="582" w:type="dxa"/>
            <w:vMerge/>
            <w:shd w:val="clear" w:color="auto" w:fill="auto"/>
            <w:noWrap/>
            <w:vAlign w:val="center"/>
          </w:tcPr>
          <w:p w14:paraId="15C31D52" w14:textId="0F4673CD" w:rsidR="007350B7" w:rsidRPr="007001F1" w:rsidDel="00C5578F" w:rsidRDefault="007350B7" w:rsidP="009E3256">
            <w:pPr>
              <w:jc w:val="center"/>
              <w:rPr>
                <w:del w:id="3980" w:author="Autor"/>
                <w:color w:val="000000"/>
              </w:rPr>
            </w:pPr>
          </w:p>
        </w:tc>
        <w:tc>
          <w:tcPr>
            <w:tcW w:w="4820" w:type="dxa"/>
            <w:gridSpan w:val="2"/>
            <w:shd w:val="clear" w:color="auto" w:fill="auto"/>
            <w:vAlign w:val="center"/>
          </w:tcPr>
          <w:p w14:paraId="794895B2" w14:textId="341BC4FE" w:rsidR="007350B7" w:rsidRPr="007001F1" w:rsidDel="00C5578F" w:rsidRDefault="007350B7" w:rsidP="00D5534B">
            <w:pPr>
              <w:jc w:val="both"/>
              <w:rPr>
                <w:del w:id="3981" w:author="Autor"/>
                <w:color w:val="000000"/>
              </w:rPr>
            </w:pPr>
            <w:del w:id="3982" w:author="Autor">
              <w:r w:rsidRPr="007001F1" w:rsidDel="00C5578F">
                <w:rPr>
                  <w:color w:val="000000"/>
                  <w:sz w:val="22"/>
                  <w:szCs w:val="22"/>
                </w:rPr>
                <w:delText>c) Boli v dokumentácii k verejnému obstarávaniu aj informácie a podklady, na základe ktorých bola určená hodnota koncesie a to najmä záznam z prieskumu trhu, aktualizovaný rozpočet zo žiadosti o NFP, štátna cenová expertíza a pod.?</w:delText>
              </w:r>
            </w:del>
          </w:p>
        </w:tc>
        <w:tc>
          <w:tcPr>
            <w:tcW w:w="567" w:type="dxa"/>
            <w:shd w:val="clear" w:color="auto" w:fill="auto"/>
            <w:vAlign w:val="center"/>
          </w:tcPr>
          <w:p w14:paraId="70A3D5BB" w14:textId="286107C9" w:rsidR="007350B7" w:rsidRPr="007001F1" w:rsidDel="00C5578F" w:rsidRDefault="007350B7" w:rsidP="009E3256">
            <w:pPr>
              <w:jc w:val="center"/>
              <w:rPr>
                <w:del w:id="3983" w:author="Autor"/>
                <w:color w:val="000000"/>
              </w:rPr>
            </w:pPr>
          </w:p>
        </w:tc>
        <w:tc>
          <w:tcPr>
            <w:tcW w:w="567" w:type="dxa"/>
            <w:shd w:val="clear" w:color="auto" w:fill="auto"/>
            <w:vAlign w:val="center"/>
          </w:tcPr>
          <w:p w14:paraId="584B61BD" w14:textId="2D7476BF" w:rsidR="007350B7" w:rsidRPr="007001F1" w:rsidDel="00C5578F" w:rsidRDefault="007350B7" w:rsidP="009E3256">
            <w:pPr>
              <w:jc w:val="center"/>
              <w:rPr>
                <w:del w:id="3984" w:author="Autor"/>
                <w:color w:val="000000"/>
              </w:rPr>
            </w:pPr>
          </w:p>
        </w:tc>
        <w:tc>
          <w:tcPr>
            <w:tcW w:w="776" w:type="dxa"/>
            <w:shd w:val="clear" w:color="auto" w:fill="auto"/>
            <w:vAlign w:val="center"/>
          </w:tcPr>
          <w:p w14:paraId="5EF184C6" w14:textId="67FC5739" w:rsidR="007350B7" w:rsidRPr="007001F1" w:rsidDel="00C5578F" w:rsidRDefault="007350B7" w:rsidP="009E3256">
            <w:pPr>
              <w:jc w:val="center"/>
              <w:rPr>
                <w:del w:id="3985" w:author="Autor"/>
                <w:color w:val="000000"/>
              </w:rPr>
            </w:pPr>
          </w:p>
        </w:tc>
        <w:tc>
          <w:tcPr>
            <w:tcW w:w="1775" w:type="dxa"/>
            <w:shd w:val="clear" w:color="auto" w:fill="auto"/>
            <w:vAlign w:val="center"/>
          </w:tcPr>
          <w:p w14:paraId="727F7618" w14:textId="56AB1DBE" w:rsidR="007350B7" w:rsidRPr="007001F1" w:rsidDel="00C5578F" w:rsidRDefault="007350B7" w:rsidP="009E3256">
            <w:pPr>
              <w:jc w:val="center"/>
              <w:rPr>
                <w:del w:id="3986" w:author="Autor"/>
                <w:color w:val="000000"/>
              </w:rPr>
            </w:pPr>
          </w:p>
        </w:tc>
      </w:tr>
      <w:tr w:rsidR="009E3256" w:rsidRPr="007001F1" w:rsidDel="00C5578F" w14:paraId="00C13541" w14:textId="18B74800" w:rsidTr="00DC7517">
        <w:trPr>
          <w:trHeight w:val="20"/>
          <w:del w:id="3987" w:author="Autor"/>
        </w:trPr>
        <w:tc>
          <w:tcPr>
            <w:tcW w:w="582" w:type="dxa"/>
            <w:shd w:val="clear" w:color="auto" w:fill="auto"/>
            <w:noWrap/>
            <w:vAlign w:val="center"/>
            <w:hideMark/>
          </w:tcPr>
          <w:p w14:paraId="705254FB" w14:textId="00AFDB0E" w:rsidR="009E3256" w:rsidRPr="007001F1" w:rsidDel="00C5578F" w:rsidRDefault="009E3256" w:rsidP="009E3256">
            <w:pPr>
              <w:jc w:val="center"/>
              <w:rPr>
                <w:del w:id="3988" w:author="Autor"/>
                <w:color w:val="000000"/>
              </w:rPr>
            </w:pPr>
            <w:del w:id="3989" w:author="Autor">
              <w:r w:rsidRPr="007001F1" w:rsidDel="00C5578F">
                <w:rPr>
                  <w:color w:val="000000"/>
                  <w:sz w:val="22"/>
                  <w:szCs w:val="22"/>
                </w:rPr>
                <w:delText>3</w:delText>
              </w:r>
            </w:del>
          </w:p>
        </w:tc>
        <w:tc>
          <w:tcPr>
            <w:tcW w:w="4820" w:type="dxa"/>
            <w:gridSpan w:val="2"/>
            <w:shd w:val="clear" w:color="auto" w:fill="auto"/>
            <w:vAlign w:val="center"/>
            <w:hideMark/>
          </w:tcPr>
          <w:p w14:paraId="21930A63" w14:textId="21BF790D" w:rsidR="009E3256" w:rsidRPr="007001F1" w:rsidDel="00C5578F" w:rsidRDefault="0088057F" w:rsidP="00D5534B">
            <w:pPr>
              <w:jc w:val="both"/>
              <w:rPr>
                <w:del w:id="3990" w:author="Autor"/>
                <w:color w:val="000000"/>
              </w:rPr>
            </w:pPr>
            <w:del w:id="3991" w:author="Autor">
              <w:r w:rsidRPr="007001F1" w:rsidDel="00C5578F">
                <w:rPr>
                  <w:color w:val="000000"/>
                  <w:sz w:val="22"/>
                  <w:szCs w:val="22"/>
                </w:rPr>
                <w:delText xml:space="preserve">Boli pri zadávaní </w:delText>
              </w:r>
              <w:r w:rsidR="00A85A8A" w:rsidDel="00C5578F">
                <w:rPr>
                  <w:color w:val="000000"/>
                  <w:sz w:val="22"/>
                  <w:szCs w:val="22"/>
                </w:rPr>
                <w:delText>koncesie</w:delText>
              </w:r>
              <w:r w:rsidRPr="007001F1" w:rsidDel="00C5578F">
                <w:rPr>
                  <w:color w:val="000000"/>
                  <w:sz w:val="22"/>
                  <w:szCs w:val="22"/>
                </w:rPr>
                <w:delText xml:space="preserve"> dodržané princípy v zmysle § 10 ods. 2 ZVO? </w:delText>
              </w:r>
              <w:r w:rsidR="007001F1" w:rsidDel="00C5578F">
                <w:rPr>
                  <w:color w:val="000000"/>
                  <w:sz w:val="22"/>
                  <w:szCs w:val="22"/>
                </w:rPr>
                <w:delText>Dodržal verejný obstarávateľ pri zadávaní zákazky princíp hospodárnosti?</w:delText>
              </w:r>
            </w:del>
          </w:p>
        </w:tc>
        <w:tc>
          <w:tcPr>
            <w:tcW w:w="567" w:type="dxa"/>
            <w:shd w:val="clear" w:color="auto" w:fill="auto"/>
            <w:vAlign w:val="center"/>
            <w:hideMark/>
          </w:tcPr>
          <w:p w14:paraId="21022C58" w14:textId="41AF82EE" w:rsidR="009E3256" w:rsidRPr="007001F1" w:rsidDel="00C5578F" w:rsidRDefault="009E3256" w:rsidP="009E3256">
            <w:pPr>
              <w:jc w:val="center"/>
              <w:rPr>
                <w:del w:id="3992" w:author="Autor"/>
                <w:color w:val="000000"/>
              </w:rPr>
            </w:pPr>
            <w:del w:id="3993" w:author="Autor">
              <w:r w:rsidRPr="007001F1" w:rsidDel="00C5578F">
                <w:rPr>
                  <w:color w:val="000000"/>
                  <w:sz w:val="22"/>
                  <w:szCs w:val="22"/>
                </w:rPr>
                <w:delText> </w:delText>
              </w:r>
            </w:del>
          </w:p>
        </w:tc>
        <w:tc>
          <w:tcPr>
            <w:tcW w:w="567" w:type="dxa"/>
            <w:shd w:val="clear" w:color="auto" w:fill="auto"/>
            <w:vAlign w:val="center"/>
            <w:hideMark/>
          </w:tcPr>
          <w:p w14:paraId="6B6BDE2B" w14:textId="50572154" w:rsidR="009E3256" w:rsidRPr="007001F1" w:rsidDel="00C5578F" w:rsidRDefault="009E3256" w:rsidP="009E3256">
            <w:pPr>
              <w:jc w:val="center"/>
              <w:rPr>
                <w:del w:id="3994" w:author="Autor"/>
                <w:color w:val="000000"/>
              </w:rPr>
            </w:pPr>
            <w:del w:id="3995" w:author="Autor">
              <w:r w:rsidRPr="007001F1" w:rsidDel="00C5578F">
                <w:rPr>
                  <w:color w:val="000000"/>
                  <w:sz w:val="22"/>
                  <w:szCs w:val="22"/>
                </w:rPr>
                <w:delText> </w:delText>
              </w:r>
            </w:del>
          </w:p>
        </w:tc>
        <w:tc>
          <w:tcPr>
            <w:tcW w:w="776" w:type="dxa"/>
            <w:shd w:val="clear" w:color="auto" w:fill="auto"/>
            <w:vAlign w:val="center"/>
            <w:hideMark/>
          </w:tcPr>
          <w:p w14:paraId="24370C49" w14:textId="4281596D" w:rsidR="009E3256" w:rsidRPr="007001F1" w:rsidDel="00C5578F" w:rsidRDefault="009E3256" w:rsidP="009E3256">
            <w:pPr>
              <w:jc w:val="center"/>
              <w:rPr>
                <w:del w:id="3996" w:author="Autor"/>
                <w:color w:val="000000"/>
              </w:rPr>
            </w:pPr>
            <w:del w:id="3997" w:author="Autor">
              <w:r w:rsidRPr="007001F1" w:rsidDel="00C5578F">
                <w:rPr>
                  <w:color w:val="000000"/>
                  <w:sz w:val="22"/>
                  <w:szCs w:val="22"/>
                </w:rPr>
                <w:delText> </w:delText>
              </w:r>
            </w:del>
          </w:p>
        </w:tc>
        <w:tc>
          <w:tcPr>
            <w:tcW w:w="1775" w:type="dxa"/>
            <w:shd w:val="clear" w:color="auto" w:fill="auto"/>
            <w:vAlign w:val="center"/>
            <w:hideMark/>
          </w:tcPr>
          <w:p w14:paraId="6EDF1F50" w14:textId="67AAA636" w:rsidR="009E3256" w:rsidRPr="007001F1" w:rsidDel="00C5578F" w:rsidRDefault="009E3256" w:rsidP="009E3256">
            <w:pPr>
              <w:jc w:val="center"/>
              <w:rPr>
                <w:del w:id="3998" w:author="Autor"/>
                <w:color w:val="000000"/>
              </w:rPr>
            </w:pPr>
            <w:del w:id="3999" w:author="Autor">
              <w:r w:rsidRPr="007001F1" w:rsidDel="00C5578F">
                <w:rPr>
                  <w:color w:val="000000"/>
                  <w:sz w:val="22"/>
                  <w:szCs w:val="22"/>
                </w:rPr>
                <w:delText> </w:delText>
              </w:r>
            </w:del>
          </w:p>
        </w:tc>
      </w:tr>
      <w:tr w:rsidR="007350B7" w:rsidRPr="007001F1" w:rsidDel="00C5578F" w14:paraId="7211B683" w14:textId="12EAD74F" w:rsidTr="00DC7517">
        <w:trPr>
          <w:trHeight w:val="758"/>
          <w:del w:id="4000" w:author="Autor"/>
        </w:trPr>
        <w:tc>
          <w:tcPr>
            <w:tcW w:w="582" w:type="dxa"/>
            <w:shd w:val="clear" w:color="auto" w:fill="auto"/>
            <w:noWrap/>
            <w:vAlign w:val="center"/>
          </w:tcPr>
          <w:p w14:paraId="0F24B564" w14:textId="4434E846" w:rsidR="007350B7" w:rsidRPr="007001F1" w:rsidDel="00C5578F" w:rsidRDefault="007350B7" w:rsidP="009E3256">
            <w:pPr>
              <w:jc w:val="center"/>
              <w:rPr>
                <w:del w:id="4001" w:author="Autor"/>
                <w:color w:val="000000"/>
              </w:rPr>
            </w:pPr>
            <w:del w:id="4002" w:author="Autor">
              <w:r w:rsidRPr="007001F1" w:rsidDel="00C5578F">
                <w:rPr>
                  <w:color w:val="000000"/>
                  <w:sz w:val="22"/>
                  <w:szCs w:val="22"/>
                </w:rPr>
                <w:delText>4</w:delText>
              </w:r>
            </w:del>
          </w:p>
        </w:tc>
        <w:tc>
          <w:tcPr>
            <w:tcW w:w="4820" w:type="dxa"/>
            <w:gridSpan w:val="2"/>
            <w:shd w:val="clear" w:color="auto" w:fill="auto"/>
            <w:vAlign w:val="center"/>
          </w:tcPr>
          <w:p w14:paraId="0E4F6857" w14:textId="65AB6BA7" w:rsidR="007350B7" w:rsidRPr="007001F1" w:rsidDel="00C5578F" w:rsidRDefault="007350B7" w:rsidP="00D5534B">
            <w:pPr>
              <w:jc w:val="both"/>
              <w:rPr>
                <w:del w:id="4003" w:author="Autor"/>
                <w:color w:val="000000"/>
              </w:rPr>
            </w:pPr>
            <w:del w:id="4004" w:author="Autor">
              <w:r w:rsidRPr="007001F1" w:rsidDel="00C5578F">
                <w:rPr>
                  <w:color w:val="000000"/>
                  <w:sz w:val="22"/>
                  <w:szCs w:val="22"/>
                </w:rPr>
                <w:delText>V prípade, ak rozdelil verejný obstarávateľ zákazku na samostatné časti, dodržal všetky ustanovenia §28 ZVO?</w:delText>
              </w:r>
            </w:del>
          </w:p>
        </w:tc>
        <w:tc>
          <w:tcPr>
            <w:tcW w:w="567" w:type="dxa"/>
            <w:shd w:val="clear" w:color="auto" w:fill="auto"/>
            <w:vAlign w:val="center"/>
          </w:tcPr>
          <w:p w14:paraId="17629AA0" w14:textId="7C4DDC47" w:rsidR="007350B7" w:rsidRPr="007001F1" w:rsidDel="00C5578F" w:rsidRDefault="007350B7" w:rsidP="009E3256">
            <w:pPr>
              <w:jc w:val="center"/>
              <w:rPr>
                <w:del w:id="4005" w:author="Autor"/>
                <w:color w:val="000000"/>
              </w:rPr>
            </w:pPr>
          </w:p>
        </w:tc>
        <w:tc>
          <w:tcPr>
            <w:tcW w:w="567" w:type="dxa"/>
            <w:shd w:val="clear" w:color="auto" w:fill="auto"/>
            <w:vAlign w:val="center"/>
          </w:tcPr>
          <w:p w14:paraId="3CD2B31F" w14:textId="52087E3D" w:rsidR="007350B7" w:rsidRPr="007001F1" w:rsidDel="00C5578F" w:rsidRDefault="007350B7" w:rsidP="009E3256">
            <w:pPr>
              <w:jc w:val="center"/>
              <w:rPr>
                <w:del w:id="4006" w:author="Autor"/>
                <w:color w:val="000000"/>
              </w:rPr>
            </w:pPr>
          </w:p>
        </w:tc>
        <w:tc>
          <w:tcPr>
            <w:tcW w:w="776" w:type="dxa"/>
            <w:shd w:val="clear" w:color="auto" w:fill="auto"/>
            <w:vAlign w:val="center"/>
          </w:tcPr>
          <w:p w14:paraId="7A2E76ED" w14:textId="2ADFBA1C" w:rsidR="007350B7" w:rsidRPr="007001F1" w:rsidDel="00C5578F" w:rsidRDefault="007350B7" w:rsidP="009E3256">
            <w:pPr>
              <w:jc w:val="center"/>
              <w:rPr>
                <w:del w:id="4007" w:author="Autor"/>
                <w:color w:val="000000"/>
              </w:rPr>
            </w:pPr>
          </w:p>
        </w:tc>
        <w:tc>
          <w:tcPr>
            <w:tcW w:w="1775" w:type="dxa"/>
            <w:shd w:val="clear" w:color="auto" w:fill="auto"/>
            <w:vAlign w:val="center"/>
          </w:tcPr>
          <w:p w14:paraId="63954F57" w14:textId="63F396BE" w:rsidR="007350B7" w:rsidRPr="007001F1" w:rsidDel="00C5578F" w:rsidRDefault="007350B7" w:rsidP="009E3256">
            <w:pPr>
              <w:jc w:val="center"/>
              <w:rPr>
                <w:del w:id="4008" w:author="Autor"/>
                <w:color w:val="000000"/>
              </w:rPr>
            </w:pPr>
          </w:p>
        </w:tc>
      </w:tr>
      <w:tr w:rsidR="009E3256" w:rsidRPr="007001F1" w:rsidDel="00C5578F" w14:paraId="2CD053A9" w14:textId="0747C7B6" w:rsidTr="00DC7517">
        <w:trPr>
          <w:trHeight w:val="20"/>
          <w:del w:id="4009" w:author="Autor"/>
        </w:trPr>
        <w:tc>
          <w:tcPr>
            <w:tcW w:w="582" w:type="dxa"/>
            <w:shd w:val="clear" w:color="auto" w:fill="auto"/>
            <w:noWrap/>
            <w:vAlign w:val="center"/>
            <w:hideMark/>
          </w:tcPr>
          <w:p w14:paraId="2C93ADBC" w14:textId="3DF045FE" w:rsidR="009E3256" w:rsidRPr="007001F1" w:rsidDel="00C5578F" w:rsidRDefault="006F6B0D" w:rsidP="009E3256">
            <w:pPr>
              <w:jc w:val="center"/>
              <w:rPr>
                <w:del w:id="4010" w:author="Autor"/>
                <w:color w:val="000000"/>
              </w:rPr>
            </w:pPr>
            <w:del w:id="4011" w:author="Autor">
              <w:r w:rsidRPr="007001F1" w:rsidDel="00C5578F">
                <w:rPr>
                  <w:color w:val="000000"/>
                  <w:sz w:val="22"/>
                  <w:szCs w:val="22"/>
                </w:rPr>
                <w:delText>5</w:delText>
              </w:r>
            </w:del>
          </w:p>
        </w:tc>
        <w:tc>
          <w:tcPr>
            <w:tcW w:w="4820" w:type="dxa"/>
            <w:gridSpan w:val="2"/>
            <w:shd w:val="clear" w:color="auto" w:fill="auto"/>
            <w:vAlign w:val="center"/>
            <w:hideMark/>
          </w:tcPr>
          <w:p w14:paraId="387CDFBC" w14:textId="02FCCA08" w:rsidR="009E3256" w:rsidRPr="007001F1" w:rsidDel="00C5578F" w:rsidRDefault="009E3256" w:rsidP="00D5534B">
            <w:pPr>
              <w:jc w:val="both"/>
              <w:rPr>
                <w:del w:id="4012" w:author="Autor"/>
                <w:color w:val="000000"/>
              </w:rPr>
            </w:pPr>
            <w:del w:id="4013" w:author="Autor">
              <w:r w:rsidRPr="007001F1" w:rsidDel="00C5578F">
                <w:rPr>
                  <w:color w:val="000000"/>
                  <w:sz w:val="22"/>
                  <w:szCs w:val="22"/>
                </w:rPr>
                <w:delText>Bol zamestnanec vykonávajúci kontrolu oboznámený s rizikovými indikátormi</w:delText>
              </w:r>
              <w:r w:rsidR="008F60DF" w:rsidDel="00C5578F">
                <w:rPr>
                  <w:color w:val="000000"/>
                  <w:sz w:val="22"/>
                  <w:szCs w:val="22"/>
                </w:rPr>
                <w:delText xml:space="preserve"> </w:delText>
              </w:r>
              <w:r w:rsidR="00A128DC" w:rsidRPr="007001F1" w:rsidDel="00C5578F">
                <w:rPr>
                  <w:color w:val="000000"/>
                  <w:sz w:val="22"/>
                  <w:szCs w:val="22"/>
                </w:rPr>
                <w:delText>podľa Systému riadenia EŠIF</w:delText>
              </w:r>
              <w:r w:rsidRPr="007001F1" w:rsidDel="00C5578F">
                <w:rPr>
                  <w:color w:val="000000"/>
                  <w:sz w:val="22"/>
                  <w:szCs w:val="22"/>
                </w:rPr>
                <w:delText>, v časti kontrola verejného obstarávania - spolupráca s PMÚ a spolupráca s OČTK?</w:delText>
              </w:r>
              <w:r w:rsidR="003A4391" w:rsidRPr="007001F1" w:rsidDel="00C5578F">
                <w:rPr>
                  <w:color w:val="000000"/>
                  <w:sz w:val="22"/>
                  <w:szCs w:val="22"/>
                </w:rPr>
                <w:delText xml:space="preserve"> Neboli identifikované rizikové indikátory, ktoré môžu iniciovať spoluprácu s PMÚ alebo OČTK?</w:delText>
              </w:r>
            </w:del>
          </w:p>
        </w:tc>
        <w:tc>
          <w:tcPr>
            <w:tcW w:w="567" w:type="dxa"/>
            <w:shd w:val="clear" w:color="auto" w:fill="auto"/>
            <w:vAlign w:val="center"/>
            <w:hideMark/>
          </w:tcPr>
          <w:p w14:paraId="29A0125B" w14:textId="2CACA303" w:rsidR="009E3256" w:rsidRPr="007001F1" w:rsidDel="00C5578F" w:rsidRDefault="009E3256" w:rsidP="009E3256">
            <w:pPr>
              <w:jc w:val="center"/>
              <w:rPr>
                <w:del w:id="4014" w:author="Autor"/>
                <w:color w:val="000000"/>
              </w:rPr>
            </w:pPr>
            <w:del w:id="4015" w:author="Autor">
              <w:r w:rsidRPr="007001F1" w:rsidDel="00C5578F">
                <w:rPr>
                  <w:color w:val="000000"/>
                  <w:sz w:val="22"/>
                  <w:szCs w:val="22"/>
                </w:rPr>
                <w:delText> </w:delText>
              </w:r>
            </w:del>
          </w:p>
        </w:tc>
        <w:tc>
          <w:tcPr>
            <w:tcW w:w="567" w:type="dxa"/>
            <w:shd w:val="clear" w:color="auto" w:fill="auto"/>
            <w:vAlign w:val="center"/>
            <w:hideMark/>
          </w:tcPr>
          <w:p w14:paraId="7CECE57A" w14:textId="0CFC5577" w:rsidR="009E3256" w:rsidRPr="007001F1" w:rsidDel="00C5578F" w:rsidRDefault="009E3256" w:rsidP="009E3256">
            <w:pPr>
              <w:jc w:val="center"/>
              <w:rPr>
                <w:del w:id="4016" w:author="Autor"/>
                <w:color w:val="000000"/>
              </w:rPr>
            </w:pPr>
            <w:del w:id="4017" w:author="Autor">
              <w:r w:rsidRPr="007001F1" w:rsidDel="00C5578F">
                <w:rPr>
                  <w:color w:val="000000"/>
                  <w:sz w:val="22"/>
                  <w:szCs w:val="22"/>
                </w:rPr>
                <w:delText> </w:delText>
              </w:r>
            </w:del>
          </w:p>
        </w:tc>
        <w:tc>
          <w:tcPr>
            <w:tcW w:w="776" w:type="dxa"/>
            <w:shd w:val="clear" w:color="auto" w:fill="auto"/>
            <w:vAlign w:val="center"/>
            <w:hideMark/>
          </w:tcPr>
          <w:p w14:paraId="272C70E8" w14:textId="64DC1B99" w:rsidR="009E3256" w:rsidRPr="007001F1" w:rsidDel="00C5578F" w:rsidRDefault="009E3256" w:rsidP="009E3256">
            <w:pPr>
              <w:jc w:val="center"/>
              <w:rPr>
                <w:del w:id="4018" w:author="Autor"/>
                <w:color w:val="000000"/>
              </w:rPr>
            </w:pPr>
            <w:del w:id="4019" w:author="Autor">
              <w:r w:rsidRPr="007001F1" w:rsidDel="00C5578F">
                <w:rPr>
                  <w:color w:val="000000"/>
                  <w:sz w:val="22"/>
                  <w:szCs w:val="22"/>
                </w:rPr>
                <w:delText> </w:delText>
              </w:r>
            </w:del>
          </w:p>
        </w:tc>
        <w:tc>
          <w:tcPr>
            <w:tcW w:w="1775" w:type="dxa"/>
            <w:shd w:val="clear" w:color="auto" w:fill="auto"/>
            <w:vAlign w:val="center"/>
            <w:hideMark/>
          </w:tcPr>
          <w:p w14:paraId="6EF44A39" w14:textId="1E0A2C07" w:rsidR="009E3256" w:rsidRPr="007001F1" w:rsidDel="00C5578F" w:rsidRDefault="009E3256" w:rsidP="009E3256">
            <w:pPr>
              <w:jc w:val="center"/>
              <w:rPr>
                <w:del w:id="4020" w:author="Autor"/>
                <w:color w:val="000000"/>
              </w:rPr>
            </w:pPr>
            <w:del w:id="4021" w:author="Autor">
              <w:r w:rsidRPr="007001F1" w:rsidDel="00C5578F">
                <w:rPr>
                  <w:color w:val="000000"/>
                  <w:sz w:val="22"/>
                  <w:szCs w:val="22"/>
                </w:rPr>
                <w:delText> </w:delText>
              </w:r>
            </w:del>
          </w:p>
        </w:tc>
      </w:tr>
      <w:tr w:rsidR="009E3256" w:rsidRPr="007001F1" w:rsidDel="00C5578F" w14:paraId="44ABE0BE" w14:textId="3B3A1354" w:rsidTr="00DC7517">
        <w:trPr>
          <w:trHeight w:val="20"/>
          <w:del w:id="4022" w:author="Autor"/>
        </w:trPr>
        <w:tc>
          <w:tcPr>
            <w:tcW w:w="582" w:type="dxa"/>
            <w:shd w:val="clear" w:color="auto" w:fill="auto"/>
            <w:noWrap/>
            <w:vAlign w:val="center"/>
            <w:hideMark/>
          </w:tcPr>
          <w:p w14:paraId="4F26440C" w14:textId="169A64BF" w:rsidR="009E3256" w:rsidRPr="007001F1" w:rsidDel="00C5578F" w:rsidRDefault="006F6B0D" w:rsidP="009E3256">
            <w:pPr>
              <w:jc w:val="center"/>
              <w:rPr>
                <w:del w:id="4023" w:author="Autor"/>
                <w:color w:val="000000"/>
              </w:rPr>
            </w:pPr>
            <w:del w:id="4024" w:author="Autor">
              <w:r w:rsidRPr="007001F1" w:rsidDel="00C5578F">
                <w:rPr>
                  <w:color w:val="000000"/>
                  <w:sz w:val="22"/>
                  <w:szCs w:val="22"/>
                </w:rPr>
                <w:delText>6</w:delText>
              </w:r>
            </w:del>
          </w:p>
        </w:tc>
        <w:tc>
          <w:tcPr>
            <w:tcW w:w="4820" w:type="dxa"/>
            <w:gridSpan w:val="2"/>
            <w:shd w:val="clear" w:color="auto" w:fill="auto"/>
            <w:vAlign w:val="center"/>
            <w:hideMark/>
          </w:tcPr>
          <w:p w14:paraId="0A0D6F68" w14:textId="22EB44A3" w:rsidR="009E3256" w:rsidRPr="007001F1" w:rsidDel="00C5578F" w:rsidRDefault="009E3256" w:rsidP="00D5534B">
            <w:pPr>
              <w:jc w:val="both"/>
              <w:rPr>
                <w:del w:id="4025" w:author="Autor"/>
                <w:color w:val="000000"/>
              </w:rPr>
            </w:pPr>
            <w:del w:id="4026" w:author="Autor">
              <w:r w:rsidRPr="007001F1" w:rsidDel="00C5578F">
                <w:rPr>
                  <w:color w:val="000000"/>
                  <w:sz w:val="22"/>
                  <w:szCs w:val="22"/>
                </w:rPr>
                <w:delText xml:space="preserve">Sú podmienky účasti týkajúce sa osobného postavenia stanovené v súlade s § </w:delText>
              </w:r>
              <w:r w:rsidR="00347A30" w:rsidRPr="007001F1" w:rsidDel="00C5578F">
                <w:rPr>
                  <w:color w:val="000000"/>
                  <w:sz w:val="22"/>
                  <w:szCs w:val="22"/>
                </w:rPr>
                <w:delText>32</w:delText>
              </w:r>
              <w:r w:rsidR="000F7950" w:rsidDel="00C5578F">
                <w:rPr>
                  <w:color w:val="000000"/>
                  <w:sz w:val="22"/>
                  <w:szCs w:val="22"/>
                </w:rPr>
                <w:delText xml:space="preserve"> </w:delText>
              </w:r>
              <w:r w:rsidRPr="007001F1" w:rsidDel="00C5578F">
                <w:rPr>
                  <w:color w:val="000000"/>
                  <w:sz w:val="22"/>
                  <w:szCs w:val="22"/>
                </w:rPr>
                <w:delText>ZVO?</w:delText>
              </w:r>
            </w:del>
          </w:p>
        </w:tc>
        <w:tc>
          <w:tcPr>
            <w:tcW w:w="567" w:type="dxa"/>
            <w:shd w:val="clear" w:color="auto" w:fill="auto"/>
            <w:vAlign w:val="center"/>
            <w:hideMark/>
          </w:tcPr>
          <w:p w14:paraId="4077A39A" w14:textId="578EBF94" w:rsidR="009E3256" w:rsidRPr="007001F1" w:rsidDel="00C5578F" w:rsidRDefault="009E3256" w:rsidP="009E3256">
            <w:pPr>
              <w:jc w:val="center"/>
              <w:rPr>
                <w:del w:id="4027" w:author="Autor"/>
                <w:color w:val="000000"/>
              </w:rPr>
            </w:pPr>
            <w:del w:id="4028" w:author="Autor">
              <w:r w:rsidRPr="007001F1" w:rsidDel="00C5578F">
                <w:rPr>
                  <w:color w:val="000000"/>
                  <w:sz w:val="22"/>
                  <w:szCs w:val="22"/>
                </w:rPr>
                <w:delText> </w:delText>
              </w:r>
            </w:del>
          </w:p>
        </w:tc>
        <w:tc>
          <w:tcPr>
            <w:tcW w:w="567" w:type="dxa"/>
            <w:shd w:val="clear" w:color="auto" w:fill="auto"/>
            <w:vAlign w:val="center"/>
            <w:hideMark/>
          </w:tcPr>
          <w:p w14:paraId="48CC14F9" w14:textId="4BF8F9C0" w:rsidR="009E3256" w:rsidRPr="007001F1" w:rsidDel="00C5578F" w:rsidRDefault="009E3256" w:rsidP="009E3256">
            <w:pPr>
              <w:jc w:val="center"/>
              <w:rPr>
                <w:del w:id="4029" w:author="Autor"/>
                <w:color w:val="000000"/>
              </w:rPr>
            </w:pPr>
            <w:del w:id="4030" w:author="Autor">
              <w:r w:rsidRPr="007001F1" w:rsidDel="00C5578F">
                <w:rPr>
                  <w:color w:val="000000"/>
                  <w:sz w:val="22"/>
                  <w:szCs w:val="22"/>
                </w:rPr>
                <w:delText> </w:delText>
              </w:r>
            </w:del>
          </w:p>
        </w:tc>
        <w:tc>
          <w:tcPr>
            <w:tcW w:w="776" w:type="dxa"/>
            <w:shd w:val="clear" w:color="auto" w:fill="auto"/>
            <w:vAlign w:val="center"/>
            <w:hideMark/>
          </w:tcPr>
          <w:p w14:paraId="584D7FFA" w14:textId="62D0E62D" w:rsidR="009E3256" w:rsidRPr="007001F1" w:rsidDel="00C5578F" w:rsidRDefault="009E3256" w:rsidP="009E3256">
            <w:pPr>
              <w:jc w:val="center"/>
              <w:rPr>
                <w:del w:id="4031" w:author="Autor"/>
                <w:color w:val="000000"/>
              </w:rPr>
            </w:pPr>
            <w:del w:id="4032" w:author="Autor">
              <w:r w:rsidRPr="007001F1" w:rsidDel="00C5578F">
                <w:rPr>
                  <w:color w:val="000000"/>
                  <w:sz w:val="22"/>
                  <w:szCs w:val="22"/>
                </w:rPr>
                <w:delText> </w:delText>
              </w:r>
            </w:del>
          </w:p>
        </w:tc>
        <w:tc>
          <w:tcPr>
            <w:tcW w:w="1775" w:type="dxa"/>
            <w:shd w:val="clear" w:color="auto" w:fill="auto"/>
            <w:vAlign w:val="center"/>
            <w:hideMark/>
          </w:tcPr>
          <w:p w14:paraId="30338CC3" w14:textId="4380B204" w:rsidR="009E3256" w:rsidRPr="007001F1" w:rsidDel="00C5578F" w:rsidRDefault="009E3256" w:rsidP="009E3256">
            <w:pPr>
              <w:jc w:val="center"/>
              <w:rPr>
                <w:del w:id="4033" w:author="Autor"/>
                <w:color w:val="000000"/>
              </w:rPr>
            </w:pPr>
            <w:del w:id="4034" w:author="Autor">
              <w:r w:rsidRPr="007001F1" w:rsidDel="00C5578F">
                <w:rPr>
                  <w:color w:val="000000"/>
                  <w:sz w:val="22"/>
                  <w:szCs w:val="22"/>
                </w:rPr>
                <w:delText> </w:delText>
              </w:r>
            </w:del>
          </w:p>
        </w:tc>
      </w:tr>
      <w:tr w:rsidR="00347A30" w:rsidRPr="007001F1" w:rsidDel="00C5578F" w14:paraId="249539E1" w14:textId="207ABBAA" w:rsidTr="00DC7517">
        <w:trPr>
          <w:trHeight w:val="20"/>
          <w:del w:id="4035" w:author="Autor"/>
        </w:trPr>
        <w:tc>
          <w:tcPr>
            <w:tcW w:w="582" w:type="dxa"/>
            <w:shd w:val="clear" w:color="auto" w:fill="auto"/>
            <w:noWrap/>
            <w:vAlign w:val="center"/>
            <w:hideMark/>
          </w:tcPr>
          <w:p w14:paraId="10D9B2F1" w14:textId="48E86099" w:rsidR="00347A30" w:rsidRPr="007001F1" w:rsidDel="00C5578F" w:rsidRDefault="006F6B0D" w:rsidP="00347A30">
            <w:pPr>
              <w:jc w:val="center"/>
              <w:rPr>
                <w:del w:id="4036" w:author="Autor"/>
                <w:color w:val="000000"/>
              </w:rPr>
            </w:pPr>
            <w:del w:id="4037" w:author="Autor">
              <w:r w:rsidRPr="007001F1" w:rsidDel="00C5578F">
                <w:rPr>
                  <w:color w:val="000000"/>
                  <w:sz w:val="22"/>
                  <w:szCs w:val="22"/>
                </w:rPr>
                <w:delText>7</w:delText>
              </w:r>
            </w:del>
          </w:p>
        </w:tc>
        <w:tc>
          <w:tcPr>
            <w:tcW w:w="4820" w:type="dxa"/>
            <w:gridSpan w:val="2"/>
            <w:shd w:val="clear" w:color="auto" w:fill="auto"/>
            <w:vAlign w:val="center"/>
            <w:hideMark/>
          </w:tcPr>
          <w:p w14:paraId="0AB279D5" w14:textId="091E3C4F" w:rsidR="00347A30" w:rsidRPr="007001F1" w:rsidDel="00C5578F" w:rsidRDefault="00347A30" w:rsidP="00D5534B">
            <w:pPr>
              <w:jc w:val="both"/>
              <w:rPr>
                <w:del w:id="4038" w:author="Autor"/>
                <w:color w:val="000000"/>
              </w:rPr>
            </w:pPr>
            <w:del w:id="4039" w:author="Autor">
              <w:r w:rsidRPr="007001F1" w:rsidDel="00C5578F">
                <w:rPr>
                  <w:color w:val="000000"/>
                  <w:sz w:val="22"/>
                  <w:szCs w:val="22"/>
                </w:rPr>
                <w:delText xml:space="preserve">Stanovil verejný obstarávateľ doklady na preukázanie splnenia podmienok finančného a ekonomického postavenia v súlade s § </w:delText>
              </w:r>
              <w:r w:rsidR="003A4391" w:rsidRPr="007001F1" w:rsidDel="00C5578F">
                <w:rPr>
                  <w:color w:val="000000"/>
                  <w:sz w:val="22"/>
                  <w:szCs w:val="22"/>
                </w:rPr>
                <w:delText>33</w:delText>
              </w:r>
              <w:r w:rsidRPr="007001F1" w:rsidDel="00C5578F">
                <w:rPr>
                  <w:color w:val="000000"/>
                  <w:sz w:val="22"/>
                  <w:szCs w:val="22"/>
                </w:rPr>
                <w:delText xml:space="preserve"> ZVO?</w:delText>
              </w:r>
            </w:del>
          </w:p>
        </w:tc>
        <w:tc>
          <w:tcPr>
            <w:tcW w:w="567" w:type="dxa"/>
            <w:shd w:val="clear" w:color="auto" w:fill="auto"/>
            <w:vAlign w:val="center"/>
            <w:hideMark/>
          </w:tcPr>
          <w:p w14:paraId="7BF88F48" w14:textId="55EA74DF" w:rsidR="00347A30" w:rsidRPr="007001F1" w:rsidDel="00C5578F" w:rsidRDefault="00347A30" w:rsidP="00347A30">
            <w:pPr>
              <w:jc w:val="center"/>
              <w:rPr>
                <w:del w:id="4040" w:author="Autor"/>
                <w:color w:val="000000"/>
              </w:rPr>
            </w:pPr>
            <w:del w:id="4041" w:author="Autor">
              <w:r w:rsidRPr="007001F1" w:rsidDel="00C5578F">
                <w:rPr>
                  <w:color w:val="000000"/>
                  <w:sz w:val="22"/>
                  <w:szCs w:val="22"/>
                </w:rPr>
                <w:delText> </w:delText>
              </w:r>
            </w:del>
          </w:p>
        </w:tc>
        <w:tc>
          <w:tcPr>
            <w:tcW w:w="567" w:type="dxa"/>
            <w:shd w:val="clear" w:color="auto" w:fill="auto"/>
            <w:vAlign w:val="center"/>
            <w:hideMark/>
          </w:tcPr>
          <w:p w14:paraId="099DB21F" w14:textId="75B877BB" w:rsidR="00347A30" w:rsidRPr="007001F1" w:rsidDel="00C5578F" w:rsidRDefault="00347A30" w:rsidP="00347A30">
            <w:pPr>
              <w:jc w:val="center"/>
              <w:rPr>
                <w:del w:id="4042" w:author="Autor"/>
                <w:color w:val="000000"/>
              </w:rPr>
            </w:pPr>
            <w:del w:id="4043" w:author="Autor">
              <w:r w:rsidRPr="007001F1" w:rsidDel="00C5578F">
                <w:rPr>
                  <w:color w:val="000000"/>
                  <w:sz w:val="22"/>
                  <w:szCs w:val="22"/>
                </w:rPr>
                <w:delText> </w:delText>
              </w:r>
            </w:del>
          </w:p>
        </w:tc>
        <w:tc>
          <w:tcPr>
            <w:tcW w:w="776" w:type="dxa"/>
            <w:shd w:val="clear" w:color="auto" w:fill="auto"/>
            <w:vAlign w:val="center"/>
            <w:hideMark/>
          </w:tcPr>
          <w:p w14:paraId="01C71792" w14:textId="73AAEEC5" w:rsidR="00347A30" w:rsidRPr="007001F1" w:rsidDel="00C5578F" w:rsidRDefault="00347A30" w:rsidP="00347A30">
            <w:pPr>
              <w:jc w:val="center"/>
              <w:rPr>
                <w:del w:id="4044" w:author="Autor"/>
                <w:color w:val="000000"/>
              </w:rPr>
            </w:pPr>
            <w:del w:id="4045" w:author="Autor">
              <w:r w:rsidRPr="007001F1" w:rsidDel="00C5578F">
                <w:rPr>
                  <w:color w:val="000000"/>
                  <w:sz w:val="22"/>
                  <w:szCs w:val="22"/>
                </w:rPr>
                <w:delText> </w:delText>
              </w:r>
            </w:del>
          </w:p>
        </w:tc>
        <w:tc>
          <w:tcPr>
            <w:tcW w:w="1775" w:type="dxa"/>
            <w:shd w:val="clear" w:color="auto" w:fill="auto"/>
            <w:vAlign w:val="center"/>
            <w:hideMark/>
          </w:tcPr>
          <w:p w14:paraId="4DDFFA61" w14:textId="5E09291A" w:rsidR="00347A30" w:rsidRPr="007001F1" w:rsidDel="00C5578F" w:rsidRDefault="00347A30" w:rsidP="00347A30">
            <w:pPr>
              <w:jc w:val="center"/>
              <w:rPr>
                <w:del w:id="4046" w:author="Autor"/>
                <w:color w:val="000000"/>
              </w:rPr>
            </w:pPr>
            <w:del w:id="4047" w:author="Autor">
              <w:r w:rsidRPr="007001F1" w:rsidDel="00C5578F">
                <w:rPr>
                  <w:color w:val="000000"/>
                  <w:sz w:val="22"/>
                  <w:szCs w:val="22"/>
                </w:rPr>
                <w:delText> </w:delText>
              </w:r>
            </w:del>
          </w:p>
        </w:tc>
      </w:tr>
      <w:tr w:rsidR="00347A30" w:rsidRPr="007001F1" w:rsidDel="00C5578F" w14:paraId="015C5E8D" w14:textId="7367498F" w:rsidTr="00DC7517">
        <w:trPr>
          <w:trHeight w:val="20"/>
          <w:del w:id="4048" w:author="Autor"/>
        </w:trPr>
        <w:tc>
          <w:tcPr>
            <w:tcW w:w="582" w:type="dxa"/>
            <w:shd w:val="clear" w:color="auto" w:fill="auto"/>
            <w:noWrap/>
            <w:vAlign w:val="center"/>
            <w:hideMark/>
          </w:tcPr>
          <w:p w14:paraId="0BDA20AB" w14:textId="46B17D14" w:rsidR="00347A30" w:rsidRPr="007001F1" w:rsidDel="00C5578F" w:rsidRDefault="006F6B0D" w:rsidP="00347A30">
            <w:pPr>
              <w:jc w:val="center"/>
              <w:rPr>
                <w:del w:id="4049" w:author="Autor"/>
                <w:color w:val="000000"/>
              </w:rPr>
            </w:pPr>
            <w:del w:id="4050" w:author="Autor">
              <w:r w:rsidRPr="007001F1" w:rsidDel="00C5578F">
                <w:rPr>
                  <w:color w:val="000000"/>
                  <w:sz w:val="22"/>
                  <w:szCs w:val="22"/>
                </w:rPr>
                <w:delText>8</w:delText>
              </w:r>
            </w:del>
          </w:p>
        </w:tc>
        <w:tc>
          <w:tcPr>
            <w:tcW w:w="4820" w:type="dxa"/>
            <w:gridSpan w:val="2"/>
            <w:shd w:val="clear" w:color="auto" w:fill="auto"/>
            <w:vAlign w:val="center"/>
            <w:hideMark/>
          </w:tcPr>
          <w:p w14:paraId="4A23EEE0" w14:textId="2D4CEE7B" w:rsidR="00347A30" w:rsidRPr="007001F1" w:rsidDel="00C5578F" w:rsidRDefault="00347A30" w:rsidP="00D5534B">
            <w:pPr>
              <w:jc w:val="both"/>
              <w:rPr>
                <w:del w:id="4051" w:author="Autor"/>
                <w:color w:val="000000"/>
              </w:rPr>
            </w:pPr>
            <w:del w:id="4052" w:author="Autor">
              <w:r w:rsidRPr="007001F1" w:rsidDel="00C5578F">
                <w:rPr>
                  <w:color w:val="000000"/>
                  <w:sz w:val="22"/>
                  <w:szCs w:val="22"/>
                </w:rPr>
                <w:delText xml:space="preserve">Sú podmienky účasti týkajúce sa technickej alebo odbornej spôsobilosti stanovené v súlade s § </w:delText>
              </w:r>
              <w:r w:rsidR="003A4391" w:rsidRPr="007001F1" w:rsidDel="00C5578F">
                <w:rPr>
                  <w:color w:val="000000"/>
                  <w:sz w:val="22"/>
                  <w:szCs w:val="22"/>
                </w:rPr>
                <w:delText>34</w:delText>
              </w:r>
              <w:r w:rsidR="002072E0" w:rsidRPr="007001F1" w:rsidDel="00C5578F">
                <w:rPr>
                  <w:color w:val="000000"/>
                  <w:sz w:val="22"/>
                  <w:szCs w:val="22"/>
                </w:rPr>
                <w:delText xml:space="preserve">až 36 </w:delText>
              </w:r>
              <w:r w:rsidRPr="007001F1" w:rsidDel="00C5578F">
                <w:rPr>
                  <w:color w:val="000000"/>
                  <w:sz w:val="22"/>
                  <w:szCs w:val="22"/>
                </w:rPr>
                <w:delText>ZVO?</w:delText>
              </w:r>
            </w:del>
          </w:p>
        </w:tc>
        <w:tc>
          <w:tcPr>
            <w:tcW w:w="567" w:type="dxa"/>
            <w:shd w:val="clear" w:color="auto" w:fill="auto"/>
            <w:vAlign w:val="center"/>
            <w:hideMark/>
          </w:tcPr>
          <w:p w14:paraId="5F8FEE66" w14:textId="0496828B" w:rsidR="00347A30" w:rsidRPr="007001F1" w:rsidDel="00C5578F" w:rsidRDefault="00347A30" w:rsidP="00347A30">
            <w:pPr>
              <w:jc w:val="center"/>
              <w:rPr>
                <w:del w:id="4053" w:author="Autor"/>
                <w:color w:val="000000"/>
              </w:rPr>
            </w:pPr>
            <w:del w:id="4054" w:author="Autor">
              <w:r w:rsidRPr="007001F1" w:rsidDel="00C5578F">
                <w:rPr>
                  <w:color w:val="000000"/>
                  <w:sz w:val="22"/>
                  <w:szCs w:val="22"/>
                </w:rPr>
                <w:delText> </w:delText>
              </w:r>
            </w:del>
          </w:p>
        </w:tc>
        <w:tc>
          <w:tcPr>
            <w:tcW w:w="567" w:type="dxa"/>
            <w:shd w:val="clear" w:color="auto" w:fill="auto"/>
            <w:vAlign w:val="center"/>
            <w:hideMark/>
          </w:tcPr>
          <w:p w14:paraId="2FB9B5E4" w14:textId="26903F21" w:rsidR="00347A30" w:rsidRPr="007001F1" w:rsidDel="00C5578F" w:rsidRDefault="00347A30" w:rsidP="00347A30">
            <w:pPr>
              <w:jc w:val="center"/>
              <w:rPr>
                <w:del w:id="4055" w:author="Autor"/>
                <w:color w:val="000000"/>
              </w:rPr>
            </w:pPr>
            <w:del w:id="4056" w:author="Autor">
              <w:r w:rsidRPr="007001F1" w:rsidDel="00C5578F">
                <w:rPr>
                  <w:color w:val="000000"/>
                  <w:sz w:val="22"/>
                  <w:szCs w:val="22"/>
                </w:rPr>
                <w:delText> </w:delText>
              </w:r>
            </w:del>
          </w:p>
        </w:tc>
        <w:tc>
          <w:tcPr>
            <w:tcW w:w="776" w:type="dxa"/>
            <w:shd w:val="clear" w:color="auto" w:fill="auto"/>
            <w:vAlign w:val="center"/>
            <w:hideMark/>
          </w:tcPr>
          <w:p w14:paraId="0283C8D1" w14:textId="5B788D76" w:rsidR="00347A30" w:rsidRPr="007001F1" w:rsidDel="00C5578F" w:rsidRDefault="00347A30" w:rsidP="00347A30">
            <w:pPr>
              <w:jc w:val="center"/>
              <w:rPr>
                <w:del w:id="4057" w:author="Autor"/>
                <w:color w:val="000000"/>
              </w:rPr>
            </w:pPr>
            <w:del w:id="4058" w:author="Autor">
              <w:r w:rsidRPr="007001F1" w:rsidDel="00C5578F">
                <w:rPr>
                  <w:color w:val="000000"/>
                  <w:sz w:val="22"/>
                  <w:szCs w:val="22"/>
                </w:rPr>
                <w:delText> </w:delText>
              </w:r>
            </w:del>
          </w:p>
        </w:tc>
        <w:tc>
          <w:tcPr>
            <w:tcW w:w="1775" w:type="dxa"/>
            <w:shd w:val="clear" w:color="auto" w:fill="auto"/>
            <w:vAlign w:val="center"/>
            <w:hideMark/>
          </w:tcPr>
          <w:p w14:paraId="14BBBD5D" w14:textId="05D26487" w:rsidR="00347A30" w:rsidRPr="007001F1" w:rsidDel="00C5578F" w:rsidRDefault="00347A30" w:rsidP="00347A30">
            <w:pPr>
              <w:jc w:val="center"/>
              <w:rPr>
                <w:del w:id="4059" w:author="Autor"/>
                <w:color w:val="000000"/>
              </w:rPr>
            </w:pPr>
            <w:del w:id="4060" w:author="Autor">
              <w:r w:rsidRPr="007001F1" w:rsidDel="00C5578F">
                <w:rPr>
                  <w:color w:val="000000"/>
                  <w:sz w:val="22"/>
                  <w:szCs w:val="22"/>
                </w:rPr>
                <w:delText> </w:delText>
              </w:r>
            </w:del>
          </w:p>
        </w:tc>
      </w:tr>
      <w:tr w:rsidR="007350B7" w:rsidRPr="007001F1" w:rsidDel="00C5578F" w14:paraId="697F1403" w14:textId="7E0E0991" w:rsidTr="00DC7517">
        <w:trPr>
          <w:trHeight w:val="1268"/>
          <w:del w:id="4061" w:author="Autor"/>
        </w:trPr>
        <w:tc>
          <w:tcPr>
            <w:tcW w:w="582" w:type="dxa"/>
            <w:vMerge w:val="restart"/>
            <w:shd w:val="clear" w:color="auto" w:fill="auto"/>
            <w:noWrap/>
            <w:vAlign w:val="center"/>
            <w:hideMark/>
          </w:tcPr>
          <w:p w14:paraId="4FA3EF75" w14:textId="6619DA05" w:rsidR="007350B7" w:rsidRPr="007001F1" w:rsidDel="00C5578F" w:rsidRDefault="007350B7" w:rsidP="009E3256">
            <w:pPr>
              <w:jc w:val="center"/>
              <w:rPr>
                <w:del w:id="4062" w:author="Autor"/>
                <w:color w:val="000000"/>
              </w:rPr>
            </w:pPr>
            <w:del w:id="4063" w:author="Autor">
              <w:r w:rsidRPr="007001F1" w:rsidDel="00C5578F">
                <w:rPr>
                  <w:color w:val="000000"/>
                  <w:sz w:val="22"/>
                  <w:szCs w:val="22"/>
                </w:rPr>
                <w:delText>9</w:delText>
              </w:r>
            </w:del>
          </w:p>
        </w:tc>
        <w:tc>
          <w:tcPr>
            <w:tcW w:w="4820" w:type="dxa"/>
            <w:gridSpan w:val="2"/>
            <w:shd w:val="clear" w:color="auto" w:fill="auto"/>
            <w:vAlign w:val="center"/>
            <w:hideMark/>
          </w:tcPr>
          <w:p w14:paraId="5F264A19" w14:textId="19C0C757" w:rsidR="007350B7" w:rsidRPr="007001F1" w:rsidDel="00C5578F" w:rsidRDefault="007350B7" w:rsidP="00D5534B">
            <w:pPr>
              <w:jc w:val="both"/>
              <w:rPr>
                <w:del w:id="4064" w:author="Autor"/>
                <w:color w:val="000000"/>
              </w:rPr>
            </w:pPr>
            <w:del w:id="4065" w:author="Autor">
              <w:r w:rsidRPr="007001F1" w:rsidDel="00C5578F">
                <w:rPr>
                  <w:color w:val="000000"/>
                  <w:sz w:val="22"/>
                  <w:szCs w:val="22"/>
                </w:rPr>
                <w:delText>a) Sú podmienky účasti, ktoré verejný obstarávateľ  určil na preukázanie finančného a ekonomického postavenia a technickej spôsobilosti alebo odbornej spôsobilosti, primerané a</w:delText>
              </w:r>
              <w:r w:rsidR="00D5534B" w:rsidRPr="007001F1" w:rsidDel="00C5578F">
                <w:rPr>
                  <w:color w:val="000000"/>
                  <w:sz w:val="22"/>
                  <w:szCs w:val="22"/>
                </w:rPr>
                <w:delText xml:space="preserve"> súvisiace s predmetom zákazky?</w:delText>
              </w:r>
            </w:del>
          </w:p>
        </w:tc>
        <w:tc>
          <w:tcPr>
            <w:tcW w:w="567" w:type="dxa"/>
            <w:shd w:val="clear" w:color="auto" w:fill="auto"/>
            <w:vAlign w:val="center"/>
            <w:hideMark/>
          </w:tcPr>
          <w:p w14:paraId="5AF58A48" w14:textId="4E312C16" w:rsidR="007350B7" w:rsidRPr="007001F1" w:rsidDel="00C5578F" w:rsidRDefault="007350B7" w:rsidP="009E3256">
            <w:pPr>
              <w:jc w:val="center"/>
              <w:rPr>
                <w:del w:id="4066" w:author="Autor"/>
                <w:color w:val="000000"/>
              </w:rPr>
            </w:pPr>
            <w:del w:id="4067" w:author="Autor">
              <w:r w:rsidRPr="007001F1" w:rsidDel="00C5578F">
                <w:rPr>
                  <w:color w:val="000000"/>
                  <w:sz w:val="22"/>
                  <w:szCs w:val="22"/>
                </w:rPr>
                <w:delText> </w:delText>
              </w:r>
            </w:del>
          </w:p>
        </w:tc>
        <w:tc>
          <w:tcPr>
            <w:tcW w:w="567" w:type="dxa"/>
            <w:shd w:val="clear" w:color="auto" w:fill="auto"/>
            <w:vAlign w:val="center"/>
            <w:hideMark/>
          </w:tcPr>
          <w:p w14:paraId="18C6C6E6" w14:textId="5E34DC4E" w:rsidR="007350B7" w:rsidRPr="007001F1" w:rsidDel="00C5578F" w:rsidRDefault="007350B7" w:rsidP="009E3256">
            <w:pPr>
              <w:jc w:val="center"/>
              <w:rPr>
                <w:del w:id="4068" w:author="Autor"/>
                <w:color w:val="000000"/>
              </w:rPr>
            </w:pPr>
            <w:del w:id="4069" w:author="Autor">
              <w:r w:rsidRPr="007001F1" w:rsidDel="00C5578F">
                <w:rPr>
                  <w:color w:val="000000"/>
                  <w:sz w:val="22"/>
                  <w:szCs w:val="22"/>
                </w:rPr>
                <w:delText> </w:delText>
              </w:r>
            </w:del>
          </w:p>
        </w:tc>
        <w:tc>
          <w:tcPr>
            <w:tcW w:w="776" w:type="dxa"/>
            <w:shd w:val="clear" w:color="auto" w:fill="auto"/>
            <w:vAlign w:val="center"/>
            <w:hideMark/>
          </w:tcPr>
          <w:p w14:paraId="1CC917C2" w14:textId="3B045B66" w:rsidR="007350B7" w:rsidRPr="007001F1" w:rsidDel="00C5578F" w:rsidRDefault="007350B7" w:rsidP="009E3256">
            <w:pPr>
              <w:jc w:val="center"/>
              <w:rPr>
                <w:del w:id="4070" w:author="Autor"/>
                <w:color w:val="000000"/>
              </w:rPr>
            </w:pPr>
            <w:del w:id="4071" w:author="Autor">
              <w:r w:rsidRPr="007001F1" w:rsidDel="00C5578F">
                <w:rPr>
                  <w:color w:val="000000"/>
                  <w:sz w:val="22"/>
                  <w:szCs w:val="22"/>
                </w:rPr>
                <w:delText> </w:delText>
              </w:r>
            </w:del>
          </w:p>
        </w:tc>
        <w:tc>
          <w:tcPr>
            <w:tcW w:w="1775" w:type="dxa"/>
            <w:shd w:val="clear" w:color="auto" w:fill="auto"/>
            <w:vAlign w:val="center"/>
            <w:hideMark/>
          </w:tcPr>
          <w:p w14:paraId="69A13BC6" w14:textId="114ACFAE" w:rsidR="007350B7" w:rsidRPr="007001F1" w:rsidDel="00C5578F" w:rsidRDefault="007350B7" w:rsidP="009E3256">
            <w:pPr>
              <w:jc w:val="center"/>
              <w:rPr>
                <w:del w:id="4072" w:author="Autor"/>
                <w:color w:val="000000"/>
              </w:rPr>
            </w:pPr>
            <w:del w:id="4073" w:author="Autor">
              <w:r w:rsidRPr="007001F1" w:rsidDel="00C5578F">
                <w:rPr>
                  <w:color w:val="000000"/>
                  <w:sz w:val="22"/>
                  <w:szCs w:val="22"/>
                </w:rPr>
                <w:delText> </w:delText>
              </w:r>
            </w:del>
          </w:p>
        </w:tc>
      </w:tr>
      <w:tr w:rsidR="007350B7" w:rsidRPr="007001F1" w:rsidDel="00C5578F" w14:paraId="547E7398" w14:textId="063CDD25" w:rsidTr="00DC7517">
        <w:trPr>
          <w:trHeight w:val="1267"/>
          <w:del w:id="4074" w:author="Autor"/>
        </w:trPr>
        <w:tc>
          <w:tcPr>
            <w:tcW w:w="582" w:type="dxa"/>
            <w:vMerge/>
            <w:shd w:val="clear" w:color="auto" w:fill="auto"/>
            <w:noWrap/>
            <w:vAlign w:val="center"/>
          </w:tcPr>
          <w:p w14:paraId="4B2FA54F" w14:textId="7B920B30" w:rsidR="007350B7" w:rsidRPr="007001F1" w:rsidDel="00C5578F" w:rsidRDefault="007350B7" w:rsidP="009E3256">
            <w:pPr>
              <w:jc w:val="center"/>
              <w:rPr>
                <w:del w:id="4075" w:author="Autor"/>
                <w:color w:val="000000"/>
              </w:rPr>
            </w:pPr>
          </w:p>
        </w:tc>
        <w:tc>
          <w:tcPr>
            <w:tcW w:w="4820" w:type="dxa"/>
            <w:gridSpan w:val="2"/>
            <w:shd w:val="clear" w:color="auto" w:fill="auto"/>
            <w:vAlign w:val="center"/>
          </w:tcPr>
          <w:p w14:paraId="7DE5A8F4" w14:textId="10F50545" w:rsidR="007350B7" w:rsidRPr="007001F1" w:rsidDel="00C5578F" w:rsidRDefault="007350B7" w:rsidP="00D5534B">
            <w:pPr>
              <w:jc w:val="both"/>
              <w:rPr>
                <w:del w:id="4076" w:author="Autor"/>
                <w:color w:val="000000"/>
              </w:rPr>
            </w:pPr>
            <w:del w:id="4077" w:author="Autor">
              <w:r w:rsidRPr="007001F1" w:rsidDel="00C5578F">
                <w:rPr>
                  <w:color w:val="000000"/>
                  <w:sz w:val="22"/>
                  <w:szCs w:val="22"/>
                </w:rPr>
                <w:delText>b) Umožňuje verejný obstarávateľ predložiť rovnocenné potvrdenie vydané príslušným orgánom iného členského štátu alebo iný doklad, ktorým uchádzač alebo záujemca preukazuje splnenie podmienok účasti vo verejnom obstarávaní?</w:delText>
              </w:r>
            </w:del>
          </w:p>
        </w:tc>
        <w:tc>
          <w:tcPr>
            <w:tcW w:w="567" w:type="dxa"/>
            <w:shd w:val="clear" w:color="auto" w:fill="auto"/>
            <w:vAlign w:val="center"/>
          </w:tcPr>
          <w:p w14:paraId="6E8F9000" w14:textId="22D7CF8E" w:rsidR="007350B7" w:rsidRPr="007001F1" w:rsidDel="00C5578F" w:rsidRDefault="007350B7" w:rsidP="009E3256">
            <w:pPr>
              <w:jc w:val="center"/>
              <w:rPr>
                <w:del w:id="4078" w:author="Autor"/>
                <w:color w:val="000000"/>
              </w:rPr>
            </w:pPr>
          </w:p>
        </w:tc>
        <w:tc>
          <w:tcPr>
            <w:tcW w:w="567" w:type="dxa"/>
            <w:shd w:val="clear" w:color="auto" w:fill="auto"/>
            <w:vAlign w:val="center"/>
          </w:tcPr>
          <w:p w14:paraId="1494377B" w14:textId="4C4249DC" w:rsidR="007350B7" w:rsidRPr="007001F1" w:rsidDel="00C5578F" w:rsidRDefault="007350B7" w:rsidP="009E3256">
            <w:pPr>
              <w:jc w:val="center"/>
              <w:rPr>
                <w:del w:id="4079" w:author="Autor"/>
                <w:color w:val="000000"/>
              </w:rPr>
            </w:pPr>
          </w:p>
        </w:tc>
        <w:tc>
          <w:tcPr>
            <w:tcW w:w="776" w:type="dxa"/>
            <w:shd w:val="clear" w:color="auto" w:fill="auto"/>
            <w:vAlign w:val="center"/>
          </w:tcPr>
          <w:p w14:paraId="15211751" w14:textId="26185D82" w:rsidR="007350B7" w:rsidRPr="007001F1" w:rsidDel="00C5578F" w:rsidRDefault="007350B7" w:rsidP="009E3256">
            <w:pPr>
              <w:jc w:val="center"/>
              <w:rPr>
                <w:del w:id="4080" w:author="Autor"/>
                <w:color w:val="000000"/>
              </w:rPr>
            </w:pPr>
          </w:p>
        </w:tc>
        <w:tc>
          <w:tcPr>
            <w:tcW w:w="1775" w:type="dxa"/>
            <w:shd w:val="clear" w:color="auto" w:fill="auto"/>
            <w:vAlign w:val="center"/>
          </w:tcPr>
          <w:p w14:paraId="318849A8" w14:textId="0FC7FCE0" w:rsidR="007350B7" w:rsidRPr="007001F1" w:rsidDel="00C5578F" w:rsidRDefault="007350B7" w:rsidP="009E3256">
            <w:pPr>
              <w:jc w:val="center"/>
              <w:rPr>
                <w:del w:id="4081" w:author="Autor"/>
                <w:color w:val="000000"/>
              </w:rPr>
            </w:pPr>
          </w:p>
        </w:tc>
      </w:tr>
      <w:tr w:rsidR="009E3256" w:rsidRPr="007001F1" w:rsidDel="00C5578F" w14:paraId="7C2A5C5A" w14:textId="371DB4C2" w:rsidTr="00DC7517">
        <w:trPr>
          <w:trHeight w:val="20"/>
          <w:del w:id="4082" w:author="Autor"/>
        </w:trPr>
        <w:tc>
          <w:tcPr>
            <w:tcW w:w="582" w:type="dxa"/>
            <w:shd w:val="clear" w:color="auto" w:fill="auto"/>
            <w:noWrap/>
            <w:vAlign w:val="center"/>
            <w:hideMark/>
          </w:tcPr>
          <w:p w14:paraId="12256597" w14:textId="5B87501B" w:rsidR="009E3256" w:rsidRPr="007001F1" w:rsidDel="00C5578F" w:rsidRDefault="006F6B0D" w:rsidP="009E3256">
            <w:pPr>
              <w:jc w:val="center"/>
              <w:rPr>
                <w:del w:id="4083" w:author="Autor"/>
                <w:color w:val="000000"/>
              </w:rPr>
            </w:pPr>
            <w:del w:id="4084" w:author="Autor">
              <w:r w:rsidRPr="007001F1" w:rsidDel="00C5578F">
                <w:rPr>
                  <w:color w:val="000000"/>
                  <w:sz w:val="22"/>
                  <w:szCs w:val="22"/>
                </w:rPr>
                <w:delText>10</w:delText>
              </w:r>
            </w:del>
          </w:p>
        </w:tc>
        <w:tc>
          <w:tcPr>
            <w:tcW w:w="4820" w:type="dxa"/>
            <w:gridSpan w:val="2"/>
            <w:shd w:val="clear" w:color="auto" w:fill="auto"/>
            <w:vAlign w:val="center"/>
            <w:hideMark/>
          </w:tcPr>
          <w:p w14:paraId="3FB6FD64" w14:textId="440486BD" w:rsidR="009E3256" w:rsidRPr="007001F1" w:rsidDel="00C5578F" w:rsidRDefault="009E3256" w:rsidP="00D5534B">
            <w:pPr>
              <w:jc w:val="both"/>
              <w:rPr>
                <w:del w:id="4085" w:author="Autor"/>
                <w:color w:val="000000"/>
              </w:rPr>
            </w:pPr>
            <w:del w:id="4086" w:author="Autor">
              <w:r w:rsidRPr="007001F1" w:rsidDel="00C5578F">
                <w:rPr>
                  <w:color w:val="000000"/>
                  <w:sz w:val="22"/>
                  <w:szCs w:val="22"/>
                </w:rPr>
                <w:delText>Je lehota na predkladanie ponúk</w:delText>
              </w:r>
              <w:r w:rsidR="00347A30" w:rsidRPr="007001F1" w:rsidDel="00C5578F">
                <w:rPr>
                  <w:color w:val="000000"/>
                  <w:sz w:val="22"/>
                  <w:szCs w:val="22"/>
                </w:rPr>
                <w:delText>/ žiadostí o účasť</w:delText>
              </w:r>
              <w:r w:rsidR="00D2171A" w:rsidRPr="007001F1" w:rsidDel="00C5578F">
                <w:rPr>
                  <w:color w:val="000000"/>
                  <w:sz w:val="22"/>
                  <w:szCs w:val="22"/>
                </w:rPr>
                <w:delText xml:space="preserve"> určená v súlade so ZVO?</w:delText>
              </w:r>
            </w:del>
          </w:p>
        </w:tc>
        <w:tc>
          <w:tcPr>
            <w:tcW w:w="567" w:type="dxa"/>
            <w:shd w:val="clear" w:color="auto" w:fill="auto"/>
            <w:vAlign w:val="center"/>
            <w:hideMark/>
          </w:tcPr>
          <w:p w14:paraId="6A23AD42" w14:textId="4B215450" w:rsidR="009E3256" w:rsidRPr="007001F1" w:rsidDel="00C5578F" w:rsidRDefault="009E3256" w:rsidP="009E3256">
            <w:pPr>
              <w:jc w:val="center"/>
              <w:rPr>
                <w:del w:id="4087" w:author="Autor"/>
                <w:color w:val="000000"/>
              </w:rPr>
            </w:pPr>
            <w:del w:id="4088" w:author="Autor">
              <w:r w:rsidRPr="007001F1" w:rsidDel="00C5578F">
                <w:rPr>
                  <w:color w:val="000000"/>
                  <w:sz w:val="22"/>
                  <w:szCs w:val="22"/>
                </w:rPr>
                <w:delText> </w:delText>
              </w:r>
            </w:del>
          </w:p>
        </w:tc>
        <w:tc>
          <w:tcPr>
            <w:tcW w:w="567" w:type="dxa"/>
            <w:shd w:val="clear" w:color="auto" w:fill="auto"/>
            <w:vAlign w:val="center"/>
            <w:hideMark/>
          </w:tcPr>
          <w:p w14:paraId="75BAA533" w14:textId="692D8A4F" w:rsidR="009E3256" w:rsidRPr="007001F1" w:rsidDel="00C5578F" w:rsidRDefault="009E3256" w:rsidP="009E3256">
            <w:pPr>
              <w:jc w:val="center"/>
              <w:rPr>
                <w:del w:id="4089" w:author="Autor"/>
                <w:color w:val="000000"/>
              </w:rPr>
            </w:pPr>
            <w:del w:id="4090" w:author="Autor">
              <w:r w:rsidRPr="007001F1" w:rsidDel="00C5578F">
                <w:rPr>
                  <w:color w:val="000000"/>
                  <w:sz w:val="22"/>
                  <w:szCs w:val="22"/>
                </w:rPr>
                <w:delText> </w:delText>
              </w:r>
            </w:del>
          </w:p>
        </w:tc>
        <w:tc>
          <w:tcPr>
            <w:tcW w:w="776" w:type="dxa"/>
            <w:shd w:val="clear" w:color="auto" w:fill="auto"/>
            <w:vAlign w:val="center"/>
            <w:hideMark/>
          </w:tcPr>
          <w:p w14:paraId="146088C5" w14:textId="4A9CDE9C" w:rsidR="009E3256" w:rsidRPr="007001F1" w:rsidDel="00C5578F" w:rsidRDefault="009E3256" w:rsidP="009E3256">
            <w:pPr>
              <w:jc w:val="center"/>
              <w:rPr>
                <w:del w:id="4091" w:author="Autor"/>
                <w:color w:val="000000"/>
              </w:rPr>
            </w:pPr>
            <w:del w:id="4092" w:author="Autor">
              <w:r w:rsidRPr="007001F1" w:rsidDel="00C5578F">
                <w:rPr>
                  <w:color w:val="000000"/>
                  <w:sz w:val="22"/>
                  <w:szCs w:val="22"/>
                </w:rPr>
                <w:delText> </w:delText>
              </w:r>
            </w:del>
          </w:p>
        </w:tc>
        <w:tc>
          <w:tcPr>
            <w:tcW w:w="1775" w:type="dxa"/>
            <w:shd w:val="clear" w:color="auto" w:fill="auto"/>
            <w:vAlign w:val="center"/>
            <w:hideMark/>
          </w:tcPr>
          <w:p w14:paraId="566BAF21" w14:textId="5F96CC05" w:rsidR="009E3256" w:rsidRPr="007001F1" w:rsidDel="00C5578F" w:rsidRDefault="009E3256" w:rsidP="009E3256">
            <w:pPr>
              <w:jc w:val="center"/>
              <w:rPr>
                <w:del w:id="4093" w:author="Autor"/>
                <w:color w:val="000000"/>
              </w:rPr>
            </w:pPr>
            <w:del w:id="4094" w:author="Autor">
              <w:r w:rsidRPr="007001F1" w:rsidDel="00C5578F">
                <w:rPr>
                  <w:color w:val="000000"/>
                  <w:sz w:val="22"/>
                  <w:szCs w:val="22"/>
                </w:rPr>
                <w:delText> </w:delText>
              </w:r>
            </w:del>
          </w:p>
        </w:tc>
      </w:tr>
      <w:tr w:rsidR="007350B7" w:rsidRPr="007001F1" w:rsidDel="00C5578F" w14:paraId="0F4A802D" w14:textId="087E2023" w:rsidTr="00DC7517">
        <w:trPr>
          <w:trHeight w:val="356"/>
          <w:del w:id="4095" w:author="Autor"/>
        </w:trPr>
        <w:tc>
          <w:tcPr>
            <w:tcW w:w="582" w:type="dxa"/>
            <w:vMerge w:val="restart"/>
            <w:shd w:val="clear" w:color="auto" w:fill="auto"/>
            <w:noWrap/>
            <w:vAlign w:val="center"/>
            <w:hideMark/>
          </w:tcPr>
          <w:p w14:paraId="0025E0F6" w14:textId="30503F18" w:rsidR="007350B7" w:rsidRPr="007001F1" w:rsidDel="00C5578F" w:rsidRDefault="007350B7" w:rsidP="009E3256">
            <w:pPr>
              <w:jc w:val="center"/>
              <w:rPr>
                <w:del w:id="4096" w:author="Autor"/>
                <w:color w:val="000000"/>
              </w:rPr>
            </w:pPr>
            <w:del w:id="4097" w:author="Autor">
              <w:r w:rsidRPr="007001F1" w:rsidDel="00C5578F">
                <w:rPr>
                  <w:color w:val="000000"/>
                  <w:sz w:val="22"/>
                  <w:szCs w:val="22"/>
                </w:rPr>
                <w:delText>11</w:delText>
              </w:r>
            </w:del>
          </w:p>
        </w:tc>
        <w:tc>
          <w:tcPr>
            <w:tcW w:w="4820" w:type="dxa"/>
            <w:gridSpan w:val="2"/>
            <w:shd w:val="clear" w:color="auto" w:fill="auto"/>
            <w:vAlign w:val="center"/>
            <w:hideMark/>
          </w:tcPr>
          <w:p w14:paraId="4833DF03" w14:textId="70A95EA8" w:rsidR="007350B7" w:rsidRPr="007001F1" w:rsidDel="00C5578F" w:rsidRDefault="007350B7" w:rsidP="00D5534B">
            <w:pPr>
              <w:jc w:val="both"/>
              <w:rPr>
                <w:del w:id="4098" w:author="Autor"/>
                <w:color w:val="000000"/>
              </w:rPr>
            </w:pPr>
            <w:del w:id="4099" w:author="Autor">
              <w:r w:rsidRPr="007001F1" w:rsidDel="00C5578F">
                <w:rPr>
                  <w:color w:val="000000"/>
                  <w:sz w:val="22"/>
                  <w:szCs w:val="22"/>
                </w:rPr>
                <w:delText>a) Je predmet koncesie opísaný jednoznačne, úplne a nestranne a v súlade s § 102 ods. 7 a 8 ZVO</w:delText>
              </w:r>
              <w:r w:rsidR="00D5534B" w:rsidRPr="007001F1" w:rsidDel="00C5578F">
                <w:rPr>
                  <w:color w:val="000000"/>
                  <w:sz w:val="22"/>
                  <w:szCs w:val="22"/>
                </w:rPr>
                <w:delText>?</w:delText>
              </w:r>
            </w:del>
          </w:p>
        </w:tc>
        <w:tc>
          <w:tcPr>
            <w:tcW w:w="567" w:type="dxa"/>
            <w:shd w:val="clear" w:color="auto" w:fill="auto"/>
            <w:vAlign w:val="center"/>
            <w:hideMark/>
          </w:tcPr>
          <w:p w14:paraId="08FF3EED" w14:textId="41B2D12F" w:rsidR="007350B7" w:rsidRPr="007001F1" w:rsidDel="00C5578F" w:rsidRDefault="007350B7" w:rsidP="009E3256">
            <w:pPr>
              <w:jc w:val="center"/>
              <w:rPr>
                <w:del w:id="4100" w:author="Autor"/>
                <w:color w:val="000000"/>
              </w:rPr>
            </w:pPr>
            <w:del w:id="4101" w:author="Autor">
              <w:r w:rsidRPr="007001F1" w:rsidDel="00C5578F">
                <w:rPr>
                  <w:color w:val="000000"/>
                  <w:sz w:val="22"/>
                  <w:szCs w:val="22"/>
                </w:rPr>
                <w:delText> </w:delText>
              </w:r>
            </w:del>
          </w:p>
        </w:tc>
        <w:tc>
          <w:tcPr>
            <w:tcW w:w="567" w:type="dxa"/>
            <w:shd w:val="clear" w:color="auto" w:fill="auto"/>
            <w:vAlign w:val="center"/>
            <w:hideMark/>
          </w:tcPr>
          <w:p w14:paraId="431DBAE0" w14:textId="6FAC9BE4" w:rsidR="007350B7" w:rsidRPr="007001F1" w:rsidDel="00C5578F" w:rsidRDefault="007350B7" w:rsidP="009E3256">
            <w:pPr>
              <w:jc w:val="center"/>
              <w:rPr>
                <w:del w:id="4102" w:author="Autor"/>
                <w:color w:val="000000"/>
              </w:rPr>
            </w:pPr>
            <w:del w:id="4103" w:author="Autor">
              <w:r w:rsidRPr="007001F1" w:rsidDel="00C5578F">
                <w:rPr>
                  <w:color w:val="000000"/>
                  <w:sz w:val="22"/>
                  <w:szCs w:val="22"/>
                </w:rPr>
                <w:delText> </w:delText>
              </w:r>
            </w:del>
          </w:p>
        </w:tc>
        <w:tc>
          <w:tcPr>
            <w:tcW w:w="776" w:type="dxa"/>
            <w:shd w:val="clear" w:color="auto" w:fill="auto"/>
            <w:vAlign w:val="center"/>
            <w:hideMark/>
          </w:tcPr>
          <w:p w14:paraId="669706BA" w14:textId="3AF51458" w:rsidR="007350B7" w:rsidRPr="007001F1" w:rsidDel="00C5578F" w:rsidRDefault="007350B7" w:rsidP="009E3256">
            <w:pPr>
              <w:jc w:val="center"/>
              <w:rPr>
                <w:del w:id="4104" w:author="Autor"/>
                <w:color w:val="000000"/>
              </w:rPr>
            </w:pPr>
            <w:del w:id="4105" w:author="Autor">
              <w:r w:rsidRPr="007001F1" w:rsidDel="00C5578F">
                <w:rPr>
                  <w:color w:val="000000"/>
                  <w:sz w:val="22"/>
                  <w:szCs w:val="22"/>
                </w:rPr>
                <w:delText> </w:delText>
              </w:r>
            </w:del>
          </w:p>
        </w:tc>
        <w:tc>
          <w:tcPr>
            <w:tcW w:w="1775" w:type="dxa"/>
            <w:shd w:val="clear" w:color="auto" w:fill="auto"/>
            <w:vAlign w:val="center"/>
            <w:hideMark/>
          </w:tcPr>
          <w:p w14:paraId="4AEA083A" w14:textId="76DFF31A" w:rsidR="007350B7" w:rsidRPr="007001F1" w:rsidDel="00C5578F" w:rsidRDefault="007350B7" w:rsidP="009E3256">
            <w:pPr>
              <w:jc w:val="center"/>
              <w:rPr>
                <w:del w:id="4106" w:author="Autor"/>
                <w:color w:val="000000"/>
              </w:rPr>
            </w:pPr>
            <w:del w:id="4107" w:author="Autor">
              <w:r w:rsidRPr="007001F1" w:rsidDel="00C5578F">
                <w:rPr>
                  <w:color w:val="000000"/>
                  <w:sz w:val="22"/>
                  <w:szCs w:val="22"/>
                </w:rPr>
                <w:delText> </w:delText>
              </w:r>
            </w:del>
          </w:p>
        </w:tc>
      </w:tr>
      <w:tr w:rsidR="007350B7" w:rsidRPr="007001F1" w:rsidDel="00C5578F" w14:paraId="3FD810E9" w14:textId="36B0DDD7" w:rsidTr="00DC7517">
        <w:trPr>
          <w:trHeight w:val="757"/>
          <w:del w:id="4108" w:author="Autor"/>
        </w:trPr>
        <w:tc>
          <w:tcPr>
            <w:tcW w:w="582" w:type="dxa"/>
            <w:vMerge/>
            <w:shd w:val="clear" w:color="auto" w:fill="auto"/>
            <w:noWrap/>
            <w:vAlign w:val="center"/>
          </w:tcPr>
          <w:p w14:paraId="3823EF6D" w14:textId="69A3A392" w:rsidR="007350B7" w:rsidRPr="007001F1" w:rsidDel="00C5578F" w:rsidRDefault="007350B7" w:rsidP="009E3256">
            <w:pPr>
              <w:jc w:val="center"/>
              <w:rPr>
                <w:del w:id="4109" w:author="Autor"/>
                <w:color w:val="000000"/>
              </w:rPr>
            </w:pPr>
          </w:p>
        </w:tc>
        <w:tc>
          <w:tcPr>
            <w:tcW w:w="4820" w:type="dxa"/>
            <w:gridSpan w:val="2"/>
            <w:shd w:val="clear" w:color="auto" w:fill="auto"/>
            <w:vAlign w:val="center"/>
          </w:tcPr>
          <w:p w14:paraId="55A50176" w14:textId="78210D99" w:rsidR="007350B7" w:rsidRPr="007001F1" w:rsidDel="00C5578F" w:rsidRDefault="007350B7" w:rsidP="00D5534B">
            <w:pPr>
              <w:jc w:val="both"/>
              <w:rPr>
                <w:del w:id="4110" w:author="Autor"/>
                <w:color w:val="000000"/>
              </w:rPr>
            </w:pPr>
            <w:del w:id="4111" w:author="Autor">
              <w:r w:rsidRPr="007001F1" w:rsidDel="00C5578F">
                <w:rPr>
                  <w:color w:val="000000"/>
                  <w:sz w:val="22"/>
                  <w:szCs w:val="22"/>
                </w:rPr>
                <w:delText>b) Sú technické požiadavky určené tak, aby bol zabezpečený rovnaký prístup pre všetkých uchádzačov alebo záujemcov a zabezpečená čestná hospodárska súťaž?</w:delText>
              </w:r>
            </w:del>
          </w:p>
        </w:tc>
        <w:tc>
          <w:tcPr>
            <w:tcW w:w="567" w:type="dxa"/>
            <w:shd w:val="clear" w:color="auto" w:fill="auto"/>
            <w:vAlign w:val="center"/>
          </w:tcPr>
          <w:p w14:paraId="3635F60B" w14:textId="27138D50" w:rsidR="007350B7" w:rsidRPr="007001F1" w:rsidDel="00C5578F" w:rsidRDefault="007350B7" w:rsidP="009E3256">
            <w:pPr>
              <w:jc w:val="center"/>
              <w:rPr>
                <w:del w:id="4112" w:author="Autor"/>
                <w:color w:val="000000"/>
              </w:rPr>
            </w:pPr>
          </w:p>
        </w:tc>
        <w:tc>
          <w:tcPr>
            <w:tcW w:w="567" w:type="dxa"/>
            <w:shd w:val="clear" w:color="auto" w:fill="auto"/>
            <w:vAlign w:val="center"/>
          </w:tcPr>
          <w:p w14:paraId="4F2CC63B" w14:textId="3420F647" w:rsidR="007350B7" w:rsidRPr="007001F1" w:rsidDel="00C5578F" w:rsidRDefault="007350B7" w:rsidP="009E3256">
            <w:pPr>
              <w:jc w:val="center"/>
              <w:rPr>
                <w:del w:id="4113" w:author="Autor"/>
                <w:color w:val="000000"/>
              </w:rPr>
            </w:pPr>
          </w:p>
        </w:tc>
        <w:tc>
          <w:tcPr>
            <w:tcW w:w="776" w:type="dxa"/>
            <w:shd w:val="clear" w:color="auto" w:fill="auto"/>
            <w:vAlign w:val="center"/>
          </w:tcPr>
          <w:p w14:paraId="03BDB528" w14:textId="6F94CED1" w:rsidR="007350B7" w:rsidRPr="007001F1" w:rsidDel="00C5578F" w:rsidRDefault="007350B7" w:rsidP="009E3256">
            <w:pPr>
              <w:jc w:val="center"/>
              <w:rPr>
                <w:del w:id="4114" w:author="Autor"/>
                <w:color w:val="000000"/>
              </w:rPr>
            </w:pPr>
          </w:p>
        </w:tc>
        <w:tc>
          <w:tcPr>
            <w:tcW w:w="1775" w:type="dxa"/>
            <w:shd w:val="clear" w:color="auto" w:fill="auto"/>
            <w:vAlign w:val="center"/>
          </w:tcPr>
          <w:p w14:paraId="1FDB6C57" w14:textId="3ACF1DA4" w:rsidR="007350B7" w:rsidRPr="007001F1" w:rsidDel="00C5578F" w:rsidRDefault="007350B7" w:rsidP="009E3256">
            <w:pPr>
              <w:jc w:val="center"/>
              <w:rPr>
                <w:del w:id="4115" w:author="Autor"/>
                <w:color w:val="000000"/>
              </w:rPr>
            </w:pPr>
          </w:p>
        </w:tc>
      </w:tr>
      <w:tr w:rsidR="007350B7" w:rsidRPr="007001F1" w:rsidDel="00C5578F" w14:paraId="617DE4AC" w14:textId="11A9742F" w:rsidTr="00DC7517">
        <w:trPr>
          <w:trHeight w:val="377"/>
          <w:del w:id="4116" w:author="Autor"/>
        </w:trPr>
        <w:tc>
          <w:tcPr>
            <w:tcW w:w="582" w:type="dxa"/>
            <w:vMerge w:val="restart"/>
            <w:shd w:val="clear" w:color="auto" w:fill="auto"/>
            <w:noWrap/>
            <w:vAlign w:val="center"/>
            <w:hideMark/>
          </w:tcPr>
          <w:p w14:paraId="5F0D832C" w14:textId="135059C0" w:rsidR="007350B7" w:rsidRPr="007001F1" w:rsidDel="00C5578F" w:rsidRDefault="007350B7" w:rsidP="009E3256">
            <w:pPr>
              <w:jc w:val="center"/>
              <w:rPr>
                <w:del w:id="4117" w:author="Autor"/>
                <w:color w:val="000000"/>
              </w:rPr>
            </w:pPr>
            <w:del w:id="4118" w:author="Autor">
              <w:r w:rsidRPr="007001F1" w:rsidDel="00C5578F">
                <w:rPr>
                  <w:color w:val="000000"/>
                  <w:sz w:val="22"/>
                  <w:szCs w:val="22"/>
                </w:rPr>
                <w:delText>12</w:delText>
              </w:r>
            </w:del>
          </w:p>
        </w:tc>
        <w:tc>
          <w:tcPr>
            <w:tcW w:w="4820" w:type="dxa"/>
            <w:gridSpan w:val="2"/>
            <w:shd w:val="clear" w:color="auto" w:fill="auto"/>
            <w:vAlign w:val="center"/>
            <w:hideMark/>
          </w:tcPr>
          <w:p w14:paraId="246E2898" w14:textId="6252D608" w:rsidR="007350B7" w:rsidRPr="007001F1" w:rsidDel="00C5578F" w:rsidRDefault="007350B7" w:rsidP="00A96394">
            <w:pPr>
              <w:jc w:val="both"/>
              <w:rPr>
                <w:del w:id="4119" w:author="Autor"/>
                <w:color w:val="000000"/>
              </w:rPr>
            </w:pPr>
            <w:del w:id="4120" w:author="Autor">
              <w:r w:rsidRPr="007001F1" w:rsidDel="00C5578F">
                <w:rPr>
                  <w:color w:val="000000"/>
                  <w:sz w:val="22"/>
                  <w:szCs w:val="22"/>
                </w:rPr>
                <w:br w:type="page"/>
                <w:delText xml:space="preserve">a) </w:delText>
              </w:r>
              <w:r w:rsidRPr="00946FE9" w:rsidDel="00C5578F">
                <w:rPr>
                  <w:color w:val="000000"/>
                  <w:sz w:val="22"/>
                  <w:szCs w:val="22"/>
                </w:rPr>
                <w:delText>Uvádza verejný obstarávateľ v oznámení o koncesii  kritériá na vyhodnotenie ponúk v zostupnom poradí?</w:delText>
              </w:r>
              <w:r w:rsidRPr="00946FE9" w:rsidDel="00C5578F">
                <w:rPr>
                  <w:color w:val="000000"/>
                  <w:sz w:val="22"/>
                  <w:szCs w:val="22"/>
                </w:rPr>
                <w:br w:type="page"/>
              </w:r>
              <w:r w:rsidRPr="007001F1" w:rsidDel="00C5578F">
                <w:rPr>
                  <w:color w:val="000000"/>
                  <w:sz w:val="22"/>
                  <w:szCs w:val="22"/>
                </w:rPr>
                <w:br w:type="page"/>
              </w:r>
            </w:del>
          </w:p>
        </w:tc>
        <w:tc>
          <w:tcPr>
            <w:tcW w:w="567" w:type="dxa"/>
            <w:shd w:val="clear" w:color="auto" w:fill="auto"/>
            <w:vAlign w:val="center"/>
            <w:hideMark/>
          </w:tcPr>
          <w:p w14:paraId="3118217E" w14:textId="0C6C9808" w:rsidR="007350B7" w:rsidRPr="007001F1" w:rsidDel="00C5578F" w:rsidRDefault="007350B7" w:rsidP="009E3256">
            <w:pPr>
              <w:jc w:val="center"/>
              <w:rPr>
                <w:del w:id="4121" w:author="Autor"/>
                <w:color w:val="000000"/>
              </w:rPr>
            </w:pPr>
            <w:del w:id="4122" w:author="Autor">
              <w:r w:rsidRPr="007001F1" w:rsidDel="00C5578F">
                <w:rPr>
                  <w:color w:val="000000"/>
                  <w:sz w:val="22"/>
                  <w:szCs w:val="22"/>
                </w:rPr>
                <w:delText> </w:delText>
              </w:r>
            </w:del>
          </w:p>
        </w:tc>
        <w:tc>
          <w:tcPr>
            <w:tcW w:w="567" w:type="dxa"/>
            <w:shd w:val="clear" w:color="auto" w:fill="auto"/>
            <w:vAlign w:val="center"/>
            <w:hideMark/>
          </w:tcPr>
          <w:p w14:paraId="05C9A330" w14:textId="57DDE3B5" w:rsidR="007350B7" w:rsidRPr="007001F1" w:rsidDel="00C5578F" w:rsidRDefault="007350B7" w:rsidP="009E3256">
            <w:pPr>
              <w:jc w:val="center"/>
              <w:rPr>
                <w:del w:id="4123" w:author="Autor"/>
                <w:color w:val="000000"/>
              </w:rPr>
            </w:pPr>
            <w:del w:id="4124" w:author="Autor">
              <w:r w:rsidRPr="007001F1" w:rsidDel="00C5578F">
                <w:rPr>
                  <w:color w:val="000000"/>
                  <w:sz w:val="22"/>
                  <w:szCs w:val="22"/>
                </w:rPr>
                <w:delText> </w:delText>
              </w:r>
            </w:del>
          </w:p>
        </w:tc>
        <w:tc>
          <w:tcPr>
            <w:tcW w:w="776" w:type="dxa"/>
            <w:shd w:val="clear" w:color="auto" w:fill="auto"/>
            <w:vAlign w:val="center"/>
            <w:hideMark/>
          </w:tcPr>
          <w:p w14:paraId="238615B2" w14:textId="14FF8B47" w:rsidR="007350B7" w:rsidRPr="007001F1" w:rsidDel="00C5578F" w:rsidRDefault="007350B7" w:rsidP="009E3256">
            <w:pPr>
              <w:jc w:val="center"/>
              <w:rPr>
                <w:del w:id="4125" w:author="Autor"/>
                <w:color w:val="000000"/>
              </w:rPr>
            </w:pPr>
            <w:del w:id="4126" w:author="Autor">
              <w:r w:rsidRPr="007001F1" w:rsidDel="00C5578F">
                <w:rPr>
                  <w:color w:val="000000"/>
                  <w:sz w:val="22"/>
                  <w:szCs w:val="22"/>
                </w:rPr>
                <w:delText> </w:delText>
              </w:r>
            </w:del>
          </w:p>
        </w:tc>
        <w:tc>
          <w:tcPr>
            <w:tcW w:w="1775" w:type="dxa"/>
            <w:shd w:val="clear" w:color="auto" w:fill="auto"/>
            <w:vAlign w:val="center"/>
            <w:hideMark/>
          </w:tcPr>
          <w:p w14:paraId="69FB1C69" w14:textId="46FDCCDF" w:rsidR="007350B7" w:rsidRPr="007001F1" w:rsidDel="00C5578F" w:rsidRDefault="007350B7" w:rsidP="009E3256">
            <w:pPr>
              <w:jc w:val="center"/>
              <w:rPr>
                <w:del w:id="4127" w:author="Autor"/>
                <w:color w:val="000000"/>
              </w:rPr>
            </w:pPr>
            <w:del w:id="4128" w:author="Autor">
              <w:r w:rsidRPr="007001F1" w:rsidDel="00C5578F">
                <w:rPr>
                  <w:color w:val="000000"/>
                  <w:sz w:val="22"/>
                  <w:szCs w:val="22"/>
                </w:rPr>
                <w:delText> </w:delText>
              </w:r>
            </w:del>
          </w:p>
        </w:tc>
      </w:tr>
      <w:tr w:rsidR="007350B7" w:rsidRPr="007001F1" w:rsidDel="00C5578F" w14:paraId="43779A7A" w14:textId="59B621C7" w:rsidTr="00DC7517">
        <w:trPr>
          <w:trHeight w:val="293"/>
          <w:del w:id="4129" w:author="Autor"/>
        </w:trPr>
        <w:tc>
          <w:tcPr>
            <w:tcW w:w="582" w:type="dxa"/>
            <w:vMerge/>
            <w:shd w:val="clear" w:color="auto" w:fill="auto"/>
            <w:noWrap/>
            <w:vAlign w:val="center"/>
          </w:tcPr>
          <w:p w14:paraId="35BA9657" w14:textId="2CDAFB81" w:rsidR="007350B7" w:rsidRPr="007001F1" w:rsidDel="00C5578F" w:rsidRDefault="007350B7" w:rsidP="009E3256">
            <w:pPr>
              <w:jc w:val="center"/>
              <w:rPr>
                <w:del w:id="4130" w:author="Autor"/>
                <w:color w:val="000000"/>
              </w:rPr>
            </w:pPr>
          </w:p>
        </w:tc>
        <w:tc>
          <w:tcPr>
            <w:tcW w:w="4820" w:type="dxa"/>
            <w:gridSpan w:val="2"/>
            <w:shd w:val="clear" w:color="auto" w:fill="auto"/>
            <w:vAlign w:val="center"/>
          </w:tcPr>
          <w:p w14:paraId="52266B1C" w14:textId="57ED23E0" w:rsidR="007350B7" w:rsidRPr="007001F1" w:rsidDel="00C5578F" w:rsidRDefault="007350B7" w:rsidP="00D5534B">
            <w:pPr>
              <w:jc w:val="both"/>
              <w:rPr>
                <w:del w:id="4131" w:author="Autor"/>
                <w:color w:val="000000"/>
              </w:rPr>
            </w:pPr>
            <w:del w:id="4132" w:author="Autor">
              <w:r w:rsidRPr="007001F1" w:rsidDel="00C5578F">
                <w:rPr>
                  <w:color w:val="000000"/>
                  <w:sz w:val="22"/>
                  <w:szCs w:val="22"/>
                </w:rPr>
                <w:delText>b) Určuje verejný obstarávateľ každému z kritérií pravidlá na ich uplatnenie a ich relatívnu váhu, ktorú možno vyjadriť určením intervalu s príslušným maximálnym rozpätím?</w:delText>
              </w:r>
            </w:del>
          </w:p>
        </w:tc>
        <w:tc>
          <w:tcPr>
            <w:tcW w:w="567" w:type="dxa"/>
            <w:shd w:val="clear" w:color="auto" w:fill="auto"/>
            <w:vAlign w:val="center"/>
          </w:tcPr>
          <w:p w14:paraId="26E7F368" w14:textId="3F8624B0" w:rsidR="007350B7" w:rsidRPr="007001F1" w:rsidDel="00C5578F" w:rsidRDefault="007350B7" w:rsidP="009E3256">
            <w:pPr>
              <w:jc w:val="center"/>
              <w:rPr>
                <w:del w:id="4133" w:author="Autor"/>
                <w:color w:val="000000"/>
              </w:rPr>
            </w:pPr>
          </w:p>
        </w:tc>
        <w:tc>
          <w:tcPr>
            <w:tcW w:w="567" w:type="dxa"/>
            <w:shd w:val="clear" w:color="auto" w:fill="auto"/>
            <w:vAlign w:val="center"/>
          </w:tcPr>
          <w:p w14:paraId="2B719547" w14:textId="183A4563" w:rsidR="007350B7" w:rsidRPr="007001F1" w:rsidDel="00C5578F" w:rsidRDefault="007350B7" w:rsidP="009E3256">
            <w:pPr>
              <w:jc w:val="center"/>
              <w:rPr>
                <w:del w:id="4134" w:author="Autor"/>
                <w:color w:val="000000"/>
              </w:rPr>
            </w:pPr>
          </w:p>
        </w:tc>
        <w:tc>
          <w:tcPr>
            <w:tcW w:w="776" w:type="dxa"/>
            <w:shd w:val="clear" w:color="auto" w:fill="auto"/>
            <w:vAlign w:val="center"/>
          </w:tcPr>
          <w:p w14:paraId="3F789CFC" w14:textId="0E84AB74" w:rsidR="007350B7" w:rsidRPr="007001F1" w:rsidDel="00C5578F" w:rsidRDefault="007350B7" w:rsidP="009E3256">
            <w:pPr>
              <w:jc w:val="center"/>
              <w:rPr>
                <w:del w:id="4135" w:author="Autor"/>
                <w:color w:val="000000"/>
              </w:rPr>
            </w:pPr>
          </w:p>
        </w:tc>
        <w:tc>
          <w:tcPr>
            <w:tcW w:w="1775" w:type="dxa"/>
            <w:shd w:val="clear" w:color="auto" w:fill="auto"/>
            <w:vAlign w:val="center"/>
          </w:tcPr>
          <w:p w14:paraId="112B415F" w14:textId="12B2355E" w:rsidR="007350B7" w:rsidRPr="007001F1" w:rsidDel="00C5578F" w:rsidRDefault="007350B7" w:rsidP="009E3256">
            <w:pPr>
              <w:jc w:val="center"/>
              <w:rPr>
                <w:del w:id="4136" w:author="Autor"/>
                <w:color w:val="000000"/>
              </w:rPr>
            </w:pPr>
          </w:p>
        </w:tc>
      </w:tr>
      <w:tr w:rsidR="00347A30" w:rsidRPr="007001F1" w:rsidDel="00C5578F" w14:paraId="000CD137" w14:textId="6EAB6070" w:rsidTr="00DC7517">
        <w:trPr>
          <w:trHeight w:val="20"/>
          <w:del w:id="4137" w:author="Autor"/>
        </w:trPr>
        <w:tc>
          <w:tcPr>
            <w:tcW w:w="582" w:type="dxa"/>
            <w:shd w:val="clear" w:color="auto" w:fill="auto"/>
            <w:noWrap/>
            <w:vAlign w:val="center"/>
            <w:hideMark/>
          </w:tcPr>
          <w:p w14:paraId="5E6E004D" w14:textId="53F8D4B6" w:rsidR="00347A30" w:rsidRPr="007001F1" w:rsidDel="00C5578F" w:rsidRDefault="006F6B0D" w:rsidP="00347A30">
            <w:pPr>
              <w:jc w:val="center"/>
              <w:rPr>
                <w:del w:id="4138" w:author="Autor"/>
                <w:color w:val="000000"/>
              </w:rPr>
            </w:pPr>
            <w:del w:id="4139" w:author="Autor">
              <w:r w:rsidRPr="007001F1" w:rsidDel="00C5578F">
                <w:rPr>
                  <w:color w:val="000000"/>
                  <w:sz w:val="22"/>
                  <w:szCs w:val="22"/>
                </w:rPr>
                <w:delText>13</w:delText>
              </w:r>
            </w:del>
          </w:p>
        </w:tc>
        <w:tc>
          <w:tcPr>
            <w:tcW w:w="4820" w:type="dxa"/>
            <w:gridSpan w:val="2"/>
            <w:shd w:val="clear" w:color="auto" w:fill="auto"/>
            <w:vAlign w:val="center"/>
            <w:hideMark/>
          </w:tcPr>
          <w:p w14:paraId="3D0E7CD7" w14:textId="6C3FD2A7" w:rsidR="00347A30" w:rsidRPr="007001F1" w:rsidDel="00C5578F" w:rsidRDefault="00347A30" w:rsidP="00D5534B">
            <w:pPr>
              <w:jc w:val="both"/>
              <w:rPr>
                <w:del w:id="4140" w:author="Autor"/>
                <w:color w:val="000000"/>
              </w:rPr>
            </w:pPr>
            <w:del w:id="4141" w:author="Autor">
              <w:r w:rsidRPr="007001F1" w:rsidDel="00C5578F">
                <w:rPr>
                  <w:color w:val="000000"/>
                  <w:sz w:val="22"/>
                  <w:szCs w:val="22"/>
                </w:rPr>
                <w:delText>V prípade, ak verejný obstarávateľ neuverejňuje oznámenie o koncesi</w:delText>
              </w:r>
              <w:r w:rsidR="003A4391" w:rsidRPr="007001F1" w:rsidDel="00C5578F">
                <w:rPr>
                  <w:color w:val="000000"/>
                  <w:sz w:val="22"/>
                  <w:szCs w:val="22"/>
                </w:rPr>
                <w:delText>i</w:delText>
              </w:r>
              <w:r w:rsidRPr="007001F1" w:rsidDel="00C5578F">
                <w:rPr>
                  <w:color w:val="000000"/>
                  <w:sz w:val="22"/>
                  <w:szCs w:val="22"/>
                </w:rPr>
                <w:delText>, postupoval v súlade s dôvodmi stanoven</w:delText>
              </w:r>
              <w:r w:rsidR="00B5783F" w:rsidDel="00C5578F">
                <w:rPr>
                  <w:color w:val="000000"/>
                  <w:sz w:val="22"/>
                  <w:szCs w:val="22"/>
                </w:rPr>
                <w:delText>ými</w:delText>
              </w:r>
              <w:r w:rsidRPr="007001F1" w:rsidDel="00C5578F">
                <w:rPr>
                  <w:color w:val="000000"/>
                  <w:sz w:val="22"/>
                  <w:szCs w:val="22"/>
                </w:rPr>
                <w:delText xml:space="preserve"> v ustanovení §101 ods.2 a 3?</w:delText>
              </w:r>
            </w:del>
          </w:p>
        </w:tc>
        <w:tc>
          <w:tcPr>
            <w:tcW w:w="567" w:type="dxa"/>
            <w:shd w:val="clear" w:color="auto" w:fill="auto"/>
            <w:vAlign w:val="center"/>
            <w:hideMark/>
          </w:tcPr>
          <w:p w14:paraId="6FD80909" w14:textId="62A73F32" w:rsidR="00347A30" w:rsidRPr="007001F1" w:rsidDel="00C5578F" w:rsidRDefault="00347A30" w:rsidP="00347A30">
            <w:pPr>
              <w:jc w:val="center"/>
              <w:rPr>
                <w:del w:id="4142" w:author="Autor"/>
                <w:color w:val="000000"/>
              </w:rPr>
            </w:pPr>
            <w:del w:id="4143" w:author="Autor">
              <w:r w:rsidRPr="007001F1" w:rsidDel="00C5578F">
                <w:rPr>
                  <w:color w:val="000000"/>
                  <w:sz w:val="22"/>
                  <w:szCs w:val="22"/>
                </w:rPr>
                <w:delText> </w:delText>
              </w:r>
            </w:del>
          </w:p>
        </w:tc>
        <w:tc>
          <w:tcPr>
            <w:tcW w:w="567" w:type="dxa"/>
            <w:shd w:val="clear" w:color="auto" w:fill="auto"/>
            <w:vAlign w:val="center"/>
            <w:hideMark/>
          </w:tcPr>
          <w:p w14:paraId="4DDFA2AB" w14:textId="66B342C4" w:rsidR="00347A30" w:rsidRPr="007001F1" w:rsidDel="00C5578F" w:rsidRDefault="00347A30" w:rsidP="00347A30">
            <w:pPr>
              <w:jc w:val="center"/>
              <w:rPr>
                <w:del w:id="4144" w:author="Autor"/>
                <w:color w:val="000000"/>
              </w:rPr>
            </w:pPr>
            <w:del w:id="4145" w:author="Autor">
              <w:r w:rsidRPr="007001F1" w:rsidDel="00C5578F">
                <w:rPr>
                  <w:color w:val="000000"/>
                  <w:sz w:val="22"/>
                  <w:szCs w:val="22"/>
                </w:rPr>
                <w:delText> </w:delText>
              </w:r>
            </w:del>
          </w:p>
        </w:tc>
        <w:tc>
          <w:tcPr>
            <w:tcW w:w="776" w:type="dxa"/>
            <w:shd w:val="clear" w:color="auto" w:fill="auto"/>
            <w:vAlign w:val="center"/>
            <w:hideMark/>
          </w:tcPr>
          <w:p w14:paraId="17705277" w14:textId="78E0814F" w:rsidR="00347A30" w:rsidRPr="007001F1" w:rsidDel="00C5578F" w:rsidRDefault="00347A30" w:rsidP="00347A30">
            <w:pPr>
              <w:jc w:val="center"/>
              <w:rPr>
                <w:del w:id="4146" w:author="Autor"/>
                <w:color w:val="000000"/>
              </w:rPr>
            </w:pPr>
            <w:del w:id="4147" w:author="Autor">
              <w:r w:rsidRPr="007001F1" w:rsidDel="00C5578F">
                <w:rPr>
                  <w:color w:val="000000"/>
                  <w:sz w:val="22"/>
                  <w:szCs w:val="22"/>
                </w:rPr>
                <w:delText> </w:delText>
              </w:r>
            </w:del>
          </w:p>
        </w:tc>
        <w:tc>
          <w:tcPr>
            <w:tcW w:w="1775" w:type="dxa"/>
            <w:shd w:val="clear" w:color="auto" w:fill="auto"/>
            <w:vAlign w:val="center"/>
            <w:hideMark/>
          </w:tcPr>
          <w:p w14:paraId="4B1858A0" w14:textId="0733F0D9" w:rsidR="00347A30" w:rsidRPr="007001F1" w:rsidDel="00C5578F" w:rsidRDefault="00347A30" w:rsidP="00347A30">
            <w:pPr>
              <w:jc w:val="center"/>
              <w:rPr>
                <w:del w:id="4148" w:author="Autor"/>
                <w:color w:val="000000"/>
              </w:rPr>
            </w:pPr>
            <w:del w:id="4149" w:author="Autor">
              <w:r w:rsidRPr="007001F1" w:rsidDel="00C5578F">
                <w:rPr>
                  <w:color w:val="000000"/>
                  <w:sz w:val="22"/>
                  <w:szCs w:val="22"/>
                </w:rPr>
                <w:delText> </w:delText>
              </w:r>
            </w:del>
          </w:p>
        </w:tc>
      </w:tr>
      <w:tr w:rsidR="00347A30" w:rsidRPr="007001F1" w:rsidDel="00C5578F" w14:paraId="2778637B" w14:textId="75DEDD8B" w:rsidTr="00DC7517">
        <w:trPr>
          <w:trHeight w:val="20"/>
          <w:del w:id="4150" w:author="Autor"/>
        </w:trPr>
        <w:tc>
          <w:tcPr>
            <w:tcW w:w="582" w:type="dxa"/>
            <w:shd w:val="clear" w:color="auto" w:fill="auto"/>
            <w:noWrap/>
            <w:vAlign w:val="center"/>
            <w:hideMark/>
          </w:tcPr>
          <w:p w14:paraId="06C2CB5A" w14:textId="697B5774" w:rsidR="00347A30" w:rsidRPr="007001F1" w:rsidDel="00C5578F" w:rsidRDefault="006F6B0D" w:rsidP="00347A30">
            <w:pPr>
              <w:jc w:val="center"/>
              <w:rPr>
                <w:del w:id="4151" w:author="Autor"/>
                <w:color w:val="000000"/>
              </w:rPr>
            </w:pPr>
            <w:del w:id="4152" w:author="Autor">
              <w:r w:rsidRPr="007001F1" w:rsidDel="00C5578F">
                <w:rPr>
                  <w:color w:val="000000"/>
                  <w:sz w:val="22"/>
                  <w:szCs w:val="22"/>
                </w:rPr>
                <w:delText>14</w:delText>
              </w:r>
            </w:del>
          </w:p>
        </w:tc>
        <w:tc>
          <w:tcPr>
            <w:tcW w:w="4820" w:type="dxa"/>
            <w:gridSpan w:val="2"/>
            <w:shd w:val="clear" w:color="auto" w:fill="auto"/>
            <w:vAlign w:val="center"/>
            <w:hideMark/>
          </w:tcPr>
          <w:p w14:paraId="7A000127" w14:textId="20A872F2" w:rsidR="00347A30" w:rsidRPr="007001F1" w:rsidDel="00C5578F" w:rsidRDefault="00347A30" w:rsidP="00B5783F">
            <w:pPr>
              <w:jc w:val="both"/>
              <w:rPr>
                <w:del w:id="4153" w:author="Autor"/>
                <w:color w:val="000000"/>
              </w:rPr>
            </w:pPr>
            <w:del w:id="4154" w:author="Autor">
              <w:r w:rsidRPr="007001F1" w:rsidDel="00C5578F">
                <w:rPr>
                  <w:color w:val="000000"/>
                  <w:sz w:val="22"/>
                  <w:szCs w:val="22"/>
                </w:rPr>
                <w:delText xml:space="preserve">Postupoval </w:delText>
              </w:r>
              <w:r w:rsidR="00B5783F" w:rsidDel="00C5578F">
                <w:rPr>
                  <w:color w:val="000000"/>
                  <w:sz w:val="22"/>
                  <w:szCs w:val="22"/>
                </w:rPr>
                <w:delText>verejný obstarávateľ</w:delText>
              </w:r>
              <w:r w:rsidR="008F60DF" w:rsidDel="00C5578F">
                <w:rPr>
                  <w:color w:val="000000"/>
                  <w:sz w:val="22"/>
                  <w:szCs w:val="22"/>
                </w:rPr>
                <w:delText xml:space="preserve"> </w:delText>
              </w:r>
              <w:r w:rsidRPr="007001F1" w:rsidDel="00C5578F">
                <w:rPr>
                  <w:color w:val="000000"/>
                  <w:sz w:val="22"/>
                  <w:szCs w:val="22"/>
                </w:rPr>
                <w:delText xml:space="preserve">pri zadávaní koncesie podľa§ 100 až § 107 ZVO? </w:delText>
              </w:r>
            </w:del>
          </w:p>
        </w:tc>
        <w:tc>
          <w:tcPr>
            <w:tcW w:w="567" w:type="dxa"/>
            <w:shd w:val="clear" w:color="auto" w:fill="auto"/>
            <w:vAlign w:val="center"/>
            <w:hideMark/>
          </w:tcPr>
          <w:p w14:paraId="6D392B45" w14:textId="4F964404" w:rsidR="00347A30" w:rsidRPr="007001F1" w:rsidDel="00C5578F" w:rsidRDefault="00347A30" w:rsidP="00347A30">
            <w:pPr>
              <w:jc w:val="center"/>
              <w:rPr>
                <w:del w:id="4155" w:author="Autor"/>
                <w:color w:val="000000"/>
              </w:rPr>
            </w:pPr>
            <w:del w:id="4156" w:author="Autor">
              <w:r w:rsidRPr="007001F1" w:rsidDel="00C5578F">
                <w:rPr>
                  <w:color w:val="000000"/>
                  <w:sz w:val="22"/>
                  <w:szCs w:val="22"/>
                </w:rPr>
                <w:delText> </w:delText>
              </w:r>
            </w:del>
          </w:p>
        </w:tc>
        <w:tc>
          <w:tcPr>
            <w:tcW w:w="567" w:type="dxa"/>
            <w:shd w:val="clear" w:color="auto" w:fill="auto"/>
            <w:vAlign w:val="center"/>
            <w:hideMark/>
          </w:tcPr>
          <w:p w14:paraId="453DF8AB" w14:textId="18502D81" w:rsidR="00347A30" w:rsidRPr="007001F1" w:rsidDel="00C5578F" w:rsidRDefault="00347A30" w:rsidP="00347A30">
            <w:pPr>
              <w:jc w:val="center"/>
              <w:rPr>
                <w:del w:id="4157" w:author="Autor"/>
                <w:color w:val="000000"/>
              </w:rPr>
            </w:pPr>
            <w:del w:id="4158" w:author="Autor">
              <w:r w:rsidRPr="007001F1" w:rsidDel="00C5578F">
                <w:rPr>
                  <w:color w:val="000000"/>
                  <w:sz w:val="22"/>
                  <w:szCs w:val="22"/>
                </w:rPr>
                <w:delText> </w:delText>
              </w:r>
            </w:del>
          </w:p>
        </w:tc>
        <w:tc>
          <w:tcPr>
            <w:tcW w:w="776" w:type="dxa"/>
            <w:shd w:val="clear" w:color="auto" w:fill="auto"/>
            <w:vAlign w:val="center"/>
            <w:hideMark/>
          </w:tcPr>
          <w:p w14:paraId="757982AC" w14:textId="15FBAB89" w:rsidR="00347A30" w:rsidRPr="007001F1" w:rsidDel="00C5578F" w:rsidRDefault="00347A30" w:rsidP="00347A30">
            <w:pPr>
              <w:jc w:val="center"/>
              <w:rPr>
                <w:del w:id="4159" w:author="Autor"/>
                <w:color w:val="000000"/>
              </w:rPr>
            </w:pPr>
            <w:del w:id="4160" w:author="Autor">
              <w:r w:rsidRPr="007001F1" w:rsidDel="00C5578F">
                <w:rPr>
                  <w:color w:val="000000"/>
                  <w:sz w:val="22"/>
                  <w:szCs w:val="22"/>
                </w:rPr>
                <w:delText> </w:delText>
              </w:r>
            </w:del>
          </w:p>
        </w:tc>
        <w:tc>
          <w:tcPr>
            <w:tcW w:w="1775" w:type="dxa"/>
            <w:shd w:val="clear" w:color="auto" w:fill="auto"/>
            <w:vAlign w:val="center"/>
            <w:hideMark/>
          </w:tcPr>
          <w:p w14:paraId="5196F66C" w14:textId="08BA8076" w:rsidR="00347A30" w:rsidRPr="007001F1" w:rsidDel="00C5578F" w:rsidRDefault="00347A30" w:rsidP="00347A30">
            <w:pPr>
              <w:jc w:val="center"/>
              <w:rPr>
                <w:del w:id="4161" w:author="Autor"/>
                <w:color w:val="000000"/>
              </w:rPr>
            </w:pPr>
            <w:del w:id="4162" w:author="Autor">
              <w:r w:rsidRPr="007001F1" w:rsidDel="00C5578F">
                <w:rPr>
                  <w:color w:val="000000"/>
                  <w:sz w:val="22"/>
                  <w:szCs w:val="22"/>
                </w:rPr>
                <w:delText> </w:delText>
              </w:r>
            </w:del>
          </w:p>
        </w:tc>
      </w:tr>
      <w:tr w:rsidR="007350B7" w:rsidRPr="007001F1" w:rsidDel="00C5578F" w14:paraId="402F12A8" w14:textId="30FA60BE" w:rsidTr="00DC7517">
        <w:trPr>
          <w:trHeight w:val="392"/>
          <w:del w:id="4163" w:author="Autor"/>
        </w:trPr>
        <w:tc>
          <w:tcPr>
            <w:tcW w:w="582" w:type="dxa"/>
            <w:vMerge w:val="restart"/>
            <w:shd w:val="clear" w:color="auto" w:fill="auto"/>
            <w:noWrap/>
            <w:vAlign w:val="center"/>
            <w:hideMark/>
          </w:tcPr>
          <w:p w14:paraId="508D1BC8" w14:textId="1FD61A16" w:rsidR="007350B7" w:rsidRPr="007001F1" w:rsidDel="00C5578F" w:rsidRDefault="007350B7" w:rsidP="00347A30">
            <w:pPr>
              <w:jc w:val="center"/>
              <w:rPr>
                <w:del w:id="4164" w:author="Autor"/>
                <w:color w:val="000000"/>
              </w:rPr>
            </w:pPr>
            <w:del w:id="4165" w:author="Autor">
              <w:r w:rsidRPr="007001F1" w:rsidDel="00C5578F">
                <w:rPr>
                  <w:color w:val="000000"/>
                  <w:sz w:val="22"/>
                  <w:szCs w:val="22"/>
                </w:rPr>
                <w:delText>1</w:delText>
              </w:r>
              <w:r w:rsidR="00B97099" w:rsidDel="00C5578F">
                <w:rPr>
                  <w:color w:val="000000"/>
                  <w:sz w:val="22"/>
                  <w:szCs w:val="22"/>
                </w:rPr>
                <w:delText>5</w:delText>
              </w:r>
            </w:del>
          </w:p>
        </w:tc>
        <w:tc>
          <w:tcPr>
            <w:tcW w:w="4820" w:type="dxa"/>
            <w:gridSpan w:val="2"/>
            <w:shd w:val="clear" w:color="auto" w:fill="auto"/>
            <w:vAlign w:val="center"/>
            <w:hideMark/>
          </w:tcPr>
          <w:p w14:paraId="506FA70A" w14:textId="72FFAE03" w:rsidR="007350B7" w:rsidRPr="007001F1" w:rsidDel="00C5578F" w:rsidRDefault="007350B7" w:rsidP="00D5534B">
            <w:pPr>
              <w:jc w:val="both"/>
              <w:rPr>
                <w:del w:id="4166" w:author="Autor"/>
                <w:color w:val="000000"/>
              </w:rPr>
            </w:pPr>
            <w:del w:id="4167" w:author="Autor">
              <w:r w:rsidRPr="007001F1" w:rsidDel="00C5578F">
                <w:rPr>
                  <w:color w:val="000000"/>
                  <w:sz w:val="22"/>
                  <w:szCs w:val="22"/>
                </w:rPr>
                <w:delText>a) Bola zákazka zverejnená v súlade s</w:delText>
              </w:r>
              <w:r w:rsidR="00D5534B" w:rsidRPr="007001F1" w:rsidDel="00C5578F">
                <w:rPr>
                  <w:color w:val="000000"/>
                  <w:sz w:val="22"/>
                  <w:szCs w:val="22"/>
                </w:rPr>
                <w:delText xml:space="preserve"> príslušnými ustanoveniami ZVO?</w:delText>
              </w:r>
            </w:del>
          </w:p>
        </w:tc>
        <w:tc>
          <w:tcPr>
            <w:tcW w:w="567" w:type="dxa"/>
            <w:shd w:val="clear" w:color="auto" w:fill="auto"/>
            <w:vAlign w:val="center"/>
            <w:hideMark/>
          </w:tcPr>
          <w:p w14:paraId="66680D3D" w14:textId="4F3C88D1" w:rsidR="007350B7" w:rsidRPr="007001F1" w:rsidDel="00C5578F" w:rsidRDefault="007350B7" w:rsidP="00347A30">
            <w:pPr>
              <w:jc w:val="center"/>
              <w:rPr>
                <w:del w:id="4168" w:author="Autor"/>
                <w:color w:val="000000"/>
              </w:rPr>
            </w:pPr>
            <w:del w:id="4169" w:author="Autor">
              <w:r w:rsidRPr="007001F1" w:rsidDel="00C5578F">
                <w:rPr>
                  <w:color w:val="000000"/>
                  <w:sz w:val="22"/>
                  <w:szCs w:val="22"/>
                </w:rPr>
                <w:delText> </w:delText>
              </w:r>
            </w:del>
          </w:p>
        </w:tc>
        <w:tc>
          <w:tcPr>
            <w:tcW w:w="567" w:type="dxa"/>
            <w:shd w:val="clear" w:color="auto" w:fill="auto"/>
            <w:vAlign w:val="center"/>
            <w:hideMark/>
          </w:tcPr>
          <w:p w14:paraId="40D0B87F" w14:textId="678F377C" w:rsidR="007350B7" w:rsidRPr="007001F1" w:rsidDel="00C5578F" w:rsidRDefault="007350B7" w:rsidP="00347A30">
            <w:pPr>
              <w:jc w:val="center"/>
              <w:rPr>
                <w:del w:id="4170" w:author="Autor"/>
                <w:color w:val="000000"/>
              </w:rPr>
            </w:pPr>
            <w:del w:id="4171" w:author="Autor">
              <w:r w:rsidRPr="007001F1" w:rsidDel="00C5578F">
                <w:rPr>
                  <w:color w:val="000000"/>
                  <w:sz w:val="22"/>
                  <w:szCs w:val="22"/>
                </w:rPr>
                <w:delText> </w:delText>
              </w:r>
            </w:del>
          </w:p>
        </w:tc>
        <w:tc>
          <w:tcPr>
            <w:tcW w:w="776" w:type="dxa"/>
            <w:shd w:val="clear" w:color="auto" w:fill="auto"/>
            <w:vAlign w:val="center"/>
            <w:hideMark/>
          </w:tcPr>
          <w:p w14:paraId="2242CA16" w14:textId="37CF2F0A" w:rsidR="007350B7" w:rsidRPr="007001F1" w:rsidDel="00C5578F" w:rsidRDefault="007350B7" w:rsidP="00347A30">
            <w:pPr>
              <w:jc w:val="center"/>
              <w:rPr>
                <w:del w:id="4172" w:author="Autor"/>
                <w:color w:val="000000"/>
              </w:rPr>
            </w:pPr>
            <w:del w:id="4173" w:author="Autor">
              <w:r w:rsidRPr="007001F1" w:rsidDel="00C5578F">
                <w:rPr>
                  <w:color w:val="000000"/>
                  <w:sz w:val="22"/>
                  <w:szCs w:val="22"/>
                </w:rPr>
                <w:delText> </w:delText>
              </w:r>
            </w:del>
          </w:p>
        </w:tc>
        <w:tc>
          <w:tcPr>
            <w:tcW w:w="1775" w:type="dxa"/>
            <w:shd w:val="clear" w:color="auto" w:fill="auto"/>
            <w:vAlign w:val="center"/>
            <w:hideMark/>
          </w:tcPr>
          <w:p w14:paraId="774F81AF" w14:textId="653B5A0C" w:rsidR="007350B7" w:rsidRPr="007001F1" w:rsidDel="00C5578F" w:rsidRDefault="007350B7" w:rsidP="00347A30">
            <w:pPr>
              <w:jc w:val="center"/>
              <w:rPr>
                <w:del w:id="4174" w:author="Autor"/>
                <w:color w:val="000000"/>
              </w:rPr>
            </w:pPr>
            <w:del w:id="4175" w:author="Autor">
              <w:r w:rsidRPr="007001F1" w:rsidDel="00C5578F">
                <w:rPr>
                  <w:color w:val="000000"/>
                  <w:sz w:val="22"/>
                  <w:szCs w:val="22"/>
                </w:rPr>
                <w:delText> </w:delText>
              </w:r>
            </w:del>
          </w:p>
        </w:tc>
      </w:tr>
      <w:tr w:rsidR="007350B7" w:rsidRPr="007001F1" w:rsidDel="00C5578F" w14:paraId="47F92DD4" w14:textId="06AC9326" w:rsidTr="00DC7517">
        <w:trPr>
          <w:trHeight w:val="757"/>
          <w:del w:id="4176" w:author="Autor"/>
        </w:trPr>
        <w:tc>
          <w:tcPr>
            <w:tcW w:w="582" w:type="dxa"/>
            <w:vMerge/>
            <w:shd w:val="clear" w:color="auto" w:fill="auto"/>
            <w:noWrap/>
            <w:vAlign w:val="center"/>
          </w:tcPr>
          <w:p w14:paraId="68EB8913" w14:textId="105E1F76" w:rsidR="007350B7" w:rsidRPr="007001F1" w:rsidDel="00C5578F" w:rsidRDefault="007350B7" w:rsidP="00347A30">
            <w:pPr>
              <w:jc w:val="center"/>
              <w:rPr>
                <w:del w:id="4177" w:author="Autor"/>
                <w:color w:val="000000"/>
              </w:rPr>
            </w:pPr>
          </w:p>
        </w:tc>
        <w:tc>
          <w:tcPr>
            <w:tcW w:w="4820" w:type="dxa"/>
            <w:gridSpan w:val="2"/>
            <w:shd w:val="clear" w:color="auto" w:fill="auto"/>
            <w:vAlign w:val="center"/>
          </w:tcPr>
          <w:p w14:paraId="2EF69A23" w14:textId="31B2BD67" w:rsidR="007350B7" w:rsidRPr="007001F1" w:rsidDel="00C5578F" w:rsidRDefault="007350B7" w:rsidP="00D5534B">
            <w:pPr>
              <w:jc w:val="both"/>
              <w:rPr>
                <w:del w:id="4178" w:author="Autor"/>
                <w:color w:val="000000"/>
              </w:rPr>
            </w:pPr>
            <w:del w:id="4179" w:author="Autor">
              <w:r w:rsidRPr="007001F1" w:rsidDel="00C5578F">
                <w:rPr>
                  <w:color w:val="000000"/>
                  <w:sz w:val="22"/>
                  <w:szCs w:val="22"/>
                </w:rPr>
                <w:delText>b) Postupovala pri zverejňovaní zákazky osoba podľa § 8 zákona o verejnom obstarávaní v nadväznosti na výšku poskytnutých finančných prostriedkov v súlade so ZVO (ak je relevantné)?</w:delText>
              </w:r>
            </w:del>
          </w:p>
        </w:tc>
        <w:tc>
          <w:tcPr>
            <w:tcW w:w="567" w:type="dxa"/>
            <w:shd w:val="clear" w:color="auto" w:fill="auto"/>
            <w:vAlign w:val="center"/>
          </w:tcPr>
          <w:p w14:paraId="4583EA56" w14:textId="3118DBA1" w:rsidR="007350B7" w:rsidRPr="007001F1" w:rsidDel="00C5578F" w:rsidRDefault="007350B7" w:rsidP="00347A30">
            <w:pPr>
              <w:jc w:val="center"/>
              <w:rPr>
                <w:del w:id="4180" w:author="Autor"/>
                <w:color w:val="000000"/>
              </w:rPr>
            </w:pPr>
          </w:p>
        </w:tc>
        <w:tc>
          <w:tcPr>
            <w:tcW w:w="567" w:type="dxa"/>
            <w:shd w:val="clear" w:color="auto" w:fill="auto"/>
            <w:vAlign w:val="center"/>
          </w:tcPr>
          <w:p w14:paraId="70C1B2DE" w14:textId="21AE86B5" w:rsidR="007350B7" w:rsidRPr="007001F1" w:rsidDel="00C5578F" w:rsidRDefault="007350B7" w:rsidP="00347A30">
            <w:pPr>
              <w:jc w:val="center"/>
              <w:rPr>
                <w:del w:id="4181" w:author="Autor"/>
                <w:color w:val="000000"/>
              </w:rPr>
            </w:pPr>
          </w:p>
        </w:tc>
        <w:tc>
          <w:tcPr>
            <w:tcW w:w="776" w:type="dxa"/>
            <w:shd w:val="clear" w:color="auto" w:fill="auto"/>
            <w:vAlign w:val="center"/>
          </w:tcPr>
          <w:p w14:paraId="51F7CF61" w14:textId="3F7291B7" w:rsidR="007350B7" w:rsidRPr="007001F1" w:rsidDel="00C5578F" w:rsidRDefault="007350B7" w:rsidP="00347A30">
            <w:pPr>
              <w:jc w:val="center"/>
              <w:rPr>
                <w:del w:id="4182" w:author="Autor"/>
                <w:color w:val="000000"/>
              </w:rPr>
            </w:pPr>
          </w:p>
        </w:tc>
        <w:tc>
          <w:tcPr>
            <w:tcW w:w="1775" w:type="dxa"/>
            <w:shd w:val="clear" w:color="auto" w:fill="auto"/>
            <w:vAlign w:val="center"/>
          </w:tcPr>
          <w:p w14:paraId="2ADBA943" w14:textId="294CE9A8" w:rsidR="007350B7" w:rsidRPr="007001F1" w:rsidDel="00C5578F" w:rsidRDefault="007350B7" w:rsidP="00347A30">
            <w:pPr>
              <w:jc w:val="center"/>
              <w:rPr>
                <w:del w:id="4183" w:author="Autor"/>
                <w:color w:val="000000"/>
              </w:rPr>
            </w:pPr>
          </w:p>
        </w:tc>
      </w:tr>
      <w:tr w:rsidR="004B0E9E" w:rsidRPr="007001F1" w:rsidDel="00C5578F" w14:paraId="1E9ED340" w14:textId="2668A050" w:rsidTr="00DC7517">
        <w:trPr>
          <w:trHeight w:val="272"/>
          <w:del w:id="4184" w:author="Autor"/>
        </w:trPr>
        <w:tc>
          <w:tcPr>
            <w:tcW w:w="582" w:type="dxa"/>
            <w:vMerge w:val="restart"/>
            <w:shd w:val="clear" w:color="auto" w:fill="auto"/>
            <w:noWrap/>
            <w:vAlign w:val="center"/>
            <w:hideMark/>
          </w:tcPr>
          <w:p w14:paraId="3D600A96" w14:textId="3A406C0B" w:rsidR="004B0E9E" w:rsidRPr="007001F1" w:rsidDel="00C5578F" w:rsidRDefault="004B0E9E" w:rsidP="00347A30">
            <w:pPr>
              <w:jc w:val="center"/>
              <w:rPr>
                <w:del w:id="4185" w:author="Autor"/>
                <w:color w:val="000000"/>
              </w:rPr>
            </w:pPr>
            <w:del w:id="4186" w:author="Autor">
              <w:r w:rsidRPr="007001F1" w:rsidDel="00C5578F">
                <w:rPr>
                  <w:color w:val="000000"/>
                  <w:sz w:val="22"/>
                  <w:szCs w:val="22"/>
                </w:rPr>
                <w:delText>1</w:delText>
              </w:r>
              <w:r w:rsidDel="00C5578F">
                <w:rPr>
                  <w:color w:val="000000"/>
                  <w:sz w:val="22"/>
                  <w:szCs w:val="22"/>
                </w:rPr>
                <w:delText>6</w:delText>
              </w:r>
            </w:del>
          </w:p>
        </w:tc>
        <w:tc>
          <w:tcPr>
            <w:tcW w:w="4820" w:type="dxa"/>
            <w:gridSpan w:val="2"/>
            <w:shd w:val="clear" w:color="auto" w:fill="auto"/>
            <w:vAlign w:val="center"/>
            <w:hideMark/>
          </w:tcPr>
          <w:p w14:paraId="2882FDE7" w14:textId="76345711" w:rsidR="004B0E9E" w:rsidRPr="007001F1" w:rsidDel="00C5578F" w:rsidRDefault="004B0E9E" w:rsidP="00D5534B">
            <w:pPr>
              <w:jc w:val="both"/>
              <w:rPr>
                <w:del w:id="4187" w:author="Autor"/>
              </w:rPr>
            </w:pPr>
            <w:del w:id="4188" w:author="Autor">
              <w:r w:rsidRPr="007001F1" w:rsidDel="00C5578F">
                <w:rPr>
                  <w:sz w:val="22"/>
                  <w:szCs w:val="22"/>
                </w:rPr>
                <w:delText>a) Nebol pri zadávaní zákazky identifikovaný konflikt záujmov?</w:delText>
              </w:r>
            </w:del>
          </w:p>
        </w:tc>
        <w:tc>
          <w:tcPr>
            <w:tcW w:w="567" w:type="dxa"/>
            <w:shd w:val="clear" w:color="auto" w:fill="auto"/>
            <w:vAlign w:val="center"/>
            <w:hideMark/>
          </w:tcPr>
          <w:p w14:paraId="44533F7D" w14:textId="1A07CF8F" w:rsidR="004B0E9E" w:rsidRPr="007001F1" w:rsidDel="00C5578F" w:rsidRDefault="004B0E9E" w:rsidP="00347A30">
            <w:pPr>
              <w:jc w:val="center"/>
              <w:rPr>
                <w:del w:id="4189" w:author="Autor"/>
                <w:color w:val="000000"/>
              </w:rPr>
            </w:pPr>
            <w:del w:id="4190" w:author="Autor">
              <w:r w:rsidRPr="007001F1" w:rsidDel="00C5578F">
                <w:rPr>
                  <w:color w:val="000000"/>
                  <w:sz w:val="22"/>
                  <w:szCs w:val="22"/>
                </w:rPr>
                <w:delText> </w:delText>
              </w:r>
            </w:del>
          </w:p>
        </w:tc>
        <w:tc>
          <w:tcPr>
            <w:tcW w:w="567" w:type="dxa"/>
            <w:shd w:val="clear" w:color="auto" w:fill="auto"/>
            <w:vAlign w:val="center"/>
            <w:hideMark/>
          </w:tcPr>
          <w:p w14:paraId="48B77D92" w14:textId="2D0D0362" w:rsidR="004B0E9E" w:rsidRPr="007001F1" w:rsidDel="00C5578F" w:rsidRDefault="004B0E9E" w:rsidP="00347A30">
            <w:pPr>
              <w:jc w:val="center"/>
              <w:rPr>
                <w:del w:id="4191" w:author="Autor"/>
                <w:color w:val="000000"/>
              </w:rPr>
            </w:pPr>
            <w:del w:id="4192" w:author="Autor">
              <w:r w:rsidRPr="007001F1" w:rsidDel="00C5578F">
                <w:rPr>
                  <w:color w:val="000000"/>
                  <w:sz w:val="22"/>
                  <w:szCs w:val="22"/>
                </w:rPr>
                <w:delText> </w:delText>
              </w:r>
            </w:del>
          </w:p>
        </w:tc>
        <w:tc>
          <w:tcPr>
            <w:tcW w:w="776" w:type="dxa"/>
            <w:shd w:val="clear" w:color="auto" w:fill="auto"/>
            <w:vAlign w:val="center"/>
            <w:hideMark/>
          </w:tcPr>
          <w:p w14:paraId="425917BD" w14:textId="3EA42619" w:rsidR="004B0E9E" w:rsidRPr="007001F1" w:rsidDel="00C5578F" w:rsidRDefault="004B0E9E" w:rsidP="00347A30">
            <w:pPr>
              <w:jc w:val="center"/>
              <w:rPr>
                <w:del w:id="4193" w:author="Autor"/>
                <w:color w:val="000000"/>
              </w:rPr>
            </w:pPr>
            <w:del w:id="4194" w:author="Autor">
              <w:r w:rsidRPr="007001F1" w:rsidDel="00C5578F">
                <w:rPr>
                  <w:color w:val="000000"/>
                  <w:sz w:val="22"/>
                  <w:szCs w:val="22"/>
                </w:rPr>
                <w:delText> </w:delText>
              </w:r>
            </w:del>
          </w:p>
        </w:tc>
        <w:tc>
          <w:tcPr>
            <w:tcW w:w="1775" w:type="dxa"/>
            <w:shd w:val="clear" w:color="auto" w:fill="auto"/>
            <w:vAlign w:val="center"/>
            <w:hideMark/>
          </w:tcPr>
          <w:p w14:paraId="6EF0955C" w14:textId="1FE81B36" w:rsidR="004B0E9E" w:rsidRPr="007001F1" w:rsidDel="00C5578F" w:rsidRDefault="004B0E9E" w:rsidP="00347A30">
            <w:pPr>
              <w:jc w:val="center"/>
              <w:rPr>
                <w:del w:id="4195" w:author="Autor"/>
                <w:color w:val="000000"/>
              </w:rPr>
            </w:pPr>
            <w:del w:id="4196" w:author="Autor">
              <w:r w:rsidRPr="007001F1" w:rsidDel="00C5578F">
                <w:rPr>
                  <w:color w:val="000000"/>
                  <w:sz w:val="22"/>
                  <w:szCs w:val="22"/>
                </w:rPr>
                <w:delText> </w:delText>
              </w:r>
            </w:del>
          </w:p>
        </w:tc>
      </w:tr>
      <w:tr w:rsidR="004B0E9E" w:rsidRPr="007001F1" w:rsidDel="00C5578F" w14:paraId="5AA71CE1" w14:textId="702E1A93" w:rsidTr="00DC7517">
        <w:trPr>
          <w:trHeight w:val="675"/>
          <w:del w:id="4197" w:author="Autor"/>
        </w:trPr>
        <w:tc>
          <w:tcPr>
            <w:tcW w:w="582" w:type="dxa"/>
            <w:vMerge/>
            <w:shd w:val="clear" w:color="auto" w:fill="auto"/>
            <w:noWrap/>
            <w:vAlign w:val="center"/>
          </w:tcPr>
          <w:p w14:paraId="4E1AF639" w14:textId="16DAF1A9" w:rsidR="004B0E9E" w:rsidRPr="007001F1" w:rsidDel="00C5578F" w:rsidRDefault="004B0E9E" w:rsidP="00347A30">
            <w:pPr>
              <w:jc w:val="center"/>
              <w:rPr>
                <w:del w:id="4198" w:author="Autor"/>
                <w:color w:val="000000"/>
              </w:rPr>
            </w:pPr>
          </w:p>
        </w:tc>
        <w:tc>
          <w:tcPr>
            <w:tcW w:w="4820" w:type="dxa"/>
            <w:gridSpan w:val="2"/>
            <w:shd w:val="clear" w:color="auto" w:fill="auto"/>
            <w:vAlign w:val="center"/>
          </w:tcPr>
          <w:p w14:paraId="7B64B67B" w14:textId="7F6FF869" w:rsidR="004B0E9E" w:rsidRPr="007001F1" w:rsidDel="00C5578F" w:rsidRDefault="004B0E9E" w:rsidP="00D5534B">
            <w:pPr>
              <w:jc w:val="both"/>
              <w:rPr>
                <w:del w:id="4199" w:author="Autor"/>
              </w:rPr>
            </w:pPr>
            <w:del w:id="4200" w:author="Autor">
              <w:r w:rsidRPr="007001F1" w:rsidDel="00C5578F">
                <w:rPr>
                  <w:sz w:val="22"/>
                  <w:szCs w:val="22"/>
                </w:rPr>
                <w:delText>b) Boli v prípade konfliktu záujmov prijaté primerané opatrenia a vykonaná náprav</w:delText>
              </w:r>
              <w:r w:rsidDel="00C5578F">
                <w:rPr>
                  <w:sz w:val="22"/>
                  <w:szCs w:val="22"/>
                </w:rPr>
                <w:delText>a</w:delText>
              </w:r>
              <w:r w:rsidRPr="007001F1" w:rsidDel="00C5578F">
                <w:rPr>
                  <w:sz w:val="22"/>
                  <w:szCs w:val="22"/>
                </w:rPr>
                <w:delText xml:space="preserve"> v zmysle          § 23 ods. 5 ZVO?</w:delText>
              </w:r>
            </w:del>
          </w:p>
        </w:tc>
        <w:tc>
          <w:tcPr>
            <w:tcW w:w="567" w:type="dxa"/>
            <w:shd w:val="clear" w:color="auto" w:fill="auto"/>
            <w:vAlign w:val="center"/>
          </w:tcPr>
          <w:p w14:paraId="61B97B5A" w14:textId="0599C24B" w:rsidR="004B0E9E" w:rsidRPr="007001F1" w:rsidDel="00C5578F" w:rsidRDefault="004B0E9E" w:rsidP="00347A30">
            <w:pPr>
              <w:jc w:val="center"/>
              <w:rPr>
                <w:del w:id="4201" w:author="Autor"/>
                <w:color w:val="000000"/>
              </w:rPr>
            </w:pPr>
          </w:p>
        </w:tc>
        <w:tc>
          <w:tcPr>
            <w:tcW w:w="567" w:type="dxa"/>
            <w:shd w:val="clear" w:color="auto" w:fill="auto"/>
            <w:vAlign w:val="center"/>
          </w:tcPr>
          <w:p w14:paraId="23BE107A" w14:textId="76BF6B51" w:rsidR="004B0E9E" w:rsidRPr="007001F1" w:rsidDel="00C5578F" w:rsidRDefault="004B0E9E" w:rsidP="00347A30">
            <w:pPr>
              <w:jc w:val="center"/>
              <w:rPr>
                <w:del w:id="4202" w:author="Autor"/>
                <w:color w:val="000000"/>
              </w:rPr>
            </w:pPr>
          </w:p>
        </w:tc>
        <w:tc>
          <w:tcPr>
            <w:tcW w:w="776" w:type="dxa"/>
            <w:shd w:val="clear" w:color="auto" w:fill="auto"/>
            <w:vAlign w:val="center"/>
          </w:tcPr>
          <w:p w14:paraId="4D8AD78F" w14:textId="28850BD9" w:rsidR="004B0E9E" w:rsidRPr="007001F1" w:rsidDel="00C5578F" w:rsidRDefault="004B0E9E" w:rsidP="00347A30">
            <w:pPr>
              <w:jc w:val="center"/>
              <w:rPr>
                <w:del w:id="4203" w:author="Autor"/>
                <w:color w:val="000000"/>
              </w:rPr>
            </w:pPr>
          </w:p>
        </w:tc>
        <w:tc>
          <w:tcPr>
            <w:tcW w:w="1775" w:type="dxa"/>
            <w:shd w:val="clear" w:color="auto" w:fill="auto"/>
            <w:vAlign w:val="center"/>
          </w:tcPr>
          <w:p w14:paraId="627C6E7A" w14:textId="13243C68" w:rsidR="004B0E9E" w:rsidRPr="007001F1" w:rsidDel="00C5578F" w:rsidRDefault="004B0E9E" w:rsidP="00347A30">
            <w:pPr>
              <w:jc w:val="center"/>
              <w:rPr>
                <w:del w:id="4204" w:author="Autor"/>
                <w:color w:val="000000"/>
              </w:rPr>
            </w:pPr>
          </w:p>
        </w:tc>
      </w:tr>
      <w:tr w:rsidR="004B0E9E" w:rsidRPr="007001F1" w:rsidDel="00C5578F" w14:paraId="78783DCB" w14:textId="584D2283" w:rsidTr="00DC7517">
        <w:trPr>
          <w:trHeight w:val="675"/>
          <w:del w:id="4205" w:author="Autor"/>
        </w:trPr>
        <w:tc>
          <w:tcPr>
            <w:tcW w:w="582" w:type="dxa"/>
            <w:vMerge/>
            <w:shd w:val="clear" w:color="auto" w:fill="auto"/>
            <w:noWrap/>
            <w:vAlign w:val="center"/>
          </w:tcPr>
          <w:p w14:paraId="580BC66B" w14:textId="33BE6D78" w:rsidR="004B0E9E" w:rsidRPr="007001F1" w:rsidDel="00C5578F" w:rsidRDefault="004B0E9E" w:rsidP="00347A30">
            <w:pPr>
              <w:jc w:val="center"/>
              <w:rPr>
                <w:del w:id="4206" w:author="Autor"/>
                <w:color w:val="000000"/>
              </w:rPr>
            </w:pPr>
          </w:p>
        </w:tc>
        <w:tc>
          <w:tcPr>
            <w:tcW w:w="4820" w:type="dxa"/>
            <w:gridSpan w:val="2"/>
            <w:shd w:val="clear" w:color="auto" w:fill="auto"/>
            <w:vAlign w:val="center"/>
          </w:tcPr>
          <w:p w14:paraId="56C7D92D" w14:textId="0F425429" w:rsidR="004B0E9E" w:rsidRPr="007001F1" w:rsidDel="00C5578F" w:rsidRDefault="004B0E9E" w:rsidP="00D5534B">
            <w:pPr>
              <w:jc w:val="both"/>
              <w:rPr>
                <w:del w:id="4207" w:author="Autor"/>
              </w:rPr>
            </w:pPr>
            <w:del w:id="4208" w:author="Autor">
              <w:r w:rsidRPr="007001F1" w:rsidDel="00C5578F">
                <w:rPr>
                  <w:sz w:val="22"/>
                  <w:szCs w:val="22"/>
                </w:rPr>
                <w:delText>c) Bol uchádzač alebo záujemca vylúčený podľa § 40 ods. 6 písm. f), ak konflikt záujmov nebolo možné odstrániť inými účinnými opatreniami?</w:delText>
              </w:r>
            </w:del>
          </w:p>
        </w:tc>
        <w:tc>
          <w:tcPr>
            <w:tcW w:w="567" w:type="dxa"/>
            <w:shd w:val="clear" w:color="auto" w:fill="auto"/>
            <w:vAlign w:val="center"/>
          </w:tcPr>
          <w:p w14:paraId="4BE3792D" w14:textId="7EA35CAB" w:rsidR="004B0E9E" w:rsidRPr="007001F1" w:rsidDel="00C5578F" w:rsidRDefault="004B0E9E" w:rsidP="00347A30">
            <w:pPr>
              <w:jc w:val="center"/>
              <w:rPr>
                <w:del w:id="4209" w:author="Autor"/>
                <w:color w:val="000000"/>
              </w:rPr>
            </w:pPr>
          </w:p>
        </w:tc>
        <w:tc>
          <w:tcPr>
            <w:tcW w:w="567" w:type="dxa"/>
            <w:shd w:val="clear" w:color="auto" w:fill="auto"/>
            <w:vAlign w:val="center"/>
          </w:tcPr>
          <w:p w14:paraId="70AC876A" w14:textId="5C26F9AA" w:rsidR="004B0E9E" w:rsidRPr="007001F1" w:rsidDel="00C5578F" w:rsidRDefault="004B0E9E" w:rsidP="00347A30">
            <w:pPr>
              <w:jc w:val="center"/>
              <w:rPr>
                <w:del w:id="4210" w:author="Autor"/>
                <w:color w:val="000000"/>
              </w:rPr>
            </w:pPr>
          </w:p>
        </w:tc>
        <w:tc>
          <w:tcPr>
            <w:tcW w:w="776" w:type="dxa"/>
            <w:shd w:val="clear" w:color="auto" w:fill="auto"/>
            <w:vAlign w:val="center"/>
          </w:tcPr>
          <w:p w14:paraId="25D3E612" w14:textId="5E44DE2D" w:rsidR="004B0E9E" w:rsidRPr="007001F1" w:rsidDel="00C5578F" w:rsidRDefault="004B0E9E" w:rsidP="00347A30">
            <w:pPr>
              <w:jc w:val="center"/>
              <w:rPr>
                <w:del w:id="4211" w:author="Autor"/>
                <w:color w:val="000000"/>
              </w:rPr>
            </w:pPr>
          </w:p>
        </w:tc>
        <w:tc>
          <w:tcPr>
            <w:tcW w:w="1775" w:type="dxa"/>
            <w:shd w:val="clear" w:color="auto" w:fill="auto"/>
            <w:vAlign w:val="center"/>
          </w:tcPr>
          <w:p w14:paraId="4D2DFE0E" w14:textId="130C4203" w:rsidR="004B0E9E" w:rsidRPr="007001F1" w:rsidDel="00C5578F" w:rsidRDefault="004B0E9E" w:rsidP="00347A30">
            <w:pPr>
              <w:jc w:val="center"/>
              <w:rPr>
                <w:del w:id="4212" w:author="Autor"/>
                <w:color w:val="000000"/>
              </w:rPr>
            </w:pPr>
          </w:p>
        </w:tc>
      </w:tr>
      <w:tr w:rsidR="004B0E9E" w:rsidRPr="007001F1" w:rsidDel="00C5578F" w14:paraId="068590A6" w14:textId="0D00C8B6" w:rsidTr="00DC7517">
        <w:trPr>
          <w:trHeight w:val="675"/>
          <w:del w:id="4213" w:author="Autor"/>
        </w:trPr>
        <w:tc>
          <w:tcPr>
            <w:tcW w:w="582" w:type="dxa"/>
            <w:vMerge/>
            <w:shd w:val="clear" w:color="auto" w:fill="auto"/>
            <w:noWrap/>
            <w:vAlign w:val="center"/>
          </w:tcPr>
          <w:p w14:paraId="37E7855D" w14:textId="2231E8FD" w:rsidR="004B0E9E" w:rsidRPr="007001F1" w:rsidDel="00C5578F" w:rsidRDefault="004B0E9E" w:rsidP="00347A30">
            <w:pPr>
              <w:jc w:val="center"/>
              <w:rPr>
                <w:del w:id="4214" w:author="Autor"/>
                <w:color w:val="000000"/>
              </w:rPr>
            </w:pPr>
          </w:p>
        </w:tc>
        <w:tc>
          <w:tcPr>
            <w:tcW w:w="4820" w:type="dxa"/>
            <w:gridSpan w:val="2"/>
            <w:shd w:val="clear" w:color="auto" w:fill="auto"/>
            <w:vAlign w:val="center"/>
          </w:tcPr>
          <w:p w14:paraId="47F41AEC" w14:textId="6FC3ECE0" w:rsidR="004B0E9E" w:rsidRPr="007001F1" w:rsidDel="00C5578F" w:rsidRDefault="004B0E9E" w:rsidP="00D5534B">
            <w:pPr>
              <w:jc w:val="both"/>
              <w:rPr>
                <w:del w:id="4215" w:author="Autor"/>
                <w:sz w:val="22"/>
                <w:szCs w:val="22"/>
              </w:rPr>
            </w:pPr>
          </w:p>
        </w:tc>
        <w:tc>
          <w:tcPr>
            <w:tcW w:w="567" w:type="dxa"/>
            <w:shd w:val="clear" w:color="auto" w:fill="auto"/>
            <w:vAlign w:val="center"/>
          </w:tcPr>
          <w:p w14:paraId="7AB9BD47" w14:textId="4A634BB4" w:rsidR="004B0E9E" w:rsidRPr="007001F1" w:rsidDel="00C5578F" w:rsidRDefault="004B0E9E" w:rsidP="00347A30">
            <w:pPr>
              <w:jc w:val="center"/>
              <w:rPr>
                <w:del w:id="4216" w:author="Autor"/>
                <w:color w:val="000000"/>
              </w:rPr>
            </w:pPr>
          </w:p>
        </w:tc>
        <w:tc>
          <w:tcPr>
            <w:tcW w:w="567" w:type="dxa"/>
            <w:shd w:val="clear" w:color="auto" w:fill="auto"/>
            <w:vAlign w:val="center"/>
          </w:tcPr>
          <w:p w14:paraId="429F3C10" w14:textId="5E5C1BD2" w:rsidR="004B0E9E" w:rsidRPr="007001F1" w:rsidDel="00C5578F" w:rsidRDefault="004B0E9E" w:rsidP="00347A30">
            <w:pPr>
              <w:jc w:val="center"/>
              <w:rPr>
                <w:del w:id="4217" w:author="Autor"/>
                <w:color w:val="000000"/>
              </w:rPr>
            </w:pPr>
          </w:p>
        </w:tc>
        <w:tc>
          <w:tcPr>
            <w:tcW w:w="776" w:type="dxa"/>
            <w:shd w:val="clear" w:color="auto" w:fill="auto"/>
            <w:vAlign w:val="center"/>
          </w:tcPr>
          <w:p w14:paraId="71D0019C" w14:textId="0EA4228E" w:rsidR="004B0E9E" w:rsidRPr="007001F1" w:rsidDel="00C5578F" w:rsidRDefault="004B0E9E" w:rsidP="00347A30">
            <w:pPr>
              <w:jc w:val="center"/>
              <w:rPr>
                <w:del w:id="4218" w:author="Autor"/>
                <w:color w:val="000000"/>
              </w:rPr>
            </w:pPr>
          </w:p>
        </w:tc>
        <w:tc>
          <w:tcPr>
            <w:tcW w:w="1775" w:type="dxa"/>
            <w:shd w:val="clear" w:color="auto" w:fill="auto"/>
            <w:vAlign w:val="center"/>
          </w:tcPr>
          <w:p w14:paraId="53DAA8AB" w14:textId="49CE5E34" w:rsidR="004B0E9E" w:rsidRPr="007001F1" w:rsidDel="00C5578F" w:rsidRDefault="004B0E9E" w:rsidP="00347A30">
            <w:pPr>
              <w:jc w:val="center"/>
              <w:rPr>
                <w:del w:id="4219" w:author="Autor"/>
                <w:color w:val="000000"/>
              </w:rPr>
            </w:pPr>
          </w:p>
        </w:tc>
      </w:tr>
      <w:tr w:rsidR="007350B7" w:rsidRPr="007001F1" w:rsidDel="00C5578F" w14:paraId="5D458F67" w14:textId="1B4EC980" w:rsidTr="00DC7517">
        <w:trPr>
          <w:trHeight w:val="1140"/>
          <w:del w:id="4220" w:author="Autor"/>
        </w:trPr>
        <w:tc>
          <w:tcPr>
            <w:tcW w:w="582" w:type="dxa"/>
            <w:vMerge w:val="restart"/>
            <w:shd w:val="clear" w:color="auto" w:fill="auto"/>
            <w:noWrap/>
            <w:vAlign w:val="center"/>
            <w:hideMark/>
          </w:tcPr>
          <w:p w14:paraId="4D0AF2B1" w14:textId="38A7D3EE" w:rsidR="007350B7" w:rsidRPr="007001F1" w:rsidDel="00C5578F" w:rsidRDefault="007350B7" w:rsidP="00347A30">
            <w:pPr>
              <w:jc w:val="center"/>
              <w:rPr>
                <w:del w:id="4221" w:author="Autor"/>
                <w:color w:val="000000"/>
              </w:rPr>
            </w:pPr>
            <w:del w:id="4222" w:author="Autor">
              <w:r w:rsidRPr="007001F1" w:rsidDel="00C5578F">
                <w:rPr>
                  <w:color w:val="000000"/>
                  <w:sz w:val="22"/>
                  <w:szCs w:val="22"/>
                </w:rPr>
                <w:delText>1</w:delText>
              </w:r>
              <w:r w:rsidR="00B97099" w:rsidDel="00C5578F">
                <w:rPr>
                  <w:color w:val="000000"/>
                  <w:sz w:val="22"/>
                  <w:szCs w:val="22"/>
                </w:rPr>
                <w:delText>7</w:delText>
              </w:r>
            </w:del>
          </w:p>
        </w:tc>
        <w:tc>
          <w:tcPr>
            <w:tcW w:w="4820" w:type="dxa"/>
            <w:gridSpan w:val="2"/>
            <w:shd w:val="clear" w:color="auto" w:fill="auto"/>
            <w:vAlign w:val="center"/>
            <w:hideMark/>
          </w:tcPr>
          <w:p w14:paraId="380D4798" w14:textId="1CAAF590" w:rsidR="007350B7" w:rsidRPr="007001F1" w:rsidDel="00C5578F" w:rsidRDefault="007350B7" w:rsidP="00D5534B">
            <w:pPr>
              <w:jc w:val="both"/>
              <w:rPr>
                <w:del w:id="4223" w:author="Autor"/>
              </w:rPr>
            </w:pPr>
            <w:del w:id="4224" w:author="Autor">
              <w:r w:rsidRPr="007001F1" w:rsidDel="00C5578F">
                <w:rPr>
                  <w:sz w:val="22"/>
                  <w:szCs w:val="22"/>
                </w:rPr>
                <w:delText>a) Je verejné obstarávanie  z pohľadu kontroly predmetu obstarávania, návrhu zmluvných podmienok a iných údajov vo vecnom súlade so schválenou žiadosťou o poskytnuti</w:delText>
              </w:r>
              <w:r w:rsidR="00D5534B" w:rsidRPr="007001F1" w:rsidDel="00C5578F">
                <w:rPr>
                  <w:sz w:val="22"/>
                  <w:szCs w:val="22"/>
                </w:rPr>
                <w:delText xml:space="preserve">e NFP a účinnou Zmluvou o NFP? </w:delText>
              </w:r>
            </w:del>
          </w:p>
        </w:tc>
        <w:tc>
          <w:tcPr>
            <w:tcW w:w="567" w:type="dxa"/>
            <w:shd w:val="clear" w:color="auto" w:fill="auto"/>
            <w:vAlign w:val="center"/>
            <w:hideMark/>
          </w:tcPr>
          <w:p w14:paraId="70805D25" w14:textId="13272955" w:rsidR="007350B7" w:rsidRPr="007001F1" w:rsidDel="00C5578F" w:rsidRDefault="007350B7" w:rsidP="00347A30">
            <w:pPr>
              <w:jc w:val="center"/>
              <w:rPr>
                <w:del w:id="4225" w:author="Autor"/>
                <w:color w:val="000000"/>
              </w:rPr>
            </w:pPr>
            <w:del w:id="4226" w:author="Autor">
              <w:r w:rsidRPr="007001F1" w:rsidDel="00C5578F">
                <w:rPr>
                  <w:color w:val="000000"/>
                  <w:sz w:val="22"/>
                  <w:szCs w:val="22"/>
                </w:rPr>
                <w:delText> </w:delText>
              </w:r>
            </w:del>
          </w:p>
        </w:tc>
        <w:tc>
          <w:tcPr>
            <w:tcW w:w="567" w:type="dxa"/>
            <w:shd w:val="clear" w:color="auto" w:fill="auto"/>
            <w:vAlign w:val="center"/>
            <w:hideMark/>
          </w:tcPr>
          <w:p w14:paraId="078246DC" w14:textId="43A6199C" w:rsidR="007350B7" w:rsidRPr="007001F1" w:rsidDel="00C5578F" w:rsidRDefault="007350B7" w:rsidP="00347A30">
            <w:pPr>
              <w:jc w:val="center"/>
              <w:rPr>
                <w:del w:id="4227" w:author="Autor"/>
                <w:color w:val="000000"/>
              </w:rPr>
            </w:pPr>
            <w:del w:id="4228" w:author="Autor">
              <w:r w:rsidRPr="007001F1" w:rsidDel="00C5578F">
                <w:rPr>
                  <w:color w:val="000000"/>
                  <w:sz w:val="22"/>
                  <w:szCs w:val="22"/>
                </w:rPr>
                <w:delText> </w:delText>
              </w:r>
            </w:del>
          </w:p>
        </w:tc>
        <w:tc>
          <w:tcPr>
            <w:tcW w:w="776" w:type="dxa"/>
            <w:shd w:val="clear" w:color="auto" w:fill="auto"/>
            <w:vAlign w:val="center"/>
            <w:hideMark/>
          </w:tcPr>
          <w:p w14:paraId="2BE5277C" w14:textId="3DFA984C" w:rsidR="007350B7" w:rsidRPr="007001F1" w:rsidDel="00C5578F" w:rsidRDefault="007350B7" w:rsidP="00347A30">
            <w:pPr>
              <w:jc w:val="center"/>
              <w:rPr>
                <w:del w:id="4229" w:author="Autor"/>
                <w:color w:val="000000"/>
              </w:rPr>
            </w:pPr>
            <w:del w:id="4230" w:author="Autor">
              <w:r w:rsidRPr="007001F1" w:rsidDel="00C5578F">
                <w:rPr>
                  <w:color w:val="000000"/>
                  <w:sz w:val="22"/>
                  <w:szCs w:val="22"/>
                </w:rPr>
                <w:delText> </w:delText>
              </w:r>
            </w:del>
          </w:p>
        </w:tc>
        <w:tc>
          <w:tcPr>
            <w:tcW w:w="1775" w:type="dxa"/>
            <w:shd w:val="clear" w:color="auto" w:fill="auto"/>
            <w:vAlign w:val="center"/>
            <w:hideMark/>
          </w:tcPr>
          <w:p w14:paraId="1128976B" w14:textId="1C6CF70F" w:rsidR="007350B7" w:rsidRPr="007001F1" w:rsidDel="00C5578F" w:rsidRDefault="007350B7" w:rsidP="00347A30">
            <w:pPr>
              <w:jc w:val="center"/>
              <w:rPr>
                <w:del w:id="4231" w:author="Autor"/>
                <w:color w:val="000000"/>
              </w:rPr>
            </w:pPr>
            <w:del w:id="4232" w:author="Autor">
              <w:r w:rsidRPr="007001F1" w:rsidDel="00C5578F">
                <w:rPr>
                  <w:color w:val="000000"/>
                  <w:sz w:val="22"/>
                  <w:szCs w:val="22"/>
                </w:rPr>
                <w:delText> </w:delText>
              </w:r>
            </w:del>
          </w:p>
        </w:tc>
      </w:tr>
      <w:tr w:rsidR="007350B7" w:rsidRPr="007001F1" w:rsidDel="00C5578F" w14:paraId="59FAD501" w14:textId="0D279C78" w:rsidTr="00DC7517">
        <w:trPr>
          <w:trHeight w:val="759"/>
          <w:del w:id="4233" w:author="Autor"/>
        </w:trPr>
        <w:tc>
          <w:tcPr>
            <w:tcW w:w="582" w:type="dxa"/>
            <w:vMerge/>
            <w:shd w:val="clear" w:color="auto" w:fill="auto"/>
            <w:noWrap/>
            <w:vAlign w:val="center"/>
          </w:tcPr>
          <w:p w14:paraId="509B50B6" w14:textId="3894FF2E" w:rsidR="007350B7" w:rsidRPr="007001F1" w:rsidDel="00C5578F" w:rsidRDefault="007350B7" w:rsidP="00347A30">
            <w:pPr>
              <w:jc w:val="center"/>
              <w:rPr>
                <w:del w:id="4234" w:author="Autor"/>
                <w:color w:val="000000"/>
              </w:rPr>
            </w:pPr>
          </w:p>
        </w:tc>
        <w:tc>
          <w:tcPr>
            <w:tcW w:w="4820" w:type="dxa"/>
            <w:gridSpan w:val="2"/>
            <w:shd w:val="clear" w:color="auto" w:fill="auto"/>
            <w:vAlign w:val="center"/>
          </w:tcPr>
          <w:p w14:paraId="71743E57" w14:textId="48888A4E" w:rsidR="007350B7" w:rsidRPr="007001F1" w:rsidDel="00C5578F" w:rsidRDefault="007350B7" w:rsidP="00D5534B">
            <w:pPr>
              <w:jc w:val="both"/>
              <w:rPr>
                <w:del w:id="4235" w:author="Autor"/>
              </w:rPr>
            </w:pPr>
            <w:del w:id="4236" w:author="Autor">
              <w:r w:rsidRPr="007001F1" w:rsidDel="00C5578F">
                <w:rPr>
                  <w:sz w:val="22"/>
                  <w:szCs w:val="22"/>
                </w:rPr>
                <w:delText xml:space="preserve">b) Je kontrolované verejné obstarávanie v súlade so závermi vykonanej </w:delText>
              </w:r>
              <w:r w:rsidR="00B5783F" w:rsidDel="00C5578F">
                <w:rPr>
                  <w:sz w:val="22"/>
                  <w:szCs w:val="22"/>
                </w:rPr>
                <w:delText xml:space="preserve"> prvej </w:delText>
              </w:r>
              <w:r w:rsidRPr="007001F1" w:rsidDel="00C5578F">
                <w:rPr>
                  <w:sz w:val="22"/>
                  <w:szCs w:val="22"/>
                </w:rPr>
                <w:delText>ex</w:delText>
              </w:r>
              <w:r w:rsidR="008F60DF" w:rsidDel="00C5578F">
                <w:rPr>
                  <w:sz w:val="22"/>
                  <w:szCs w:val="22"/>
                </w:rPr>
                <w:delText xml:space="preserve"> </w:delText>
              </w:r>
              <w:r w:rsidRPr="007001F1" w:rsidDel="00C5578F">
                <w:rPr>
                  <w:sz w:val="22"/>
                  <w:szCs w:val="22"/>
                </w:rPr>
                <w:delText>ante kontroly a dokumentáciou schválenou v rámci tejto ex</w:delText>
              </w:r>
              <w:r w:rsidR="008F60DF" w:rsidDel="00C5578F">
                <w:rPr>
                  <w:sz w:val="22"/>
                  <w:szCs w:val="22"/>
                </w:rPr>
                <w:delText xml:space="preserve"> </w:delText>
              </w:r>
              <w:r w:rsidRPr="007001F1" w:rsidDel="00C5578F">
                <w:rPr>
                  <w:sz w:val="22"/>
                  <w:szCs w:val="22"/>
                </w:rPr>
                <w:delText>ante kontroly?</w:delText>
              </w:r>
            </w:del>
          </w:p>
        </w:tc>
        <w:tc>
          <w:tcPr>
            <w:tcW w:w="567" w:type="dxa"/>
            <w:shd w:val="clear" w:color="auto" w:fill="auto"/>
            <w:vAlign w:val="center"/>
          </w:tcPr>
          <w:p w14:paraId="138882D9" w14:textId="392EA26F" w:rsidR="007350B7" w:rsidRPr="007001F1" w:rsidDel="00C5578F" w:rsidRDefault="007350B7" w:rsidP="00347A30">
            <w:pPr>
              <w:jc w:val="center"/>
              <w:rPr>
                <w:del w:id="4237" w:author="Autor"/>
                <w:color w:val="000000"/>
              </w:rPr>
            </w:pPr>
          </w:p>
        </w:tc>
        <w:tc>
          <w:tcPr>
            <w:tcW w:w="567" w:type="dxa"/>
            <w:shd w:val="clear" w:color="auto" w:fill="auto"/>
            <w:vAlign w:val="center"/>
          </w:tcPr>
          <w:p w14:paraId="77108064" w14:textId="4D1A5CD5" w:rsidR="007350B7" w:rsidRPr="007001F1" w:rsidDel="00C5578F" w:rsidRDefault="007350B7" w:rsidP="00347A30">
            <w:pPr>
              <w:jc w:val="center"/>
              <w:rPr>
                <w:del w:id="4238" w:author="Autor"/>
                <w:color w:val="000000"/>
              </w:rPr>
            </w:pPr>
          </w:p>
        </w:tc>
        <w:tc>
          <w:tcPr>
            <w:tcW w:w="776" w:type="dxa"/>
            <w:shd w:val="clear" w:color="auto" w:fill="auto"/>
            <w:vAlign w:val="center"/>
          </w:tcPr>
          <w:p w14:paraId="4F1A7A0F" w14:textId="07682F6C" w:rsidR="007350B7" w:rsidRPr="007001F1" w:rsidDel="00C5578F" w:rsidRDefault="007350B7" w:rsidP="00347A30">
            <w:pPr>
              <w:jc w:val="center"/>
              <w:rPr>
                <w:del w:id="4239" w:author="Autor"/>
                <w:color w:val="000000"/>
              </w:rPr>
            </w:pPr>
          </w:p>
        </w:tc>
        <w:tc>
          <w:tcPr>
            <w:tcW w:w="1775" w:type="dxa"/>
            <w:shd w:val="clear" w:color="auto" w:fill="auto"/>
            <w:vAlign w:val="center"/>
          </w:tcPr>
          <w:p w14:paraId="45C9637F" w14:textId="42F0061F" w:rsidR="007350B7" w:rsidRPr="007001F1" w:rsidDel="00C5578F" w:rsidRDefault="007350B7" w:rsidP="00347A30">
            <w:pPr>
              <w:jc w:val="center"/>
              <w:rPr>
                <w:del w:id="4240" w:author="Autor"/>
                <w:color w:val="000000"/>
              </w:rPr>
            </w:pPr>
          </w:p>
        </w:tc>
      </w:tr>
      <w:tr w:rsidR="007350B7" w:rsidRPr="007001F1" w:rsidDel="00C5578F" w14:paraId="7DC726C4" w14:textId="70B47F5E" w:rsidTr="00DC7517">
        <w:trPr>
          <w:trHeight w:val="448"/>
          <w:del w:id="4241" w:author="Autor"/>
        </w:trPr>
        <w:tc>
          <w:tcPr>
            <w:tcW w:w="582" w:type="dxa"/>
            <w:vMerge w:val="restart"/>
            <w:shd w:val="clear" w:color="auto" w:fill="auto"/>
            <w:noWrap/>
            <w:vAlign w:val="center"/>
            <w:hideMark/>
          </w:tcPr>
          <w:p w14:paraId="06CA675A" w14:textId="1F706019" w:rsidR="007350B7" w:rsidRPr="007001F1" w:rsidDel="00C5578F" w:rsidRDefault="007350B7" w:rsidP="00347A30">
            <w:pPr>
              <w:jc w:val="center"/>
              <w:rPr>
                <w:del w:id="4242" w:author="Autor"/>
                <w:color w:val="000000"/>
              </w:rPr>
            </w:pPr>
            <w:del w:id="4243" w:author="Autor">
              <w:r w:rsidRPr="007001F1" w:rsidDel="00C5578F">
                <w:rPr>
                  <w:color w:val="000000"/>
                  <w:sz w:val="22"/>
                  <w:szCs w:val="22"/>
                </w:rPr>
                <w:delText>1</w:delText>
              </w:r>
              <w:r w:rsidR="00B97099" w:rsidDel="00C5578F">
                <w:rPr>
                  <w:color w:val="000000"/>
                  <w:sz w:val="22"/>
                  <w:szCs w:val="22"/>
                </w:rPr>
                <w:delText>8</w:delText>
              </w:r>
            </w:del>
          </w:p>
        </w:tc>
        <w:tc>
          <w:tcPr>
            <w:tcW w:w="4820" w:type="dxa"/>
            <w:gridSpan w:val="2"/>
            <w:shd w:val="clear" w:color="auto" w:fill="auto"/>
            <w:vAlign w:val="center"/>
            <w:hideMark/>
          </w:tcPr>
          <w:p w14:paraId="1DEB8EF6" w14:textId="78684146" w:rsidR="007350B7" w:rsidRPr="007001F1" w:rsidDel="00C5578F" w:rsidRDefault="007350B7" w:rsidP="00D5534B">
            <w:pPr>
              <w:jc w:val="both"/>
              <w:rPr>
                <w:del w:id="4244" w:author="Autor"/>
                <w:color w:val="000000"/>
              </w:rPr>
            </w:pPr>
            <w:del w:id="4245" w:author="Autor">
              <w:r w:rsidRPr="007001F1" w:rsidDel="00C5578F">
                <w:rPr>
                  <w:color w:val="000000"/>
                  <w:sz w:val="22"/>
                  <w:szCs w:val="22"/>
                </w:rPr>
                <w:delText xml:space="preserve">a) Posudzoval verejný obstarávateľ splnenie podmienok účasti v súlade s oznámením o koncesii </w:delText>
              </w:r>
              <w:r w:rsidR="00D5534B" w:rsidRPr="007001F1" w:rsidDel="00C5578F">
                <w:rPr>
                  <w:color w:val="000000"/>
                  <w:sz w:val="22"/>
                  <w:szCs w:val="22"/>
                </w:rPr>
                <w:delText>a súťažnými podkladmi?</w:delText>
              </w:r>
            </w:del>
          </w:p>
        </w:tc>
        <w:tc>
          <w:tcPr>
            <w:tcW w:w="567" w:type="dxa"/>
            <w:shd w:val="clear" w:color="auto" w:fill="auto"/>
            <w:vAlign w:val="center"/>
            <w:hideMark/>
          </w:tcPr>
          <w:p w14:paraId="70D82DBC" w14:textId="6EC8F965" w:rsidR="007350B7" w:rsidRPr="007001F1" w:rsidDel="00C5578F" w:rsidRDefault="007350B7" w:rsidP="00347A30">
            <w:pPr>
              <w:jc w:val="center"/>
              <w:rPr>
                <w:del w:id="4246" w:author="Autor"/>
                <w:color w:val="000000"/>
              </w:rPr>
            </w:pPr>
            <w:del w:id="4247" w:author="Autor">
              <w:r w:rsidRPr="007001F1" w:rsidDel="00C5578F">
                <w:rPr>
                  <w:color w:val="000000"/>
                  <w:sz w:val="22"/>
                  <w:szCs w:val="22"/>
                </w:rPr>
                <w:delText> </w:delText>
              </w:r>
            </w:del>
          </w:p>
        </w:tc>
        <w:tc>
          <w:tcPr>
            <w:tcW w:w="567" w:type="dxa"/>
            <w:shd w:val="clear" w:color="auto" w:fill="auto"/>
            <w:vAlign w:val="center"/>
            <w:hideMark/>
          </w:tcPr>
          <w:p w14:paraId="305F723E" w14:textId="404B4999" w:rsidR="007350B7" w:rsidRPr="007001F1" w:rsidDel="00C5578F" w:rsidRDefault="007350B7" w:rsidP="00347A30">
            <w:pPr>
              <w:jc w:val="center"/>
              <w:rPr>
                <w:del w:id="4248" w:author="Autor"/>
                <w:color w:val="000000"/>
              </w:rPr>
            </w:pPr>
            <w:del w:id="4249" w:author="Autor">
              <w:r w:rsidRPr="007001F1" w:rsidDel="00C5578F">
                <w:rPr>
                  <w:color w:val="000000"/>
                  <w:sz w:val="22"/>
                  <w:szCs w:val="22"/>
                </w:rPr>
                <w:delText> </w:delText>
              </w:r>
            </w:del>
          </w:p>
        </w:tc>
        <w:tc>
          <w:tcPr>
            <w:tcW w:w="776" w:type="dxa"/>
            <w:shd w:val="clear" w:color="auto" w:fill="auto"/>
            <w:vAlign w:val="center"/>
            <w:hideMark/>
          </w:tcPr>
          <w:p w14:paraId="58AE928F" w14:textId="4B155A86" w:rsidR="007350B7" w:rsidRPr="007001F1" w:rsidDel="00C5578F" w:rsidRDefault="007350B7" w:rsidP="00347A30">
            <w:pPr>
              <w:jc w:val="center"/>
              <w:rPr>
                <w:del w:id="4250" w:author="Autor"/>
                <w:color w:val="000000"/>
              </w:rPr>
            </w:pPr>
            <w:del w:id="4251" w:author="Autor">
              <w:r w:rsidRPr="007001F1" w:rsidDel="00C5578F">
                <w:rPr>
                  <w:color w:val="000000"/>
                  <w:sz w:val="22"/>
                  <w:szCs w:val="22"/>
                </w:rPr>
                <w:delText> </w:delText>
              </w:r>
            </w:del>
          </w:p>
        </w:tc>
        <w:tc>
          <w:tcPr>
            <w:tcW w:w="1775" w:type="dxa"/>
            <w:shd w:val="clear" w:color="auto" w:fill="auto"/>
            <w:vAlign w:val="center"/>
            <w:hideMark/>
          </w:tcPr>
          <w:p w14:paraId="3C395037" w14:textId="34425B47" w:rsidR="007350B7" w:rsidRPr="007001F1" w:rsidDel="00C5578F" w:rsidRDefault="007350B7" w:rsidP="00347A30">
            <w:pPr>
              <w:jc w:val="center"/>
              <w:rPr>
                <w:del w:id="4252" w:author="Autor"/>
                <w:color w:val="000000"/>
              </w:rPr>
            </w:pPr>
            <w:del w:id="4253" w:author="Autor">
              <w:r w:rsidRPr="007001F1" w:rsidDel="00C5578F">
                <w:rPr>
                  <w:color w:val="000000"/>
                  <w:sz w:val="22"/>
                  <w:szCs w:val="22"/>
                </w:rPr>
                <w:delText> </w:delText>
              </w:r>
            </w:del>
          </w:p>
        </w:tc>
      </w:tr>
      <w:tr w:rsidR="007350B7" w:rsidRPr="007001F1" w:rsidDel="00C5578F" w14:paraId="10B4CAC9" w14:textId="6E9DC663" w:rsidTr="00DC7517">
        <w:trPr>
          <w:trHeight w:val="388"/>
          <w:del w:id="4254" w:author="Autor"/>
        </w:trPr>
        <w:tc>
          <w:tcPr>
            <w:tcW w:w="582" w:type="dxa"/>
            <w:vMerge/>
            <w:shd w:val="clear" w:color="auto" w:fill="auto"/>
            <w:noWrap/>
            <w:vAlign w:val="center"/>
          </w:tcPr>
          <w:p w14:paraId="5C2736C5" w14:textId="57872B6A" w:rsidR="007350B7" w:rsidRPr="007001F1" w:rsidDel="00C5578F" w:rsidRDefault="007350B7" w:rsidP="00347A30">
            <w:pPr>
              <w:jc w:val="center"/>
              <w:rPr>
                <w:del w:id="4255" w:author="Autor"/>
                <w:color w:val="000000"/>
              </w:rPr>
            </w:pPr>
          </w:p>
        </w:tc>
        <w:tc>
          <w:tcPr>
            <w:tcW w:w="4820" w:type="dxa"/>
            <w:gridSpan w:val="2"/>
            <w:shd w:val="clear" w:color="auto" w:fill="auto"/>
            <w:vAlign w:val="center"/>
          </w:tcPr>
          <w:p w14:paraId="676D1049" w14:textId="36A1CE89" w:rsidR="007350B7" w:rsidRPr="007001F1" w:rsidDel="00C5578F" w:rsidRDefault="007350B7" w:rsidP="00D5534B">
            <w:pPr>
              <w:jc w:val="both"/>
              <w:rPr>
                <w:del w:id="4256" w:author="Autor"/>
                <w:color w:val="000000"/>
              </w:rPr>
            </w:pPr>
            <w:del w:id="4257" w:author="Autor">
              <w:r w:rsidRPr="007001F1" w:rsidDel="00C5578F">
                <w:rPr>
                  <w:color w:val="000000"/>
                  <w:sz w:val="22"/>
                  <w:szCs w:val="22"/>
                </w:rPr>
                <w:delText>b) Ak sú podmienky účasti uvedené aj v súťažných podkladoch, sú v súlade s oznámením o koncesii?</w:delText>
              </w:r>
            </w:del>
          </w:p>
        </w:tc>
        <w:tc>
          <w:tcPr>
            <w:tcW w:w="567" w:type="dxa"/>
            <w:shd w:val="clear" w:color="auto" w:fill="auto"/>
            <w:vAlign w:val="center"/>
          </w:tcPr>
          <w:p w14:paraId="5E16AFDD" w14:textId="787D2CBE" w:rsidR="007350B7" w:rsidRPr="007001F1" w:rsidDel="00C5578F" w:rsidRDefault="007350B7" w:rsidP="00347A30">
            <w:pPr>
              <w:jc w:val="center"/>
              <w:rPr>
                <w:del w:id="4258" w:author="Autor"/>
                <w:color w:val="000000"/>
              </w:rPr>
            </w:pPr>
          </w:p>
        </w:tc>
        <w:tc>
          <w:tcPr>
            <w:tcW w:w="567" w:type="dxa"/>
            <w:shd w:val="clear" w:color="auto" w:fill="auto"/>
            <w:vAlign w:val="center"/>
          </w:tcPr>
          <w:p w14:paraId="276587FB" w14:textId="752A6018" w:rsidR="007350B7" w:rsidRPr="007001F1" w:rsidDel="00C5578F" w:rsidRDefault="007350B7" w:rsidP="00347A30">
            <w:pPr>
              <w:jc w:val="center"/>
              <w:rPr>
                <w:del w:id="4259" w:author="Autor"/>
                <w:color w:val="000000"/>
              </w:rPr>
            </w:pPr>
          </w:p>
        </w:tc>
        <w:tc>
          <w:tcPr>
            <w:tcW w:w="776" w:type="dxa"/>
            <w:shd w:val="clear" w:color="auto" w:fill="auto"/>
            <w:vAlign w:val="center"/>
          </w:tcPr>
          <w:p w14:paraId="7D1E61BA" w14:textId="75B56849" w:rsidR="007350B7" w:rsidRPr="007001F1" w:rsidDel="00C5578F" w:rsidRDefault="007350B7" w:rsidP="00347A30">
            <w:pPr>
              <w:jc w:val="center"/>
              <w:rPr>
                <w:del w:id="4260" w:author="Autor"/>
                <w:color w:val="000000"/>
              </w:rPr>
            </w:pPr>
          </w:p>
        </w:tc>
        <w:tc>
          <w:tcPr>
            <w:tcW w:w="1775" w:type="dxa"/>
            <w:shd w:val="clear" w:color="auto" w:fill="auto"/>
            <w:vAlign w:val="center"/>
          </w:tcPr>
          <w:p w14:paraId="11980998" w14:textId="4B6EA431" w:rsidR="007350B7" w:rsidRPr="007001F1" w:rsidDel="00C5578F" w:rsidRDefault="007350B7" w:rsidP="00347A30">
            <w:pPr>
              <w:jc w:val="center"/>
              <w:rPr>
                <w:del w:id="4261" w:author="Autor"/>
                <w:color w:val="000000"/>
              </w:rPr>
            </w:pPr>
          </w:p>
        </w:tc>
      </w:tr>
      <w:tr w:rsidR="007350B7" w:rsidRPr="007001F1" w:rsidDel="00C5578F" w14:paraId="347FFBE1" w14:textId="37543D63" w:rsidTr="00DC7517">
        <w:trPr>
          <w:trHeight w:val="885"/>
          <w:del w:id="4262" w:author="Autor"/>
        </w:trPr>
        <w:tc>
          <w:tcPr>
            <w:tcW w:w="582" w:type="dxa"/>
            <w:vMerge/>
            <w:shd w:val="clear" w:color="auto" w:fill="auto"/>
            <w:noWrap/>
            <w:vAlign w:val="center"/>
          </w:tcPr>
          <w:p w14:paraId="02D44E33" w14:textId="35D0B4F5" w:rsidR="007350B7" w:rsidRPr="007001F1" w:rsidDel="00C5578F" w:rsidRDefault="007350B7" w:rsidP="00347A30">
            <w:pPr>
              <w:jc w:val="center"/>
              <w:rPr>
                <w:del w:id="4263" w:author="Autor"/>
                <w:color w:val="000000"/>
              </w:rPr>
            </w:pPr>
          </w:p>
        </w:tc>
        <w:tc>
          <w:tcPr>
            <w:tcW w:w="4820" w:type="dxa"/>
            <w:gridSpan w:val="2"/>
            <w:shd w:val="clear" w:color="auto" w:fill="auto"/>
            <w:vAlign w:val="center"/>
          </w:tcPr>
          <w:p w14:paraId="25C8B174" w14:textId="08C409E1" w:rsidR="007350B7" w:rsidRPr="007001F1" w:rsidDel="00C5578F" w:rsidRDefault="007350B7" w:rsidP="00D5534B">
            <w:pPr>
              <w:jc w:val="both"/>
              <w:rPr>
                <w:del w:id="4264" w:author="Autor"/>
                <w:color w:val="000000"/>
              </w:rPr>
            </w:pPr>
            <w:del w:id="4265" w:author="Autor">
              <w:r w:rsidRPr="007001F1" w:rsidDel="00C5578F">
                <w:rPr>
                  <w:color w:val="000000"/>
                  <w:sz w:val="22"/>
                  <w:szCs w:val="22"/>
                </w:rPr>
                <w:delText>c) V prípade ak podľa § 39 nedošlo k predloženiu dokladov preukazujúcich splnenie podmienok účasti skôr, vyhodnotil verejný obstarávateľ splnenie podmienok účasti úspešným uchádzačom alebo uchádzačmi, ktorí sa umiestnili na prvom až treťom miest</w:delText>
              </w:r>
              <w:r w:rsidR="0038799E" w:rsidDel="00C5578F">
                <w:rPr>
                  <w:color w:val="000000"/>
                  <w:sz w:val="22"/>
                  <w:szCs w:val="22"/>
                </w:rPr>
                <w:delText>e</w:delText>
              </w:r>
              <w:r w:rsidRPr="007001F1" w:rsidDel="00C5578F">
                <w:rPr>
                  <w:color w:val="000000"/>
                  <w:sz w:val="22"/>
                  <w:szCs w:val="22"/>
                </w:rPr>
                <w:delText xml:space="preserve"> v poradí,</w:delText>
              </w:r>
              <w:r w:rsidR="00D56171" w:rsidDel="00C5578F">
                <w:rPr>
                  <w:color w:val="000000"/>
                  <w:sz w:val="22"/>
                  <w:szCs w:val="22"/>
                </w:rPr>
                <w:delText xml:space="preserve"> resp. </w:delText>
              </w:r>
              <w:r w:rsidR="00D56171" w:rsidRPr="00D56171" w:rsidDel="00C5578F">
                <w:rPr>
                  <w:color w:val="000000"/>
                  <w:sz w:val="22"/>
                  <w:szCs w:val="22"/>
                </w:rPr>
                <w:delText>vyhodnotil splnenie podmienok účasti uchádzača, ktorý sa umiestnil na prvom mieste v poradí</w:delText>
              </w:r>
              <w:r w:rsidRPr="007001F1" w:rsidDel="00C5578F">
                <w:rPr>
                  <w:color w:val="000000"/>
                  <w:sz w:val="22"/>
                  <w:szCs w:val="22"/>
                </w:rPr>
                <w:delText xml:space="preserve"> a to pri dodržaní všetkých povinností v zmysle § 55 ods. 1 ZVO?</w:delText>
              </w:r>
            </w:del>
          </w:p>
        </w:tc>
        <w:tc>
          <w:tcPr>
            <w:tcW w:w="567" w:type="dxa"/>
            <w:shd w:val="clear" w:color="auto" w:fill="auto"/>
            <w:vAlign w:val="center"/>
          </w:tcPr>
          <w:p w14:paraId="1F4C6817" w14:textId="63BBC411" w:rsidR="007350B7" w:rsidRPr="007001F1" w:rsidDel="00C5578F" w:rsidRDefault="007350B7" w:rsidP="00347A30">
            <w:pPr>
              <w:jc w:val="center"/>
              <w:rPr>
                <w:del w:id="4266" w:author="Autor"/>
                <w:color w:val="000000"/>
              </w:rPr>
            </w:pPr>
          </w:p>
        </w:tc>
        <w:tc>
          <w:tcPr>
            <w:tcW w:w="567" w:type="dxa"/>
            <w:shd w:val="clear" w:color="auto" w:fill="auto"/>
            <w:vAlign w:val="center"/>
          </w:tcPr>
          <w:p w14:paraId="514206A2" w14:textId="355DBD62" w:rsidR="007350B7" w:rsidRPr="007001F1" w:rsidDel="00C5578F" w:rsidRDefault="007350B7" w:rsidP="00347A30">
            <w:pPr>
              <w:jc w:val="center"/>
              <w:rPr>
                <w:del w:id="4267" w:author="Autor"/>
                <w:color w:val="000000"/>
              </w:rPr>
            </w:pPr>
          </w:p>
        </w:tc>
        <w:tc>
          <w:tcPr>
            <w:tcW w:w="776" w:type="dxa"/>
            <w:shd w:val="clear" w:color="auto" w:fill="auto"/>
            <w:vAlign w:val="center"/>
          </w:tcPr>
          <w:p w14:paraId="6D054B3E" w14:textId="68372015" w:rsidR="007350B7" w:rsidRPr="007001F1" w:rsidDel="00C5578F" w:rsidRDefault="007350B7" w:rsidP="00347A30">
            <w:pPr>
              <w:jc w:val="center"/>
              <w:rPr>
                <w:del w:id="4268" w:author="Autor"/>
                <w:color w:val="000000"/>
              </w:rPr>
            </w:pPr>
          </w:p>
        </w:tc>
        <w:tc>
          <w:tcPr>
            <w:tcW w:w="1775" w:type="dxa"/>
            <w:shd w:val="clear" w:color="auto" w:fill="auto"/>
            <w:vAlign w:val="center"/>
          </w:tcPr>
          <w:p w14:paraId="7F2473EB" w14:textId="25D6AA69" w:rsidR="007350B7" w:rsidRPr="007001F1" w:rsidDel="00C5578F" w:rsidRDefault="007350B7" w:rsidP="00347A30">
            <w:pPr>
              <w:jc w:val="center"/>
              <w:rPr>
                <w:del w:id="4269" w:author="Autor"/>
                <w:color w:val="000000"/>
              </w:rPr>
            </w:pPr>
          </w:p>
        </w:tc>
      </w:tr>
      <w:tr w:rsidR="007350B7" w:rsidRPr="007001F1" w:rsidDel="00C5578F" w14:paraId="6962BB41" w14:textId="6B55797B" w:rsidTr="00DC7517">
        <w:trPr>
          <w:trHeight w:val="441"/>
          <w:del w:id="4270" w:author="Autor"/>
        </w:trPr>
        <w:tc>
          <w:tcPr>
            <w:tcW w:w="582" w:type="dxa"/>
            <w:vMerge w:val="restart"/>
            <w:shd w:val="clear" w:color="auto" w:fill="auto"/>
            <w:noWrap/>
            <w:vAlign w:val="center"/>
            <w:hideMark/>
          </w:tcPr>
          <w:p w14:paraId="2CEEA3CE" w14:textId="3161D68D" w:rsidR="007350B7" w:rsidRPr="007001F1" w:rsidDel="00C5578F" w:rsidRDefault="00B97099" w:rsidP="00347A30">
            <w:pPr>
              <w:jc w:val="center"/>
              <w:rPr>
                <w:del w:id="4271" w:author="Autor"/>
                <w:color w:val="000000"/>
              </w:rPr>
            </w:pPr>
            <w:del w:id="4272" w:author="Autor">
              <w:r w:rsidDel="00C5578F">
                <w:rPr>
                  <w:color w:val="000000"/>
                  <w:sz w:val="22"/>
                  <w:szCs w:val="22"/>
                </w:rPr>
                <w:delText>19</w:delText>
              </w:r>
            </w:del>
          </w:p>
        </w:tc>
        <w:tc>
          <w:tcPr>
            <w:tcW w:w="4820" w:type="dxa"/>
            <w:gridSpan w:val="2"/>
            <w:shd w:val="clear" w:color="auto" w:fill="auto"/>
            <w:vAlign w:val="center"/>
            <w:hideMark/>
          </w:tcPr>
          <w:p w14:paraId="5A0EF119" w14:textId="72B1E905" w:rsidR="007350B7" w:rsidRPr="007001F1" w:rsidDel="00C5578F" w:rsidRDefault="007350B7" w:rsidP="00D5534B">
            <w:pPr>
              <w:jc w:val="both"/>
              <w:rPr>
                <w:del w:id="4273" w:author="Autor"/>
                <w:color w:val="000000"/>
              </w:rPr>
            </w:pPr>
            <w:del w:id="4274" w:author="Autor">
              <w:r w:rsidRPr="007001F1" w:rsidDel="00C5578F">
                <w:rPr>
                  <w:color w:val="000000"/>
                  <w:sz w:val="22"/>
                  <w:szCs w:val="22"/>
                </w:rPr>
                <w:delText>a) Vylúčil verejný obstarávateľ z VO uchádzača alebo záujemcu v súlade s § 40 ods. 6</w:delText>
              </w:r>
              <w:r w:rsidR="00D5534B" w:rsidRPr="007001F1" w:rsidDel="00C5578F">
                <w:rPr>
                  <w:color w:val="000000"/>
                  <w:sz w:val="22"/>
                  <w:szCs w:val="22"/>
                </w:rPr>
                <w:delText xml:space="preserve"> ZVO?</w:delText>
              </w:r>
            </w:del>
          </w:p>
        </w:tc>
        <w:tc>
          <w:tcPr>
            <w:tcW w:w="567" w:type="dxa"/>
            <w:shd w:val="clear" w:color="auto" w:fill="auto"/>
            <w:vAlign w:val="center"/>
            <w:hideMark/>
          </w:tcPr>
          <w:p w14:paraId="0A442F11" w14:textId="361C0FC1" w:rsidR="007350B7" w:rsidRPr="007001F1" w:rsidDel="00C5578F" w:rsidRDefault="007350B7" w:rsidP="00347A30">
            <w:pPr>
              <w:jc w:val="center"/>
              <w:rPr>
                <w:del w:id="4275" w:author="Autor"/>
                <w:color w:val="000000"/>
              </w:rPr>
            </w:pPr>
            <w:del w:id="4276" w:author="Autor">
              <w:r w:rsidRPr="007001F1" w:rsidDel="00C5578F">
                <w:rPr>
                  <w:color w:val="000000"/>
                  <w:sz w:val="22"/>
                  <w:szCs w:val="22"/>
                </w:rPr>
                <w:delText> </w:delText>
              </w:r>
            </w:del>
          </w:p>
        </w:tc>
        <w:tc>
          <w:tcPr>
            <w:tcW w:w="567" w:type="dxa"/>
            <w:shd w:val="clear" w:color="auto" w:fill="auto"/>
            <w:vAlign w:val="center"/>
            <w:hideMark/>
          </w:tcPr>
          <w:p w14:paraId="74CE50A0" w14:textId="117191E9" w:rsidR="007350B7" w:rsidRPr="007001F1" w:rsidDel="00C5578F" w:rsidRDefault="007350B7" w:rsidP="00347A30">
            <w:pPr>
              <w:jc w:val="center"/>
              <w:rPr>
                <w:del w:id="4277" w:author="Autor"/>
                <w:color w:val="000000"/>
              </w:rPr>
            </w:pPr>
            <w:del w:id="4278" w:author="Autor">
              <w:r w:rsidRPr="007001F1" w:rsidDel="00C5578F">
                <w:rPr>
                  <w:color w:val="000000"/>
                  <w:sz w:val="22"/>
                  <w:szCs w:val="22"/>
                </w:rPr>
                <w:delText> </w:delText>
              </w:r>
            </w:del>
          </w:p>
        </w:tc>
        <w:tc>
          <w:tcPr>
            <w:tcW w:w="776" w:type="dxa"/>
            <w:shd w:val="clear" w:color="auto" w:fill="auto"/>
            <w:vAlign w:val="center"/>
            <w:hideMark/>
          </w:tcPr>
          <w:p w14:paraId="29F805D5" w14:textId="4615356B" w:rsidR="007350B7" w:rsidRPr="007001F1" w:rsidDel="00C5578F" w:rsidRDefault="007350B7" w:rsidP="00347A30">
            <w:pPr>
              <w:jc w:val="center"/>
              <w:rPr>
                <w:del w:id="4279" w:author="Autor"/>
                <w:color w:val="000000"/>
              </w:rPr>
            </w:pPr>
            <w:del w:id="4280" w:author="Autor">
              <w:r w:rsidRPr="007001F1" w:rsidDel="00C5578F">
                <w:rPr>
                  <w:color w:val="000000"/>
                  <w:sz w:val="22"/>
                  <w:szCs w:val="22"/>
                </w:rPr>
                <w:delText> </w:delText>
              </w:r>
            </w:del>
          </w:p>
        </w:tc>
        <w:tc>
          <w:tcPr>
            <w:tcW w:w="1775" w:type="dxa"/>
            <w:shd w:val="clear" w:color="auto" w:fill="auto"/>
            <w:vAlign w:val="center"/>
            <w:hideMark/>
          </w:tcPr>
          <w:p w14:paraId="2B049206" w14:textId="75702C04" w:rsidR="007350B7" w:rsidRPr="007001F1" w:rsidDel="00C5578F" w:rsidRDefault="007350B7" w:rsidP="00347A30">
            <w:pPr>
              <w:jc w:val="center"/>
              <w:rPr>
                <w:del w:id="4281" w:author="Autor"/>
                <w:color w:val="000000"/>
              </w:rPr>
            </w:pPr>
            <w:del w:id="4282" w:author="Autor">
              <w:r w:rsidRPr="007001F1" w:rsidDel="00C5578F">
                <w:rPr>
                  <w:color w:val="000000"/>
                  <w:sz w:val="22"/>
                  <w:szCs w:val="22"/>
                </w:rPr>
                <w:delText> </w:delText>
              </w:r>
            </w:del>
          </w:p>
        </w:tc>
      </w:tr>
      <w:tr w:rsidR="007350B7" w:rsidRPr="007001F1" w:rsidDel="00C5578F" w14:paraId="0B1E892C" w14:textId="349467AD" w:rsidTr="00DC7517">
        <w:trPr>
          <w:trHeight w:val="885"/>
          <w:del w:id="4283" w:author="Autor"/>
        </w:trPr>
        <w:tc>
          <w:tcPr>
            <w:tcW w:w="582" w:type="dxa"/>
            <w:vMerge/>
            <w:shd w:val="clear" w:color="auto" w:fill="auto"/>
            <w:noWrap/>
            <w:vAlign w:val="center"/>
          </w:tcPr>
          <w:p w14:paraId="0BB6ACF8" w14:textId="49225068" w:rsidR="007350B7" w:rsidRPr="007001F1" w:rsidDel="00C5578F" w:rsidRDefault="007350B7" w:rsidP="00347A30">
            <w:pPr>
              <w:jc w:val="center"/>
              <w:rPr>
                <w:del w:id="4284" w:author="Autor"/>
                <w:color w:val="000000"/>
              </w:rPr>
            </w:pPr>
          </w:p>
        </w:tc>
        <w:tc>
          <w:tcPr>
            <w:tcW w:w="4820" w:type="dxa"/>
            <w:gridSpan w:val="2"/>
            <w:shd w:val="clear" w:color="auto" w:fill="auto"/>
            <w:vAlign w:val="center"/>
          </w:tcPr>
          <w:p w14:paraId="7A165F56" w14:textId="2EC07C35" w:rsidR="007350B7" w:rsidRPr="007001F1" w:rsidDel="00C5578F" w:rsidRDefault="007350B7" w:rsidP="00D5534B">
            <w:pPr>
              <w:jc w:val="both"/>
              <w:rPr>
                <w:del w:id="4285" w:author="Autor"/>
                <w:color w:val="000000"/>
              </w:rPr>
            </w:pPr>
            <w:del w:id="4286" w:author="Autor">
              <w:r w:rsidRPr="007001F1" w:rsidDel="00C5578F">
                <w:rPr>
                  <w:color w:val="000000"/>
                  <w:sz w:val="22"/>
                  <w:szCs w:val="22"/>
                </w:rPr>
                <w:delText>b) Požiadal verejný obstarávateľ písomne  uchádzača alebo záujemcu o vysvetlenie alebo doplnenie predložených dokladov vždy, keď z predložených dokladov nebolo možné posúdiť ich platnosť alebo splnenie podmienky účasti?</w:delText>
              </w:r>
            </w:del>
          </w:p>
        </w:tc>
        <w:tc>
          <w:tcPr>
            <w:tcW w:w="567" w:type="dxa"/>
            <w:shd w:val="clear" w:color="auto" w:fill="auto"/>
            <w:vAlign w:val="center"/>
          </w:tcPr>
          <w:p w14:paraId="47545DC1" w14:textId="2969C44A" w:rsidR="007350B7" w:rsidRPr="007001F1" w:rsidDel="00C5578F" w:rsidRDefault="007350B7" w:rsidP="00347A30">
            <w:pPr>
              <w:jc w:val="center"/>
              <w:rPr>
                <w:del w:id="4287" w:author="Autor"/>
                <w:color w:val="000000"/>
              </w:rPr>
            </w:pPr>
          </w:p>
        </w:tc>
        <w:tc>
          <w:tcPr>
            <w:tcW w:w="567" w:type="dxa"/>
            <w:shd w:val="clear" w:color="auto" w:fill="auto"/>
            <w:vAlign w:val="center"/>
          </w:tcPr>
          <w:p w14:paraId="0A9D842B" w14:textId="599C05DA" w:rsidR="007350B7" w:rsidRPr="007001F1" w:rsidDel="00C5578F" w:rsidRDefault="007350B7" w:rsidP="00347A30">
            <w:pPr>
              <w:jc w:val="center"/>
              <w:rPr>
                <w:del w:id="4288" w:author="Autor"/>
                <w:color w:val="000000"/>
              </w:rPr>
            </w:pPr>
          </w:p>
        </w:tc>
        <w:tc>
          <w:tcPr>
            <w:tcW w:w="776" w:type="dxa"/>
            <w:shd w:val="clear" w:color="auto" w:fill="auto"/>
            <w:vAlign w:val="center"/>
          </w:tcPr>
          <w:p w14:paraId="57E40AEF" w14:textId="51995429" w:rsidR="007350B7" w:rsidRPr="007001F1" w:rsidDel="00C5578F" w:rsidRDefault="007350B7" w:rsidP="00347A30">
            <w:pPr>
              <w:jc w:val="center"/>
              <w:rPr>
                <w:del w:id="4289" w:author="Autor"/>
                <w:color w:val="000000"/>
              </w:rPr>
            </w:pPr>
          </w:p>
        </w:tc>
        <w:tc>
          <w:tcPr>
            <w:tcW w:w="1775" w:type="dxa"/>
            <w:shd w:val="clear" w:color="auto" w:fill="auto"/>
            <w:vAlign w:val="center"/>
          </w:tcPr>
          <w:p w14:paraId="62845E32" w14:textId="023E8C2E" w:rsidR="007350B7" w:rsidRPr="007001F1" w:rsidDel="00C5578F" w:rsidRDefault="007350B7" w:rsidP="00347A30">
            <w:pPr>
              <w:jc w:val="center"/>
              <w:rPr>
                <w:del w:id="4290" w:author="Autor"/>
                <w:color w:val="000000"/>
              </w:rPr>
            </w:pPr>
          </w:p>
        </w:tc>
      </w:tr>
      <w:tr w:rsidR="00347A30" w:rsidRPr="007001F1" w:rsidDel="00C5578F" w14:paraId="05F27809" w14:textId="5337ABB9" w:rsidTr="00DC7517">
        <w:trPr>
          <w:trHeight w:val="20"/>
          <w:del w:id="4291" w:author="Autor"/>
        </w:trPr>
        <w:tc>
          <w:tcPr>
            <w:tcW w:w="582" w:type="dxa"/>
            <w:shd w:val="clear" w:color="auto" w:fill="auto"/>
            <w:noWrap/>
            <w:vAlign w:val="center"/>
            <w:hideMark/>
          </w:tcPr>
          <w:p w14:paraId="2D810AC4" w14:textId="381326F9" w:rsidR="00347A30" w:rsidRPr="007001F1" w:rsidDel="00C5578F" w:rsidRDefault="006F6B0D" w:rsidP="00D2171A">
            <w:pPr>
              <w:jc w:val="center"/>
              <w:rPr>
                <w:del w:id="4292" w:author="Autor"/>
                <w:color w:val="000000"/>
              </w:rPr>
            </w:pPr>
            <w:del w:id="4293" w:author="Autor">
              <w:r w:rsidRPr="007001F1" w:rsidDel="00C5578F">
                <w:rPr>
                  <w:color w:val="000000"/>
                  <w:sz w:val="22"/>
                  <w:szCs w:val="22"/>
                </w:rPr>
                <w:delText>2</w:delText>
              </w:r>
              <w:r w:rsidR="00B97099" w:rsidDel="00C5578F">
                <w:rPr>
                  <w:color w:val="000000"/>
                  <w:sz w:val="22"/>
                  <w:szCs w:val="22"/>
                </w:rPr>
                <w:delText>0</w:delText>
              </w:r>
            </w:del>
          </w:p>
        </w:tc>
        <w:tc>
          <w:tcPr>
            <w:tcW w:w="4820" w:type="dxa"/>
            <w:gridSpan w:val="2"/>
            <w:shd w:val="clear" w:color="auto" w:fill="auto"/>
            <w:vAlign w:val="center"/>
            <w:hideMark/>
          </w:tcPr>
          <w:p w14:paraId="4A86DA5E" w14:textId="1D60F38A" w:rsidR="00347A30" w:rsidRPr="007001F1" w:rsidDel="00C5578F" w:rsidRDefault="002A7E54" w:rsidP="00D5534B">
            <w:pPr>
              <w:jc w:val="both"/>
              <w:rPr>
                <w:del w:id="4294" w:author="Autor"/>
                <w:color w:val="000000"/>
              </w:rPr>
            </w:pPr>
            <w:del w:id="4295" w:author="Autor">
              <w:r w:rsidRPr="007001F1" w:rsidDel="00C5578F">
                <w:rPr>
                  <w:color w:val="000000"/>
                  <w:sz w:val="22"/>
                  <w:szCs w:val="22"/>
                </w:rPr>
                <w:delText>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delText>
              </w:r>
            </w:del>
          </w:p>
        </w:tc>
        <w:tc>
          <w:tcPr>
            <w:tcW w:w="567" w:type="dxa"/>
            <w:shd w:val="clear" w:color="auto" w:fill="auto"/>
            <w:vAlign w:val="center"/>
            <w:hideMark/>
          </w:tcPr>
          <w:p w14:paraId="327427D5" w14:textId="5F57F600" w:rsidR="00347A30" w:rsidRPr="007001F1" w:rsidDel="00C5578F" w:rsidRDefault="00347A30" w:rsidP="00347A30">
            <w:pPr>
              <w:jc w:val="center"/>
              <w:rPr>
                <w:del w:id="4296" w:author="Autor"/>
                <w:color w:val="000000"/>
              </w:rPr>
            </w:pPr>
            <w:del w:id="4297" w:author="Autor">
              <w:r w:rsidRPr="007001F1" w:rsidDel="00C5578F">
                <w:rPr>
                  <w:color w:val="000000"/>
                  <w:sz w:val="22"/>
                  <w:szCs w:val="22"/>
                </w:rPr>
                <w:delText> </w:delText>
              </w:r>
            </w:del>
          </w:p>
        </w:tc>
        <w:tc>
          <w:tcPr>
            <w:tcW w:w="567" w:type="dxa"/>
            <w:shd w:val="clear" w:color="auto" w:fill="auto"/>
            <w:vAlign w:val="center"/>
            <w:hideMark/>
          </w:tcPr>
          <w:p w14:paraId="2D28EE7F" w14:textId="32596FA0" w:rsidR="00347A30" w:rsidRPr="007001F1" w:rsidDel="00C5578F" w:rsidRDefault="00347A30" w:rsidP="00347A30">
            <w:pPr>
              <w:jc w:val="center"/>
              <w:rPr>
                <w:del w:id="4298" w:author="Autor"/>
                <w:color w:val="000000"/>
              </w:rPr>
            </w:pPr>
            <w:del w:id="4299" w:author="Autor">
              <w:r w:rsidRPr="007001F1" w:rsidDel="00C5578F">
                <w:rPr>
                  <w:color w:val="000000"/>
                  <w:sz w:val="22"/>
                  <w:szCs w:val="22"/>
                </w:rPr>
                <w:delText> </w:delText>
              </w:r>
            </w:del>
          </w:p>
        </w:tc>
        <w:tc>
          <w:tcPr>
            <w:tcW w:w="776" w:type="dxa"/>
            <w:shd w:val="clear" w:color="auto" w:fill="auto"/>
            <w:vAlign w:val="center"/>
            <w:hideMark/>
          </w:tcPr>
          <w:p w14:paraId="165248FE" w14:textId="4E210E23" w:rsidR="00347A30" w:rsidRPr="007001F1" w:rsidDel="00C5578F" w:rsidRDefault="00347A30" w:rsidP="00347A30">
            <w:pPr>
              <w:jc w:val="center"/>
              <w:rPr>
                <w:del w:id="4300" w:author="Autor"/>
                <w:color w:val="000000"/>
              </w:rPr>
            </w:pPr>
            <w:del w:id="4301" w:author="Autor">
              <w:r w:rsidRPr="007001F1" w:rsidDel="00C5578F">
                <w:rPr>
                  <w:color w:val="000000"/>
                  <w:sz w:val="22"/>
                  <w:szCs w:val="22"/>
                </w:rPr>
                <w:delText> </w:delText>
              </w:r>
            </w:del>
          </w:p>
        </w:tc>
        <w:tc>
          <w:tcPr>
            <w:tcW w:w="1775" w:type="dxa"/>
            <w:shd w:val="clear" w:color="auto" w:fill="auto"/>
            <w:vAlign w:val="center"/>
            <w:hideMark/>
          </w:tcPr>
          <w:p w14:paraId="6DC6FD5B" w14:textId="5101F598" w:rsidR="00347A30" w:rsidRPr="007001F1" w:rsidDel="00C5578F" w:rsidRDefault="00347A30" w:rsidP="00347A30">
            <w:pPr>
              <w:jc w:val="center"/>
              <w:rPr>
                <w:del w:id="4302" w:author="Autor"/>
                <w:color w:val="000000"/>
              </w:rPr>
            </w:pPr>
            <w:del w:id="4303" w:author="Autor">
              <w:r w:rsidRPr="007001F1" w:rsidDel="00C5578F">
                <w:rPr>
                  <w:color w:val="000000"/>
                  <w:sz w:val="22"/>
                  <w:szCs w:val="22"/>
                </w:rPr>
                <w:delText> </w:delText>
              </w:r>
            </w:del>
          </w:p>
        </w:tc>
      </w:tr>
      <w:tr w:rsidR="00640805" w:rsidRPr="007001F1" w:rsidDel="00C5578F" w14:paraId="5D2ABAD1" w14:textId="34602BB1" w:rsidTr="00DC7517">
        <w:trPr>
          <w:trHeight w:val="342"/>
          <w:del w:id="4304" w:author="Autor"/>
        </w:trPr>
        <w:tc>
          <w:tcPr>
            <w:tcW w:w="582" w:type="dxa"/>
            <w:vMerge w:val="restart"/>
            <w:shd w:val="clear" w:color="auto" w:fill="auto"/>
            <w:noWrap/>
            <w:vAlign w:val="center"/>
            <w:hideMark/>
          </w:tcPr>
          <w:p w14:paraId="41F39B01" w14:textId="5CB0880C" w:rsidR="00640805" w:rsidRPr="007001F1" w:rsidDel="00C5578F" w:rsidRDefault="00640805" w:rsidP="00347A30">
            <w:pPr>
              <w:jc w:val="center"/>
              <w:rPr>
                <w:del w:id="4305" w:author="Autor"/>
                <w:color w:val="000000"/>
              </w:rPr>
            </w:pPr>
            <w:del w:id="4306" w:author="Autor">
              <w:r w:rsidRPr="007001F1" w:rsidDel="00C5578F">
                <w:rPr>
                  <w:color w:val="000000"/>
                  <w:sz w:val="22"/>
                  <w:szCs w:val="22"/>
                </w:rPr>
                <w:delText>2</w:delText>
              </w:r>
              <w:r w:rsidR="00B97099" w:rsidDel="00C5578F">
                <w:rPr>
                  <w:color w:val="000000"/>
                  <w:sz w:val="22"/>
                  <w:szCs w:val="22"/>
                </w:rPr>
                <w:delText>1</w:delText>
              </w:r>
            </w:del>
          </w:p>
        </w:tc>
        <w:tc>
          <w:tcPr>
            <w:tcW w:w="4820" w:type="dxa"/>
            <w:gridSpan w:val="2"/>
            <w:shd w:val="clear" w:color="auto" w:fill="auto"/>
            <w:vAlign w:val="center"/>
            <w:hideMark/>
          </w:tcPr>
          <w:p w14:paraId="398E55DF" w14:textId="2B2DDFB6" w:rsidR="00640805" w:rsidRPr="007001F1" w:rsidDel="00C5578F" w:rsidRDefault="00640805" w:rsidP="00D5534B">
            <w:pPr>
              <w:jc w:val="both"/>
              <w:rPr>
                <w:del w:id="4307" w:author="Autor"/>
                <w:color w:val="000000"/>
              </w:rPr>
            </w:pPr>
            <w:del w:id="4308" w:author="Autor">
              <w:r w:rsidRPr="007001F1" w:rsidDel="00C5578F">
                <w:rPr>
                  <w:color w:val="000000"/>
                  <w:sz w:val="22"/>
                  <w:szCs w:val="22"/>
                </w:rPr>
                <w:delText>a) Bola zriadená komisia na vyhodnot</w:delText>
              </w:r>
              <w:r w:rsidR="00D5534B" w:rsidRPr="007001F1" w:rsidDel="00C5578F">
                <w:rPr>
                  <w:color w:val="000000"/>
                  <w:sz w:val="22"/>
                  <w:szCs w:val="22"/>
                </w:rPr>
                <w:delText>enie ponúk v súlade s § 51 ZVO?</w:delText>
              </w:r>
            </w:del>
          </w:p>
        </w:tc>
        <w:tc>
          <w:tcPr>
            <w:tcW w:w="567" w:type="dxa"/>
            <w:shd w:val="clear" w:color="auto" w:fill="auto"/>
            <w:vAlign w:val="center"/>
            <w:hideMark/>
          </w:tcPr>
          <w:p w14:paraId="2481240E" w14:textId="12118DAC" w:rsidR="00640805" w:rsidRPr="007001F1" w:rsidDel="00C5578F" w:rsidRDefault="00640805" w:rsidP="00347A30">
            <w:pPr>
              <w:jc w:val="center"/>
              <w:rPr>
                <w:del w:id="4309" w:author="Autor"/>
                <w:color w:val="000000"/>
              </w:rPr>
            </w:pPr>
            <w:del w:id="4310" w:author="Autor">
              <w:r w:rsidRPr="007001F1" w:rsidDel="00C5578F">
                <w:rPr>
                  <w:color w:val="000000"/>
                  <w:sz w:val="22"/>
                  <w:szCs w:val="22"/>
                </w:rPr>
                <w:delText> </w:delText>
              </w:r>
            </w:del>
          </w:p>
        </w:tc>
        <w:tc>
          <w:tcPr>
            <w:tcW w:w="567" w:type="dxa"/>
            <w:shd w:val="clear" w:color="auto" w:fill="auto"/>
            <w:vAlign w:val="center"/>
            <w:hideMark/>
          </w:tcPr>
          <w:p w14:paraId="0950F0FA" w14:textId="06B1B127" w:rsidR="00640805" w:rsidRPr="007001F1" w:rsidDel="00C5578F" w:rsidRDefault="00640805" w:rsidP="00347A30">
            <w:pPr>
              <w:jc w:val="center"/>
              <w:rPr>
                <w:del w:id="4311" w:author="Autor"/>
                <w:color w:val="000000"/>
              </w:rPr>
            </w:pPr>
            <w:del w:id="4312" w:author="Autor">
              <w:r w:rsidRPr="007001F1" w:rsidDel="00C5578F">
                <w:rPr>
                  <w:color w:val="000000"/>
                  <w:sz w:val="22"/>
                  <w:szCs w:val="22"/>
                </w:rPr>
                <w:delText> </w:delText>
              </w:r>
            </w:del>
          </w:p>
        </w:tc>
        <w:tc>
          <w:tcPr>
            <w:tcW w:w="776" w:type="dxa"/>
            <w:shd w:val="clear" w:color="auto" w:fill="auto"/>
            <w:vAlign w:val="center"/>
            <w:hideMark/>
          </w:tcPr>
          <w:p w14:paraId="013949AB" w14:textId="343606C6" w:rsidR="00640805" w:rsidRPr="007001F1" w:rsidDel="00C5578F" w:rsidRDefault="00640805" w:rsidP="00347A30">
            <w:pPr>
              <w:jc w:val="center"/>
              <w:rPr>
                <w:del w:id="4313" w:author="Autor"/>
                <w:color w:val="000000"/>
              </w:rPr>
            </w:pPr>
            <w:del w:id="4314" w:author="Autor">
              <w:r w:rsidRPr="007001F1" w:rsidDel="00C5578F">
                <w:rPr>
                  <w:color w:val="000000"/>
                  <w:sz w:val="22"/>
                  <w:szCs w:val="22"/>
                </w:rPr>
                <w:delText> </w:delText>
              </w:r>
            </w:del>
          </w:p>
        </w:tc>
        <w:tc>
          <w:tcPr>
            <w:tcW w:w="1775" w:type="dxa"/>
            <w:shd w:val="clear" w:color="auto" w:fill="auto"/>
            <w:vAlign w:val="center"/>
            <w:hideMark/>
          </w:tcPr>
          <w:p w14:paraId="0DCBC3FF" w14:textId="24643C0B" w:rsidR="00640805" w:rsidRPr="007001F1" w:rsidDel="00C5578F" w:rsidRDefault="00640805" w:rsidP="00347A30">
            <w:pPr>
              <w:jc w:val="center"/>
              <w:rPr>
                <w:del w:id="4315" w:author="Autor"/>
                <w:color w:val="000000"/>
              </w:rPr>
            </w:pPr>
            <w:del w:id="4316" w:author="Autor">
              <w:r w:rsidRPr="007001F1" w:rsidDel="00C5578F">
                <w:rPr>
                  <w:color w:val="000000"/>
                  <w:sz w:val="22"/>
                  <w:szCs w:val="22"/>
                </w:rPr>
                <w:delText> </w:delText>
              </w:r>
            </w:del>
          </w:p>
        </w:tc>
      </w:tr>
      <w:tr w:rsidR="00640805" w:rsidRPr="007001F1" w:rsidDel="00C5578F" w14:paraId="6B23507F" w14:textId="009658A3" w:rsidTr="00DC7517">
        <w:trPr>
          <w:trHeight w:val="392"/>
          <w:del w:id="4317" w:author="Autor"/>
        </w:trPr>
        <w:tc>
          <w:tcPr>
            <w:tcW w:w="582" w:type="dxa"/>
            <w:vMerge/>
            <w:shd w:val="clear" w:color="auto" w:fill="auto"/>
            <w:noWrap/>
            <w:vAlign w:val="center"/>
          </w:tcPr>
          <w:p w14:paraId="4B4DDD92" w14:textId="6878F9E5" w:rsidR="00640805" w:rsidRPr="007001F1" w:rsidDel="00C5578F" w:rsidRDefault="00640805" w:rsidP="00347A30">
            <w:pPr>
              <w:jc w:val="center"/>
              <w:rPr>
                <w:del w:id="4318" w:author="Autor"/>
                <w:color w:val="000000"/>
              </w:rPr>
            </w:pPr>
          </w:p>
        </w:tc>
        <w:tc>
          <w:tcPr>
            <w:tcW w:w="4820" w:type="dxa"/>
            <w:gridSpan w:val="2"/>
            <w:shd w:val="clear" w:color="auto" w:fill="auto"/>
            <w:vAlign w:val="center"/>
          </w:tcPr>
          <w:p w14:paraId="053A12F1" w14:textId="19CD7FCC" w:rsidR="00640805" w:rsidRPr="007001F1" w:rsidDel="00C5578F" w:rsidRDefault="00640805" w:rsidP="00D5534B">
            <w:pPr>
              <w:jc w:val="both"/>
              <w:rPr>
                <w:del w:id="4319" w:author="Autor"/>
                <w:color w:val="000000"/>
              </w:rPr>
            </w:pPr>
            <w:del w:id="4320" w:author="Autor">
              <w:r w:rsidRPr="007001F1" w:rsidDel="00C5578F">
                <w:rPr>
                  <w:color w:val="000000"/>
                  <w:sz w:val="22"/>
                  <w:szCs w:val="20"/>
                </w:rPr>
                <w:delText>b) Majú členovia komisie odborné vzdelanie alebo odbornú prax zodpovedajúcu predmetu zákazky?</w:delText>
              </w:r>
            </w:del>
          </w:p>
        </w:tc>
        <w:tc>
          <w:tcPr>
            <w:tcW w:w="567" w:type="dxa"/>
            <w:shd w:val="clear" w:color="auto" w:fill="auto"/>
            <w:vAlign w:val="center"/>
          </w:tcPr>
          <w:p w14:paraId="1FF5666B" w14:textId="7BAC691B" w:rsidR="00640805" w:rsidRPr="007001F1" w:rsidDel="00C5578F" w:rsidRDefault="00640805" w:rsidP="00347A30">
            <w:pPr>
              <w:jc w:val="center"/>
              <w:rPr>
                <w:del w:id="4321" w:author="Autor"/>
                <w:color w:val="000000"/>
              </w:rPr>
            </w:pPr>
          </w:p>
        </w:tc>
        <w:tc>
          <w:tcPr>
            <w:tcW w:w="567" w:type="dxa"/>
            <w:shd w:val="clear" w:color="auto" w:fill="auto"/>
            <w:vAlign w:val="center"/>
          </w:tcPr>
          <w:p w14:paraId="2466D98F" w14:textId="20493343" w:rsidR="00640805" w:rsidRPr="007001F1" w:rsidDel="00C5578F" w:rsidRDefault="00640805" w:rsidP="00347A30">
            <w:pPr>
              <w:jc w:val="center"/>
              <w:rPr>
                <w:del w:id="4322" w:author="Autor"/>
                <w:color w:val="000000"/>
              </w:rPr>
            </w:pPr>
          </w:p>
        </w:tc>
        <w:tc>
          <w:tcPr>
            <w:tcW w:w="776" w:type="dxa"/>
            <w:shd w:val="clear" w:color="auto" w:fill="auto"/>
            <w:vAlign w:val="center"/>
          </w:tcPr>
          <w:p w14:paraId="18B50FC1" w14:textId="33404DF5" w:rsidR="00640805" w:rsidRPr="007001F1" w:rsidDel="00C5578F" w:rsidRDefault="00640805" w:rsidP="00347A30">
            <w:pPr>
              <w:jc w:val="center"/>
              <w:rPr>
                <w:del w:id="4323" w:author="Autor"/>
                <w:color w:val="000000"/>
              </w:rPr>
            </w:pPr>
          </w:p>
        </w:tc>
        <w:tc>
          <w:tcPr>
            <w:tcW w:w="1775" w:type="dxa"/>
            <w:shd w:val="clear" w:color="auto" w:fill="auto"/>
            <w:vAlign w:val="center"/>
          </w:tcPr>
          <w:p w14:paraId="752A198E" w14:textId="44FB87D2" w:rsidR="00640805" w:rsidRPr="007001F1" w:rsidDel="00C5578F" w:rsidRDefault="00640805" w:rsidP="00347A30">
            <w:pPr>
              <w:jc w:val="center"/>
              <w:rPr>
                <w:del w:id="4324" w:author="Autor"/>
                <w:color w:val="000000"/>
              </w:rPr>
            </w:pPr>
          </w:p>
        </w:tc>
      </w:tr>
      <w:tr w:rsidR="00640805" w:rsidRPr="007001F1" w:rsidDel="00C5578F" w14:paraId="79E95BA5" w14:textId="59C3DC66" w:rsidTr="00DC7517">
        <w:trPr>
          <w:trHeight w:val="300"/>
          <w:del w:id="4325" w:author="Autor"/>
        </w:trPr>
        <w:tc>
          <w:tcPr>
            <w:tcW w:w="582" w:type="dxa"/>
            <w:vMerge/>
            <w:shd w:val="clear" w:color="auto" w:fill="auto"/>
            <w:noWrap/>
            <w:vAlign w:val="center"/>
          </w:tcPr>
          <w:p w14:paraId="44D41857" w14:textId="22D3146C" w:rsidR="00640805" w:rsidRPr="007001F1" w:rsidDel="00C5578F" w:rsidRDefault="00640805" w:rsidP="00347A30">
            <w:pPr>
              <w:jc w:val="center"/>
              <w:rPr>
                <w:del w:id="4326" w:author="Autor"/>
                <w:color w:val="000000"/>
              </w:rPr>
            </w:pPr>
          </w:p>
        </w:tc>
        <w:tc>
          <w:tcPr>
            <w:tcW w:w="4820" w:type="dxa"/>
            <w:gridSpan w:val="2"/>
            <w:shd w:val="clear" w:color="auto" w:fill="auto"/>
            <w:vAlign w:val="center"/>
          </w:tcPr>
          <w:p w14:paraId="17B6935B" w14:textId="5B355FA6" w:rsidR="00640805" w:rsidRPr="007001F1" w:rsidDel="00C5578F" w:rsidRDefault="00640805" w:rsidP="00D5534B">
            <w:pPr>
              <w:jc w:val="both"/>
              <w:rPr>
                <w:del w:id="4327" w:author="Autor"/>
                <w:color w:val="000000"/>
              </w:rPr>
            </w:pPr>
            <w:del w:id="4328" w:author="Autor">
              <w:r w:rsidRPr="007001F1" w:rsidDel="00C5578F">
                <w:rPr>
                  <w:color w:val="000000"/>
                  <w:sz w:val="22"/>
                  <w:szCs w:val="22"/>
                </w:rPr>
                <w:delText xml:space="preserve">c) Bola komisia spôsobilá na vyhodnotenie predložených ponúk v súlade s § </w:delText>
              </w:r>
              <w:r w:rsidR="00D5534B" w:rsidRPr="007001F1" w:rsidDel="00C5578F">
                <w:rPr>
                  <w:color w:val="000000"/>
                  <w:sz w:val="22"/>
                  <w:szCs w:val="22"/>
                </w:rPr>
                <w:delText>51 ods. 1 ZVO?</w:delText>
              </w:r>
            </w:del>
          </w:p>
        </w:tc>
        <w:tc>
          <w:tcPr>
            <w:tcW w:w="567" w:type="dxa"/>
            <w:shd w:val="clear" w:color="auto" w:fill="auto"/>
            <w:vAlign w:val="center"/>
          </w:tcPr>
          <w:p w14:paraId="523FC40D" w14:textId="29A3386D" w:rsidR="00640805" w:rsidRPr="007001F1" w:rsidDel="00C5578F" w:rsidRDefault="00640805" w:rsidP="00347A30">
            <w:pPr>
              <w:jc w:val="center"/>
              <w:rPr>
                <w:del w:id="4329" w:author="Autor"/>
                <w:color w:val="000000"/>
              </w:rPr>
            </w:pPr>
          </w:p>
        </w:tc>
        <w:tc>
          <w:tcPr>
            <w:tcW w:w="567" w:type="dxa"/>
            <w:shd w:val="clear" w:color="auto" w:fill="auto"/>
            <w:vAlign w:val="center"/>
          </w:tcPr>
          <w:p w14:paraId="73511730" w14:textId="75B86E42" w:rsidR="00640805" w:rsidRPr="007001F1" w:rsidDel="00C5578F" w:rsidRDefault="00640805" w:rsidP="00347A30">
            <w:pPr>
              <w:jc w:val="center"/>
              <w:rPr>
                <w:del w:id="4330" w:author="Autor"/>
                <w:color w:val="000000"/>
              </w:rPr>
            </w:pPr>
          </w:p>
        </w:tc>
        <w:tc>
          <w:tcPr>
            <w:tcW w:w="776" w:type="dxa"/>
            <w:shd w:val="clear" w:color="auto" w:fill="auto"/>
            <w:vAlign w:val="center"/>
          </w:tcPr>
          <w:p w14:paraId="08F37EEE" w14:textId="3F6AD0D0" w:rsidR="00640805" w:rsidRPr="007001F1" w:rsidDel="00C5578F" w:rsidRDefault="00640805" w:rsidP="00347A30">
            <w:pPr>
              <w:jc w:val="center"/>
              <w:rPr>
                <w:del w:id="4331" w:author="Autor"/>
                <w:color w:val="000000"/>
              </w:rPr>
            </w:pPr>
          </w:p>
        </w:tc>
        <w:tc>
          <w:tcPr>
            <w:tcW w:w="1775" w:type="dxa"/>
            <w:shd w:val="clear" w:color="auto" w:fill="auto"/>
            <w:vAlign w:val="center"/>
          </w:tcPr>
          <w:p w14:paraId="005938EC" w14:textId="7FD998B2" w:rsidR="00640805" w:rsidRPr="007001F1" w:rsidDel="00C5578F" w:rsidRDefault="00640805" w:rsidP="00347A30">
            <w:pPr>
              <w:jc w:val="center"/>
              <w:rPr>
                <w:del w:id="4332" w:author="Autor"/>
                <w:color w:val="000000"/>
              </w:rPr>
            </w:pPr>
          </w:p>
        </w:tc>
      </w:tr>
      <w:tr w:rsidR="00640805" w:rsidRPr="007001F1" w:rsidDel="00C5578F" w14:paraId="13D71097" w14:textId="19676EF4" w:rsidTr="00DC7517">
        <w:trPr>
          <w:trHeight w:val="633"/>
          <w:del w:id="4333" w:author="Autor"/>
        </w:trPr>
        <w:tc>
          <w:tcPr>
            <w:tcW w:w="582" w:type="dxa"/>
            <w:vMerge/>
            <w:shd w:val="clear" w:color="auto" w:fill="auto"/>
            <w:noWrap/>
            <w:vAlign w:val="center"/>
          </w:tcPr>
          <w:p w14:paraId="086DC5B4" w14:textId="49EB1915" w:rsidR="00640805" w:rsidRPr="007001F1" w:rsidDel="00C5578F" w:rsidRDefault="00640805" w:rsidP="00347A30">
            <w:pPr>
              <w:jc w:val="center"/>
              <w:rPr>
                <w:del w:id="4334" w:author="Autor"/>
                <w:color w:val="000000"/>
              </w:rPr>
            </w:pPr>
          </w:p>
        </w:tc>
        <w:tc>
          <w:tcPr>
            <w:tcW w:w="4820" w:type="dxa"/>
            <w:gridSpan w:val="2"/>
            <w:shd w:val="clear" w:color="auto" w:fill="auto"/>
            <w:vAlign w:val="center"/>
          </w:tcPr>
          <w:p w14:paraId="76463685" w14:textId="2EB109A7" w:rsidR="00640805" w:rsidRPr="007001F1" w:rsidDel="00C5578F" w:rsidRDefault="00640805" w:rsidP="00D5534B">
            <w:pPr>
              <w:jc w:val="both"/>
              <w:rPr>
                <w:del w:id="4335" w:author="Autor"/>
                <w:color w:val="000000"/>
              </w:rPr>
            </w:pPr>
            <w:del w:id="4336" w:author="Autor">
              <w:r w:rsidRPr="007001F1" w:rsidDel="00C5578F">
                <w:rPr>
                  <w:color w:val="000000"/>
                  <w:sz w:val="22"/>
                  <w:szCs w:val="22"/>
                </w:rPr>
                <w:delText>d) Spĺňa každý člen komisie podmienky  uvedené v § 51 ods. 3) až 5) ZVO a ak člen komisie nespĺňa podmienku podľa odsekov 4 a 5, boli včas prijaté účinné opatrenia v zmysle § 23 ods. 5 ZVO?</w:delText>
              </w:r>
            </w:del>
          </w:p>
        </w:tc>
        <w:tc>
          <w:tcPr>
            <w:tcW w:w="567" w:type="dxa"/>
            <w:shd w:val="clear" w:color="auto" w:fill="auto"/>
            <w:vAlign w:val="center"/>
          </w:tcPr>
          <w:p w14:paraId="7EA68BFE" w14:textId="58CC04D6" w:rsidR="00640805" w:rsidRPr="007001F1" w:rsidDel="00C5578F" w:rsidRDefault="00640805" w:rsidP="00347A30">
            <w:pPr>
              <w:jc w:val="center"/>
              <w:rPr>
                <w:del w:id="4337" w:author="Autor"/>
                <w:color w:val="000000"/>
              </w:rPr>
            </w:pPr>
          </w:p>
        </w:tc>
        <w:tc>
          <w:tcPr>
            <w:tcW w:w="567" w:type="dxa"/>
            <w:shd w:val="clear" w:color="auto" w:fill="auto"/>
            <w:vAlign w:val="center"/>
          </w:tcPr>
          <w:p w14:paraId="56557CE4" w14:textId="25E27649" w:rsidR="00640805" w:rsidRPr="007001F1" w:rsidDel="00C5578F" w:rsidRDefault="00640805" w:rsidP="00347A30">
            <w:pPr>
              <w:jc w:val="center"/>
              <w:rPr>
                <w:del w:id="4338" w:author="Autor"/>
                <w:color w:val="000000"/>
              </w:rPr>
            </w:pPr>
          </w:p>
        </w:tc>
        <w:tc>
          <w:tcPr>
            <w:tcW w:w="776" w:type="dxa"/>
            <w:shd w:val="clear" w:color="auto" w:fill="auto"/>
            <w:vAlign w:val="center"/>
          </w:tcPr>
          <w:p w14:paraId="28A52D24" w14:textId="7BE0A19D" w:rsidR="00640805" w:rsidRPr="007001F1" w:rsidDel="00C5578F" w:rsidRDefault="00640805" w:rsidP="00347A30">
            <w:pPr>
              <w:jc w:val="center"/>
              <w:rPr>
                <w:del w:id="4339" w:author="Autor"/>
                <w:color w:val="000000"/>
              </w:rPr>
            </w:pPr>
          </w:p>
        </w:tc>
        <w:tc>
          <w:tcPr>
            <w:tcW w:w="1775" w:type="dxa"/>
            <w:shd w:val="clear" w:color="auto" w:fill="auto"/>
            <w:vAlign w:val="center"/>
          </w:tcPr>
          <w:p w14:paraId="63C190A6" w14:textId="73A4EEBB" w:rsidR="00640805" w:rsidRPr="007001F1" w:rsidDel="00C5578F" w:rsidRDefault="00640805" w:rsidP="00347A30">
            <w:pPr>
              <w:jc w:val="center"/>
              <w:rPr>
                <w:del w:id="4340" w:author="Autor"/>
                <w:color w:val="000000"/>
              </w:rPr>
            </w:pPr>
          </w:p>
        </w:tc>
      </w:tr>
      <w:tr w:rsidR="00640805" w:rsidRPr="007001F1" w:rsidDel="00C5578F" w14:paraId="4BEA8143" w14:textId="5B52C7B8" w:rsidTr="00DC7517">
        <w:trPr>
          <w:trHeight w:val="1013"/>
          <w:del w:id="4341" w:author="Autor"/>
        </w:trPr>
        <w:tc>
          <w:tcPr>
            <w:tcW w:w="582" w:type="dxa"/>
            <w:vMerge w:val="restart"/>
            <w:shd w:val="clear" w:color="auto" w:fill="auto"/>
            <w:noWrap/>
            <w:vAlign w:val="center"/>
            <w:hideMark/>
          </w:tcPr>
          <w:p w14:paraId="3CA433FE" w14:textId="4CD6467D" w:rsidR="00640805" w:rsidRPr="007001F1" w:rsidDel="00C5578F" w:rsidRDefault="00640805" w:rsidP="00347A30">
            <w:pPr>
              <w:jc w:val="center"/>
              <w:rPr>
                <w:del w:id="4342" w:author="Autor"/>
                <w:color w:val="000000"/>
              </w:rPr>
            </w:pPr>
            <w:del w:id="4343" w:author="Autor">
              <w:r w:rsidRPr="007001F1" w:rsidDel="00C5578F">
                <w:rPr>
                  <w:color w:val="000000"/>
                  <w:sz w:val="22"/>
                  <w:szCs w:val="22"/>
                </w:rPr>
                <w:delText>2</w:delText>
              </w:r>
              <w:r w:rsidR="00B97099" w:rsidDel="00C5578F">
                <w:rPr>
                  <w:color w:val="000000"/>
                  <w:sz w:val="22"/>
                  <w:szCs w:val="22"/>
                </w:rPr>
                <w:delText>2</w:delText>
              </w:r>
            </w:del>
          </w:p>
        </w:tc>
        <w:tc>
          <w:tcPr>
            <w:tcW w:w="4820" w:type="dxa"/>
            <w:gridSpan w:val="2"/>
            <w:shd w:val="clear" w:color="auto" w:fill="auto"/>
            <w:vAlign w:val="center"/>
            <w:hideMark/>
          </w:tcPr>
          <w:p w14:paraId="026B6787" w14:textId="6B8A06F6" w:rsidR="00640805" w:rsidRPr="007001F1" w:rsidDel="00C5578F" w:rsidRDefault="00640805" w:rsidP="00D5534B">
            <w:pPr>
              <w:jc w:val="both"/>
              <w:rPr>
                <w:del w:id="4344" w:author="Autor"/>
                <w:color w:val="000000"/>
              </w:rPr>
            </w:pPr>
            <w:del w:id="4345" w:author="Autor">
              <w:r w:rsidRPr="007001F1" w:rsidDel="00C5578F">
                <w:rPr>
                  <w:color w:val="000000"/>
                  <w:sz w:val="22"/>
                  <w:szCs w:val="22"/>
                </w:rPr>
                <w:delText>a) Vyhodnotila komisia ponuky z hľadiska splnenia požiadaviek verejného obstarávateľa na predmet zákazky a náležitosti ponuky a vylúčila ponuky, ktoré nespĺňajú požiadavky na predmet zákazky uvedené v oznámení o vyh</w:delText>
              </w:r>
              <w:r w:rsidR="00D5534B" w:rsidRPr="007001F1" w:rsidDel="00C5578F">
                <w:rPr>
                  <w:color w:val="000000"/>
                  <w:sz w:val="22"/>
                  <w:szCs w:val="22"/>
                </w:rPr>
                <w:delText>lásení ?</w:delText>
              </w:r>
            </w:del>
          </w:p>
        </w:tc>
        <w:tc>
          <w:tcPr>
            <w:tcW w:w="567" w:type="dxa"/>
            <w:shd w:val="clear" w:color="auto" w:fill="auto"/>
            <w:vAlign w:val="center"/>
            <w:hideMark/>
          </w:tcPr>
          <w:p w14:paraId="6D6F47C2" w14:textId="335C0BE4" w:rsidR="00640805" w:rsidRPr="007001F1" w:rsidDel="00C5578F" w:rsidRDefault="00640805" w:rsidP="00347A30">
            <w:pPr>
              <w:jc w:val="center"/>
              <w:rPr>
                <w:del w:id="4346" w:author="Autor"/>
                <w:color w:val="000000"/>
              </w:rPr>
            </w:pPr>
            <w:del w:id="4347" w:author="Autor">
              <w:r w:rsidRPr="007001F1" w:rsidDel="00C5578F">
                <w:rPr>
                  <w:color w:val="000000"/>
                  <w:sz w:val="22"/>
                  <w:szCs w:val="22"/>
                </w:rPr>
                <w:delText> </w:delText>
              </w:r>
            </w:del>
          </w:p>
        </w:tc>
        <w:tc>
          <w:tcPr>
            <w:tcW w:w="567" w:type="dxa"/>
            <w:shd w:val="clear" w:color="auto" w:fill="auto"/>
            <w:vAlign w:val="center"/>
            <w:hideMark/>
          </w:tcPr>
          <w:p w14:paraId="6120D3A4" w14:textId="73199E93" w:rsidR="00640805" w:rsidRPr="007001F1" w:rsidDel="00C5578F" w:rsidRDefault="00640805" w:rsidP="00347A30">
            <w:pPr>
              <w:jc w:val="center"/>
              <w:rPr>
                <w:del w:id="4348" w:author="Autor"/>
                <w:color w:val="000000"/>
              </w:rPr>
            </w:pPr>
            <w:del w:id="4349" w:author="Autor">
              <w:r w:rsidRPr="007001F1" w:rsidDel="00C5578F">
                <w:rPr>
                  <w:color w:val="000000"/>
                  <w:sz w:val="22"/>
                  <w:szCs w:val="22"/>
                </w:rPr>
                <w:delText> </w:delText>
              </w:r>
            </w:del>
          </w:p>
        </w:tc>
        <w:tc>
          <w:tcPr>
            <w:tcW w:w="776" w:type="dxa"/>
            <w:shd w:val="clear" w:color="auto" w:fill="auto"/>
            <w:vAlign w:val="center"/>
            <w:hideMark/>
          </w:tcPr>
          <w:p w14:paraId="43641637" w14:textId="51D085E7" w:rsidR="00640805" w:rsidRPr="007001F1" w:rsidDel="00C5578F" w:rsidRDefault="00640805" w:rsidP="00347A30">
            <w:pPr>
              <w:jc w:val="center"/>
              <w:rPr>
                <w:del w:id="4350" w:author="Autor"/>
                <w:color w:val="000000"/>
              </w:rPr>
            </w:pPr>
            <w:del w:id="4351" w:author="Autor">
              <w:r w:rsidRPr="007001F1" w:rsidDel="00C5578F">
                <w:rPr>
                  <w:color w:val="000000"/>
                  <w:sz w:val="22"/>
                  <w:szCs w:val="22"/>
                </w:rPr>
                <w:delText> </w:delText>
              </w:r>
            </w:del>
          </w:p>
        </w:tc>
        <w:tc>
          <w:tcPr>
            <w:tcW w:w="1775" w:type="dxa"/>
            <w:shd w:val="clear" w:color="auto" w:fill="auto"/>
            <w:vAlign w:val="center"/>
            <w:hideMark/>
          </w:tcPr>
          <w:p w14:paraId="71B51B70" w14:textId="73994E03" w:rsidR="00640805" w:rsidRPr="007001F1" w:rsidDel="00C5578F" w:rsidRDefault="00640805" w:rsidP="00347A30">
            <w:pPr>
              <w:jc w:val="center"/>
              <w:rPr>
                <w:del w:id="4352" w:author="Autor"/>
                <w:color w:val="000000"/>
              </w:rPr>
            </w:pPr>
            <w:del w:id="4353" w:author="Autor">
              <w:r w:rsidRPr="007001F1" w:rsidDel="00C5578F">
                <w:rPr>
                  <w:color w:val="000000"/>
                  <w:sz w:val="22"/>
                  <w:szCs w:val="22"/>
                </w:rPr>
                <w:delText> </w:delText>
              </w:r>
            </w:del>
          </w:p>
        </w:tc>
      </w:tr>
      <w:tr w:rsidR="00640805" w:rsidRPr="007001F1" w:rsidDel="00C5578F" w14:paraId="5DA7A05B" w14:textId="5D8624AF" w:rsidTr="00DC7517">
        <w:trPr>
          <w:trHeight w:val="609"/>
          <w:del w:id="4354" w:author="Autor"/>
        </w:trPr>
        <w:tc>
          <w:tcPr>
            <w:tcW w:w="582" w:type="dxa"/>
            <w:vMerge/>
            <w:shd w:val="clear" w:color="auto" w:fill="auto"/>
            <w:noWrap/>
            <w:vAlign w:val="center"/>
          </w:tcPr>
          <w:p w14:paraId="7E6DBEA1" w14:textId="11C4B6C9" w:rsidR="00640805" w:rsidRPr="007001F1" w:rsidDel="00C5578F" w:rsidRDefault="00640805" w:rsidP="00347A30">
            <w:pPr>
              <w:jc w:val="center"/>
              <w:rPr>
                <w:del w:id="4355" w:author="Autor"/>
                <w:color w:val="000000"/>
              </w:rPr>
            </w:pPr>
          </w:p>
        </w:tc>
        <w:tc>
          <w:tcPr>
            <w:tcW w:w="4820" w:type="dxa"/>
            <w:gridSpan w:val="2"/>
            <w:shd w:val="clear" w:color="auto" w:fill="auto"/>
            <w:vAlign w:val="center"/>
          </w:tcPr>
          <w:p w14:paraId="533717C7" w14:textId="50290196" w:rsidR="00640805" w:rsidRPr="007001F1" w:rsidDel="00C5578F" w:rsidRDefault="00640805" w:rsidP="00D5534B">
            <w:pPr>
              <w:jc w:val="both"/>
              <w:rPr>
                <w:del w:id="4356" w:author="Autor"/>
                <w:color w:val="000000"/>
              </w:rPr>
            </w:pPr>
            <w:del w:id="4357" w:author="Autor">
              <w:r w:rsidRPr="007001F1" w:rsidDel="00C5578F">
                <w:rPr>
                  <w:color w:val="000000"/>
                  <w:sz w:val="22"/>
                  <w:szCs w:val="22"/>
                </w:rPr>
                <w:delText>b) Požiadala komisia  písomne  uchádzačov o vysvetlenie ponuky a nedošlo vysvetlením ponuky k jej zmene?</w:delText>
              </w:r>
            </w:del>
          </w:p>
        </w:tc>
        <w:tc>
          <w:tcPr>
            <w:tcW w:w="567" w:type="dxa"/>
            <w:shd w:val="clear" w:color="auto" w:fill="auto"/>
            <w:vAlign w:val="center"/>
          </w:tcPr>
          <w:p w14:paraId="03981FB6" w14:textId="502EC796" w:rsidR="00640805" w:rsidRPr="007001F1" w:rsidDel="00C5578F" w:rsidRDefault="00640805" w:rsidP="00347A30">
            <w:pPr>
              <w:jc w:val="center"/>
              <w:rPr>
                <w:del w:id="4358" w:author="Autor"/>
                <w:color w:val="000000"/>
              </w:rPr>
            </w:pPr>
          </w:p>
        </w:tc>
        <w:tc>
          <w:tcPr>
            <w:tcW w:w="567" w:type="dxa"/>
            <w:shd w:val="clear" w:color="auto" w:fill="auto"/>
            <w:vAlign w:val="center"/>
          </w:tcPr>
          <w:p w14:paraId="7E054A9A" w14:textId="2DAB9524" w:rsidR="00640805" w:rsidRPr="007001F1" w:rsidDel="00C5578F" w:rsidRDefault="00640805" w:rsidP="00347A30">
            <w:pPr>
              <w:jc w:val="center"/>
              <w:rPr>
                <w:del w:id="4359" w:author="Autor"/>
                <w:color w:val="000000"/>
              </w:rPr>
            </w:pPr>
          </w:p>
        </w:tc>
        <w:tc>
          <w:tcPr>
            <w:tcW w:w="776" w:type="dxa"/>
            <w:shd w:val="clear" w:color="auto" w:fill="auto"/>
            <w:vAlign w:val="center"/>
          </w:tcPr>
          <w:p w14:paraId="2C0BECB5" w14:textId="2A856324" w:rsidR="00640805" w:rsidRPr="007001F1" w:rsidDel="00C5578F" w:rsidRDefault="00640805" w:rsidP="00347A30">
            <w:pPr>
              <w:jc w:val="center"/>
              <w:rPr>
                <w:del w:id="4360" w:author="Autor"/>
                <w:color w:val="000000"/>
              </w:rPr>
            </w:pPr>
          </w:p>
        </w:tc>
        <w:tc>
          <w:tcPr>
            <w:tcW w:w="1775" w:type="dxa"/>
            <w:shd w:val="clear" w:color="auto" w:fill="auto"/>
            <w:vAlign w:val="center"/>
          </w:tcPr>
          <w:p w14:paraId="6084B1D8" w14:textId="5A39267B" w:rsidR="00640805" w:rsidRPr="007001F1" w:rsidDel="00C5578F" w:rsidRDefault="00640805" w:rsidP="00347A30">
            <w:pPr>
              <w:jc w:val="center"/>
              <w:rPr>
                <w:del w:id="4361" w:author="Autor"/>
                <w:color w:val="000000"/>
              </w:rPr>
            </w:pPr>
          </w:p>
        </w:tc>
      </w:tr>
      <w:tr w:rsidR="00640805" w:rsidRPr="007001F1" w:rsidDel="00C5578F" w14:paraId="56F08560" w14:textId="6328F658" w:rsidTr="00DC7517">
        <w:trPr>
          <w:trHeight w:val="1013"/>
          <w:del w:id="4362" w:author="Autor"/>
        </w:trPr>
        <w:tc>
          <w:tcPr>
            <w:tcW w:w="582" w:type="dxa"/>
            <w:vMerge w:val="restart"/>
            <w:shd w:val="clear" w:color="auto" w:fill="auto"/>
            <w:noWrap/>
            <w:vAlign w:val="center"/>
            <w:hideMark/>
          </w:tcPr>
          <w:p w14:paraId="02BFAAB0" w14:textId="332D92B1" w:rsidR="00640805" w:rsidRPr="007001F1" w:rsidDel="00C5578F" w:rsidRDefault="00640805" w:rsidP="00347A30">
            <w:pPr>
              <w:jc w:val="center"/>
              <w:rPr>
                <w:del w:id="4363" w:author="Autor"/>
                <w:color w:val="000000"/>
              </w:rPr>
            </w:pPr>
            <w:del w:id="4364" w:author="Autor">
              <w:r w:rsidRPr="007001F1" w:rsidDel="00C5578F">
                <w:rPr>
                  <w:color w:val="000000"/>
                  <w:sz w:val="22"/>
                  <w:szCs w:val="22"/>
                </w:rPr>
                <w:delText>2</w:delText>
              </w:r>
              <w:r w:rsidR="00B97099" w:rsidDel="00C5578F">
                <w:rPr>
                  <w:color w:val="000000"/>
                  <w:sz w:val="22"/>
                  <w:szCs w:val="22"/>
                </w:rPr>
                <w:delText>3</w:delText>
              </w:r>
            </w:del>
          </w:p>
        </w:tc>
        <w:tc>
          <w:tcPr>
            <w:tcW w:w="4820" w:type="dxa"/>
            <w:gridSpan w:val="2"/>
            <w:shd w:val="clear" w:color="auto" w:fill="auto"/>
            <w:vAlign w:val="center"/>
            <w:hideMark/>
          </w:tcPr>
          <w:p w14:paraId="0E03DD6F" w14:textId="17BA997A" w:rsidR="00640805" w:rsidRPr="007001F1" w:rsidDel="00C5578F" w:rsidRDefault="00640805" w:rsidP="00D5534B">
            <w:pPr>
              <w:jc w:val="both"/>
              <w:rPr>
                <w:del w:id="4365" w:author="Autor"/>
                <w:color w:val="000000"/>
              </w:rPr>
            </w:pPr>
            <w:del w:id="4366" w:author="Autor">
              <w:r w:rsidRPr="007001F1" w:rsidDel="00C5578F">
                <w:rPr>
                  <w:color w:val="000000"/>
                  <w:sz w:val="22"/>
                  <w:szCs w:val="22"/>
                </w:rPr>
                <w:delText>a) Ak sa pri určitej koncesii objavila mimoriadne nízka ponuka vo vzťahu k tovaru, prácam alebo službe, požiadala komisia  písomne uchádzača o vysvetlenie tej časti ponuky, k</w:delText>
              </w:r>
              <w:r w:rsidR="00D5534B" w:rsidRPr="007001F1" w:rsidDel="00C5578F">
                <w:rPr>
                  <w:color w:val="000000"/>
                  <w:sz w:val="22"/>
                  <w:szCs w:val="22"/>
                </w:rPr>
                <w:delText>toré sú pre jej cenu podstatné?</w:delText>
              </w:r>
            </w:del>
          </w:p>
        </w:tc>
        <w:tc>
          <w:tcPr>
            <w:tcW w:w="567" w:type="dxa"/>
            <w:shd w:val="clear" w:color="auto" w:fill="auto"/>
            <w:vAlign w:val="center"/>
            <w:hideMark/>
          </w:tcPr>
          <w:p w14:paraId="4552A758" w14:textId="1AF4AA79" w:rsidR="00640805" w:rsidRPr="007001F1" w:rsidDel="00C5578F" w:rsidRDefault="00640805" w:rsidP="00347A30">
            <w:pPr>
              <w:jc w:val="center"/>
              <w:rPr>
                <w:del w:id="4367" w:author="Autor"/>
                <w:color w:val="000000"/>
              </w:rPr>
            </w:pPr>
            <w:del w:id="4368" w:author="Autor">
              <w:r w:rsidRPr="007001F1" w:rsidDel="00C5578F">
                <w:rPr>
                  <w:color w:val="000000"/>
                  <w:sz w:val="22"/>
                  <w:szCs w:val="22"/>
                </w:rPr>
                <w:delText> </w:delText>
              </w:r>
            </w:del>
          </w:p>
        </w:tc>
        <w:tc>
          <w:tcPr>
            <w:tcW w:w="567" w:type="dxa"/>
            <w:shd w:val="clear" w:color="auto" w:fill="auto"/>
            <w:vAlign w:val="center"/>
            <w:hideMark/>
          </w:tcPr>
          <w:p w14:paraId="0EEAB868" w14:textId="2C05BDED" w:rsidR="00640805" w:rsidRPr="007001F1" w:rsidDel="00C5578F" w:rsidRDefault="00640805" w:rsidP="00347A30">
            <w:pPr>
              <w:jc w:val="center"/>
              <w:rPr>
                <w:del w:id="4369" w:author="Autor"/>
                <w:color w:val="000000"/>
              </w:rPr>
            </w:pPr>
            <w:del w:id="4370" w:author="Autor">
              <w:r w:rsidRPr="007001F1" w:rsidDel="00C5578F">
                <w:rPr>
                  <w:color w:val="000000"/>
                  <w:sz w:val="22"/>
                  <w:szCs w:val="22"/>
                </w:rPr>
                <w:delText> </w:delText>
              </w:r>
            </w:del>
          </w:p>
        </w:tc>
        <w:tc>
          <w:tcPr>
            <w:tcW w:w="776" w:type="dxa"/>
            <w:shd w:val="clear" w:color="auto" w:fill="auto"/>
            <w:vAlign w:val="center"/>
            <w:hideMark/>
          </w:tcPr>
          <w:p w14:paraId="5DB134A9" w14:textId="78814388" w:rsidR="00640805" w:rsidRPr="007001F1" w:rsidDel="00C5578F" w:rsidRDefault="00640805" w:rsidP="00347A30">
            <w:pPr>
              <w:jc w:val="center"/>
              <w:rPr>
                <w:del w:id="4371" w:author="Autor"/>
                <w:color w:val="000000"/>
              </w:rPr>
            </w:pPr>
            <w:del w:id="4372" w:author="Autor">
              <w:r w:rsidRPr="007001F1" w:rsidDel="00C5578F">
                <w:rPr>
                  <w:color w:val="000000"/>
                  <w:sz w:val="22"/>
                  <w:szCs w:val="22"/>
                </w:rPr>
                <w:delText> </w:delText>
              </w:r>
            </w:del>
          </w:p>
        </w:tc>
        <w:tc>
          <w:tcPr>
            <w:tcW w:w="1775" w:type="dxa"/>
            <w:shd w:val="clear" w:color="auto" w:fill="auto"/>
            <w:vAlign w:val="center"/>
            <w:hideMark/>
          </w:tcPr>
          <w:p w14:paraId="723E3126" w14:textId="70D62A7D" w:rsidR="00640805" w:rsidRPr="007001F1" w:rsidDel="00C5578F" w:rsidRDefault="00640805" w:rsidP="00347A30">
            <w:pPr>
              <w:jc w:val="center"/>
              <w:rPr>
                <w:del w:id="4373" w:author="Autor"/>
                <w:color w:val="000000"/>
              </w:rPr>
            </w:pPr>
            <w:del w:id="4374" w:author="Autor">
              <w:r w:rsidRPr="007001F1" w:rsidDel="00C5578F">
                <w:rPr>
                  <w:color w:val="000000"/>
                  <w:sz w:val="22"/>
                  <w:szCs w:val="22"/>
                </w:rPr>
                <w:delText> </w:delText>
              </w:r>
            </w:del>
          </w:p>
        </w:tc>
      </w:tr>
      <w:tr w:rsidR="00640805" w:rsidRPr="007001F1" w:rsidDel="00C5578F" w14:paraId="7210A108" w14:textId="70F0DAFC" w:rsidTr="00DC7517">
        <w:trPr>
          <w:trHeight w:val="682"/>
          <w:del w:id="4375" w:author="Autor"/>
        </w:trPr>
        <w:tc>
          <w:tcPr>
            <w:tcW w:w="582" w:type="dxa"/>
            <w:vMerge/>
            <w:shd w:val="clear" w:color="auto" w:fill="auto"/>
            <w:noWrap/>
            <w:vAlign w:val="center"/>
          </w:tcPr>
          <w:p w14:paraId="64399667" w14:textId="357F6E67" w:rsidR="00640805" w:rsidRPr="007001F1" w:rsidDel="00C5578F" w:rsidRDefault="00640805" w:rsidP="00347A30">
            <w:pPr>
              <w:jc w:val="center"/>
              <w:rPr>
                <w:del w:id="4376" w:author="Autor"/>
                <w:color w:val="000000"/>
              </w:rPr>
            </w:pPr>
          </w:p>
        </w:tc>
        <w:tc>
          <w:tcPr>
            <w:tcW w:w="4820" w:type="dxa"/>
            <w:gridSpan w:val="2"/>
            <w:shd w:val="clear" w:color="auto" w:fill="auto"/>
            <w:vAlign w:val="center"/>
          </w:tcPr>
          <w:p w14:paraId="104BE827" w14:textId="4D2647C7" w:rsidR="00640805" w:rsidRPr="007001F1" w:rsidDel="00C5578F" w:rsidRDefault="00640805" w:rsidP="00D5534B">
            <w:pPr>
              <w:jc w:val="both"/>
              <w:rPr>
                <w:del w:id="4377" w:author="Autor"/>
                <w:color w:val="000000"/>
              </w:rPr>
            </w:pPr>
            <w:del w:id="4378" w:author="Autor">
              <w:r w:rsidRPr="007001F1" w:rsidDel="00C5578F">
                <w:rPr>
                  <w:color w:val="000000"/>
                  <w:sz w:val="22"/>
                  <w:szCs w:val="22"/>
                </w:rPr>
                <w:delText>b) Postupoval verejný obstarávateľ pri definovaní a vyhodnocovaní mimoriadne nízkej ponuky v súlade s § 53?</w:delText>
              </w:r>
            </w:del>
          </w:p>
        </w:tc>
        <w:tc>
          <w:tcPr>
            <w:tcW w:w="567" w:type="dxa"/>
            <w:shd w:val="clear" w:color="auto" w:fill="auto"/>
            <w:vAlign w:val="center"/>
          </w:tcPr>
          <w:p w14:paraId="4B15E7E0" w14:textId="509C8C90" w:rsidR="00640805" w:rsidRPr="007001F1" w:rsidDel="00C5578F" w:rsidRDefault="00640805" w:rsidP="00347A30">
            <w:pPr>
              <w:jc w:val="center"/>
              <w:rPr>
                <w:del w:id="4379" w:author="Autor"/>
                <w:color w:val="000000"/>
              </w:rPr>
            </w:pPr>
          </w:p>
        </w:tc>
        <w:tc>
          <w:tcPr>
            <w:tcW w:w="567" w:type="dxa"/>
            <w:shd w:val="clear" w:color="auto" w:fill="auto"/>
            <w:vAlign w:val="center"/>
          </w:tcPr>
          <w:p w14:paraId="226D4FB3" w14:textId="20C9400A" w:rsidR="00640805" w:rsidRPr="007001F1" w:rsidDel="00C5578F" w:rsidRDefault="00640805" w:rsidP="00347A30">
            <w:pPr>
              <w:jc w:val="center"/>
              <w:rPr>
                <w:del w:id="4380" w:author="Autor"/>
                <w:color w:val="000000"/>
              </w:rPr>
            </w:pPr>
          </w:p>
        </w:tc>
        <w:tc>
          <w:tcPr>
            <w:tcW w:w="776" w:type="dxa"/>
            <w:shd w:val="clear" w:color="auto" w:fill="auto"/>
            <w:vAlign w:val="center"/>
          </w:tcPr>
          <w:p w14:paraId="569738E7" w14:textId="63AA7D4C" w:rsidR="00640805" w:rsidRPr="007001F1" w:rsidDel="00C5578F" w:rsidRDefault="00640805" w:rsidP="00347A30">
            <w:pPr>
              <w:jc w:val="center"/>
              <w:rPr>
                <w:del w:id="4381" w:author="Autor"/>
                <w:color w:val="000000"/>
              </w:rPr>
            </w:pPr>
          </w:p>
        </w:tc>
        <w:tc>
          <w:tcPr>
            <w:tcW w:w="1775" w:type="dxa"/>
            <w:shd w:val="clear" w:color="auto" w:fill="auto"/>
            <w:vAlign w:val="center"/>
          </w:tcPr>
          <w:p w14:paraId="026EDC93" w14:textId="1E95B942" w:rsidR="00640805" w:rsidRPr="007001F1" w:rsidDel="00C5578F" w:rsidRDefault="00640805" w:rsidP="00347A30">
            <w:pPr>
              <w:jc w:val="center"/>
              <w:rPr>
                <w:del w:id="4382" w:author="Autor"/>
                <w:color w:val="000000"/>
              </w:rPr>
            </w:pPr>
          </w:p>
        </w:tc>
      </w:tr>
      <w:tr w:rsidR="00347A30" w:rsidRPr="007001F1" w:rsidDel="00C5578F" w14:paraId="065F9A80" w14:textId="379BA532" w:rsidTr="00DC7517">
        <w:trPr>
          <w:trHeight w:val="20"/>
          <w:del w:id="4383" w:author="Autor"/>
        </w:trPr>
        <w:tc>
          <w:tcPr>
            <w:tcW w:w="582" w:type="dxa"/>
            <w:shd w:val="clear" w:color="auto" w:fill="auto"/>
            <w:noWrap/>
            <w:vAlign w:val="center"/>
            <w:hideMark/>
          </w:tcPr>
          <w:p w14:paraId="02FEA181" w14:textId="1E0CA134" w:rsidR="00347A30" w:rsidRPr="007001F1" w:rsidDel="00C5578F" w:rsidRDefault="006F6B0D" w:rsidP="00347A30">
            <w:pPr>
              <w:jc w:val="center"/>
              <w:rPr>
                <w:del w:id="4384" w:author="Autor"/>
                <w:color w:val="000000"/>
              </w:rPr>
            </w:pPr>
            <w:del w:id="4385" w:author="Autor">
              <w:r w:rsidRPr="007001F1" w:rsidDel="00C5578F">
                <w:rPr>
                  <w:color w:val="000000"/>
                  <w:sz w:val="22"/>
                  <w:szCs w:val="22"/>
                </w:rPr>
                <w:delText>2</w:delText>
              </w:r>
              <w:r w:rsidR="00B97099" w:rsidDel="00C5578F">
                <w:rPr>
                  <w:color w:val="000000"/>
                  <w:sz w:val="22"/>
                  <w:szCs w:val="22"/>
                </w:rPr>
                <w:delText>4</w:delText>
              </w:r>
            </w:del>
          </w:p>
        </w:tc>
        <w:tc>
          <w:tcPr>
            <w:tcW w:w="4820" w:type="dxa"/>
            <w:gridSpan w:val="2"/>
            <w:shd w:val="clear" w:color="auto" w:fill="auto"/>
            <w:vAlign w:val="center"/>
            <w:hideMark/>
          </w:tcPr>
          <w:p w14:paraId="7D868423" w14:textId="4772DD8A" w:rsidR="00347A30" w:rsidRPr="007001F1" w:rsidDel="00C5578F" w:rsidRDefault="00790A74" w:rsidP="00D5534B">
            <w:pPr>
              <w:jc w:val="both"/>
              <w:rPr>
                <w:del w:id="4386" w:author="Autor"/>
                <w:color w:val="000000"/>
              </w:rPr>
            </w:pPr>
            <w:del w:id="4387" w:author="Autor">
              <w:r w:rsidRPr="007001F1" w:rsidDel="00C5578F">
                <w:rPr>
                  <w:color w:val="000000"/>
                  <w:sz w:val="22"/>
                  <w:szCs w:val="22"/>
                </w:rPr>
                <w:delText>V prípade vylúčenia, oznámil verejný obstarávateľ písomne vylúčenie uchádzačovi v súlade s § 53 ods. 7 ZVO?</w:delText>
              </w:r>
            </w:del>
          </w:p>
        </w:tc>
        <w:tc>
          <w:tcPr>
            <w:tcW w:w="567" w:type="dxa"/>
            <w:shd w:val="clear" w:color="auto" w:fill="auto"/>
            <w:vAlign w:val="center"/>
            <w:hideMark/>
          </w:tcPr>
          <w:p w14:paraId="2C882E5A" w14:textId="38B75E28" w:rsidR="00347A30" w:rsidRPr="007001F1" w:rsidDel="00C5578F" w:rsidRDefault="00347A30" w:rsidP="00347A30">
            <w:pPr>
              <w:jc w:val="center"/>
              <w:rPr>
                <w:del w:id="4388" w:author="Autor"/>
                <w:color w:val="000000"/>
              </w:rPr>
            </w:pPr>
            <w:del w:id="4389" w:author="Autor">
              <w:r w:rsidRPr="007001F1" w:rsidDel="00C5578F">
                <w:rPr>
                  <w:color w:val="000000"/>
                  <w:sz w:val="22"/>
                  <w:szCs w:val="22"/>
                </w:rPr>
                <w:delText> </w:delText>
              </w:r>
            </w:del>
          </w:p>
        </w:tc>
        <w:tc>
          <w:tcPr>
            <w:tcW w:w="567" w:type="dxa"/>
            <w:shd w:val="clear" w:color="auto" w:fill="auto"/>
            <w:vAlign w:val="center"/>
            <w:hideMark/>
          </w:tcPr>
          <w:p w14:paraId="7F66F202" w14:textId="4742B59B" w:rsidR="00347A30" w:rsidRPr="007001F1" w:rsidDel="00C5578F" w:rsidRDefault="00347A30" w:rsidP="00347A30">
            <w:pPr>
              <w:jc w:val="center"/>
              <w:rPr>
                <w:del w:id="4390" w:author="Autor"/>
                <w:color w:val="000000"/>
              </w:rPr>
            </w:pPr>
            <w:del w:id="4391" w:author="Autor">
              <w:r w:rsidRPr="007001F1" w:rsidDel="00C5578F">
                <w:rPr>
                  <w:color w:val="000000"/>
                  <w:sz w:val="22"/>
                  <w:szCs w:val="22"/>
                </w:rPr>
                <w:delText> </w:delText>
              </w:r>
            </w:del>
          </w:p>
        </w:tc>
        <w:tc>
          <w:tcPr>
            <w:tcW w:w="776" w:type="dxa"/>
            <w:shd w:val="clear" w:color="auto" w:fill="auto"/>
            <w:vAlign w:val="center"/>
            <w:hideMark/>
          </w:tcPr>
          <w:p w14:paraId="2B5F2339" w14:textId="1123D919" w:rsidR="00347A30" w:rsidRPr="007001F1" w:rsidDel="00C5578F" w:rsidRDefault="00347A30" w:rsidP="00347A30">
            <w:pPr>
              <w:jc w:val="center"/>
              <w:rPr>
                <w:del w:id="4392" w:author="Autor"/>
                <w:color w:val="000000"/>
              </w:rPr>
            </w:pPr>
            <w:del w:id="4393" w:author="Autor">
              <w:r w:rsidRPr="007001F1" w:rsidDel="00C5578F">
                <w:rPr>
                  <w:color w:val="000000"/>
                  <w:sz w:val="22"/>
                  <w:szCs w:val="22"/>
                </w:rPr>
                <w:delText> </w:delText>
              </w:r>
            </w:del>
          </w:p>
        </w:tc>
        <w:tc>
          <w:tcPr>
            <w:tcW w:w="1775" w:type="dxa"/>
            <w:shd w:val="clear" w:color="auto" w:fill="auto"/>
            <w:vAlign w:val="center"/>
            <w:hideMark/>
          </w:tcPr>
          <w:p w14:paraId="7BD71C24" w14:textId="3775A730" w:rsidR="00347A30" w:rsidRPr="007001F1" w:rsidDel="00C5578F" w:rsidRDefault="00347A30" w:rsidP="00347A30">
            <w:pPr>
              <w:jc w:val="center"/>
              <w:rPr>
                <w:del w:id="4394" w:author="Autor"/>
                <w:color w:val="000000"/>
              </w:rPr>
            </w:pPr>
            <w:del w:id="4395" w:author="Autor">
              <w:r w:rsidRPr="007001F1" w:rsidDel="00C5578F">
                <w:rPr>
                  <w:color w:val="000000"/>
                  <w:sz w:val="22"/>
                  <w:szCs w:val="22"/>
                </w:rPr>
                <w:delText> </w:delText>
              </w:r>
            </w:del>
          </w:p>
        </w:tc>
      </w:tr>
      <w:tr w:rsidR="00347A30" w:rsidRPr="007001F1" w:rsidDel="00C5578F" w14:paraId="104DE62A" w14:textId="0A46DDB0" w:rsidTr="00DC7517">
        <w:trPr>
          <w:trHeight w:val="20"/>
          <w:del w:id="4396" w:author="Autor"/>
        </w:trPr>
        <w:tc>
          <w:tcPr>
            <w:tcW w:w="582" w:type="dxa"/>
            <w:shd w:val="clear" w:color="auto" w:fill="auto"/>
            <w:noWrap/>
            <w:vAlign w:val="center"/>
            <w:hideMark/>
          </w:tcPr>
          <w:p w14:paraId="1CB6D913" w14:textId="332CD4C2" w:rsidR="00347A30" w:rsidRPr="007001F1" w:rsidDel="00C5578F" w:rsidRDefault="006F6B0D" w:rsidP="00347A30">
            <w:pPr>
              <w:jc w:val="center"/>
              <w:rPr>
                <w:del w:id="4397" w:author="Autor"/>
                <w:color w:val="000000"/>
              </w:rPr>
            </w:pPr>
            <w:del w:id="4398" w:author="Autor">
              <w:r w:rsidRPr="007001F1" w:rsidDel="00C5578F">
                <w:rPr>
                  <w:color w:val="000000"/>
                  <w:sz w:val="22"/>
                  <w:szCs w:val="22"/>
                </w:rPr>
                <w:delText>2</w:delText>
              </w:r>
              <w:r w:rsidR="00B97099" w:rsidDel="00C5578F">
                <w:rPr>
                  <w:color w:val="000000"/>
                  <w:sz w:val="22"/>
                  <w:szCs w:val="22"/>
                </w:rPr>
                <w:delText>5</w:delText>
              </w:r>
            </w:del>
          </w:p>
        </w:tc>
        <w:tc>
          <w:tcPr>
            <w:tcW w:w="4820" w:type="dxa"/>
            <w:gridSpan w:val="2"/>
            <w:shd w:val="clear" w:color="auto" w:fill="auto"/>
            <w:vAlign w:val="center"/>
            <w:hideMark/>
          </w:tcPr>
          <w:p w14:paraId="2DB266B3" w14:textId="228E4212" w:rsidR="00347A30" w:rsidRPr="007001F1" w:rsidDel="00C5578F" w:rsidRDefault="007E5B38" w:rsidP="00D5534B">
            <w:pPr>
              <w:jc w:val="both"/>
              <w:rPr>
                <w:del w:id="4399" w:author="Autor"/>
                <w:color w:val="000000"/>
              </w:rPr>
            </w:pPr>
            <w:del w:id="4400" w:author="Autor">
              <w:r w:rsidRPr="007001F1" w:rsidDel="00C5578F">
                <w:rPr>
                  <w:color w:val="000000"/>
                  <w:sz w:val="22"/>
                  <w:szCs w:val="22"/>
                </w:rPr>
                <w:delText>Určil a vyhodnocoval verejný obstarávateľ kritériá na udelenie koncesií v súlade s § 102 ZVO?</w:delText>
              </w:r>
            </w:del>
          </w:p>
        </w:tc>
        <w:tc>
          <w:tcPr>
            <w:tcW w:w="567" w:type="dxa"/>
            <w:shd w:val="clear" w:color="auto" w:fill="auto"/>
            <w:vAlign w:val="center"/>
            <w:hideMark/>
          </w:tcPr>
          <w:p w14:paraId="301AAEBB" w14:textId="1F8007C4" w:rsidR="00347A30" w:rsidRPr="007001F1" w:rsidDel="00C5578F" w:rsidRDefault="00347A30" w:rsidP="00347A30">
            <w:pPr>
              <w:jc w:val="center"/>
              <w:rPr>
                <w:del w:id="4401" w:author="Autor"/>
                <w:color w:val="000000"/>
              </w:rPr>
            </w:pPr>
            <w:del w:id="4402" w:author="Autor">
              <w:r w:rsidRPr="007001F1" w:rsidDel="00C5578F">
                <w:rPr>
                  <w:color w:val="000000"/>
                  <w:sz w:val="22"/>
                  <w:szCs w:val="22"/>
                </w:rPr>
                <w:delText> </w:delText>
              </w:r>
            </w:del>
          </w:p>
        </w:tc>
        <w:tc>
          <w:tcPr>
            <w:tcW w:w="567" w:type="dxa"/>
            <w:shd w:val="clear" w:color="auto" w:fill="auto"/>
            <w:vAlign w:val="center"/>
            <w:hideMark/>
          </w:tcPr>
          <w:p w14:paraId="0AADFD46" w14:textId="32EB60F4" w:rsidR="00347A30" w:rsidRPr="007001F1" w:rsidDel="00C5578F" w:rsidRDefault="00347A30" w:rsidP="00347A30">
            <w:pPr>
              <w:jc w:val="center"/>
              <w:rPr>
                <w:del w:id="4403" w:author="Autor"/>
                <w:color w:val="000000"/>
              </w:rPr>
            </w:pPr>
            <w:del w:id="4404" w:author="Autor">
              <w:r w:rsidRPr="007001F1" w:rsidDel="00C5578F">
                <w:rPr>
                  <w:color w:val="000000"/>
                  <w:sz w:val="22"/>
                  <w:szCs w:val="22"/>
                </w:rPr>
                <w:delText> </w:delText>
              </w:r>
            </w:del>
          </w:p>
        </w:tc>
        <w:tc>
          <w:tcPr>
            <w:tcW w:w="776" w:type="dxa"/>
            <w:shd w:val="clear" w:color="auto" w:fill="auto"/>
            <w:vAlign w:val="center"/>
            <w:hideMark/>
          </w:tcPr>
          <w:p w14:paraId="4FDA28E4" w14:textId="2E279447" w:rsidR="00347A30" w:rsidRPr="007001F1" w:rsidDel="00C5578F" w:rsidRDefault="00347A30" w:rsidP="00347A30">
            <w:pPr>
              <w:jc w:val="center"/>
              <w:rPr>
                <w:del w:id="4405" w:author="Autor"/>
                <w:color w:val="000000"/>
              </w:rPr>
            </w:pPr>
            <w:del w:id="4406" w:author="Autor">
              <w:r w:rsidRPr="007001F1" w:rsidDel="00C5578F">
                <w:rPr>
                  <w:color w:val="000000"/>
                  <w:sz w:val="22"/>
                  <w:szCs w:val="22"/>
                </w:rPr>
                <w:delText> </w:delText>
              </w:r>
            </w:del>
          </w:p>
        </w:tc>
        <w:tc>
          <w:tcPr>
            <w:tcW w:w="1775" w:type="dxa"/>
            <w:shd w:val="clear" w:color="auto" w:fill="auto"/>
            <w:vAlign w:val="center"/>
            <w:hideMark/>
          </w:tcPr>
          <w:p w14:paraId="7F5F9116" w14:textId="4D6DD9BC" w:rsidR="00347A30" w:rsidRPr="007001F1" w:rsidDel="00C5578F" w:rsidRDefault="00347A30" w:rsidP="00347A30">
            <w:pPr>
              <w:jc w:val="center"/>
              <w:rPr>
                <w:del w:id="4407" w:author="Autor"/>
                <w:color w:val="000000"/>
              </w:rPr>
            </w:pPr>
            <w:del w:id="4408" w:author="Autor">
              <w:r w:rsidRPr="007001F1" w:rsidDel="00C5578F">
                <w:rPr>
                  <w:color w:val="000000"/>
                  <w:sz w:val="22"/>
                  <w:szCs w:val="22"/>
                </w:rPr>
                <w:delText> </w:delText>
              </w:r>
            </w:del>
          </w:p>
        </w:tc>
      </w:tr>
      <w:tr w:rsidR="00640805" w:rsidRPr="007001F1" w:rsidDel="00C5578F" w14:paraId="39500E20" w14:textId="25EBAFE1" w:rsidTr="00DC7517">
        <w:trPr>
          <w:trHeight w:val="767"/>
          <w:del w:id="4409" w:author="Autor"/>
        </w:trPr>
        <w:tc>
          <w:tcPr>
            <w:tcW w:w="582" w:type="dxa"/>
            <w:vMerge w:val="restart"/>
            <w:shd w:val="clear" w:color="auto" w:fill="auto"/>
            <w:noWrap/>
            <w:vAlign w:val="center"/>
            <w:hideMark/>
          </w:tcPr>
          <w:p w14:paraId="1783A5C3" w14:textId="16BE822E" w:rsidR="00640805" w:rsidRPr="007001F1" w:rsidDel="00C5578F" w:rsidRDefault="00640805" w:rsidP="00D2171A">
            <w:pPr>
              <w:jc w:val="center"/>
              <w:rPr>
                <w:del w:id="4410" w:author="Autor"/>
                <w:color w:val="000000"/>
              </w:rPr>
            </w:pPr>
            <w:del w:id="4411" w:author="Autor">
              <w:r w:rsidRPr="007001F1" w:rsidDel="00C5578F">
                <w:rPr>
                  <w:color w:val="000000"/>
                  <w:sz w:val="22"/>
                  <w:szCs w:val="22"/>
                </w:rPr>
                <w:delText>2</w:delText>
              </w:r>
              <w:r w:rsidR="00B97099" w:rsidDel="00C5578F">
                <w:rPr>
                  <w:color w:val="000000"/>
                  <w:sz w:val="22"/>
                  <w:szCs w:val="22"/>
                </w:rPr>
                <w:delText>6</w:delText>
              </w:r>
            </w:del>
          </w:p>
        </w:tc>
        <w:tc>
          <w:tcPr>
            <w:tcW w:w="4820" w:type="dxa"/>
            <w:gridSpan w:val="2"/>
            <w:shd w:val="clear" w:color="auto" w:fill="auto"/>
            <w:vAlign w:val="center"/>
            <w:hideMark/>
          </w:tcPr>
          <w:p w14:paraId="307AEEC6" w14:textId="33F4EBAA" w:rsidR="00640805" w:rsidRPr="007001F1" w:rsidDel="00C5578F" w:rsidRDefault="00640805" w:rsidP="00D5534B">
            <w:pPr>
              <w:jc w:val="both"/>
              <w:rPr>
                <w:del w:id="4412" w:author="Autor"/>
                <w:color w:val="000000"/>
              </w:rPr>
            </w:pPr>
            <w:del w:id="4413" w:author="Autor">
              <w:r w:rsidRPr="007001F1" w:rsidDel="00C5578F">
                <w:rPr>
                  <w:color w:val="000000"/>
                  <w:sz w:val="22"/>
                  <w:szCs w:val="22"/>
                </w:rPr>
                <w:delText>a) Oznámil verejný obstarávateľ písomne  všetkým uchádzačom, ktorých ponuky sa vyhodnocovali, výsledok vyhodnotenia pon</w:delText>
              </w:r>
              <w:r w:rsidR="00D5534B" w:rsidRPr="007001F1" w:rsidDel="00C5578F">
                <w:rPr>
                  <w:color w:val="000000"/>
                  <w:sz w:val="22"/>
                  <w:szCs w:val="22"/>
                </w:rPr>
                <w:delText>úk, vrátane poradia uchádzačov?</w:delText>
              </w:r>
            </w:del>
          </w:p>
        </w:tc>
        <w:tc>
          <w:tcPr>
            <w:tcW w:w="567" w:type="dxa"/>
            <w:shd w:val="clear" w:color="auto" w:fill="auto"/>
            <w:vAlign w:val="center"/>
            <w:hideMark/>
          </w:tcPr>
          <w:p w14:paraId="7726FFF6" w14:textId="17C644EF" w:rsidR="00640805" w:rsidRPr="007001F1" w:rsidDel="00C5578F" w:rsidRDefault="00640805" w:rsidP="00347A30">
            <w:pPr>
              <w:jc w:val="center"/>
              <w:rPr>
                <w:del w:id="4414" w:author="Autor"/>
                <w:color w:val="000000"/>
              </w:rPr>
            </w:pPr>
            <w:del w:id="4415" w:author="Autor">
              <w:r w:rsidRPr="007001F1" w:rsidDel="00C5578F">
                <w:rPr>
                  <w:color w:val="000000"/>
                  <w:sz w:val="22"/>
                  <w:szCs w:val="22"/>
                </w:rPr>
                <w:delText> </w:delText>
              </w:r>
            </w:del>
          </w:p>
        </w:tc>
        <w:tc>
          <w:tcPr>
            <w:tcW w:w="567" w:type="dxa"/>
            <w:shd w:val="clear" w:color="auto" w:fill="auto"/>
            <w:vAlign w:val="center"/>
            <w:hideMark/>
          </w:tcPr>
          <w:p w14:paraId="2E367EFF" w14:textId="760D3532" w:rsidR="00640805" w:rsidRPr="007001F1" w:rsidDel="00C5578F" w:rsidRDefault="00640805" w:rsidP="00347A30">
            <w:pPr>
              <w:jc w:val="center"/>
              <w:rPr>
                <w:del w:id="4416" w:author="Autor"/>
                <w:color w:val="000000"/>
              </w:rPr>
            </w:pPr>
            <w:del w:id="4417" w:author="Autor">
              <w:r w:rsidRPr="007001F1" w:rsidDel="00C5578F">
                <w:rPr>
                  <w:color w:val="000000"/>
                  <w:sz w:val="22"/>
                  <w:szCs w:val="22"/>
                </w:rPr>
                <w:delText> </w:delText>
              </w:r>
            </w:del>
          </w:p>
        </w:tc>
        <w:tc>
          <w:tcPr>
            <w:tcW w:w="776" w:type="dxa"/>
            <w:shd w:val="clear" w:color="auto" w:fill="auto"/>
            <w:vAlign w:val="center"/>
            <w:hideMark/>
          </w:tcPr>
          <w:p w14:paraId="7BB2D593" w14:textId="7398BABE" w:rsidR="00640805" w:rsidRPr="007001F1" w:rsidDel="00C5578F" w:rsidRDefault="00640805" w:rsidP="00347A30">
            <w:pPr>
              <w:jc w:val="center"/>
              <w:rPr>
                <w:del w:id="4418" w:author="Autor"/>
                <w:color w:val="000000"/>
              </w:rPr>
            </w:pPr>
            <w:del w:id="4419" w:author="Autor">
              <w:r w:rsidRPr="007001F1" w:rsidDel="00C5578F">
                <w:rPr>
                  <w:color w:val="000000"/>
                  <w:sz w:val="22"/>
                  <w:szCs w:val="22"/>
                </w:rPr>
                <w:delText> </w:delText>
              </w:r>
            </w:del>
          </w:p>
        </w:tc>
        <w:tc>
          <w:tcPr>
            <w:tcW w:w="1775" w:type="dxa"/>
            <w:shd w:val="clear" w:color="auto" w:fill="auto"/>
            <w:vAlign w:val="center"/>
            <w:hideMark/>
          </w:tcPr>
          <w:p w14:paraId="16B8598C" w14:textId="6ADFC73F" w:rsidR="00640805" w:rsidRPr="007001F1" w:rsidDel="00C5578F" w:rsidRDefault="00640805" w:rsidP="00347A30">
            <w:pPr>
              <w:jc w:val="center"/>
              <w:rPr>
                <w:del w:id="4420" w:author="Autor"/>
                <w:color w:val="000000"/>
              </w:rPr>
            </w:pPr>
            <w:del w:id="4421" w:author="Autor">
              <w:r w:rsidRPr="007001F1" w:rsidDel="00C5578F">
                <w:rPr>
                  <w:color w:val="000000"/>
                  <w:sz w:val="22"/>
                  <w:szCs w:val="22"/>
                </w:rPr>
                <w:delText> </w:delText>
              </w:r>
            </w:del>
          </w:p>
        </w:tc>
      </w:tr>
      <w:tr w:rsidR="00640805" w:rsidRPr="007001F1" w:rsidDel="00C5578F" w14:paraId="685F0221" w14:textId="1D7CF29F" w:rsidTr="00DC7517">
        <w:trPr>
          <w:trHeight w:val="1395"/>
          <w:del w:id="4422" w:author="Autor"/>
        </w:trPr>
        <w:tc>
          <w:tcPr>
            <w:tcW w:w="582" w:type="dxa"/>
            <w:vMerge/>
            <w:shd w:val="clear" w:color="auto" w:fill="auto"/>
            <w:noWrap/>
            <w:vAlign w:val="center"/>
          </w:tcPr>
          <w:p w14:paraId="4F3AB94A" w14:textId="5DC7051B" w:rsidR="00640805" w:rsidRPr="007001F1" w:rsidDel="00C5578F" w:rsidRDefault="00640805" w:rsidP="00D2171A">
            <w:pPr>
              <w:jc w:val="center"/>
              <w:rPr>
                <w:del w:id="4423" w:author="Autor"/>
                <w:color w:val="000000"/>
              </w:rPr>
            </w:pPr>
          </w:p>
        </w:tc>
        <w:tc>
          <w:tcPr>
            <w:tcW w:w="4820" w:type="dxa"/>
            <w:gridSpan w:val="2"/>
            <w:shd w:val="clear" w:color="auto" w:fill="auto"/>
            <w:vAlign w:val="center"/>
          </w:tcPr>
          <w:p w14:paraId="1AE339A8" w14:textId="6C6CFD54" w:rsidR="00640805" w:rsidRPr="007001F1" w:rsidDel="00C5578F" w:rsidRDefault="00640805" w:rsidP="00D5534B">
            <w:pPr>
              <w:jc w:val="both"/>
              <w:rPr>
                <w:del w:id="4424" w:author="Autor"/>
                <w:color w:val="000000"/>
              </w:rPr>
            </w:pPr>
            <w:del w:id="4425" w:author="Autor">
              <w:r w:rsidRPr="007001F1" w:rsidDel="00C5578F">
                <w:rPr>
                  <w:color w:val="000000"/>
                  <w:sz w:val="22"/>
                  <w:szCs w:val="22"/>
                </w:rPr>
                <w:delTex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delText>
              </w:r>
            </w:del>
          </w:p>
        </w:tc>
        <w:tc>
          <w:tcPr>
            <w:tcW w:w="567" w:type="dxa"/>
            <w:shd w:val="clear" w:color="auto" w:fill="auto"/>
            <w:vAlign w:val="center"/>
          </w:tcPr>
          <w:p w14:paraId="1A27997B" w14:textId="2C3F608D" w:rsidR="00640805" w:rsidRPr="007001F1" w:rsidDel="00C5578F" w:rsidRDefault="00640805" w:rsidP="00347A30">
            <w:pPr>
              <w:jc w:val="center"/>
              <w:rPr>
                <w:del w:id="4426" w:author="Autor"/>
                <w:color w:val="000000"/>
              </w:rPr>
            </w:pPr>
          </w:p>
        </w:tc>
        <w:tc>
          <w:tcPr>
            <w:tcW w:w="567" w:type="dxa"/>
            <w:shd w:val="clear" w:color="auto" w:fill="auto"/>
            <w:vAlign w:val="center"/>
          </w:tcPr>
          <w:p w14:paraId="7C37C70A" w14:textId="1667BD65" w:rsidR="00640805" w:rsidRPr="007001F1" w:rsidDel="00C5578F" w:rsidRDefault="00640805" w:rsidP="00347A30">
            <w:pPr>
              <w:jc w:val="center"/>
              <w:rPr>
                <w:del w:id="4427" w:author="Autor"/>
                <w:color w:val="000000"/>
              </w:rPr>
            </w:pPr>
          </w:p>
        </w:tc>
        <w:tc>
          <w:tcPr>
            <w:tcW w:w="776" w:type="dxa"/>
            <w:shd w:val="clear" w:color="auto" w:fill="auto"/>
            <w:vAlign w:val="center"/>
          </w:tcPr>
          <w:p w14:paraId="02DBD627" w14:textId="24D979B3" w:rsidR="00640805" w:rsidRPr="007001F1" w:rsidDel="00C5578F" w:rsidRDefault="00640805" w:rsidP="00347A30">
            <w:pPr>
              <w:jc w:val="center"/>
              <w:rPr>
                <w:del w:id="4428" w:author="Autor"/>
                <w:color w:val="000000"/>
              </w:rPr>
            </w:pPr>
          </w:p>
        </w:tc>
        <w:tc>
          <w:tcPr>
            <w:tcW w:w="1775" w:type="dxa"/>
            <w:shd w:val="clear" w:color="auto" w:fill="auto"/>
            <w:vAlign w:val="center"/>
          </w:tcPr>
          <w:p w14:paraId="46B35209" w14:textId="461E8FBC" w:rsidR="00640805" w:rsidRPr="007001F1" w:rsidDel="00C5578F" w:rsidRDefault="00640805" w:rsidP="00347A30">
            <w:pPr>
              <w:jc w:val="center"/>
              <w:rPr>
                <w:del w:id="4429" w:author="Autor"/>
                <w:color w:val="000000"/>
              </w:rPr>
            </w:pPr>
          </w:p>
        </w:tc>
      </w:tr>
      <w:tr w:rsidR="00347A30" w:rsidRPr="007001F1" w:rsidDel="00C5578F" w14:paraId="02D345F9" w14:textId="2A75DDB4" w:rsidTr="00DC7517">
        <w:trPr>
          <w:trHeight w:val="20"/>
          <w:del w:id="4430" w:author="Autor"/>
        </w:trPr>
        <w:tc>
          <w:tcPr>
            <w:tcW w:w="582" w:type="dxa"/>
            <w:shd w:val="clear" w:color="auto" w:fill="auto"/>
            <w:noWrap/>
            <w:vAlign w:val="center"/>
            <w:hideMark/>
          </w:tcPr>
          <w:p w14:paraId="1FE19B2F" w14:textId="692B2FA4" w:rsidR="00347A30" w:rsidRPr="007001F1" w:rsidDel="00C5578F" w:rsidRDefault="006F6B0D" w:rsidP="00347A30">
            <w:pPr>
              <w:jc w:val="center"/>
              <w:rPr>
                <w:del w:id="4431" w:author="Autor"/>
                <w:color w:val="000000"/>
              </w:rPr>
            </w:pPr>
            <w:del w:id="4432" w:author="Autor">
              <w:r w:rsidRPr="007C7298" w:rsidDel="00C5578F">
                <w:rPr>
                  <w:color w:val="000000"/>
                  <w:sz w:val="22"/>
                  <w:szCs w:val="22"/>
                </w:rPr>
                <w:delText>2</w:delText>
              </w:r>
              <w:r w:rsidR="00B97099" w:rsidRPr="007C7298" w:rsidDel="00C5578F">
                <w:rPr>
                  <w:color w:val="000000"/>
                  <w:sz w:val="22"/>
                  <w:szCs w:val="22"/>
                </w:rPr>
                <w:delText>7</w:delText>
              </w:r>
            </w:del>
          </w:p>
        </w:tc>
        <w:tc>
          <w:tcPr>
            <w:tcW w:w="4820" w:type="dxa"/>
            <w:gridSpan w:val="2"/>
            <w:shd w:val="clear" w:color="auto" w:fill="auto"/>
            <w:vAlign w:val="center"/>
            <w:hideMark/>
          </w:tcPr>
          <w:p w14:paraId="2D0B22D5" w14:textId="16957F3B" w:rsidR="00347A30" w:rsidRPr="007001F1" w:rsidDel="00C5578F" w:rsidRDefault="00347A30" w:rsidP="00D5534B">
            <w:pPr>
              <w:jc w:val="both"/>
              <w:rPr>
                <w:del w:id="4433" w:author="Autor"/>
                <w:color w:val="000000"/>
              </w:rPr>
            </w:pPr>
            <w:del w:id="4434" w:author="Autor">
              <w:r w:rsidRPr="007001F1" w:rsidDel="00C5578F">
                <w:rPr>
                  <w:color w:val="000000"/>
                  <w:sz w:val="22"/>
                  <w:szCs w:val="22"/>
                </w:rPr>
                <w:delText>Ak bola predložená len jedna ponuka a verejný obstarávateľ  nezrušil použitý postup zadávania zákazky, zverejnil v profile odôvodnenie, prečo použitý postup nezrušil?</w:delText>
              </w:r>
            </w:del>
          </w:p>
        </w:tc>
        <w:tc>
          <w:tcPr>
            <w:tcW w:w="567" w:type="dxa"/>
            <w:shd w:val="clear" w:color="auto" w:fill="auto"/>
            <w:vAlign w:val="center"/>
            <w:hideMark/>
          </w:tcPr>
          <w:p w14:paraId="1F44072B" w14:textId="7E71E305" w:rsidR="00347A30" w:rsidRPr="007001F1" w:rsidDel="00C5578F" w:rsidRDefault="00347A30" w:rsidP="00347A30">
            <w:pPr>
              <w:jc w:val="center"/>
              <w:rPr>
                <w:del w:id="4435" w:author="Autor"/>
                <w:color w:val="000000"/>
              </w:rPr>
            </w:pPr>
            <w:del w:id="4436" w:author="Autor">
              <w:r w:rsidRPr="007001F1" w:rsidDel="00C5578F">
                <w:rPr>
                  <w:color w:val="000000"/>
                  <w:sz w:val="22"/>
                  <w:szCs w:val="22"/>
                </w:rPr>
                <w:delText> </w:delText>
              </w:r>
            </w:del>
          </w:p>
        </w:tc>
        <w:tc>
          <w:tcPr>
            <w:tcW w:w="567" w:type="dxa"/>
            <w:shd w:val="clear" w:color="auto" w:fill="auto"/>
            <w:vAlign w:val="center"/>
            <w:hideMark/>
          </w:tcPr>
          <w:p w14:paraId="0FD3C288" w14:textId="34B6821F" w:rsidR="00347A30" w:rsidRPr="007001F1" w:rsidDel="00C5578F" w:rsidRDefault="00347A30" w:rsidP="00347A30">
            <w:pPr>
              <w:jc w:val="center"/>
              <w:rPr>
                <w:del w:id="4437" w:author="Autor"/>
                <w:color w:val="000000"/>
              </w:rPr>
            </w:pPr>
            <w:del w:id="4438" w:author="Autor">
              <w:r w:rsidRPr="007001F1" w:rsidDel="00C5578F">
                <w:rPr>
                  <w:color w:val="000000"/>
                  <w:sz w:val="22"/>
                  <w:szCs w:val="22"/>
                </w:rPr>
                <w:delText> </w:delText>
              </w:r>
            </w:del>
          </w:p>
        </w:tc>
        <w:tc>
          <w:tcPr>
            <w:tcW w:w="776" w:type="dxa"/>
            <w:shd w:val="clear" w:color="auto" w:fill="auto"/>
            <w:vAlign w:val="center"/>
            <w:hideMark/>
          </w:tcPr>
          <w:p w14:paraId="49DAA0F0" w14:textId="25391266" w:rsidR="00347A30" w:rsidRPr="007001F1" w:rsidDel="00C5578F" w:rsidRDefault="00347A30" w:rsidP="00347A30">
            <w:pPr>
              <w:jc w:val="center"/>
              <w:rPr>
                <w:del w:id="4439" w:author="Autor"/>
                <w:color w:val="000000"/>
              </w:rPr>
            </w:pPr>
            <w:del w:id="4440" w:author="Autor">
              <w:r w:rsidRPr="007001F1" w:rsidDel="00C5578F">
                <w:rPr>
                  <w:color w:val="000000"/>
                  <w:sz w:val="22"/>
                  <w:szCs w:val="22"/>
                </w:rPr>
                <w:delText> </w:delText>
              </w:r>
            </w:del>
          </w:p>
        </w:tc>
        <w:tc>
          <w:tcPr>
            <w:tcW w:w="1775" w:type="dxa"/>
            <w:shd w:val="clear" w:color="auto" w:fill="auto"/>
            <w:vAlign w:val="center"/>
            <w:hideMark/>
          </w:tcPr>
          <w:p w14:paraId="635D069B" w14:textId="6A506D16" w:rsidR="00347A30" w:rsidRPr="007001F1" w:rsidDel="00C5578F" w:rsidRDefault="00347A30" w:rsidP="00347A30">
            <w:pPr>
              <w:jc w:val="center"/>
              <w:rPr>
                <w:del w:id="4441" w:author="Autor"/>
                <w:color w:val="000000"/>
              </w:rPr>
            </w:pPr>
            <w:del w:id="4442" w:author="Autor">
              <w:r w:rsidRPr="007001F1" w:rsidDel="00C5578F">
                <w:rPr>
                  <w:color w:val="000000"/>
                  <w:sz w:val="22"/>
                  <w:szCs w:val="22"/>
                </w:rPr>
                <w:delText> </w:delText>
              </w:r>
            </w:del>
          </w:p>
        </w:tc>
      </w:tr>
      <w:tr w:rsidR="00640805" w:rsidRPr="007001F1" w:rsidDel="00C5578F" w14:paraId="5D50E540" w14:textId="24C0C636" w:rsidTr="00DC7517">
        <w:trPr>
          <w:trHeight w:val="455"/>
          <w:del w:id="4443" w:author="Autor"/>
        </w:trPr>
        <w:tc>
          <w:tcPr>
            <w:tcW w:w="582" w:type="dxa"/>
            <w:vMerge w:val="restart"/>
            <w:shd w:val="clear" w:color="auto" w:fill="auto"/>
            <w:noWrap/>
            <w:vAlign w:val="center"/>
          </w:tcPr>
          <w:p w14:paraId="7E3016E1" w14:textId="1D680E11" w:rsidR="00640805" w:rsidRPr="007001F1" w:rsidDel="00C5578F" w:rsidRDefault="00672A4B" w:rsidP="00672A4B">
            <w:pPr>
              <w:jc w:val="center"/>
              <w:rPr>
                <w:del w:id="4444" w:author="Autor"/>
                <w:color w:val="000000"/>
              </w:rPr>
            </w:pPr>
            <w:del w:id="4445" w:author="Autor">
              <w:r w:rsidDel="00C5578F">
                <w:rPr>
                  <w:color w:val="000000"/>
                  <w:sz w:val="22"/>
                  <w:szCs w:val="22"/>
                </w:rPr>
                <w:delText>28</w:delText>
              </w:r>
            </w:del>
          </w:p>
        </w:tc>
        <w:tc>
          <w:tcPr>
            <w:tcW w:w="4820" w:type="dxa"/>
            <w:gridSpan w:val="2"/>
            <w:shd w:val="clear" w:color="auto" w:fill="auto"/>
            <w:vAlign w:val="center"/>
          </w:tcPr>
          <w:p w14:paraId="15EAA324" w14:textId="72DBB9A6" w:rsidR="00640805" w:rsidRPr="007001F1" w:rsidDel="00C5578F" w:rsidRDefault="00640805" w:rsidP="00D5534B">
            <w:pPr>
              <w:jc w:val="both"/>
              <w:rPr>
                <w:del w:id="4446" w:author="Autor"/>
                <w:color w:val="000000"/>
              </w:rPr>
            </w:pPr>
            <w:del w:id="4447" w:author="Autor">
              <w:r w:rsidRPr="007001F1" w:rsidDel="00C5578F">
                <w:rPr>
                  <w:color w:val="000000"/>
                  <w:sz w:val="22"/>
                  <w:szCs w:val="22"/>
                </w:rPr>
                <w:delText>a) Je úspešný uchádzač zapísaný v regist</w:delText>
              </w:r>
              <w:r w:rsidR="000A0E21" w:rsidRPr="007001F1" w:rsidDel="00C5578F">
                <w:rPr>
                  <w:color w:val="000000"/>
                  <w:sz w:val="22"/>
                  <w:szCs w:val="22"/>
                </w:rPr>
                <w:delText>ri partnerov verejného sektora?</w:delText>
              </w:r>
            </w:del>
          </w:p>
        </w:tc>
        <w:tc>
          <w:tcPr>
            <w:tcW w:w="567" w:type="dxa"/>
            <w:shd w:val="clear" w:color="auto" w:fill="auto"/>
            <w:vAlign w:val="center"/>
          </w:tcPr>
          <w:p w14:paraId="658147C2" w14:textId="726DFAAE" w:rsidR="00640805" w:rsidRPr="007001F1" w:rsidDel="00C5578F" w:rsidRDefault="00640805" w:rsidP="00347A30">
            <w:pPr>
              <w:jc w:val="center"/>
              <w:rPr>
                <w:del w:id="4448" w:author="Autor"/>
                <w:color w:val="000000"/>
              </w:rPr>
            </w:pPr>
          </w:p>
        </w:tc>
        <w:tc>
          <w:tcPr>
            <w:tcW w:w="567" w:type="dxa"/>
            <w:shd w:val="clear" w:color="auto" w:fill="auto"/>
            <w:vAlign w:val="center"/>
          </w:tcPr>
          <w:p w14:paraId="2BAAD9B6" w14:textId="0036DC47" w:rsidR="00640805" w:rsidRPr="007001F1" w:rsidDel="00C5578F" w:rsidRDefault="00640805" w:rsidP="00347A30">
            <w:pPr>
              <w:jc w:val="center"/>
              <w:rPr>
                <w:del w:id="4449" w:author="Autor"/>
                <w:color w:val="000000"/>
              </w:rPr>
            </w:pPr>
          </w:p>
        </w:tc>
        <w:tc>
          <w:tcPr>
            <w:tcW w:w="776" w:type="dxa"/>
            <w:shd w:val="clear" w:color="auto" w:fill="auto"/>
            <w:vAlign w:val="center"/>
          </w:tcPr>
          <w:p w14:paraId="546ED4BC" w14:textId="53AD3508" w:rsidR="00640805" w:rsidRPr="007001F1" w:rsidDel="00C5578F" w:rsidRDefault="00640805" w:rsidP="00347A30">
            <w:pPr>
              <w:jc w:val="center"/>
              <w:rPr>
                <w:del w:id="4450" w:author="Autor"/>
                <w:color w:val="000000"/>
              </w:rPr>
            </w:pPr>
          </w:p>
        </w:tc>
        <w:tc>
          <w:tcPr>
            <w:tcW w:w="1775" w:type="dxa"/>
            <w:shd w:val="clear" w:color="auto" w:fill="auto"/>
            <w:vAlign w:val="center"/>
          </w:tcPr>
          <w:p w14:paraId="3AE42449" w14:textId="36D85850" w:rsidR="00640805" w:rsidRPr="007001F1" w:rsidDel="00C5578F" w:rsidRDefault="00640805" w:rsidP="00347A30">
            <w:pPr>
              <w:jc w:val="center"/>
              <w:rPr>
                <w:del w:id="4451" w:author="Autor"/>
                <w:color w:val="000000"/>
              </w:rPr>
            </w:pPr>
          </w:p>
        </w:tc>
      </w:tr>
      <w:tr w:rsidR="00640805" w:rsidRPr="007001F1" w:rsidDel="00C5578F" w14:paraId="59D2F3E1" w14:textId="6A9E6E4D" w:rsidTr="00DC7517">
        <w:trPr>
          <w:trHeight w:val="845"/>
          <w:del w:id="4452" w:author="Autor"/>
        </w:trPr>
        <w:tc>
          <w:tcPr>
            <w:tcW w:w="582" w:type="dxa"/>
            <w:vMerge/>
            <w:shd w:val="clear" w:color="auto" w:fill="auto"/>
            <w:noWrap/>
            <w:vAlign w:val="center"/>
          </w:tcPr>
          <w:p w14:paraId="0377B533" w14:textId="1280D498" w:rsidR="00640805" w:rsidRPr="007001F1" w:rsidDel="00C5578F" w:rsidRDefault="00640805" w:rsidP="00347A30">
            <w:pPr>
              <w:jc w:val="center"/>
              <w:rPr>
                <w:del w:id="4453" w:author="Autor"/>
                <w:color w:val="000000"/>
              </w:rPr>
            </w:pPr>
          </w:p>
        </w:tc>
        <w:tc>
          <w:tcPr>
            <w:tcW w:w="4820" w:type="dxa"/>
            <w:gridSpan w:val="2"/>
            <w:shd w:val="clear" w:color="auto" w:fill="auto"/>
            <w:vAlign w:val="center"/>
          </w:tcPr>
          <w:p w14:paraId="226F1D0D" w14:textId="375EDAE3" w:rsidR="00640805" w:rsidRPr="007001F1" w:rsidDel="00C5578F" w:rsidRDefault="00640805" w:rsidP="00D5534B">
            <w:pPr>
              <w:jc w:val="both"/>
              <w:rPr>
                <w:del w:id="4454" w:author="Autor"/>
                <w:color w:val="000000"/>
              </w:rPr>
            </w:pPr>
            <w:del w:id="4455" w:author="Autor">
              <w:r w:rsidRPr="007001F1" w:rsidDel="00C5578F">
                <w:rPr>
                  <w:color w:val="000000"/>
                  <w:sz w:val="22"/>
                  <w:szCs w:val="22"/>
                </w:rPr>
                <w:delText>b) Sú subdodávatelia úspešného uchádzača, ktorí majú povinnosť zapisovať sa do registra partnerov verejného sektora, zapísaní v registri partnerov</w:delText>
              </w:r>
              <w:r w:rsidR="008F5BD7" w:rsidDel="00C5578F">
                <w:rPr>
                  <w:color w:val="000000"/>
                  <w:sz w:val="22"/>
                  <w:szCs w:val="22"/>
                </w:rPr>
                <w:delText xml:space="preserve"> </w:delText>
              </w:r>
              <w:r w:rsidR="008F5BD7" w:rsidDel="00C5578F">
                <w:rPr>
                  <w:sz w:val="22"/>
                  <w:szCs w:val="22"/>
                </w:rPr>
                <w:delText>(ak relevantné)?</w:delText>
              </w:r>
            </w:del>
          </w:p>
        </w:tc>
        <w:tc>
          <w:tcPr>
            <w:tcW w:w="567" w:type="dxa"/>
            <w:shd w:val="clear" w:color="auto" w:fill="auto"/>
            <w:vAlign w:val="center"/>
          </w:tcPr>
          <w:p w14:paraId="1BBA460E" w14:textId="4D001459" w:rsidR="00640805" w:rsidRPr="007001F1" w:rsidDel="00C5578F" w:rsidRDefault="00640805" w:rsidP="00347A30">
            <w:pPr>
              <w:jc w:val="center"/>
              <w:rPr>
                <w:del w:id="4456" w:author="Autor"/>
                <w:color w:val="000000"/>
              </w:rPr>
            </w:pPr>
          </w:p>
        </w:tc>
        <w:tc>
          <w:tcPr>
            <w:tcW w:w="567" w:type="dxa"/>
            <w:shd w:val="clear" w:color="auto" w:fill="auto"/>
            <w:vAlign w:val="center"/>
          </w:tcPr>
          <w:p w14:paraId="541E41C1" w14:textId="17198B07" w:rsidR="00640805" w:rsidRPr="007001F1" w:rsidDel="00C5578F" w:rsidRDefault="00640805" w:rsidP="00347A30">
            <w:pPr>
              <w:jc w:val="center"/>
              <w:rPr>
                <w:del w:id="4457" w:author="Autor"/>
                <w:color w:val="000000"/>
              </w:rPr>
            </w:pPr>
          </w:p>
        </w:tc>
        <w:tc>
          <w:tcPr>
            <w:tcW w:w="776" w:type="dxa"/>
            <w:shd w:val="clear" w:color="auto" w:fill="auto"/>
            <w:vAlign w:val="center"/>
          </w:tcPr>
          <w:p w14:paraId="27CD6B92" w14:textId="49F74636" w:rsidR="00640805" w:rsidRPr="007001F1" w:rsidDel="00C5578F" w:rsidRDefault="00640805" w:rsidP="00347A30">
            <w:pPr>
              <w:jc w:val="center"/>
              <w:rPr>
                <w:del w:id="4458" w:author="Autor"/>
                <w:color w:val="000000"/>
              </w:rPr>
            </w:pPr>
          </w:p>
        </w:tc>
        <w:tc>
          <w:tcPr>
            <w:tcW w:w="1775" w:type="dxa"/>
            <w:shd w:val="clear" w:color="auto" w:fill="auto"/>
            <w:vAlign w:val="center"/>
          </w:tcPr>
          <w:p w14:paraId="0EA48D71" w14:textId="2E4D6813" w:rsidR="00640805" w:rsidRPr="007001F1" w:rsidDel="00C5578F" w:rsidRDefault="00640805" w:rsidP="00347A30">
            <w:pPr>
              <w:jc w:val="center"/>
              <w:rPr>
                <w:del w:id="4459" w:author="Autor"/>
                <w:color w:val="000000"/>
              </w:rPr>
            </w:pPr>
          </w:p>
        </w:tc>
      </w:tr>
      <w:tr w:rsidR="00FD2E4F" w:rsidRPr="007001F1" w:rsidDel="00C5578F" w14:paraId="7AADB0B0" w14:textId="38847C88" w:rsidTr="00DC7517">
        <w:trPr>
          <w:trHeight w:val="845"/>
          <w:del w:id="4460" w:author="Autor"/>
        </w:trPr>
        <w:tc>
          <w:tcPr>
            <w:tcW w:w="582" w:type="dxa"/>
            <w:shd w:val="clear" w:color="auto" w:fill="auto"/>
            <w:noWrap/>
            <w:vAlign w:val="center"/>
          </w:tcPr>
          <w:p w14:paraId="0CE2D1B0" w14:textId="54FA8834" w:rsidR="00FD2E4F" w:rsidRPr="007001F1" w:rsidDel="00C5578F" w:rsidRDefault="00672A4B" w:rsidP="00347A30">
            <w:pPr>
              <w:jc w:val="center"/>
              <w:rPr>
                <w:del w:id="4461" w:author="Autor"/>
                <w:color w:val="000000"/>
              </w:rPr>
            </w:pPr>
            <w:del w:id="4462" w:author="Autor">
              <w:r w:rsidRPr="003E1143" w:rsidDel="00C5578F">
                <w:rPr>
                  <w:color w:val="000000"/>
                  <w:sz w:val="22"/>
                  <w:szCs w:val="22"/>
                </w:rPr>
                <w:delText>29</w:delText>
              </w:r>
            </w:del>
          </w:p>
        </w:tc>
        <w:tc>
          <w:tcPr>
            <w:tcW w:w="4820" w:type="dxa"/>
            <w:gridSpan w:val="2"/>
            <w:shd w:val="clear" w:color="auto" w:fill="auto"/>
            <w:vAlign w:val="center"/>
          </w:tcPr>
          <w:p w14:paraId="74930355" w14:textId="298D4E90" w:rsidR="00FD2E4F" w:rsidRPr="007001F1" w:rsidDel="00C5578F" w:rsidRDefault="00FD2E4F" w:rsidP="00D5534B">
            <w:pPr>
              <w:jc w:val="both"/>
              <w:rPr>
                <w:del w:id="4463" w:author="Autor"/>
                <w:color w:val="000000"/>
                <w:sz w:val="22"/>
                <w:szCs w:val="22"/>
              </w:rPr>
            </w:pPr>
            <w:del w:id="4464" w:author="Autor">
              <w:r w:rsidDel="00C5578F">
                <w:rPr>
                  <w:sz w:val="22"/>
                  <w:szCs w:val="22"/>
                </w:rPr>
                <w:delText>Poskytol úspešný uchádzač verejnému obstarávateľovi súčinnosť v rámci preukazovania osobitných podmienok plnenia zmluvy podľa § 42 ods. 12?</w:delText>
              </w:r>
            </w:del>
          </w:p>
        </w:tc>
        <w:tc>
          <w:tcPr>
            <w:tcW w:w="567" w:type="dxa"/>
            <w:shd w:val="clear" w:color="auto" w:fill="auto"/>
            <w:vAlign w:val="center"/>
          </w:tcPr>
          <w:p w14:paraId="46F3CF23" w14:textId="2D0BBC6F" w:rsidR="00FD2E4F" w:rsidRPr="007001F1" w:rsidDel="00C5578F" w:rsidRDefault="00FD2E4F" w:rsidP="00347A30">
            <w:pPr>
              <w:jc w:val="center"/>
              <w:rPr>
                <w:del w:id="4465" w:author="Autor"/>
                <w:color w:val="000000"/>
              </w:rPr>
            </w:pPr>
          </w:p>
        </w:tc>
        <w:tc>
          <w:tcPr>
            <w:tcW w:w="567" w:type="dxa"/>
            <w:shd w:val="clear" w:color="auto" w:fill="auto"/>
            <w:vAlign w:val="center"/>
          </w:tcPr>
          <w:p w14:paraId="125E43EA" w14:textId="3648CB29" w:rsidR="00FD2E4F" w:rsidRPr="007001F1" w:rsidDel="00C5578F" w:rsidRDefault="00FD2E4F" w:rsidP="00347A30">
            <w:pPr>
              <w:jc w:val="center"/>
              <w:rPr>
                <w:del w:id="4466" w:author="Autor"/>
                <w:color w:val="000000"/>
              </w:rPr>
            </w:pPr>
          </w:p>
        </w:tc>
        <w:tc>
          <w:tcPr>
            <w:tcW w:w="776" w:type="dxa"/>
            <w:shd w:val="clear" w:color="auto" w:fill="auto"/>
            <w:vAlign w:val="center"/>
          </w:tcPr>
          <w:p w14:paraId="45602573" w14:textId="21A6BFC2" w:rsidR="00FD2E4F" w:rsidRPr="007001F1" w:rsidDel="00C5578F" w:rsidRDefault="00FD2E4F" w:rsidP="00347A30">
            <w:pPr>
              <w:jc w:val="center"/>
              <w:rPr>
                <w:del w:id="4467" w:author="Autor"/>
                <w:color w:val="000000"/>
              </w:rPr>
            </w:pPr>
          </w:p>
        </w:tc>
        <w:tc>
          <w:tcPr>
            <w:tcW w:w="1775" w:type="dxa"/>
            <w:shd w:val="clear" w:color="auto" w:fill="auto"/>
            <w:vAlign w:val="center"/>
          </w:tcPr>
          <w:p w14:paraId="14898485" w14:textId="1517437B" w:rsidR="00FD2E4F" w:rsidRPr="007001F1" w:rsidDel="00C5578F" w:rsidRDefault="00FD2E4F" w:rsidP="00347A30">
            <w:pPr>
              <w:jc w:val="center"/>
              <w:rPr>
                <w:del w:id="4468" w:author="Autor"/>
                <w:color w:val="000000"/>
              </w:rPr>
            </w:pPr>
          </w:p>
        </w:tc>
      </w:tr>
      <w:tr w:rsidR="00640805" w:rsidRPr="007001F1" w:rsidDel="00C5578F" w14:paraId="75E9C35D" w14:textId="79A30749" w:rsidTr="00DC7517">
        <w:trPr>
          <w:trHeight w:val="383"/>
          <w:del w:id="4469" w:author="Autor"/>
        </w:trPr>
        <w:tc>
          <w:tcPr>
            <w:tcW w:w="582" w:type="dxa"/>
            <w:vMerge w:val="restart"/>
            <w:shd w:val="clear" w:color="auto" w:fill="auto"/>
            <w:noWrap/>
            <w:vAlign w:val="center"/>
            <w:hideMark/>
          </w:tcPr>
          <w:p w14:paraId="74604FFD" w14:textId="4CA0BA86" w:rsidR="00640805" w:rsidRPr="007001F1" w:rsidDel="00C5578F" w:rsidRDefault="00672A4B" w:rsidP="00672A4B">
            <w:pPr>
              <w:jc w:val="center"/>
              <w:rPr>
                <w:del w:id="4470" w:author="Autor"/>
                <w:color w:val="000000"/>
              </w:rPr>
            </w:pPr>
            <w:del w:id="4471" w:author="Autor">
              <w:r w:rsidRPr="007001F1" w:rsidDel="00C5578F">
                <w:rPr>
                  <w:color w:val="000000"/>
                  <w:sz w:val="22"/>
                  <w:szCs w:val="22"/>
                </w:rPr>
                <w:delText>3</w:delText>
              </w:r>
              <w:r w:rsidDel="00C5578F">
                <w:rPr>
                  <w:color w:val="000000"/>
                  <w:sz w:val="22"/>
                  <w:szCs w:val="22"/>
                </w:rPr>
                <w:delText>0</w:delText>
              </w:r>
            </w:del>
          </w:p>
        </w:tc>
        <w:tc>
          <w:tcPr>
            <w:tcW w:w="4820" w:type="dxa"/>
            <w:gridSpan w:val="2"/>
            <w:shd w:val="clear" w:color="auto" w:fill="auto"/>
            <w:vAlign w:val="center"/>
            <w:hideMark/>
          </w:tcPr>
          <w:p w14:paraId="2DE98716" w14:textId="35732A76" w:rsidR="00640805" w:rsidRPr="007001F1" w:rsidDel="00C5578F" w:rsidRDefault="00640805" w:rsidP="00D5534B">
            <w:pPr>
              <w:jc w:val="both"/>
              <w:rPr>
                <w:del w:id="4472" w:author="Autor"/>
                <w:color w:val="000000"/>
              </w:rPr>
            </w:pPr>
            <w:del w:id="4473" w:author="Autor">
              <w:r w:rsidRPr="007C7298" w:rsidDel="00C5578F">
                <w:rPr>
                  <w:color w:val="000000"/>
                  <w:sz w:val="22"/>
                  <w:szCs w:val="22"/>
                </w:rPr>
                <w:delText>a)</w:delText>
              </w:r>
              <w:r w:rsidRPr="007001F1" w:rsidDel="00C5578F">
                <w:rPr>
                  <w:color w:val="000000"/>
                  <w:sz w:val="22"/>
                  <w:szCs w:val="22"/>
                </w:rPr>
                <w:delText xml:space="preserve"> Bola výsledná zmluva zverejnená v súlade so zákonom o slo</w:delText>
              </w:r>
              <w:r w:rsidR="00D5534B" w:rsidRPr="007001F1" w:rsidDel="00C5578F">
                <w:rPr>
                  <w:color w:val="000000"/>
                  <w:sz w:val="22"/>
                  <w:szCs w:val="22"/>
                </w:rPr>
                <w:delText xml:space="preserve">bodnom prístupe k informáciám? </w:delText>
              </w:r>
            </w:del>
          </w:p>
        </w:tc>
        <w:tc>
          <w:tcPr>
            <w:tcW w:w="567" w:type="dxa"/>
            <w:shd w:val="clear" w:color="auto" w:fill="auto"/>
            <w:vAlign w:val="center"/>
            <w:hideMark/>
          </w:tcPr>
          <w:p w14:paraId="72F0194D" w14:textId="4D709ADF" w:rsidR="00640805" w:rsidRPr="007001F1" w:rsidDel="00C5578F" w:rsidRDefault="00640805" w:rsidP="00347A30">
            <w:pPr>
              <w:jc w:val="center"/>
              <w:rPr>
                <w:del w:id="4474" w:author="Autor"/>
                <w:color w:val="000000"/>
              </w:rPr>
            </w:pPr>
            <w:del w:id="4475" w:author="Autor">
              <w:r w:rsidRPr="007001F1" w:rsidDel="00C5578F">
                <w:rPr>
                  <w:color w:val="000000"/>
                  <w:sz w:val="22"/>
                  <w:szCs w:val="22"/>
                </w:rPr>
                <w:delText> </w:delText>
              </w:r>
            </w:del>
          </w:p>
        </w:tc>
        <w:tc>
          <w:tcPr>
            <w:tcW w:w="567" w:type="dxa"/>
            <w:shd w:val="clear" w:color="auto" w:fill="auto"/>
            <w:vAlign w:val="center"/>
            <w:hideMark/>
          </w:tcPr>
          <w:p w14:paraId="000795AA" w14:textId="2CC20B4B" w:rsidR="00640805" w:rsidRPr="007001F1" w:rsidDel="00C5578F" w:rsidRDefault="00640805" w:rsidP="00347A30">
            <w:pPr>
              <w:jc w:val="center"/>
              <w:rPr>
                <w:del w:id="4476" w:author="Autor"/>
                <w:color w:val="000000"/>
              </w:rPr>
            </w:pPr>
            <w:del w:id="4477" w:author="Autor">
              <w:r w:rsidRPr="007001F1" w:rsidDel="00C5578F">
                <w:rPr>
                  <w:color w:val="000000"/>
                  <w:sz w:val="22"/>
                  <w:szCs w:val="22"/>
                </w:rPr>
                <w:delText> </w:delText>
              </w:r>
            </w:del>
          </w:p>
        </w:tc>
        <w:tc>
          <w:tcPr>
            <w:tcW w:w="776" w:type="dxa"/>
            <w:shd w:val="clear" w:color="auto" w:fill="auto"/>
            <w:vAlign w:val="center"/>
            <w:hideMark/>
          </w:tcPr>
          <w:p w14:paraId="3E054372" w14:textId="1F97B3FB" w:rsidR="00640805" w:rsidRPr="007001F1" w:rsidDel="00C5578F" w:rsidRDefault="00640805" w:rsidP="00347A30">
            <w:pPr>
              <w:jc w:val="center"/>
              <w:rPr>
                <w:del w:id="4478" w:author="Autor"/>
                <w:color w:val="000000"/>
              </w:rPr>
            </w:pPr>
            <w:del w:id="4479" w:author="Autor">
              <w:r w:rsidRPr="007001F1" w:rsidDel="00C5578F">
                <w:rPr>
                  <w:color w:val="000000"/>
                  <w:sz w:val="22"/>
                  <w:szCs w:val="22"/>
                </w:rPr>
                <w:delText> </w:delText>
              </w:r>
            </w:del>
          </w:p>
        </w:tc>
        <w:tc>
          <w:tcPr>
            <w:tcW w:w="1775" w:type="dxa"/>
            <w:shd w:val="clear" w:color="auto" w:fill="auto"/>
            <w:vAlign w:val="center"/>
            <w:hideMark/>
          </w:tcPr>
          <w:p w14:paraId="6AF93817" w14:textId="4F9DF3E9" w:rsidR="00640805" w:rsidRPr="007001F1" w:rsidDel="00C5578F" w:rsidRDefault="00640805" w:rsidP="00347A30">
            <w:pPr>
              <w:jc w:val="center"/>
              <w:rPr>
                <w:del w:id="4480" w:author="Autor"/>
                <w:color w:val="000000"/>
              </w:rPr>
            </w:pPr>
            <w:del w:id="4481" w:author="Autor">
              <w:r w:rsidRPr="007001F1" w:rsidDel="00C5578F">
                <w:rPr>
                  <w:color w:val="000000"/>
                  <w:sz w:val="22"/>
                  <w:szCs w:val="22"/>
                </w:rPr>
                <w:delText> </w:delText>
              </w:r>
            </w:del>
          </w:p>
        </w:tc>
      </w:tr>
      <w:tr w:rsidR="00640805" w:rsidRPr="007001F1" w:rsidDel="00C5578F" w14:paraId="77BA1694" w14:textId="6B9F1C05" w:rsidTr="00DC7517">
        <w:trPr>
          <w:trHeight w:val="242"/>
          <w:del w:id="4482" w:author="Autor"/>
        </w:trPr>
        <w:tc>
          <w:tcPr>
            <w:tcW w:w="582" w:type="dxa"/>
            <w:vMerge/>
            <w:shd w:val="clear" w:color="auto" w:fill="auto"/>
            <w:noWrap/>
            <w:vAlign w:val="center"/>
          </w:tcPr>
          <w:p w14:paraId="23F8AE1D" w14:textId="7E5B6CF5" w:rsidR="00640805" w:rsidRPr="007001F1" w:rsidDel="00C5578F" w:rsidRDefault="00640805" w:rsidP="00347A30">
            <w:pPr>
              <w:jc w:val="center"/>
              <w:rPr>
                <w:del w:id="4483" w:author="Autor"/>
                <w:color w:val="000000"/>
              </w:rPr>
            </w:pPr>
          </w:p>
        </w:tc>
        <w:tc>
          <w:tcPr>
            <w:tcW w:w="4820" w:type="dxa"/>
            <w:gridSpan w:val="2"/>
            <w:shd w:val="clear" w:color="auto" w:fill="auto"/>
            <w:vAlign w:val="center"/>
          </w:tcPr>
          <w:p w14:paraId="163C5499" w14:textId="25DD897C" w:rsidR="00640805" w:rsidRPr="007001F1" w:rsidDel="00C5578F" w:rsidRDefault="00640805" w:rsidP="00D5534B">
            <w:pPr>
              <w:jc w:val="both"/>
              <w:rPr>
                <w:del w:id="4484" w:author="Autor"/>
                <w:color w:val="000000"/>
              </w:rPr>
            </w:pPr>
            <w:del w:id="4485" w:author="Autor">
              <w:r w:rsidRPr="007001F1" w:rsidDel="00C5578F">
                <w:rPr>
                  <w:color w:val="000000"/>
                  <w:sz w:val="22"/>
                  <w:szCs w:val="22"/>
                </w:rPr>
                <w:delText>b) Je zmluva podpísaná oprávnenými osobami?</w:delText>
              </w:r>
            </w:del>
          </w:p>
        </w:tc>
        <w:tc>
          <w:tcPr>
            <w:tcW w:w="567" w:type="dxa"/>
            <w:shd w:val="clear" w:color="auto" w:fill="auto"/>
            <w:vAlign w:val="center"/>
          </w:tcPr>
          <w:p w14:paraId="23861EB1" w14:textId="3EF029EC" w:rsidR="00640805" w:rsidRPr="007001F1" w:rsidDel="00C5578F" w:rsidRDefault="00640805" w:rsidP="00347A30">
            <w:pPr>
              <w:jc w:val="center"/>
              <w:rPr>
                <w:del w:id="4486" w:author="Autor"/>
                <w:color w:val="000000"/>
              </w:rPr>
            </w:pPr>
          </w:p>
        </w:tc>
        <w:tc>
          <w:tcPr>
            <w:tcW w:w="567" w:type="dxa"/>
            <w:shd w:val="clear" w:color="auto" w:fill="auto"/>
            <w:vAlign w:val="center"/>
          </w:tcPr>
          <w:p w14:paraId="6B542D1D" w14:textId="1E850E57" w:rsidR="00640805" w:rsidRPr="007001F1" w:rsidDel="00C5578F" w:rsidRDefault="00640805" w:rsidP="00347A30">
            <w:pPr>
              <w:jc w:val="center"/>
              <w:rPr>
                <w:del w:id="4487" w:author="Autor"/>
                <w:color w:val="000000"/>
              </w:rPr>
            </w:pPr>
          </w:p>
        </w:tc>
        <w:tc>
          <w:tcPr>
            <w:tcW w:w="776" w:type="dxa"/>
            <w:shd w:val="clear" w:color="auto" w:fill="auto"/>
            <w:vAlign w:val="center"/>
          </w:tcPr>
          <w:p w14:paraId="17538FF3" w14:textId="7183DDA5" w:rsidR="00640805" w:rsidRPr="007001F1" w:rsidDel="00C5578F" w:rsidRDefault="00640805" w:rsidP="00347A30">
            <w:pPr>
              <w:jc w:val="center"/>
              <w:rPr>
                <w:del w:id="4488" w:author="Autor"/>
                <w:color w:val="000000"/>
              </w:rPr>
            </w:pPr>
          </w:p>
        </w:tc>
        <w:tc>
          <w:tcPr>
            <w:tcW w:w="1775" w:type="dxa"/>
            <w:shd w:val="clear" w:color="auto" w:fill="auto"/>
            <w:vAlign w:val="center"/>
          </w:tcPr>
          <w:p w14:paraId="7BC60BA8" w14:textId="6ADAEC10" w:rsidR="00640805" w:rsidRPr="007001F1" w:rsidDel="00C5578F" w:rsidRDefault="00640805" w:rsidP="00347A30">
            <w:pPr>
              <w:jc w:val="center"/>
              <w:rPr>
                <w:del w:id="4489" w:author="Autor"/>
                <w:color w:val="000000"/>
              </w:rPr>
            </w:pPr>
          </w:p>
        </w:tc>
      </w:tr>
      <w:tr w:rsidR="00347A30" w:rsidRPr="007001F1" w:rsidDel="00C5578F" w14:paraId="62527F2C" w14:textId="2DBB71F7" w:rsidTr="00DC7517">
        <w:trPr>
          <w:trHeight w:val="20"/>
          <w:del w:id="4490" w:author="Autor"/>
        </w:trPr>
        <w:tc>
          <w:tcPr>
            <w:tcW w:w="582" w:type="dxa"/>
            <w:shd w:val="clear" w:color="auto" w:fill="auto"/>
            <w:noWrap/>
            <w:vAlign w:val="center"/>
            <w:hideMark/>
          </w:tcPr>
          <w:p w14:paraId="390110FF" w14:textId="62983F37" w:rsidR="00347A30" w:rsidRPr="007001F1" w:rsidDel="00C5578F" w:rsidRDefault="00672A4B" w:rsidP="00672A4B">
            <w:pPr>
              <w:jc w:val="center"/>
              <w:rPr>
                <w:del w:id="4491" w:author="Autor"/>
                <w:color w:val="000000"/>
              </w:rPr>
            </w:pPr>
            <w:del w:id="4492" w:author="Autor">
              <w:r w:rsidRPr="007001F1" w:rsidDel="00C5578F">
                <w:rPr>
                  <w:color w:val="000000"/>
                  <w:sz w:val="22"/>
                  <w:szCs w:val="22"/>
                </w:rPr>
                <w:delText>3</w:delText>
              </w:r>
              <w:r w:rsidDel="00C5578F">
                <w:rPr>
                  <w:color w:val="000000"/>
                  <w:sz w:val="22"/>
                  <w:szCs w:val="22"/>
                </w:rPr>
                <w:delText>1</w:delText>
              </w:r>
            </w:del>
          </w:p>
        </w:tc>
        <w:tc>
          <w:tcPr>
            <w:tcW w:w="4820" w:type="dxa"/>
            <w:gridSpan w:val="2"/>
            <w:shd w:val="clear" w:color="auto" w:fill="auto"/>
            <w:vAlign w:val="center"/>
            <w:hideMark/>
          </w:tcPr>
          <w:p w14:paraId="78F5C965" w14:textId="42ECFD51" w:rsidR="00347A30" w:rsidRPr="007001F1" w:rsidDel="00C5578F" w:rsidRDefault="00347A30" w:rsidP="00672A4B">
            <w:pPr>
              <w:jc w:val="both"/>
              <w:rPr>
                <w:del w:id="4493" w:author="Autor"/>
                <w:color w:val="000000"/>
              </w:rPr>
            </w:pPr>
            <w:del w:id="4494" w:author="Autor">
              <w:r w:rsidRPr="007001F1" w:rsidDel="00C5578F">
                <w:rPr>
                  <w:color w:val="000000"/>
                  <w:sz w:val="22"/>
                  <w:szCs w:val="22"/>
                </w:rPr>
                <w:delText>Neboli identifikované iné porušenia pravidiel a postupov verejného obstarávania</w:delText>
              </w:r>
              <w:r w:rsidR="00672A4B" w:rsidDel="00C5578F">
                <w:rPr>
                  <w:color w:val="000000"/>
                  <w:sz w:val="22"/>
                  <w:szCs w:val="22"/>
                </w:rPr>
                <w:delText xml:space="preserve"> </w:delText>
              </w:r>
              <w:r w:rsidR="00672A4B" w:rsidRPr="00672A4B" w:rsidDel="00C5578F">
                <w:rPr>
                  <w:color w:val="000000"/>
                  <w:sz w:val="22"/>
                  <w:szCs w:val="22"/>
                </w:rPr>
                <w:delText>(napr. nesplnenie postkontraktačných oznamovacích povinností verejného obstarávateľa voči ÚVO resp. profilu verejného obstarávateľa)</w:delText>
              </w:r>
              <w:r w:rsidRPr="007001F1" w:rsidDel="00C5578F">
                <w:rPr>
                  <w:color w:val="000000"/>
                  <w:sz w:val="22"/>
                  <w:szCs w:val="22"/>
                </w:rPr>
                <w:delText>?</w:delText>
              </w:r>
            </w:del>
          </w:p>
        </w:tc>
        <w:tc>
          <w:tcPr>
            <w:tcW w:w="567" w:type="dxa"/>
            <w:shd w:val="clear" w:color="auto" w:fill="auto"/>
            <w:vAlign w:val="center"/>
            <w:hideMark/>
          </w:tcPr>
          <w:p w14:paraId="083C21D4" w14:textId="6F7A8607" w:rsidR="00347A30" w:rsidRPr="007001F1" w:rsidDel="00C5578F" w:rsidRDefault="00347A30" w:rsidP="00347A30">
            <w:pPr>
              <w:jc w:val="center"/>
              <w:rPr>
                <w:del w:id="4495" w:author="Autor"/>
                <w:color w:val="000000"/>
              </w:rPr>
            </w:pPr>
            <w:del w:id="4496" w:author="Autor">
              <w:r w:rsidRPr="007001F1" w:rsidDel="00C5578F">
                <w:rPr>
                  <w:color w:val="000000"/>
                  <w:sz w:val="22"/>
                  <w:szCs w:val="22"/>
                </w:rPr>
                <w:delText> </w:delText>
              </w:r>
            </w:del>
          </w:p>
        </w:tc>
        <w:tc>
          <w:tcPr>
            <w:tcW w:w="567" w:type="dxa"/>
            <w:shd w:val="clear" w:color="auto" w:fill="auto"/>
            <w:vAlign w:val="center"/>
            <w:hideMark/>
          </w:tcPr>
          <w:p w14:paraId="05EA787E" w14:textId="77B1EB39" w:rsidR="00347A30" w:rsidRPr="007001F1" w:rsidDel="00C5578F" w:rsidRDefault="00347A30" w:rsidP="00347A30">
            <w:pPr>
              <w:jc w:val="center"/>
              <w:rPr>
                <w:del w:id="4497" w:author="Autor"/>
                <w:color w:val="000000"/>
              </w:rPr>
            </w:pPr>
            <w:del w:id="4498" w:author="Autor">
              <w:r w:rsidRPr="007001F1" w:rsidDel="00C5578F">
                <w:rPr>
                  <w:color w:val="000000"/>
                  <w:sz w:val="22"/>
                  <w:szCs w:val="22"/>
                </w:rPr>
                <w:delText> </w:delText>
              </w:r>
            </w:del>
          </w:p>
        </w:tc>
        <w:tc>
          <w:tcPr>
            <w:tcW w:w="776" w:type="dxa"/>
            <w:shd w:val="clear" w:color="auto" w:fill="auto"/>
            <w:vAlign w:val="center"/>
            <w:hideMark/>
          </w:tcPr>
          <w:p w14:paraId="0F1D2F47" w14:textId="4BA4645D" w:rsidR="00347A30" w:rsidRPr="007001F1" w:rsidDel="00C5578F" w:rsidRDefault="00347A30" w:rsidP="00347A30">
            <w:pPr>
              <w:jc w:val="center"/>
              <w:rPr>
                <w:del w:id="4499" w:author="Autor"/>
                <w:color w:val="000000"/>
              </w:rPr>
            </w:pPr>
            <w:del w:id="4500" w:author="Autor">
              <w:r w:rsidRPr="007001F1" w:rsidDel="00C5578F">
                <w:rPr>
                  <w:color w:val="000000"/>
                  <w:sz w:val="22"/>
                  <w:szCs w:val="22"/>
                </w:rPr>
                <w:delText> </w:delText>
              </w:r>
            </w:del>
          </w:p>
        </w:tc>
        <w:tc>
          <w:tcPr>
            <w:tcW w:w="1775" w:type="dxa"/>
            <w:shd w:val="clear" w:color="auto" w:fill="auto"/>
            <w:vAlign w:val="center"/>
            <w:hideMark/>
          </w:tcPr>
          <w:p w14:paraId="6DAB5E6D" w14:textId="4C31CE12" w:rsidR="00347A30" w:rsidRPr="007001F1" w:rsidDel="00C5578F" w:rsidRDefault="00347A30" w:rsidP="00347A30">
            <w:pPr>
              <w:jc w:val="center"/>
              <w:rPr>
                <w:del w:id="4501" w:author="Autor"/>
                <w:color w:val="000000"/>
              </w:rPr>
            </w:pPr>
            <w:del w:id="4502" w:author="Autor">
              <w:r w:rsidRPr="007001F1" w:rsidDel="00C5578F">
                <w:rPr>
                  <w:color w:val="000000"/>
                  <w:sz w:val="22"/>
                  <w:szCs w:val="22"/>
                </w:rPr>
                <w:delText> </w:delText>
              </w:r>
            </w:del>
          </w:p>
        </w:tc>
      </w:tr>
      <w:tr w:rsidR="009B69EE" w:rsidRPr="007001F1" w:rsidDel="00C5578F" w14:paraId="4C29FDC3" w14:textId="0A28F04C" w:rsidTr="00DC7517">
        <w:trPr>
          <w:trHeight w:val="20"/>
          <w:del w:id="4503" w:author="Autor"/>
        </w:trPr>
        <w:tc>
          <w:tcPr>
            <w:tcW w:w="582" w:type="dxa"/>
            <w:shd w:val="clear" w:color="auto" w:fill="auto"/>
            <w:noWrap/>
            <w:vAlign w:val="center"/>
          </w:tcPr>
          <w:p w14:paraId="11E59354" w14:textId="7A2B714A" w:rsidR="009B69EE" w:rsidRPr="007001F1" w:rsidDel="00C5578F" w:rsidRDefault="00672A4B" w:rsidP="00672A4B">
            <w:pPr>
              <w:jc w:val="center"/>
              <w:rPr>
                <w:del w:id="4504" w:author="Autor"/>
                <w:color w:val="000000"/>
              </w:rPr>
            </w:pPr>
            <w:del w:id="4505" w:author="Autor">
              <w:r w:rsidDel="00C5578F">
                <w:rPr>
                  <w:color w:val="000000"/>
                  <w:sz w:val="22"/>
                  <w:szCs w:val="22"/>
                </w:rPr>
                <w:delText>32</w:delText>
              </w:r>
            </w:del>
          </w:p>
        </w:tc>
        <w:tc>
          <w:tcPr>
            <w:tcW w:w="4820" w:type="dxa"/>
            <w:gridSpan w:val="2"/>
            <w:shd w:val="clear" w:color="auto" w:fill="auto"/>
            <w:vAlign w:val="center"/>
          </w:tcPr>
          <w:p w14:paraId="2F51B6E9" w14:textId="5233A3A4" w:rsidR="009B69EE" w:rsidRPr="007001F1" w:rsidDel="00C5578F" w:rsidRDefault="009B69EE" w:rsidP="00D5534B">
            <w:pPr>
              <w:jc w:val="both"/>
              <w:rPr>
                <w:del w:id="4506" w:author="Autor"/>
                <w:color w:val="000000"/>
              </w:rPr>
            </w:pPr>
            <w:del w:id="4507" w:author="Autor">
              <w:r w:rsidDel="00C5578F">
                <w:rPr>
                  <w:color w:val="000000"/>
                  <w:sz w:val="22"/>
                  <w:szCs w:val="22"/>
                </w:rPr>
                <w:delText>Dodržal verejný obstarávateľ povinnú elektronickú komunikáciu v procese VO v zmysle § 20 ods. 2 ZVO?</w:delText>
              </w:r>
            </w:del>
          </w:p>
        </w:tc>
        <w:tc>
          <w:tcPr>
            <w:tcW w:w="567" w:type="dxa"/>
            <w:shd w:val="clear" w:color="auto" w:fill="auto"/>
            <w:vAlign w:val="center"/>
          </w:tcPr>
          <w:p w14:paraId="6CE2E7BA" w14:textId="2219A16C" w:rsidR="009B69EE" w:rsidRPr="007001F1" w:rsidDel="00C5578F" w:rsidRDefault="009B69EE" w:rsidP="00347A30">
            <w:pPr>
              <w:jc w:val="center"/>
              <w:rPr>
                <w:del w:id="4508" w:author="Autor"/>
                <w:color w:val="000000"/>
              </w:rPr>
            </w:pPr>
          </w:p>
        </w:tc>
        <w:tc>
          <w:tcPr>
            <w:tcW w:w="567" w:type="dxa"/>
            <w:shd w:val="clear" w:color="auto" w:fill="auto"/>
            <w:vAlign w:val="center"/>
          </w:tcPr>
          <w:p w14:paraId="57E0B7AA" w14:textId="4C5273B7" w:rsidR="009B69EE" w:rsidRPr="007001F1" w:rsidDel="00C5578F" w:rsidRDefault="009B69EE" w:rsidP="00347A30">
            <w:pPr>
              <w:jc w:val="center"/>
              <w:rPr>
                <w:del w:id="4509" w:author="Autor"/>
                <w:color w:val="000000"/>
              </w:rPr>
            </w:pPr>
          </w:p>
        </w:tc>
        <w:tc>
          <w:tcPr>
            <w:tcW w:w="776" w:type="dxa"/>
            <w:shd w:val="clear" w:color="auto" w:fill="auto"/>
            <w:vAlign w:val="center"/>
          </w:tcPr>
          <w:p w14:paraId="62F2E094" w14:textId="122E1843" w:rsidR="009B69EE" w:rsidRPr="007001F1" w:rsidDel="00C5578F" w:rsidRDefault="009B69EE" w:rsidP="00347A30">
            <w:pPr>
              <w:jc w:val="center"/>
              <w:rPr>
                <w:del w:id="4510" w:author="Autor"/>
                <w:color w:val="000000"/>
              </w:rPr>
            </w:pPr>
          </w:p>
        </w:tc>
        <w:tc>
          <w:tcPr>
            <w:tcW w:w="1775" w:type="dxa"/>
            <w:shd w:val="clear" w:color="auto" w:fill="auto"/>
            <w:vAlign w:val="center"/>
          </w:tcPr>
          <w:p w14:paraId="1A9E7638" w14:textId="0D658195" w:rsidR="009B69EE" w:rsidRPr="007001F1" w:rsidDel="00C5578F" w:rsidRDefault="009B69EE" w:rsidP="00347A30">
            <w:pPr>
              <w:jc w:val="center"/>
              <w:rPr>
                <w:del w:id="4511" w:author="Autor"/>
                <w:color w:val="000000"/>
              </w:rPr>
            </w:pPr>
          </w:p>
        </w:tc>
      </w:tr>
      <w:tr w:rsidR="00347A30" w:rsidRPr="007001F1" w:rsidDel="00C5578F" w14:paraId="6CBA4E32" w14:textId="2BE42320" w:rsidTr="00DC7517">
        <w:trPr>
          <w:trHeight w:val="300"/>
          <w:del w:id="4512" w:author="Autor"/>
        </w:trPr>
        <w:tc>
          <w:tcPr>
            <w:tcW w:w="3559" w:type="dxa"/>
            <w:gridSpan w:val="2"/>
            <w:shd w:val="clear" w:color="auto" w:fill="auto"/>
            <w:vAlign w:val="center"/>
            <w:hideMark/>
          </w:tcPr>
          <w:p w14:paraId="01F8FD42" w14:textId="52948BCE" w:rsidR="00347A30" w:rsidRPr="007001F1" w:rsidDel="00C5578F" w:rsidRDefault="00347A30" w:rsidP="00347A30">
            <w:pPr>
              <w:rPr>
                <w:del w:id="4513" w:author="Autor"/>
                <w:b/>
                <w:bCs/>
              </w:rPr>
            </w:pPr>
            <w:del w:id="4514" w:author="Autor">
              <w:r w:rsidRPr="007001F1" w:rsidDel="00C5578F">
                <w:rPr>
                  <w:b/>
                  <w:bCs/>
                  <w:sz w:val="22"/>
                  <w:szCs w:val="22"/>
                </w:rPr>
                <w:delText>Kontrolu vykonal</w:delText>
              </w:r>
              <w:r w:rsidR="00BD759C" w:rsidDel="00C5578F">
                <w:rPr>
                  <w:rStyle w:val="Odkaznapoznmkupodiarou"/>
                  <w:b/>
                  <w:bCs/>
                  <w:sz w:val="22"/>
                  <w:szCs w:val="22"/>
                </w:rPr>
                <w:footnoteReference w:customMarkFollows="1" w:id="71"/>
                <w:delText>2</w:delText>
              </w:r>
              <w:r w:rsidRPr="007001F1" w:rsidDel="00C5578F">
                <w:rPr>
                  <w:b/>
                  <w:bCs/>
                  <w:sz w:val="22"/>
                  <w:szCs w:val="22"/>
                </w:rPr>
                <w:delText>:</w:delText>
              </w:r>
            </w:del>
          </w:p>
        </w:tc>
        <w:tc>
          <w:tcPr>
            <w:tcW w:w="5528" w:type="dxa"/>
            <w:gridSpan w:val="5"/>
            <w:shd w:val="clear" w:color="auto" w:fill="auto"/>
            <w:vAlign w:val="center"/>
            <w:hideMark/>
          </w:tcPr>
          <w:p w14:paraId="4818712B" w14:textId="2CBB637B" w:rsidR="00347A30" w:rsidRPr="007001F1" w:rsidDel="00C5578F" w:rsidRDefault="00347A30" w:rsidP="00347A30">
            <w:pPr>
              <w:rPr>
                <w:del w:id="4517" w:author="Autor"/>
                <w:color w:val="000000"/>
              </w:rPr>
            </w:pPr>
            <w:del w:id="4518" w:author="Autor">
              <w:r w:rsidRPr="007001F1" w:rsidDel="00C5578F">
                <w:rPr>
                  <w:color w:val="000000"/>
                  <w:sz w:val="22"/>
                  <w:szCs w:val="22"/>
                </w:rPr>
                <w:delText> </w:delText>
              </w:r>
            </w:del>
          </w:p>
        </w:tc>
      </w:tr>
      <w:tr w:rsidR="00347A30" w:rsidRPr="007001F1" w:rsidDel="00C5578F" w14:paraId="76C9368E" w14:textId="22001E85" w:rsidTr="00DC7517">
        <w:trPr>
          <w:trHeight w:val="300"/>
          <w:del w:id="4519" w:author="Autor"/>
        </w:trPr>
        <w:tc>
          <w:tcPr>
            <w:tcW w:w="3559" w:type="dxa"/>
            <w:gridSpan w:val="2"/>
            <w:shd w:val="clear" w:color="auto" w:fill="auto"/>
            <w:vAlign w:val="center"/>
            <w:hideMark/>
          </w:tcPr>
          <w:p w14:paraId="4256C143" w14:textId="0FAB9687" w:rsidR="00347A30" w:rsidRPr="007001F1" w:rsidDel="00C5578F" w:rsidRDefault="00347A30" w:rsidP="00347A30">
            <w:pPr>
              <w:rPr>
                <w:del w:id="4520" w:author="Autor"/>
                <w:b/>
                <w:bCs/>
              </w:rPr>
            </w:pPr>
            <w:del w:id="4521" w:author="Autor">
              <w:r w:rsidRPr="007001F1" w:rsidDel="00C5578F">
                <w:rPr>
                  <w:b/>
                  <w:bCs/>
                  <w:sz w:val="22"/>
                  <w:szCs w:val="22"/>
                </w:rPr>
                <w:delText>Dátum:</w:delText>
              </w:r>
            </w:del>
          </w:p>
        </w:tc>
        <w:tc>
          <w:tcPr>
            <w:tcW w:w="5528" w:type="dxa"/>
            <w:gridSpan w:val="5"/>
            <w:shd w:val="clear" w:color="auto" w:fill="auto"/>
            <w:vAlign w:val="center"/>
            <w:hideMark/>
          </w:tcPr>
          <w:p w14:paraId="1540ECCD" w14:textId="3EDC3C3F" w:rsidR="00347A30" w:rsidRPr="007001F1" w:rsidDel="00C5578F" w:rsidRDefault="00347A30" w:rsidP="00347A30">
            <w:pPr>
              <w:rPr>
                <w:del w:id="4522" w:author="Autor"/>
                <w:color w:val="000000"/>
              </w:rPr>
            </w:pPr>
            <w:del w:id="4523" w:author="Autor">
              <w:r w:rsidRPr="007001F1" w:rsidDel="00C5578F">
                <w:rPr>
                  <w:color w:val="000000"/>
                  <w:sz w:val="22"/>
                  <w:szCs w:val="22"/>
                </w:rPr>
                <w:delText> </w:delText>
              </w:r>
            </w:del>
          </w:p>
        </w:tc>
      </w:tr>
      <w:tr w:rsidR="00347A30" w:rsidRPr="007001F1" w:rsidDel="00C5578F" w14:paraId="23BDD2C2" w14:textId="6C620F3B" w:rsidTr="00DC7517">
        <w:trPr>
          <w:trHeight w:val="300"/>
          <w:del w:id="4524" w:author="Autor"/>
        </w:trPr>
        <w:tc>
          <w:tcPr>
            <w:tcW w:w="3559" w:type="dxa"/>
            <w:gridSpan w:val="2"/>
            <w:shd w:val="clear" w:color="000000" w:fill="FFFFFF"/>
            <w:vAlign w:val="center"/>
            <w:hideMark/>
          </w:tcPr>
          <w:p w14:paraId="203EEDBC" w14:textId="7C0EBB8A" w:rsidR="00347A30" w:rsidRPr="007001F1" w:rsidDel="00C5578F" w:rsidRDefault="00347A30" w:rsidP="00347A30">
            <w:pPr>
              <w:rPr>
                <w:del w:id="4525" w:author="Autor"/>
                <w:b/>
                <w:bCs/>
              </w:rPr>
            </w:pPr>
            <w:del w:id="4526" w:author="Autor">
              <w:r w:rsidRPr="007001F1" w:rsidDel="00C5578F">
                <w:rPr>
                  <w:b/>
                  <w:bCs/>
                  <w:sz w:val="22"/>
                  <w:szCs w:val="22"/>
                </w:rPr>
                <w:delText>Podpis:</w:delText>
              </w:r>
            </w:del>
          </w:p>
        </w:tc>
        <w:tc>
          <w:tcPr>
            <w:tcW w:w="5528" w:type="dxa"/>
            <w:gridSpan w:val="5"/>
            <w:shd w:val="clear" w:color="auto" w:fill="auto"/>
            <w:vAlign w:val="center"/>
            <w:hideMark/>
          </w:tcPr>
          <w:p w14:paraId="2932FA6C" w14:textId="412610DF" w:rsidR="00347A30" w:rsidRPr="007001F1" w:rsidDel="00C5578F" w:rsidRDefault="00347A30" w:rsidP="00347A30">
            <w:pPr>
              <w:rPr>
                <w:del w:id="4527" w:author="Autor"/>
                <w:color w:val="000000"/>
              </w:rPr>
            </w:pPr>
            <w:del w:id="4528" w:author="Autor">
              <w:r w:rsidRPr="007001F1" w:rsidDel="00C5578F">
                <w:rPr>
                  <w:color w:val="000000"/>
                  <w:sz w:val="22"/>
                  <w:szCs w:val="22"/>
                </w:rPr>
                <w:delText> </w:delText>
              </w:r>
            </w:del>
          </w:p>
        </w:tc>
      </w:tr>
      <w:tr w:rsidR="00347A30" w:rsidRPr="007001F1" w:rsidDel="00C5578F" w14:paraId="1247ABEE" w14:textId="04B75486" w:rsidTr="00DC7517">
        <w:trPr>
          <w:trHeight w:val="300"/>
          <w:del w:id="4529" w:author="Autor"/>
        </w:trPr>
        <w:tc>
          <w:tcPr>
            <w:tcW w:w="9087" w:type="dxa"/>
            <w:gridSpan w:val="7"/>
            <w:shd w:val="clear" w:color="auto" w:fill="auto"/>
            <w:noWrap/>
            <w:vAlign w:val="bottom"/>
            <w:hideMark/>
          </w:tcPr>
          <w:p w14:paraId="444B27EE" w14:textId="5A40D850" w:rsidR="00347A30" w:rsidRPr="007001F1" w:rsidDel="00C5578F" w:rsidRDefault="00347A30" w:rsidP="00347A30">
            <w:pPr>
              <w:jc w:val="center"/>
              <w:rPr>
                <w:del w:id="4530" w:author="Autor"/>
                <w:color w:val="000000"/>
              </w:rPr>
            </w:pPr>
            <w:del w:id="4531" w:author="Autor">
              <w:r w:rsidRPr="007001F1" w:rsidDel="00C5578F">
                <w:rPr>
                  <w:color w:val="000000"/>
                  <w:sz w:val="22"/>
                  <w:szCs w:val="22"/>
                </w:rPr>
                <w:delText> </w:delText>
              </w:r>
            </w:del>
          </w:p>
        </w:tc>
      </w:tr>
      <w:tr w:rsidR="00347A30" w:rsidRPr="007001F1" w:rsidDel="00C5578F" w14:paraId="3694B6FB" w14:textId="614C99DC" w:rsidTr="00DC7517">
        <w:trPr>
          <w:trHeight w:val="300"/>
          <w:del w:id="4532" w:author="Autor"/>
        </w:trPr>
        <w:tc>
          <w:tcPr>
            <w:tcW w:w="3559" w:type="dxa"/>
            <w:gridSpan w:val="2"/>
            <w:shd w:val="clear" w:color="000000" w:fill="FFFFFF"/>
            <w:vAlign w:val="center"/>
            <w:hideMark/>
          </w:tcPr>
          <w:p w14:paraId="629B9476" w14:textId="32F27822" w:rsidR="00347A30" w:rsidRPr="007001F1" w:rsidDel="00C5578F" w:rsidRDefault="00347A30" w:rsidP="00347A30">
            <w:pPr>
              <w:rPr>
                <w:del w:id="4533" w:author="Autor"/>
                <w:b/>
                <w:bCs/>
              </w:rPr>
            </w:pPr>
            <w:del w:id="4534" w:author="Autor">
              <w:r w:rsidRPr="007001F1" w:rsidDel="00C5578F">
                <w:rPr>
                  <w:b/>
                  <w:bCs/>
                  <w:sz w:val="22"/>
                  <w:szCs w:val="22"/>
                </w:rPr>
                <w:delText xml:space="preserve">Kontrolu </w:delText>
              </w:r>
              <w:r w:rsidR="00E3352C" w:rsidDel="00C5578F">
                <w:rPr>
                  <w:b/>
                  <w:bCs/>
                  <w:sz w:val="22"/>
                  <w:szCs w:val="22"/>
                </w:rPr>
                <w:delText>schválil</w:delText>
              </w:r>
              <w:r w:rsidR="00E3352C" w:rsidRPr="007001F1" w:rsidDel="00C5578F">
                <w:rPr>
                  <w:b/>
                  <w:bCs/>
                  <w:sz w:val="22"/>
                  <w:szCs w:val="22"/>
                </w:rPr>
                <w:delText xml:space="preserve"> </w:delText>
              </w:r>
              <w:r w:rsidR="00BD759C" w:rsidDel="00C5578F">
                <w:rPr>
                  <w:rStyle w:val="Odkaznapoznmkupodiarou"/>
                  <w:b/>
                  <w:bCs/>
                  <w:sz w:val="22"/>
                  <w:szCs w:val="22"/>
                </w:rPr>
                <w:footnoteReference w:customMarkFollows="1" w:id="72"/>
                <w:delText>3</w:delText>
              </w:r>
              <w:r w:rsidRPr="007001F1" w:rsidDel="00C5578F">
                <w:rPr>
                  <w:b/>
                  <w:bCs/>
                  <w:sz w:val="22"/>
                  <w:szCs w:val="22"/>
                </w:rPr>
                <w:delText>:</w:delText>
              </w:r>
            </w:del>
          </w:p>
        </w:tc>
        <w:tc>
          <w:tcPr>
            <w:tcW w:w="5528" w:type="dxa"/>
            <w:gridSpan w:val="5"/>
            <w:shd w:val="clear" w:color="auto" w:fill="auto"/>
            <w:vAlign w:val="center"/>
            <w:hideMark/>
          </w:tcPr>
          <w:p w14:paraId="059B6C41" w14:textId="21053EF2" w:rsidR="00347A30" w:rsidRPr="007001F1" w:rsidDel="00C5578F" w:rsidRDefault="00347A30" w:rsidP="00347A30">
            <w:pPr>
              <w:rPr>
                <w:del w:id="4537" w:author="Autor"/>
                <w:color w:val="000000"/>
              </w:rPr>
            </w:pPr>
            <w:del w:id="4538" w:author="Autor">
              <w:r w:rsidRPr="007001F1" w:rsidDel="00C5578F">
                <w:rPr>
                  <w:color w:val="000000"/>
                  <w:sz w:val="22"/>
                  <w:szCs w:val="22"/>
                </w:rPr>
                <w:delText> </w:delText>
              </w:r>
            </w:del>
          </w:p>
        </w:tc>
      </w:tr>
      <w:tr w:rsidR="00347A30" w:rsidRPr="007001F1" w:rsidDel="00C5578F" w14:paraId="7F9CEFD0" w14:textId="3304CB1B" w:rsidTr="00DC7517">
        <w:trPr>
          <w:trHeight w:val="300"/>
          <w:del w:id="4539" w:author="Autor"/>
        </w:trPr>
        <w:tc>
          <w:tcPr>
            <w:tcW w:w="3559" w:type="dxa"/>
            <w:gridSpan w:val="2"/>
            <w:shd w:val="clear" w:color="000000" w:fill="FFFFFF"/>
            <w:vAlign w:val="center"/>
            <w:hideMark/>
          </w:tcPr>
          <w:p w14:paraId="023C8BF6" w14:textId="659702D7" w:rsidR="00347A30" w:rsidRPr="007001F1" w:rsidDel="00C5578F" w:rsidRDefault="00347A30" w:rsidP="00347A30">
            <w:pPr>
              <w:rPr>
                <w:del w:id="4540" w:author="Autor"/>
                <w:b/>
                <w:bCs/>
              </w:rPr>
            </w:pPr>
            <w:del w:id="4541" w:author="Autor">
              <w:r w:rsidRPr="007001F1" w:rsidDel="00C5578F">
                <w:rPr>
                  <w:b/>
                  <w:bCs/>
                  <w:sz w:val="22"/>
                  <w:szCs w:val="22"/>
                </w:rPr>
                <w:delText xml:space="preserve">Dátum: </w:delText>
              </w:r>
            </w:del>
          </w:p>
        </w:tc>
        <w:tc>
          <w:tcPr>
            <w:tcW w:w="5528" w:type="dxa"/>
            <w:gridSpan w:val="5"/>
            <w:shd w:val="clear" w:color="auto" w:fill="auto"/>
            <w:vAlign w:val="center"/>
            <w:hideMark/>
          </w:tcPr>
          <w:p w14:paraId="67D2087F" w14:textId="6B79998E" w:rsidR="00347A30" w:rsidRPr="007001F1" w:rsidDel="00C5578F" w:rsidRDefault="00347A30" w:rsidP="00347A30">
            <w:pPr>
              <w:rPr>
                <w:del w:id="4542" w:author="Autor"/>
                <w:color w:val="000000"/>
              </w:rPr>
            </w:pPr>
            <w:del w:id="4543" w:author="Autor">
              <w:r w:rsidRPr="007001F1" w:rsidDel="00C5578F">
                <w:rPr>
                  <w:color w:val="000000"/>
                  <w:sz w:val="22"/>
                  <w:szCs w:val="22"/>
                </w:rPr>
                <w:delText> </w:delText>
              </w:r>
            </w:del>
          </w:p>
        </w:tc>
      </w:tr>
      <w:tr w:rsidR="00347A30" w:rsidRPr="007001F1" w:rsidDel="00C5578F" w14:paraId="4317700E" w14:textId="4EAABD68" w:rsidTr="00DC7517">
        <w:trPr>
          <w:trHeight w:val="300"/>
          <w:del w:id="4544" w:author="Autor"/>
        </w:trPr>
        <w:tc>
          <w:tcPr>
            <w:tcW w:w="3559" w:type="dxa"/>
            <w:gridSpan w:val="2"/>
            <w:shd w:val="clear" w:color="000000" w:fill="FFFFFF"/>
            <w:vAlign w:val="center"/>
            <w:hideMark/>
          </w:tcPr>
          <w:p w14:paraId="42A90330" w14:textId="7F764B25" w:rsidR="00347A30" w:rsidRPr="007001F1" w:rsidDel="00C5578F" w:rsidRDefault="00347A30" w:rsidP="00347A30">
            <w:pPr>
              <w:rPr>
                <w:del w:id="4545" w:author="Autor"/>
                <w:b/>
                <w:bCs/>
              </w:rPr>
            </w:pPr>
            <w:del w:id="4546" w:author="Autor">
              <w:r w:rsidRPr="007001F1" w:rsidDel="00C5578F">
                <w:rPr>
                  <w:b/>
                  <w:bCs/>
                  <w:sz w:val="22"/>
                  <w:szCs w:val="22"/>
                </w:rPr>
                <w:delText>Podpis:</w:delText>
              </w:r>
            </w:del>
          </w:p>
        </w:tc>
        <w:tc>
          <w:tcPr>
            <w:tcW w:w="5528" w:type="dxa"/>
            <w:gridSpan w:val="5"/>
            <w:shd w:val="clear" w:color="auto" w:fill="auto"/>
            <w:vAlign w:val="center"/>
            <w:hideMark/>
          </w:tcPr>
          <w:p w14:paraId="68EC0F64" w14:textId="11679ACF" w:rsidR="00347A30" w:rsidRPr="007001F1" w:rsidDel="00C5578F" w:rsidRDefault="00347A30" w:rsidP="00347A30">
            <w:pPr>
              <w:rPr>
                <w:del w:id="4547" w:author="Autor"/>
                <w:color w:val="000000"/>
              </w:rPr>
            </w:pPr>
            <w:del w:id="4548" w:author="Autor">
              <w:r w:rsidRPr="007001F1" w:rsidDel="00C5578F">
                <w:rPr>
                  <w:color w:val="000000"/>
                  <w:sz w:val="22"/>
                  <w:szCs w:val="22"/>
                </w:rPr>
                <w:delText> </w:delText>
              </w:r>
            </w:del>
          </w:p>
        </w:tc>
      </w:tr>
    </w:tbl>
    <w:p w14:paraId="7532A52B" w14:textId="07312031" w:rsidR="007E5B38" w:rsidRPr="007001F1" w:rsidDel="00C5578F" w:rsidRDefault="007E5B38">
      <w:pPr>
        <w:rPr>
          <w:del w:id="4549" w:author="Autor"/>
        </w:rPr>
      </w:pPr>
    </w:p>
    <w:p w14:paraId="32F76BE4" w14:textId="3C942EB3" w:rsidR="00D2171A" w:rsidRPr="007001F1" w:rsidDel="00C5578F" w:rsidRDefault="00D2171A">
      <w:pPr>
        <w:spacing w:after="160" w:line="259" w:lineRule="auto"/>
        <w:rPr>
          <w:del w:id="4550" w:author="Autor"/>
        </w:rPr>
      </w:pPr>
      <w:del w:id="4551" w:author="Autor">
        <w:r w:rsidRPr="007001F1" w:rsidDel="00C5578F">
          <w:br w:type="page"/>
        </w:r>
      </w:del>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Del="00DC7517" w14:paraId="77BBF84F" w14:textId="77777777" w:rsidTr="00DC7517">
        <w:trPr>
          <w:trHeight w:val="645"/>
          <w:del w:id="4552" w:author="Autor"/>
        </w:trPr>
        <w:tc>
          <w:tcPr>
            <w:tcW w:w="9087" w:type="dxa"/>
            <w:gridSpan w:val="7"/>
            <w:shd w:val="clear" w:color="000000" w:fill="60497A"/>
            <w:vAlign w:val="center"/>
            <w:hideMark/>
          </w:tcPr>
          <w:p w14:paraId="58F2DAAD" w14:textId="77777777" w:rsidR="007C5563" w:rsidRPr="007001F1" w:rsidDel="00DC7517" w:rsidRDefault="007C5563" w:rsidP="00DB347F">
            <w:pPr>
              <w:jc w:val="center"/>
              <w:rPr>
                <w:del w:id="4553" w:author="Autor"/>
                <w:b/>
                <w:bCs/>
                <w:color w:val="FFFFFF"/>
              </w:rPr>
            </w:pPr>
            <w:del w:id="4554" w:author="Autor">
              <w:r w:rsidRPr="007001F1" w:rsidDel="00DC7517">
                <w:rPr>
                  <w:b/>
                  <w:bCs/>
                  <w:color w:val="FFFFFF"/>
                </w:rPr>
                <w:delText>Kontrolný zoznam k finančnej kontrole VO</w:delText>
              </w:r>
              <w:r w:rsidRPr="007001F1" w:rsidDel="00DC7517">
                <w:rPr>
                  <w:b/>
                  <w:bCs/>
                  <w:color w:val="FFFFFF"/>
                </w:rPr>
                <w:br/>
              </w:r>
              <w:bookmarkStart w:id="4555" w:name="KZ_38"/>
              <w:r w:rsidRPr="007001F1" w:rsidDel="00DC7517">
                <w:rPr>
                  <w:b/>
                  <w:bCs/>
                  <w:color w:val="FFFFFF"/>
                </w:rPr>
                <w:delText xml:space="preserve">Zákazka podľa § 117  ZVO - do </w:delText>
              </w:r>
              <w:r w:rsidR="00FC060E" w:rsidDel="00DC7517">
                <w:rPr>
                  <w:b/>
                  <w:bCs/>
                  <w:color w:val="FFFFFF"/>
                </w:rPr>
                <w:delText>50</w:delText>
              </w:r>
              <w:r w:rsidR="007C2C95" w:rsidDel="00DC7517">
                <w:rPr>
                  <w:b/>
                  <w:bCs/>
                  <w:color w:val="FFFFFF"/>
                </w:rPr>
                <w:delText xml:space="preserve"> </w:delText>
              </w:r>
              <w:r w:rsidRPr="007001F1" w:rsidDel="00DC7517">
                <w:rPr>
                  <w:b/>
                  <w:bCs/>
                  <w:color w:val="FFFFFF"/>
                </w:rPr>
                <w:delText>000 EUR - štandardná ex</w:delText>
              </w:r>
              <w:r w:rsidR="008F60DF" w:rsidDel="00DC7517">
                <w:rPr>
                  <w:b/>
                  <w:bCs/>
                  <w:color w:val="FFFFFF"/>
                </w:rPr>
                <w:delText xml:space="preserve"> </w:delText>
              </w:r>
              <w:r w:rsidRPr="007001F1" w:rsidDel="00DC7517">
                <w:rPr>
                  <w:b/>
                  <w:bCs/>
                  <w:color w:val="FFFFFF"/>
                </w:rPr>
                <w:delText>post kontrola</w:delText>
              </w:r>
              <w:bookmarkEnd w:id="4555"/>
            </w:del>
          </w:p>
        </w:tc>
      </w:tr>
      <w:tr w:rsidR="007C5563" w:rsidRPr="007001F1" w:rsidDel="00DC7517" w14:paraId="72F4ADAE" w14:textId="77777777" w:rsidTr="00DC7517">
        <w:trPr>
          <w:trHeight w:val="330"/>
          <w:del w:id="4556" w:author="Autor"/>
        </w:trPr>
        <w:tc>
          <w:tcPr>
            <w:tcW w:w="9087" w:type="dxa"/>
            <w:gridSpan w:val="7"/>
            <w:shd w:val="clear" w:color="auto" w:fill="auto"/>
            <w:vAlign w:val="center"/>
            <w:hideMark/>
          </w:tcPr>
          <w:p w14:paraId="0131EA43" w14:textId="77777777" w:rsidR="007C5563" w:rsidRPr="007001F1" w:rsidDel="00DC7517" w:rsidRDefault="007C5563" w:rsidP="007C5563">
            <w:pPr>
              <w:jc w:val="center"/>
              <w:rPr>
                <w:del w:id="4557" w:author="Autor"/>
                <w:b/>
                <w:bCs/>
                <w:color w:val="000000"/>
              </w:rPr>
            </w:pPr>
            <w:del w:id="4558" w:author="Autor">
              <w:r w:rsidRPr="007001F1" w:rsidDel="00DC7517">
                <w:rPr>
                  <w:b/>
                  <w:bCs/>
                  <w:color w:val="000000"/>
                  <w:sz w:val="22"/>
                  <w:szCs w:val="22"/>
                </w:rPr>
                <w:delText>Identifikácia programu</w:delText>
              </w:r>
            </w:del>
          </w:p>
        </w:tc>
      </w:tr>
      <w:tr w:rsidR="007C5563" w:rsidRPr="007001F1" w:rsidDel="00DC7517" w14:paraId="13AA1DB3" w14:textId="77777777" w:rsidTr="00DC7517">
        <w:trPr>
          <w:trHeight w:val="300"/>
          <w:del w:id="4559" w:author="Autor"/>
        </w:trPr>
        <w:tc>
          <w:tcPr>
            <w:tcW w:w="3751" w:type="dxa"/>
            <w:gridSpan w:val="2"/>
            <w:shd w:val="clear" w:color="auto" w:fill="auto"/>
            <w:vAlign w:val="center"/>
            <w:hideMark/>
          </w:tcPr>
          <w:p w14:paraId="2FB7E5E6" w14:textId="77777777" w:rsidR="007C5563" w:rsidRPr="007001F1" w:rsidDel="00DC7517" w:rsidRDefault="007C5563" w:rsidP="007C5563">
            <w:pPr>
              <w:rPr>
                <w:del w:id="4560" w:author="Autor"/>
                <w:color w:val="000000"/>
              </w:rPr>
            </w:pPr>
            <w:del w:id="4561" w:author="Autor">
              <w:r w:rsidRPr="007001F1" w:rsidDel="00DC7517">
                <w:rPr>
                  <w:color w:val="000000"/>
                  <w:sz w:val="22"/>
                  <w:szCs w:val="22"/>
                </w:rPr>
                <w:delText>Názov programu</w:delText>
              </w:r>
            </w:del>
          </w:p>
        </w:tc>
        <w:tc>
          <w:tcPr>
            <w:tcW w:w="5336" w:type="dxa"/>
            <w:gridSpan w:val="5"/>
            <w:shd w:val="clear" w:color="auto" w:fill="auto"/>
            <w:vAlign w:val="center"/>
            <w:hideMark/>
          </w:tcPr>
          <w:p w14:paraId="3CFB66F8" w14:textId="77777777" w:rsidR="007C5563" w:rsidRPr="007001F1" w:rsidDel="00DC7517" w:rsidRDefault="007C5563" w:rsidP="007C5563">
            <w:pPr>
              <w:rPr>
                <w:del w:id="4562" w:author="Autor"/>
                <w:color w:val="000000"/>
              </w:rPr>
            </w:pPr>
            <w:del w:id="4563" w:author="Autor">
              <w:r w:rsidRPr="007001F1" w:rsidDel="00DC7517">
                <w:rPr>
                  <w:color w:val="000000"/>
                  <w:sz w:val="22"/>
                  <w:szCs w:val="22"/>
                </w:rPr>
                <w:delText> </w:delText>
              </w:r>
            </w:del>
          </w:p>
        </w:tc>
      </w:tr>
      <w:tr w:rsidR="007C5563" w:rsidRPr="007001F1" w:rsidDel="00DC7517" w14:paraId="184C7D1B" w14:textId="77777777" w:rsidTr="00DC7517">
        <w:trPr>
          <w:trHeight w:val="660"/>
          <w:del w:id="4564" w:author="Autor"/>
        </w:trPr>
        <w:tc>
          <w:tcPr>
            <w:tcW w:w="3751" w:type="dxa"/>
            <w:gridSpan w:val="2"/>
            <w:shd w:val="clear" w:color="auto" w:fill="auto"/>
            <w:vAlign w:val="center"/>
            <w:hideMark/>
          </w:tcPr>
          <w:p w14:paraId="00421B32" w14:textId="77777777" w:rsidR="007C5563" w:rsidRPr="007001F1" w:rsidDel="00DC7517" w:rsidRDefault="007C5563" w:rsidP="00DF158C">
            <w:pPr>
              <w:rPr>
                <w:del w:id="4565" w:author="Autor"/>
                <w:color w:val="000000"/>
              </w:rPr>
            </w:pPr>
            <w:del w:id="4566" w:author="Autor">
              <w:r w:rsidRPr="007001F1" w:rsidDel="00DC7517">
                <w:rPr>
                  <w:color w:val="000000"/>
                  <w:sz w:val="22"/>
                  <w:szCs w:val="22"/>
                </w:rPr>
                <w:delText xml:space="preserve">Názov </w:delText>
              </w:r>
              <w:r w:rsidR="00606F32" w:rsidDel="00DC7517">
                <w:rPr>
                  <w:color w:val="000000"/>
                  <w:sz w:val="22"/>
                  <w:szCs w:val="22"/>
                </w:rPr>
                <w:delText>prioritnej osi</w:delText>
              </w:r>
            </w:del>
          </w:p>
        </w:tc>
        <w:tc>
          <w:tcPr>
            <w:tcW w:w="5336" w:type="dxa"/>
            <w:gridSpan w:val="5"/>
            <w:shd w:val="clear" w:color="auto" w:fill="auto"/>
            <w:vAlign w:val="center"/>
            <w:hideMark/>
          </w:tcPr>
          <w:p w14:paraId="031A055D" w14:textId="77777777" w:rsidR="007C5563" w:rsidRPr="007001F1" w:rsidDel="00DC7517" w:rsidRDefault="007C5563" w:rsidP="007C5563">
            <w:pPr>
              <w:rPr>
                <w:del w:id="4567" w:author="Autor"/>
                <w:color w:val="000000"/>
              </w:rPr>
            </w:pPr>
            <w:del w:id="4568" w:author="Autor">
              <w:r w:rsidRPr="007001F1" w:rsidDel="00DC7517">
                <w:rPr>
                  <w:color w:val="000000"/>
                  <w:sz w:val="22"/>
                  <w:szCs w:val="22"/>
                </w:rPr>
                <w:delText> </w:delText>
              </w:r>
            </w:del>
          </w:p>
        </w:tc>
      </w:tr>
      <w:tr w:rsidR="007C5563" w:rsidRPr="007001F1" w:rsidDel="00DC7517" w14:paraId="3F4A8FC5" w14:textId="77777777" w:rsidTr="00DC7517">
        <w:trPr>
          <w:trHeight w:val="330"/>
          <w:del w:id="4569" w:author="Autor"/>
        </w:trPr>
        <w:tc>
          <w:tcPr>
            <w:tcW w:w="9087" w:type="dxa"/>
            <w:gridSpan w:val="7"/>
            <w:shd w:val="clear" w:color="auto" w:fill="auto"/>
            <w:vAlign w:val="center"/>
            <w:hideMark/>
          </w:tcPr>
          <w:p w14:paraId="49683F20" w14:textId="77777777" w:rsidR="007C5563" w:rsidRPr="007001F1" w:rsidDel="00DC7517" w:rsidRDefault="007C5563" w:rsidP="007C5563">
            <w:pPr>
              <w:jc w:val="center"/>
              <w:rPr>
                <w:del w:id="4570" w:author="Autor"/>
                <w:b/>
                <w:bCs/>
                <w:color w:val="000000"/>
              </w:rPr>
            </w:pPr>
            <w:del w:id="4571" w:author="Autor">
              <w:r w:rsidRPr="007001F1" w:rsidDel="00DC7517">
                <w:rPr>
                  <w:b/>
                  <w:bCs/>
                  <w:color w:val="000000"/>
                  <w:sz w:val="22"/>
                  <w:szCs w:val="22"/>
                </w:rPr>
                <w:delText>Identifikácia projektu a prijímateľa</w:delText>
              </w:r>
            </w:del>
          </w:p>
        </w:tc>
      </w:tr>
      <w:tr w:rsidR="007C5563" w:rsidRPr="007001F1" w:rsidDel="00DC7517" w14:paraId="14079EA4" w14:textId="77777777" w:rsidTr="00DC7517">
        <w:trPr>
          <w:trHeight w:val="330"/>
          <w:del w:id="4572" w:author="Autor"/>
        </w:trPr>
        <w:tc>
          <w:tcPr>
            <w:tcW w:w="3751" w:type="dxa"/>
            <w:gridSpan w:val="2"/>
            <w:shd w:val="clear" w:color="auto" w:fill="auto"/>
            <w:vAlign w:val="center"/>
            <w:hideMark/>
          </w:tcPr>
          <w:p w14:paraId="2A7A5255" w14:textId="77777777" w:rsidR="007C5563" w:rsidRPr="007001F1" w:rsidDel="00DC7517" w:rsidRDefault="007C5563" w:rsidP="007C5563">
            <w:pPr>
              <w:rPr>
                <w:del w:id="4573" w:author="Autor"/>
                <w:color w:val="000000"/>
              </w:rPr>
            </w:pPr>
            <w:del w:id="4574" w:author="Autor">
              <w:r w:rsidRPr="007001F1" w:rsidDel="00DC7517">
                <w:rPr>
                  <w:color w:val="000000"/>
                  <w:sz w:val="22"/>
                  <w:szCs w:val="22"/>
                </w:rPr>
                <w:delText xml:space="preserve">Kód projektu v </w:delText>
              </w:r>
              <w:r w:rsidR="00556640" w:rsidRPr="007001F1" w:rsidDel="00DC7517">
                <w:rPr>
                  <w:color w:val="000000"/>
                  <w:sz w:val="22"/>
                  <w:szCs w:val="22"/>
                </w:rPr>
                <w:delText>ITMS2014+</w:delText>
              </w:r>
            </w:del>
          </w:p>
        </w:tc>
        <w:tc>
          <w:tcPr>
            <w:tcW w:w="5336" w:type="dxa"/>
            <w:gridSpan w:val="5"/>
            <w:shd w:val="clear" w:color="auto" w:fill="auto"/>
            <w:vAlign w:val="center"/>
            <w:hideMark/>
          </w:tcPr>
          <w:p w14:paraId="31B55195" w14:textId="77777777" w:rsidR="007C5563" w:rsidRPr="007001F1" w:rsidDel="00DC7517" w:rsidRDefault="007C5563" w:rsidP="007C5563">
            <w:pPr>
              <w:rPr>
                <w:del w:id="4575" w:author="Autor"/>
                <w:color w:val="000000"/>
              </w:rPr>
            </w:pPr>
            <w:del w:id="4576" w:author="Autor">
              <w:r w:rsidRPr="007001F1" w:rsidDel="00DC7517">
                <w:rPr>
                  <w:color w:val="000000"/>
                  <w:sz w:val="22"/>
                  <w:szCs w:val="22"/>
                </w:rPr>
                <w:delText> </w:delText>
              </w:r>
            </w:del>
          </w:p>
        </w:tc>
      </w:tr>
      <w:tr w:rsidR="007C5563" w:rsidRPr="007001F1" w:rsidDel="00DC7517" w14:paraId="27685C62" w14:textId="77777777" w:rsidTr="00DC7517">
        <w:trPr>
          <w:trHeight w:val="300"/>
          <w:del w:id="4577" w:author="Autor"/>
        </w:trPr>
        <w:tc>
          <w:tcPr>
            <w:tcW w:w="3751" w:type="dxa"/>
            <w:gridSpan w:val="2"/>
            <w:shd w:val="clear" w:color="auto" w:fill="auto"/>
            <w:vAlign w:val="center"/>
            <w:hideMark/>
          </w:tcPr>
          <w:p w14:paraId="035DC76F" w14:textId="77777777" w:rsidR="007C5563" w:rsidRPr="007001F1" w:rsidDel="00DC7517" w:rsidRDefault="007C5563" w:rsidP="007C5563">
            <w:pPr>
              <w:rPr>
                <w:del w:id="4578" w:author="Autor"/>
                <w:color w:val="000000"/>
              </w:rPr>
            </w:pPr>
            <w:del w:id="4579" w:author="Autor">
              <w:r w:rsidRPr="007001F1" w:rsidDel="00DC7517">
                <w:rPr>
                  <w:color w:val="000000"/>
                  <w:sz w:val="22"/>
                  <w:szCs w:val="22"/>
                </w:rPr>
                <w:delText>Názov projektu</w:delText>
              </w:r>
            </w:del>
          </w:p>
        </w:tc>
        <w:tc>
          <w:tcPr>
            <w:tcW w:w="5336" w:type="dxa"/>
            <w:gridSpan w:val="5"/>
            <w:shd w:val="clear" w:color="auto" w:fill="auto"/>
            <w:vAlign w:val="center"/>
            <w:hideMark/>
          </w:tcPr>
          <w:p w14:paraId="3FB8963C" w14:textId="77777777" w:rsidR="007C5563" w:rsidRPr="007001F1" w:rsidDel="00DC7517" w:rsidRDefault="007C5563" w:rsidP="007C5563">
            <w:pPr>
              <w:rPr>
                <w:del w:id="4580" w:author="Autor"/>
                <w:color w:val="000000"/>
              </w:rPr>
            </w:pPr>
            <w:del w:id="4581" w:author="Autor">
              <w:r w:rsidRPr="007001F1" w:rsidDel="00DC7517">
                <w:rPr>
                  <w:color w:val="000000"/>
                  <w:sz w:val="22"/>
                  <w:szCs w:val="22"/>
                </w:rPr>
                <w:delText> </w:delText>
              </w:r>
            </w:del>
          </w:p>
        </w:tc>
      </w:tr>
      <w:tr w:rsidR="007C5563" w:rsidRPr="007001F1" w:rsidDel="00DC7517" w14:paraId="004B7209" w14:textId="77777777" w:rsidTr="00DC7517">
        <w:trPr>
          <w:trHeight w:val="300"/>
          <w:del w:id="4582" w:author="Autor"/>
        </w:trPr>
        <w:tc>
          <w:tcPr>
            <w:tcW w:w="3751" w:type="dxa"/>
            <w:gridSpan w:val="2"/>
            <w:shd w:val="clear" w:color="auto" w:fill="auto"/>
            <w:vAlign w:val="center"/>
            <w:hideMark/>
          </w:tcPr>
          <w:p w14:paraId="69ACD43F" w14:textId="77777777" w:rsidR="007C5563" w:rsidRPr="007001F1" w:rsidDel="00DC7517" w:rsidRDefault="007C5563" w:rsidP="007C5563">
            <w:pPr>
              <w:rPr>
                <w:del w:id="4583" w:author="Autor"/>
                <w:color w:val="000000"/>
              </w:rPr>
            </w:pPr>
            <w:del w:id="4584" w:author="Autor">
              <w:r w:rsidRPr="007001F1" w:rsidDel="00DC7517">
                <w:rPr>
                  <w:color w:val="000000"/>
                  <w:sz w:val="22"/>
                  <w:szCs w:val="22"/>
                </w:rPr>
                <w:delText>Názov/Meno a adresa sídla prijímateľa</w:delText>
              </w:r>
            </w:del>
          </w:p>
        </w:tc>
        <w:tc>
          <w:tcPr>
            <w:tcW w:w="5336" w:type="dxa"/>
            <w:gridSpan w:val="5"/>
            <w:shd w:val="clear" w:color="auto" w:fill="auto"/>
            <w:vAlign w:val="center"/>
            <w:hideMark/>
          </w:tcPr>
          <w:p w14:paraId="26575B04" w14:textId="77777777" w:rsidR="007C5563" w:rsidRPr="007001F1" w:rsidDel="00DC7517" w:rsidRDefault="007C5563" w:rsidP="007C5563">
            <w:pPr>
              <w:rPr>
                <w:del w:id="4585" w:author="Autor"/>
                <w:color w:val="000000"/>
              </w:rPr>
            </w:pPr>
            <w:del w:id="4586" w:author="Autor">
              <w:r w:rsidRPr="007001F1" w:rsidDel="00DC7517">
                <w:rPr>
                  <w:color w:val="000000"/>
                  <w:sz w:val="22"/>
                  <w:szCs w:val="22"/>
                </w:rPr>
                <w:delText> </w:delText>
              </w:r>
            </w:del>
          </w:p>
        </w:tc>
      </w:tr>
      <w:tr w:rsidR="007C5563" w:rsidRPr="007001F1" w:rsidDel="00DC7517" w14:paraId="71927173" w14:textId="77777777" w:rsidTr="00DC7517">
        <w:trPr>
          <w:trHeight w:val="300"/>
          <w:del w:id="4587" w:author="Autor"/>
        </w:trPr>
        <w:tc>
          <w:tcPr>
            <w:tcW w:w="3751" w:type="dxa"/>
            <w:gridSpan w:val="2"/>
            <w:shd w:val="clear" w:color="auto" w:fill="auto"/>
            <w:vAlign w:val="center"/>
            <w:hideMark/>
          </w:tcPr>
          <w:p w14:paraId="696284FB" w14:textId="77777777" w:rsidR="007C5563" w:rsidRPr="007001F1" w:rsidDel="00DC7517" w:rsidRDefault="007C5563" w:rsidP="007C5563">
            <w:pPr>
              <w:rPr>
                <w:del w:id="4588" w:author="Autor"/>
                <w:color w:val="000000"/>
              </w:rPr>
            </w:pPr>
            <w:del w:id="4589" w:author="Autor">
              <w:r w:rsidRPr="007001F1" w:rsidDel="00DC7517">
                <w:rPr>
                  <w:color w:val="000000"/>
                  <w:sz w:val="22"/>
                  <w:szCs w:val="22"/>
                </w:rPr>
                <w:delText>Druh verejného obstarávateľa / obstarávateľa podľa ZVO</w:delText>
              </w:r>
            </w:del>
          </w:p>
        </w:tc>
        <w:tc>
          <w:tcPr>
            <w:tcW w:w="5336" w:type="dxa"/>
            <w:gridSpan w:val="5"/>
            <w:shd w:val="clear" w:color="auto" w:fill="auto"/>
            <w:vAlign w:val="center"/>
            <w:hideMark/>
          </w:tcPr>
          <w:p w14:paraId="0394767E" w14:textId="77777777" w:rsidR="007C5563" w:rsidRPr="007001F1" w:rsidDel="00DC7517" w:rsidRDefault="007C5563" w:rsidP="007C5563">
            <w:pPr>
              <w:rPr>
                <w:del w:id="4590" w:author="Autor"/>
                <w:color w:val="000000"/>
              </w:rPr>
            </w:pPr>
            <w:del w:id="4591" w:author="Autor">
              <w:r w:rsidRPr="007001F1" w:rsidDel="00DC7517">
                <w:rPr>
                  <w:color w:val="000000"/>
                  <w:sz w:val="22"/>
                  <w:szCs w:val="22"/>
                </w:rPr>
                <w:delText> </w:delText>
              </w:r>
            </w:del>
          </w:p>
        </w:tc>
      </w:tr>
      <w:tr w:rsidR="007C5563" w:rsidRPr="007001F1" w:rsidDel="00DC7517" w14:paraId="070D5CE7" w14:textId="77777777" w:rsidTr="00DC7517">
        <w:trPr>
          <w:trHeight w:val="330"/>
          <w:del w:id="4592" w:author="Autor"/>
        </w:trPr>
        <w:tc>
          <w:tcPr>
            <w:tcW w:w="9087" w:type="dxa"/>
            <w:gridSpan w:val="7"/>
            <w:shd w:val="clear" w:color="auto" w:fill="auto"/>
            <w:vAlign w:val="center"/>
            <w:hideMark/>
          </w:tcPr>
          <w:p w14:paraId="1A173307" w14:textId="77777777" w:rsidR="007C5563" w:rsidRPr="007001F1" w:rsidDel="00DC7517" w:rsidRDefault="007C5563" w:rsidP="007C5563">
            <w:pPr>
              <w:jc w:val="center"/>
              <w:rPr>
                <w:del w:id="4593" w:author="Autor"/>
                <w:b/>
                <w:bCs/>
                <w:color w:val="000000"/>
              </w:rPr>
            </w:pPr>
            <w:del w:id="4594" w:author="Autor">
              <w:r w:rsidRPr="007001F1" w:rsidDel="00DC7517">
                <w:rPr>
                  <w:b/>
                  <w:bCs/>
                  <w:color w:val="000000"/>
                  <w:sz w:val="22"/>
                  <w:szCs w:val="22"/>
                </w:rPr>
                <w:delText>Identifikácia zákazky</w:delText>
              </w:r>
            </w:del>
          </w:p>
        </w:tc>
      </w:tr>
      <w:tr w:rsidR="007C5563" w:rsidRPr="007001F1" w:rsidDel="00DC7517" w14:paraId="611601E7" w14:textId="77777777" w:rsidTr="00DC7517">
        <w:trPr>
          <w:trHeight w:val="300"/>
          <w:del w:id="4595" w:author="Autor"/>
        </w:trPr>
        <w:tc>
          <w:tcPr>
            <w:tcW w:w="3751" w:type="dxa"/>
            <w:gridSpan w:val="2"/>
            <w:shd w:val="clear" w:color="auto" w:fill="auto"/>
            <w:vAlign w:val="center"/>
            <w:hideMark/>
          </w:tcPr>
          <w:p w14:paraId="26B1B6BA" w14:textId="77777777" w:rsidR="007C5563" w:rsidRPr="007001F1" w:rsidDel="00DC7517" w:rsidRDefault="007C5563" w:rsidP="007C5563">
            <w:pPr>
              <w:rPr>
                <w:del w:id="4596" w:author="Autor"/>
                <w:color w:val="000000"/>
              </w:rPr>
            </w:pPr>
            <w:del w:id="4597" w:author="Autor">
              <w:r w:rsidRPr="007001F1" w:rsidDel="00DC7517">
                <w:rPr>
                  <w:color w:val="000000"/>
                  <w:sz w:val="22"/>
                  <w:szCs w:val="22"/>
                </w:rPr>
                <w:delText>Druh zákazky podľa predpokladanej hodnoty zákazky</w:delText>
              </w:r>
            </w:del>
          </w:p>
        </w:tc>
        <w:tc>
          <w:tcPr>
            <w:tcW w:w="5336" w:type="dxa"/>
            <w:gridSpan w:val="5"/>
            <w:shd w:val="clear" w:color="auto" w:fill="auto"/>
            <w:vAlign w:val="center"/>
            <w:hideMark/>
          </w:tcPr>
          <w:p w14:paraId="0ABBC8E0" w14:textId="77777777" w:rsidR="007C5563" w:rsidRPr="007001F1" w:rsidDel="00DC7517" w:rsidRDefault="00BD5FA6" w:rsidP="00FC060E">
            <w:pPr>
              <w:rPr>
                <w:del w:id="4598" w:author="Autor"/>
                <w:color w:val="000000"/>
              </w:rPr>
            </w:pPr>
            <w:del w:id="4599" w:author="Autor">
              <w:r w:rsidRPr="007001F1" w:rsidDel="00DC7517">
                <w:rPr>
                  <w:color w:val="000000"/>
                  <w:sz w:val="22"/>
                  <w:szCs w:val="22"/>
                </w:rPr>
                <w:delText>Z</w:delText>
              </w:r>
              <w:r w:rsidR="007C5563" w:rsidRPr="007001F1" w:rsidDel="00DC7517">
                <w:rPr>
                  <w:color w:val="000000"/>
                  <w:sz w:val="22"/>
                  <w:szCs w:val="22"/>
                </w:rPr>
                <w:delText>ákazka</w:delText>
              </w:r>
              <w:r w:rsidR="007E5B38" w:rsidRPr="007001F1" w:rsidDel="00DC7517">
                <w:rPr>
                  <w:color w:val="000000"/>
                  <w:sz w:val="22"/>
                  <w:szCs w:val="22"/>
                </w:rPr>
                <w:delText xml:space="preserve"> s nízkou hodnotou</w:delText>
              </w:r>
              <w:r w:rsidR="007C5563" w:rsidRPr="007001F1" w:rsidDel="00DC7517">
                <w:rPr>
                  <w:color w:val="000000"/>
                  <w:sz w:val="22"/>
                  <w:szCs w:val="22"/>
                </w:rPr>
                <w:delText xml:space="preserve"> - do </w:delText>
              </w:r>
              <w:r w:rsidR="00FC060E" w:rsidDel="00DC7517">
                <w:rPr>
                  <w:color w:val="000000"/>
                  <w:sz w:val="22"/>
                  <w:szCs w:val="22"/>
                </w:rPr>
                <w:delText xml:space="preserve">50 </w:delText>
              </w:r>
              <w:r w:rsidR="007C5563" w:rsidRPr="007001F1" w:rsidDel="00DC7517">
                <w:rPr>
                  <w:color w:val="000000"/>
                  <w:sz w:val="22"/>
                  <w:szCs w:val="22"/>
                </w:rPr>
                <w:delText>000 EUR bez DPH</w:delText>
              </w:r>
            </w:del>
          </w:p>
        </w:tc>
      </w:tr>
      <w:tr w:rsidR="007C5563" w:rsidRPr="007001F1" w:rsidDel="00DC7517" w14:paraId="6B1734D5" w14:textId="77777777" w:rsidTr="00DC7517">
        <w:trPr>
          <w:trHeight w:val="300"/>
          <w:del w:id="4600" w:author="Autor"/>
        </w:trPr>
        <w:tc>
          <w:tcPr>
            <w:tcW w:w="3751" w:type="dxa"/>
            <w:gridSpan w:val="2"/>
            <w:shd w:val="clear" w:color="auto" w:fill="auto"/>
            <w:vAlign w:val="center"/>
            <w:hideMark/>
          </w:tcPr>
          <w:p w14:paraId="2453F487" w14:textId="77777777" w:rsidR="007C5563" w:rsidRPr="007001F1" w:rsidDel="00DC7517" w:rsidRDefault="007C5563" w:rsidP="007C5563">
            <w:pPr>
              <w:rPr>
                <w:del w:id="4601" w:author="Autor"/>
                <w:color w:val="000000"/>
              </w:rPr>
            </w:pPr>
            <w:del w:id="4602" w:author="Autor">
              <w:r w:rsidRPr="007001F1" w:rsidDel="00DC7517">
                <w:rPr>
                  <w:color w:val="000000"/>
                  <w:sz w:val="22"/>
                  <w:szCs w:val="22"/>
                </w:rPr>
                <w:delText>Druh zákazky podľa postupu</w:delText>
              </w:r>
            </w:del>
          </w:p>
        </w:tc>
        <w:tc>
          <w:tcPr>
            <w:tcW w:w="5336" w:type="dxa"/>
            <w:gridSpan w:val="5"/>
            <w:shd w:val="clear" w:color="auto" w:fill="auto"/>
            <w:vAlign w:val="center"/>
            <w:hideMark/>
          </w:tcPr>
          <w:p w14:paraId="43D8B150" w14:textId="77777777" w:rsidR="007C5563" w:rsidRPr="007001F1" w:rsidDel="00DC7517" w:rsidRDefault="007C5563" w:rsidP="007C5563">
            <w:pPr>
              <w:rPr>
                <w:del w:id="4603" w:author="Autor"/>
                <w:color w:val="000000"/>
              </w:rPr>
            </w:pPr>
            <w:del w:id="4604" w:author="Autor">
              <w:r w:rsidRPr="007001F1" w:rsidDel="00DC7517">
                <w:rPr>
                  <w:color w:val="000000"/>
                  <w:sz w:val="22"/>
                  <w:szCs w:val="22"/>
                </w:rPr>
                <w:delText xml:space="preserve">Zákazka </w:delText>
              </w:r>
              <w:r w:rsidR="000C04FA" w:rsidRPr="007001F1" w:rsidDel="00DC7517">
                <w:rPr>
                  <w:color w:val="000000"/>
                  <w:sz w:val="22"/>
                  <w:szCs w:val="22"/>
                </w:rPr>
                <w:delText xml:space="preserve">s nízkou hodnotou </w:delText>
              </w:r>
              <w:r w:rsidRPr="007001F1" w:rsidDel="00DC7517">
                <w:rPr>
                  <w:color w:val="000000"/>
                  <w:sz w:val="22"/>
                  <w:szCs w:val="22"/>
                </w:rPr>
                <w:delText>podľa § 117  ZVO</w:delText>
              </w:r>
            </w:del>
          </w:p>
        </w:tc>
      </w:tr>
      <w:tr w:rsidR="007C5563" w:rsidRPr="007001F1" w:rsidDel="00DC7517" w14:paraId="56713503" w14:textId="77777777" w:rsidTr="00DC7517">
        <w:trPr>
          <w:trHeight w:val="300"/>
          <w:del w:id="4605" w:author="Autor"/>
        </w:trPr>
        <w:tc>
          <w:tcPr>
            <w:tcW w:w="3751" w:type="dxa"/>
            <w:gridSpan w:val="2"/>
            <w:shd w:val="clear" w:color="auto" w:fill="auto"/>
            <w:vAlign w:val="center"/>
            <w:hideMark/>
          </w:tcPr>
          <w:p w14:paraId="7452C95C" w14:textId="77777777" w:rsidR="007C5563" w:rsidRPr="007001F1" w:rsidDel="00DC7517" w:rsidRDefault="007C5563" w:rsidP="007C5563">
            <w:pPr>
              <w:rPr>
                <w:del w:id="4606" w:author="Autor"/>
                <w:color w:val="000000"/>
              </w:rPr>
            </w:pPr>
            <w:del w:id="4607" w:author="Autor">
              <w:r w:rsidRPr="007001F1" w:rsidDel="00DC7517">
                <w:rPr>
                  <w:color w:val="000000"/>
                  <w:sz w:val="22"/>
                  <w:szCs w:val="22"/>
                </w:rPr>
                <w:delText>Druh zákazky podľa predmetu obstarania</w:delText>
              </w:r>
            </w:del>
          </w:p>
        </w:tc>
        <w:tc>
          <w:tcPr>
            <w:tcW w:w="5336" w:type="dxa"/>
            <w:gridSpan w:val="5"/>
            <w:shd w:val="clear" w:color="auto" w:fill="auto"/>
            <w:vAlign w:val="center"/>
            <w:hideMark/>
          </w:tcPr>
          <w:p w14:paraId="2703C389" w14:textId="77777777" w:rsidR="007C5563" w:rsidRPr="007001F1" w:rsidDel="00DC7517" w:rsidRDefault="007C5563" w:rsidP="007C5563">
            <w:pPr>
              <w:rPr>
                <w:del w:id="4608" w:author="Autor"/>
                <w:color w:val="000000"/>
              </w:rPr>
            </w:pPr>
          </w:p>
        </w:tc>
      </w:tr>
      <w:tr w:rsidR="004D0B9F" w:rsidRPr="007001F1" w:rsidDel="00DC7517" w14:paraId="54E22CEA" w14:textId="77777777" w:rsidTr="00DC7517">
        <w:trPr>
          <w:trHeight w:val="300"/>
          <w:del w:id="4609" w:author="Autor"/>
        </w:trPr>
        <w:tc>
          <w:tcPr>
            <w:tcW w:w="3751" w:type="dxa"/>
            <w:gridSpan w:val="2"/>
            <w:shd w:val="clear" w:color="auto" w:fill="auto"/>
            <w:vAlign w:val="center"/>
          </w:tcPr>
          <w:p w14:paraId="500B908D" w14:textId="77777777" w:rsidR="004D0B9F" w:rsidRPr="007001F1" w:rsidDel="00DC7517" w:rsidRDefault="004D0B9F" w:rsidP="007C5563">
            <w:pPr>
              <w:rPr>
                <w:del w:id="4610" w:author="Autor"/>
                <w:color w:val="000000"/>
              </w:rPr>
            </w:pPr>
            <w:del w:id="4611" w:author="Autor">
              <w:r w:rsidRPr="007001F1" w:rsidDel="00DC7517">
                <w:rPr>
                  <w:color w:val="000000"/>
                  <w:sz w:val="22"/>
                  <w:szCs w:val="22"/>
                </w:rPr>
                <w:delText>Identifikátor zákazky v ITMS2014+</w:delText>
              </w:r>
            </w:del>
          </w:p>
        </w:tc>
        <w:tc>
          <w:tcPr>
            <w:tcW w:w="5336" w:type="dxa"/>
            <w:gridSpan w:val="5"/>
            <w:shd w:val="clear" w:color="auto" w:fill="auto"/>
            <w:vAlign w:val="center"/>
          </w:tcPr>
          <w:p w14:paraId="66B5509B" w14:textId="77777777" w:rsidR="004D0B9F" w:rsidRPr="007001F1" w:rsidDel="00DC7517" w:rsidRDefault="004D0B9F" w:rsidP="007C5563">
            <w:pPr>
              <w:rPr>
                <w:del w:id="4612" w:author="Autor"/>
                <w:color w:val="000000"/>
              </w:rPr>
            </w:pPr>
          </w:p>
        </w:tc>
      </w:tr>
      <w:tr w:rsidR="007C5563" w:rsidRPr="007001F1" w:rsidDel="00DC7517" w14:paraId="40084811" w14:textId="77777777" w:rsidTr="00DC7517">
        <w:trPr>
          <w:trHeight w:val="300"/>
          <w:del w:id="4613" w:author="Autor"/>
        </w:trPr>
        <w:tc>
          <w:tcPr>
            <w:tcW w:w="3751" w:type="dxa"/>
            <w:gridSpan w:val="2"/>
            <w:shd w:val="clear" w:color="auto" w:fill="auto"/>
            <w:vAlign w:val="center"/>
            <w:hideMark/>
          </w:tcPr>
          <w:p w14:paraId="03E1E859" w14:textId="77777777" w:rsidR="007C5563" w:rsidRPr="007001F1" w:rsidDel="00DC7517" w:rsidRDefault="007C5563" w:rsidP="007C5563">
            <w:pPr>
              <w:rPr>
                <w:del w:id="4614" w:author="Autor"/>
                <w:color w:val="000000"/>
              </w:rPr>
            </w:pPr>
            <w:del w:id="4615" w:author="Autor">
              <w:r w:rsidRPr="007001F1" w:rsidDel="00DC7517">
                <w:rPr>
                  <w:color w:val="000000"/>
                  <w:sz w:val="22"/>
                  <w:szCs w:val="22"/>
                </w:rPr>
                <w:delText>Typ kontroly</w:delText>
              </w:r>
            </w:del>
          </w:p>
        </w:tc>
        <w:tc>
          <w:tcPr>
            <w:tcW w:w="5336" w:type="dxa"/>
            <w:gridSpan w:val="5"/>
            <w:shd w:val="clear" w:color="auto" w:fill="auto"/>
            <w:vAlign w:val="center"/>
            <w:hideMark/>
          </w:tcPr>
          <w:p w14:paraId="0C9B61EC" w14:textId="77777777" w:rsidR="007C5563" w:rsidRPr="007001F1" w:rsidDel="00DC7517" w:rsidRDefault="007C5563" w:rsidP="007C5563">
            <w:pPr>
              <w:rPr>
                <w:del w:id="4616" w:author="Autor"/>
                <w:color w:val="000000"/>
              </w:rPr>
            </w:pPr>
            <w:del w:id="4617" w:author="Autor">
              <w:r w:rsidRPr="007001F1" w:rsidDel="00DC7517">
                <w:rPr>
                  <w:color w:val="000000"/>
                  <w:sz w:val="22"/>
                  <w:szCs w:val="22"/>
                </w:rPr>
                <w:delText>Štandardná ex</w:delText>
              </w:r>
              <w:r w:rsidR="00564F9F" w:rsidDel="00DC7517">
                <w:rPr>
                  <w:color w:val="000000"/>
                  <w:sz w:val="22"/>
                  <w:szCs w:val="22"/>
                </w:rPr>
                <w:delText xml:space="preserve"> </w:delText>
              </w:r>
              <w:r w:rsidRPr="007001F1" w:rsidDel="00DC7517">
                <w:rPr>
                  <w:color w:val="000000"/>
                  <w:sz w:val="22"/>
                  <w:szCs w:val="22"/>
                </w:rPr>
                <w:delText>post kontrola</w:delText>
              </w:r>
            </w:del>
          </w:p>
        </w:tc>
      </w:tr>
      <w:tr w:rsidR="007C5563" w:rsidRPr="007001F1" w:rsidDel="00DC7517" w14:paraId="03814208" w14:textId="77777777" w:rsidTr="00DC7517">
        <w:trPr>
          <w:trHeight w:val="300"/>
          <w:del w:id="4618" w:author="Autor"/>
        </w:trPr>
        <w:tc>
          <w:tcPr>
            <w:tcW w:w="3751" w:type="dxa"/>
            <w:gridSpan w:val="2"/>
            <w:shd w:val="clear" w:color="auto" w:fill="auto"/>
            <w:vAlign w:val="center"/>
            <w:hideMark/>
          </w:tcPr>
          <w:p w14:paraId="18C189E5" w14:textId="77777777" w:rsidR="007C5563" w:rsidRPr="007001F1" w:rsidDel="00DC7517" w:rsidRDefault="007C5563" w:rsidP="007C5563">
            <w:pPr>
              <w:rPr>
                <w:del w:id="4619" w:author="Autor"/>
                <w:color w:val="000000"/>
              </w:rPr>
            </w:pPr>
            <w:del w:id="4620" w:author="Autor">
              <w:r w:rsidRPr="007001F1" w:rsidDel="00DC7517">
                <w:rPr>
                  <w:color w:val="000000"/>
                  <w:sz w:val="22"/>
                  <w:szCs w:val="22"/>
                </w:rPr>
                <w:delText>Názov zákazky</w:delText>
              </w:r>
            </w:del>
          </w:p>
        </w:tc>
        <w:tc>
          <w:tcPr>
            <w:tcW w:w="5336" w:type="dxa"/>
            <w:gridSpan w:val="5"/>
            <w:shd w:val="clear" w:color="auto" w:fill="auto"/>
            <w:vAlign w:val="center"/>
            <w:hideMark/>
          </w:tcPr>
          <w:p w14:paraId="53D3E83D" w14:textId="77777777" w:rsidR="007C5563" w:rsidRPr="007001F1" w:rsidDel="00DC7517" w:rsidRDefault="007C5563" w:rsidP="007C5563">
            <w:pPr>
              <w:rPr>
                <w:del w:id="4621" w:author="Autor"/>
                <w:color w:val="000000"/>
              </w:rPr>
            </w:pPr>
            <w:del w:id="4622" w:author="Autor">
              <w:r w:rsidRPr="007001F1" w:rsidDel="00DC7517">
                <w:rPr>
                  <w:color w:val="000000"/>
                  <w:sz w:val="22"/>
                  <w:szCs w:val="22"/>
                </w:rPr>
                <w:delText> </w:delText>
              </w:r>
            </w:del>
          </w:p>
        </w:tc>
      </w:tr>
      <w:tr w:rsidR="007C5563" w:rsidRPr="007001F1" w:rsidDel="00DC7517" w14:paraId="6996FEDA" w14:textId="77777777" w:rsidTr="00DC7517">
        <w:trPr>
          <w:trHeight w:val="300"/>
          <w:del w:id="4623" w:author="Autor"/>
        </w:trPr>
        <w:tc>
          <w:tcPr>
            <w:tcW w:w="3751" w:type="dxa"/>
            <w:gridSpan w:val="2"/>
            <w:shd w:val="clear" w:color="auto" w:fill="auto"/>
            <w:vAlign w:val="center"/>
            <w:hideMark/>
          </w:tcPr>
          <w:p w14:paraId="10CEE688" w14:textId="77777777" w:rsidR="007C5563" w:rsidRPr="007001F1" w:rsidDel="00DC7517" w:rsidRDefault="007C5563" w:rsidP="007C5563">
            <w:pPr>
              <w:rPr>
                <w:del w:id="4624" w:author="Autor"/>
                <w:color w:val="000000"/>
              </w:rPr>
            </w:pPr>
            <w:del w:id="4625" w:author="Autor">
              <w:r w:rsidRPr="007001F1" w:rsidDel="00DC7517">
                <w:rPr>
                  <w:color w:val="000000"/>
                  <w:sz w:val="22"/>
                  <w:szCs w:val="22"/>
                </w:rPr>
                <w:delText>Názov dodávateľa</w:delText>
              </w:r>
            </w:del>
          </w:p>
        </w:tc>
        <w:tc>
          <w:tcPr>
            <w:tcW w:w="5336" w:type="dxa"/>
            <w:gridSpan w:val="5"/>
            <w:shd w:val="clear" w:color="auto" w:fill="auto"/>
            <w:vAlign w:val="center"/>
            <w:hideMark/>
          </w:tcPr>
          <w:p w14:paraId="6C6E96AB" w14:textId="77777777" w:rsidR="007C5563" w:rsidRPr="007001F1" w:rsidDel="00DC7517" w:rsidRDefault="007C5563" w:rsidP="007C5563">
            <w:pPr>
              <w:rPr>
                <w:del w:id="4626" w:author="Autor"/>
                <w:color w:val="000000"/>
              </w:rPr>
            </w:pPr>
            <w:del w:id="4627" w:author="Autor">
              <w:r w:rsidRPr="007001F1" w:rsidDel="00DC7517">
                <w:rPr>
                  <w:color w:val="000000"/>
                  <w:sz w:val="22"/>
                  <w:szCs w:val="22"/>
                </w:rPr>
                <w:delText> </w:delText>
              </w:r>
            </w:del>
          </w:p>
        </w:tc>
      </w:tr>
      <w:tr w:rsidR="007C5563" w:rsidRPr="007001F1" w:rsidDel="00DC7517" w14:paraId="5D4D7FF3" w14:textId="77777777" w:rsidTr="00DC7517">
        <w:trPr>
          <w:trHeight w:val="300"/>
          <w:del w:id="4628" w:author="Autor"/>
        </w:trPr>
        <w:tc>
          <w:tcPr>
            <w:tcW w:w="3751" w:type="dxa"/>
            <w:gridSpan w:val="2"/>
            <w:shd w:val="clear" w:color="auto" w:fill="auto"/>
            <w:vAlign w:val="center"/>
            <w:hideMark/>
          </w:tcPr>
          <w:p w14:paraId="60BBDE37" w14:textId="77777777" w:rsidR="007C5563" w:rsidRPr="007001F1" w:rsidDel="00DC7517" w:rsidRDefault="007C5563" w:rsidP="007C5563">
            <w:pPr>
              <w:rPr>
                <w:del w:id="4629" w:author="Autor"/>
                <w:color w:val="000000"/>
              </w:rPr>
            </w:pPr>
            <w:del w:id="4630" w:author="Autor">
              <w:r w:rsidRPr="007001F1" w:rsidDel="00DC7517">
                <w:rPr>
                  <w:color w:val="000000"/>
                  <w:sz w:val="22"/>
                  <w:szCs w:val="22"/>
                </w:rPr>
                <w:delText>IČO dodávateľa</w:delText>
              </w:r>
            </w:del>
          </w:p>
        </w:tc>
        <w:tc>
          <w:tcPr>
            <w:tcW w:w="5336" w:type="dxa"/>
            <w:gridSpan w:val="5"/>
            <w:shd w:val="clear" w:color="auto" w:fill="auto"/>
            <w:vAlign w:val="center"/>
            <w:hideMark/>
          </w:tcPr>
          <w:p w14:paraId="2248C8D6" w14:textId="77777777" w:rsidR="007C5563" w:rsidRPr="007001F1" w:rsidDel="00DC7517" w:rsidRDefault="007C5563" w:rsidP="007C5563">
            <w:pPr>
              <w:rPr>
                <w:del w:id="4631" w:author="Autor"/>
                <w:color w:val="000000"/>
              </w:rPr>
            </w:pPr>
            <w:del w:id="4632" w:author="Autor">
              <w:r w:rsidRPr="007001F1" w:rsidDel="00DC7517">
                <w:rPr>
                  <w:color w:val="000000"/>
                  <w:sz w:val="22"/>
                  <w:szCs w:val="22"/>
                </w:rPr>
                <w:delText> </w:delText>
              </w:r>
            </w:del>
          </w:p>
        </w:tc>
      </w:tr>
      <w:tr w:rsidR="007C5563" w:rsidRPr="007001F1" w:rsidDel="00DC7517" w14:paraId="03B27064" w14:textId="77777777" w:rsidTr="00DC7517">
        <w:trPr>
          <w:trHeight w:val="300"/>
          <w:del w:id="4633" w:author="Autor"/>
        </w:trPr>
        <w:tc>
          <w:tcPr>
            <w:tcW w:w="3751" w:type="dxa"/>
            <w:gridSpan w:val="2"/>
            <w:shd w:val="clear" w:color="auto" w:fill="auto"/>
            <w:vAlign w:val="center"/>
            <w:hideMark/>
          </w:tcPr>
          <w:p w14:paraId="01326EB0" w14:textId="77777777" w:rsidR="007C5563" w:rsidRPr="007001F1" w:rsidDel="00DC7517" w:rsidRDefault="007C5563" w:rsidP="007C5563">
            <w:pPr>
              <w:rPr>
                <w:del w:id="4634" w:author="Autor"/>
                <w:color w:val="000000"/>
              </w:rPr>
            </w:pPr>
            <w:del w:id="4635" w:author="Autor">
              <w:r w:rsidRPr="007001F1" w:rsidDel="00DC7517">
                <w:rPr>
                  <w:color w:val="000000"/>
                  <w:sz w:val="22"/>
                  <w:szCs w:val="22"/>
                </w:rPr>
                <w:delText>Predpokladaná hodnota zákazky</w:delText>
              </w:r>
            </w:del>
          </w:p>
        </w:tc>
        <w:tc>
          <w:tcPr>
            <w:tcW w:w="5336" w:type="dxa"/>
            <w:gridSpan w:val="5"/>
            <w:shd w:val="clear" w:color="auto" w:fill="auto"/>
            <w:vAlign w:val="center"/>
            <w:hideMark/>
          </w:tcPr>
          <w:p w14:paraId="06CD0E83" w14:textId="77777777" w:rsidR="007C5563" w:rsidRPr="007001F1" w:rsidDel="00DC7517" w:rsidRDefault="007C5563" w:rsidP="007C5563">
            <w:pPr>
              <w:rPr>
                <w:del w:id="4636" w:author="Autor"/>
                <w:color w:val="000000"/>
              </w:rPr>
            </w:pPr>
          </w:p>
        </w:tc>
      </w:tr>
      <w:tr w:rsidR="007C5563" w:rsidRPr="007001F1" w:rsidDel="00DC7517" w14:paraId="60B45795" w14:textId="77777777" w:rsidTr="00DC7517">
        <w:trPr>
          <w:trHeight w:val="300"/>
          <w:del w:id="4637" w:author="Autor"/>
        </w:trPr>
        <w:tc>
          <w:tcPr>
            <w:tcW w:w="3751" w:type="dxa"/>
            <w:gridSpan w:val="2"/>
            <w:shd w:val="clear" w:color="auto" w:fill="auto"/>
            <w:vAlign w:val="center"/>
            <w:hideMark/>
          </w:tcPr>
          <w:p w14:paraId="6F8E5F2A" w14:textId="77777777" w:rsidR="007C5563" w:rsidRPr="007001F1" w:rsidDel="00DC7517" w:rsidRDefault="007C5563" w:rsidP="007C5563">
            <w:pPr>
              <w:rPr>
                <w:del w:id="4638" w:author="Autor"/>
                <w:color w:val="000000"/>
              </w:rPr>
            </w:pPr>
            <w:del w:id="4639" w:author="Autor">
              <w:r w:rsidRPr="007001F1" w:rsidDel="00DC7517">
                <w:rPr>
                  <w:color w:val="000000"/>
                  <w:sz w:val="22"/>
                  <w:szCs w:val="22"/>
                </w:rPr>
                <w:delText>Hodnota zákazky bez DPH</w:delText>
              </w:r>
            </w:del>
          </w:p>
        </w:tc>
        <w:tc>
          <w:tcPr>
            <w:tcW w:w="5336" w:type="dxa"/>
            <w:gridSpan w:val="5"/>
            <w:shd w:val="clear" w:color="auto" w:fill="auto"/>
            <w:vAlign w:val="center"/>
            <w:hideMark/>
          </w:tcPr>
          <w:p w14:paraId="43E5C49B" w14:textId="77777777" w:rsidR="007C5563" w:rsidRPr="007001F1" w:rsidDel="00DC7517" w:rsidRDefault="007C5563" w:rsidP="007C5563">
            <w:pPr>
              <w:rPr>
                <w:del w:id="4640" w:author="Autor"/>
                <w:color w:val="000000"/>
              </w:rPr>
            </w:pPr>
            <w:del w:id="4641" w:author="Autor">
              <w:r w:rsidRPr="007001F1" w:rsidDel="00DC7517">
                <w:rPr>
                  <w:color w:val="000000"/>
                  <w:sz w:val="22"/>
                  <w:szCs w:val="22"/>
                </w:rPr>
                <w:delText> </w:delText>
              </w:r>
            </w:del>
          </w:p>
        </w:tc>
      </w:tr>
      <w:tr w:rsidR="007C5563" w:rsidRPr="007001F1" w:rsidDel="00DC7517" w14:paraId="78CADE1C" w14:textId="77777777" w:rsidTr="00DC7517">
        <w:trPr>
          <w:trHeight w:val="300"/>
          <w:del w:id="4642" w:author="Autor"/>
        </w:trPr>
        <w:tc>
          <w:tcPr>
            <w:tcW w:w="3751" w:type="dxa"/>
            <w:gridSpan w:val="2"/>
            <w:shd w:val="clear" w:color="auto" w:fill="auto"/>
            <w:vAlign w:val="center"/>
            <w:hideMark/>
          </w:tcPr>
          <w:p w14:paraId="0190D0D7" w14:textId="77777777" w:rsidR="007C5563" w:rsidRPr="007001F1" w:rsidDel="00DC7517" w:rsidRDefault="007C5563" w:rsidP="007C5563">
            <w:pPr>
              <w:rPr>
                <w:del w:id="4643" w:author="Autor"/>
                <w:color w:val="000000"/>
              </w:rPr>
            </w:pPr>
            <w:del w:id="4644" w:author="Autor">
              <w:r w:rsidRPr="007001F1" w:rsidDel="00DC7517">
                <w:rPr>
                  <w:color w:val="000000"/>
                  <w:sz w:val="22"/>
                  <w:szCs w:val="22"/>
                </w:rPr>
                <w:delText>Hodnota zákazky s DPH</w:delText>
              </w:r>
            </w:del>
          </w:p>
        </w:tc>
        <w:tc>
          <w:tcPr>
            <w:tcW w:w="5336" w:type="dxa"/>
            <w:gridSpan w:val="5"/>
            <w:shd w:val="clear" w:color="auto" w:fill="auto"/>
            <w:vAlign w:val="center"/>
            <w:hideMark/>
          </w:tcPr>
          <w:p w14:paraId="2BA87630" w14:textId="77777777" w:rsidR="007C5563" w:rsidRPr="007001F1" w:rsidDel="00DC7517" w:rsidRDefault="007C5563" w:rsidP="007C5563">
            <w:pPr>
              <w:rPr>
                <w:del w:id="4645" w:author="Autor"/>
                <w:color w:val="000000"/>
              </w:rPr>
            </w:pPr>
            <w:del w:id="4646" w:author="Autor">
              <w:r w:rsidRPr="007001F1" w:rsidDel="00DC7517">
                <w:rPr>
                  <w:color w:val="000000"/>
                  <w:sz w:val="22"/>
                  <w:szCs w:val="22"/>
                </w:rPr>
                <w:delText> </w:delText>
              </w:r>
            </w:del>
          </w:p>
        </w:tc>
      </w:tr>
      <w:tr w:rsidR="007C5563" w:rsidRPr="007001F1" w:rsidDel="00DC7517" w14:paraId="05BA61CD" w14:textId="77777777" w:rsidTr="00DC7517">
        <w:trPr>
          <w:trHeight w:val="300"/>
          <w:del w:id="4647" w:author="Autor"/>
        </w:trPr>
        <w:tc>
          <w:tcPr>
            <w:tcW w:w="3751" w:type="dxa"/>
            <w:gridSpan w:val="2"/>
            <w:shd w:val="clear" w:color="auto" w:fill="auto"/>
            <w:vAlign w:val="center"/>
            <w:hideMark/>
          </w:tcPr>
          <w:p w14:paraId="19B7D93D" w14:textId="77777777" w:rsidR="007C5563" w:rsidRPr="007001F1" w:rsidDel="00DC7517" w:rsidRDefault="007C5563" w:rsidP="007C5563">
            <w:pPr>
              <w:rPr>
                <w:del w:id="4648" w:author="Autor"/>
                <w:color w:val="000000"/>
              </w:rPr>
            </w:pPr>
            <w:del w:id="4649" w:author="Autor">
              <w:r w:rsidRPr="007001F1" w:rsidDel="00DC7517">
                <w:rPr>
                  <w:color w:val="000000"/>
                  <w:sz w:val="22"/>
                  <w:szCs w:val="22"/>
                </w:rPr>
                <w:delText>Dátum podpisu zmluvy s dodávateľom</w:delText>
              </w:r>
            </w:del>
          </w:p>
        </w:tc>
        <w:tc>
          <w:tcPr>
            <w:tcW w:w="5336" w:type="dxa"/>
            <w:gridSpan w:val="5"/>
            <w:shd w:val="clear" w:color="auto" w:fill="auto"/>
            <w:vAlign w:val="center"/>
            <w:hideMark/>
          </w:tcPr>
          <w:p w14:paraId="3D15BB2C" w14:textId="77777777" w:rsidR="007C5563" w:rsidRPr="007001F1" w:rsidDel="00DC7517" w:rsidRDefault="007C5563" w:rsidP="007C5563">
            <w:pPr>
              <w:rPr>
                <w:del w:id="4650" w:author="Autor"/>
                <w:color w:val="000000"/>
              </w:rPr>
            </w:pPr>
            <w:del w:id="4651" w:author="Autor">
              <w:r w:rsidRPr="007001F1" w:rsidDel="00DC7517">
                <w:rPr>
                  <w:color w:val="000000"/>
                  <w:sz w:val="22"/>
                  <w:szCs w:val="22"/>
                </w:rPr>
                <w:delText> </w:delText>
              </w:r>
            </w:del>
          </w:p>
        </w:tc>
      </w:tr>
      <w:tr w:rsidR="007C5563" w:rsidRPr="007001F1" w:rsidDel="00DC7517" w14:paraId="6B3F0A5B" w14:textId="77777777" w:rsidTr="00DC7517">
        <w:trPr>
          <w:trHeight w:val="300"/>
          <w:del w:id="4652" w:author="Autor"/>
        </w:trPr>
        <w:tc>
          <w:tcPr>
            <w:tcW w:w="3751" w:type="dxa"/>
            <w:gridSpan w:val="2"/>
            <w:shd w:val="clear" w:color="auto" w:fill="auto"/>
            <w:vAlign w:val="center"/>
            <w:hideMark/>
          </w:tcPr>
          <w:p w14:paraId="5A46AEA4" w14:textId="77777777" w:rsidR="007C5563" w:rsidRPr="007001F1" w:rsidDel="00DC7517" w:rsidRDefault="007C5563" w:rsidP="007C5563">
            <w:pPr>
              <w:rPr>
                <w:del w:id="4653" w:author="Autor"/>
                <w:color w:val="000000"/>
              </w:rPr>
            </w:pPr>
            <w:del w:id="4654" w:author="Autor">
              <w:r w:rsidRPr="007001F1" w:rsidDel="00DC7517">
                <w:rPr>
                  <w:color w:val="000000"/>
                  <w:sz w:val="22"/>
                  <w:szCs w:val="22"/>
                </w:rPr>
                <w:delText>Dátum nadobudnutia účinnosti zmluvy</w:delText>
              </w:r>
            </w:del>
          </w:p>
        </w:tc>
        <w:tc>
          <w:tcPr>
            <w:tcW w:w="5336" w:type="dxa"/>
            <w:gridSpan w:val="5"/>
            <w:shd w:val="clear" w:color="auto" w:fill="auto"/>
            <w:vAlign w:val="center"/>
            <w:hideMark/>
          </w:tcPr>
          <w:p w14:paraId="64A6BA1E" w14:textId="77777777" w:rsidR="007C5563" w:rsidRPr="007001F1" w:rsidDel="00DC7517" w:rsidRDefault="007C5563" w:rsidP="007C5563">
            <w:pPr>
              <w:rPr>
                <w:del w:id="4655" w:author="Autor"/>
                <w:color w:val="000000"/>
              </w:rPr>
            </w:pPr>
            <w:del w:id="4656" w:author="Autor">
              <w:r w:rsidRPr="007001F1" w:rsidDel="00DC7517">
                <w:rPr>
                  <w:color w:val="000000"/>
                  <w:sz w:val="22"/>
                  <w:szCs w:val="22"/>
                </w:rPr>
                <w:delText> </w:delText>
              </w:r>
            </w:del>
          </w:p>
        </w:tc>
      </w:tr>
      <w:tr w:rsidR="007C5563" w:rsidRPr="007001F1" w:rsidDel="00DC7517" w14:paraId="5B5EAEEF" w14:textId="77777777" w:rsidTr="00DC7517">
        <w:trPr>
          <w:trHeight w:val="300"/>
          <w:del w:id="4657" w:author="Autor"/>
        </w:trPr>
        <w:tc>
          <w:tcPr>
            <w:tcW w:w="3751" w:type="dxa"/>
            <w:gridSpan w:val="2"/>
            <w:shd w:val="clear" w:color="auto" w:fill="auto"/>
            <w:vAlign w:val="center"/>
            <w:hideMark/>
          </w:tcPr>
          <w:p w14:paraId="6C7D2FC1" w14:textId="77777777" w:rsidR="007C5563" w:rsidRPr="007001F1" w:rsidDel="00DC7517" w:rsidRDefault="007C5563" w:rsidP="007C5563">
            <w:pPr>
              <w:rPr>
                <w:del w:id="4658" w:author="Autor"/>
                <w:color w:val="000000"/>
              </w:rPr>
            </w:pPr>
            <w:del w:id="4659" w:author="Autor">
              <w:r w:rsidRPr="007001F1" w:rsidDel="00DC7517">
                <w:rPr>
                  <w:color w:val="000000"/>
                  <w:sz w:val="22"/>
                  <w:szCs w:val="22"/>
                </w:rPr>
                <w:delText>Link na CRZ, prípadne webové sídlo</w:delText>
              </w:r>
            </w:del>
          </w:p>
        </w:tc>
        <w:tc>
          <w:tcPr>
            <w:tcW w:w="5336" w:type="dxa"/>
            <w:gridSpan w:val="5"/>
            <w:shd w:val="clear" w:color="auto" w:fill="auto"/>
            <w:vAlign w:val="center"/>
            <w:hideMark/>
          </w:tcPr>
          <w:p w14:paraId="199DF222" w14:textId="77777777" w:rsidR="007C5563" w:rsidRPr="007001F1" w:rsidDel="00DC7517" w:rsidRDefault="007C5563" w:rsidP="007C5563">
            <w:pPr>
              <w:rPr>
                <w:del w:id="4660" w:author="Autor"/>
                <w:color w:val="000000"/>
              </w:rPr>
            </w:pPr>
            <w:del w:id="4661" w:author="Autor">
              <w:r w:rsidRPr="007001F1" w:rsidDel="00DC7517">
                <w:rPr>
                  <w:color w:val="000000"/>
                  <w:sz w:val="22"/>
                  <w:szCs w:val="22"/>
                </w:rPr>
                <w:delText> </w:delText>
              </w:r>
            </w:del>
          </w:p>
        </w:tc>
      </w:tr>
      <w:tr w:rsidR="007C5563" w:rsidRPr="007001F1" w:rsidDel="00DC7517" w14:paraId="77351E9C" w14:textId="77777777" w:rsidTr="00DC7517">
        <w:trPr>
          <w:trHeight w:val="315"/>
          <w:del w:id="4662" w:author="Autor"/>
        </w:trPr>
        <w:tc>
          <w:tcPr>
            <w:tcW w:w="774" w:type="dxa"/>
            <w:shd w:val="clear" w:color="000000" w:fill="60497A"/>
            <w:vAlign w:val="center"/>
            <w:hideMark/>
          </w:tcPr>
          <w:p w14:paraId="5A69E396" w14:textId="77777777" w:rsidR="007C5563" w:rsidRPr="007001F1" w:rsidDel="00DC7517" w:rsidRDefault="007C5563" w:rsidP="007C5563">
            <w:pPr>
              <w:jc w:val="center"/>
              <w:rPr>
                <w:del w:id="4663" w:author="Autor"/>
                <w:b/>
                <w:bCs/>
                <w:color w:val="FFFFFF"/>
              </w:rPr>
            </w:pPr>
            <w:del w:id="4664" w:author="Autor">
              <w:r w:rsidRPr="007001F1" w:rsidDel="00DC7517">
                <w:rPr>
                  <w:b/>
                  <w:bCs/>
                  <w:color w:val="FFFFFF"/>
                  <w:sz w:val="22"/>
                  <w:szCs w:val="22"/>
                </w:rPr>
                <w:delText>P. č.</w:delText>
              </w:r>
            </w:del>
          </w:p>
        </w:tc>
        <w:tc>
          <w:tcPr>
            <w:tcW w:w="4628" w:type="dxa"/>
            <w:gridSpan w:val="2"/>
            <w:shd w:val="clear" w:color="000000" w:fill="60497A"/>
            <w:vAlign w:val="center"/>
            <w:hideMark/>
          </w:tcPr>
          <w:p w14:paraId="2B4CC663" w14:textId="77777777" w:rsidR="007C5563" w:rsidRPr="007001F1" w:rsidDel="00DC7517" w:rsidRDefault="007C5563" w:rsidP="007C5563">
            <w:pPr>
              <w:jc w:val="center"/>
              <w:rPr>
                <w:del w:id="4665" w:author="Autor"/>
                <w:b/>
                <w:bCs/>
                <w:color w:val="FFFFFF"/>
              </w:rPr>
            </w:pPr>
            <w:del w:id="4666" w:author="Autor">
              <w:r w:rsidRPr="007001F1" w:rsidDel="00DC7517">
                <w:rPr>
                  <w:b/>
                  <w:bCs/>
                  <w:color w:val="FFFFFF"/>
                  <w:sz w:val="22"/>
                  <w:szCs w:val="22"/>
                </w:rPr>
                <w:delText>Kontrolné otázky</w:delText>
              </w:r>
            </w:del>
          </w:p>
        </w:tc>
        <w:tc>
          <w:tcPr>
            <w:tcW w:w="567" w:type="dxa"/>
            <w:shd w:val="clear" w:color="000000" w:fill="60497A"/>
            <w:vAlign w:val="center"/>
            <w:hideMark/>
          </w:tcPr>
          <w:p w14:paraId="3B639616" w14:textId="77777777" w:rsidR="007C5563" w:rsidRPr="007001F1" w:rsidDel="00DC7517" w:rsidRDefault="007C5563" w:rsidP="007C5563">
            <w:pPr>
              <w:jc w:val="center"/>
              <w:rPr>
                <w:del w:id="4667" w:author="Autor"/>
                <w:b/>
                <w:bCs/>
                <w:color w:val="FFFFFF"/>
              </w:rPr>
            </w:pPr>
            <w:del w:id="4668" w:author="Autor">
              <w:r w:rsidRPr="007001F1" w:rsidDel="00DC7517">
                <w:rPr>
                  <w:b/>
                  <w:bCs/>
                  <w:color w:val="FFFFFF"/>
                  <w:sz w:val="22"/>
                  <w:szCs w:val="22"/>
                </w:rPr>
                <w:delText>áno</w:delText>
              </w:r>
            </w:del>
          </w:p>
        </w:tc>
        <w:tc>
          <w:tcPr>
            <w:tcW w:w="567" w:type="dxa"/>
            <w:shd w:val="clear" w:color="000000" w:fill="60497A"/>
            <w:vAlign w:val="center"/>
            <w:hideMark/>
          </w:tcPr>
          <w:p w14:paraId="7681A6D3" w14:textId="77777777" w:rsidR="007C5563" w:rsidRPr="007001F1" w:rsidDel="00DC7517" w:rsidRDefault="007C5563" w:rsidP="007C5563">
            <w:pPr>
              <w:jc w:val="center"/>
              <w:rPr>
                <w:del w:id="4669" w:author="Autor"/>
                <w:b/>
                <w:bCs/>
                <w:color w:val="FFFFFF"/>
              </w:rPr>
            </w:pPr>
            <w:del w:id="4670" w:author="Autor">
              <w:r w:rsidRPr="007001F1" w:rsidDel="00DC7517">
                <w:rPr>
                  <w:b/>
                  <w:bCs/>
                  <w:color w:val="FFFFFF"/>
                  <w:sz w:val="22"/>
                  <w:szCs w:val="22"/>
                </w:rPr>
                <w:delText>nie</w:delText>
              </w:r>
            </w:del>
          </w:p>
        </w:tc>
        <w:tc>
          <w:tcPr>
            <w:tcW w:w="776" w:type="dxa"/>
            <w:shd w:val="clear" w:color="000000" w:fill="60497A"/>
            <w:vAlign w:val="center"/>
            <w:hideMark/>
          </w:tcPr>
          <w:p w14:paraId="66E9EEE0" w14:textId="77777777" w:rsidR="007C5563" w:rsidRPr="007001F1" w:rsidDel="00DC7517" w:rsidRDefault="007C5563" w:rsidP="007C5563">
            <w:pPr>
              <w:jc w:val="center"/>
              <w:rPr>
                <w:del w:id="4671" w:author="Autor"/>
                <w:b/>
                <w:bCs/>
                <w:color w:val="FFFFFF"/>
              </w:rPr>
            </w:pPr>
            <w:del w:id="4672" w:author="Autor">
              <w:r w:rsidRPr="007001F1" w:rsidDel="00DC7517">
                <w:rPr>
                  <w:b/>
                  <w:bCs/>
                  <w:color w:val="FFFFFF"/>
                  <w:sz w:val="22"/>
                  <w:szCs w:val="22"/>
                </w:rPr>
                <w:delText>netýka sa</w:delText>
              </w:r>
            </w:del>
          </w:p>
        </w:tc>
        <w:tc>
          <w:tcPr>
            <w:tcW w:w="1775" w:type="dxa"/>
            <w:shd w:val="clear" w:color="000000" w:fill="60497A"/>
            <w:vAlign w:val="center"/>
            <w:hideMark/>
          </w:tcPr>
          <w:p w14:paraId="377DFBE4" w14:textId="77777777" w:rsidR="007C5563" w:rsidRPr="007001F1" w:rsidDel="00DC7517" w:rsidRDefault="007C5563" w:rsidP="007C5563">
            <w:pPr>
              <w:jc w:val="center"/>
              <w:rPr>
                <w:del w:id="4673" w:author="Autor"/>
                <w:b/>
                <w:bCs/>
                <w:color w:val="FFFFFF"/>
              </w:rPr>
            </w:pPr>
            <w:del w:id="4674" w:author="Autor">
              <w:r w:rsidRPr="007001F1" w:rsidDel="00DC7517">
                <w:rPr>
                  <w:b/>
                  <w:bCs/>
                  <w:color w:val="FFFFFF"/>
                  <w:sz w:val="22"/>
                  <w:szCs w:val="22"/>
                </w:rPr>
                <w:delText>Poznámka</w:delText>
              </w:r>
            </w:del>
          </w:p>
        </w:tc>
      </w:tr>
      <w:tr w:rsidR="007C5563" w:rsidRPr="007001F1" w:rsidDel="00DC7517" w14:paraId="28F0A2F3" w14:textId="77777777" w:rsidTr="00DC7517">
        <w:trPr>
          <w:trHeight w:val="20"/>
          <w:del w:id="4675" w:author="Autor"/>
        </w:trPr>
        <w:tc>
          <w:tcPr>
            <w:tcW w:w="774" w:type="dxa"/>
            <w:shd w:val="clear" w:color="auto" w:fill="auto"/>
            <w:noWrap/>
            <w:vAlign w:val="center"/>
            <w:hideMark/>
          </w:tcPr>
          <w:p w14:paraId="4BE43D22" w14:textId="77777777" w:rsidR="007C5563" w:rsidRPr="007001F1" w:rsidDel="00DC7517" w:rsidRDefault="007C5563" w:rsidP="007C5563">
            <w:pPr>
              <w:jc w:val="center"/>
              <w:rPr>
                <w:del w:id="4676" w:author="Autor"/>
                <w:color w:val="000000"/>
              </w:rPr>
            </w:pPr>
            <w:del w:id="4677" w:author="Autor">
              <w:r w:rsidRPr="007001F1" w:rsidDel="00DC7517">
                <w:rPr>
                  <w:color w:val="000000"/>
                  <w:sz w:val="22"/>
                  <w:szCs w:val="22"/>
                </w:rPr>
                <w:delText>1</w:delText>
              </w:r>
            </w:del>
          </w:p>
        </w:tc>
        <w:tc>
          <w:tcPr>
            <w:tcW w:w="4628" w:type="dxa"/>
            <w:gridSpan w:val="2"/>
            <w:shd w:val="clear" w:color="auto" w:fill="auto"/>
            <w:vAlign w:val="center"/>
            <w:hideMark/>
          </w:tcPr>
          <w:p w14:paraId="0E0A21F0" w14:textId="77777777" w:rsidR="007E5B38" w:rsidRPr="00A04031" w:rsidDel="00DC7517" w:rsidRDefault="007E5B38" w:rsidP="00D5534B">
            <w:pPr>
              <w:jc w:val="both"/>
              <w:rPr>
                <w:del w:id="4678" w:author="Autor"/>
                <w:color w:val="000000"/>
              </w:rPr>
            </w:pPr>
            <w:del w:id="4679" w:author="Autor">
              <w:r w:rsidRPr="00A04031" w:rsidDel="00DC7517">
                <w:rPr>
                  <w:color w:val="000000"/>
                  <w:sz w:val="22"/>
                  <w:szCs w:val="22"/>
                </w:rPr>
                <w:delText>Boli dodržané princípy v zmysle § 10 ods. 2 ZVO?</w:delText>
              </w:r>
              <w:r w:rsidR="003F45FD" w:rsidDel="00DC7517">
                <w:rPr>
                  <w:color w:val="000000"/>
                  <w:sz w:val="22"/>
                  <w:szCs w:val="22"/>
                </w:rPr>
                <w:delText xml:space="preserve"> </w:delText>
              </w:r>
              <w:r w:rsidR="007001F1" w:rsidRPr="00C51A62" w:rsidDel="00DC7517">
                <w:rPr>
                  <w:color w:val="000000"/>
                  <w:sz w:val="22"/>
                  <w:szCs w:val="22"/>
                </w:rPr>
                <w:delText>Dodržal verejný obstarávateľ pri zadávaní zákazky princíp hospodárnosti?</w:delText>
              </w:r>
            </w:del>
          </w:p>
        </w:tc>
        <w:tc>
          <w:tcPr>
            <w:tcW w:w="567" w:type="dxa"/>
            <w:shd w:val="clear" w:color="auto" w:fill="auto"/>
            <w:vAlign w:val="center"/>
            <w:hideMark/>
          </w:tcPr>
          <w:p w14:paraId="35C4ACD6" w14:textId="77777777" w:rsidR="007C5563" w:rsidRPr="007001F1" w:rsidDel="00DC7517" w:rsidRDefault="007C5563" w:rsidP="007C5563">
            <w:pPr>
              <w:jc w:val="center"/>
              <w:rPr>
                <w:del w:id="4680" w:author="Autor"/>
                <w:color w:val="000000"/>
              </w:rPr>
            </w:pPr>
            <w:del w:id="4681" w:author="Autor">
              <w:r w:rsidRPr="007001F1" w:rsidDel="00DC7517">
                <w:rPr>
                  <w:color w:val="000000"/>
                  <w:sz w:val="22"/>
                  <w:szCs w:val="22"/>
                </w:rPr>
                <w:delText> </w:delText>
              </w:r>
            </w:del>
          </w:p>
        </w:tc>
        <w:tc>
          <w:tcPr>
            <w:tcW w:w="567" w:type="dxa"/>
            <w:shd w:val="clear" w:color="auto" w:fill="auto"/>
            <w:vAlign w:val="center"/>
            <w:hideMark/>
          </w:tcPr>
          <w:p w14:paraId="55274D81" w14:textId="77777777" w:rsidR="007C5563" w:rsidRPr="007001F1" w:rsidDel="00DC7517" w:rsidRDefault="007C5563" w:rsidP="007C5563">
            <w:pPr>
              <w:jc w:val="center"/>
              <w:rPr>
                <w:del w:id="4682" w:author="Autor"/>
                <w:color w:val="000000"/>
              </w:rPr>
            </w:pPr>
            <w:del w:id="4683" w:author="Autor">
              <w:r w:rsidRPr="007001F1" w:rsidDel="00DC7517">
                <w:rPr>
                  <w:color w:val="000000"/>
                  <w:sz w:val="22"/>
                  <w:szCs w:val="22"/>
                </w:rPr>
                <w:delText> </w:delText>
              </w:r>
            </w:del>
          </w:p>
        </w:tc>
        <w:tc>
          <w:tcPr>
            <w:tcW w:w="776" w:type="dxa"/>
            <w:shd w:val="clear" w:color="auto" w:fill="auto"/>
            <w:vAlign w:val="center"/>
            <w:hideMark/>
          </w:tcPr>
          <w:p w14:paraId="5FD53DCE" w14:textId="77777777" w:rsidR="007C5563" w:rsidRPr="007001F1" w:rsidDel="00DC7517" w:rsidRDefault="007C5563" w:rsidP="007C5563">
            <w:pPr>
              <w:jc w:val="center"/>
              <w:rPr>
                <w:del w:id="4684" w:author="Autor"/>
                <w:color w:val="000000"/>
              </w:rPr>
            </w:pPr>
            <w:del w:id="4685" w:author="Autor">
              <w:r w:rsidRPr="007001F1" w:rsidDel="00DC7517">
                <w:rPr>
                  <w:color w:val="000000"/>
                  <w:sz w:val="22"/>
                  <w:szCs w:val="22"/>
                </w:rPr>
                <w:delText> </w:delText>
              </w:r>
            </w:del>
          </w:p>
        </w:tc>
        <w:tc>
          <w:tcPr>
            <w:tcW w:w="1775" w:type="dxa"/>
            <w:shd w:val="clear" w:color="auto" w:fill="auto"/>
            <w:vAlign w:val="center"/>
            <w:hideMark/>
          </w:tcPr>
          <w:p w14:paraId="12B0EFEA" w14:textId="77777777" w:rsidR="007C5563" w:rsidRPr="007001F1" w:rsidDel="00DC7517" w:rsidRDefault="007C5563" w:rsidP="007C5563">
            <w:pPr>
              <w:jc w:val="center"/>
              <w:rPr>
                <w:del w:id="4686" w:author="Autor"/>
                <w:color w:val="000000"/>
              </w:rPr>
            </w:pPr>
            <w:del w:id="4687" w:author="Autor">
              <w:r w:rsidRPr="007001F1" w:rsidDel="00DC7517">
                <w:rPr>
                  <w:color w:val="000000"/>
                  <w:sz w:val="22"/>
                  <w:szCs w:val="22"/>
                </w:rPr>
                <w:delText> </w:delText>
              </w:r>
            </w:del>
          </w:p>
        </w:tc>
      </w:tr>
      <w:tr w:rsidR="00F56F0D" w:rsidRPr="007001F1" w:rsidDel="00DC7517" w14:paraId="716CD7D8" w14:textId="77777777" w:rsidTr="00DC7517">
        <w:trPr>
          <w:trHeight w:val="20"/>
          <w:del w:id="4688" w:author="Autor"/>
        </w:trPr>
        <w:tc>
          <w:tcPr>
            <w:tcW w:w="774" w:type="dxa"/>
            <w:vMerge w:val="restart"/>
            <w:shd w:val="clear" w:color="auto" w:fill="auto"/>
            <w:noWrap/>
            <w:vAlign w:val="center"/>
            <w:hideMark/>
          </w:tcPr>
          <w:p w14:paraId="32A80DEF" w14:textId="77777777" w:rsidR="00F56F0D" w:rsidRPr="007001F1" w:rsidDel="00DC7517" w:rsidRDefault="00F56F0D" w:rsidP="007C5563">
            <w:pPr>
              <w:jc w:val="center"/>
              <w:rPr>
                <w:del w:id="4689" w:author="Autor"/>
                <w:color w:val="000000"/>
              </w:rPr>
            </w:pPr>
          </w:p>
          <w:p w14:paraId="742B5280" w14:textId="77777777" w:rsidR="00F56F0D" w:rsidRPr="007001F1" w:rsidDel="00DC7517" w:rsidRDefault="00F56F0D" w:rsidP="007C5563">
            <w:pPr>
              <w:jc w:val="center"/>
              <w:rPr>
                <w:del w:id="4690" w:author="Autor"/>
                <w:color w:val="000000"/>
              </w:rPr>
            </w:pPr>
            <w:del w:id="4691" w:author="Autor">
              <w:r w:rsidDel="00DC7517">
                <w:rPr>
                  <w:color w:val="000000"/>
                  <w:sz w:val="22"/>
                  <w:szCs w:val="22"/>
                </w:rPr>
                <w:delText>2</w:delText>
              </w:r>
              <w:r w:rsidRPr="007001F1" w:rsidDel="00DC7517">
                <w:rPr>
                  <w:color w:val="000000"/>
                  <w:sz w:val="22"/>
                  <w:szCs w:val="22"/>
                </w:rPr>
                <w:delText xml:space="preserve"> </w:delText>
              </w:r>
            </w:del>
          </w:p>
        </w:tc>
        <w:tc>
          <w:tcPr>
            <w:tcW w:w="4628" w:type="dxa"/>
            <w:gridSpan w:val="2"/>
            <w:shd w:val="clear" w:color="auto" w:fill="auto"/>
            <w:vAlign w:val="center"/>
            <w:hideMark/>
          </w:tcPr>
          <w:p w14:paraId="3D09000C" w14:textId="77777777" w:rsidR="00F56F0D" w:rsidRPr="007001F1" w:rsidDel="00DC7517" w:rsidRDefault="00F56F0D" w:rsidP="00A43DB0">
            <w:pPr>
              <w:jc w:val="both"/>
              <w:rPr>
                <w:del w:id="4692" w:author="Autor"/>
                <w:color w:val="000000"/>
              </w:rPr>
            </w:pPr>
          </w:p>
        </w:tc>
        <w:tc>
          <w:tcPr>
            <w:tcW w:w="567" w:type="dxa"/>
            <w:shd w:val="clear" w:color="auto" w:fill="auto"/>
            <w:vAlign w:val="center"/>
            <w:hideMark/>
          </w:tcPr>
          <w:p w14:paraId="1D539677" w14:textId="77777777" w:rsidR="00F56F0D" w:rsidRPr="007001F1" w:rsidDel="00DC7517" w:rsidRDefault="00F56F0D" w:rsidP="007C5563">
            <w:pPr>
              <w:jc w:val="center"/>
              <w:rPr>
                <w:del w:id="4693" w:author="Autor"/>
                <w:color w:val="000000"/>
              </w:rPr>
            </w:pPr>
          </w:p>
        </w:tc>
        <w:tc>
          <w:tcPr>
            <w:tcW w:w="567" w:type="dxa"/>
            <w:shd w:val="clear" w:color="auto" w:fill="auto"/>
            <w:vAlign w:val="center"/>
            <w:hideMark/>
          </w:tcPr>
          <w:p w14:paraId="2AC01F5C" w14:textId="77777777" w:rsidR="00F56F0D" w:rsidRPr="007001F1" w:rsidDel="00DC7517" w:rsidRDefault="00F56F0D" w:rsidP="007C5563">
            <w:pPr>
              <w:jc w:val="center"/>
              <w:rPr>
                <w:del w:id="4694" w:author="Autor"/>
                <w:color w:val="000000"/>
              </w:rPr>
            </w:pPr>
          </w:p>
        </w:tc>
        <w:tc>
          <w:tcPr>
            <w:tcW w:w="776" w:type="dxa"/>
            <w:shd w:val="clear" w:color="auto" w:fill="auto"/>
            <w:vAlign w:val="center"/>
            <w:hideMark/>
          </w:tcPr>
          <w:p w14:paraId="277FD4E1" w14:textId="77777777" w:rsidR="00F56F0D" w:rsidRPr="007001F1" w:rsidDel="00DC7517" w:rsidRDefault="00F56F0D" w:rsidP="007C5563">
            <w:pPr>
              <w:jc w:val="center"/>
              <w:rPr>
                <w:del w:id="4695" w:author="Autor"/>
                <w:color w:val="000000"/>
              </w:rPr>
            </w:pPr>
          </w:p>
        </w:tc>
        <w:tc>
          <w:tcPr>
            <w:tcW w:w="1775" w:type="dxa"/>
            <w:shd w:val="clear" w:color="auto" w:fill="auto"/>
            <w:vAlign w:val="center"/>
            <w:hideMark/>
          </w:tcPr>
          <w:p w14:paraId="6E168803" w14:textId="77777777" w:rsidR="00F56F0D" w:rsidRPr="007001F1" w:rsidDel="00DC7517" w:rsidRDefault="00F56F0D" w:rsidP="007C5563">
            <w:pPr>
              <w:jc w:val="center"/>
              <w:rPr>
                <w:del w:id="4696" w:author="Autor"/>
                <w:color w:val="000000"/>
              </w:rPr>
            </w:pPr>
          </w:p>
        </w:tc>
      </w:tr>
      <w:tr w:rsidR="00F56F0D" w:rsidRPr="007001F1" w:rsidDel="00DC7517" w14:paraId="35551787" w14:textId="77777777" w:rsidTr="00DC7517">
        <w:trPr>
          <w:trHeight w:val="1771"/>
          <w:del w:id="4697" w:author="Autor"/>
        </w:trPr>
        <w:tc>
          <w:tcPr>
            <w:tcW w:w="774" w:type="dxa"/>
            <w:vMerge/>
            <w:shd w:val="clear" w:color="auto" w:fill="auto"/>
            <w:noWrap/>
            <w:vAlign w:val="center"/>
          </w:tcPr>
          <w:p w14:paraId="77A163F0" w14:textId="77777777" w:rsidR="00F56F0D" w:rsidRPr="007001F1" w:rsidDel="00DC7517" w:rsidRDefault="00F56F0D" w:rsidP="007C5563">
            <w:pPr>
              <w:jc w:val="center"/>
              <w:rPr>
                <w:del w:id="4698" w:author="Autor"/>
                <w:color w:val="000000"/>
              </w:rPr>
            </w:pPr>
          </w:p>
        </w:tc>
        <w:tc>
          <w:tcPr>
            <w:tcW w:w="4628" w:type="dxa"/>
            <w:gridSpan w:val="2"/>
            <w:shd w:val="clear" w:color="auto" w:fill="auto"/>
            <w:vAlign w:val="center"/>
          </w:tcPr>
          <w:p w14:paraId="0583F2BD" w14:textId="77777777" w:rsidR="00F56F0D" w:rsidDel="00DC7517" w:rsidRDefault="00F56F0D" w:rsidP="00D5534B">
            <w:pPr>
              <w:jc w:val="both"/>
              <w:rPr>
                <w:del w:id="4699" w:author="Autor"/>
                <w:color w:val="000000"/>
                <w:sz w:val="22"/>
                <w:szCs w:val="22"/>
              </w:rPr>
            </w:pPr>
            <w:del w:id="4700" w:author="Autor">
              <w:r w:rsidRPr="007001F1" w:rsidDel="00DC7517">
                <w:rPr>
                  <w:color w:val="000000"/>
                  <w:sz w:val="22"/>
                  <w:szCs w:val="22"/>
                </w:rPr>
                <w:delText>Bol zamestnanec vykonávajúci kontrolu oboznámený s rizikovými indikátormi</w:delText>
              </w:r>
              <w:r w:rsidDel="00DC7517">
                <w:rPr>
                  <w:color w:val="000000"/>
                  <w:sz w:val="22"/>
                  <w:szCs w:val="22"/>
                </w:rPr>
                <w:delText xml:space="preserve"> </w:delText>
              </w:r>
              <w:r w:rsidRPr="007001F1" w:rsidDel="00DC7517">
                <w:rPr>
                  <w:color w:val="000000"/>
                  <w:sz w:val="22"/>
                  <w:szCs w:val="22"/>
                </w:rPr>
                <w:delText>podľa Systému riadenia EŠIF, v časti kontrola verejného obstarávania - spolupráca s PMÚ a spolupráca s OČTK? Neboli identifikované rizikové indikátory, ktoré môžu iniciovať spoluprácu s PMÚ alebo OČTK?</w:delText>
              </w:r>
            </w:del>
          </w:p>
        </w:tc>
        <w:tc>
          <w:tcPr>
            <w:tcW w:w="567" w:type="dxa"/>
            <w:shd w:val="clear" w:color="auto" w:fill="auto"/>
            <w:vAlign w:val="center"/>
          </w:tcPr>
          <w:p w14:paraId="3203FC93" w14:textId="77777777" w:rsidR="00F56F0D" w:rsidRPr="007001F1" w:rsidDel="00DC7517" w:rsidRDefault="00F56F0D" w:rsidP="007C5563">
            <w:pPr>
              <w:jc w:val="center"/>
              <w:rPr>
                <w:del w:id="4701" w:author="Autor"/>
                <w:color w:val="000000"/>
              </w:rPr>
            </w:pPr>
            <w:del w:id="4702" w:author="Autor">
              <w:r w:rsidRPr="007001F1" w:rsidDel="00DC7517">
                <w:rPr>
                  <w:color w:val="000000"/>
                  <w:sz w:val="22"/>
                  <w:szCs w:val="22"/>
                </w:rPr>
                <w:delText> </w:delText>
              </w:r>
            </w:del>
          </w:p>
        </w:tc>
        <w:tc>
          <w:tcPr>
            <w:tcW w:w="567" w:type="dxa"/>
            <w:shd w:val="clear" w:color="auto" w:fill="auto"/>
            <w:vAlign w:val="center"/>
          </w:tcPr>
          <w:p w14:paraId="5DFD6AEB" w14:textId="77777777" w:rsidR="00F56F0D" w:rsidRPr="007001F1" w:rsidDel="00DC7517" w:rsidRDefault="00F56F0D" w:rsidP="007C5563">
            <w:pPr>
              <w:jc w:val="center"/>
              <w:rPr>
                <w:del w:id="4703" w:author="Autor"/>
                <w:color w:val="000000"/>
              </w:rPr>
            </w:pPr>
            <w:del w:id="4704" w:author="Autor">
              <w:r w:rsidRPr="007001F1" w:rsidDel="00DC7517">
                <w:rPr>
                  <w:color w:val="000000"/>
                  <w:sz w:val="22"/>
                  <w:szCs w:val="22"/>
                </w:rPr>
                <w:delText> </w:delText>
              </w:r>
            </w:del>
          </w:p>
        </w:tc>
        <w:tc>
          <w:tcPr>
            <w:tcW w:w="776" w:type="dxa"/>
            <w:shd w:val="clear" w:color="auto" w:fill="auto"/>
            <w:vAlign w:val="center"/>
          </w:tcPr>
          <w:p w14:paraId="5DFB9934" w14:textId="77777777" w:rsidR="00F56F0D" w:rsidRPr="007001F1" w:rsidDel="00DC7517" w:rsidRDefault="00F56F0D" w:rsidP="007C5563">
            <w:pPr>
              <w:jc w:val="center"/>
              <w:rPr>
                <w:del w:id="4705" w:author="Autor"/>
                <w:color w:val="000000"/>
              </w:rPr>
            </w:pPr>
            <w:del w:id="4706" w:author="Autor">
              <w:r w:rsidRPr="007001F1" w:rsidDel="00DC7517">
                <w:rPr>
                  <w:color w:val="000000"/>
                  <w:sz w:val="22"/>
                  <w:szCs w:val="22"/>
                </w:rPr>
                <w:delText> </w:delText>
              </w:r>
            </w:del>
          </w:p>
        </w:tc>
        <w:tc>
          <w:tcPr>
            <w:tcW w:w="1775" w:type="dxa"/>
            <w:shd w:val="clear" w:color="auto" w:fill="auto"/>
            <w:vAlign w:val="center"/>
          </w:tcPr>
          <w:p w14:paraId="183145F2" w14:textId="77777777" w:rsidR="00F56F0D" w:rsidRPr="007001F1" w:rsidDel="00DC7517" w:rsidRDefault="00F56F0D" w:rsidP="007C5563">
            <w:pPr>
              <w:jc w:val="center"/>
              <w:rPr>
                <w:del w:id="4707" w:author="Autor"/>
                <w:color w:val="000000"/>
              </w:rPr>
            </w:pPr>
            <w:del w:id="4708" w:author="Autor">
              <w:r w:rsidRPr="007001F1" w:rsidDel="00DC7517">
                <w:rPr>
                  <w:color w:val="000000"/>
                  <w:sz w:val="22"/>
                  <w:szCs w:val="22"/>
                </w:rPr>
                <w:delText> </w:delText>
              </w:r>
            </w:del>
          </w:p>
        </w:tc>
      </w:tr>
      <w:tr w:rsidR="00056008" w:rsidRPr="007001F1" w:rsidDel="00DC7517" w14:paraId="6C5A2589" w14:textId="77777777" w:rsidTr="00DC7517">
        <w:trPr>
          <w:trHeight w:val="1025"/>
          <w:del w:id="4709" w:author="Autor"/>
        </w:trPr>
        <w:tc>
          <w:tcPr>
            <w:tcW w:w="774" w:type="dxa"/>
            <w:vMerge w:val="restart"/>
            <w:shd w:val="clear" w:color="auto" w:fill="auto"/>
            <w:noWrap/>
            <w:vAlign w:val="center"/>
            <w:hideMark/>
          </w:tcPr>
          <w:p w14:paraId="1C745BE1" w14:textId="77777777" w:rsidR="00056008" w:rsidRPr="007001F1" w:rsidDel="00DC7517" w:rsidRDefault="00056008" w:rsidP="007C5563">
            <w:pPr>
              <w:jc w:val="center"/>
              <w:rPr>
                <w:del w:id="4710" w:author="Autor"/>
                <w:color w:val="000000"/>
              </w:rPr>
            </w:pPr>
            <w:del w:id="4711" w:author="Autor">
              <w:r w:rsidDel="00DC7517">
                <w:rPr>
                  <w:color w:val="000000"/>
                  <w:sz w:val="22"/>
                  <w:szCs w:val="22"/>
                </w:rPr>
                <w:delText>3</w:delText>
              </w:r>
            </w:del>
          </w:p>
        </w:tc>
        <w:tc>
          <w:tcPr>
            <w:tcW w:w="4628" w:type="dxa"/>
            <w:gridSpan w:val="2"/>
            <w:tcBorders>
              <w:bottom w:val="single" w:sz="4" w:space="0" w:color="auto"/>
            </w:tcBorders>
            <w:shd w:val="clear" w:color="auto" w:fill="auto"/>
            <w:vAlign w:val="center"/>
            <w:hideMark/>
          </w:tcPr>
          <w:p w14:paraId="36F5854E" w14:textId="77777777" w:rsidR="00056008" w:rsidRPr="007001F1" w:rsidDel="00DC7517" w:rsidRDefault="00056008" w:rsidP="00D5534B">
            <w:pPr>
              <w:jc w:val="both"/>
              <w:rPr>
                <w:del w:id="4712" w:author="Autor"/>
              </w:rPr>
            </w:pPr>
            <w:del w:id="4713" w:author="Autor">
              <w:r w:rsidRPr="007001F1" w:rsidDel="00DC7517">
                <w:rPr>
                  <w:sz w:val="22"/>
                  <w:szCs w:val="22"/>
                </w:rPr>
                <w:delText xml:space="preserve">Nebol pri zadávaní zákazky identifikovaný konflikt záujmov </w:delText>
              </w:r>
              <w:r w:rsidDel="00DC7517">
                <w:rPr>
                  <w:sz w:val="22"/>
                  <w:szCs w:val="22"/>
                </w:rPr>
                <w:delText xml:space="preserve">a postupoval prijímateľ podľa       </w:delText>
              </w:r>
              <w:r w:rsidRPr="007001F1" w:rsidDel="00DC7517">
                <w:rPr>
                  <w:sz w:val="22"/>
                  <w:szCs w:val="22"/>
                </w:rPr>
                <w:delText>§ 23 ZVO?</w:delText>
              </w:r>
            </w:del>
          </w:p>
          <w:p w14:paraId="0407CE84" w14:textId="77777777" w:rsidR="00056008" w:rsidRPr="007001F1" w:rsidDel="00DC7517" w:rsidRDefault="00056008" w:rsidP="00D5534B">
            <w:pPr>
              <w:jc w:val="both"/>
              <w:rPr>
                <w:del w:id="4714" w:author="Autor"/>
              </w:rPr>
            </w:pPr>
          </w:p>
          <w:p w14:paraId="3A8A54E0" w14:textId="77777777" w:rsidR="00056008" w:rsidRPr="007001F1" w:rsidDel="00DC7517" w:rsidRDefault="00056008" w:rsidP="00D5534B">
            <w:pPr>
              <w:jc w:val="both"/>
              <w:rPr>
                <w:del w:id="4715" w:author="Autor"/>
              </w:rPr>
            </w:pPr>
          </w:p>
        </w:tc>
        <w:tc>
          <w:tcPr>
            <w:tcW w:w="567" w:type="dxa"/>
            <w:shd w:val="clear" w:color="auto" w:fill="auto"/>
            <w:vAlign w:val="center"/>
            <w:hideMark/>
          </w:tcPr>
          <w:p w14:paraId="67E6F4AF" w14:textId="77777777" w:rsidR="00056008" w:rsidRPr="007001F1" w:rsidDel="00DC7517" w:rsidRDefault="00056008" w:rsidP="007C5563">
            <w:pPr>
              <w:jc w:val="center"/>
              <w:rPr>
                <w:del w:id="4716" w:author="Autor"/>
                <w:color w:val="000000"/>
              </w:rPr>
            </w:pPr>
            <w:del w:id="4717" w:author="Autor">
              <w:r w:rsidRPr="007001F1" w:rsidDel="00DC7517">
                <w:rPr>
                  <w:color w:val="000000"/>
                  <w:sz w:val="22"/>
                  <w:szCs w:val="22"/>
                </w:rPr>
                <w:delText> </w:delText>
              </w:r>
            </w:del>
          </w:p>
        </w:tc>
        <w:tc>
          <w:tcPr>
            <w:tcW w:w="567" w:type="dxa"/>
            <w:shd w:val="clear" w:color="auto" w:fill="auto"/>
            <w:vAlign w:val="center"/>
            <w:hideMark/>
          </w:tcPr>
          <w:p w14:paraId="2245B937" w14:textId="77777777" w:rsidR="00056008" w:rsidRPr="007001F1" w:rsidDel="00DC7517" w:rsidRDefault="00056008" w:rsidP="007C5563">
            <w:pPr>
              <w:jc w:val="center"/>
              <w:rPr>
                <w:del w:id="4718" w:author="Autor"/>
                <w:color w:val="000000"/>
              </w:rPr>
            </w:pPr>
            <w:del w:id="4719" w:author="Autor">
              <w:r w:rsidRPr="007001F1" w:rsidDel="00DC7517">
                <w:rPr>
                  <w:color w:val="000000"/>
                  <w:sz w:val="22"/>
                  <w:szCs w:val="22"/>
                </w:rPr>
                <w:delText> </w:delText>
              </w:r>
            </w:del>
          </w:p>
        </w:tc>
        <w:tc>
          <w:tcPr>
            <w:tcW w:w="776" w:type="dxa"/>
            <w:shd w:val="clear" w:color="auto" w:fill="auto"/>
            <w:vAlign w:val="center"/>
            <w:hideMark/>
          </w:tcPr>
          <w:p w14:paraId="67DF2C13" w14:textId="77777777" w:rsidR="00056008" w:rsidRPr="007001F1" w:rsidDel="00DC7517" w:rsidRDefault="00056008" w:rsidP="007C5563">
            <w:pPr>
              <w:jc w:val="center"/>
              <w:rPr>
                <w:del w:id="4720" w:author="Autor"/>
                <w:color w:val="000000"/>
              </w:rPr>
            </w:pPr>
            <w:del w:id="4721" w:author="Autor">
              <w:r w:rsidRPr="007001F1" w:rsidDel="00DC7517">
                <w:rPr>
                  <w:color w:val="000000"/>
                  <w:sz w:val="22"/>
                  <w:szCs w:val="22"/>
                </w:rPr>
                <w:delText> </w:delText>
              </w:r>
            </w:del>
          </w:p>
        </w:tc>
        <w:tc>
          <w:tcPr>
            <w:tcW w:w="1775" w:type="dxa"/>
            <w:shd w:val="clear" w:color="auto" w:fill="auto"/>
            <w:vAlign w:val="center"/>
            <w:hideMark/>
          </w:tcPr>
          <w:p w14:paraId="77AABE79" w14:textId="77777777" w:rsidR="00056008" w:rsidRPr="007001F1" w:rsidDel="00DC7517" w:rsidRDefault="00056008" w:rsidP="007C5563">
            <w:pPr>
              <w:jc w:val="center"/>
              <w:rPr>
                <w:del w:id="4722" w:author="Autor"/>
                <w:color w:val="000000"/>
              </w:rPr>
            </w:pPr>
            <w:del w:id="4723" w:author="Autor">
              <w:r w:rsidRPr="007001F1" w:rsidDel="00DC7517">
                <w:rPr>
                  <w:color w:val="000000"/>
                  <w:sz w:val="22"/>
                  <w:szCs w:val="22"/>
                </w:rPr>
                <w:delText> </w:delText>
              </w:r>
            </w:del>
          </w:p>
        </w:tc>
      </w:tr>
      <w:tr w:rsidR="00056008" w:rsidRPr="007001F1" w:rsidDel="00DC7517" w14:paraId="28C22842" w14:textId="77777777" w:rsidTr="00DC7517">
        <w:trPr>
          <w:trHeight w:val="627"/>
          <w:del w:id="4724" w:author="Autor"/>
        </w:trPr>
        <w:tc>
          <w:tcPr>
            <w:tcW w:w="774" w:type="dxa"/>
            <w:vMerge/>
            <w:tcBorders>
              <w:bottom w:val="single" w:sz="4" w:space="0" w:color="auto"/>
            </w:tcBorders>
            <w:shd w:val="clear" w:color="auto" w:fill="auto"/>
            <w:noWrap/>
            <w:vAlign w:val="center"/>
          </w:tcPr>
          <w:p w14:paraId="595EE317" w14:textId="77777777" w:rsidR="00056008" w:rsidDel="00DC7517" w:rsidRDefault="00056008" w:rsidP="007C5563">
            <w:pPr>
              <w:jc w:val="center"/>
              <w:rPr>
                <w:del w:id="4725" w:author="Autor"/>
                <w:color w:val="000000"/>
                <w:sz w:val="22"/>
                <w:szCs w:val="22"/>
              </w:rPr>
            </w:pPr>
          </w:p>
        </w:tc>
        <w:tc>
          <w:tcPr>
            <w:tcW w:w="4628" w:type="dxa"/>
            <w:gridSpan w:val="2"/>
            <w:tcBorders>
              <w:bottom w:val="single" w:sz="4" w:space="0" w:color="auto"/>
            </w:tcBorders>
            <w:shd w:val="clear" w:color="auto" w:fill="auto"/>
            <w:vAlign w:val="center"/>
          </w:tcPr>
          <w:p w14:paraId="283ADFF8" w14:textId="77777777" w:rsidR="00056008" w:rsidDel="00DC7517" w:rsidRDefault="00056008" w:rsidP="00D5534B">
            <w:pPr>
              <w:jc w:val="both"/>
              <w:rPr>
                <w:del w:id="4726" w:author="Autor"/>
                <w:sz w:val="22"/>
                <w:szCs w:val="22"/>
              </w:rPr>
            </w:pPr>
          </w:p>
        </w:tc>
        <w:tc>
          <w:tcPr>
            <w:tcW w:w="567" w:type="dxa"/>
            <w:shd w:val="clear" w:color="auto" w:fill="auto"/>
            <w:vAlign w:val="center"/>
          </w:tcPr>
          <w:p w14:paraId="75AEF52C" w14:textId="77777777" w:rsidR="00056008" w:rsidRPr="007001F1" w:rsidDel="00DC7517" w:rsidRDefault="00056008" w:rsidP="007C5563">
            <w:pPr>
              <w:jc w:val="center"/>
              <w:rPr>
                <w:del w:id="4727" w:author="Autor"/>
                <w:color w:val="000000"/>
                <w:sz w:val="22"/>
                <w:szCs w:val="22"/>
              </w:rPr>
            </w:pPr>
          </w:p>
        </w:tc>
        <w:tc>
          <w:tcPr>
            <w:tcW w:w="567" w:type="dxa"/>
            <w:shd w:val="clear" w:color="auto" w:fill="auto"/>
            <w:vAlign w:val="center"/>
          </w:tcPr>
          <w:p w14:paraId="54008F25" w14:textId="77777777" w:rsidR="00056008" w:rsidRPr="007001F1" w:rsidDel="00DC7517" w:rsidRDefault="00056008" w:rsidP="007C5563">
            <w:pPr>
              <w:jc w:val="center"/>
              <w:rPr>
                <w:del w:id="4728" w:author="Autor"/>
                <w:color w:val="000000"/>
                <w:sz w:val="22"/>
                <w:szCs w:val="22"/>
              </w:rPr>
            </w:pPr>
          </w:p>
        </w:tc>
        <w:tc>
          <w:tcPr>
            <w:tcW w:w="776" w:type="dxa"/>
            <w:shd w:val="clear" w:color="auto" w:fill="auto"/>
            <w:vAlign w:val="center"/>
          </w:tcPr>
          <w:p w14:paraId="34806984" w14:textId="77777777" w:rsidR="00056008" w:rsidRPr="007001F1" w:rsidDel="00DC7517" w:rsidRDefault="00056008" w:rsidP="007C5563">
            <w:pPr>
              <w:jc w:val="center"/>
              <w:rPr>
                <w:del w:id="4729" w:author="Autor"/>
                <w:color w:val="000000"/>
                <w:sz w:val="22"/>
                <w:szCs w:val="22"/>
              </w:rPr>
            </w:pPr>
          </w:p>
        </w:tc>
        <w:tc>
          <w:tcPr>
            <w:tcW w:w="1775" w:type="dxa"/>
            <w:shd w:val="clear" w:color="auto" w:fill="auto"/>
            <w:vAlign w:val="center"/>
          </w:tcPr>
          <w:p w14:paraId="3D5CB615" w14:textId="77777777" w:rsidR="00056008" w:rsidRPr="007001F1" w:rsidDel="00DC7517" w:rsidRDefault="00056008" w:rsidP="007C5563">
            <w:pPr>
              <w:jc w:val="center"/>
              <w:rPr>
                <w:del w:id="4730" w:author="Autor"/>
                <w:color w:val="000000"/>
                <w:sz w:val="22"/>
                <w:szCs w:val="22"/>
              </w:rPr>
            </w:pPr>
          </w:p>
        </w:tc>
      </w:tr>
      <w:tr w:rsidR="007C5563" w:rsidRPr="007001F1" w:rsidDel="00DC7517" w14:paraId="0436E19D" w14:textId="77777777" w:rsidTr="00DC7517">
        <w:trPr>
          <w:trHeight w:val="20"/>
          <w:del w:id="4731" w:author="Autor"/>
        </w:trPr>
        <w:tc>
          <w:tcPr>
            <w:tcW w:w="774" w:type="dxa"/>
            <w:shd w:val="clear" w:color="auto" w:fill="auto"/>
            <w:noWrap/>
            <w:vAlign w:val="center"/>
            <w:hideMark/>
          </w:tcPr>
          <w:p w14:paraId="3B8F43A5" w14:textId="77777777" w:rsidR="007C5563" w:rsidRPr="007001F1" w:rsidDel="00DC7517" w:rsidRDefault="00F56F0D" w:rsidP="007C5563">
            <w:pPr>
              <w:jc w:val="center"/>
              <w:rPr>
                <w:del w:id="4732" w:author="Autor"/>
                <w:color w:val="000000"/>
              </w:rPr>
            </w:pPr>
            <w:del w:id="4733" w:author="Autor">
              <w:r w:rsidDel="00DC7517">
                <w:rPr>
                  <w:color w:val="000000"/>
                  <w:sz w:val="22"/>
                  <w:szCs w:val="22"/>
                </w:rPr>
                <w:delText>4</w:delText>
              </w:r>
            </w:del>
          </w:p>
        </w:tc>
        <w:tc>
          <w:tcPr>
            <w:tcW w:w="4628" w:type="dxa"/>
            <w:gridSpan w:val="2"/>
            <w:shd w:val="clear" w:color="auto" w:fill="auto"/>
            <w:vAlign w:val="center"/>
            <w:hideMark/>
          </w:tcPr>
          <w:p w14:paraId="0222D85A" w14:textId="77777777" w:rsidR="007C5563" w:rsidRPr="007001F1" w:rsidDel="00DC7517" w:rsidRDefault="007C5563" w:rsidP="00090933">
            <w:pPr>
              <w:jc w:val="both"/>
              <w:rPr>
                <w:del w:id="4734" w:author="Autor"/>
                <w:color w:val="000000"/>
              </w:rPr>
            </w:pPr>
            <w:del w:id="4735" w:author="Autor">
              <w:r w:rsidRPr="007001F1" w:rsidDel="00DC7517">
                <w:rPr>
                  <w:color w:val="000000"/>
                  <w:sz w:val="22"/>
                  <w:szCs w:val="22"/>
                </w:rPr>
                <w:delText>Je verejné obstarávanie  z pohľadu kontroly predmetu obstarávania, návrhu zmluvných podmienok a iných údajov vo vecnom súlade so schválenou žiadosťou o  NFP a účinnou Zmluvou o</w:delText>
              </w:r>
              <w:r w:rsidR="00090933" w:rsidDel="00DC7517">
                <w:rPr>
                  <w:color w:val="000000"/>
                  <w:sz w:val="22"/>
                  <w:szCs w:val="22"/>
                </w:rPr>
                <w:delText xml:space="preserve"> poskytnutí</w:delText>
              </w:r>
              <w:r w:rsidRPr="007001F1" w:rsidDel="00DC7517">
                <w:rPr>
                  <w:color w:val="000000"/>
                  <w:sz w:val="22"/>
                  <w:szCs w:val="22"/>
                </w:rPr>
                <w:delText xml:space="preserve"> NFP? </w:delText>
              </w:r>
            </w:del>
          </w:p>
        </w:tc>
        <w:tc>
          <w:tcPr>
            <w:tcW w:w="567" w:type="dxa"/>
            <w:shd w:val="clear" w:color="auto" w:fill="auto"/>
            <w:vAlign w:val="center"/>
            <w:hideMark/>
          </w:tcPr>
          <w:p w14:paraId="0DD2AC25" w14:textId="77777777" w:rsidR="007C5563" w:rsidRPr="007001F1" w:rsidDel="00DC7517" w:rsidRDefault="007C5563" w:rsidP="007C5563">
            <w:pPr>
              <w:jc w:val="center"/>
              <w:rPr>
                <w:del w:id="4736" w:author="Autor"/>
                <w:color w:val="000000"/>
              </w:rPr>
            </w:pPr>
            <w:del w:id="4737" w:author="Autor">
              <w:r w:rsidRPr="007001F1" w:rsidDel="00DC7517">
                <w:rPr>
                  <w:color w:val="000000"/>
                  <w:sz w:val="22"/>
                  <w:szCs w:val="22"/>
                </w:rPr>
                <w:delText> </w:delText>
              </w:r>
            </w:del>
          </w:p>
        </w:tc>
        <w:tc>
          <w:tcPr>
            <w:tcW w:w="567" w:type="dxa"/>
            <w:shd w:val="clear" w:color="auto" w:fill="auto"/>
            <w:vAlign w:val="center"/>
            <w:hideMark/>
          </w:tcPr>
          <w:p w14:paraId="6622CACD" w14:textId="77777777" w:rsidR="007C5563" w:rsidRPr="007001F1" w:rsidDel="00DC7517" w:rsidRDefault="007C5563" w:rsidP="007C5563">
            <w:pPr>
              <w:jc w:val="center"/>
              <w:rPr>
                <w:del w:id="4738" w:author="Autor"/>
                <w:color w:val="000000"/>
              </w:rPr>
            </w:pPr>
            <w:del w:id="4739" w:author="Autor">
              <w:r w:rsidRPr="007001F1" w:rsidDel="00DC7517">
                <w:rPr>
                  <w:color w:val="000000"/>
                  <w:sz w:val="22"/>
                  <w:szCs w:val="22"/>
                </w:rPr>
                <w:delText> </w:delText>
              </w:r>
            </w:del>
          </w:p>
        </w:tc>
        <w:tc>
          <w:tcPr>
            <w:tcW w:w="776" w:type="dxa"/>
            <w:shd w:val="clear" w:color="auto" w:fill="auto"/>
            <w:vAlign w:val="center"/>
            <w:hideMark/>
          </w:tcPr>
          <w:p w14:paraId="5FCB16A1" w14:textId="77777777" w:rsidR="007C5563" w:rsidRPr="007001F1" w:rsidDel="00DC7517" w:rsidRDefault="007C5563" w:rsidP="007C5563">
            <w:pPr>
              <w:jc w:val="center"/>
              <w:rPr>
                <w:del w:id="4740" w:author="Autor"/>
                <w:color w:val="000000"/>
              </w:rPr>
            </w:pPr>
            <w:del w:id="4741" w:author="Autor">
              <w:r w:rsidRPr="007001F1" w:rsidDel="00DC7517">
                <w:rPr>
                  <w:color w:val="000000"/>
                  <w:sz w:val="22"/>
                  <w:szCs w:val="22"/>
                </w:rPr>
                <w:delText> </w:delText>
              </w:r>
            </w:del>
          </w:p>
        </w:tc>
        <w:tc>
          <w:tcPr>
            <w:tcW w:w="1775" w:type="dxa"/>
            <w:shd w:val="clear" w:color="auto" w:fill="auto"/>
            <w:vAlign w:val="center"/>
            <w:hideMark/>
          </w:tcPr>
          <w:p w14:paraId="0D2FF782" w14:textId="77777777" w:rsidR="007C5563" w:rsidRPr="007001F1" w:rsidDel="00DC7517" w:rsidRDefault="007C5563" w:rsidP="007C5563">
            <w:pPr>
              <w:jc w:val="center"/>
              <w:rPr>
                <w:del w:id="4742" w:author="Autor"/>
                <w:color w:val="000000"/>
              </w:rPr>
            </w:pPr>
            <w:del w:id="4743" w:author="Autor">
              <w:r w:rsidRPr="007001F1" w:rsidDel="00DC7517">
                <w:rPr>
                  <w:color w:val="000000"/>
                  <w:sz w:val="22"/>
                  <w:szCs w:val="22"/>
                </w:rPr>
                <w:delText> </w:delText>
              </w:r>
            </w:del>
          </w:p>
        </w:tc>
      </w:tr>
      <w:tr w:rsidR="007C5563" w:rsidRPr="007001F1" w:rsidDel="00DC7517" w14:paraId="16395B5F" w14:textId="77777777" w:rsidTr="00DC7517">
        <w:trPr>
          <w:trHeight w:val="20"/>
          <w:del w:id="4744" w:author="Autor"/>
        </w:trPr>
        <w:tc>
          <w:tcPr>
            <w:tcW w:w="774" w:type="dxa"/>
            <w:shd w:val="clear" w:color="auto" w:fill="auto"/>
            <w:noWrap/>
            <w:vAlign w:val="center"/>
            <w:hideMark/>
          </w:tcPr>
          <w:p w14:paraId="4879FE08" w14:textId="77777777" w:rsidR="007C5563" w:rsidRPr="007001F1" w:rsidDel="00DC7517" w:rsidRDefault="00F56F0D" w:rsidP="007C5563">
            <w:pPr>
              <w:jc w:val="center"/>
              <w:rPr>
                <w:del w:id="4745" w:author="Autor"/>
                <w:color w:val="000000"/>
              </w:rPr>
            </w:pPr>
            <w:del w:id="4746" w:author="Autor">
              <w:r w:rsidRPr="007C7298" w:rsidDel="00DC7517">
                <w:rPr>
                  <w:color w:val="000000"/>
                  <w:sz w:val="22"/>
                  <w:szCs w:val="22"/>
                </w:rPr>
                <w:delText>5</w:delText>
              </w:r>
            </w:del>
          </w:p>
        </w:tc>
        <w:tc>
          <w:tcPr>
            <w:tcW w:w="4628" w:type="dxa"/>
            <w:gridSpan w:val="2"/>
            <w:shd w:val="clear" w:color="auto" w:fill="auto"/>
            <w:vAlign w:val="center"/>
            <w:hideMark/>
          </w:tcPr>
          <w:p w14:paraId="0B134304" w14:textId="77777777" w:rsidR="007C5563" w:rsidRPr="007001F1" w:rsidDel="00DC7517" w:rsidRDefault="007C5563" w:rsidP="00D5534B">
            <w:pPr>
              <w:jc w:val="both"/>
              <w:rPr>
                <w:del w:id="4747" w:author="Autor"/>
                <w:color w:val="000000"/>
              </w:rPr>
            </w:pPr>
            <w:del w:id="4748" w:author="Autor">
              <w:r w:rsidRPr="007001F1" w:rsidDel="00DC7517">
                <w:rPr>
                  <w:color w:val="000000"/>
                  <w:sz w:val="22"/>
                  <w:szCs w:val="22"/>
                </w:rPr>
                <w:delText xml:space="preserve">Bola výsledná zmluva </w:delText>
              </w:r>
              <w:r w:rsidR="00F56F0D" w:rsidDel="00DC7517">
                <w:rPr>
                  <w:color w:val="000000"/>
                  <w:sz w:val="22"/>
                  <w:szCs w:val="22"/>
                </w:rPr>
                <w:delText xml:space="preserve">(objednávka alebo účtovný doklad) </w:delText>
              </w:r>
              <w:r w:rsidRPr="007001F1" w:rsidDel="00DC7517">
                <w:rPr>
                  <w:color w:val="000000"/>
                  <w:sz w:val="22"/>
                  <w:szCs w:val="22"/>
                </w:rPr>
                <w:delText>zverejnená v súlade so zákonom o slobodnom prístupe k</w:delText>
              </w:r>
              <w:r w:rsidR="00C1643B" w:rsidDel="00DC7517">
                <w:rPr>
                  <w:color w:val="000000"/>
                  <w:sz w:val="22"/>
                  <w:szCs w:val="22"/>
                </w:rPr>
                <w:delText> </w:delText>
              </w:r>
              <w:r w:rsidRPr="007001F1" w:rsidDel="00DC7517">
                <w:rPr>
                  <w:color w:val="000000"/>
                  <w:sz w:val="22"/>
                  <w:szCs w:val="22"/>
                </w:rPr>
                <w:delText>informáciám</w:delText>
              </w:r>
              <w:r w:rsidR="00C1643B" w:rsidDel="00DC7517">
                <w:rPr>
                  <w:color w:val="000000"/>
                  <w:sz w:val="22"/>
                  <w:szCs w:val="22"/>
                </w:rPr>
                <w:delText xml:space="preserve"> a podpísaná oprávnenými osobami</w:delText>
              </w:r>
              <w:r w:rsidRPr="007001F1" w:rsidDel="00DC7517">
                <w:rPr>
                  <w:color w:val="000000"/>
                  <w:sz w:val="22"/>
                  <w:szCs w:val="22"/>
                </w:rPr>
                <w:delText xml:space="preserve">? </w:delText>
              </w:r>
            </w:del>
          </w:p>
        </w:tc>
        <w:tc>
          <w:tcPr>
            <w:tcW w:w="567" w:type="dxa"/>
            <w:shd w:val="clear" w:color="auto" w:fill="auto"/>
            <w:vAlign w:val="center"/>
            <w:hideMark/>
          </w:tcPr>
          <w:p w14:paraId="7CFE9637" w14:textId="77777777" w:rsidR="007C5563" w:rsidRPr="007001F1" w:rsidDel="00DC7517" w:rsidRDefault="007C5563" w:rsidP="007C5563">
            <w:pPr>
              <w:jc w:val="center"/>
              <w:rPr>
                <w:del w:id="4749" w:author="Autor"/>
                <w:color w:val="000000"/>
              </w:rPr>
            </w:pPr>
            <w:del w:id="4750" w:author="Autor">
              <w:r w:rsidRPr="007001F1" w:rsidDel="00DC7517">
                <w:rPr>
                  <w:color w:val="000000"/>
                  <w:sz w:val="22"/>
                  <w:szCs w:val="22"/>
                </w:rPr>
                <w:delText> </w:delText>
              </w:r>
            </w:del>
          </w:p>
        </w:tc>
        <w:tc>
          <w:tcPr>
            <w:tcW w:w="567" w:type="dxa"/>
            <w:shd w:val="clear" w:color="auto" w:fill="auto"/>
            <w:vAlign w:val="center"/>
            <w:hideMark/>
          </w:tcPr>
          <w:p w14:paraId="4DD5AACD" w14:textId="77777777" w:rsidR="007C5563" w:rsidRPr="007001F1" w:rsidDel="00DC7517" w:rsidRDefault="007C5563" w:rsidP="007C5563">
            <w:pPr>
              <w:jc w:val="center"/>
              <w:rPr>
                <w:del w:id="4751" w:author="Autor"/>
                <w:color w:val="000000"/>
              </w:rPr>
            </w:pPr>
            <w:del w:id="4752" w:author="Autor">
              <w:r w:rsidRPr="007001F1" w:rsidDel="00DC7517">
                <w:rPr>
                  <w:color w:val="000000"/>
                  <w:sz w:val="22"/>
                  <w:szCs w:val="22"/>
                </w:rPr>
                <w:delText> </w:delText>
              </w:r>
            </w:del>
          </w:p>
        </w:tc>
        <w:tc>
          <w:tcPr>
            <w:tcW w:w="776" w:type="dxa"/>
            <w:shd w:val="clear" w:color="auto" w:fill="auto"/>
            <w:vAlign w:val="center"/>
            <w:hideMark/>
          </w:tcPr>
          <w:p w14:paraId="190646D4" w14:textId="77777777" w:rsidR="007C5563" w:rsidRPr="007001F1" w:rsidDel="00DC7517" w:rsidRDefault="007C5563" w:rsidP="007C5563">
            <w:pPr>
              <w:jc w:val="center"/>
              <w:rPr>
                <w:del w:id="4753" w:author="Autor"/>
                <w:color w:val="000000"/>
              </w:rPr>
            </w:pPr>
            <w:del w:id="4754" w:author="Autor">
              <w:r w:rsidRPr="007001F1" w:rsidDel="00DC7517">
                <w:rPr>
                  <w:color w:val="000000"/>
                  <w:sz w:val="22"/>
                  <w:szCs w:val="22"/>
                </w:rPr>
                <w:delText> </w:delText>
              </w:r>
            </w:del>
          </w:p>
        </w:tc>
        <w:tc>
          <w:tcPr>
            <w:tcW w:w="1775" w:type="dxa"/>
            <w:shd w:val="clear" w:color="auto" w:fill="auto"/>
            <w:vAlign w:val="center"/>
            <w:hideMark/>
          </w:tcPr>
          <w:p w14:paraId="20D7EA04" w14:textId="77777777" w:rsidR="007C5563" w:rsidRPr="007001F1" w:rsidDel="00DC7517" w:rsidRDefault="007C5563" w:rsidP="007C5563">
            <w:pPr>
              <w:jc w:val="center"/>
              <w:rPr>
                <w:del w:id="4755" w:author="Autor"/>
                <w:color w:val="000000"/>
              </w:rPr>
            </w:pPr>
            <w:del w:id="4756" w:author="Autor">
              <w:r w:rsidRPr="007001F1" w:rsidDel="00DC7517">
                <w:rPr>
                  <w:color w:val="000000"/>
                  <w:sz w:val="22"/>
                  <w:szCs w:val="22"/>
                </w:rPr>
                <w:delText> </w:delText>
              </w:r>
            </w:del>
          </w:p>
        </w:tc>
      </w:tr>
      <w:tr w:rsidR="0079715F" w:rsidRPr="007001F1" w:rsidDel="00DC7517" w14:paraId="51A93A8B" w14:textId="77777777" w:rsidTr="00DC7517">
        <w:trPr>
          <w:trHeight w:val="2575"/>
          <w:del w:id="4757" w:author="Autor"/>
        </w:trPr>
        <w:tc>
          <w:tcPr>
            <w:tcW w:w="774" w:type="dxa"/>
            <w:vMerge w:val="restart"/>
            <w:shd w:val="clear" w:color="auto" w:fill="auto"/>
            <w:noWrap/>
            <w:vAlign w:val="center"/>
            <w:hideMark/>
          </w:tcPr>
          <w:p w14:paraId="3172FCAA" w14:textId="77777777" w:rsidR="0079715F" w:rsidRPr="007001F1" w:rsidDel="00DC7517" w:rsidRDefault="00F7783B" w:rsidP="007C5563">
            <w:pPr>
              <w:jc w:val="center"/>
              <w:rPr>
                <w:del w:id="4758" w:author="Autor"/>
                <w:color w:val="000000"/>
              </w:rPr>
            </w:pPr>
            <w:del w:id="4759" w:author="Autor">
              <w:r w:rsidDel="00DC7517">
                <w:rPr>
                  <w:color w:val="000000"/>
                </w:rPr>
                <w:delText>6</w:delText>
              </w:r>
            </w:del>
          </w:p>
        </w:tc>
        <w:tc>
          <w:tcPr>
            <w:tcW w:w="4628" w:type="dxa"/>
            <w:gridSpan w:val="2"/>
            <w:shd w:val="clear" w:color="auto" w:fill="auto"/>
            <w:vAlign w:val="center"/>
            <w:hideMark/>
          </w:tcPr>
          <w:p w14:paraId="2353E598" w14:textId="77777777" w:rsidR="0079715F" w:rsidRPr="007001F1" w:rsidDel="00DC7517" w:rsidRDefault="0079715F" w:rsidP="00D5534B">
            <w:pPr>
              <w:jc w:val="both"/>
              <w:rPr>
                <w:del w:id="4760" w:author="Autor"/>
                <w:color w:val="000000"/>
              </w:rPr>
            </w:pPr>
          </w:p>
          <w:p w14:paraId="649BB7E8" w14:textId="77777777" w:rsidR="0079715F" w:rsidRPr="007001F1" w:rsidDel="00DC7517" w:rsidRDefault="0079715F" w:rsidP="007A3EA7">
            <w:pPr>
              <w:jc w:val="both"/>
              <w:rPr>
                <w:del w:id="4761" w:author="Autor"/>
                <w:color w:val="000000"/>
              </w:rPr>
            </w:pPr>
            <w:del w:id="4762" w:author="Autor">
              <w:r w:rsidDel="00DC7517">
                <w:rPr>
                  <w:color w:val="000000"/>
                  <w:sz w:val="22"/>
                  <w:szCs w:val="22"/>
                </w:rPr>
                <w:delText>a</w:delText>
              </w:r>
              <w:r w:rsidRPr="007001F1" w:rsidDel="00DC7517">
                <w:rPr>
                  <w:color w:val="000000"/>
                  <w:sz w:val="22"/>
                  <w:szCs w:val="22"/>
                </w:rPr>
                <w:delText xml:space="preserve">) Bola PHZ určená </w:delText>
              </w:r>
              <w:r w:rsidR="000F7950" w:rsidDel="00DC7517">
                <w:rPr>
                  <w:color w:val="000000"/>
                  <w:sz w:val="22"/>
                  <w:szCs w:val="22"/>
                </w:rPr>
                <w:delText xml:space="preserve">v súlade </w:delText>
              </w:r>
              <w:r w:rsidR="000F7950" w:rsidRPr="000F7950" w:rsidDel="00DC7517">
                <w:rPr>
                  <w:color w:val="000000"/>
                  <w:sz w:val="22"/>
                  <w:szCs w:val="22"/>
                </w:rPr>
                <w:delText xml:space="preserve">§ 6 ZVO a v súlade </w:delText>
              </w:r>
              <w:r w:rsidR="000F7950" w:rsidDel="00DC7517">
                <w:rPr>
                  <w:color w:val="000000"/>
                  <w:sz w:val="22"/>
                  <w:szCs w:val="22"/>
                </w:rPr>
                <w:delText xml:space="preserve">    </w:delText>
              </w:r>
              <w:r w:rsidR="000F7950" w:rsidRPr="000F7950" w:rsidDel="00DC7517">
                <w:rPr>
                  <w:color w:val="000000"/>
                  <w:sz w:val="22"/>
                  <w:szCs w:val="22"/>
                </w:rPr>
                <w:delText>s ustanoveniami Systému riadenia EŠIF?</w:delText>
              </w:r>
            </w:del>
          </w:p>
        </w:tc>
        <w:tc>
          <w:tcPr>
            <w:tcW w:w="567" w:type="dxa"/>
            <w:shd w:val="clear" w:color="auto" w:fill="auto"/>
            <w:vAlign w:val="center"/>
            <w:hideMark/>
          </w:tcPr>
          <w:p w14:paraId="44EB2841" w14:textId="77777777" w:rsidR="0079715F" w:rsidRPr="007001F1" w:rsidDel="00DC7517" w:rsidRDefault="0079715F" w:rsidP="007C5563">
            <w:pPr>
              <w:jc w:val="center"/>
              <w:rPr>
                <w:del w:id="4763" w:author="Autor"/>
                <w:color w:val="000000"/>
              </w:rPr>
            </w:pPr>
          </w:p>
        </w:tc>
        <w:tc>
          <w:tcPr>
            <w:tcW w:w="567" w:type="dxa"/>
            <w:shd w:val="clear" w:color="auto" w:fill="auto"/>
            <w:vAlign w:val="center"/>
            <w:hideMark/>
          </w:tcPr>
          <w:p w14:paraId="0C7431D0" w14:textId="77777777" w:rsidR="0079715F" w:rsidRPr="007001F1" w:rsidDel="00DC7517" w:rsidRDefault="0079715F" w:rsidP="007C5563">
            <w:pPr>
              <w:jc w:val="center"/>
              <w:rPr>
                <w:del w:id="4764" w:author="Autor"/>
                <w:color w:val="000000"/>
              </w:rPr>
            </w:pPr>
          </w:p>
        </w:tc>
        <w:tc>
          <w:tcPr>
            <w:tcW w:w="776" w:type="dxa"/>
            <w:shd w:val="clear" w:color="auto" w:fill="auto"/>
            <w:vAlign w:val="center"/>
            <w:hideMark/>
          </w:tcPr>
          <w:p w14:paraId="60A7B720" w14:textId="77777777" w:rsidR="0079715F" w:rsidRPr="007001F1" w:rsidDel="00DC7517" w:rsidRDefault="0079715F" w:rsidP="007C5563">
            <w:pPr>
              <w:jc w:val="center"/>
              <w:rPr>
                <w:del w:id="4765" w:author="Autor"/>
                <w:color w:val="000000"/>
              </w:rPr>
            </w:pPr>
          </w:p>
        </w:tc>
        <w:tc>
          <w:tcPr>
            <w:tcW w:w="1775" w:type="dxa"/>
            <w:shd w:val="clear" w:color="auto" w:fill="auto"/>
            <w:vAlign w:val="center"/>
            <w:hideMark/>
          </w:tcPr>
          <w:p w14:paraId="1D293A2B" w14:textId="77777777" w:rsidR="0079715F" w:rsidRPr="007001F1" w:rsidDel="00DC7517" w:rsidRDefault="0079715F" w:rsidP="007C5563">
            <w:pPr>
              <w:jc w:val="center"/>
              <w:rPr>
                <w:del w:id="4766" w:author="Autor"/>
                <w:color w:val="000000"/>
              </w:rPr>
            </w:pPr>
          </w:p>
        </w:tc>
      </w:tr>
      <w:tr w:rsidR="0079715F" w:rsidRPr="007001F1" w:rsidDel="00DC7517" w14:paraId="4F237BEB" w14:textId="77777777" w:rsidTr="00DC7517">
        <w:trPr>
          <w:trHeight w:val="835"/>
          <w:del w:id="4767" w:author="Autor"/>
        </w:trPr>
        <w:tc>
          <w:tcPr>
            <w:tcW w:w="774" w:type="dxa"/>
            <w:vMerge/>
            <w:shd w:val="clear" w:color="auto" w:fill="auto"/>
            <w:noWrap/>
            <w:vAlign w:val="center"/>
          </w:tcPr>
          <w:p w14:paraId="6437C5CE" w14:textId="77777777" w:rsidR="0079715F" w:rsidRPr="007001F1" w:rsidDel="00DC7517" w:rsidRDefault="0079715F" w:rsidP="007C5563">
            <w:pPr>
              <w:jc w:val="center"/>
              <w:rPr>
                <w:del w:id="4768" w:author="Autor"/>
                <w:color w:val="000000"/>
              </w:rPr>
            </w:pPr>
          </w:p>
        </w:tc>
        <w:tc>
          <w:tcPr>
            <w:tcW w:w="4628" w:type="dxa"/>
            <w:gridSpan w:val="2"/>
            <w:shd w:val="clear" w:color="auto" w:fill="auto"/>
            <w:vAlign w:val="center"/>
          </w:tcPr>
          <w:p w14:paraId="4AAC4B79" w14:textId="77777777" w:rsidR="0079715F" w:rsidRPr="007001F1" w:rsidDel="00DC7517" w:rsidRDefault="0079715F" w:rsidP="0079715F">
            <w:pPr>
              <w:jc w:val="both"/>
              <w:rPr>
                <w:del w:id="4769" w:author="Autor"/>
                <w:color w:val="000000"/>
              </w:rPr>
            </w:pPr>
            <w:del w:id="4770" w:author="Autor">
              <w:r w:rsidDel="00DC7517">
                <w:rPr>
                  <w:color w:val="000000"/>
                  <w:sz w:val="22"/>
                  <w:szCs w:val="22"/>
                </w:rPr>
                <w:delText>b</w:delText>
              </w:r>
              <w:r w:rsidRPr="007001F1" w:rsidDel="00DC7517">
                <w:rPr>
                  <w:color w:val="000000"/>
                  <w:sz w:val="22"/>
                  <w:szCs w:val="22"/>
                </w:rPr>
                <w:delText>) Boli v dokumentácii k verejnému obstarávaniu aj informácie a podklady, na základe ktorých bola určená PHZ?</w:delText>
              </w:r>
            </w:del>
          </w:p>
        </w:tc>
        <w:tc>
          <w:tcPr>
            <w:tcW w:w="567" w:type="dxa"/>
            <w:shd w:val="clear" w:color="auto" w:fill="auto"/>
            <w:vAlign w:val="center"/>
          </w:tcPr>
          <w:p w14:paraId="4ED8406A" w14:textId="77777777" w:rsidR="0079715F" w:rsidRPr="007001F1" w:rsidDel="00DC7517" w:rsidRDefault="0079715F" w:rsidP="007C5563">
            <w:pPr>
              <w:jc w:val="center"/>
              <w:rPr>
                <w:del w:id="4771" w:author="Autor"/>
                <w:color w:val="000000"/>
              </w:rPr>
            </w:pPr>
          </w:p>
        </w:tc>
        <w:tc>
          <w:tcPr>
            <w:tcW w:w="567" w:type="dxa"/>
            <w:shd w:val="clear" w:color="auto" w:fill="auto"/>
            <w:vAlign w:val="center"/>
          </w:tcPr>
          <w:p w14:paraId="592C0C15" w14:textId="77777777" w:rsidR="0079715F" w:rsidRPr="007001F1" w:rsidDel="00DC7517" w:rsidRDefault="0079715F" w:rsidP="007C5563">
            <w:pPr>
              <w:jc w:val="center"/>
              <w:rPr>
                <w:del w:id="4772" w:author="Autor"/>
                <w:color w:val="000000"/>
              </w:rPr>
            </w:pPr>
          </w:p>
        </w:tc>
        <w:tc>
          <w:tcPr>
            <w:tcW w:w="776" w:type="dxa"/>
            <w:shd w:val="clear" w:color="auto" w:fill="auto"/>
            <w:vAlign w:val="center"/>
          </w:tcPr>
          <w:p w14:paraId="09D858D9" w14:textId="77777777" w:rsidR="0079715F" w:rsidRPr="007001F1" w:rsidDel="00DC7517" w:rsidRDefault="0079715F" w:rsidP="007C5563">
            <w:pPr>
              <w:jc w:val="center"/>
              <w:rPr>
                <w:del w:id="4773" w:author="Autor"/>
                <w:color w:val="000000"/>
              </w:rPr>
            </w:pPr>
          </w:p>
        </w:tc>
        <w:tc>
          <w:tcPr>
            <w:tcW w:w="1775" w:type="dxa"/>
            <w:shd w:val="clear" w:color="auto" w:fill="auto"/>
            <w:vAlign w:val="center"/>
          </w:tcPr>
          <w:p w14:paraId="4BD540CB" w14:textId="77777777" w:rsidR="0079715F" w:rsidRPr="007001F1" w:rsidDel="00DC7517" w:rsidRDefault="0079715F" w:rsidP="007C5563">
            <w:pPr>
              <w:jc w:val="center"/>
              <w:rPr>
                <w:del w:id="4774" w:author="Autor"/>
                <w:color w:val="000000"/>
              </w:rPr>
            </w:pPr>
          </w:p>
        </w:tc>
      </w:tr>
      <w:tr w:rsidR="000F7950" w:rsidRPr="007001F1" w:rsidDel="00DC7517" w14:paraId="2BF79597" w14:textId="77777777" w:rsidTr="00DC7517">
        <w:trPr>
          <w:trHeight w:val="1961"/>
          <w:del w:id="4775" w:author="Autor"/>
        </w:trPr>
        <w:tc>
          <w:tcPr>
            <w:tcW w:w="774" w:type="dxa"/>
            <w:vMerge/>
            <w:shd w:val="clear" w:color="auto" w:fill="auto"/>
            <w:noWrap/>
            <w:vAlign w:val="center"/>
          </w:tcPr>
          <w:p w14:paraId="1F55CDD9" w14:textId="77777777" w:rsidR="000F7950" w:rsidRPr="007001F1" w:rsidDel="00DC7517" w:rsidRDefault="000F7950" w:rsidP="007C5563">
            <w:pPr>
              <w:jc w:val="center"/>
              <w:rPr>
                <w:del w:id="4776" w:author="Autor"/>
                <w:color w:val="000000"/>
              </w:rPr>
            </w:pPr>
          </w:p>
        </w:tc>
        <w:tc>
          <w:tcPr>
            <w:tcW w:w="4628" w:type="dxa"/>
            <w:gridSpan w:val="2"/>
            <w:shd w:val="clear" w:color="auto" w:fill="auto"/>
            <w:vAlign w:val="center"/>
          </w:tcPr>
          <w:p w14:paraId="39C6D1C1" w14:textId="77777777" w:rsidR="000F7950" w:rsidRPr="007001F1" w:rsidDel="00DC7517" w:rsidRDefault="000F7950" w:rsidP="0079715F">
            <w:pPr>
              <w:jc w:val="both"/>
              <w:rPr>
                <w:del w:id="4777" w:author="Autor"/>
                <w:color w:val="000000"/>
              </w:rPr>
            </w:pPr>
          </w:p>
          <w:p w14:paraId="1B699D60" w14:textId="77777777" w:rsidR="000F7950" w:rsidRPr="007001F1" w:rsidDel="00DC7517" w:rsidRDefault="000F7950" w:rsidP="00E06948">
            <w:pPr>
              <w:jc w:val="both"/>
              <w:rPr>
                <w:del w:id="4778" w:author="Autor"/>
                <w:color w:val="000000"/>
              </w:rPr>
            </w:pPr>
            <w:del w:id="4779" w:author="Autor">
              <w:r w:rsidDel="00DC7517">
                <w:rPr>
                  <w:color w:val="000000"/>
                  <w:sz w:val="22"/>
                  <w:szCs w:val="22"/>
                </w:rPr>
                <w:delText>c</w:delText>
              </w:r>
              <w:r w:rsidRPr="007001F1" w:rsidDel="00DC7517">
                <w:rPr>
                  <w:color w:val="000000"/>
                  <w:sz w:val="22"/>
                  <w:szCs w:val="22"/>
                </w:rPr>
                <w:delText xml:space="preserve">) </w:delText>
              </w:r>
              <w:r w:rsidRPr="00E06948" w:rsidDel="00DC7517">
                <w:rPr>
                  <w:color w:val="000000"/>
                  <w:sz w:val="22"/>
                  <w:szCs w:val="22"/>
                </w:rPr>
                <w:delText>Nedošlo k rozdeleniu zákazky alebo nebol zvolený spôsob určenia jej PHZ s cieľom znížiť PHZ pod finančné limity podľa ZVO</w:delText>
              </w:r>
              <w:r w:rsidDel="00DC7517">
                <w:rPr>
                  <w:color w:val="000000"/>
                  <w:sz w:val="22"/>
                  <w:szCs w:val="22"/>
                </w:rPr>
                <w:delText xml:space="preserve"> alebo pod finančný limit </w:delText>
              </w:r>
              <w:r w:rsidR="00FC060E" w:rsidDel="00DC7517">
                <w:rPr>
                  <w:color w:val="000000"/>
                  <w:sz w:val="22"/>
                  <w:szCs w:val="22"/>
                </w:rPr>
                <w:delText>50 </w:delText>
              </w:r>
              <w:r w:rsidDel="00DC7517">
                <w:rPr>
                  <w:color w:val="000000"/>
                  <w:sz w:val="22"/>
                  <w:szCs w:val="22"/>
                </w:rPr>
                <w:delText>000 eur</w:delText>
              </w:r>
              <w:r w:rsidRPr="00E06948" w:rsidDel="00DC7517">
                <w:rPr>
                  <w:color w:val="000000"/>
                  <w:sz w:val="22"/>
                  <w:szCs w:val="22"/>
                </w:rPr>
                <w:delText>?</w:delText>
              </w:r>
            </w:del>
          </w:p>
          <w:p w14:paraId="3DC7318F" w14:textId="77777777" w:rsidR="000F7950" w:rsidRPr="007001F1" w:rsidDel="00DC7517" w:rsidRDefault="000F7950" w:rsidP="004C1136">
            <w:pPr>
              <w:jc w:val="both"/>
              <w:rPr>
                <w:del w:id="4780" w:author="Autor"/>
                <w:color w:val="000000"/>
              </w:rPr>
            </w:pPr>
          </w:p>
        </w:tc>
        <w:tc>
          <w:tcPr>
            <w:tcW w:w="567" w:type="dxa"/>
            <w:shd w:val="clear" w:color="auto" w:fill="auto"/>
            <w:vAlign w:val="center"/>
          </w:tcPr>
          <w:p w14:paraId="1DC511F2" w14:textId="77777777" w:rsidR="000F7950" w:rsidRPr="007001F1" w:rsidDel="00DC7517" w:rsidRDefault="000F7950" w:rsidP="007C5563">
            <w:pPr>
              <w:jc w:val="center"/>
              <w:rPr>
                <w:del w:id="4781" w:author="Autor"/>
                <w:color w:val="000000"/>
              </w:rPr>
            </w:pPr>
          </w:p>
        </w:tc>
        <w:tc>
          <w:tcPr>
            <w:tcW w:w="567" w:type="dxa"/>
            <w:shd w:val="clear" w:color="auto" w:fill="auto"/>
            <w:vAlign w:val="center"/>
          </w:tcPr>
          <w:p w14:paraId="2C4E1FF8" w14:textId="77777777" w:rsidR="000F7950" w:rsidRPr="007001F1" w:rsidDel="00DC7517" w:rsidRDefault="000F7950" w:rsidP="007C5563">
            <w:pPr>
              <w:jc w:val="center"/>
              <w:rPr>
                <w:del w:id="4782" w:author="Autor"/>
                <w:color w:val="000000"/>
              </w:rPr>
            </w:pPr>
          </w:p>
        </w:tc>
        <w:tc>
          <w:tcPr>
            <w:tcW w:w="776" w:type="dxa"/>
            <w:shd w:val="clear" w:color="auto" w:fill="auto"/>
            <w:vAlign w:val="center"/>
          </w:tcPr>
          <w:p w14:paraId="4C2D49A1" w14:textId="77777777" w:rsidR="000F7950" w:rsidRPr="007001F1" w:rsidDel="00DC7517" w:rsidRDefault="000F7950" w:rsidP="007C5563">
            <w:pPr>
              <w:jc w:val="center"/>
              <w:rPr>
                <w:del w:id="4783" w:author="Autor"/>
                <w:color w:val="000000"/>
              </w:rPr>
            </w:pPr>
          </w:p>
        </w:tc>
        <w:tc>
          <w:tcPr>
            <w:tcW w:w="1775" w:type="dxa"/>
            <w:shd w:val="clear" w:color="auto" w:fill="auto"/>
            <w:vAlign w:val="center"/>
          </w:tcPr>
          <w:p w14:paraId="006E8BD8" w14:textId="77777777" w:rsidR="000F7950" w:rsidRPr="007001F1" w:rsidDel="00DC7517" w:rsidRDefault="000F7950" w:rsidP="007C5563">
            <w:pPr>
              <w:jc w:val="center"/>
              <w:rPr>
                <w:del w:id="4784" w:author="Autor"/>
                <w:color w:val="000000"/>
              </w:rPr>
            </w:pPr>
          </w:p>
        </w:tc>
      </w:tr>
      <w:tr w:rsidR="0079715F" w:rsidRPr="007001F1" w:rsidDel="00DC7517" w14:paraId="24A1E017" w14:textId="77777777" w:rsidTr="00DC7517">
        <w:trPr>
          <w:trHeight w:val="2553"/>
          <w:del w:id="4785" w:author="Autor"/>
        </w:trPr>
        <w:tc>
          <w:tcPr>
            <w:tcW w:w="774" w:type="dxa"/>
            <w:shd w:val="clear" w:color="auto" w:fill="auto"/>
            <w:noWrap/>
            <w:vAlign w:val="center"/>
          </w:tcPr>
          <w:p w14:paraId="54329D91" w14:textId="77777777" w:rsidR="0079715F" w:rsidRPr="007001F1" w:rsidDel="00DC7517" w:rsidRDefault="0079715F" w:rsidP="007C5563">
            <w:pPr>
              <w:jc w:val="center"/>
              <w:rPr>
                <w:del w:id="4786" w:author="Autor"/>
                <w:color w:val="000000"/>
              </w:rPr>
            </w:pPr>
          </w:p>
          <w:p w14:paraId="34D3B59B" w14:textId="77777777" w:rsidR="0079715F" w:rsidRPr="007001F1" w:rsidDel="00DC7517" w:rsidRDefault="0079715F" w:rsidP="007C5563">
            <w:pPr>
              <w:jc w:val="center"/>
              <w:rPr>
                <w:del w:id="4787" w:author="Autor"/>
                <w:color w:val="000000"/>
              </w:rPr>
            </w:pPr>
            <w:del w:id="4788" w:author="Autor">
              <w:r w:rsidDel="00DC7517">
                <w:rPr>
                  <w:color w:val="000000"/>
                  <w:sz w:val="22"/>
                  <w:szCs w:val="22"/>
                </w:rPr>
                <w:delText>7</w:delText>
              </w:r>
            </w:del>
          </w:p>
        </w:tc>
        <w:tc>
          <w:tcPr>
            <w:tcW w:w="4628" w:type="dxa"/>
            <w:gridSpan w:val="2"/>
            <w:shd w:val="clear" w:color="auto" w:fill="auto"/>
            <w:vAlign w:val="center"/>
          </w:tcPr>
          <w:p w14:paraId="38EAC916" w14:textId="77777777" w:rsidR="0079715F" w:rsidRPr="007001F1" w:rsidDel="00DC7517" w:rsidRDefault="0079715F" w:rsidP="00D5534B">
            <w:pPr>
              <w:jc w:val="both"/>
              <w:rPr>
                <w:del w:id="4789" w:author="Autor"/>
                <w:color w:val="000000"/>
              </w:rPr>
            </w:pPr>
          </w:p>
          <w:p w14:paraId="2231194D" w14:textId="77777777" w:rsidR="0079715F" w:rsidRPr="007001F1" w:rsidDel="00DC7517" w:rsidRDefault="0079715F" w:rsidP="00A8069C">
            <w:pPr>
              <w:jc w:val="both"/>
              <w:rPr>
                <w:del w:id="4790" w:author="Autor"/>
                <w:color w:val="000000"/>
              </w:rPr>
            </w:pPr>
            <w:del w:id="4791" w:author="Autor">
              <w:r w:rsidRPr="007001F1" w:rsidDel="00DC7517">
                <w:rPr>
                  <w:color w:val="000000"/>
                  <w:sz w:val="22"/>
                  <w:szCs w:val="22"/>
                </w:rPr>
                <w:delText>Oslovil alebo identifikoval prijímateľ minimálne troch potenciálnych dodávateľov</w:delText>
              </w:r>
              <w:r w:rsidR="00A8069C" w:rsidDel="00DC7517">
                <w:rPr>
                  <w:color w:val="000000"/>
                  <w:sz w:val="22"/>
                  <w:szCs w:val="22"/>
                </w:rPr>
                <w:delText xml:space="preserve"> </w:delText>
              </w:r>
              <w:r w:rsidR="00A8069C" w:rsidRPr="00A8069C" w:rsidDel="00DC7517">
                <w:rPr>
                  <w:color w:val="000000"/>
                  <w:sz w:val="22"/>
                  <w:szCs w:val="22"/>
                </w:rPr>
                <w:delText>(ak oslovil alebo identifikoval prijímateľ viac ako troch p</w:delText>
              </w:r>
              <w:r w:rsidR="00A8069C" w:rsidDel="00DC7517">
                <w:rPr>
                  <w:color w:val="000000"/>
                  <w:sz w:val="22"/>
                  <w:szCs w:val="22"/>
                </w:rPr>
                <w:delText>otenciálnych dodávateľov, nižšie</w:delText>
              </w:r>
              <w:r w:rsidR="00A8069C" w:rsidRPr="00A8069C" w:rsidDel="00DC7517">
                <w:rPr>
                  <w:color w:val="000000"/>
                  <w:sz w:val="22"/>
                  <w:szCs w:val="22"/>
                </w:rPr>
                <w:delText xml:space="preserve"> uvedené podmienky musia spĺňať všetci)</w:delText>
              </w:r>
              <w:r w:rsidDel="00DC7517">
                <w:rPr>
                  <w:color w:val="000000"/>
                  <w:sz w:val="22"/>
                  <w:szCs w:val="22"/>
                </w:rPr>
                <w:delText>, ktorí sú oprávnení</w:delText>
              </w:r>
              <w:r w:rsidRPr="00335805" w:rsidDel="00DC7517">
                <w:rPr>
                  <w:color w:val="000000"/>
                  <w:sz w:val="22"/>
                  <w:szCs w:val="22"/>
                </w:rPr>
                <w:delText xml:space="preserve"> dodávať službu, tovar alebo prácu v rozsahu predmetu zákazky a </w:delText>
              </w:r>
              <w:r w:rsidDel="00DC7517">
                <w:rPr>
                  <w:color w:val="000000"/>
                  <w:sz w:val="22"/>
                  <w:szCs w:val="22"/>
                </w:rPr>
                <w:delText>ktorí</w:delText>
              </w:r>
              <w:r w:rsidRPr="00335805" w:rsidDel="00DC7517">
                <w:rPr>
                  <w:color w:val="000000"/>
                  <w:sz w:val="22"/>
                  <w:szCs w:val="22"/>
                </w:rPr>
                <w:delText xml:space="preserve"> nem</w:delText>
              </w:r>
              <w:r w:rsidDel="00DC7517">
                <w:rPr>
                  <w:color w:val="000000"/>
                  <w:sz w:val="22"/>
                  <w:szCs w:val="22"/>
                </w:rPr>
                <w:delText>ajú</w:delText>
              </w:r>
              <w:r w:rsidRPr="00335805" w:rsidDel="00DC7517">
                <w:rPr>
                  <w:color w:val="000000"/>
                  <w:sz w:val="22"/>
                  <w:szCs w:val="22"/>
                </w:rPr>
                <w:delText xml:space="preserve"> uložený zákaz účasti </w:delText>
              </w:r>
              <w:r w:rsidRPr="00BF1B08" w:rsidDel="00DC7517">
                <w:rPr>
                  <w:color w:val="000000"/>
                  <w:sz w:val="22"/>
                  <w:szCs w:val="22"/>
                </w:rPr>
                <w:delText>vo verejnom obstarávaní potvrdený konečným rozhodnutím v Slovenskej republike alebo v štáte sídla, miesta podnikania alebo obvyklého pobytu</w:delText>
              </w:r>
              <w:r w:rsidDel="00DC7517">
                <w:rPr>
                  <w:color w:val="000000"/>
                  <w:sz w:val="22"/>
                  <w:szCs w:val="22"/>
                </w:rPr>
                <w:delText xml:space="preserve"> </w:delText>
              </w:r>
              <w:r w:rsidRPr="007001F1" w:rsidDel="00DC7517">
                <w:rPr>
                  <w:color w:val="000000"/>
                  <w:sz w:val="22"/>
                  <w:szCs w:val="22"/>
                </w:rPr>
                <w:delText>za účelom výberu úspešného uchádzača?</w:delText>
              </w:r>
              <w:r w:rsidR="00C1643B" w:rsidDel="00DC7517">
                <w:rPr>
                  <w:color w:val="000000"/>
                  <w:sz w:val="22"/>
                  <w:szCs w:val="22"/>
                </w:rPr>
                <w:delText xml:space="preserve"> </w:delText>
              </w:r>
            </w:del>
          </w:p>
        </w:tc>
        <w:tc>
          <w:tcPr>
            <w:tcW w:w="567" w:type="dxa"/>
            <w:shd w:val="clear" w:color="auto" w:fill="auto"/>
            <w:vAlign w:val="center"/>
          </w:tcPr>
          <w:p w14:paraId="50A45D50" w14:textId="77777777" w:rsidR="0079715F" w:rsidRPr="007001F1" w:rsidDel="00DC7517" w:rsidRDefault="0079715F" w:rsidP="007C5563">
            <w:pPr>
              <w:jc w:val="center"/>
              <w:rPr>
                <w:del w:id="4792" w:author="Autor"/>
                <w:color w:val="000000"/>
              </w:rPr>
            </w:pPr>
            <w:del w:id="4793" w:author="Autor">
              <w:r w:rsidRPr="007001F1" w:rsidDel="00DC7517">
                <w:rPr>
                  <w:color w:val="000000"/>
                  <w:sz w:val="22"/>
                  <w:szCs w:val="22"/>
                </w:rPr>
                <w:delText> </w:delText>
              </w:r>
            </w:del>
          </w:p>
        </w:tc>
        <w:tc>
          <w:tcPr>
            <w:tcW w:w="567" w:type="dxa"/>
            <w:shd w:val="clear" w:color="auto" w:fill="auto"/>
            <w:vAlign w:val="center"/>
          </w:tcPr>
          <w:p w14:paraId="4C9CA4B2" w14:textId="77777777" w:rsidR="0079715F" w:rsidRPr="007001F1" w:rsidDel="00DC7517" w:rsidRDefault="0079715F" w:rsidP="007C5563">
            <w:pPr>
              <w:jc w:val="center"/>
              <w:rPr>
                <w:del w:id="4794" w:author="Autor"/>
                <w:color w:val="000000"/>
              </w:rPr>
            </w:pPr>
            <w:del w:id="4795" w:author="Autor">
              <w:r w:rsidRPr="007001F1" w:rsidDel="00DC7517">
                <w:rPr>
                  <w:color w:val="000000"/>
                  <w:sz w:val="22"/>
                  <w:szCs w:val="22"/>
                </w:rPr>
                <w:delText> </w:delText>
              </w:r>
            </w:del>
          </w:p>
        </w:tc>
        <w:tc>
          <w:tcPr>
            <w:tcW w:w="776" w:type="dxa"/>
            <w:shd w:val="clear" w:color="auto" w:fill="auto"/>
            <w:vAlign w:val="center"/>
          </w:tcPr>
          <w:p w14:paraId="30672A50" w14:textId="77777777" w:rsidR="0079715F" w:rsidRPr="007001F1" w:rsidDel="00DC7517" w:rsidRDefault="0079715F" w:rsidP="007C5563">
            <w:pPr>
              <w:jc w:val="center"/>
              <w:rPr>
                <w:del w:id="4796" w:author="Autor"/>
                <w:color w:val="000000"/>
              </w:rPr>
            </w:pPr>
            <w:del w:id="4797" w:author="Autor">
              <w:r w:rsidRPr="007001F1" w:rsidDel="00DC7517">
                <w:rPr>
                  <w:color w:val="000000"/>
                  <w:sz w:val="22"/>
                  <w:szCs w:val="22"/>
                </w:rPr>
                <w:delText> </w:delText>
              </w:r>
            </w:del>
          </w:p>
        </w:tc>
        <w:tc>
          <w:tcPr>
            <w:tcW w:w="1775" w:type="dxa"/>
            <w:shd w:val="clear" w:color="auto" w:fill="auto"/>
            <w:vAlign w:val="center"/>
          </w:tcPr>
          <w:p w14:paraId="00CF1D40" w14:textId="77777777" w:rsidR="0079715F" w:rsidRPr="007001F1" w:rsidDel="00DC7517" w:rsidRDefault="0079715F" w:rsidP="007C5563">
            <w:pPr>
              <w:jc w:val="center"/>
              <w:rPr>
                <w:del w:id="4798" w:author="Autor"/>
                <w:color w:val="000000"/>
              </w:rPr>
            </w:pPr>
            <w:del w:id="4799" w:author="Autor">
              <w:r w:rsidRPr="007001F1" w:rsidDel="00DC7517">
                <w:rPr>
                  <w:color w:val="000000"/>
                  <w:sz w:val="22"/>
                  <w:szCs w:val="22"/>
                </w:rPr>
                <w:delText> </w:delText>
              </w:r>
            </w:del>
          </w:p>
        </w:tc>
      </w:tr>
      <w:tr w:rsidR="0079715F" w:rsidRPr="007001F1" w:rsidDel="00DC7517" w14:paraId="4B7D74AF" w14:textId="77777777" w:rsidTr="00DC7517">
        <w:trPr>
          <w:trHeight w:val="1560"/>
          <w:del w:id="4800" w:author="Autor"/>
        </w:trPr>
        <w:tc>
          <w:tcPr>
            <w:tcW w:w="774" w:type="dxa"/>
            <w:shd w:val="clear" w:color="auto" w:fill="auto"/>
            <w:noWrap/>
            <w:vAlign w:val="center"/>
            <w:hideMark/>
          </w:tcPr>
          <w:p w14:paraId="711EA2E7" w14:textId="77777777" w:rsidR="0079715F" w:rsidRPr="007001F1" w:rsidDel="00DC7517" w:rsidRDefault="0079715F" w:rsidP="00D2171A">
            <w:pPr>
              <w:jc w:val="center"/>
              <w:rPr>
                <w:del w:id="4801" w:author="Autor"/>
                <w:color w:val="000000"/>
              </w:rPr>
            </w:pPr>
          </w:p>
          <w:p w14:paraId="3F5C6760" w14:textId="77777777" w:rsidR="0079715F" w:rsidRPr="007001F1" w:rsidDel="00DC7517" w:rsidRDefault="0079715F" w:rsidP="00A8069C">
            <w:pPr>
              <w:jc w:val="center"/>
              <w:rPr>
                <w:del w:id="4802" w:author="Autor"/>
                <w:color w:val="000000"/>
              </w:rPr>
            </w:pPr>
            <w:del w:id="4803" w:author="Autor">
              <w:r w:rsidDel="00DC7517">
                <w:rPr>
                  <w:color w:val="000000"/>
                  <w:sz w:val="22"/>
                  <w:szCs w:val="22"/>
                </w:rPr>
                <w:delText>8</w:delText>
              </w:r>
            </w:del>
          </w:p>
          <w:p w14:paraId="56F69BE0" w14:textId="77777777" w:rsidR="0079715F" w:rsidRPr="007001F1" w:rsidDel="00DC7517" w:rsidRDefault="0079715F" w:rsidP="00A8069C">
            <w:pPr>
              <w:jc w:val="center"/>
              <w:rPr>
                <w:del w:id="4804" w:author="Autor"/>
                <w:color w:val="000000"/>
              </w:rPr>
            </w:pPr>
          </w:p>
        </w:tc>
        <w:tc>
          <w:tcPr>
            <w:tcW w:w="4628" w:type="dxa"/>
            <w:gridSpan w:val="2"/>
            <w:shd w:val="clear" w:color="auto" w:fill="auto"/>
            <w:vAlign w:val="center"/>
            <w:hideMark/>
          </w:tcPr>
          <w:p w14:paraId="4DC6BD96" w14:textId="77777777" w:rsidR="0079715F" w:rsidRPr="0079715F" w:rsidDel="00DC7517" w:rsidRDefault="0079715F" w:rsidP="0079715F">
            <w:pPr>
              <w:jc w:val="both"/>
              <w:rPr>
                <w:del w:id="4805" w:author="Autor"/>
                <w:color w:val="000000"/>
              </w:rPr>
            </w:pPr>
            <w:del w:id="4806" w:author="Autor">
              <w:r w:rsidRPr="007A3EA7" w:rsidDel="00DC7517">
                <w:rPr>
                  <w:color w:val="000000"/>
                  <w:sz w:val="22"/>
                  <w:szCs w:val="22"/>
                </w:rPr>
                <w:delText xml:space="preserve"> </w:delText>
              </w:r>
            </w:del>
          </w:p>
          <w:p w14:paraId="5C63FBD5" w14:textId="77777777" w:rsidR="0079715F" w:rsidRPr="00CF468C" w:rsidDel="00DC7517" w:rsidRDefault="0079715F" w:rsidP="0079715F">
            <w:pPr>
              <w:pStyle w:val="Odsekzoznamu"/>
              <w:ind w:left="0"/>
              <w:jc w:val="both"/>
              <w:rPr>
                <w:del w:id="4807" w:author="Autor"/>
                <w:color w:val="000000"/>
              </w:rPr>
            </w:pPr>
          </w:p>
          <w:p w14:paraId="02C0FA24" w14:textId="77777777" w:rsidR="0079715F" w:rsidRPr="0079715F" w:rsidDel="00DC7517" w:rsidRDefault="0079715F" w:rsidP="0079715F">
            <w:pPr>
              <w:jc w:val="both"/>
              <w:rPr>
                <w:del w:id="4808" w:author="Autor"/>
                <w:color w:val="000000"/>
              </w:rPr>
            </w:pPr>
            <w:del w:id="4809" w:author="Autor">
              <w:r w:rsidRPr="00343F01" w:rsidDel="00DC7517">
                <w:rPr>
                  <w:color w:val="000000"/>
                  <w:sz w:val="22"/>
                  <w:szCs w:val="22"/>
                </w:rPr>
                <w:delText>Obsahuje záznam z</w:delText>
              </w:r>
              <w:r w:rsidRPr="007001F1" w:rsidDel="00DC7517">
                <w:rPr>
                  <w:color w:val="000000"/>
                  <w:sz w:val="22"/>
                  <w:szCs w:val="22"/>
                </w:rPr>
                <w:delText xml:space="preserve"> prieskum</w:delText>
              </w:r>
              <w:r w:rsidDel="00DC7517">
                <w:rPr>
                  <w:color w:val="000000"/>
                  <w:sz w:val="22"/>
                  <w:szCs w:val="22"/>
                </w:rPr>
                <w:delText>u</w:delText>
              </w:r>
              <w:r w:rsidRPr="007001F1" w:rsidDel="00DC7517">
                <w:rPr>
                  <w:color w:val="000000"/>
                  <w:sz w:val="22"/>
                  <w:szCs w:val="22"/>
                </w:rPr>
                <w:delText xml:space="preserve"> trhu minimálne náležitosti určené Systémom riadenia EŠIF? </w:delText>
              </w:r>
            </w:del>
          </w:p>
          <w:p w14:paraId="4048EFCD" w14:textId="77777777" w:rsidR="0079715F" w:rsidRPr="007A3EA7" w:rsidDel="00DC7517" w:rsidRDefault="0079715F" w:rsidP="007A3EA7">
            <w:pPr>
              <w:jc w:val="both"/>
              <w:rPr>
                <w:del w:id="4810" w:author="Autor"/>
                <w:color w:val="000000"/>
              </w:rPr>
            </w:pPr>
          </w:p>
        </w:tc>
        <w:tc>
          <w:tcPr>
            <w:tcW w:w="567" w:type="dxa"/>
            <w:shd w:val="clear" w:color="auto" w:fill="auto"/>
            <w:vAlign w:val="center"/>
            <w:hideMark/>
          </w:tcPr>
          <w:p w14:paraId="49245235" w14:textId="77777777" w:rsidR="0079715F" w:rsidRPr="007001F1" w:rsidDel="00DC7517" w:rsidRDefault="0079715F" w:rsidP="007C5563">
            <w:pPr>
              <w:jc w:val="center"/>
              <w:rPr>
                <w:del w:id="4811" w:author="Autor"/>
                <w:color w:val="000000"/>
              </w:rPr>
            </w:pPr>
            <w:del w:id="4812" w:author="Autor">
              <w:r w:rsidRPr="007001F1" w:rsidDel="00DC7517">
                <w:rPr>
                  <w:color w:val="000000"/>
                  <w:sz w:val="22"/>
                  <w:szCs w:val="22"/>
                </w:rPr>
                <w:delText> </w:delText>
              </w:r>
            </w:del>
          </w:p>
          <w:p w14:paraId="117297B8" w14:textId="77777777" w:rsidR="0079715F" w:rsidRPr="007001F1" w:rsidDel="00DC7517" w:rsidRDefault="0079715F" w:rsidP="007C5563">
            <w:pPr>
              <w:jc w:val="center"/>
              <w:rPr>
                <w:del w:id="4813" w:author="Autor"/>
                <w:color w:val="000000"/>
              </w:rPr>
            </w:pPr>
            <w:del w:id="4814" w:author="Autor">
              <w:r w:rsidRPr="007001F1" w:rsidDel="00DC7517">
                <w:rPr>
                  <w:color w:val="000000"/>
                  <w:sz w:val="22"/>
                  <w:szCs w:val="22"/>
                </w:rPr>
                <w:delText> </w:delText>
              </w:r>
            </w:del>
          </w:p>
        </w:tc>
        <w:tc>
          <w:tcPr>
            <w:tcW w:w="567" w:type="dxa"/>
            <w:shd w:val="clear" w:color="auto" w:fill="auto"/>
            <w:vAlign w:val="center"/>
            <w:hideMark/>
          </w:tcPr>
          <w:p w14:paraId="743326DC" w14:textId="77777777" w:rsidR="0079715F" w:rsidRPr="007001F1" w:rsidDel="00DC7517" w:rsidRDefault="0079715F" w:rsidP="007C5563">
            <w:pPr>
              <w:jc w:val="center"/>
              <w:rPr>
                <w:del w:id="4815" w:author="Autor"/>
                <w:color w:val="000000"/>
              </w:rPr>
            </w:pPr>
            <w:del w:id="4816" w:author="Autor">
              <w:r w:rsidRPr="007001F1" w:rsidDel="00DC7517">
                <w:rPr>
                  <w:color w:val="000000"/>
                  <w:sz w:val="22"/>
                  <w:szCs w:val="22"/>
                </w:rPr>
                <w:delText> </w:delText>
              </w:r>
            </w:del>
          </w:p>
          <w:p w14:paraId="6966CEE3" w14:textId="77777777" w:rsidR="0079715F" w:rsidRPr="007001F1" w:rsidDel="00DC7517" w:rsidRDefault="0079715F" w:rsidP="007C5563">
            <w:pPr>
              <w:jc w:val="center"/>
              <w:rPr>
                <w:del w:id="4817" w:author="Autor"/>
                <w:color w:val="000000"/>
              </w:rPr>
            </w:pPr>
            <w:del w:id="4818" w:author="Autor">
              <w:r w:rsidRPr="007001F1" w:rsidDel="00DC7517">
                <w:rPr>
                  <w:color w:val="000000"/>
                  <w:sz w:val="22"/>
                  <w:szCs w:val="22"/>
                </w:rPr>
                <w:delText> </w:delText>
              </w:r>
            </w:del>
          </w:p>
        </w:tc>
        <w:tc>
          <w:tcPr>
            <w:tcW w:w="776" w:type="dxa"/>
            <w:shd w:val="clear" w:color="auto" w:fill="auto"/>
            <w:vAlign w:val="center"/>
            <w:hideMark/>
          </w:tcPr>
          <w:p w14:paraId="281BDC2B" w14:textId="77777777" w:rsidR="0079715F" w:rsidRPr="007001F1" w:rsidDel="00DC7517" w:rsidRDefault="0079715F" w:rsidP="007C5563">
            <w:pPr>
              <w:jc w:val="center"/>
              <w:rPr>
                <w:del w:id="4819" w:author="Autor"/>
                <w:color w:val="000000"/>
              </w:rPr>
            </w:pPr>
            <w:del w:id="4820" w:author="Autor">
              <w:r w:rsidRPr="007001F1" w:rsidDel="00DC7517">
                <w:rPr>
                  <w:color w:val="000000"/>
                  <w:sz w:val="22"/>
                  <w:szCs w:val="22"/>
                </w:rPr>
                <w:delText> </w:delText>
              </w:r>
            </w:del>
          </w:p>
          <w:p w14:paraId="4FDA2135" w14:textId="77777777" w:rsidR="0079715F" w:rsidRPr="007001F1" w:rsidDel="00DC7517" w:rsidRDefault="0079715F" w:rsidP="007C5563">
            <w:pPr>
              <w:jc w:val="center"/>
              <w:rPr>
                <w:del w:id="4821" w:author="Autor"/>
                <w:color w:val="000000"/>
              </w:rPr>
            </w:pPr>
            <w:del w:id="4822" w:author="Autor">
              <w:r w:rsidRPr="007001F1" w:rsidDel="00DC7517">
                <w:rPr>
                  <w:color w:val="000000"/>
                  <w:sz w:val="22"/>
                  <w:szCs w:val="22"/>
                </w:rPr>
                <w:delText> </w:delText>
              </w:r>
            </w:del>
          </w:p>
        </w:tc>
        <w:tc>
          <w:tcPr>
            <w:tcW w:w="1775" w:type="dxa"/>
            <w:shd w:val="clear" w:color="auto" w:fill="auto"/>
            <w:vAlign w:val="center"/>
            <w:hideMark/>
          </w:tcPr>
          <w:p w14:paraId="7E38C1F2" w14:textId="77777777" w:rsidR="0079715F" w:rsidRPr="007001F1" w:rsidDel="00DC7517" w:rsidRDefault="0079715F" w:rsidP="007C5563">
            <w:pPr>
              <w:jc w:val="center"/>
              <w:rPr>
                <w:del w:id="4823" w:author="Autor"/>
                <w:color w:val="000000"/>
              </w:rPr>
            </w:pPr>
            <w:del w:id="4824" w:author="Autor">
              <w:r w:rsidRPr="007001F1" w:rsidDel="00DC7517">
                <w:rPr>
                  <w:color w:val="000000"/>
                  <w:sz w:val="22"/>
                  <w:szCs w:val="22"/>
                </w:rPr>
                <w:delText> </w:delText>
              </w:r>
            </w:del>
          </w:p>
          <w:p w14:paraId="62755CFE" w14:textId="77777777" w:rsidR="0079715F" w:rsidRPr="007001F1" w:rsidDel="00DC7517" w:rsidRDefault="0079715F" w:rsidP="007C5563">
            <w:pPr>
              <w:jc w:val="center"/>
              <w:rPr>
                <w:del w:id="4825" w:author="Autor"/>
                <w:color w:val="000000"/>
              </w:rPr>
            </w:pPr>
            <w:del w:id="4826" w:author="Autor">
              <w:r w:rsidRPr="007001F1" w:rsidDel="00DC7517">
                <w:rPr>
                  <w:color w:val="000000"/>
                  <w:sz w:val="22"/>
                  <w:szCs w:val="22"/>
                </w:rPr>
                <w:delText> </w:delText>
              </w:r>
            </w:del>
          </w:p>
        </w:tc>
      </w:tr>
      <w:tr w:rsidR="00343F01" w:rsidRPr="007001F1" w:rsidDel="00DC7517" w14:paraId="0D46C96A" w14:textId="77777777" w:rsidTr="00DC7517">
        <w:trPr>
          <w:trHeight w:val="20"/>
          <w:del w:id="4827" w:author="Autor"/>
        </w:trPr>
        <w:tc>
          <w:tcPr>
            <w:tcW w:w="774" w:type="dxa"/>
            <w:shd w:val="clear" w:color="auto" w:fill="auto"/>
            <w:noWrap/>
            <w:vAlign w:val="center"/>
            <w:hideMark/>
          </w:tcPr>
          <w:p w14:paraId="26F23372" w14:textId="77777777" w:rsidR="00343F01" w:rsidRPr="007001F1" w:rsidDel="00DC7517" w:rsidRDefault="0079715F">
            <w:pPr>
              <w:jc w:val="center"/>
              <w:rPr>
                <w:del w:id="4828" w:author="Autor"/>
                <w:color w:val="000000"/>
              </w:rPr>
            </w:pPr>
            <w:del w:id="4829" w:author="Autor">
              <w:r w:rsidDel="00DC7517">
                <w:rPr>
                  <w:color w:val="000000"/>
                  <w:sz w:val="22"/>
                  <w:szCs w:val="22"/>
                </w:rPr>
                <w:delText>9</w:delText>
              </w:r>
            </w:del>
          </w:p>
        </w:tc>
        <w:tc>
          <w:tcPr>
            <w:tcW w:w="4628" w:type="dxa"/>
            <w:gridSpan w:val="2"/>
            <w:shd w:val="clear" w:color="auto" w:fill="auto"/>
            <w:vAlign w:val="center"/>
            <w:hideMark/>
          </w:tcPr>
          <w:p w14:paraId="34AC5609" w14:textId="77777777" w:rsidR="00343F01" w:rsidRPr="007001F1" w:rsidDel="00DC7517" w:rsidRDefault="00343F01" w:rsidP="00D5534B">
            <w:pPr>
              <w:jc w:val="both"/>
              <w:rPr>
                <w:del w:id="4830" w:author="Autor"/>
                <w:color w:val="000000"/>
              </w:rPr>
            </w:pPr>
            <w:del w:id="4831" w:author="Autor">
              <w:r w:rsidRPr="007001F1" w:rsidDel="00DC7517">
                <w:rPr>
                  <w:color w:val="000000"/>
                  <w:sz w:val="22"/>
                  <w:szCs w:val="22"/>
                </w:rPr>
                <w:delText>Neboli identifikované iné porušenia pravidiel a postupov verejného obstarávania</w:delText>
              </w:r>
              <w:r w:rsidR="00672A4B" w:rsidDel="00DC7517">
                <w:rPr>
                  <w:color w:val="000000"/>
                  <w:sz w:val="22"/>
                  <w:szCs w:val="22"/>
                </w:rPr>
                <w:delText xml:space="preserve"> </w:delText>
              </w:r>
              <w:r w:rsidR="00672A4B" w:rsidRPr="00672A4B" w:rsidDel="00DC7517">
                <w:rPr>
                  <w:color w:val="000000"/>
                  <w:sz w:val="22"/>
                  <w:szCs w:val="22"/>
                </w:rPr>
                <w:delText>(napr. nesplnenie postkontraktačných  oznamovacích povinností verejného obstarávateľa voči ÚVO resp. profilu verejného obstarávateľa)</w:delText>
              </w:r>
              <w:r w:rsidRPr="007001F1" w:rsidDel="00DC7517">
                <w:rPr>
                  <w:color w:val="000000"/>
                  <w:sz w:val="22"/>
                  <w:szCs w:val="22"/>
                </w:rPr>
                <w:delText>?</w:delText>
              </w:r>
            </w:del>
          </w:p>
        </w:tc>
        <w:tc>
          <w:tcPr>
            <w:tcW w:w="567" w:type="dxa"/>
            <w:shd w:val="clear" w:color="auto" w:fill="auto"/>
            <w:vAlign w:val="center"/>
            <w:hideMark/>
          </w:tcPr>
          <w:p w14:paraId="526D64E5" w14:textId="77777777" w:rsidR="00343F01" w:rsidRPr="007001F1" w:rsidDel="00DC7517" w:rsidRDefault="00343F01" w:rsidP="007C5563">
            <w:pPr>
              <w:jc w:val="center"/>
              <w:rPr>
                <w:del w:id="4832" w:author="Autor"/>
                <w:color w:val="000000"/>
              </w:rPr>
            </w:pPr>
            <w:del w:id="4833" w:author="Autor">
              <w:r w:rsidRPr="007001F1" w:rsidDel="00DC7517">
                <w:rPr>
                  <w:color w:val="000000"/>
                  <w:sz w:val="22"/>
                  <w:szCs w:val="22"/>
                </w:rPr>
                <w:delText> </w:delText>
              </w:r>
            </w:del>
          </w:p>
        </w:tc>
        <w:tc>
          <w:tcPr>
            <w:tcW w:w="567" w:type="dxa"/>
            <w:shd w:val="clear" w:color="auto" w:fill="auto"/>
            <w:vAlign w:val="center"/>
            <w:hideMark/>
          </w:tcPr>
          <w:p w14:paraId="49C485EC" w14:textId="77777777" w:rsidR="00343F01" w:rsidRPr="007001F1" w:rsidDel="00DC7517" w:rsidRDefault="00343F01" w:rsidP="007C5563">
            <w:pPr>
              <w:jc w:val="center"/>
              <w:rPr>
                <w:del w:id="4834" w:author="Autor"/>
                <w:color w:val="000000"/>
              </w:rPr>
            </w:pPr>
            <w:del w:id="4835" w:author="Autor">
              <w:r w:rsidRPr="007001F1" w:rsidDel="00DC7517">
                <w:rPr>
                  <w:color w:val="000000"/>
                  <w:sz w:val="22"/>
                  <w:szCs w:val="22"/>
                </w:rPr>
                <w:delText> </w:delText>
              </w:r>
            </w:del>
          </w:p>
        </w:tc>
        <w:tc>
          <w:tcPr>
            <w:tcW w:w="776" w:type="dxa"/>
            <w:shd w:val="clear" w:color="auto" w:fill="auto"/>
            <w:vAlign w:val="center"/>
            <w:hideMark/>
          </w:tcPr>
          <w:p w14:paraId="13529BAF" w14:textId="77777777" w:rsidR="00343F01" w:rsidRPr="007001F1" w:rsidDel="00DC7517" w:rsidRDefault="00343F01" w:rsidP="007C5563">
            <w:pPr>
              <w:jc w:val="center"/>
              <w:rPr>
                <w:del w:id="4836" w:author="Autor"/>
                <w:color w:val="000000"/>
              </w:rPr>
            </w:pPr>
            <w:del w:id="4837" w:author="Autor">
              <w:r w:rsidRPr="007001F1" w:rsidDel="00DC7517">
                <w:rPr>
                  <w:color w:val="000000"/>
                  <w:sz w:val="22"/>
                  <w:szCs w:val="22"/>
                </w:rPr>
                <w:delText> </w:delText>
              </w:r>
            </w:del>
          </w:p>
        </w:tc>
        <w:tc>
          <w:tcPr>
            <w:tcW w:w="1775" w:type="dxa"/>
            <w:shd w:val="clear" w:color="auto" w:fill="auto"/>
            <w:vAlign w:val="center"/>
            <w:hideMark/>
          </w:tcPr>
          <w:p w14:paraId="632B4018" w14:textId="77777777" w:rsidR="00343F01" w:rsidRPr="007001F1" w:rsidDel="00DC7517" w:rsidRDefault="00343F01" w:rsidP="007C5563">
            <w:pPr>
              <w:jc w:val="center"/>
              <w:rPr>
                <w:del w:id="4838" w:author="Autor"/>
                <w:color w:val="000000"/>
              </w:rPr>
            </w:pPr>
            <w:del w:id="4839" w:author="Autor">
              <w:r w:rsidRPr="007001F1" w:rsidDel="00DC7517">
                <w:rPr>
                  <w:color w:val="000000"/>
                  <w:sz w:val="22"/>
                  <w:szCs w:val="22"/>
                </w:rPr>
                <w:delText> </w:delText>
              </w:r>
            </w:del>
          </w:p>
        </w:tc>
      </w:tr>
      <w:tr w:rsidR="00343F01" w:rsidRPr="007001F1" w:rsidDel="00DC7517" w14:paraId="21D6FE64" w14:textId="77777777" w:rsidTr="00DC7517">
        <w:trPr>
          <w:trHeight w:val="300"/>
          <w:del w:id="4840" w:author="Autor"/>
        </w:trPr>
        <w:tc>
          <w:tcPr>
            <w:tcW w:w="3751" w:type="dxa"/>
            <w:gridSpan w:val="2"/>
            <w:shd w:val="clear" w:color="auto" w:fill="auto"/>
            <w:vAlign w:val="center"/>
            <w:hideMark/>
          </w:tcPr>
          <w:p w14:paraId="6FA9A22D" w14:textId="77777777" w:rsidR="00343F01" w:rsidRPr="007001F1" w:rsidDel="00DC7517" w:rsidRDefault="00343F01" w:rsidP="007C5563">
            <w:pPr>
              <w:rPr>
                <w:del w:id="4841" w:author="Autor"/>
                <w:b/>
                <w:bCs/>
              </w:rPr>
            </w:pPr>
            <w:del w:id="4842" w:author="Autor">
              <w:r w:rsidRPr="007001F1" w:rsidDel="00DC7517">
                <w:rPr>
                  <w:b/>
                  <w:bCs/>
                  <w:sz w:val="22"/>
                  <w:szCs w:val="22"/>
                </w:rPr>
                <w:delText>Kontrolu vykonal</w:delText>
              </w:r>
              <w:r w:rsidR="00BD759C" w:rsidDel="00DC7517">
                <w:rPr>
                  <w:rStyle w:val="Odkaznapoznmkupodiarou"/>
                  <w:b/>
                  <w:bCs/>
                  <w:sz w:val="22"/>
                  <w:szCs w:val="22"/>
                </w:rPr>
                <w:footnoteReference w:customMarkFollows="1" w:id="73"/>
                <w:delText>2</w:delText>
              </w:r>
              <w:r w:rsidRPr="007001F1" w:rsidDel="00DC7517">
                <w:rPr>
                  <w:b/>
                  <w:bCs/>
                  <w:sz w:val="22"/>
                  <w:szCs w:val="22"/>
                </w:rPr>
                <w:delText>:</w:delText>
              </w:r>
            </w:del>
          </w:p>
        </w:tc>
        <w:tc>
          <w:tcPr>
            <w:tcW w:w="5336" w:type="dxa"/>
            <w:gridSpan w:val="5"/>
            <w:shd w:val="clear" w:color="auto" w:fill="auto"/>
            <w:vAlign w:val="center"/>
            <w:hideMark/>
          </w:tcPr>
          <w:p w14:paraId="59BF7ACD" w14:textId="77777777" w:rsidR="00343F01" w:rsidRPr="007001F1" w:rsidDel="00DC7517" w:rsidRDefault="00343F01" w:rsidP="007C5563">
            <w:pPr>
              <w:rPr>
                <w:del w:id="4845" w:author="Autor"/>
                <w:color w:val="000000"/>
              </w:rPr>
            </w:pPr>
            <w:del w:id="4846" w:author="Autor">
              <w:r w:rsidRPr="007001F1" w:rsidDel="00DC7517">
                <w:rPr>
                  <w:color w:val="000000"/>
                  <w:sz w:val="22"/>
                  <w:szCs w:val="22"/>
                </w:rPr>
                <w:delText> </w:delText>
              </w:r>
            </w:del>
          </w:p>
        </w:tc>
      </w:tr>
      <w:tr w:rsidR="00343F01" w:rsidRPr="007001F1" w:rsidDel="00DC7517" w14:paraId="4B6B37BA" w14:textId="77777777" w:rsidTr="00DC7517">
        <w:trPr>
          <w:trHeight w:val="300"/>
          <w:del w:id="4847" w:author="Autor"/>
        </w:trPr>
        <w:tc>
          <w:tcPr>
            <w:tcW w:w="3751" w:type="dxa"/>
            <w:gridSpan w:val="2"/>
            <w:shd w:val="clear" w:color="auto" w:fill="auto"/>
            <w:vAlign w:val="center"/>
            <w:hideMark/>
          </w:tcPr>
          <w:p w14:paraId="4FE9F5BA" w14:textId="77777777" w:rsidR="00343F01" w:rsidRPr="007001F1" w:rsidDel="00DC7517" w:rsidRDefault="00343F01" w:rsidP="007C5563">
            <w:pPr>
              <w:rPr>
                <w:del w:id="4848" w:author="Autor"/>
                <w:b/>
                <w:bCs/>
              </w:rPr>
            </w:pPr>
            <w:del w:id="4849" w:author="Autor">
              <w:r w:rsidRPr="007001F1" w:rsidDel="00DC7517">
                <w:rPr>
                  <w:b/>
                  <w:bCs/>
                  <w:sz w:val="22"/>
                  <w:szCs w:val="22"/>
                </w:rPr>
                <w:delText>Dátum:</w:delText>
              </w:r>
            </w:del>
          </w:p>
        </w:tc>
        <w:tc>
          <w:tcPr>
            <w:tcW w:w="5336" w:type="dxa"/>
            <w:gridSpan w:val="5"/>
            <w:shd w:val="clear" w:color="auto" w:fill="auto"/>
            <w:vAlign w:val="center"/>
            <w:hideMark/>
          </w:tcPr>
          <w:p w14:paraId="5D84D1A3" w14:textId="77777777" w:rsidR="00343F01" w:rsidRPr="007001F1" w:rsidDel="00DC7517" w:rsidRDefault="00343F01" w:rsidP="007C5563">
            <w:pPr>
              <w:rPr>
                <w:del w:id="4850" w:author="Autor"/>
                <w:color w:val="000000"/>
              </w:rPr>
            </w:pPr>
            <w:del w:id="4851" w:author="Autor">
              <w:r w:rsidRPr="007001F1" w:rsidDel="00DC7517">
                <w:rPr>
                  <w:color w:val="000000"/>
                  <w:sz w:val="22"/>
                  <w:szCs w:val="22"/>
                </w:rPr>
                <w:delText> </w:delText>
              </w:r>
            </w:del>
          </w:p>
        </w:tc>
      </w:tr>
      <w:tr w:rsidR="00343F01" w:rsidRPr="007001F1" w:rsidDel="00DC7517" w14:paraId="411589F6" w14:textId="77777777" w:rsidTr="00DC7517">
        <w:trPr>
          <w:trHeight w:val="300"/>
          <w:del w:id="4852" w:author="Autor"/>
        </w:trPr>
        <w:tc>
          <w:tcPr>
            <w:tcW w:w="3751" w:type="dxa"/>
            <w:gridSpan w:val="2"/>
            <w:shd w:val="clear" w:color="000000" w:fill="FFFFFF"/>
            <w:vAlign w:val="center"/>
            <w:hideMark/>
          </w:tcPr>
          <w:p w14:paraId="6B45A86B" w14:textId="77777777" w:rsidR="00343F01" w:rsidRPr="007001F1" w:rsidDel="00DC7517" w:rsidRDefault="00343F01" w:rsidP="007C5563">
            <w:pPr>
              <w:rPr>
                <w:del w:id="4853" w:author="Autor"/>
                <w:b/>
                <w:bCs/>
              </w:rPr>
            </w:pPr>
            <w:del w:id="4854" w:author="Autor">
              <w:r w:rsidRPr="007001F1" w:rsidDel="00DC7517">
                <w:rPr>
                  <w:b/>
                  <w:bCs/>
                  <w:sz w:val="22"/>
                  <w:szCs w:val="22"/>
                </w:rPr>
                <w:delText>Podpis:</w:delText>
              </w:r>
            </w:del>
          </w:p>
        </w:tc>
        <w:tc>
          <w:tcPr>
            <w:tcW w:w="5336" w:type="dxa"/>
            <w:gridSpan w:val="5"/>
            <w:shd w:val="clear" w:color="auto" w:fill="auto"/>
            <w:vAlign w:val="center"/>
            <w:hideMark/>
          </w:tcPr>
          <w:p w14:paraId="6A5B0682" w14:textId="77777777" w:rsidR="00343F01" w:rsidRPr="007001F1" w:rsidDel="00DC7517" w:rsidRDefault="00343F01" w:rsidP="007C5563">
            <w:pPr>
              <w:rPr>
                <w:del w:id="4855" w:author="Autor"/>
                <w:color w:val="000000"/>
              </w:rPr>
            </w:pPr>
            <w:del w:id="4856" w:author="Autor">
              <w:r w:rsidRPr="007001F1" w:rsidDel="00DC7517">
                <w:rPr>
                  <w:color w:val="000000"/>
                  <w:sz w:val="22"/>
                  <w:szCs w:val="22"/>
                </w:rPr>
                <w:delText> </w:delText>
              </w:r>
            </w:del>
          </w:p>
        </w:tc>
      </w:tr>
      <w:tr w:rsidR="00343F01" w:rsidRPr="007001F1" w:rsidDel="00DC7517" w14:paraId="1179102A" w14:textId="77777777" w:rsidTr="00DC7517">
        <w:trPr>
          <w:trHeight w:val="300"/>
          <w:del w:id="4857" w:author="Autor"/>
        </w:trPr>
        <w:tc>
          <w:tcPr>
            <w:tcW w:w="9087" w:type="dxa"/>
            <w:gridSpan w:val="7"/>
            <w:shd w:val="clear" w:color="auto" w:fill="auto"/>
            <w:noWrap/>
            <w:vAlign w:val="bottom"/>
            <w:hideMark/>
          </w:tcPr>
          <w:p w14:paraId="725A68F2" w14:textId="77777777" w:rsidR="00343F01" w:rsidRPr="007001F1" w:rsidDel="00DC7517" w:rsidRDefault="00343F01" w:rsidP="007C5563">
            <w:pPr>
              <w:jc w:val="center"/>
              <w:rPr>
                <w:del w:id="4858" w:author="Autor"/>
                <w:color w:val="000000"/>
              </w:rPr>
            </w:pPr>
            <w:del w:id="4859" w:author="Autor">
              <w:r w:rsidRPr="007001F1" w:rsidDel="00DC7517">
                <w:rPr>
                  <w:color w:val="000000"/>
                  <w:sz w:val="22"/>
                  <w:szCs w:val="22"/>
                </w:rPr>
                <w:delText> </w:delText>
              </w:r>
            </w:del>
          </w:p>
        </w:tc>
      </w:tr>
      <w:tr w:rsidR="00343F01" w:rsidRPr="007001F1" w:rsidDel="00DC7517" w14:paraId="441B3D07" w14:textId="77777777" w:rsidTr="00DC7517">
        <w:trPr>
          <w:trHeight w:val="300"/>
          <w:del w:id="4860" w:author="Autor"/>
        </w:trPr>
        <w:tc>
          <w:tcPr>
            <w:tcW w:w="3751" w:type="dxa"/>
            <w:gridSpan w:val="2"/>
            <w:shd w:val="clear" w:color="000000" w:fill="FFFFFF"/>
            <w:vAlign w:val="center"/>
            <w:hideMark/>
          </w:tcPr>
          <w:p w14:paraId="6C6DE5A9" w14:textId="77777777" w:rsidR="00343F01" w:rsidRPr="007001F1" w:rsidDel="00DC7517" w:rsidRDefault="00343F01" w:rsidP="007C5563">
            <w:pPr>
              <w:rPr>
                <w:del w:id="4861" w:author="Autor"/>
                <w:b/>
                <w:bCs/>
              </w:rPr>
            </w:pPr>
            <w:del w:id="4862" w:author="Autor">
              <w:r w:rsidRPr="007001F1" w:rsidDel="00DC7517">
                <w:rPr>
                  <w:b/>
                  <w:bCs/>
                  <w:sz w:val="22"/>
                  <w:szCs w:val="22"/>
                </w:rPr>
                <w:delText xml:space="preserve">Kontrolu </w:delText>
              </w:r>
              <w:r w:rsidR="00E3352C" w:rsidDel="00DC7517">
                <w:rPr>
                  <w:b/>
                  <w:bCs/>
                  <w:sz w:val="22"/>
                  <w:szCs w:val="22"/>
                </w:rPr>
                <w:delText>schválil</w:delText>
              </w:r>
              <w:r w:rsidR="00E3352C" w:rsidRPr="007001F1" w:rsidDel="00DC7517">
                <w:rPr>
                  <w:b/>
                  <w:bCs/>
                  <w:sz w:val="22"/>
                  <w:szCs w:val="22"/>
                </w:rPr>
                <w:delText xml:space="preserve"> </w:delText>
              </w:r>
              <w:r w:rsidR="00BD759C" w:rsidDel="00DC7517">
                <w:rPr>
                  <w:rStyle w:val="Odkaznapoznmkupodiarou"/>
                  <w:b/>
                  <w:bCs/>
                  <w:sz w:val="22"/>
                  <w:szCs w:val="22"/>
                </w:rPr>
                <w:footnoteReference w:customMarkFollows="1" w:id="74"/>
                <w:delText>3</w:delText>
              </w:r>
              <w:r w:rsidRPr="007001F1" w:rsidDel="00DC7517">
                <w:rPr>
                  <w:b/>
                  <w:bCs/>
                  <w:sz w:val="22"/>
                  <w:szCs w:val="22"/>
                </w:rPr>
                <w:delText>:</w:delText>
              </w:r>
            </w:del>
          </w:p>
        </w:tc>
        <w:tc>
          <w:tcPr>
            <w:tcW w:w="5336" w:type="dxa"/>
            <w:gridSpan w:val="5"/>
            <w:shd w:val="clear" w:color="auto" w:fill="auto"/>
            <w:vAlign w:val="center"/>
            <w:hideMark/>
          </w:tcPr>
          <w:p w14:paraId="4F106C65" w14:textId="77777777" w:rsidR="00343F01" w:rsidRPr="007001F1" w:rsidDel="00DC7517" w:rsidRDefault="00343F01" w:rsidP="007C5563">
            <w:pPr>
              <w:rPr>
                <w:del w:id="4865" w:author="Autor"/>
                <w:color w:val="000000"/>
              </w:rPr>
            </w:pPr>
            <w:del w:id="4866" w:author="Autor">
              <w:r w:rsidRPr="007001F1" w:rsidDel="00DC7517">
                <w:rPr>
                  <w:color w:val="000000"/>
                  <w:sz w:val="22"/>
                  <w:szCs w:val="22"/>
                </w:rPr>
                <w:delText> </w:delText>
              </w:r>
            </w:del>
          </w:p>
        </w:tc>
      </w:tr>
      <w:tr w:rsidR="00343F01" w:rsidRPr="007001F1" w:rsidDel="00DC7517" w14:paraId="2CDA626D" w14:textId="77777777" w:rsidTr="00DC7517">
        <w:trPr>
          <w:trHeight w:val="300"/>
          <w:del w:id="4867" w:author="Autor"/>
        </w:trPr>
        <w:tc>
          <w:tcPr>
            <w:tcW w:w="3751" w:type="dxa"/>
            <w:gridSpan w:val="2"/>
            <w:shd w:val="clear" w:color="000000" w:fill="FFFFFF"/>
            <w:vAlign w:val="center"/>
            <w:hideMark/>
          </w:tcPr>
          <w:p w14:paraId="64010351" w14:textId="77777777" w:rsidR="00343F01" w:rsidRPr="007001F1" w:rsidDel="00DC7517" w:rsidRDefault="00343F01" w:rsidP="007C5563">
            <w:pPr>
              <w:rPr>
                <w:del w:id="4868" w:author="Autor"/>
                <w:b/>
                <w:bCs/>
              </w:rPr>
            </w:pPr>
            <w:del w:id="4869" w:author="Autor">
              <w:r w:rsidRPr="007001F1" w:rsidDel="00DC7517">
                <w:rPr>
                  <w:b/>
                  <w:bCs/>
                  <w:sz w:val="22"/>
                  <w:szCs w:val="22"/>
                </w:rPr>
                <w:delText xml:space="preserve">Dátum: </w:delText>
              </w:r>
            </w:del>
          </w:p>
        </w:tc>
        <w:tc>
          <w:tcPr>
            <w:tcW w:w="5336" w:type="dxa"/>
            <w:gridSpan w:val="5"/>
            <w:shd w:val="clear" w:color="auto" w:fill="auto"/>
            <w:vAlign w:val="center"/>
            <w:hideMark/>
          </w:tcPr>
          <w:p w14:paraId="15E92919" w14:textId="77777777" w:rsidR="00343F01" w:rsidRPr="007001F1" w:rsidDel="00DC7517" w:rsidRDefault="00343F01" w:rsidP="007C5563">
            <w:pPr>
              <w:rPr>
                <w:del w:id="4870" w:author="Autor"/>
                <w:color w:val="000000"/>
              </w:rPr>
            </w:pPr>
            <w:del w:id="4871" w:author="Autor">
              <w:r w:rsidRPr="007001F1" w:rsidDel="00DC7517">
                <w:rPr>
                  <w:color w:val="000000"/>
                  <w:sz w:val="22"/>
                  <w:szCs w:val="22"/>
                </w:rPr>
                <w:delText> </w:delText>
              </w:r>
            </w:del>
          </w:p>
        </w:tc>
      </w:tr>
      <w:tr w:rsidR="00343F01" w:rsidRPr="007001F1" w:rsidDel="00DC7517" w14:paraId="07EF16CC" w14:textId="77777777" w:rsidTr="00DC7517">
        <w:trPr>
          <w:trHeight w:val="300"/>
          <w:del w:id="4872" w:author="Autor"/>
        </w:trPr>
        <w:tc>
          <w:tcPr>
            <w:tcW w:w="3751" w:type="dxa"/>
            <w:gridSpan w:val="2"/>
            <w:shd w:val="clear" w:color="000000" w:fill="FFFFFF"/>
            <w:vAlign w:val="center"/>
            <w:hideMark/>
          </w:tcPr>
          <w:p w14:paraId="50FEA7DE" w14:textId="77777777" w:rsidR="00343F01" w:rsidRPr="007001F1" w:rsidDel="00DC7517" w:rsidRDefault="00343F01" w:rsidP="007C5563">
            <w:pPr>
              <w:rPr>
                <w:del w:id="4873" w:author="Autor"/>
                <w:b/>
                <w:bCs/>
              </w:rPr>
            </w:pPr>
            <w:del w:id="4874" w:author="Autor">
              <w:r w:rsidRPr="007001F1" w:rsidDel="00DC7517">
                <w:rPr>
                  <w:b/>
                  <w:bCs/>
                  <w:sz w:val="22"/>
                  <w:szCs w:val="22"/>
                </w:rPr>
                <w:delText>Podpis:</w:delText>
              </w:r>
            </w:del>
          </w:p>
        </w:tc>
        <w:tc>
          <w:tcPr>
            <w:tcW w:w="5336" w:type="dxa"/>
            <w:gridSpan w:val="5"/>
            <w:shd w:val="clear" w:color="auto" w:fill="auto"/>
            <w:vAlign w:val="center"/>
            <w:hideMark/>
          </w:tcPr>
          <w:p w14:paraId="547AD94C" w14:textId="77777777" w:rsidR="00343F01" w:rsidRPr="007001F1" w:rsidDel="00DC7517" w:rsidRDefault="00343F01" w:rsidP="007C5563">
            <w:pPr>
              <w:rPr>
                <w:del w:id="4875" w:author="Autor"/>
                <w:color w:val="000000"/>
              </w:rPr>
            </w:pPr>
            <w:del w:id="4876" w:author="Autor">
              <w:r w:rsidRPr="007001F1" w:rsidDel="00DC7517">
                <w:rPr>
                  <w:color w:val="000000"/>
                  <w:sz w:val="22"/>
                  <w:szCs w:val="22"/>
                </w:rPr>
                <w:delText> </w:delText>
              </w:r>
            </w:del>
          </w:p>
        </w:tc>
      </w:tr>
    </w:tbl>
    <w:p w14:paraId="7A4A4FF2" w14:textId="77777777" w:rsidR="007C5563" w:rsidRPr="007001F1" w:rsidDel="00DC7517" w:rsidRDefault="007C5563">
      <w:pPr>
        <w:rPr>
          <w:del w:id="4877" w:author="Autor"/>
        </w:rPr>
      </w:pPr>
    </w:p>
    <w:p w14:paraId="0FE9EDD4" w14:textId="77777777" w:rsidR="007C5563" w:rsidRPr="007001F1" w:rsidRDefault="007C5563">
      <w:pPr>
        <w:spacing w:after="160" w:line="259" w:lineRule="auto"/>
      </w:pPr>
      <w:del w:id="4878" w:author="Autor">
        <w:r w:rsidRPr="007001F1" w:rsidDel="00DC7517">
          <w:br w:type="page"/>
        </w:r>
      </w:del>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1B424EDC" w14:textId="77777777" w:rsidTr="003D4C35">
        <w:trPr>
          <w:trHeight w:val="645"/>
        </w:trPr>
        <w:tc>
          <w:tcPr>
            <w:tcW w:w="9087" w:type="dxa"/>
            <w:gridSpan w:val="7"/>
            <w:shd w:val="clear" w:color="000000" w:fill="60497A"/>
            <w:vAlign w:val="center"/>
            <w:hideMark/>
          </w:tcPr>
          <w:p w14:paraId="1C559BAF" w14:textId="77777777" w:rsidR="007C5563" w:rsidRPr="007001F1" w:rsidRDefault="007C5563" w:rsidP="00DC7517">
            <w:pPr>
              <w:jc w:val="center"/>
              <w:rPr>
                <w:b/>
                <w:bCs/>
                <w:color w:val="FFFFFF"/>
              </w:rPr>
            </w:pPr>
            <w:r w:rsidRPr="007001F1">
              <w:rPr>
                <w:b/>
                <w:bCs/>
                <w:color w:val="FFFFFF"/>
              </w:rPr>
              <w:t>Kontrolný zoznam k finančnej kontrole VO</w:t>
            </w:r>
            <w:r w:rsidRPr="007001F1">
              <w:rPr>
                <w:b/>
                <w:bCs/>
                <w:color w:val="FFFFFF"/>
              </w:rPr>
              <w:br/>
            </w:r>
            <w:bookmarkStart w:id="4879" w:name="KZ_39"/>
            <w:r w:rsidRPr="007001F1">
              <w:rPr>
                <w:b/>
                <w:bCs/>
                <w:color w:val="FFFFFF"/>
              </w:rPr>
              <w:t xml:space="preserve">Zákazka </w:t>
            </w:r>
            <w:ins w:id="4880" w:author="Autor">
              <w:r w:rsidR="00DC7517">
                <w:rPr>
                  <w:b/>
                  <w:bCs/>
                  <w:color w:val="FFFFFF"/>
                </w:rPr>
                <w:t xml:space="preserve">s nízkou hodnotou </w:t>
              </w:r>
            </w:ins>
            <w:r w:rsidRPr="007001F1">
              <w:rPr>
                <w:b/>
                <w:bCs/>
                <w:color w:val="FFFFFF"/>
              </w:rPr>
              <w:t xml:space="preserve">podľa § 117  ZVO </w:t>
            </w:r>
            <w:del w:id="4881" w:author="Autor">
              <w:r w:rsidRPr="007001F1" w:rsidDel="00DC7517">
                <w:rPr>
                  <w:b/>
                  <w:bCs/>
                  <w:color w:val="FFFFFF"/>
                </w:rPr>
                <w:delText xml:space="preserve">- nad </w:delText>
              </w:r>
              <w:r w:rsidR="00FC060E" w:rsidDel="00DC7517">
                <w:rPr>
                  <w:b/>
                  <w:bCs/>
                  <w:color w:val="FFFFFF"/>
                </w:rPr>
                <w:delText xml:space="preserve">50 </w:delText>
              </w:r>
              <w:r w:rsidRPr="007001F1" w:rsidDel="00DC7517">
                <w:rPr>
                  <w:b/>
                  <w:bCs/>
                  <w:color w:val="FFFFFF"/>
                </w:rPr>
                <w:delText xml:space="preserve">000 EUR </w:delText>
              </w:r>
            </w:del>
            <w:r w:rsidRPr="007001F1">
              <w:rPr>
                <w:b/>
                <w:bCs/>
                <w:color w:val="FFFFFF"/>
              </w:rPr>
              <w:t>- štandardná ex</w:t>
            </w:r>
            <w:r w:rsidR="00343F01">
              <w:rPr>
                <w:b/>
                <w:bCs/>
                <w:color w:val="FFFFFF"/>
              </w:rPr>
              <w:t xml:space="preserve"> </w:t>
            </w:r>
            <w:r w:rsidRPr="007001F1">
              <w:rPr>
                <w:b/>
                <w:bCs/>
                <w:color w:val="FFFFFF"/>
              </w:rPr>
              <w:t>post kontrola</w:t>
            </w:r>
            <w:bookmarkEnd w:id="4879"/>
          </w:p>
        </w:tc>
      </w:tr>
      <w:tr w:rsidR="007C5563" w:rsidRPr="007001F1" w14:paraId="50E81EA3" w14:textId="77777777" w:rsidTr="003D4C35">
        <w:trPr>
          <w:trHeight w:val="330"/>
        </w:trPr>
        <w:tc>
          <w:tcPr>
            <w:tcW w:w="9087" w:type="dxa"/>
            <w:gridSpan w:val="7"/>
            <w:shd w:val="clear" w:color="auto" w:fill="auto"/>
            <w:vAlign w:val="center"/>
            <w:hideMark/>
          </w:tcPr>
          <w:p w14:paraId="59D80FEF"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E0B2B5" w14:textId="77777777" w:rsidTr="003D4C35">
        <w:trPr>
          <w:trHeight w:val="300"/>
        </w:trPr>
        <w:tc>
          <w:tcPr>
            <w:tcW w:w="3559" w:type="dxa"/>
            <w:gridSpan w:val="2"/>
            <w:shd w:val="clear" w:color="auto" w:fill="auto"/>
            <w:vAlign w:val="center"/>
            <w:hideMark/>
          </w:tcPr>
          <w:p w14:paraId="73EC32BF"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4763B9EE" w14:textId="77777777" w:rsidR="007C5563" w:rsidRPr="007001F1" w:rsidRDefault="007C5563" w:rsidP="007C5563">
            <w:pPr>
              <w:rPr>
                <w:color w:val="000000"/>
              </w:rPr>
            </w:pPr>
            <w:r w:rsidRPr="007001F1">
              <w:rPr>
                <w:color w:val="000000"/>
                <w:sz w:val="22"/>
                <w:szCs w:val="22"/>
              </w:rPr>
              <w:t> </w:t>
            </w:r>
          </w:p>
        </w:tc>
      </w:tr>
      <w:tr w:rsidR="007C5563" w:rsidRPr="007001F1" w14:paraId="52907043" w14:textId="77777777" w:rsidTr="003D4C35">
        <w:trPr>
          <w:trHeight w:val="660"/>
        </w:trPr>
        <w:tc>
          <w:tcPr>
            <w:tcW w:w="3559" w:type="dxa"/>
            <w:gridSpan w:val="2"/>
            <w:shd w:val="clear" w:color="auto" w:fill="auto"/>
            <w:vAlign w:val="center"/>
            <w:hideMark/>
          </w:tcPr>
          <w:p w14:paraId="62349C06" w14:textId="77777777"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17527CF5" w14:textId="77777777" w:rsidR="007C5563" w:rsidRPr="007001F1" w:rsidRDefault="007C5563" w:rsidP="007C5563">
            <w:pPr>
              <w:rPr>
                <w:color w:val="000000"/>
              </w:rPr>
            </w:pPr>
            <w:r w:rsidRPr="007001F1">
              <w:rPr>
                <w:color w:val="000000"/>
                <w:sz w:val="22"/>
                <w:szCs w:val="22"/>
              </w:rPr>
              <w:t> </w:t>
            </w:r>
          </w:p>
        </w:tc>
      </w:tr>
      <w:tr w:rsidR="007C5563" w:rsidRPr="007001F1" w14:paraId="5CAB0D86" w14:textId="77777777" w:rsidTr="003D4C35">
        <w:trPr>
          <w:trHeight w:val="330"/>
        </w:trPr>
        <w:tc>
          <w:tcPr>
            <w:tcW w:w="9087" w:type="dxa"/>
            <w:gridSpan w:val="7"/>
            <w:shd w:val="clear" w:color="auto" w:fill="auto"/>
            <w:vAlign w:val="center"/>
            <w:hideMark/>
          </w:tcPr>
          <w:p w14:paraId="0A2F8918"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2D8E47A5" w14:textId="77777777" w:rsidTr="003D4C35">
        <w:trPr>
          <w:trHeight w:val="330"/>
        </w:trPr>
        <w:tc>
          <w:tcPr>
            <w:tcW w:w="3559" w:type="dxa"/>
            <w:gridSpan w:val="2"/>
            <w:shd w:val="clear" w:color="auto" w:fill="auto"/>
            <w:vAlign w:val="center"/>
            <w:hideMark/>
          </w:tcPr>
          <w:p w14:paraId="2932A32D" w14:textId="77777777"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6AAB27E" w14:textId="77777777" w:rsidR="007C5563" w:rsidRPr="007001F1" w:rsidRDefault="007C5563" w:rsidP="007C5563">
            <w:pPr>
              <w:rPr>
                <w:color w:val="000000"/>
              </w:rPr>
            </w:pPr>
            <w:r w:rsidRPr="007001F1">
              <w:rPr>
                <w:color w:val="000000"/>
                <w:sz w:val="22"/>
                <w:szCs w:val="22"/>
              </w:rPr>
              <w:t> </w:t>
            </w:r>
          </w:p>
        </w:tc>
      </w:tr>
      <w:tr w:rsidR="007C5563" w:rsidRPr="007001F1" w14:paraId="6E818E8F" w14:textId="77777777" w:rsidTr="003D4C35">
        <w:trPr>
          <w:trHeight w:val="300"/>
        </w:trPr>
        <w:tc>
          <w:tcPr>
            <w:tcW w:w="3559" w:type="dxa"/>
            <w:gridSpan w:val="2"/>
            <w:shd w:val="clear" w:color="auto" w:fill="auto"/>
            <w:vAlign w:val="center"/>
            <w:hideMark/>
          </w:tcPr>
          <w:p w14:paraId="465F3D70"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4EC4C9E1" w14:textId="77777777" w:rsidR="007C5563" w:rsidRPr="007001F1" w:rsidRDefault="007C5563" w:rsidP="007C5563">
            <w:pPr>
              <w:rPr>
                <w:color w:val="000000"/>
              </w:rPr>
            </w:pPr>
            <w:r w:rsidRPr="007001F1">
              <w:rPr>
                <w:color w:val="000000"/>
                <w:sz w:val="22"/>
                <w:szCs w:val="22"/>
              </w:rPr>
              <w:t> </w:t>
            </w:r>
          </w:p>
        </w:tc>
      </w:tr>
      <w:tr w:rsidR="007C5563" w:rsidRPr="007001F1" w14:paraId="677226BD" w14:textId="77777777" w:rsidTr="003D4C35">
        <w:trPr>
          <w:trHeight w:val="300"/>
        </w:trPr>
        <w:tc>
          <w:tcPr>
            <w:tcW w:w="3559" w:type="dxa"/>
            <w:gridSpan w:val="2"/>
            <w:shd w:val="clear" w:color="auto" w:fill="auto"/>
            <w:vAlign w:val="center"/>
            <w:hideMark/>
          </w:tcPr>
          <w:p w14:paraId="7B46EB46"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ABCC8D9" w14:textId="77777777" w:rsidR="007C5563" w:rsidRPr="007001F1" w:rsidRDefault="007C5563" w:rsidP="007C5563">
            <w:pPr>
              <w:rPr>
                <w:color w:val="000000"/>
              </w:rPr>
            </w:pPr>
            <w:r w:rsidRPr="007001F1">
              <w:rPr>
                <w:color w:val="000000"/>
                <w:sz w:val="22"/>
                <w:szCs w:val="22"/>
              </w:rPr>
              <w:t> </w:t>
            </w:r>
          </w:p>
        </w:tc>
      </w:tr>
      <w:tr w:rsidR="007C5563" w:rsidRPr="007001F1" w14:paraId="03F7D3BF" w14:textId="77777777" w:rsidTr="003D4C35">
        <w:trPr>
          <w:trHeight w:val="300"/>
        </w:trPr>
        <w:tc>
          <w:tcPr>
            <w:tcW w:w="3559" w:type="dxa"/>
            <w:gridSpan w:val="2"/>
            <w:shd w:val="clear" w:color="auto" w:fill="auto"/>
            <w:vAlign w:val="center"/>
            <w:hideMark/>
          </w:tcPr>
          <w:p w14:paraId="21450EC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55CF1F" w14:textId="77777777" w:rsidR="007C5563" w:rsidRPr="007001F1" w:rsidRDefault="007C5563" w:rsidP="007C5563">
            <w:pPr>
              <w:rPr>
                <w:color w:val="000000"/>
              </w:rPr>
            </w:pPr>
            <w:r w:rsidRPr="007001F1">
              <w:rPr>
                <w:color w:val="000000"/>
                <w:sz w:val="22"/>
                <w:szCs w:val="22"/>
              </w:rPr>
              <w:t> </w:t>
            </w:r>
          </w:p>
        </w:tc>
      </w:tr>
      <w:tr w:rsidR="007C5563" w:rsidRPr="007001F1" w14:paraId="1EB24E33" w14:textId="77777777" w:rsidTr="003D4C35">
        <w:trPr>
          <w:trHeight w:val="330"/>
        </w:trPr>
        <w:tc>
          <w:tcPr>
            <w:tcW w:w="9087" w:type="dxa"/>
            <w:gridSpan w:val="7"/>
            <w:shd w:val="clear" w:color="auto" w:fill="auto"/>
            <w:vAlign w:val="center"/>
            <w:hideMark/>
          </w:tcPr>
          <w:p w14:paraId="5583070D"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37E4812" w14:textId="77777777" w:rsidTr="003D4C35">
        <w:trPr>
          <w:trHeight w:val="300"/>
        </w:trPr>
        <w:tc>
          <w:tcPr>
            <w:tcW w:w="3559" w:type="dxa"/>
            <w:gridSpan w:val="2"/>
            <w:shd w:val="clear" w:color="auto" w:fill="auto"/>
            <w:vAlign w:val="center"/>
            <w:hideMark/>
          </w:tcPr>
          <w:p w14:paraId="396EB127"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68EE89A" w14:textId="77777777" w:rsidR="007C5563" w:rsidRPr="007001F1" w:rsidRDefault="000F623C" w:rsidP="00DC7517">
            <w:pPr>
              <w:rPr>
                <w:color w:val="000000"/>
              </w:rPr>
            </w:pPr>
            <w:r w:rsidRPr="007001F1">
              <w:rPr>
                <w:color w:val="000000"/>
                <w:sz w:val="22"/>
                <w:szCs w:val="22"/>
              </w:rPr>
              <w:t>Zákazka s nízkou hodnotou</w:t>
            </w:r>
            <w:r w:rsidR="00E2727F">
              <w:rPr>
                <w:color w:val="000000"/>
                <w:sz w:val="22"/>
                <w:szCs w:val="22"/>
              </w:rPr>
              <w:t xml:space="preserve"> </w:t>
            </w:r>
            <w:del w:id="4882" w:author="Autor">
              <w:r w:rsidR="000C04FA" w:rsidRPr="007001F1" w:rsidDel="00DC7517">
                <w:rPr>
                  <w:color w:val="000000"/>
                  <w:sz w:val="22"/>
                  <w:szCs w:val="22"/>
                </w:rPr>
                <w:delText>-</w:delText>
              </w:r>
              <w:r w:rsidR="00E2727F" w:rsidDel="00DC7517">
                <w:rPr>
                  <w:color w:val="000000"/>
                  <w:sz w:val="22"/>
                  <w:szCs w:val="22"/>
                </w:rPr>
                <w:delText xml:space="preserve"> </w:delText>
              </w:r>
              <w:r w:rsidRPr="007001F1" w:rsidDel="00DC7517">
                <w:rPr>
                  <w:color w:val="000000"/>
                  <w:sz w:val="22"/>
                  <w:szCs w:val="22"/>
                </w:rPr>
                <w:delText xml:space="preserve">hodnota zákazky </w:delText>
              </w:r>
              <w:r w:rsidR="00FC060E" w:rsidDel="00DC7517">
                <w:rPr>
                  <w:color w:val="000000"/>
                  <w:sz w:val="22"/>
                  <w:szCs w:val="22"/>
                </w:rPr>
                <w:delText xml:space="preserve">50 </w:delText>
              </w:r>
              <w:r w:rsidR="00343F01" w:rsidRPr="007001F1" w:rsidDel="00DC7517">
                <w:rPr>
                  <w:color w:val="000000"/>
                  <w:sz w:val="22"/>
                  <w:szCs w:val="22"/>
                </w:rPr>
                <w:delText xml:space="preserve">000 </w:delText>
              </w:r>
              <w:r w:rsidR="007C5563" w:rsidRPr="007001F1" w:rsidDel="00DC7517">
                <w:rPr>
                  <w:color w:val="000000"/>
                  <w:sz w:val="22"/>
                  <w:szCs w:val="22"/>
                </w:rPr>
                <w:delText xml:space="preserve">EUR </w:delText>
              </w:r>
              <w:r w:rsidRPr="007001F1" w:rsidDel="00DC7517">
                <w:rPr>
                  <w:color w:val="000000"/>
                  <w:sz w:val="22"/>
                  <w:szCs w:val="22"/>
                </w:rPr>
                <w:delText xml:space="preserve">a vyššia </w:delText>
              </w:r>
              <w:r w:rsidR="007C5563" w:rsidRPr="007001F1" w:rsidDel="00DC7517">
                <w:rPr>
                  <w:color w:val="000000"/>
                  <w:sz w:val="22"/>
                  <w:szCs w:val="22"/>
                </w:rPr>
                <w:delText>bez DPH</w:delText>
              </w:r>
            </w:del>
          </w:p>
        </w:tc>
      </w:tr>
      <w:tr w:rsidR="007C5563" w:rsidRPr="007001F1" w14:paraId="3710C214" w14:textId="77777777" w:rsidTr="003D4C35">
        <w:trPr>
          <w:trHeight w:val="300"/>
        </w:trPr>
        <w:tc>
          <w:tcPr>
            <w:tcW w:w="3559" w:type="dxa"/>
            <w:gridSpan w:val="2"/>
            <w:shd w:val="clear" w:color="auto" w:fill="auto"/>
            <w:vAlign w:val="center"/>
            <w:hideMark/>
          </w:tcPr>
          <w:p w14:paraId="6E9F9222"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AB61A02" w14:textId="77777777"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7DA078A7" w14:textId="77777777" w:rsidTr="003D4C35">
        <w:trPr>
          <w:trHeight w:val="300"/>
        </w:trPr>
        <w:tc>
          <w:tcPr>
            <w:tcW w:w="3559" w:type="dxa"/>
            <w:gridSpan w:val="2"/>
            <w:shd w:val="clear" w:color="auto" w:fill="auto"/>
            <w:vAlign w:val="center"/>
            <w:hideMark/>
          </w:tcPr>
          <w:p w14:paraId="18F23CC7"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126B06" w14:textId="77777777" w:rsidR="007C5563" w:rsidRPr="007001F1" w:rsidRDefault="007C5563" w:rsidP="007C5563">
            <w:pPr>
              <w:rPr>
                <w:color w:val="000000"/>
              </w:rPr>
            </w:pPr>
          </w:p>
        </w:tc>
      </w:tr>
      <w:tr w:rsidR="004D0B9F" w:rsidRPr="007001F1" w14:paraId="7B10969F" w14:textId="77777777" w:rsidTr="003D4C35">
        <w:trPr>
          <w:trHeight w:val="300"/>
        </w:trPr>
        <w:tc>
          <w:tcPr>
            <w:tcW w:w="3559" w:type="dxa"/>
            <w:gridSpan w:val="2"/>
            <w:shd w:val="clear" w:color="auto" w:fill="auto"/>
            <w:vAlign w:val="center"/>
          </w:tcPr>
          <w:p w14:paraId="104196B5" w14:textId="77777777"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F3F50EE" w14:textId="77777777" w:rsidR="004D0B9F" w:rsidRPr="007001F1" w:rsidRDefault="004D0B9F" w:rsidP="007C5563">
            <w:pPr>
              <w:rPr>
                <w:color w:val="000000"/>
              </w:rPr>
            </w:pPr>
          </w:p>
        </w:tc>
      </w:tr>
      <w:tr w:rsidR="007C5563" w:rsidRPr="007001F1" w14:paraId="6F13DF42" w14:textId="77777777" w:rsidTr="003D4C35">
        <w:trPr>
          <w:trHeight w:val="300"/>
        </w:trPr>
        <w:tc>
          <w:tcPr>
            <w:tcW w:w="3559" w:type="dxa"/>
            <w:gridSpan w:val="2"/>
            <w:shd w:val="clear" w:color="auto" w:fill="auto"/>
            <w:vAlign w:val="center"/>
            <w:hideMark/>
          </w:tcPr>
          <w:p w14:paraId="466F3BA3"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44FA904" w14:textId="77777777"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14:paraId="7F180FCA" w14:textId="77777777" w:rsidTr="003D4C35">
        <w:trPr>
          <w:trHeight w:val="300"/>
        </w:trPr>
        <w:tc>
          <w:tcPr>
            <w:tcW w:w="3559" w:type="dxa"/>
            <w:gridSpan w:val="2"/>
            <w:shd w:val="clear" w:color="auto" w:fill="auto"/>
            <w:vAlign w:val="center"/>
            <w:hideMark/>
          </w:tcPr>
          <w:p w14:paraId="6868DAE3"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19A236AB" w14:textId="77777777" w:rsidR="007C5563" w:rsidRPr="007001F1" w:rsidRDefault="007C5563" w:rsidP="007C5563">
            <w:pPr>
              <w:rPr>
                <w:color w:val="000000"/>
              </w:rPr>
            </w:pPr>
            <w:r w:rsidRPr="007001F1">
              <w:rPr>
                <w:color w:val="000000"/>
                <w:sz w:val="22"/>
                <w:szCs w:val="22"/>
              </w:rPr>
              <w:t> </w:t>
            </w:r>
          </w:p>
        </w:tc>
      </w:tr>
      <w:tr w:rsidR="007C5563" w:rsidRPr="007001F1" w14:paraId="04A49D2E" w14:textId="77777777" w:rsidTr="003D4C35">
        <w:trPr>
          <w:trHeight w:val="300"/>
        </w:trPr>
        <w:tc>
          <w:tcPr>
            <w:tcW w:w="3559" w:type="dxa"/>
            <w:gridSpan w:val="2"/>
            <w:shd w:val="clear" w:color="auto" w:fill="auto"/>
            <w:vAlign w:val="center"/>
            <w:hideMark/>
          </w:tcPr>
          <w:p w14:paraId="5922B822"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23FEE504" w14:textId="77777777" w:rsidR="007C5563" w:rsidRPr="007001F1" w:rsidRDefault="007C5563" w:rsidP="007C5563">
            <w:pPr>
              <w:rPr>
                <w:color w:val="000000"/>
              </w:rPr>
            </w:pPr>
            <w:r w:rsidRPr="007001F1">
              <w:rPr>
                <w:color w:val="000000"/>
                <w:sz w:val="22"/>
                <w:szCs w:val="22"/>
              </w:rPr>
              <w:t> </w:t>
            </w:r>
          </w:p>
        </w:tc>
      </w:tr>
      <w:tr w:rsidR="007C5563" w:rsidRPr="007001F1" w14:paraId="423E45CD" w14:textId="77777777" w:rsidTr="003D4C35">
        <w:trPr>
          <w:trHeight w:val="300"/>
        </w:trPr>
        <w:tc>
          <w:tcPr>
            <w:tcW w:w="3559" w:type="dxa"/>
            <w:gridSpan w:val="2"/>
            <w:shd w:val="clear" w:color="auto" w:fill="auto"/>
            <w:vAlign w:val="center"/>
            <w:hideMark/>
          </w:tcPr>
          <w:p w14:paraId="3A2E8F34"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27389F26" w14:textId="77777777" w:rsidR="007C5563" w:rsidRPr="007001F1" w:rsidRDefault="007C5563" w:rsidP="007C5563">
            <w:pPr>
              <w:rPr>
                <w:color w:val="000000"/>
              </w:rPr>
            </w:pPr>
            <w:r w:rsidRPr="007001F1">
              <w:rPr>
                <w:color w:val="000000"/>
                <w:sz w:val="22"/>
                <w:szCs w:val="22"/>
              </w:rPr>
              <w:t> </w:t>
            </w:r>
          </w:p>
        </w:tc>
      </w:tr>
      <w:tr w:rsidR="007C5563" w:rsidRPr="007001F1" w14:paraId="57A7B4E5" w14:textId="77777777" w:rsidTr="003D4C35">
        <w:trPr>
          <w:trHeight w:val="300"/>
        </w:trPr>
        <w:tc>
          <w:tcPr>
            <w:tcW w:w="3559" w:type="dxa"/>
            <w:gridSpan w:val="2"/>
            <w:shd w:val="clear" w:color="auto" w:fill="auto"/>
            <w:vAlign w:val="center"/>
            <w:hideMark/>
          </w:tcPr>
          <w:p w14:paraId="6A08B0DF"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A764E53" w14:textId="77777777" w:rsidR="007C5563" w:rsidRPr="007001F1" w:rsidRDefault="007C5563" w:rsidP="007C5563">
            <w:pPr>
              <w:rPr>
                <w:color w:val="000000"/>
              </w:rPr>
            </w:pPr>
          </w:p>
        </w:tc>
      </w:tr>
      <w:tr w:rsidR="007C5563" w:rsidRPr="007001F1" w14:paraId="5FF73422" w14:textId="77777777" w:rsidTr="003D4C35">
        <w:trPr>
          <w:trHeight w:val="300"/>
        </w:trPr>
        <w:tc>
          <w:tcPr>
            <w:tcW w:w="3559" w:type="dxa"/>
            <w:gridSpan w:val="2"/>
            <w:shd w:val="clear" w:color="auto" w:fill="auto"/>
            <w:vAlign w:val="center"/>
            <w:hideMark/>
          </w:tcPr>
          <w:p w14:paraId="57D3A0DD"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CCF18CC" w14:textId="77777777" w:rsidR="007C5563" w:rsidRPr="007001F1" w:rsidRDefault="007C5563" w:rsidP="007C5563">
            <w:pPr>
              <w:rPr>
                <w:color w:val="000000"/>
              </w:rPr>
            </w:pPr>
            <w:r w:rsidRPr="007001F1">
              <w:rPr>
                <w:color w:val="000000"/>
                <w:sz w:val="22"/>
                <w:szCs w:val="22"/>
              </w:rPr>
              <w:t> </w:t>
            </w:r>
          </w:p>
        </w:tc>
      </w:tr>
      <w:tr w:rsidR="007C5563" w:rsidRPr="007001F1" w14:paraId="0609DD0A" w14:textId="77777777" w:rsidTr="003D4C35">
        <w:trPr>
          <w:trHeight w:val="300"/>
        </w:trPr>
        <w:tc>
          <w:tcPr>
            <w:tcW w:w="3559" w:type="dxa"/>
            <w:gridSpan w:val="2"/>
            <w:shd w:val="clear" w:color="auto" w:fill="auto"/>
            <w:vAlign w:val="center"/>
            <w:hideMark/>
          </w:tcPr>
          <w:p w14:paraId="2997D717" w14:textId="77777777"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12365EC" w14:textId="77777777" w:rsidR="007C5563" w:rsidRPr="007001F1" w:rsidRDefault="007C5563" w:rsidP="007C5563">
            <w:pPr>
              <w:rPr>
                <w:color w:val="000000"/>
              </w:rPr>
            </w:pPr>
            <w:r w:rsidRPr="007001F1">
              <w:rPr>
                <w:color w:val="000000"/>
                <w:sz w:val="22"/>
                <w:szCs w:val="22"/>
              </w:rPr>
              <w:t> </w:t>
            </w:r>
          </w:p>
        </w:tc>
      </w:tr>
      <w:tr w:rsidR="007C5563" w:rsidRPr="007001F1" w14:paraId="4B525F3F" w14:textId="77777777" w:rsidTr="003D4C35">
        <w:trPr>
          <w:trHeight w:val="300"/>
        </w:trPr>
        <w:tc>
          <w:tcPr>
            <w:tcW w:w="3559" w:type="dxa"/>
            <w:gridSpan w:val="2"/>
            <w:shd w:val="clear" w:color="auto" w:fill="auto"/>
            <w:vAlign w:val="center"/>
            <w:hideMark/>
          </w:tcPr>
          <w:p w14:paraId="437174FE"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72A1FC20" w14:textId="77777777" w:rsidR="007C5563" w:rsidRPr="007001F1" w:rsidRDefault="007C5563" w:rsidP="007C5563">
            <w:pPr>
              <w:rPr>
                <w:color w:val="000000"/>
              </w:rPr>
            </w:pPr>
            <w:r w:rsidRPr="007001F1">
              <w:rPr>
                <w:color w:val="000000"/>
                <w:sz w:val="22"/>
                <w:szCs w:val="22"/>
              </w:rPr>
              <w:t> </w:t>
            </w:r>
          </w:p>
        </w:tc>
      </w:tr>
      <w:tr w:rsidR="007C5563" w:rsidRPr="007001F1" w14:paraId="1A326A99" w14:textId="77777777" w:rsidTr="003D4C35">
        <w:trPr>
          <w:trHeight w:val="300"/>
        </w:trPr>
        <w:tc>
          <w:tcPr>
            <w:tcW w:w="3559" w:type="dxa"/>
            <w:gridSpan w:val="2"/>
            <w:shd w:val="clear" w:color="auto" w:fill="auto"/>
            <w:vAlign w:val="center"/>
            <w:hideMark/>
          </w:tcPr>
          <w:p w14:paraId="321CC509"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14BFB93F" w14:textId="77777777" w:rsidR="007C5563" w:rsidRPr="007001F1" w:rsidRDefault="007C5563" w:rsidP="007C5563">
            <w:pPr>
              <w:rPr>
                <w:color w:val="000000"/>
              </w:rPr>
            </w:pPr>
            <w:r w:rsidRPr="007001F1">
              <w:rPr>
                <w:color w:val="000000"/>
                <w:sz w:val="22"/>
                <w:szCs w:val="22"/>
              </w:rPr>
              <w:t> </w:t>
            </w:r>
          </w:p>
        </w:tc>
      </w:tr>
      <w:tr w:rsidR="007C5563" w:rsidRPr="007001F1" w14:paraId="2930B10E" w14:textId="77777777" w:rsidTr="003D4C35">
        <w:trPr>
          <w:trHeight w:val="300"/>
        </w:trPr>
        <w:tc>
          <w:tcPr>
            <w:tcW w:w="3559" w:type="dxa"/>
            <w:gridSpan w:val="2"/>
            <w:shd w:val="clear" w:color="auto" w:fill="auto"/>
            <w:vAlign w:val="center"/>
            <w:hideMark/>
          </w:tcPr>
          <w:p w14:paraId="1B3038B7"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3FC82BF" w14:textId="77777777" w:rsidR="007C5563" w:rsidRPr="007001F1" w:rsidRDefault="007C5563" w:rsidP="007C5563">
            <w:pPr>
              <w:rPr>
                <w:color w:val="000000"/>
              </w:rPr>
            </w:pPr>
            <w:r w:rsidRPr="007001F1">
              <w:rPr>
                <w:color w:val="000000"/>
                <w:sz w:val="22"/>
                <w:szCs w:val="22"/>
              </w:rPr>
              <w:t> </w:t>
            </w:r>
          </w:p>
        </w:tc>
      </w:tr>
      <w:tr w:rsidR="007C5563" w:rsidRPr="007001F1" w14:paraId="414EF5DA" w14:textId="77777777" w:rsidTr="003D4C35">
        <w:trPr>
          <w:trHeight w:val="300"/>
        </w:trPr>
        <w:tc>
          <w:tcPr>
            <w:tcW w:w="3559" w:type="dxa"/>
            <w:gridSpan w:val="2"/>
            <w:shd w:val="clear" w:color="auto" w:fill="auto"/>
            <w:vAlign w:val="center"/>
            <w:hideMark/>
          </w:tcPr>
          <w:p w14:paraId="4C052D7E" w14:textId="77777777"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AF1895" w14:textId="77777777" w:rsidR="007C5563" w:rsidRPr="007001F1" w:rsidRDefault="007C5563" w:rsidP="007C5563">
            <w:pPr>
              <w:rPr>
                <w:color w:val="000000"/>
              </w:rPr>
            </w:pPr>
            <w:r w:rsidRPr="007001F1">
              <w:rPr>
                <w:color w:val="000000"/>
                <w:sz w:val="22"/>
                <w:szCs w:val="22"/>
              </w:rPr>
              <w:t> </w:t>
            </w:r>
          </w:p>
        </w:tc>
      </w:tr>
      <w:tr w:rsidR="007C5563" w:rsidRPr="007001F1" w14:paraId="6670869A" w14:textId="77777777" w:rsidTr="003D4C35">
        <w:trPr>
          <w:trHeight w:val="315"/>
        </w:trPr>
        <w:tc>
          <w:tcPr>
            <w:tcW w:w="582" w:type="dxa"/>
            <w:shd w:val="clear" w:color="000000" w:fill="60497A"/>
            <w:vAlign w:val="center"/>
            <w:hideMark/>
          </w:tcPr>
          <w:p w14:paraId="0D3A916D"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AE9C549"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5424E53"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BC38099"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06293B23"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CE611D" w14:textId="77777777" w:rsidR="007C5563" w:rsidRPr="007001F1" w:rsidRDefault="007C5563" w:rsidP="007C5563">
            <w:pPr>
              <w:jc w:val="center"/>
              <w:rPr>
                <w:b/>
                <w:bCs/>
                <w:color w:val="FFFFFF"/>
              </w:rPr>
            </w:pPr>
            <w:r w:rsidRPr="007001F1">
              <w:rPr>
                <w:b/>
                <w:bCs/>
                <w:color w:val="FFFFFF"/>
                <w:sz w:val="22"/>
                <w:szCs w:val="22"/>
              </w:rPr>
              <w:t>Poznámka</w:t>
            </w:r>
          </w:p>
        </w:tc>
      </w:tr>
      <w:tr w:rsidR="000F7950" w:rsidRPr="007001F1" w14:paraId="2ACC37BA" w14:textId="77777777" w:rsidTr="003D4C35">
        <w:trPr>
          <w:trHeight w:val="70"/>
        </w:trPr>
        <w:tc>
          <w:tcPr>
            <w:tcW w:w="582" w:type="dxa"/>
            <w:vMerge w:val="restart"/>
            <w:shd w:val="clear" w:color="auto" w:fill="auto"/>
            <w:noWrap/>
            <w:vAlign w:val="center"/>
            <w:hideMark/>
          </w:tcPr>
          <w:p w14:paraId="05E89F89" w14:textId="77777777" w:rsidR="000F7950" w:rsidRPr="007001F1" w:rsidRDefault="000F7950" w:rsidP="007C5563">
            <w:pPr>
              <w:jc w:val="center"/>
              <w:rPr>
                <w:color w:val="000000"/>
              </w:rPr>
            </w:pPr>
            <w:r>
              <w:rPr>
                <w:color w:val="000000"/>
                <w:sz w:val="22"/>
                <w:szCs w:val="22"/>
              </w:rPr>
              <w:t>1</w:t>
            </w:r>
          </w:p>
        </w:tc>
        <w:tc>
          <w:tcPr>
            <w:tcW w:w="4820" w:type="dxa"/>
            <w:gridSpan w:val="2"/>
            <w:shd w:val="clear" w:color="auto" w:fill="auto"/>
            <w:vAlign w:val="center"/>
            <w:hideMark/>
          </w:tcPr>
          <w:p w14:paraId="483CF93A" w14:textId="77777777" w:rsidR="000F7950" w:rsidRPr="007001F1" w:rsidRDefault="000F7950" w:rsidP="000A0E21">
            <w:pPr>
              <w:jc w:val="both"/>
            </w:pPr>
          </w:p>
          <w:p w14:paraId="6631F139" w14:textId="77777777" w:rsidR="000F7950" w:rsidRPr="007001F1" w:rsidDel="00640805" w:rsidRDefault="000F7950" w:rsidP="00A3755D">
            <w:pPr>
              <w:jc w:val="both"/>
            </w:pPr>
          </w:p>
          <w:p w14:paraId="24FFF8AB" w14:textId="77777777" w:rsidR="000F7950" w:rsidRPr="007001F1" w:rsidRDefault="000F7950" w:rsidP="0065366A">
            <w:pPr>
              <w:jc w:val="both"/>
            </w:pPr>
            <w:r>
              <w:rPr>
                <w:sz w:val="22"/>
                <w:szCs w:val="22"/>
              </w:rPr>
              <w:t>a</w:t>
            </w:r>
            <w:r w:rsidRPr="007001F1">
              <w:rPr>
                <w:sz w:val="22"/>
                <w:szCs w:val="22"/>
              </w:rPr>
              <w:t xml:space="preserve">) Bola PHZ určená </w:t>
            </w:r>
            <w:r w:rsidRPr="000F7950">
              <w:rPr>
                <w:sz w:val="22"/>
                <w:szCs w:val="22"/>
              </w:rPr>
              <w:t xml:space="preserve">v súlade § 6 ZVO a v súlade    </w:t>
            </w:r>
            <w:r>
              <w:rPr>
                <w:sz w:val="22"/>
                <w:szCs w:val="22"/>
              </w:rPr>
              <w:t xml:space="preserve">    </w:t>
            </w:r>
            <w:r w:rsidRPr="000F7950">
              <w:rPr>
                <w:sz w:val="22"/>
                <w:szCs w:val="22"/>
              </w:rPr>
              <w:t xml:space="preserve"> s ustanoveniami Systému riadenia EŠIF</w:t>
            </w:r>
            <w:ins w:id="4883" w:author="Autor">
              <w:r w:rsidR="00DC7517">
                <w:rPr>
                  <w:sz w:val="22"/>
                  <w:szCs w:val="22"/>
                </w:rPr>
                <w:t xml:space="preserve"> a MP CKO č. 14</w:t>
              </w:r>
            </w:ins>
            <w:r w:rsidRPr="000F7950">
              <w:rPr>
                <w:sz w:val="22"/>
                <w:szCs w:val="22"/>
              </w:rPr>
              <w:t>?</w:t>
            </w:r>
          </w:p>
        </w:tc>
        <w:tc>
          <w:tcPr>
            <w:tcW w:w="567" w:type="dxa"/>
            <w:shd w:val="clear" w:color="auto" w:fill="auto"/>
            <w:vAlign w:val="center"/>
            <w:hideMark/>
          </w:tcPr>
          <w:p w14:paraId="0AF36D40" w14:textId="77777777" w:rsidR="000F7950" w:rsidRPr="007001F1" w:rsidRDefault="000F7950" w:rsidP="007C5563">
            <w:pPr>
              <w:jc w:val="center"/>
            </w:pPr>
            <w:r w:rsidRPr="007001F1">
              <w:rPr>
                <w:sz w:val="22"/>
                <w:szCs w:val="22"/>
              </w:rPr>
              <w:t> </w:t>
            </w:r>
          </w:p>
        </w:tc>
        <w:tc>
          <w:tcPr>
            <w:tcW w:w="567" w:type="dxa"/>
            <w:shd w:val="clear" w:color="auto" w:fill="auto"/>
            <w:vAlign w:val="center"/>
            <w:hideMark/>
          </w:tcPr>
          <w:p w14:paraId="37B2DB69" w14:textId="77777777" w:rsidR="000F7950" w:rsidRPr="007001F1" w:rsidRDefault="000F7950" w:rsidP="007C5563">
            <w:pPr>
              <w:jc w:val="center"/>
            </w:pPr>
            <w:r w:rsidRPr="007001F1">
              <w:rPr>
                <w:sz w:val="22"/>
                <w:szCs w:val="22"/>
              </w:rPr>
              <w:t> </w:t>
            </w:r>
          </w:p>
        </w:tc>
        <w:tc>
          <w:tcPr>
            <w:tcW w:w="776" w:type="dxa"/>
            <w:shd w:val="clear" w:color="auto" w:fill="auto"/>
            <w:vAlign w:val="center"/>
            <w:hideMark/>
          </w:tcPr>
          <w:p w14:paraId="63981698" w14:textId="77777777" w:rsidR="000F7950" w:rsidRPr="007001F1" w:rsidRDefault="000F7950" w:rsidP="007C5563">
            <w:pPr>
              <w:jc w:val="center"/>
            </w:pPr>
            <w:r w:rsidRPr="007001F1">
              <w:rPr>
                <w:sz w:val="22"/>
                <w:szCs w:val="22"/>
              </w:rPr>
              <w:t> </w:t>
            </w:r>
          </w:p>
        </w:tc>
        <w:tc>
          <w:tcPr>
            <w:tcW w:w="1775" w:type="dxa"/>
            <w:shd w:val="clear" w:color="auto" w:fill="auto"/>
            <w:vAlign w:val="center"/>
            <w:hideMark/>
          </w:tcPr>
          <w:p w14:paraId="5CA7C20C" w14:textId="77777777" w:rsidR="000F7950" w:rsidRPr="007001F1" w:rsidRDefault="000F7950" w:rsidP="007C5563">
            <w:pPr>
              <w:jc w:val="center"/>
            </w:pPr>
            <w:r w:rsidRPr="007001F1">
              <w:rPr>
                <w:sz w:val="22"/>
                <w:szCs w:val="22"/>
              </w:rPr>
              <w:t> </w:t>
            </w:r>
          </w:p>
        </w:tc>
      </w:tr>
      <w:tr w:rsidR="00640805" w:rsidRPr="007001F1" w14:paraId="3A45D017" w14:textId="77777777" w:rsidTr="003D4C35">
        <w:trPr>
          <w:trHeight w:val="593"/>
        </w:trPr>
        <w:tc>
          <w:tcPr>
            <w:tcW w:w="582" w:type="dxa"/>
            <w:vMerge/>
            <w:shd w:val="clear" w:color="auto" w:fill="auto"/>
            <w:noWrap/>
            <w:vAlign w:val="center"/>
          </w:tcPr>
          <w:p w14:paraId="7782AD96" w14:textId="77777777" w:rsidR="00640805" w:rsidRPr="007001F1" w:rsidRDefault="00640805" w:rsidP="007C5563">
            <w:pPr>
              <w:jc w:val="center"/>
              <w:rPr>
                <w:color w:val="000000"/>
              </w:rPr>
            </w:pPr>
          </w:p>
        </w:tc>
        <w:tc>
          <w:tcPr>
            <w:tcW w:w="4820" w:type="dxa"/>
            <w:gridSpan w:val="2"/>
            <w:shd w:val="clear" w:color="auto" w:fill="auto"/>
            <w:vAlign w:val="center"/>
          </w:tcPr>
          <w:p w14:paraId="6B4A5D95" w14:textId="77777777" w:rsidR="00640805" w:rsidRPr="007001F1" w:rsidDel="00640805" w:rsidRDefault="000F7950" w:rsidP="00A3755D">
            <w:pPr>
              <w:jc w:val="both"/>
            </w:pPr>
            <w:r>
              <w:rPr>
                <w:sz w:val="22"/>
                <w:szCs w:val="22"/>
              </w:rPr>
              <w:t>b</w:t>
            </w:r>
            <w:r w:rsidR="00640805" w:rsidRPr="007001F1">
              <w:rPr>
                <w:sz w:val="22"/>
                <w:szCs w:val="22"/>
              </w:rPr>
              <w:t>) Nedošlo k rozdeleniu zákazky alebo nebol zvolený spôsob určenia jej PHZ s cieľom znížiť PHZ pod finančné limity podľa ZVO?</w:t>
            </w:r>
          </w:p>
        </w:tc>
        <w:tc>
          <w:tcPr>
            <w:tcW w:w="567" w:type="dxa"/>
            <w:shd w:val="clear" w:color="auto" w:fill="auto"/>
            <w:vAlign w:val="center"/>
          </w:tcPr>
          <w:p w14:paraId="1EF51458" w14:textId="77777777" w:rsidR="00640805" w:rsidRPr="007001F1" w:rsidRDefault="00640805" w:rsidP="007C5563">
            <w:pPr>
              <w:jc w:val="center"/>
            </w:pPr>
          </w:p>
        </w:tc>
        <w:tc>
          <w:tcPr>
            <w:tcW w:w="567" w:type="dxa"/>
            <w:shd w:val="clear" w:color="auto" w:fill="auto"/>
            <w:vAlign w:val="center"/>
          </w:tcPr>
          <w:p w14:paraId="3B1A2725" w14:textId="77777777" w:rsidR="00640805" w:rsidRPr="007001F1" w:rsidRDefault="00640805" w:rsidP="007C5563">
            <w:pPr>
              <w:jc w:val="center"/>
            </w:pPr>
          </w:p>
        </w:tc>
        <w:tc>
          <w:tcPr>
            <w:tcW w:w="776" w:type="dxa"/>
            <w:shd w:val="clear" w:color="auto" w:fill="auto"/>
            <w:vAlign w:val="center"/>
          </w:tcPr>
          <w:p w14:paraId="755C929A" w14:textId="77777777" w:rsidR="00640805" w:rsidRPr="007001F1" w:rsidRDefault="00640805" w:rsidP="007C5563">
            <w:pPr>
              <w:jc w:val="center"/>
            </w:pPr>
          </w:p>
        </w:tc>
        <w:tc>
          <w:tcPr>
            <w:tcW w:w="1775" w:type="dxa"/>
            <w:shd w:val="clear" w:color="auto" w:fill="auto"/>
            <w:vAlign w:val="center"/>
          </w:tcPr>
          <w:p w14:paraId="7B7107D1" w14:textId="77777777" w:rsidR="00640805" w:rsidRPr="007001F1" w:rsidRDefault="00640805" w:rsidP="007C5563">
            <w:pPr>
              <w:jc w:val="center"/>
            </w:pPr>
          </w:p>
        </w:tc>
      </w:tr>
      <w:tr w:rsidR="000F7950" w:rsidRPr="007001F1" w14:paraId="00D5B7A7" w14:textId="77777777" w:rsidTr="003D4C35">
        <w:trPr>
          <w:trHeight w:val="3509"/>
        </w:trPr>
        <w:tc>
          <w:tcPr>
            <w:tcW w:w="582" w:type="dxa"/>
            <w:vMerge/>
            <w:shd w:val="clear" w:color="auto" w:fill="auto"/>
            <w:noWrap/>
            <w:vAlign w:val="center"/>
          </w:tcPr>
          <w:p w14:paraId="234CE33D" w14:textId="77777777" w:rsidR="000F7950" w:rsidRPr="007001F1" w:rsidRDefault="000F7950" w:rsidP="007C5563">
            <w:pPr>
              <w:jc w:val="center"/>
              <w:rPr>
                <w:color w:val="000000"/>
              </w:rPr>
            </w:pPr>
          </w:p>
        </w:tc>
        <w:tc>
          <w:tcPr>
            <w:tcW w:w="4820" w:type="dxa"/>
            <w:gridSpan w:val="2"/>
            <w:shd w:val="clear" w:color="auto" w:fill="auto"/>
            <w:vAlign w:val="center"/>
          </w:tcPr>
          <w:p w14:paraId="57B66FAE" w14:textId="77777777" w:rsidR="000F7950" w:rsidRPr="007001F1" w:rsidDel="00640805" w:rsidRDefault="000F7950" w:rsidP="0065366A">
            <w:pPr>
              <w:jc w:val="both"/>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14:paraId="0CE73BDB" w14:textId="77777777" w:rsidR="000F7950" w:rsidRPr="007001F1" w:rsidRDefault="000F7950" w:rsidP="007C5563">
            <w:pPr>
              <w:jc w:val="center"/>
            </w:pPr>
          </w:p>
        </w:tc>
        <w:tc>
          <w:tcPr>
            <w:tcW w:w="567" w:type="dxa"/>
            <w:shd w:val="clear" w:color="auto" w:fill="auto"/>
            <w:vAlign w:val="center"/>
          </w:tcPr>
          <w:p w14:paraId="1DF00BA4" w14:textId="77777777" w:rsidR="000F7950" w:rsidRPr="007001F1" w:rsidRDefault="000F7950" w:rsidP="007C5563">
            <w:pPr>
              <w:jc w:val="center"/>
            </w:pPr>
          </w:p>
        </w:tc>
        <w:tc>
          <w:tcPr>
            <w:tcW w:w="776" w:type="dxa"/>
            <w:shd w:val="clear" w:color="auto" w:fill="auto"/>
            <w:vAlign w:val="center"/>
          </w:tcPr>
          <w:p w14:paraId="1CFB4635" w14:textId="77777777" w:rsidR="000F7950" w:rsidRPr="007001F1" w:rsidRDefault="000F7950" w:rsidP="007C5563">
            <w:pPr>
              <w:jc w:val="center"/>
            </w:pPr>
          </w:p>
        </w:tc>
        <w:tc>
          <w:tcPr>
            <w:tcW w:w="1775" w:type="dxa"/>
            <w:shd w:val="clear" w:color="auto" w:fill="auto"/>
            <w:vAlign w:val="center"/>
          </w:tcPr>
          <w:p w14:paraId="6EC1187F" w14:textId="77777777" w:rsidR="000F7950" w:rsidRPr="007001F1" w:rsidRDefault="000F7950" w:rsidP="007C5563">
            <w:pPr>
              <w:jc w:val="center"/>
            </w:pPr>
          </w:p>
        </w:tc>
      </w:tr>
      <w:tr w:rsidR="003D4C35" w:rsidRPr="007001F1" w14:paraId="1EA3A5B4" w14:textId="77777777" w:rsidTr="00872A12">
        <w:trPr>
          <w:trHeight w:val="52"/>
        </w:trPr>
        <w:tc>
          <w:tcPr>
            <w:tcW w:w="582" w:type="dxa"/>
            <w:shd w:val="clear" w:color="auto" w:fill="auto"/>
            <w:noWrap/>
            <w:vAlign w:val="center"/>
            <w:hideMark/>
          </w:tcPr>
          <w:p w14:paraId="21F32A5B" w14:textId="77777777" w:rsidR="003D4C35" w:rsidRPr="007001F1" w:rsidRDefault="003D4C35" w:rsidP="007C5563">
            <w:pPr>
              <w:jc w:val="center"/>
              <w:rPr>
                <w:color w:val="000000"/>
              </w:rPr>
            </w:pPr>
            <w:r>
              <w:rPr>
                <w:color w:val="000000"/>
                <w:sz w:val="22"/>
                <w:szCs w:val="22"/>
              </w:rPr>
              <w:t>2</w:t>
            </w:r>
          </w:p>
        </w:tc>
        <w:tc>
          <w:tcPr>
            <w:tcW w:w="4820" w:type="dxa"/>
            <w:gridSpan w:val="2"/>
            <w:shd w:val="clear" w:color="auto" w:fill="auto"/>
            <w:vAlign w:val="center"/>
            <w:hideMark/>
          </w:tcPr>
          <w:p w14:paraId="08ACB0BE" w14:textId="77777777" w:rsidR="003D4C35" w:rsidRPr="007001F1" w:rsidRDefault="003D4C35" w:rsidP="00A43DB0">
            <w:pPr>
              <w:jc w:val="both"/>
            </w:pPr>
            <w:del w:id="4884" w:author="Autor">
              <w:r w:rsidDel="003D4C35">
                <w:rPr>
                  <w:sz w:val="22"/>
                  <w:szCs w:val="22"/>
                </w:rPr>
                <w:delText xml:space="preserve">a) Boli hospodárne </w:delText>
              </w:r>
              <w:r w:rsidRPr="007001F1" w:rsidDel="003D4C35">
                <w:rPr>
                  <w:sz w:val="22"/>
                  <w:szCs w:val="22"/>
                </w:rPr>
                <w:delText>vynaložené náklady na predmet zákazky?</w:delText>
              </w:r>
            </w:del>
          </w:p>
          <w:p w14:paraId="6405132B" w14:textId="513E1CAD" w:rsidR="003D4C35" w:rsidRPr="007001F1" w:rsidRDefault="003D4C35" w:rsidP="00A43DB0">
            <w:pPr>
              <w:jc w:val="both"/>
            </w:pPr>
            <w:del w:id="4885" w:author="Autor">
              <w:r w:rsidDel="003D4C35">
                <w:rPr>
                  <w:color w:val="000000"/>
                  <w:sz w:val="22"/>
                  <w:szCs w:val="22"/>
                </w:rPr>
                <w:delText xml:space="preserve">b) </w:delText>
              </w:r>
            </w:del>
            <w:r>
              <w:rPr>
                <w:color w:val="000000"/>
                <w:sz w:val="22"/>
                <w:szCs w:val="22"/>
              </w:rPr>
              <w:t>V prípade, že verejný obstarávateľ využil prípravné trhové konzultácie, postupoval podľa § 25</w:t>
            </w:r>
            <w:ins w:id="4886" w:author="Autor">
              <w:r w:rsidR="00F85C80">
                <w:rPr>
                  <w:color w:val="000000"/>
                  <w:sz w:val="22"/>
                  <w:szCs w:val="22"/>
                </w:rPr>
                <w:t xml:space="preserve"> ods. 1 a ods. 2</w:t>
              </w:r>
            </w:ins>
            <w:r>
              <w:rPr>
                <w:color w:val="000000"/>
                <w:sz w:val="22"/>
                <w:szCs w:val="22"/>
              </w:rPr>
              <w:t xml:space="preserve"> ZVO?</w:t>
            </w:r>
          </w:p>
        </w:tc>
        <w:tc>
          <w:tcPr>
            <w:tcW w:w="567" w:type="dxa"/>
            <w:shd w:val="clear" w:color="auto" w:fill="auto"/>
            <w:vAlign w:val="center"/>
            <w:hideMark/>
          </w:tcPr>
          <w:p w14:paraId="31BD4C46" w14:textId="77777777" w:rsidR="003D4C35" w:rsidRPr="007001F1" w:rsidRDefault="003D4C35" w:rsidP="007C5563">
            <w:pPr>
              <w:jc w:val="center"/>
            </w:pPr>
            <w:r w:rsidRPr="007001F1">
              <w:rPr>
                <w:sz w:val="22"/>
                <w:szCs w:val="22"/>
              </w:rPr>
              <w:t> </w:t>
            </w:r>
          </w:p>
        </w:tc>
        <w:tc>
          <w:tcPr>
            <w:tcW w:w="567" w:type="dxa"/>
            <w:shd w:val="clear" w:color="auto" w:fill="auto"/>
            <w:vAlign w:val="center"/>
            <w:hideMark/>
          </w:tcPr>
          <w:p w14:paraId="4623EDF3" w14:textId="77777777" w:rsidR="003D4C35" w:rsidRPr="007001F1" w:rsidRDefault="003D4C35" w:rsidP="007C5563">
            <w:pPr>
              <w:jc w:val="center"/>
            </w:pPr>
            <w:r w:rsidRPr="007001F1">
              <w:rPr>
                <w:sz w:val="22"/>
                <w:szCs w:val="22"/>
              </w:rPr>
              <w:t> </w:t>
            </w:r>
          </w:p>
        </w:tc>
        <w:tc>
          <w:tcPr>
            <w:tcW w:w="776" w:type="dxa"/>
            <w:shd w:val="clear" w:color="auto" w:fill="auto"/>
            <w:vAlign w:val="center"/>
            <w:hideMark/>
          </w:tcPr>
          <w:p w14:paraId="6B6C58EB" w14:textId="77777777" w:rsidR="003D4C35" w:rsidRPr="007001F1" w:rsidRDefault="003D4C35" w:rsidP="007C5563">
            <w:pPr>
              <w:jc w:val="center"/>
            </w:pPr>
            <w:r w:rsidRPr="007001F1">
              <w:rPr>
                <w:sz w:val="22"/>
                <w:szCs w:val="22"/>
              </w:rPr>
              <w:t> </w:t>
            </w:r>
          </w:p>
        </w:tc>
        <w:tc>
          <w:tcPr>
            <w:tcW w:w="1775" w:type="dxa"/>
            <w:shd w:val="clear" w:color="auto" w:fill="auto"/>
            <w:vAlign w:val="center"/>
            <w:hideMark/>
          </w:tcPr>
          <w:p w14:paraId="369C20D0" w14:textId="77777777" w:rsidR="003D4C35" w:rsidRPr="007001F1" w:rsidRDefault="003D4C35" w:rsidP="007C5563">
            <w:pPr>
              <w:jc w:val="center"/>
            </w:pPr>
            <w:r w:rsidRPr="007001F1">
              <w:rPr>
                <w:sz w:val="22"/>
                <w:szCs w:val="22"/>
              </w:rPr>
              <w:t> </w:t>
            </w:r>
          </w:p>
        </w:tc>
      </w:tr>
      <w:tr w:rsidR="007C5563" w:rsidRPr="007001F1" w14:paraId="2A6CA571" w14:textId="77777777" w:rsidTr="003D4C35">
        <w:trPr>
          <w:trHeight w:val="20"/>
        </w:trPr>
        <w:tc>
          <w:tcPr>
            <w:tcW w:w="582" w:type="dxa"/>
            <w:shd w:val="clear" w:color="auto" w:fill="auto"/>
            <w:noWrap/>
            <w:vAlign w:val="center"/>
            <w:hideMark/>
          </w:tcPr>
          <w:p w14:paraId="0718B194" w14:textId="77777777"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14:paraId="59611D4E" w14:textId="71634EF2" w:rsidR="007C5563" w:rsidRPr="007001F1" w:rsidRDefault="007C5563" w:rsidP="00A3755D">
            <w:pPr>
              <w:jc w:val="both"/>
            </w:pPr>
            <w:r w:rsidRPr="007001F1">
              <w:rPr>
                <w:sz w:val="22"/>
                <w:szCs w:val="22"/>
              </w:rPr>
              <w:t>Obsahovala výzva na</w:t>
            </w:r>
            <w:ins w:id="4887" w:author="Autor">
              <w:r w:rsidR="005E0B27">
                <w:rPr>
                  <w:sz w:val="22"/>
                  <w:szCs w:val="22"/>
                </w:rPr>
                <w:t xml:space="preserve"> </w:t>
              </w:r>
              <w:r w:rsidR="00DC7517">
                <w:rPr>
                  <w:sz w:val="22"/>
                  <w:szCs w:val="22"/>
                </w:rPr>
                <w:t>predkladanie ponúk</w:t>
              </w:r>
            </w:ins>
            <w:del w:id="4888" w:author="Autor">
              <w:r w:rsidRPr="007001F1" w:rsidDel="00DC7517">
                <w:rPr>
                  <w:sz w:val="22"/>
                  <w:szCs w:val="22"/>
                </w:rPr>
                <w:delText xml:space="preserve"> súťaž</w:delText>
              </w:r>
            </w:del>
            <w:r w:rsidRPr="007001F1">
              <w:rPr>
                <w:sz w:val="22"/>
                <w:szCs w:val="22"/>
              </w:rPr>
              <w:t xml:space="preserve"> minimálne identifikáciu prijímateľa, jednoznačnú a úplnú špecifikáciu predmetu zákazky a prípadných ďalších podmienok </w:t>
            </w:r>
            <w:ins w:id="4889" w:author="Autor">
              <w:r w:rsidR="00D379B5">
                <w:rPr>
                  <w:sz w:val="22"/>
                  <w:szCs w:val="22"/>
                </w:rPr>
                <w:t>zákazky</w:t>
              </w:r>
            </w:ins>
            <w:del w:id="4890" w:author="Autor">
              <w:r w:rsidRPr="007001F1" w:rsidDel="00D379B5">
                <w:rPr>
                  <w:sz w:val="22"/>
                  <w:szCs w:val="22"/>
                </w:rPr>
                <w:delText>súťaže</w:delText>
              </w:r>
            </w:del>
            <w:r w:rsidRPr="007001F1">
              <w:rPr>
                <w:sz w:val="22"/>
                <w:szCs w:val="22"/>
              </w:rPr>
              <w:t>, podmienky realizácie zmluvy, kritériá na vyhodnotenie ponúk, presnú lehotu a adresu na predkladanie ponúk?</w:t>
            </w:r>
          </w:p>
        </w:tc>
        <w:tc>
          <w:tcPr>
            <w:tcW w:w="567" w:type="dxa"/>
            <w:shd w:val="clear" w:color="auto" w:fill="auto"/>
            <w:vAlign w:val="center"/>
            <w:hideMark/>
          </w:tcPr>
          <w:p w14:paraId="7DAE2F6B"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E5E2644"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1CEEC510"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0F0ABFCC" w14:textId="77777777" w:rsidR="007C5563" w:rsidRPr="007001F1" w:rsidRDefault="007C5563" w:rsidP="007C5563">
            <w:pPr>
              <w:jc w:val="center"/>
            </w:pPr>
            <w:r w:rsidRPr="007001F1">
              <w:rPr>
                <w:sz w:val="22"/>
                <w:szCs w:val="22"/>
              </w:rPr>
              <w:t> </w:t>
            </w:r>
          </w:p>
        </w:tc>
      </w:tr>
      <w:tr w:rsidR="00087F73" w:rsidRPr="007001F1" w14:paraId="522CF73C" w14:textId="77777777" w:rsidTr="003D4C35">
        <w:trPr>
          <w:trHeight w:val="20"/>
        </w:trPr>
        <w:tc>
          <w:tcPr>
            <w:tcW w:w="582" w:type="dxa"/>
            <w:shd w:val="clear" w:color="auto" w:fill="auto"/>
            <w:noWrap/>
            <w:vAlign w:val="center"/>
          </w:tcPr>
          <w:p w14:paraId="25139999" w14:textId="77777777"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14:paraId="7BF8493C" w14:textId="77777777"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14:paraId="7F1E8E03" w14:textId="77777777" w:rsidR="00087F73" w:rsidRPr="007001F1" w:rsidRDefault="00087F73" w:rsidP="007C5563">
            <w:pPr>
              <w:jc w:val="center"/>
            </w:pPr>
          </w:p>
        </w:tc>
        <w:tc>
          <w:tcPr>
            <w:tcW w:w="567" w:type="dxa"/>
            <w:shd w:val="clear" w:color="auto" w:fill="auto"/>
            <w:vAlign w:val="center"/>
          </w:tcPr>
          <w:p w14:paraId="523AF5CF" w14:textId="77777777" w:rsidR="00087F73" w:rsidRPr="007001F1" w:rsidRDefault="00087F73" w:rsidP="007C5563">
            <w:pPr>
              <w:jc w:val="center"/>
            </w:pPr>
          </w:p>
        </w:tc>
        <w:tc>
          <w:tcPr>
            <w:tcW w:w="776" w:type="dxa"/>
            <w:shd w:val="clear" w:color="auto" w:fill="auto"/>
            <w:vAlign w:val="center"/>
          </w:tcPr>
          <w:p w14:paraId="3AF4F59E" w14:textId="77777777" w:rsidR="00087F73" w:rsidRPr="007001F1" w:rsidRDefault="00087F73" w:rsidP="007C5563">
            <w:pPr>
              <w:jc w:val="center"/>
            </w:pPr>
          </w:p>
        </w:tc>
        <w:tc>
          <w:tcPr>
            <w:tcW w:w="1775" w:type="dxa"/>
            <w:shd w:val="clear" w:color="auto" w:fill="auto"/>
            <w:vAlign w:val="center"/>
          </w:tcPr>
          <w:p w14:paraId="627F8C0F" w14:textId="77777777" w:rsidR="00087F73" w:rsidRPr="007001F1" w:rsidRDefault="00087F73" w:rsidP="007C5563">
            <w:pPr>
              <w:jc w:val="center"/>
            </w:pPr>
          </w:p>
        </w:tc>
      </w:tr>
      <w:tr w:rsidR="007C5563" w:rsidRPr="007001F1" w14:paraId="15E9B27B" w14:textId="77777777" w:rsidTr="003D4C35">
        <w:trPr>
          <w:trHeight w:val="20"/>
        </w:trPr>
        <w:tc>
          <w:tcPr>
            <w:tcW w:w="582" w:type="dxa"/>
            <w:shd w:val="clear" w:color="auto" w:fill="auto"/>
            <w:noWrap/>
            <w:vAlign w:val="center"/>
            <w:hideMark/>
          </w:tcPr>
          <w:p w14:paraId="2215A632" w14:textId="77777777"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14:paraId="33958722" w14:textId="01A2C255" w:rsidR="007C5563" w:rsidRPr="007001F1" w:rsidRDefault="00DC7517" w:rsidP="00DC7517">
            <w:pPr>
              <w:jc w:val="both"/>
            </w:pPr>
            <w:ins w:id="4891" w:author="Autor">
              <w:r>
                <w:rPr>
                  <w:sz w:val="22"/>
                  <w:szCs w:val="22"/>
                </w:rPr>
                <w:t>Ak prijímateľ vyhlásil zákazku s nízkou hodnotou iba formou zverejnenia výzvy na predkladanie ponúk,  z</w:t>
              </w:r>
            </w:ins>
            <w:del w:id="4892" w:author="Autor">
              <w:r w:rsidR="007C5563" w:rsidRPr="007001F1" w:rsidDel="00DC7517">
                <w:rPr>
                  <w:sz w:val="22"/>
                  <w:szCs w:val="22"/>
                </w:rPr>
                <w:delText>Z</w:delText>
              </w:r>
            </w:del>
            <w:r w:rsidR="007C5563" w:rsidRPr="007001F1">
              <w:rPr>
                <w:sz w:val="22"/>
                <w:szCs w:val="22"/>
              </w:rPr>
              <w:t xml:space="preserve">aslal </w:t>
            </w:r>
            <w:del w:id="4893" w:author="Autor">
              <w:r w:rsidR="007C5563" w:rsidRPr="007001F1" w:rsidDel="00DC7517">
                <w:rPr>
                  <w:sz w:val="22"/>
                  <w:szCs w:val="22"/>
                </w:rPr>
                <w:delText xml:space="preserve">prijímateľ </w:delText>
              </w:r>
            </w:del>
            <w:r w:rsidR="007C5563" w:rsidRPr="007001F1">
              <w:rPr>
                <w:sz w:val="22"/>
                <w:szCs w:val="22"/>
              </w:rPr>
              <w:t xml:space="preserve">v ten istý deň ako zverejnil výzvu na </w:t>
            </w:r>
            <w:ins w:id="4894" w:author="Autor">
              <w:r w:rsidR="00161640">
                <w:rPr>
                  <w:sz w:val="22"/>
                  <w:szCs w:val="22"/>
                </w:rPr>
                <w:t>predkladanie ponúk</w:t>
              </w:r>
            </w:ins>
            <w:del w:id="4895" w:author="Autor">
              <w:r w:rsidR="007C5563" w:rsidRPr="007001F1" w:rsidDel="00161640">
                <w:rPr>
                  <w:sz w:val="22"/>
                  <w:szCs w:val="22"/>
                </w:rPr>
                <w:delText>súťaž</w:delText>
              </w:r>
            </w:del>
            <w:r w:rsidR="007C5563" w:rsidRPr="007001F1">
              <w:rPr>
                <w:sz w:val="22"/>
                <w:szCs w:val="22"/>
              </w:rPr>
              <w:t xml:space="preserve"> na svojom webovom sídle, informáciu o tomto zverejnení aj na osobitný </w:t>
            </w:r>
            <w:r w:rsidR="00756F96">
              <w:rPr>
                <w:sz w:val="22"/>
                <w:szCs w:val="22"/>
              </w:rPr>
              <w:t>e-</w:t>
            </w:r>
            <w:r w:rsidR="007C5563" w:rsidRPr="007001F1">
              <w:rPr>
                <w:sz w:val="22"/>
                <w:szCs w:val="22"/>
              </w:rPr>
              <w:t>mailový kontakt</w:t>
            </w:r>
            <w:r w:rsidR="00756F96">
              <w:rPr>
                <w:sz w:val="22"/>
                <w:szCs w:val="22"/>
              </w:rPr>
              <w:t xml:space="preserve"> CKO</w:t>
            </w:r>
            <w:r w:rsidR="00343F01">
              <w:rPr>
                <w:sz w:val="22"/>
                <w:szCs w:val="22"/>
              </w:rPr>
              <w:t xml:space="preserve"> </w:t>
            </w:r>
            <w:hyperlink r:id="rId12" w:history="1">
              <w:r w:rsidR="00ED7644" w:rsidRPr="00567CB4">
                <w:rPr>
                  <w:rStyle w:val="Hypertextovprepojenie"/>
                  <w:sz w:val="22"/>
                  <w:szCs w:val="22"/>
                </w:rPr>
                <w:t>zakazkycko@vlada.gov.sk</w:t>
              </w:r>
            </w:hyperlink>
            <w:r w:rsidR="007C5563" w:rsidRPr="007001F1">
              <w:rPr>
                <w:sz w:val="22"/>
                <w:szCs w:val="22"/>
              </w:rPr>
              <w:t>?</w:t>
            </w:r>
          </w:p>
        </w:tc>
        <w:tc>
          <w:tcPr>
            <w:tcW w:w="567" w:type="dxa"/>
            <w:shd w:val="clear" w:color="auto" w:fill="auto"/>
            <w:vAlign w:val="center"/>
            <w:hideMark/>
          </w:tcPr>
          <w:p w14:paraId="0A6DFB52"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384F35B5"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51CC2E14"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2110A07D" w14:textId="77777777" w:rsidR="007C5563" w:rsidRPr="007001F1" w:rsidRDefault="007C5563" w:rsidP="007C5563">
            <w:pPr>
              <w:jc w:val="center"/>
            </w:pPr>
            <w:r w:rsidRPr="007001F1">
              <w:rPr>
                <w:sz w:val="22"/>
                <w:szCs w:val="22"/>
              </w:rPr>
              <w:t> </w:t>
            </w:r>
          </w:p>
        </w:tc>
      </w:tr>
      <w:tr w:rsidR="007C5563" w:rsidRPr="007001F1" w14:paraId="4BC6CD80" w14:textId="77777777" w:rsidTr="003D4C35">
        <w:trPr>
          <w:trHeight w:val="20"/>
        </w:trPr>
        <w:tc>
          <w:tcPr>
            <w:tcW w:w="582" w:type="dxa"/>
            <w:shd w:val="clear" w:color="auto" w:fill="auto"/>
            <w:noWrap/>
            <w:vAlign w:val="center"/>
            <w:hideMark/>
          </w:tcPr>
          <w:p w14:paraId="4170CEB5" w14:textId="77777777"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14:paraId="1FB6CE2C" w14:textId="77777777" w:rsidR="007C5563" w:rsidRPr="007001F1" w:rsidRDefault="00520BD8" w:rsidP="00520BD8">
            <w:pPr>
              <w:jc w:val="both"/>
            </w:pPr>
            <w:ins w:id="4896" w:author="Autor">
              <w:r>
                <w:rPr>
                  <w:sz w:val="22"/>
                  <w:szCs w:val="22"/>
                </w:rPr>
                <w:t>A</w:t>
              </w:r>
            </w:ins>
            <w:del w:id="4897" w:author="Autor">
              <w:r w:rsidR="00F94C35" w:rsidDel="00520BD8">
                <w:rPr>
                  <w:sz w:val="22"/>
                  <w:szCs w:val="22"/>
                </w:rPr>
                <w:delText>V prípade, a</w:delText>
              </w:r>
            </w:del>
            <w:r w:rsidR="00F94C35">
              <w:rPr>
                <w:sz w:val="22"/>
                <w:szCs w:val="22"/>
              </w:rPr>
              <w:t>k prijímateľ využil možnosť</w:t>
            </w:r>
            <w:ins w:id="4898" w:author="Autor">
              <w:r>
                <w:rPr>
                  <w:sz w:val="22"/>
                  <w:szCs w:val="22"/>
                </w:rPr>
                <w:t xml:space="preserve"> vyhlásiť zákazku s nízkou hodnotou iba formou oslovenia alebo identifikovania vybraných záujemcov</w:t>
              </w:r>
            </w:ins>
            <w:r w:rsidR="00F94C35">
              <w:rPr>
                <w:sz w:val="22"/>
                <w:szCs w:val="22"/>
              </w:rPr>
              <w:t xml:space="preserve">, </w:t>
            </w:r>
            <w:ins w:id="4899" w:author="Autor">
              <w:r>
                <w:rPr>
                  <w:sz w:val="22"/>
                  <w:szCs w:val="22"/>
                </w:rPr>
                <w:t xml:space="preserve">zaslal výzvu na predkladanie ponúk alebo identifikoval minimálne </w:t>
              </w:r>
            </w:ins>
            <w:del w:id="4900" w:author="Autor">
              <w:r w:rsidR="00F94C35" w:rsidDel="00520BD8">
                <w:rPr>
                  <w:sz w:val="22"/>
                  <w:szCs w:val="22"/>
                </w:rPr>
                <w:delText>z</w:delText>
              </w:r>
              <w:r w:rsidR="007C5563" w:rsidRPr="007001F1" w:rsidDel="00520BD8">
                <w:rPr>
                  <w:sz w:val="22"/>
                  <w:szCs w:val="22"/>
                </w:rPr>
                <w:delText>aslal  súčasne so zverejnením výzvy na súťaž a jej zaslaním na zverejnenie CKO</w:delText>
              </w:r>
              <w:r w:rsidR="00756F96" w:rsidDel="00520BD8">
                <w:rPr>
                  <w:sz w:val="22"/>
                  <w:szCs w:val="22"/>
                </w:rPr>
                <w:delText>,</w:delText>
              </w:r>
              <w:r w:rsidR="007C5563" w:rsidRPr="007001F1" w:rsidDel="00520BD8">
                <w:rPr>
                  <w:sz w:val="22"/>
                  <w:szCs w:val="22"/>
                </w:rPr>
                <w:delText xml:space="preserve"> zároveň túto výzvu minimálne</w:delText>
              </w:r>
              <w:r w:rsidR="00E26AF3" w:rsidRPr="007001F1" w:rsidDel="00520BD8">
                <w:rPr>
                  <w:sz w:val="22"/>
                  <w:szCs w:val="22"/>
                </w:rPr>
                <w:delText xml:space="preserve"> </w:delText>
              </w:r>
            </w:del>
            <w:r w:rsidR="00E26AF3" w:rsidRPr="007001F1">
              <w:rPr>
                <w:sz w:val="22"/>
                <w:szCs w:val="22"/>
              </w:rPr>
              <w:t>tro</w:t>
            </w:r>
            <w:ins w:id="4901" w:author="Autor">
              <w:r>
                <w:rPr>
                  <w:sz w:val="22"/>
                  <w:szCs w:val="22"/>
                </w:rPr>
                <w:t>ch</w:t>
              </w:r>
            </w:ins>
            <w:del w:id="4902" w:author="Autor">
              <w:r w:rsidR="00E26AF3" w:rsidRPr="007001F1" w:rsidDel="00520BD8">
                <w:rPr>
                  <w:sz w:val="22"/>
                  <w:szCs w:val="22"/>
                </w:rPr>
                <w:delText>m</w:delText>
              </w:r>
            </w:del>
            <w:r w:rsidR="007C5563" w:rsidRPr="007001F1">
              <w:rPr>
                <w:sz w:val="22"/>
                <w:szCs w:val="22"/>
              </w:rPr>
              <w:t xml:space="preserve"> vybraný</w:t>
            </w:r>
            <w:ins w:id="4903" w:author="Autor">
              <w:r>
                <w:rPr>
                  <w:sz w:val="22"/>
                  <w:szCs w:val="22"/>
                </w:rPr>
                <w:t>ch</w:t>
              </w:r>
            </w:ins>
            <w:del w:id="4904" w:author="Autor">
              <w:r w:rsidR="007C5563" w:rsidRPr="007001F1" w:rsidDel="00520BD8">
                <w:rPr>
                  <w:sz w:val="22"/>
                  <w:szCs w:val="22"/>
                </w:rPr>
                <w:delText>m</w:delText>
              </w:r>
            </w:del>
            <w:r w:rsidR="007C5563" w:rsidRPr="007001F1">
              <w:rPr>
                <w:sz w:val="22"/>
                <w:szCs w:val="22"/>
              </w:rPr>
              <w:t xml:space="preserve"> záujemco</w:t>
            </w:r>
            <w:ins w:id="4905" w:author="Autor">
              <w:r>
                <w:rPr>
                  <w:sz w:val="22"/>
                  <w:szCs w:val="22"/>
                </w:rPr>
                <w:t>v</w:t>
              </w:r>
            </w:ins>
            <w:del w:id="4906" w:author="Autor">
              <w:r w:rsidR="007C5563" w:rsidRPr="007001F1" w:rsidDel="00520BD8">
                <w:rPr>
                  <w:sz w:val="22"/>
                  <w:szCs w:val="22"/>
                </w:rPr>
                <w:delText>m</w:delText>
              </w:r>
            </w:del>
            <w:r w:rsidR="007C5563" w:rsidRPr="007001F1">
              <w:rPr>
                <w:sz w:val="22"/>
                <w:szCs w:val="22"/>
              </w:rPr>
              <w:t>?</w:t>
            </w:r>
          </w:p>
        </w:tc>
        <w:tc>
          <w:tcPr>
            <w:tcW w:w="567" w:type="dxa"/>
            <w:shd w:val="clear" w:color="auto" w:fill="auto"/>
            <w:vAlign w:val="center"/>
            <w:hideMark/>
          </w:tcPr>
          <w:p w14:paraId="43102E59"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5ECEE74B"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428C15B7"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1329F5C9" w14:textId="77777777" w:rsidR="007C5563" w:rsidRPr="007001F1" w:rsidRDefault="007C5563" w:rsidP="007C5563">
            <w:pPr>
              <w:jc w:val="center"/>
            </w:pPr>
            <w:r w:rsidRPr="007001F1">
              <w:rPr>
                <w:sz w:val="22"/>
                <w:szCs w:val="22"/>
              </w:rPr>
              <w:t> </w:t>
            </w:r>
          </w:p>
        </w:tc>
      </w:tr>
      <w:tr w:rsidR="006E2FCF" w:rsidRPr="007001F1" w14:paraId="0E1DC4FB" w14:textId="77777777" w:rsidTr="003D4C35">
        <w:trPr>
          <w:trHeight w:val="20"/>
        </w:trPr>
        <w:tc>
          <w:tcPr>
            <w:tcW w:w="582" w:type="dxa"/>
            <w:shd w:val="clear" w:color="auto" w:fill="auto"/>
            <w:noWrap/>
            <w:vAlign w:val="center"/>
          </w:tcPr>
          <w:p w14:paraId="24C68B28" w14:textId="77777777"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14:paraId="6FD54755" w14:textId="77777777" w:rsidR="006E2FCF" w:rsidRPr="007001F1" w:rsidRDefault="006E2FCF" w:rsidP="00520BD8">
            <w:pPr>
              <w:jc w:val="both"/>
            </w:pPr>
            <w:r w:rsidRPr="007001F1">
              <w:rPr>
                <w:sz w:val="22"/>
                <w:szCs w:val="22"/>
              </w:rPr>
              <w:t xml:space="preserve">Bola </w:t>
            </w:r>
            <w:ins w:id="4907" w:author="Autor">
              <w:r w:rsidR="00520BD8">
                <w:rPr>
                  <w:sz w:val="22"/>
                  <w:szCs w:val="22"/>
                </w:rPr>
                <w:t xml:space="preserve">lehota na predkladanie ponúk </w:t>
              </w:r>
            </w:ins>
            <w:del w:id="4908" w:author="Autor">
              <w:r w:rsidRPr="007001F1" w:rsidDel="00520BD8">
                <w:rPr>
                  <w:sz w:val="22"/>
                  <w:szCs w:val="22"/>
                </w:rPr>
                <w:delText xml:space="preserve">zverejnená výzva na súťaž na webovom sídle prijímateľa </w:delText>
              </w:r>
              <w:r w:rsidR="00343F01" w:rsidDel="00520BD8">
                <w:rPr>
                  <w:sz w:val="22"/>
                  <w:szCs w:val="22"/>
                </w:rPr>
                <w:delText xml:space="preserve">alebo  na inom vhodnom mieste </w:delText>
              </w:r>
            </w:del>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14:paraId="641E84DB" w14:textId="77777777" w:rsidR="006E2FCF" w:rsidRPr="007001F1" w:rsidRDefault="006E2FCF" w:rsidP="007C5563">
            <w:pPr>
              <w:jc w:val="center"/>
            </w:pPr>
          </w:p>
        </w:tc>
        <w:tc>
          <w:tcPr>
            <w:tcW w:w="567" w:type="dxa"/>
            <w:shd w:val="clear" w:color="auto" w:fill="auto"/>
            <w:vAlign w:val="center"/>
          </w:tcPr>
          <w:p w14:paraId="01DBC4DE" w14:textId="77777777" w:rsidR="006E2FCF" w:rsidRPr="007001F1" w:rsidRDefault="006E2FCF" w:rsidP="007C5563">
            <w:pPr>
              <w:jc w:val="center"/>
            </w:pPr>
          </w:p>
        </w:tc>
        <w:tc>
          <w:tcPr>
            <w:tcW w:w="776" w:type="dxa"/>
            <w:shd w:val="clear" w:color="auto" w:fill="auto"/>
            <w:vAlign w:val="center"/>
          </w:tcPr>
          <w:p w14:paraId="671C1D10" w14:textId="77777777" w:rsidR="006E2FCF" w:rsidRPr="007001F1" w:rsidRDefault="006E2FCF" w:rsidP="007C5563">
            <w:pPr>
              <w:jc w:val="center"/>
            </w:pPr>
          </w:p>
        </w:tc>
        <w:tc>
          <w:tcPr>
            <w:tcW w:w="1775" w:type="dxa"/>
            <w:shd w:val="clear" w:color="auto" w:fill="auto"/>
            <w:vAlign w:val="center"/>
          </w:tcPr>
          <w:p w14:paraId="3C93D34B" w14:textId="77777777" w:rsidR="006E2FCF" w:rsidRPr="007001F1" w:rsidRDefault="006E2FCF" w:rsidP="007C5563">
            <w:pPr>
              <w:jc w:val="center"/>
            </w:pPr>
          </w:p>
        </w:tc>
      </w:tr>
      <w:tr w:rsidR="008F3740" w:rsidRPr="007001F1" w14:paraId="3AABB423" w14:textId="77777777" w:rsidTr="003D4C35">
        <w:trPr>
          <w:trHeight w:val="682"/>
        </w:trPr>
        <w:tc>
          <w:tcPr>
            <w:tcW w:w="582" w:type="dxa"/>
            <w:shd w:val="clear" w:color="auto" w:fill="auto"/>
            <w:noWrap/>
            <w:vAlign w:val="center"/>
          </w:tcPr>
          <w:p w14:paraId="271A97C5" w14:textId="77777777"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14:paraId="423D1817" w14:textId="77777777"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ins w:id="4909" w:author="Autor">
              <w:r w:rsidR="00520BD8">
                <w:rPr>
                  <w:sz w:val="22"/>
                  <w:szCs w:val="22"/>
                </w:rPr>
                <w:t xml:space="preserve"> (ak prijímateľ zvolil tento postup)</w:t>
              </w:r>
            </w:ins>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14:paraId="3CD1F4AF" w14:textId="77777777" w:rsidR="008F3740" w:rsidRPr="007001F1" w:rsidRDefault="008F3740" w:rsidP="007C5563">
            <w:pPr>
              <w:jc w:val="center"/>
            </w:pPr>
          </w:p>
        </w:tc>
        <w:tc>
          <w:tcPr>
            <w:tcW w:w="567" w:type="dxa"/>
            <w:shd w:val="clear" w:color="auto" w:fill="auto"/>
            <w:vAlign w:val="center"/>
          </w:tcPr>
          <w:p w14:paraId="5DA4BE9B" w14:textId="77777777" w:rsidR="008F3740" w:rsidRPr="007001F1" w:rsidRDefault="008F3740" w:rsidP="007C5563">
            <w:pPr>
              <w:jc w:val="center"/>
            </w:pPr>
          </w:p>
        </w:tc>
        <w:tc>
          <w:tcPr>
            <w:tcW w:w="776" w:type="dxa"/>
            <w:shd w:val="clear" w:color="auto" w:fill="auto"/>
            <w:vAlign w:val="center"/>
          </w:tcPr>
          <w:p w14:paraId="143122C4" w14:textId="77777777" w:rsidR="008F3740" w:rsidRPr="007001F1" w:rsidRDefault="008F3740" w:rsidP="007C5563">
            <w:pPr>
              <w:jc w:val="center"/>
            </w:pPr>
          </w:p>
        </w:tc>
        <w:tc>
          <w:tcPr>
            <w:tcW w:w="1775" w:type="dxa"/>
            <w:shd w:val="clear" w:color="auto" w:fill="auto"/>
            <w:vAlign w:val="center"/>
          </w:tcPr>
          <w:p w14:paraId="3C0F869B" w14:textId="77777777" w:rsidR="008F3740" w:rsidRPr="007001F1" w:rsidRDefault="008F3740" w:rsidP="007C5563">
            <w:pPr>
              <w:jc w:val="center"/>
            </w:pPr>
          </w:p>
        </w:tc>
      </w:tr>
      <w:tr w:rsidR="00530834" w:rsidRPr="007001F1" w14:paraId="7F7D83E6" w14:textId="77777777" w:rsidTr="003D4C35">
        <w:trPr>
          <w:trHeight w:val="370"/>
        </w:trPr>
        <w:tc>
          <w:tcPr>
            <w:tcW w:w="582" w:type="dxa"/>
            <w:vMerge w:val="restart"/>
            <w:shd w:val="clear" w:color="auto" w:fill="auto"/>
            <w:noWrap/>
            <w:vAlign w:val="center"/>
            <w:hideMark/>
          </w:tcPr>
          <w:p w14:paraId="682A75A9" w14:textId="77777777"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14:paraId="3FF0B128" w14:textId="77777777"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w:t>
            </w:r>
            <w:ins w:id="4910" w:author="Autor">
              <w:r w:rsidR="00520BD8">
                <w:rPr>
                  <w:sz w:val="22"/>
                  <w:szCs w:val="22"/>
                </w:rPr>
                <w:t>a predkladanie ponúk</w:t>
              </w:r>
            </w:ins>
            <w:del w:id="4911" w:author="Autor">
              <w:r w:rsidR="00A3755D" w:rsidRPr="007001F1" w:rsidDel="00520BD8">
                <w:rPr>
                  <w:sz w:val="22"/>
                  <w:szCs w:val="22"/>
                </w:rPr>
                <w:delText>a súťaž</w:delText>
              </w:r>
            </w:del>
            <w:r w:rsidR="00A3755D" w:rsidRPr="007001F1">
              <w:rPr>
                <w:sz w:val="22"/>
                <w:szCs w:val="22"/>
              </w:rPr>
              <w:t>?</w:t>
            </w:r>
          </w:p>
        </w:tc>
        <w:tc>
          <w:tcPr>
            <w:tcW w:w="567" w:type="dxa"/>
            <w:shd w:val="clear" w:color="auto" w:fill="auto"/>
            <w:vAlign w:val="center"/>
            <w:hideMark/>
          </w:tcPr>
          <w:p w14:paraId="0FC9206E" w14:textId="77777777" w:rsidR="00530834" w:rsidRPr="007001F1" w:rsidRDefault="00530834" w:rsidP="007C5563">
            <w:pPr>
              <w:jc w:val="center"/>
            </w:pPr>
            <w:r w:rsidRPr="007001F1">
              <w:rPr>
                <w:sz w:val="22"/>
                <w:szCs w:val="22"/>
              </w:rPr>
              <w:t> </w:t>
            </w:r>
          </w:p>
        </w:tc>
        <w:tc>
          <w:tcPr>
            <w:tcW w:w="567" w:type="dxa"/>
            <w:shd w:val="clear" w:color="auto" w:fill="auto"/>
            <w:vAlign w:val="center"/>
            <w:hideMark/>
          </w:tcPr>
          <w:p w14:paraId="31EDC7B8" w14:textId="77777777" w:rsidR="00530834" w:rsidRPr="007001F1" w:rsidRDefault="00530834" w:rsidP="007C5563">
            <w:pPr>
              <w:jc w:val="center"/>
            </w:pPr>
            <w:r w:rsidRPr="007001F1">
              <w:rPr>
                <w:sz w:val="22"/>
                <w:szCs w:val="22"/>
              </w:rPr>
              <w:t> </w:t>
            </w:r>
          </w:p>
        </w:tc>
        <w:tc>
          <w:tcPr>
            <w:tcW w:w="776" w:type="dxa"/>
            <w:shd w:val="clear" w:color="auto" w:fill="auto"/>
            <w:vAlign w:val="center"/>
            <w:hideMark/>
          </w:tcPr>
          <w:p w14:paraId="0A13BAAF" w14:textId="77777777" w:rsidR="00530834" w:rsidRPr="007001F1" w:rsidRDefault="00530834" w:rsidP="007C5563">
            <w:pPr>
              <w:jc w:val="center"/>
            </w:pPr>
            <w:r w:rsidRPr="007001F1">
              <w:rPr>
                <w:sz w:val="22"/>
                <w:szCs w:val="22"/>
              </w:rPr>
              <w:t> </w:t>
            </w:r>
          </w:p>
        </w:tc>
        <w:tc>
          <w:tcPr>
            <w:tcW w:w="1775" w:type="dxa"/>
            <w:shd w:val="clear" w:color="auto" w:fill="auto"/>
            <w:vAlign w:val="center"/>
            <w:hideMark/>
          </w:tcPr>
          <w:p w14:paraId="31ED8113" w14:textId="77777777" w:rsidR="00530834" w:rsidRPr="007001F1" w:rsidRDefault="00530834" w:rsidP="007C5563">
            <w:pPr>
              <w:jc w:val="center"/>
            </w:pPr>
            <w:r w:rsidRPr="007001F1">
              <w:rPr>
                <w:sz w:val="22"/>
                <w:szCs w:val="22"/>
              </w:rPr>
              <w:t> </w:t>
            </w:r>
          </w:p>
        </w:tc>
      </w:tr>
      <w:tr w:rsidR="00530834" w:rsidRPr="007001F1" w14:paraId="07EBE025" w14:textId="77777777" w:rsidTr="003D4C35">
        <w:trPr>
          <w:trHeight w:val="278"/>
        </w:trPr>
        <w:tc>
          <w:tcPr>
            <w:tcW w:w="582" w:type="dxa"/>
            <w:vMerge/>
            <w:shd w:val="clear" w:color="auto" w:fill="auto"/>
            <w:noWrap/>
            <w:vAlign w:val="center"/>
          </w:tcPr>
          <w:p w14:paraId="0D3A1222" w14:textId="77777777" w:rsidR="00530834" w:rsidRPr="007001F1" w:rsidRDefault="00530834" w:rsidP="007C5563">
            <w:pPr>
              <w:jc w:val="center"/>
              <w:rPr>
                <w:color w:val="000000"/>
              </w:rPr>
            </w:pPr>
          </w:p>
        </w:tc>
        <w:tc>
          <w:tcPr>
            <w:tcW w:w="4820" w:type="dxa"/>
            <w:gridSpan w:val="2"/>
            <w:shd w:val="clear" w:color="auto" w:fill="auto"/>
            <w:vAlign w:val="center"/>
          </w:tcPr>
          <w:p w14:paraId="07D65455" w14:textId="77777777" w:rsidR="00530834" w:rsidRPr="007001F1" w:rsidRDefault="00530834" w:rsidP="005E0B27">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w:t>
            </w:r>
            <w:del w:id="4912" w:author="Autor">
              <w:r w:rsidRPr="007001F1" w:rsidDel="005E0B27">
                <w:rPr>
                  <w:sz w:val="22"/>
                  <w:szCs w:val="22"/>
                </w:rPr>
                <w:delText>Systémom riadenia EŠIF</w:delText>
              </w:r>
            </w:del>
            <w:ins w:id="4913" w:author="Autor">
              <w:r w:rsidR="005E0B27">
                <w:rPr>
                  <w:sz w:val="22"/>
                  <w:szCs w:val="22"/>
                </w:rPr>
                <w:t>MP CKO č. 14</w:t>
              </w:r>
            </w:ins>
            <w:r w:rsidRPr="007001F1">
              <w:rPr>
                <w:sz w:val="22"/>
                <w:szCs w:val="22"/>
              </w:rPr>
              <w:t>?</w:t>
            </w:r>
          </w:p>
        </w:tc>
        <w:tc>
          <w:tcPr>
            <w:tcW w:w="567" w:type="dxa"/>
            <w:shd w:val="clear" w:color="auto" w:fill="auto"/>
            <w:vAlign w:val="center"/>
          </w:tcPr>
          <w:p w14:paraId="446DFA46" w14:textId="77777777" w:rsidR="00530834" w:rsidRPr="007001F1" w:rsidRDefault="00530834" w:rsidP="007C5563">
            <w:pPr>
              <w:jc w:val="center"/>
            </w:pPr>
          </w:p>
        </w:tc>
        <w:tc>
          <w:tcPr>
            <w:tcW w:w="567" w:type="dxa"/>
            <w:shd w:val="clear" w:color="auto" w:fill="auto"/>
            <w:vAlign w:val="center"/>
          </w:tcPr>
          <w:p w14:paraId="4A272E83" w14:textId="77777777" w:rsidR="00530834" w:rsidRPr="007001F1" w:rsidRDefault="00530834" w:rsidP="007C5563">
            <w:pPr>
              <w:jc w:val="center"/>
            </w:pPr>
          </w:p>
        </w:tc>
        <w:tc>
          <w:tcPr>
            <w:tcW w:w="776" w:type="dxa"/>
            <w:shd w:val="clear" w:color="auto" w:fill="auto"/>
            <w:vAlign w:val="center"/>
          </w:tcPr>
          <w:p w14:paraId="5C3044AF" w14:textId="77777777" w:rsidR="00530834" w:rsidRPr="007001F1" w:rsidRDefault="00530834" w:rsidP="007C5563">
            <w:pPr>
              <w:jc w:val="center"/>
            </w:pPr>
          </w:p>
        </w:tc>
        <w:tc>
          <w:tcPr>
            <w:tcW w:w="1775" w:type="dxa"/>
            <w:shd w:val="clear" w:color="auto" w:fill="auto"/>
            <w:vAlign w:val="center"/>
          </w:tcPr>
          <w:p w14:paraId="42C7D965" w14:textId="77777777" w:rsidR="00530834" w:rsidRPr="007001F1" w:rsidRDefault="00530834" w:rsidP="007C5563">
            <w:pPr>
              <w:jc w:val="center"/>
            </w:pPr>
          </w:p>
        </w:tc>
      </w:tr>
      <w:tr w:rsidR="00A5512F" w:rsidRPr="007001F1" w14:paraId="7EE20D90" w14:textId="77777777" w:rsidTr="003D4C35">
        <w:trPr>
          <w:trHeight w:val="590"/>
        </w:trPr>
        <w:tc>
          <w:tcPr>
            <w:tcW w:w="582" w:type="dxa"/>
            <w:shd w:val="clear" w:color="auto" w:fill="auto"/>
            <w:noWrap/>
            <w:vAlign w:val="center"/>
          </w:tcPr>
          <w:p w14:paraId="7F02A6DB" w14:textId="77777777"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14:paraId="23C82156" w14:textId="77777777"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14:paraId="4FB3AACC" w14:textId="77777777" w:rsidR="00A5512F" w:rsidRPr="007001F1" w:rsidRDefault="00A5512F" w:rsidP="007C5563">
            <w:pPr>
              <w:jc w:val="center"/>
            </w:pPr>
          </w:p>
        </w:tc>
        <w:tc>
          <w:tcPr>
            <w:tcW w:w="567" w:type="dxa"/>
            <w:shd w:val="clear" w:color="auto" w:fill="auto"/>
            <w:vAlign w:val="center"/>
          </w:tcPr>
          <w:p w14:paraId="3AAC23AF" w14:textId="77777777" w:rsidR="00A5512F" w:rsidRPr="007001F1" w:rsidRDefault="00A5512F" w:rsidP="007C5563">
            <w:pPr>
              <w:jc w:val="center"/>
            </w:pPr>
          </w:p>
        </w:tc>
        <w:tc>
          <w:tcPr>
            <w:tcW w:w="776" w:type="dxa"/>
            <w:shd w:val="clear" w:color="auto" w:fill="auto"/>
            <w:vAlign w:val="center"/>
          </w:tcPr>
          <w:p w14:paraId="78E1C6AA" w14:textId="77777777" w:rsidR="00A5512F" w:rsidRPr="007001F1" w:rsidRDefault="00A5512F" w:rsidP="007C5563">
            <w:pPr>
              <w:jc w:val="center"/>
            </w:pPr>
          </w:p>
        </w:tc>
        <w:tc>
          <w:tcPr>
            <w:tcW w:w="1775" w:type="dxa"/>
            <w:shd w:val="clear" w:color="auto" w:fill="auto"/>
            <w:vAlign w:val="center"/>
          </w:tcPr>
          <w:p w14:paraId="088F5CA6" w14:textId="77777777" w:rsidR="00A5512F" w:rsidRPr="007001F1" w:rsidRDefault="00A5512F" w:rsidP="007C5563">
            <w:pPr>
              <w:jc w:val="center"/>
            </w:pPr>
          </w:p>
        </w:tc>
      </w:tr>
      <w:tr w:rsidR="007C5563" w:rsidRPr="007001F1" w14:paraId="5EC01A5D" w14:textId="77777777" w:rsidTr="003D4C35">
        <w:trPr>
          <w:trHeight w:val="20"/>
        </w:trPr>
        <w:tc>
          <w:tcPr>
            <w:tcW w:w="582" w:type="dxa"/>
            <w:shd w:val="clear" w:color="auto" w:fill="auto"/>
            <w:noWrap/>
            <w:vAlign w:val="center"/>
            <w:hideMark/>
          </w:tcPr>
          <w:p w14:paraId="412F5588" w14:textId="77777777"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14:paraId="4FF124F0" w14:textId="04F23078" w:rsidR="007C5563" w:rsidRPr="007001F1" w:rsidRDefault="007C5563" w:rsidP="00A3755D">
            <w:pPr>
              <w:jc w:val="both"/>
            </w:pPr>
            <w:r w:rsidRPr="007001F1">
              <w:rPr>
                <w:sz w:val="22"/>
                <w:szCs w:val="22"/>
              </w:rPr>
              <w:t xml:space="preserve">Výsledok </w:t>
            </w:r>
            <w:ins w:id="4914" w:author="Autor">
              <w:r w:rsidR="001E05B8">
                <w:rPr>
                  <w:sz w:val="22"/>
                  <w:szCs w:val="22"/>
                </w:rPr>
                <w:t>zákazky</w:t>
              </w:r>
            </w:ins>
            <w:del w:id="4915" w:author="Autor">
              <w:r w:rsidRPr="007001F1" w:rsidDel="001E05B8">
                <w:rPr>
                  <w:sz w:val="22"/>
                  <w:szCs w:val="22"/>
                </w:rPr>
                <w:delText>súťaže</w:delText>
              </w:r>
            </w:del>
            <w:r w:rsidRPr="007001F1">
              <w:rPr>
                <w:sz w:val="22"/>
                <w:szCs w:val="22"/>
              </w:rPr>
              <w:t xml:space="preserve"> je založený na písomnom zmluvnom vzťahu</w:t>
            </w:r>
            <w:ins w:id="4916" w:author="Autor">
              <w:r w:rsidR="003D4C35">
                <w:rPr>
                  <w:sz w:val="22"/>
                  <w:szCs w:val="22"/>
                </w:rPr>
                <w:t xml:space="preserve"> (zmluva alebo objednávka)</w:t>
              </w:r>
            </w:ins>
            <w:r w:rsidRPr="007001F1">
              <w:rPr>
                <w:sz w:val="22"/>
                <w:szCs w:val="22"/>
              </w:rPr>
              <w:t xml:space="preserve">? </w:t>
            </w:r>
          </w:p>
        </w:tc>
        <w:tc>
          <w:tcPr>
            <w:tcW w:w="567" w:type="dxa"/>
            <w:shd w:val="clear" w:color="auto" w:fill="auto"/>
            <w:vAlign w:val="center"/>
            <w:hideMark/>
          </w:tcPr>
          <w:p w14:paraId="7122DF8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1E738A7"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7E75586C"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76CE2DCD" w14:textId="77777777" w:rsidR="007C5563" w:rsidRPr="007001F1" w:rsidRDefault="007C5563" w:rsidP="007C5563">
            <w:pPr>
              <w:jc w:val="center"/>
            </w:pPr>
            <w:r w:rsidRPr="007001F1">
              <w:rPr>
                <w:sz w:val="22"/>
                <w:szCs w:val="22"/>
              </w:rPr>
              <w:t> </w:t>
            </w:r>
          </w:p>
        </w:tc>
      </w:tr>
      <w:tr w:rsidR="007C5563" w:rsidRPr="007001F1" w14:paraId="6ED51ED4" w14:textId="77777777" w:rsidTr="003D4C35">
        <w:trPr>
          <w:trHeight w:val="20"/>
        </w:trPr>
        <w:tc>
          <w:tcPr>
            <w:tcW w:w="582" w:type="dxa"/>
            <w:shd w:val="clear" w:color="auto" w:fill="auto"/>
            <w:noWrap/>
            <w:vAlign w:val="center"/>
            <w:hideMark/>
          </w:tcPr>
          <w:p w14:paraId="0AC05C99" w14:textId="77777777"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14:paraId="10AD01E6" w14:textId="77777777" w:rsidR="007C5563" w:rsidRPr="007001F1" w:rsidRDefault="007C5563" w:rsidP="003D4C35">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ins w:id="4917" w:author="Autor">
              <w:r w:rsidR="003D4C35">
                <w:rPr>
                  <w:sz w:val="22"/>
                  <w:szCs w:val="22"/>
                </w:rPr>
                <w:t>MP CKO č. 14</w:t>
              </w:r>
            </w:ins>
            <w:del w:id="4918" w:author="Autor">
              <w:r w:rsidR="00E26AF3" w:rsidRPr="007001F1" w:rsidDel="003D4C35">
                <w:rPr>
                  <w:sz w:val="22"/>
                  <w:szCs w:val="22"/>
                </w:rPr>
                <w:delText>S</w:delText>
              </w:r>
              <w:r w:rsidRPr="007001F1" w:rsidDel="003D4C35">
                <w:rPr>
                  <w:sz w:val="22"/>
                  <w:szCs w:val="22"/>
                </w:rPr>
                <w:delText>ystému riadenia EŠIF</w:delText>
              </w:r>
            </w:del>
            <w:r w:rsidRPr="007001F1">
              <w:rPr>
                <w:sz w:val="22"/>
                <w:szCs w:val="22"/>
              </w:rPr>
              <w:t>?</w:t>
            </w:r>
          </w:p>
        </w:tc>
        <w:tc>
          <w:tcPr>
            <w:tcW w:w="567" w:type="dxa"/>
            <w:shd w:val="clear" w:color="auto" w:fill="auto"/>
            <w:vAlign w:val="center"/>
            <w:hideMark/>
          </w:tcPr>
          <w:p w14:paraId="582E7D64"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0A8D3EF2"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67B486AE"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139FA6F7" w14:textId="77777777" w:rsidR="007C5563" w:rsidRPr="007001F1" w:rsidRDefault="007C5563" w:rsidP="007C5563">
            <w:pPr>
              <w:jc w:val="center"/>
            </w:pPr>
            <w:r w:rsidRPr="007001F1">
              <w:rPr>
                <w:sz w:val="22"/>
                <w:szCs w:val="22"/>
              </w:rPr>
              <w:t> </w:t>
            </w:r>
          </w:p>
        </w:tc>
      </w:tr>
      <w:tr w:rsidR="007C5563" w:rsidRPr="007001F1" w14:paraId="0511E87B" w14:textId="77777777" w:rsidTr="003D4C35">
        <w:trPr>
          <w:trHeight w:val="20"/>
        </w:trPr>
        <w:tc>
          <w:tcPr>
            <w:tcW w:w="582" w:type="dxa"/>
            <w:shd w:val="clear" w:color="auto" w:fill="auto"/>
            <w:noWrap/>
            <w:vAlign w:val="center"/>
            <w:hideMark/>
          </w:tcPr>
          <w:p w14:paraId="010CA7B3" w14:textId="77777777"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14:paraId="5D8A3B18" w14:textId="77777777"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14:paraId="1B09E2FC"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555A5A0"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1BFE14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9329884" w14:textId="77777777" w:rsidR="007C5563" w:rsidRPr="007001F1" w:rsidRDefault="007C5563" w:rsidP="007C5563">
            <w:pPr>
              <w:jc w:val="center"/>
            </w:pPr>
            <w:r w:rsidRPr="007001F1">
              <w:rPr>
                <w:sz w:val="22"/>
                <w:szCs w:val="22"/>
              </w:rPr>
              <w:t> </w:t>
            </w:r>
          </w:p>
        </w:tc>
      </w:tr>
      <w:tr w:rsidR="007C5563" w:rsidRPr="007001F1" w14:paraId="15637EE1" w14:textId="77777777" w:rsidTr="003D4C35">
        <w:trPr>
          <w:trHeight w:val="20"/>
        </w:trPr>
        <w:tc>
          <w:tcPr>
            <w:tcW w:w="582" w:type="dxa"/>
            <w:shd w:val="clear" w:color="auto" w:fill="auto"/>
            <w:noWrap/>
            <w:vAlign w:val="center"/>
            <w:hideMark/>
          </w:tcPr>
          <w:p w14:paraId="1B107913" w14:textId="77777777"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14:paraId="62017ED4" w14:textId="77777777"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6E6B7C4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2C8CAE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C18E3AD"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1E33B37" w14:textId="77777777" w:rsidR="007C5563" w:rsidRPr="007001F1" w:rsidRDefault="007C5563" w:rsidP="007C5563">
            <w:pPr>
              <w:jc w:val="center"/>
            </w:pPr>
            <w:r w:rsidRPr="007001F1">
              <w:rPr>
                <w:sz w:val="22"/>
                <w:szCs w:val="22"/>
              </w:rPr>
              <w:t> </w:t>
            </w:r>
          </w:p>
        </w:tc>
      </w:tr>
      <w:tr w:rsidR="00DA6FF7" w:rsidRPr="007001F1" w14:paraId="483770C9" w14:textId="77777777" w:rsidTr="003D4C35">
        <w:trPr>
          <w:trHeight w:val="408"/>
        </w:trPr>
        <w:tc>
          <w:tcPr>
            <w:tcW w:w="582" w:type="dxa"/>
            <w:vMerge w:val="restart"/>
            <w:shd w:val="clear" w:color="auto" w:fill="auto"/>
            <w:noWrap/>
            <w:vAlign w:val="center"/>
            <w:hideMark/>
          </w:tcPr>
          <w:p w14:paraId="250745AC" w14:textId="77777777" w:rsidR="00DA6FF7" w:rsidRPr="007001F1" w:rsidRDefault="00DA6FF7">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14:paraId="23089959" w14:textId="77777777" w:rsidR="00DA6FF7" w:rsidRPr="007001F1" w:rsidRDefault="00DA6FF7" w:rsidP="00A3755D">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1BEFB836" w14:textId="77777777" w:rsidR="00DA6FF7" w:rsidRPr="007001F1" w:rsidRDefault="00DA6FF7" w:rsidP="007C5563">
            <w:pPr>
              <w:jc w:val="center"/>
            </w:pPr>
            <w:r w:rsidRPr="007001F1">
              <w:rPr>
                <w:sz w:val="22"/>
                <w:szCs w:val="22"/>
              </w:rPr>
              <w:t> </w:t>
            </w:r>
          </w:p>
        </w:tc>
        <w:tc>
          <w:tcPr>
            <w:tcW w:w="567" w:type="dxa"/>
            <w:shd w:val="clear" w:color="auto" w:fill="auto"/>
            <w:vAlign w:val="center"/>
            <w:hideMark/>
          </w:tcPr>
          <w:p w14:paraId="567AB107" w14:textId="77777777" w:rsidR="00DA6FF7" w:rsidRPr="007001F1" w:rsidRDefault="00DA6FF7" w:rsidP="007C5563">
            <w:pPr>
              <w:jc w:val="center"/>
            </w:pPr>
            <w:r w:rsidRPr="007001F1">
              <w:rPr>
                <w:sz w:val="22"/>
                <w:szCs w:val="22"/>
              </w:rPr>
              <w:t> </w:t>
            </w:r>
          </w:p>
        </w:tc>
        <w:tc>
          <w:tcPr>
            <w:tcW w:w="776" w:type="dxa"/>
            <w:shd w:val="clear" w:color="auto" w:fill="auto"/>
            <w:vAlign w:val="center"/>
            <w:hideMark/>
          </w:tcPr>
          <w:p w14:paraId="3BE64956" w14:textId="77777777" w:rsidR="00DA6FF7" w:rsidRPr="007001F1" w:rsidRDefault="00DA6FF7" w:rsidP="007C5563">
            <w:pPr>
              <w:jc w:val="center"/>
            </w:pPr>
            <w:r w:rsidRPr="007001F1">
              <w:rPr>
                <w:sz w:val="22"/>
                <w:szCs w:val="22"/>
              </w:rPr>
              <w:t> </w:t>
            </w:r>
          </w:p>
        </w:tc>
        <w:tc>
          <w:tcPr>
            <w:tcW w:w="1775" w:type="dxa"/>
            <w:shd w:val="clear" w:color="auto" w:fill="auto"/>
            <w:vAlign w:val="center"/>
            <w:hideMark/>
          </w:tcPr>
          <w:p w14:paraId="0C984262" w14:textId="77777777" w:rsidR="00DA6FF7" w:rsidRPr="007001F1" w:rsidRDefault="00DA6FF7" w:rsidP="007C5563">
            <w:pPr>
              <w:jc w:val="center"/>
            </w:pPr>
            <w:r w:rsidRPr="007001F1">
              <w:rPr>
                <w:sz w:val="22"/>
                <w:szCs w:val="22"/>
              </w:rPr>
              <w:t> </w:t>
            </w:r>
          </w:p>
        </w:tc>
      </w:tr>
      <w:tr w:rsidR="00DA6FF7" w:rsidRPr="007001F1" w14:paraId="374EA2D3" w14:textId="77777777" w:rsidTr="003D4C35">
        <w:trPr>
          <w:trHeight w:val="675"/>
        </w:trPr>
        <w:tc>
          <w:tcPr>
            <w:tcW w:w="582" w:type="dxa"/>
            <w:vMerge/>
            <w:shd w:val="clear" w:color="auto" w:fill="auto"/>
            <w:noWrap/>
            <w:vAlign w:val="center"/>
          </w:tcPr>
          <w:p w14:paraId="11EE97EE" w14:textId="77777777" w:rsidR="00DA6FF7" w:rsidRPr="007001F1" w:rsidRDefault="00DA6FF7">
            <w:pPr>
              <w:jc w:val="center"/>
              <w:rPr>
                <w:color w:val="000000"/>
              </w:rPr>
            </w:pPr>
          </w:p>
        </w:tc>
        <w:tc>
          <w:tcPr>
            <w:tcW w:w="4820" w:type="dxa"/>
            <w:gridSpan w:val="2"/>
            <w:shd w:val="clear" w:color="auto" w:fill="auto"/>
            <w:vAlign w:val="center"/>
          </w:tcPr>
          <w:p w14:paraId="09472ED3" w14:textId="77777777" w:rsidR="00DA6FF7" w:rsidRPr="007001F1" w:rsidRDefault="00DA6FF7" w:rsidP="00A3755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ADC1252" w14:textId="77777777" w:rsidR="00DA6FF7" w:rsidRPr="007001F1" w:rsidRDefault="00DA6FF7" w:rsidP="007C5563">
            <w:pPr>
              <w:jc w:val="center"/>
            </w:pPr>
          </w:p>
        </w:tc>
        <w:tc>
          <w:tcPr>
            <w:tcW w:w="567" w:type="dxa"/>
            <w:shd w:val="clear" w:color="auto" w:fill="auto"/>
            <w:vAlign w:val="center"/>
          </w:tcPr>
          <w:p w14:paraId="37B79A13" w14:textId="77777777" w:rsidR="00DA6FF7" w:rsidRPr="007001F1" w:rsidRDefault="00DA6FF7" w:rsidP="007C5563">
            <w:pPr>
              <w:jc w:val="center"/>
            </w:pPr>
          </w:p>
        </w:tc>
        <w:tc>
          <w:tcPr>
            <w:tcW w:w="776" w:type="dxa"/>
            <w:shd w:val="clear" w:color="auto" w:fill="auto"/>
            <w:vAlign w:val="center"/>
          </w:tcPr>
          <w:p w14:paraId="199E8CEB" w14:textId="77777777" w:rsidR="00DA6FF7" w:rsidRPr="007001F1" w:rsidRDefault="00DA6FF7" w:rsidP="007C5563">
            <w:pPr>
              <w:jc w:val="center"/>
            </w:pPr>
          </w:p>
        </w:tc>
        <w:tc>
          <w:tcPr>
            <w:tcW w:w="1775" w:type="dxa"/>
            <w:shd w:val="clear" w:color="auto" w:fill="auto"/>
            <w:vAlign w:val="center"/>
          </w:tcPr>
          <w:p w14:paraId="7290C7D1" w14:textId="77777777" w:rsidR="00DA6FF7" w:rsidRPr="007001F1" w:rsidRDefault="00DA6FF7" w:rsidP="007C5563">
            <w:pPr>
              <w:jc w:val="center"/>
            </w:pPr>
          </w:p>
        </w:tc>
      </w:tr>
      <w:tr w:rsidR="003D4C35" w:rsidRPr="007001F1" w14:paraId="431C5693" w14:textId="77777777" w:rsidTr="00872A12">
        <w:trPr>
          <w:trHeight w:val="1355"/>
        </w:trPr>
        <w:tc>
          <w:tcPr>
            <w:tcW w:w="582" w:type="dxa"/>
            <w:vMerge/>
            <w:shd w:val="clear" w:color="auto" w:fill="auto"/>
            <w:noWrap/>
            <w:vAlign w:val="center"/>
          </w:tcPr>
          <w:p w14:paraId="5EC942E8" w14:textId="77777777" w:rsidR="003D4C35" w:rsidRPr="007001F1" w:rsidRDefault="003D4C35">
            <w:pPr>
              <w:jc w:val="center"/>
              <w:rPr>
                <w:color w:val="000000"/>
              </w:rPr>
            </w:pPr>
          </w:p>
        </w:tc>
        <w:tc>
          <w:tcPr>
            <w:tcW w:w="4820" w:type="dxa"/>
            <w:gridSpan w:val="2"/>
            <w:shd w:val="clear" w:color="auto" w:fill="auto"/>
            <w:vAlign w:val="center"/>
          </w:tcPr>
          <w:p w14:paraId="6A189858" w14:textId="77777777" w:rsidR="003D4C35" w:rsidRPr="007001F1" w:rsidRDefault="003D4C35"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C994E8C" w14:textId="77777777" w:rsidR="003D4C35" w:rsidRPr="007001F1" w:rsidRDefault="003D4C35" w:rsidP="007C5563">
            <w:pPr>
              <w:jc w:val="center"/>
            </w:pPr>
          </w:p>
        </w:tc>
        <w:tc>
          <w:tcPr>
            <w:tcW w:w="567" w:type="dxa"/>
            <w:shd w:val="clear" w:color="auto" w:fill="auto"/>
            <w:vAlign w:val="center"/>
          </w:tcPr>
          <w:p w14:paraId="30671DE3" w14:textId="77777777" w:rsidR="003D4C35" w:rsidRPr="007001F1" w:rsidRDefault="003D4C35" w:rsidP="007C5563">
            <w:pPr>
              <w:jc w:val="center"/>
            </w:pPr>
          </w:p>
        </w:tc>
        <w:tc>
          <w:tcPr>
            <w:tcW w:w="776" w:type="dxa"/>
            <w:shd w:val="clear" w:color="auto" w:fill="auto"/>
            <w:vAlign w:val="center"/>
          </w:tcPr>
          <w:p w14:paraId="7EF25CCF" w14:textId="77777777" w:rsidR="003D4C35" w:rsidRPr="007001F1" w:rsidRDefault="003D4C35" w:rsidP="007C5563">
            <w:pPr>
              <w:jc w:val="center"/>
            </w:pPr>
          </w:p>
        </w:tc>
        <w:tc>
          <w:tcPr>
            <w:tcW w:w="1775" w:type="dxa"/>
            <w:shd w:val="clear" w:color="auto" w:fill="auto"/>
            <w:vAlign w:val="center"/>
          </w:tcPr>
          <w:p w14:paraId="32DF7F1D" w14:textId="77777777" w:rsidR="003D4C35" w:rsidRPr="007001F1" w:rsidRDefault="003D4C35" w:rsidP="007C5563">
            <w:pPr>
              <w:jc w:val="center"/>
            </w:pPr>
          </w:p>
        </w:tc>
      </w:tr>
      <w:tr w:rsidR="007C5563" w:rsidRPr="007001F1" w14:paraId="5A969D0D" w14:textId="77777777" w:rsidTr="003D4C35">
        <w:trPr>
          <w:trHeight w:val="20"/>
        </w:trPr>
        <w:tc>
          <w:tcPr>
            <w:tcW w:w="582" w:type="dxa"/>
            <w:shd w:val="clear" w:color="auto" w:fill="auto"/>
            <w:noWrap/>
            <w:vAlign w:val="center"/>
            <w:hideMark/>
          </w:tcPr>
          <w:p w14:paraId="3132137B" w14:textId="77777777"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14:paraId="6922137F" w14:textId="77777777"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B52E9B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6DD17FB"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3AEDAD62"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B216117" w14:textId="77777777" w:rsidR="007C5563" w:rsidRPr="007001F1" w:rsidRDefault="007C5563" w:rsidP="007C5563">
            <w:pPr>
              <w:jc w:val="center"/>
            </w:pPr>
            <w:r w:rsidRPr="007001F1">
              <w:rPr>
                <w:sz w:val="22"/>
                <w:szCs w:val="22"/>
              </w:rPr>
              <w:t> </w:t>
            </w:r>
          </w:p>
        </w:tc>
      </w:tr>
      <w:tr w:rsidR="00C62314" w:rsidRPr="007001F1" w14:paraId="0ADCBD01" w14:textId="77777777" w:rsidTr="003D4C35">
        <w:trPr>
          <w:trHeight w:val="20"/>
        </w:trPr>
        <w:tc>
          <w:tcPr>
            <w:tcW w:w="582" w:type="dxa"/>
            <w:vMerge w:val="restart"/>
            <w:shd w:val="clear" w:color="auto" w:fill="auto"/>
            <w:noWrap/>
            <w:vAlign w:val="center"/>
          </w:tcPr>
          <w:p w14:paraId="5F13D290" w14:textId="77777777"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14:paraId="1681CC29" w14:textId="77777777" w:rsidR="00C62314" w:rsidRPr="007001F1" w:rsidRDefault="00C62314" w:rsidP="00A3755D">
            <w:pPr>
              <w:jc w:val="both"/>
            </w:pPr>
            <w:r w:rsidRPr="007001F1">
              <w:rPr>
                <w:sz w:val="22"/>
                <w:szCs w:val="22"/>
              </w:rPr>
              <w:t>a) Je úspešný uchádzač zapísaný v registri partnerov verejného sektora</w:t>
            </w:r>
            <w:ins w:id="4919" w:author="Autor">
              <w:r w:rsidR="003D4C35">
                <w:rPr>
                  <w:sz w:val="22"/>
                  <w:szCs w:val="22"/>
                </w:rPr>
                <w:t xml:space="preserve"> (ak relevantné)</w:t>
              </w:r>
            </w:ins>
            <w:r w:rsidRPr="007001F1">
              <w:rPr>
                <w:sz w:val="22"/>
                <w:szCs w:val="22"/>
              </w:rPr>
              <w:t>?</w:t>
            </w:r>
          </w:p>
        </w:tc>
        <w:tc>
          <w:tcPr>
            <w:tcW w:w="567" w:type="dxa"/>
            <w:shd w:val="clear" w:color="auto" w:fill="auto"/>
            <w:vAlign w:val="center"/>
          </w:tcPr>
          <w:p w14:paraId="0C81FF50" w14:textId="77777777" w:rsidR="00C62314" w:rsidRPr="007001F1" w:rsidRDefault="00C62314" w:rsidP="007C5563">
            <w:pPr>
              <w:jc w:val="center"/>
            </w:pPr>
          </w:p>
        </w:tc>
        <w:tc>
          <w:tcPr>
            <w:tcW w:w="567" w:type="dxa"/>
            <w:shd w:val="clear" w:color="auto" w:fill="auto"/>
            <w:vAlign w:val="center"/>
          </w:tcPr>
          <w:p w14:paraId="722C5F4D" w14:textId="77777777" w:rsidR="00C62314" w:rsidRPr="007001F1" w:rsidRDefault="00C62314" w:rsidP="007C5563">
            <w:pPr>
              <w:jc w:val="center"/>
            </w:pPr>
          </w:p>
        </w:tc>
        <w:tc>
          <w:tcPr>
            <w:tcW w:w="776" w:type="dxa"/>
            <w:shd w:val="clear" w:color="auto" w:fill="auto"/>
            <w:vAlign w:val="center"/>
          </w:tcPr>
          <w:p w14:paraId="2B50F281" w14:textId="77777777" w:rsidR="00C62314" w:rsidRPr="007001F1" w:rsidRDefault="00C62314" w:rsidP="007C5563">
            <w:pPr>
              <w:jc w:val="center"/>
            </w:pPr>
          </w:p>
        </w:tc>
        <w:tc>
          <w:tcPr>
            <w:tcW w:w="1775" w:type="dxa"/>
            <w:shd w:val="clear" w:color="auto" w:fill="auto"/>
            <w:vAlign w:val="center"/>
          </w:tcPr>
          <w:p w14:paraId="5B73F722" w14:textId="77777777" w:rsidR="00C62314" w:rsidRPr="007001F1" w:rsidRDefault="00C62314" w:rsidP="007C5563">
            <w:pPr>
              <w:jc w:val="center"/>
            </w:pPr>
          </w:p>
        </w:tc>
      </w:tr>
      <w:tr w:rsidR="00C62314" w:rsidRPr="007001F1" w14:paraId="26E80834" w14:textId="77777777" w:rsidTr="003D4C35">
        <w:trPr>
          <w:trHeight w:val="20"/>
        </w:trPr>
        <w:tc>
          <w:tcPr>
            <w:tcW w:w="582" w:type="dxa"/>
            <w:vMerge/>
            <w:shd w:val="clear" w:color="auto" w:fill="auto"/>
            <w:noWrap/>
            <w:vAlign w:val="center"/>
          </w:tcPr>
          <w:p w14:paraId="514B872F" w14:textId="77777777" w:rsidR="00C62314" w:rsidRPr="007001F1" w:rsidRDefault="00C62314">
            <w:pPr>
              <w:jc w:val="center"/>
              <w:rPr>
                <w:color w:val="000000"/>
              </w:rPr>
            </w:pPr>
          </w:p>
        </w:tc>
        <w:tc>
          <w:tcPr>
            <w:tcW w:w="4820" w:type="dxa"/>
            <w:gridSpan w:val="2"/>
            <w:shd w:val="clear" w:color="auto" w:fill="auto"/>
            <w:vAlign w:val="center"/>
          </w:tcPr>
          <w:p w14:paraId="598DFC46" w14:textId="77777777"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37140057" w14:textId="77777777" w:rsidR="00C62314" w:rsidRPr="007001F1" w:rsidRDefault="00C62314" w:rsidP="007C5563">
            <w:pPr>
              <w:jc w:val="center"/>
            </w:pPr>
          </w:p>
        </w:tc>
        <w:tc>
          <w:tcPr>
            <w:tcW w:w="567" w:type="dxa"/>
            <w:shd w:val="clear" w:color="auto" w:fill="auto"/>
            <w:vAlign w:val="center"/>
          </w:tcPr>
          <w:p w14:paraId="155DED90" w14:textId="77777777" w:rsidR="00C62314" w:rsidRPr="007001F1" w:rsidRDefault="00C62314" w:rsidP="007C5563">
            <w:pPr>
              <w:jc w:val="center"/>
            </w:pPr>
          </w:p>
        </w:tc>
        <w:tc>
          <w:tcPr>
            <w:tcW w:w="776" w:type="dxa"/>
            <w:shd w:val="clear" w:color="auto" w:fill="auto"/>
            <w:vAlign w:val="center"/>
          </w:tcPr>
          <w:p w14:paraId="4F6F6CA0" w14:textId="77777777" w:rsidR="00C62314" w:rsidRPr="007001F1" w:rsidRDefault="00C62314" w:rsidP="007C5563">
            <w:pPr>
              <w:jc w:val="center"/>
            </w:pPr>
          </w:p>
        </w:tc>
        <w:tc>
          <w:tcPr>
            <w:tcW w:w="1775" w:type="dxa"/>
            <w:shd w:val="clear" w:color="auto" w:fill="auto"/>
            <w:vAlign w:val="center"/>
          </w:tcPr>
          <w:p w14:paraId="00A722A0" w14:textId="77777777" w:rsidR="00C62314" w:rsidRPr="007001F1" w:rsidRDefault="00C62314" w:rsidP="007C5563">
            <w:pPr>
              <w:jc w:val="center"/>
            </w:pPr>
          </w:p>
        </w:tc>
      </w:tr>
      <w:tr w:rsidR="007C5563" w:rsidRPr="007001F1" w14:paraId="1C79B077" w14:textId="77777777" w:rsidTr="003D4C35">
        <w:trPr>
          <w:trHeight w:val="299"/>
        </w:trPr>
        <w:tc>
          <w:tcPr>
            <w:tcW w:w="582" w:type="dxa"/>
            <w:shd w:val="clear" w:color="auto" w:fill="auto"/>
            <w:noWrap/>
            <w:vAlign w:val="center"/>
            <w:hideMark/>
          </w:tcPr>
          <w:p w14:paraId="2E8F6F96" w14:textId="77777777" w:rsidR="007C5563" w:rsidRPr="007001F1" w:rsidRDefault="00154B4F" w:rsidP="00343F01">
            <w:pPr>
              <w:jc w:val="center"/>
              <w:rPr>
                <w:color w:val="000000"/>
              </w:rPr>
            </w:pPr>
            <w:r w:rsidRPr="007C7298">
              <w:rPr>
                <w:color w:val="000000"/>
                <w:sz w:val="22"/>
                <w:szCs w:val="22"/>
              </w:rPr>
              <w:t>1</w:t>
            </w:r>
            <w:r w:rsidR="00343F01" w:rsidRPr="007C7298">
              <w:rPr>
                <w:color w:val="000000"/>
                <w:sz w:val="22"/>
                <w:szCs w:val="22"/>
              </w:rPr>
              <w:t>8</w:t>
            </w:r>
          </w:p>
        </w:tc>
        <w:tc>
          <w:tcPr>
            <w:tcW w:w="4820" w:type="dxa"/>
            <w:gridSpan w:val="2"/>
            <w:shd w:val="clear" w:color="auto" w:fill="auto"/>
            <w:vAlign w:val="center"/>
            <w:hideMark/>
          </w:tcPr>
          <w:p w14:paraId="4FB8916A" w14:textId="77777777" w:rsidR="007C5563" w:rsidRPr="007001F1" w:rsidRDefault="007C5563" w:rsidP="00A3755D">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 podpísaná oprávnenými osobami</w:t>
            </w:r>
            <w:r w:rsidRPr="007001F1">
              <w:rPr>
                <w:sz w:val="22"/>
                <w:szCs w:val="22"/>
              </w:rPr>
              <w:t xml:space="preserve">? </w:t>
            </w:r>
          </w:p>
        </w:tc>
        <w:tc>
          <w:tcPr>
            <w:tcW w:w="567" w:type="dxa"/>
            <w:shd w:val="clear" w:color="auto" w:fill="auto"/>
            <w:vAlign w:val="center"/>
            <w:hideMark/>
          </w:tcPr>
          <w:p w14:paraId="76AF6F60"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4350B28E"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09DED505"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49ED5B7" w14:textId="77777777" w:rsidR="007C5563" w:rsidRPr="007001F1" w:rsidRDefault="007C5563" w:rsidP="007C5563">
            <w:pPr>
              <w:jc w:val="center"/>
            </w:pPr>
            <w:r w:rsidRPr="007001F1">
              <w:rPr>
                <w:sz w:val="22"/>
                <w:szCs w:val="22"/>
              </w:rPr>
              <w:t> </w:t>
            </w:r>
          </w:p>
        </w:tc>
      </w:tr>
      <w:tr w:rsidR="00FA5F58" w:rsidRPr="007001F1" w14:paraId="519E3E28" w14:textId="77777777" w:rsidTr="003D4C35">
        <w:trPr>
          <w:trHeight w:val="299"/>
        </w:trPr>
        <w:tc>
          <w:tcPr>
            <w:tcW w:w="582" w:type="dxa"/>
            <w:shd w:val="clear" w:color="auto" w:fill="auto"/>
            <w:noWrap/>
            <w:vAlign w:val="center"/>
          </w:tcPr>
          <w:p w14:paraId="037376B0" w14:textId="77777777"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14:paraId="7F9CECEA" w14:textId="77777777"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14:paraId="4239C8F0" w14:textId="77777777" w:rsidR="00FA5F58" w:rsidRPr="007001F1" w:rsidRDefault="00FA5F58" w:rsidP="007C5563">
            <w:pPr>
              <w:jc w:val="center"/>
              <w:rPr>
                <w:sz w:val="22"/>
                <w:szCs w:val="22"/>
              </w:rPr>
            </w:pPr>
          </w:p>
        </w:tc>
        <w:tc>
          <w:tcPr>
            <w:tcW w:w="567" w:type="dxa"/>
            <w:shd w:val="clear" w:color="auto" w:fill="auto"/>
            <w:vAlign w:val="center"/>
          </w:tcPr>
          <w:p w14:paraId="3DDE89D0" w14:textId="77777777" w:rsidR="00FA5F58" w:rsidRPr="007001F1" w:rsidRDefault="00FA5F58" w:rsidP="007C5563">
            <w:pPr>
              <w:jc w:val="center"/>
              <w:rPr>
                <w:sz w:val="22"/>
                <w:szCs w:val="22"/>
              </w:rPr>
            </w:pPr>
          </w:p>
        </w:tc>
        <w:tc>
          <w:tcPr>
            <w:tcW w:w="776" w:type="dxa"/>
            <w:shd w:val="clear" w:color="auto" w:fill="auto"/>
            <w:vAlign w:val="center"/>
          </w:tcPr>
          <w:p w14:paraId="1D59B640" w14:textId="77777777" w:rsidR="00FA5F58" w:rsidRPr="007001F1" w:rsidRDefault="00FA5F58" w:rsidP="007C5563">
            <w:pPr>
              <w:jc w:val="center"/>
              <w:rPr>
                <w:sz w:val="22"/>
                <w:szCs w:val="22"/>
              </w:rPr>
            </w:pPr>
          </w:p>
        </w:tc>
        <w:tc>
          <w:tcPr>
            <w:tcW w:w="1775" w:type="dxa"/>
            <w:shd w:val="clear" w:color="auto" w:fill="auto"/>
            <w:vAlign w:val="center"/>
          </w:tcPr>
          <w:p w14:paraId="15B165E2" w14:textId="77777777" w:rsidR="00FA5F58" w:rsidRPr="007001F1" w:rsidRDefault="00FA5F58" w:rsidP="007C5563">
            <w:pPr>
              <w:jc w:val="center"/>
              <w:rPr>
                <w:sz w:val="22"/>
                <w:szCs w:val="22"/>
              </w:rPr>
            </w:pPr>
          </w:p>
        </w:tc>
      </w:tr>
      <w:tr w:rsidR="007C5563" w:rsidRPr="007001F1" w14:paraId="13DA7516" w14:textId="77777777" w:rsidTr="003D4C35">
        <w:trPr>
          <w:trHeight w:val="20"/>
        </w:trPr>
        <w:tc>
          <w:tcPr>
            <w:tcW w:w="582" w:type="dxa"/>
            <w:shd w:val="clear" w:color="auto" w:fill="auto"/>
            <w:noWrap/>
            <w:vAlign w:val="center"/>
            <w:hideMark/>
          </w:tcPr>
          <w:p w14:paraId="3EC36111" w14:textId="77777777"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14:paraId="686FAF87" w14:textId="77777777" w:rsidR="007C5563" w:rsidRPr="007001F1" w:rsidRDefault="007C5563" w:rsidP="003D4C35">
            <w:pPr>
              <w:jc w:val="both"/>
            </w:pPr>
            <w:r w:rsidRPr="007001F1">
              <w:rPr>
                <w:sz w:val="22"/>
                <w:szCs w:val="22"/>
              </w:rPr>
              <w:t>Neboli identifikované iné porušenia pravidiel a postupov verejného obstarávania</w:t>
            </w:r>
            <w:r w:rsidR="00F94C35">
              <w:rPr>
                <w:sz w:val="22"/>
                <w:szCs w:val="22"/>
              </w:rPr>
              <w:t xml:space="preserve"> </w:t>
            </w:r>
            <w:r w:rsidR="00F94C35" w:rsidRPr="00F94C35">
              <w:rPr>
                <w:sz w:val="22"/>
                <w:szCs w:val="22"/>
              </w:rPr>
              <w:t xml:space="preserve">(napr. nesplnenie </w:t>
            </w:r>
            <w:r w:rsidR="00F94C35" w:rsidRPr="00F94C35">
              <w:rPr>
                <w:sz w:val="22"/>
                <w:szCs w:val="22"/>
              </w:rPr>
              <w:lastRenderedPageBreak/>
              <w:t>postkontraktačných  oznamovacích povinností verejného obstarávateľa voči ÚVO</w:t>
            </w:r>
            <w:del w:id="4920" w:author="Autor">
              <w:r w:rsidR="00F94C35" w:rsidRPr="00F94C35" w:rsidDel="003D4C35">
                <w:rPr>
                  <w:sz w:val="22"/>
                  <w:szCs w:val="22"/>
                </w:rPr>
                <w:delText xml:space="preserve"> resp. profilu verejného obstarávateľa</w:delText>
              </w:r>
            </w:del>
            <w:r w:rsidR="00F94C35" w:rsidRPr="00F94C35">
              <w:rPr>
                <w:sz w:val="22"/>
                <w:szCs w:val="22"/>
              </w:rPr>
              <w:t>)</w:t>
            </w:r>
            <w:r w:rsidRPr="007001F1">
              <w:rPr>
                <w:sz w:val="22"/>
                <w:szCs w:val="22"/>
              </w:rPr>
              <w:t>?</w:t>
            </w:r>
          </w:p>
        </w:tc>
        <w:tc>
          <w:tcPr>
            <w:tcW w:w="567" w:type="dxa"/>
            <w:shd w:val="clear" w:color="auto" w:fill="auto"/>
            <w:vAlign w:val="center"/>
            <w:hideMark/>
          </w:tcPr>
          <w:p w14:paraId="1FADAC88" w14:textId="77777777" w:rsidR="007C5563" w:rsidRPr="007001F1" w:rsidRDefault="007C5563" w:rsidP="007C5563">
            <w:pPr>
              <w:jc w:val="center"/>
            </w:pPr>
            <w:r w:rsidRPr="007001F1">
              <w:rPr>
                <w:sz w:val="22"/>
                <w:szCs w:val="22"/>
              </w:rPr>
              <w:lastRenderedPageBreak/>
              <w:t> </w:t>
            </w:r>
          </w:p>
        </w:tc>
        <w:tc>
          <w:tcPr>
            <w:tcW w:w="567" w:type="dxa"/>
            <w:shd w:val="clear" w:color="auto" w:fill="auto"/>
            <w:vAlign w:val="center"/>
            <w:hideMark/>
          </w:tcPr>
          <w:p w14:paraId="64C092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4ACADC8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637B7F95" w14:textId="77777777" w:rsidR="007C5563" w:rsidRPr="007001F1" w:rsidRDefault="007C5563" w:rsidP="007C5563">
            <w:pPr>
              <w:jc w:val="center"/>
            </w:pPr>
            <w:r w:rsidRPr="007001F1">
              <w:rPr>
                <w:sz w:val="22"/>
                <w:szCs w:val="22"/>
              </w:rPr>
              <w:t> </w:t>
            </w:r>
          </w:p>
        </w:tc>
      </w:tr>
      <w:tr w:rsidR="007C5563" w:rsidRPr="007001F1" w14:paraId="5AC9922D" w14:textId="77777777" w:rsidTr="003D4C35">
        <w:trPr>
          <w:trHeight w:val="300"/>
        </w:trPr>
        <w:tc>
          <w:tcPr>
            <w:tcW w:w="3559" w:type="dxa"/>
            <w:gridSpan w:val="2"/>
            <w:shd w:val="clear" w:color="auto" w:fill="auto"/>
            <w:vAlign w:val="center"/>
            <w:hideMark/>
          </w:tcPr>
          <w:p w14:paraId="3ECA8D6E" w14:textId="77777777"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75"/>
              <w:t>2</w:t>
            </w:r>
            <w:r w:rsidRPr="007001F1">
              <w:rPr>
                <w:b/>
                <w:bCs/>
                <w:sz w:val="22"/>
                <w:szCs w:val="22"/>
              </w:rPr>
              <w:t>:</w:t>
            </w:r>
          </w:p>
        </w:tc>
        <w:tc>
          <w:tcPr>
            <w:tcW w:w="5528" w:type="dxa"/>
            <w:gridSpan w:val="5"/>
            <w:shd w:val="clear" w:color="auto" w:fill="auto"/>
            <w:vAlign w:val="center"/>
            <w:hideMark/>
          </w:tcPr>
          <w:p w14:paraId="7BA096E4" w14:textId="77777777" w:rsidR="007C5563" w:rsidRPr="007001F1" w:rsidRDefault="007C5563" w:rsidP="007C5563">
            <w:pPr>
              <w:rPr>
                <w:color w:val="000000"/>
              </w:rPr>
            </w:pPr>
            <w:r w:rsidRPr="007001F1">
              <w:rPr>
                <w:color w:val="000000"/>
                <w:sz w:val="22"/>
                <w:szCs w:val="22"/>
              </w:rPr>
              <w:t> </w:t>
            </w:r>
          </w:p>
        </w:tc>
      </w:tr>
      <w:tr w:rsidR="007C5563" w:rsidRPr="007001F1" w14:paraId="48650EB2" w14:textId="77777777" w:rsidTr="003D4C35">
        <w:trPr>
          <w:trHeight w:val="300"/>
        </w:trPr>
        <w:tc>
          <w:tcPr>
            <w:tcW w:w="3559" w:type="dxa"/>
            <w:gridSpan w:val="2"/>
            <w:shd w:val="clear" w:color="auto" w:fill="auto"/>
            <w:vAlign w:val="center"/>
            <w:hideMark/>
          </w:tcPr>
          <w:p w14:paraId="01F9B12D"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630EC33E" w14:textId="77777777" w:rsidR="007C5563" w:rsidRPr="007001F1" w:rsidRDefault="007C5563" w:rsidP="007C5563">
            <w:pPr>
              <w:rPr>
                <w:color w:val="000000"/>
              </w:rPr>
            </w:pPr>
            <w:r w:rsidRPr="007001F1">
              <w:rPr>
                <w:color w:val="000000"/>
                <w:sz w:val="22"/>
                <w:szCs w:val="22"/>
              </w:rPr>
              <w:t> </w:t>
            </w:r>
          </w:p>
        </w:tc>
      </w:tr>
      <w:tr w:rsidR="007C5563" w:rsidRPr="007001F1" w14:paraId="3F879D2A" w14:textId="77777777" w:rsidTr="003D4C35">
        <w:trPr>
          <w:trHeight w:val="300"/>
        </w:trPr>
        <w:tc>
          <w:tcPr>
            <w:tcW w:w="3559" w:type="dxa"/>
            <w:gridSpan w:val="2"/>
            <w:shd w:val="clear" w:color="000000" w:fill="FFFFFF"/>
            <w:vAlign w:val="center"/>
            <w:hideMark/>
          </w:tcPr>
          <w:p w14:paraId="67F1A617"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3C7DC1FB" w14:textId="77777777" w:rsidR="007C5563" w:rsidRPr="007001F1" w:rsidRDefault="007C5563" w:rsidP="007C5563">
            <w:pPr>
              <w:rPr>
                <w:color w:val="000000"/>
              </w:rPr>
            </w:pPr>
            <w:r w:rsidRPr="007001F1">
              <w:rPr>
                <w:color w:val="000000"/>
                <w:sz w:val="22"/>
                <w:szCs w:val="22"/>
              </w:rPr>
              <w:t> </w:t>
            </w:r>
          </w:p>
        </w:tc>
      </w:tr>
      <w:tr w:rsidR="007C5563" w:rsidRPr="007001F1" w14:paraId="6B98AA3E" w14:textId="77777777" w:rsidTr="003D4C35">
        <w:trPr>
          <w:trHeight w:val="300"/>
        </w:trPr>
        <w:tc>
          <w:tcPr>
            <w:tcW w:w="9087" w:type="dxa"/>
            <w:gridSpan w:val="7"/>
            <w:shd w:val="clear" w:color="auto" w:fill="auto"/>
            <w:noWrap/>
            <w:vAlign w:val="bottom"/>
            <w:hideMark/>
          </w:tcPr>
          <w:p w14:paraId="50A52C13" w14:textId="77777777" w:rsidR="007C5563" w:rsidRPr="007001F1" w:rsidRDefault="007C5563" w:rsidP="007C5563">
            <w:pPr>
              <w:jc w:val="center"/>
              <w:rPr>
                <w:color w:val="000000"/>
              </w:rPr>
            </w:pPr>
            <w:r w:rsidRPr="007001F1">
              <w:rPr>
                <w:color w:val="000000"/>
                <w:sz w:val="22"/>
                <w:szCs w:val="22"/>
              </w:rPr>
              <w:t> </w:t>
            </w:r>
          </w:p>
        </w:tc>
      </w:tr>
      <w:tr w:rsidR="007C5563" w:rsidRPr="007001F1" w14:paraId="616A08E2" w14:textId="77777777" w:rsidTr="003D4C35">
        <w:trPr>
          <w:trHeight w:val="300"/>
        </w:trPr>
        <w:tc>
          <w:tcPr>
            <w:tcW w:w="3559" w:type="dxa"/>
            <w:gridSpan w:val="2"/>
            <w:shd w:val="clear" w:color="000000" w:fill="FFFFFF"/>
            <w:vAlign w:val="center"/>
            <w:hideMark/>
          </w:tcPr>
          <w:p w14:paraId="5AC80874" w14:textId="77777777"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6"/>
              <w:t>3</w:t>
            </w:r>
            <w:r w:rsidRPr="007001F1">
              <w:rPr>
                <w:b/>
                <w:bCs/>
                <w:sz w:val="22"/>
                <w:szCs w:val="22"/>
              </w:rPr>
              <w:t>:</w:t>
            </w:r>
          </w:p>
        </w:tc>
        <w:tc>
          <w:tcPr>
            <w:tcW w:w="5528" w:type="dxa"/>
            <w:gridSpan w:val="5"/>
            <w:shd w:val="clear" w:color="auto" w:fill="auto"/>
            <w:vAlign w:val="center"/>
            <w:hideMark/>
          </w:tcPr>
          <w:p w14:paraId="46F934C3" w14:textId="77777777" w:rsidR="007C5563" w:rsidRPr="007001F1" w:rsidRDefault="007C5563" w:rsidP="007C5563">
            <w:pPr>
              <w:rPr>
                <w:color w:val="000000"/>
              </w:rPr>
            </w:pPr>
            <w:r w:rsidRPr="007001F1">
              <w:rPr>
                <w:color w:val="000000"/>
                <w:sz w:val="22"/>
                <w:szCs w:val="22"/>
              </w:rPr>
              <w:t> </w:t>
            </w:r>
          </w:p>
        </w:tc>
      </w:tr>
      <w:tr w:rsidR="007C5563" w:rsidRPr="007001F1" w14:paraId="20D11E46" w14:textId="77777777" w:rsidTr="003D4C35">
        <w:trPr>
          <w:trHeight w:val="300"/>
        </w:trPr>
        <w:tc>
          <w:tcPr>
            <w:tcW w:w="3559" w:type="dxa"/>
            <w:gridSpan w:val="2"/>
            <w:shd w:val="clear" w:color="000000" w:fill="FFFFFF"/>
            <w:vAlign w:val="center"/>
            <w:hideMark/>
          </w:tcPr>
          <w:p w14:paraId="3BE3C375"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2BCE34EC" w14:textId="77777777" w:rsidR="007C5563" w:rsidRPr="007001F1" w:rsidRDefault="007C5563" w:rsidP="007C5563">
            <w:pPr>
              <w:rPr>
                <w:color w:val="000000"/>
              </w:rPr>
            </w:pPr>
            <w:r w:rsidRPr="007001F1">
              <w:rPr>
                <w:color w:val="000000"/>
                <w:sz w:val="22"/>
                <w:szCs w:val="22"/>
              </w:rPr>
              <w:t> </w:t>
            </w:r>
          </w:p>
        </w:tc>
      </w:tr>
      <w:tr w:rsidR="007C5563" w:rsidRPr="007001F1" w14:paraId="6CB1E4C5" w14:textId="77777777" w:rsidTr="003D4C35">
        <w:trPr>
          <w:trHeight w:val="300"/>
        </w:trPr>
        <w:tc>
          <w:tcPr>
            <w:tcW w:w="3559" w:type="dxa"/>
            <w:gridSpan w:val="2"/>
            <w:shd w:val="clear" w:color="000000" w:fill="FFFFFF"/>
            <w:vAlign w:val="center"/>
            <w:hideMark/>
          </w:tcPr>
          <w:p w14:paraId="1183236C"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EF29E5A" w14:textId="77777777" w:rsidR="007C5563" w:rsidRPr="007001F1" w:rsidRDefault="007C5563" w:rsidP="007C5563">
            <w:pPr>
              <w:rPr>
                <w:color w:val="000000"/>
              </w:rPr>
            </w:pPr>
            <w:r w:rsidRPr="007001F1">
              <w:rPr>
                <w:color w:val="000000"/>
                <w:sz w:val="22"/>
                <w:szCs w:val="22"/>
              </w:rPr>
              <w:t> </w:t>
            </w:r>
          </w:p>
        </w:tc>
      </w:tr>
    </w:tbl>
    <w:p w14:paraId="7FA23FFD" w14:textId="31F7BA15" w:rsidR="00C5578F" w:rsidRDefault="00C5578F">
      <w:pPr>
        <w:rPr>
          <w:ins w:id="4921" w:author="Autor"/>
        </w:rPr>
      </w:pPr>
    </w:p>
    <w:p w14:paraId="07AA7CCB" w14:textId="77777777" w:rsidR="00C5578F" w:rsidRDefault="00C5578F">
      <w:pPr>
        <w:spacing w:after="160" w:line="259" w:lineRule="auto"/>
        <w:rPr>
          <w:ins w:id="4922" w:author="Autor"/>
        </w:rPr>
      </w:pPr>
      <w:ins w:id="4923" w:author="Autor">
        <w:r>
          <w:br w:type="page"/>
        </w:r>
      </w:ins>
    </w:p>
    <w:p w14:paraId="727FF570" w14:textId="21B4355C" w:rsidR="00154B4F" w:rsidDel="00C5578F" w:rsidRDefault="00154B4F">
      <w:pPr>
        <w:rPr>
          <w:del w:id="4924" w:author="Autor"/>
        </w:rPr>
      </w:pPr>
    </w:p>
    <w:p w14:paraId="0E7DD8CE" w14:textId="70C639E5" w:rsidR="00312282" w:rsidDel="00C5578F" w:rsidRDefault="00312282">
      <w:pPr>
        <w:rPr>
          <w:del w:id="4925" w:author="Autor"/>
        </w:rPr>
      </w:pPr>
    </w:p>
    <w:p w14:paraId="0CF30F1C" w14:textId="7FA7F4C8" w:rsidR="00312282" w:rsidDel="00C5578F" w:rsidRDefault="00312282">
      <w:pPr>
        <w:rPr>
          <w:del w:id="4926" w:author="Autor"/>
        </w:rPr>
      </w:pPr>
    </w:p>
    <w:p w14:paraId="63976875" w14:textId="6966A0C1" w:rsidR="00312282" w:rsidDel="00C5578F" w:rsidRDefault="00312282">
      <w:pPr>
        <w:rPr>
          <w:del w:id="4927" w:author="Autor"/>
        </w:rPr>
      </w:pPr>
    </w:p>
    <w:p w14:paraId="428F2EB0" w14:textId="2131EEF2" w:rsidR="00312282" w:rsidDel="00C5578F" w:rsidRDefault="00312282">
      <w:pPr>
        <w:rPr>
          <w:del w:id="4928" w:author="Autor"/>
        </w:rPr>
      </w:pPr>
    </w:p>
    <w:p w14:paraId="09FEFC25" w14:textId="13A883CC" w:rsidR="00312282" w:rsidDel="00C5578F" w:rsidRDefault="00312282">
      <w:pPr>
        <w:rPr>
          <w:del w:id="4929" w:author="Autor"/>
        </w:rPr>
      </w:pPr>
    </w:p>
    <w:p w14:paraId="161BC1A1" w14:textId="42D4E055" w:rsidR="00312282" w:rsidDel="00C5578F" w:rsidRDefault="00312282">
      <w:pPr>
        <w:rPr>
          <w:del w:id="4930" w:author="Autor"/>
        </w:rPr>
      </w:pPr>
    </w:p>
    <w:p w14:paraId="41DFFB14" w14:textId="7BAEF1B2" w:rsidR="00312282" w:rsidDel="00C5578F" w:rsidRDefault="00312282">
      <w:pPr>
        <w:rPr>
          <w:del w:id="4931" w:author="Autor"/>
        </w:rPr>
      </w:pPr>
    </w:p>
    <w:p w14:paraId="48B013F1" w14:textId="017B2B2F" w:rsidR="00312282" w:rsidDel="00C5578F" w:rsidRDefault="00312282">
      <w:pPr>
        <w:rPr>
          <w:del w:id="4932" w:author="Autor"/>
        </w:rPr>
      </w:pPr>
    </w:p>
    <w:p w14:paraId="25F9F10D" w14:textId="6D3464BE" w:rsidR="00312282" w:rsidDel="00C5578F" w:rsidRDefault="00312282">
      <w:pPr>
        <w:rPr>
          <w:del w:id="4933" w:author="Autor"/>
        </w:rPr>
      </w:pPr>
    </w:p>
    <w:p w14:paraId="00A133CD" w14:textId="0E09AF7C" w:rsidR="00312282" w:rsidDel="00C5578F" w:rsidRDefault="00312282">
      <w:pPr>
        <w:rPr>
          <w:del w:id="4934" w:author="Autor"/>
        </w:rPr>
      </w:pPr>
    </w:p>
    <w:p w14:paraId="434CFC2A" w14:textId="249DDAA0" w:rsidR="00312282" w:rsidDel="00C5578F" w:rsidRDefault="00312282">
      <w:pPr>
        <w:rPr>
          <w:del w:id="4935" w:author="Autor"/>
        </w:rPr>
      </w:pPr>
    </w:p>
    <w:p w14:paraId="7B72B60A" w14:textId="56D8F6E7" w:rsidR="00312282" w:rsidDel="00C5578F" w:rsidRDefault="00312282">
      <w:pPr>
        <w:rPr>
          <w:del w:id="4936" w:author="Autor"/>
        </w:rPr>
      </w:pPr>
    </w:p>
    <w:p w14:paraId="7ABEA0AE" w14:textId="5C84E065" w:rsidR="00312282" w:rsidDel="00C5578F" w:rsidRDefault="00312282">
      <w:pPr>
        <w:rPr>
          <w:del w:id="4937" w:author="Autor"/>
        </w:rPr>
      </w:pPr>
    </w:p>
    <w:p w14:paraId="7E272792" w14:textId="70A172C8" w:rsidR="00312282" w:rsidDel="00C5578F" w:rsidRDefault="00312282">
      <w:pPr>
        <w:rPr>
          <w:del w:id="4938" w:author="Autor"/>
        </w:rPr>
      </w:pPr>
    </w:p>
    <w:p w14:paraId="3F260FB0" w14:textId="7CBD58AA" w:rsidR="00312282" w:rsidDel="00C5578F" w:rsidRDefault="00312282">
      <w:pPr>
        <w:rPr>
          <w:del w:id="4939" w:author="Autor"/>
        </w:rPr>
      </w:pPr>
    </w:p>
    <w:p w14:paraId="3234B253" w14:textId="06FF7543" w:rsidR="00312282" w:rsidDel="00C5578F" w:rsidRDefault="00312282">
      <w:pPr>
        <w:rPr>
          <w:del w:id="4940" w:author="Autor"/>
        </w:rPr>
      </w:pPr>
    </w:p>
    <w:p w14:paraId="2AA9D665" w14:textId="1142366D" w:rsidR="00312282" w:rsidDel="00C5578F" w:rsidRDefault="00312282">
      <w:pPr>
        <w:rPr>
          <w:del w:id="4941" w:author="Autor"/>
        </w:rPr>
      </w:pPr>
    </w:p>
    <w:p w14:paraId="5092BC07" w14:textId="342EB815" w:rsidR="00312282" w:rsidDel="00C5578F" w:rsidRDefault="00312282">
      <w:pPr>
        <w:rPr>
          <w:del w:id="4942" w:author="Autor"/>
        </w:rPr>
      </w:pPr>
    </w:p>
    <w:p w14:paraId="2844427E" w14:textId="7F58D837" w:rsidR="00312282" w:rsidDel="00C5578F" w:rsidRDefault="00312282">
      <w:pPr>
        <w:rPr>
          <w:del w:id="4943" w:author="Autor"/>
        </w:rPr>
      </w:pPr>
    </w:p>
    <w:p w14:paraId="5DB7AF78" w14:textId="0E6BA6FA" w:rsidR="00312282" w:rsidDel="00C5578F" w:rsidRDefault="00312282">
      <w:pPr>
        <w:rPr>
          <w:del w:id="4944" w:author="Autor"/>
        </w:rPr>
      </w:pPr>
    </w:p>
    <w:p w14:paraId="6AD3644F" w14:textId="52F17500" w:rsidR="00312282" w:rsidDel="00C5578F" w:rsidRDefault="00312282">
      <w:pPr>
        <w:rPr>
          <w:del w:id="4945" w:author="Autor"/>
        </w:rPr>
      </w:pPr>
    </w:p>
    <w:p w14:paraId="4ABC231C" w14:textId="142252F9" w:rsidR="00312282" w:rsidDel="00C5578F" w:rsidRDefault="00312282">
      <w:pPr>
        <w:rPr>
          <w:del w:id="4946" w:author="Autor"/>
        </w:rPr>
      </w:pPr>
    </w:p>
    <w:p w14:paraId="2E9BBF1E" w14:textId="03D5E95C" w:rsidR="00312282" w:rsidDel="00C5578F" w:rsidRDefault="00312282">
      <w:pPr>
        <w:rPr>
          <w:del w:id="4947" w:author="Autor"/>
        </w:rPr>
      </w:pPr>
    </w:p>
    <w:p w14:paraId="27FFA27D" w14:textId="40662C2A" w:rsidR="00312282" w:rsidDel="00C5578F" w:rsidRDefault="00312282">
      <w:pPr>
        <w:rPr>
          <w:del w:id="4948" w:author="Autor"/>
        </w:rPr>
      </w:pPr>
    </w:p>
    <w:p w14:paraId="15095EEB" w14:textId="2AB91483" w:rsidR="00312282" w:rsidDel="00C5578F" w:rsidRDefault="00312282">
      <w:pPr>
        <w:rPr>
          <w:del w:id="4949" w:author="Autor"/>
        </w:rPr>
      </w:pPr>
    </w:p>
    <w:p w14:paraId="238B181E" w14:textId="1954A37C" w:rsidR="00312282" w:rsidDel="00C5578F" w:rsidRDefault="00312282">
      <w:pPr>
        <w:rPr>
          <w:del w:id="4950" w:author="Autor"/>
        </w:rPr>
      </w:pPr>
    </w:p>
    <w:p w14:paraId="2A28F9F6" w14:textId="5F1080DF" w:rsidR="00312282" w:rsidDel="00C5578F" w:rsidRDefault="00312282">
      <w:pPr>
        <w:rPr>
          <w:del w:id="4951" w:author="Autor"/>
        </w:rPr>
      </w:pPr>
    </w:p>
    <w:p w14:paraId="010A1BA7" w14:textId="172CC707" w:rsidR="00312282" w:rsidDel="00C5578F" w:rsidRDefault="00312282">
      <w:pPr>
        <w:rPr>
          <w:del w:id="4952" w:author="Autor"/>
        </w:rPr>
      </w:pPr>
    </w:p>
    <w:p w14:paraId="7BD37B81" w14:textId="2BDC0D1E" w:rsidR="00312282" w:rsidDel="00C5578F" w:rsidRDefault="00312282">
      <w:pPr>
        <w:rPr>
          <w:del w:id="4953" w:author="Autor"/>
        </w:rPr>
      </w:pPr>
    </w:p>
    <w:p w14:paraId="7B35F9A6" w14:textId="33F00CDE" w:rsidR="00312282" w:rsidDel="00C5578F" w:rsidRDefault="00312282">
      <w:pPr>
        <w:rPr>
          <w:del w:id="4954" w:author="Autor"/>
        </w:rPr>
      </w:pPr>
    </w:p>
    <w:p w14:paraId="60B74F5C" w14:textId="1B2A79BE" w:rsidR="00312282" w:rsidDel="00C5578F" w:rsidRDefault="00312282">
      <w:pPr>
        <w:rPr>
          <w:del w:id="4955" w:author="Autor"/>
        </w:rPr>
      </w:pPr>
    </w:p>
    <w:p w14:paraId="736C7893" w14:textId="478D2060" w:rsidR="00312282" w:rsidDel="00C5578F" w:rsidRDefault="00312282">
      <w:pPr>
        <w:rPr>
          <w:del w:id="4956" w:author="Autor"/>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68A3067" w14:textId="77777777" w:rsidTr="007261E4">
        <w:trPr>
          <w:trHeight w:val="645"/>
        </w:trPr>
        <w:tc>
          <w:tcPr>
            <w:tcW w:w="9087" w:type="dxa"/>
            <w:gridSpan w:val="7"/>
            <w:shd w:val="clear" w:color="000000" w:fill="60497A"/>
            <w:vAlign w:val="center"/>
            <w:hideMark/>
          </w:tcPr>
          <w:p w14:paraId="235A9EC8" w14:textId="77777777"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957"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4957"/>
          </w:p>
        </w:tc>
      </w:tr>
      <w:tr w:rsidR="00154B4F" w:rsidRPr="007001F1" w14:paraId="001CFF67" w14:textId="77777777" w:rsidTr="007261E4">
        <w:trPr>
          <w:trHeight w:val="330"/>
        </w:trPr>
        <w:tc>
          <w:tcPr>
            <w:tcW w:w="9087" w:type="dxa"/>
            <w:gridSpan w:val="7"/>
            <w:shd w:val="clear" w:color="auto" w:fill="auto"/>
            <w:vAlign w:val="center"/>
            <w:hideMark/>
          </w:tcPr>
          <w:p w14:paraId="5E6FBFC6"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6FD5B24" w14:textId="77777777" w:rsidTr="007261E4">
        <w:trPr>
          <w:trHeight w:val="300"/>
        </w:trPr>
        <w:tc>
          <w:tcPr>
            <w:tcW w:w="3559" w:type="dxa"/>
            <w:gridSpan w:val="2"/>
            <w:shd w:val="clear" w:color="auto" w:fill="auto"/>
            <w:vAlign w:val="center"/>
            <w:hideMark/>
          </w:tcPr>
          <w:p w14:paraId="737EB82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5F6CAB88" w14:textId="77777777" w:rsidR="00154B4F" w:rsidRPr="007001F1" w:rsidRDefault="00154B4F" w:rsidP="00154B4F">
            <w:pPr>
              <w:rPr>
                <w:color w:val="000000"/>
              </w:rPr>
            </w:pPr>
            <w:r w:rsidRPr="007001F1">
              <w:rPr>
                <w:color w:val="000000"/>
                <w:sz w:val="22"/>
                <w:szCs w:val="22"/>
              </w:rPr>
              <w:t> </w:t>
            </w:r>
          </w:p>
        </w:tc>
      </w:tr>
      <w:tr w:rsidR="00154B4F" w:rsidRPr="007001F1" w14:paraId="4521F944" w14:textId="77777777" w:rsidTr="007261E4">
        <w:trPr>
          <w:trHeight w:val="660"/>
        </w:trPr>
        <w:tc>
          <w:tcPr>
            <w:tcW w:w="3559" w:type="dxa"/>
            <w:gridSpan w:val="2"/>
            <w:shd w:val="clear" w:color="auto" w:fill="auto"/>
            <w:vAlign w:val="center"/>
            <w:hideMark/>
          </w:tcPr>
          <w:p w14:paraId="209E7302"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79AEE206" w14:textId="77777777" w:rsidR="00154B4F" w:rsidRPr="007001F1" w:rsidRDefault="00154B4F" w:rsidP="00154B4F">
            <w:pPr>
              <w:rPr>
                <w:color w:val="000000"/>
              </w:rPr>
            </w:pPr>
            <w:r w:rsidRPr="007001F1">
              <w:rPr>
                <w:color w:val="000000"/>
                <w:sz w:val="22"/>
                <w:szCs w:val="22"/>
              </w:rPr>
              <w:t> </w:t>
            </w:r>
          </w:p>
        </w:tc>
      </w:tr>
      <w:tr w:rsidR="00154B4F" w:rsidRPr="007001F1" w14:paraId="7ECBE834" w14:textId="77777777" w:rsidTr="007261E4">
        <w:trPr>
          <w:trHeight w:val="330"/>
        </w:trPr>
        <w:tc>
          <w:tcPr>
            <w:tcW w:w="9087" w:type="dxa"/>
            <w:gridSpan w:val="7"/>
            <w:shd w:val="clear" w:color="auto" w:fill="auto"/>
            <w:vAlign w:val="center"/>
            <w:hideMark/>
          </w:tcPr>
          <w:p w14:paraId="43646D8F"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CCA5391" w14:textId="77777777" w:rsidTr="007261E4">
        <w:trPr>
          <w:trHeight w:val="330"/>
        </w:trPr>
        <w:tc>
          <w:tcPr>
            <w:tcW w:w="3559" w:type="dxa"/>
            <w:gridSpan w:val="2"/>
            <w:shd w:val="clear" w:color="auto" w:fill="auto"/>
            <w:vAlign w:val="center"/>
            <w:hideMark/>
          </w:tcPr>
          <w:p w14:paraId="6F980A40"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E20BA" w14:textId="77777777" w:rsidR="00154B4F" w:rsidRPr="007001F1" w:rsidRDefault="00154B4F" w:rsidP="00154B4F">
            <w:pPr>
              <w:rPr>
                <w:color w:val="000000"/>
              </w:rPr>
            </w:pPr>
            <w:r w:rsidRPr="007001F1">
              <w:rPr>
                <w:color w:val="000000"/>
                <w:sz w:val="22"/>
                <w:szCs w:val="22"/>
              </w:rPr>
              <w:t> </w:t>
            </w:r>
          </w:p>
        </w:tc>
      </w:tr>
      <w:tr w:rsidR="00154B4F" w:rsidRPr="007001F1" w14:paraId="184592D7" w14:textId="77777777" w:rsidTr="007261E4">
        <w:trPr>
          <w:trHeight w:val="300"/>
        </w:trPr>
        <w:tc>
          <w:tcPr>
            <w:tcW w:w="3559" w:type="dxa"/>
            <w:gridSpan w:val="2"/>
            <w:shd w:val="clear" w:color="auto" w:fill="auto"/>
            <w:vAlign w:val="center"/>
            <w:hideMark/>
          </w:tcPr>
          <w:p w14:paraId="18F4ACE8"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7D9A01D7" w14:textId="77777777" w:rsidR="00154B4F" w:rsidRPr="007001F1" w:rsidRDefault="00154B4F" w:rsidP="00154B4F">
            <w:pPr>
              <w:rPr>
                <w:color w:val="000000"/>
              </w:rPr>
            </w:pPr>
            <w:r w:rsidRPr="007001F1">
              <w:rPr>
                <w:color w:val="000000"/>
                <w:sz w:val="22"/>
                <w:szCs w:val="22"/>
              </w:rPr>
              <w:t> </w:t>
            </w:r>
          </w:p>
        </w:tc>
      </w:tr>
      <w:tr w:rsidR="00154B4F" w:rsidRPr="007001F1" w14:paraId="60025B3B" w14:textId="77777777" w:rsidTr="007261E4">
        <w:trPr>
          <w:trHeight w:val="300"/>
        </w:trPr>
        <w:tc>
          <w:tcPr>
            <w:tcW w:w="3559" w:type="dxa"/>
            <w:gridSpan w:val="2"/>
            <w:shd w:val="clear" w:color="auto" w:fill="auto"/>
            <w:vAlign w:val="center"/>
            <w:hideMark/>
          </w:tcPr>
          <w:p w14:paraId="401EEDCA"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D95343F" w14:textId="77777777" w:rsidR="00154B4F" w:rsidRPr="007001F1" w:rsidRDefault="00154B4F" w:rsidP="00154B4F">
            <w:pPr>
              <w:rPr>
                <w:color w:val="000000"/>
              </w:rPr>
            </w:pPr>
            <w:r w:rsidRPr="007001F1">
              <w:rPr>
                <w:color w:val="000000"/>
                <w:sz w:val="22"/>
                <w:szCs w:val="22"/>
              </w:rPr>
              <w:t> </w:t>
            </w:r>
          </w:p>
        </w:tc>
      </w:tr>
      <w:tr w:rsidR="00154B4F" w:rsidRPr="007001F1" w14:paraId="3B5FF791" w14:textId="77777777" w:rsidTr="007261E4">
        <w:trPr>
          <w:trHeight w:val="300"/>
        </w:trPr>
        <w:tc>
          <w:tcPr>
            <w:tcW w:w="3559" w:type="dxa"/>
            <w:gridSpan w:val="2"/>
            <w:shd w:val="clear" w:color="auto" w:fill="auto"/>
            <w:vAlign w:val="center"/>
            <w:hideMark/>
          </w:tcPr>
          <w:p w14:paraId="5572DA7F"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3521D7" w14:textId="77777777" w:rsidR="00154B4F" w:rsidRPr="007001F1" w:rsidRDefault="00154B4F" w:rsidP="00154B4F">
            <w:pPr>
              <w:rPr>
                <w:color w:val="000000"/>
              </w:rPr>
            </w:pPr>
            <w:r w:rsidRPr="007001F1">
              <w:rPr>
                <w:color w:val="000000"/>
                <w:sz w:val="22"/>
                <w:szCs w:val="22"/>
              </w:rPr>
              <w:t> </w:t>
            </w:r>
          </w:p>
        </w:tc>
      </w:tr>
      <w:tr w:rsidR="00154B4F" w:rsidRPr="007001F1" w14:paraId="5A05E4FE" w14:textId="77777777" w:rsidTr="007261E4">
        <w:trPr>
          <w:trHeight w:val="330"/>
        </w:trPr>
        <w:tc>
          <w:tcPr>
            <w:tcW w:w="9087" w:type="dxa"/>
            <w:gridSpan w:val="7"/>
            <w:shd w:val="clear" w:color="auto" w:fill="auto"/>
            <w:vAlign w:val="center"/>
            <w:hideMark/>
          </w:tcPr>
          <w:p w14:paraId="6BA953EF"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2C646220" w14:textId="77777777" w:rsidTr="007261E4">
        <w:trPr>
          <w:trHeight w:val="300"/>
        </w:trPr>
        <w:tc>
          <w:tcPr>
            <w:tcW w:w="3559" w:type="dxa"/>
            <w:gridSpan w:val="2"/>
            <w:shd w:val="clear" w:color="auto" w:fill="auto"/>
            <w:vAlign w:val="center"/>
            <w:hideMark/>
          </w:tcPr>
          <w:p w14:paraId="2F2ED724"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004503" w14:textId="77777777" w:rsidR="00154B4F" w:rsidRPr="007001F1" w:rsidRDefault="00154B4F" w:rsidP="00154B4F">
            <w:pPr>
              <w:rPr>
                <w:color w:val="000000"/>
              </w:rPr>
            </w:pPr>
            <w:r w:rsidRPr="007001F1">
              <w:rPr>
                <w:color w:val="000000"/>
                <w:sz w:val="22"/>
                <w:szCs w:val="22"/>
              </w:rPr>
              <w:t>Iná zákazka</w:t>
            </w:r>
          </w:p>
        </w:tc>
      </w:tr>
      <w:tr w:rsidR="00154B4F" w:rsidRPr="007001F1" w14:paraId="69608C9A" w14:textId="77777777" w:rsidTr="007261E4">
        <w:trPr>
          <w:trHeight w:val="300"/>
        </w:trPr>
        <w:tc>
          <w:tcPr>
            <w:tcW w:w="3559" w:type="dxa"/>
            <w:gridSpan w:val="2"/>
            <w:shd w:val="clear" w:color="auto" w:fill="auto"/>
            <w:vAlign w:val="center"/>
            <w:hideMark/>
          </w:tcPr>
          <w:p w14:paraId="22153DE5"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3F42C9F" w14:textId="77777777" w:rsidR="00154B4F" w:rsidRPr="007001F1" w:rsidRDefault="00154B4F" w:rsidP="00154B4F">
            <w:pPr>
              <w:rPr>
                <w:color w:val="000000"/>
              </w:rPr>
            </w:pPr>
            <w:r w:rsidRPr="007001F1">
              <w:rPr>
                <w:color w:val="000000"/>
                <w:sz w:val="22"/>
                <w:szCs w:val="22"/>
              </w:rPr>
              <w:t>In-house zákazka</w:t>
            </w:r>
          </w:p>
        </w:tc>
      </w:tr>
      <w:tr w:rsidR="00154B4F" w:rsidRPr="007001F1" w14:paraId="6F219D23" w14:textId="77777777" w:rsidTr="007261E4">
        <w:trPr>
          <w:trHeight w:val="300"/>
        </w:trPr>
        <w:tc>
          <w:tcPr>
            <w:tcW w:w="3559" w:type="dxa"/>
            <w:gridSpan w:val="2"/>
            <w:shd w:val="clear" w:color="auto" w:fill="auto"/>
            <w:vAlign w:val="center"/>
            <w:hideMark/>
          </w:tcPr>
          <w:p w14:paraId="37FEDCAB"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764551A" w14:textId="77777777" w:rsidR="00154B4F" w:rsidRPr="007001F1" w:rsidRDefault="00154B4F" w:rsidP="00154B4F">
            <w:pPr>
              <w:rPr>
                <w:color w:val="000000"/>
              </w:rPr>
            </w:pPr>
          </w:p>
        </w:tc>
      </w:tr>
      <w:tr w:rsidR="004D0B9F" w:rsidRPr="007001F1" w14:paraId="44B43C96" w14:textId="77777777" w:rsidTr="007261E4">
        <w:trPr>
          <w:trHeight w:val="300"/>
        </w:trPr>
        <w:tc>
          <w:tcPr>
            <w:tcW w:w="3559" w:type="dxa"/>
            <w:gridSpan w:val="2"/>
            <w:shd w:val="clear" w:color="auto" w:fill="auto"/>
            <w:vAlign w:val="center"/>
          </w:tcPr>
          <w:p w14:paraId="7796279F"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67AEBC8" w14:textId="77777777" w:rsidR="004D0B9F" w:rsidRPr="007001F1" w:rsidRDefault="004D0B9F" w:rsidP="00154B4F">
            <w:pPr>
              <w:rPr>
                <w:color w:val="000000"/>
              </w:rPr>
            </w:pPr>
          </w:p>
        </w:tc>
      </w:tr>
      <w:tr w:rsidR="00154B4F" w:rsidRPr="007001F1" w14:paraId="1C28C918" w14:textId="77777777" w:rsidTr="007261E4">
        <w:trPr>
          <w:trHeight w:val="300"/>
        </w:trPr>
        <w:tc>
          <w:tcPr>
            <w:tcW w:w="3559" w:type="dxa"/>
            <w:gridSpan w:val="2"/>
            <w:shd w:val="clear" w:color="auto" w:fill="auto"/>
            <w:vAlign w:val="center"/>
            <w:hideMark/>
          </w:tcPr>
          <w:p w14:paraId="518513AB"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79506467" w14:textId="77777777"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14:paraId="5C9D2482" w14:textId="77777777" w:rsidTr="007261E4">
        <w:trPr>
          <w:trHeight w:val="300"/>
        </w:trPr>
        <w:tc>
          <w:tcPr>
            <w:tcW w:w="3559" w:type="dxa"/>
            <w:gridSpan w:val="2"/>
            <w:shd w:val="clear" w:color="auto" w:fill="auto"/>
            <w:vAlign w:val="center"/>
            <w:hideMark/>
          </w:tcPr>
          <w:p w14:paraId="63B752FE"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0AF7B9BC" w14:textId="77777777" w:rsidR="00154B4F" w:rsidRPr="007001F1" w:rsidRDefault="00154B4F" w:rsidP="00154B4F">
            <w:pPr>
              <w:rPr>
                <w:color w:val="000000"/>
              </w:rPr>
            </w:pPr>
            <w:r w:rsidRPr="007001F1">
              <w:rPr>
                <w:color w:val="000000"/>
                <w:sz w:val="22"/>
                <w:szCs w:val="22"/>
              </w:rPr>
              <w:t> </w:t>
            </w:r>
          </w:p>
        </w:tc>
      </w:tr>
      <w:tr w:rsidR="00154B4F" w:rsidRPr="007001F1" w14:paraId="79451E0C" w14:textId="77777777" w:rsidTr="007261E4">
        <w:trPr>
          <w:trHeight w:val="330"/>
        </w:trPr>
        <w:tc>
          <w:tcPr>
            <w:tcW w:w="3559" w:type="dxa"/>
            <w:gridSpan w:val="2"/>
            <w:shd w:val="clear" w:color="auto" w:fill="auto"/>
            <w:vAlign w:val="center"/>
            <w:hideMark/>
          </w:tcPr>
          <w:p w14:paraId="138E6672"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58FCE75F" w14:textId="77777777" w:rsidR="00154B4F" w:rsidRPr="007001F1" w:rsidRDefault="00154B4F" w:rsidP="00154B4F">
            <w:pPr>
              <w:rPr>
                <w:color w:val="000000"/>
              </w:rPr>
            </w:pPr>
          </w:p>
        </w:tc>
      </w:tr>
      <w:tr w:rsidR="00154B4F" w:rsidRPr="007001F1" w14:paraId="61F16FF6" w14:textId="77777777" w:rsidTr="007261E4">
        <w:trPr>
          <w:trHeight w:val="300"/>
        </w:trPr>
        <w:tc>
          <w:tcPr>
            <w:tcW w:w="3559" w:type="dxa"/>
            <w:gridSpan w:val="2"/>
            <w:shd w:val="clear" w:color="auto" w:fill="auto"/>
            <w:vAlign w:val="center"/>
            <w:hideMark/>
          </w:tcPr>
          <w:p w14:paraId="6B9E99D5"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E807ABD" w14:textId="77777777" w:rsidR="00154B4F" w:rsidRPr="007001F1" w:rsidRDefault="00154B4F" w:rsidP="00154B4F">
            <w:pPr>
              <w:rPr>
                <w:color w:val="000000"/>
              </w:rPr>
            </w:pPr>
            <w:r w:rsidRPr="007001F1">
              <w:rPr>
                <w:color w:val="000000"/>
                <w:sz w:val="22"/>
                <w:szCs w:val="22"/>
              </w:rPr>
              <w:t> </w:t>
            </w:r>
          </w:p>
        </w:tc>
      </w:tr>
      <w:tr w:rsidR="00154B4F" w:rsidRPr="007001F1" w14:paraId="2E63ECC4" w14:textId="77777777" w:rsidTr="007261E4">
        <w:trPr>
          <w:trHeight w:val="300"/>
        </w:trPr>
        <w:tc>
          <w:tcPr>
            <w:tcW w:w="3559" w:type="dxa"/>
            <w:gridSpan w:val="2"/>
            <w:shd w:val="clear" w:color="auto" w:fill="auto"/>
            <w:vAlign w:val="center"/>
            <w:hideMark/>
          </w:tcPr>
          <w:p w14:paraId="06611F44"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56F92096" w14:textId="77777777" w:rsidR="00154B4F" w:rsidRPr="007001F1" w:rsidRDefault="00154B4F" w:rsidP="00154B4F">
            <w:pPr>
              <w:rPr>
                <w:color w:val="000000"/>
              </w:rPr>
            </w:pPr>
            <w:r w:rsidRPr="007001F1">
              <w:rPr>
                <w:color w:val="000000"/>
                <w:sz w:val="22"/>
                <w:szCs w:val="22"/>
              </w:rPr>
              <w:t> </w:t>
            </w:r>
          </w:p>
        </w:tc>
      </w:tr>
      <w:tr w:rsidR="00154B4F" w:rsidRPr="007001F1" w14:paraId="65F6C4C7" w14:textId="77777777" w:rsidTr="007261E4">
        <w:trPr>
          <w:trHeight w:val="300"/>
        </w:trPr>
        <w:tc>
          <w:tcPr>
            <w:tcW w:w="3559" w:type="dxa"/>
            <w:gridSpan w:val="2"/>
            <w:shd w:val="clear" w:color="auto" w:fill="auto"/>
            <w:vAlign w:val="center"/>
            <w:hideMark/>
          </w:tcPr>
          <w:p w14:paraId="4A7EDF9D"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0555DA9" w14:textId="77777777" w:rsidR="00154B4F" w:rsidRPr="007001F1" w:rsidRDefault="00154B4F" w:rsidP="00154B4F">
            <w:pPr>
              <w:rPr>
                <w:color w:val="000000"/>
              </w:rPr>
            </w:pPr>
          </w:p>
        </w:tc>
      </w:tr>
      <w:tr w:rsidR="00154B4F" w:rsidRPr="007001F1" w14:paraId="093C0C1F" w14:textId="77777777" w:rsidTr="007261E4">
        <w:trPr>
          <w:trHeight w:val="300"/>
        </w:trPr>
        <w:tc>
          <w:tcPr>
            <w:tcW w:w="3559" w:type="dxa"/>
            <w:gridSpan w:val="2"/>
            <w:shd w:val="clear" w:color="auto" w:fill="auto"/>
            <w:vAlign w:val="center"/>
            <w:hideMark/>
          </w:tcPr>
          <w:p w14:paraId="46E802D3"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C13C88" w14:textId="77777777" w:rsidR="00154B4F" w:rsidRPr="007001F1" w:rsidRDefault="00154B4F" w:rsidP="00154B4F">
            <w:pPr>
              <w:rPr>
                <w:color w:val="000000"/>
              </w:rPr>
            </w:pPr>
            <w:r w:rsidRPr="007001F1">
              <w:rPr>
                <w:color w:val="000000"/>
                <w:sz w:val="22"/>
                <w:szCs w:val="22"/>
              </w:rPr>
              <w:t> </w:t>
            </w:r>
          </w:p>
        </w:tc>
      </w:tr>
      <w:tr w:rsidR="00154B4F" w:rsidRPr="007001F1" w14:paraId="2D4FF503" w14:textId="77777777" w:rsidTr="007261E4">
        <w:trPr>
          <w:trHeight w:val="300"/>
        </w:trPr>
        <w:tc>
          <w:tcPr>
            <w:tcW w:w="3559" w:type="dxa"/>
            <w:gridSpan w:val="2"/>
            <w:shd w:val="clear" w:color="auto" w:fill="auto"/>
            <w:vAlign w:val="center"/>
            <w:hideMark/>
          </w:tcPr>
          <w:p w14:paraId="5FA9A527"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A31A33C" w14:textId="77777777" w:rsidR="00154B4F" w:rsidRPr="007001F1" w:rsidRDefault="00154B4F" w:rsidP="00154B4F">
            <w:pPr>
              <w:rPr>
                <w:color w:val="000000"/>
              </w:rPr>
            </w:pPr>
            <w:r w:rsidRPr="007001F1">
              <w:rPr>
                <w:color w:val="000000"/>
                <w:sz w:val="22"/>
                <w:szCs w:val="22"/>
              </w:rPr>
              <w:t> </w:t>
            </w:r>
          </w:p>
        </w:tc>
      </w:tr>
      <w:tr w:rsidR="00154B4F" w:rsidRPr="007001F1" w14:paraId="1092B784" w14:textId="77777777" w:rsidTr="007261E4">
        <w:trPr>
          <w:trHeight w:val="300"/>
        </w:trPr>
        <w:tc>
          <w:tcPr>
            <w:tcW w:w="3559" w:type="dxa"/>
            <w:gridSpan w:val="2"/>
            <w:shd w:val="clear" w:color="auto" w:fill="auto"/>
            <w:vAlign w:val="center"/>
            <w:hideMark/>
          </w:tcPr>
          <w:p w14:paraId="6F77411D"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D09EB3F" w14:textId="77777777" w:rsidR="00154B4F" w:rsidRPr="007001F1" w:rsidRDefault="00154B4F" w:rsidP="00154B4F">
            <w:pPr>
              <w:rPr>
                <w:color w:val="000000"/>
              </w:rPr>
            </w:pPr>
            <w:r w:rsidRPr="007001F1">
              <w:rPr>
                <w:color w:val="000000"/>
                <w:sz w:val="22"/>
                <w:szCs w:val="22"/>
              </w:rPr>
              <w:t> </w:t>
            </w:r>
          </w:p>
        </w:tc>
      </w:tr>
      <w:tr w:rsidR="00154B4F" w:rsidRPr="007001F1" w14:paraId="38CB818B" w14:textId="77777777" w:rsidTr="007261E4">
        <w:trPr>
          <w:trHeight w:val="300"/>
        </w:trPr>
        <w:tc>
          <w:tcPr>
            <w:tcW w:w="3559" w:type="dxa"/>
            <w:gridSpan w:val="2"/>
            <w:shd w:val="clear" w:color="auto" w:fill="auto"/>
            <w:vAlign w:val="center"/>
            <w:hideMark/>
          </w:tcPr>
          <w:p w14:paraId="6796FE72"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6AC3DCC" w14:textId="77777777" w:rsidR="00154B4F" w:rsidRPr="007001F1" w:rsidRDefault="00154B4F" w:rsidP="00154B4F">
            <w:pPr>
              <w:rPr>
                <w:color w:val="000000"/>
              </w:rPr>
            </w:pPr>
            <w:r w:rsidRPr="007001F1">
              <w:rPr>
                <w:color w:val="000000"/>
                <w:sz w:val="22"/>
                <w:szCs w:val="22"/>
              </w:rPr>
              <w:t> </w:t>
            </w:r>
          </w:p>
        </w:tc>
      </w:tr>
      <w:tr w:rsidR="00154B4F" w:rsidRPr="007001F1" w14:paraId="5098D7FB" w14:textId="77777777" w:rsidTr="007261E4">
        <w:trPr>
          <w:trHeight w:val="300"/>
        </w:trPr>
        <w:tc>
          <w:tcPr>
            <w:tcW w:w="3559" w:type="dxa"/>
            <w:gridSpan w:val="2"/>
            <w:shd w:val="clear" w:color="auto" w:fill="auto"/>
            <w:vAlign w:val="center"/>
            <w:hideMark/>
          </w:tcPr>
          <w:p w14:paraId="7235817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9B3C4FD" w14:textId="77777777" w:rsidR="00154B4F" w:rsidRPr="007001F1" w:rsidRDefault="00154B4F" w:rsidP="00154B4F">
            <w:pPr>
              <w:rPr>
                <w:color w:val="000000"/>
              </w:rPr>
            </w:pPr>
            <w:r w:rsidRPr="007001F1">
              <w:rPr>
                <w:color w:val="000000"/>
                <w:sz w:val="22"/>
                <w:szCs w:val="22"/>
              </w:rPr>
              <w:t> </w:t>
            </w:r>
          </w:p>
        </w:tc>
      </w:tr>
      <w:tr w:rsidR="00154B4F" w:rsidRPr="007001F1" w14:paraId="1831670B" w14:textId="77777777" w:rsidTr="007261E4">
        <w:trPr>
          <w:trHeight w:val="315"/>
        </w:trPr>
        <w:tc>
          <w:tcPr>
            <w:tcW w:w="582" w:type="dxa"/>
            <w:shd w:val="clear" w:color="000000" w:fill="60497A"/>
            <w:vAlign w:val="center"/>
            <w:hideMark/>
          </w:tcPr>
          <w:p w14:paraId="12A28942"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7870F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7933C61"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801DFE"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0C0B8CEE"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22A349E"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2E15F86C" w14:textId="77777777" w:rsidTr="007261E4">
        <w:trPr>
          <w:trHeight w:val="20"/>
        </w:trPr>
        <w:tc>
          <w:tcPr>
            <w:tcW w:w="582" w:type="dxa"/>
            <w:shd w:val="clear" w:color="auto" w:fill="auto"/>
            <w:noWrap/>
            <w:vAlign w:val="center"/>
            <w:hideMark/>
          </w:tcPr>
          <w:p w14:paraId="3A4ADC13"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4E99EE4"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14:paraId="7181706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0DC349D7"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17F465CB" w14:textId="77777777" w:rsidR="00154B4F" w:rsidRPr="007001F1" w:rsidRDefault="00154B4F" w:rsidP="00A3755D">
            <w:pPr>
              <w:jc w:val="both"/>
              <w:rPr>
                <w:color w:val="000000"/>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15F1E86D"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7C6E629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1C9B95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2D70636" w14:textId="77777777" w:rsidR="00154B4F" w:rsidRPr="007001F1" w:rsidRDefault="00154B4F" w:rsidP="00154B4F">
            <w:pPr>
              <w:jc w:val="center"/>
              <w:rPr>
                <w:color w:val="000000"/>
              </w:rPr>
            </w:pPr>
            <w:r w:rsidRPr="007001F1">
              <w:rPr>
                <w:color w:val="000000"/>
                <w:sz w:val="22"/>
                <w:szCs w:val="22"/>
              </w:rPr>
              <w:t> </w:t>
            </w:r>
          </w:p>
        </w:tc>
      </w:tr>
      <w:tr w:rsidR="00154B4F" w:rsidRPr="007001F1" w14:paraId="4C8A1CA0" w14:textId="77777777" w:rsidTr="007261E4">
        <w:trPr>
          <w:trHeight w:val="20"/>
        </w:trPr>
        <w:tc>
          <w:tcPr>
            <w:tcW w:w="582" w:type="dxa"/>
            <w:shd w:val="clear" w:color="auto" w:fill="auto"/>
            <w:noWrap/>
            <w:vAlign w:val="center"/>
            <w:hideMark/>
          </w:tcPr>
          <w:p w14:paraId="1BE8008F"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E6A1FB4" w14:textId="77777777"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14:paraId="384F073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4AD5C0F8"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0558D612"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3C191A33" w14:textId="77777777" w:rsidR="00154B4F" w:rsidRPr="007001F1" w:rsidRDefault="00154B4F" w:rsidP="00154B4F">
            <w:pPr>
              <w:jc w:val="center"/>
              <w:rPr>
                <w:color w:val="000000"/>
              </w:rPr>
            </w:pPr>
          </w:p>
        </w:tc>
        <w:tc>
          <w:tcPr>
            <w:tcW w:w="567" w:type="dxa"/>
            <w:shd w:val="clear" w:color="auto" w:fill="auto"/>
            <w:vAlign w:val="center"/>
            <w:hideMark/>
          </w:tcPr>
          <w:p w14:paraId="2A0EF011" w14:textId="77777777" w:rsidR="00154B4F" w:rsidRPr="007001F1" w:rsidRDefault="00154B4F" w:rsidP="00154B4F">
            <w:pPr>
              <w:jc w:val="center"/>
              <w:rPr>
                <w:color w:val="000000"/>
              </w:rPr>
            </w:pPr>
          </w:p>
        </w:tc>
        <w:tc>
          <w:tcPr>
            <w:tcW w:w="776" w:type="dxa"/>
            <w:shd w:val="clear" w:color="auto" w:fill="auto"/>
            <w:vAlign w:val="center"/>
            <w:hideMark/>
          </w:tcPr>
          <w:p w14:paraId="1A1C9857" w14:textId="77777777" w:rsidR="00154B4F" w:rsidRPr="007001F1" w:rsidRDefault="00154B4F" w:rsidP="00154B4F">
            <w:pPr>
              <w:jc w:val="center"/>
              <w:rPr>
                <w:color w:val="000000"/>
              </w:rPr>
            </w:pPr>
          </w:p>
        </w:tc>
        <w:tc>
          <w:tcPr>
            <w:tcW w:w="1775" w:type="dxa"/>
            <w:shd w:val="clear" w:color="auto" w:fill="auto"/>
            <w:vAlign w:val="center"/>
            <w:hideMark/>
          </w:tcPr>
          <w:p w14:paraId="560D051D" w14:textId="77777777" w:rsidR="00154B4F" w:rsidRPr="007001F1" w:rsidRDefault="00154B4F" w:rsidP="00154B4F">
            <w:pPr>
              <w:jc w:val="center"/>
              <w:rPr>
                <w:color w:val="000000"/>
              </w:rPr>
            </w:pPr>
          </w:p>
        </w:tc>
      </w:tr>
      <w:tr w:rsidR="00154B4F" w:rsidRPr="007001F1" w14:paraId="17F2973D" w14:textId="77777777" w:rsidTr="007261E4">
        <w:trPr>
          <w:trHeight w:val="20"/>
        </w:trPr>
        <w:tc>
          <w:tcPr>
            <w:tcW w:w="582" w:type="dxa"/>
            <w:shd w:val="clear" w:color="auto" w:fill="auto"/>
            <w:noWrap/>
            <w:vAlign w:val="center"/>
            <w:hideMark/>
          </w:tcPr>
          <w:p w14:paraId="6978FFF6" w14:textId="77777777"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62007867"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4717E0CF" w14:textId="77777777" w:rsidR="00154B4F" w:rsidRPr="007001F1" w:rsidRDefault="00154B4F" w:rsidP="00154B4F">
            <w:pPr>
              <w:jc w:val="center"/>
              <w:rPr>
                <w:color w:val="000000"/>
              </w:rPr>
            </w:pPr>
          </w:p>
        </w:tc>
        <w:tc>
          <w:tcPr>
            <w:tcW w:w="567" w:type="dxa"/>
            <w:shd w:val="clear" w:color="auto" w:fill="auto"/>
            <w:vAlign w:val="center"/>
            <w:hideMark/>
          </w:tcPr>
          <w:p w14:paraId="7A18336C" w14:textId="77777777" w:rsidR="00154B4F" w:rsidRPr="007001F1" w:rsidRDefault="00154B4F" w:rsidP="00154B4F">
            <w:pPr>
              <w:jc w:val="center"/>
              <w:rPr>
                <w:color w:val="000000"/>
              </w:rPr>
            </w:pPr>
          </w:p>
        </w:tc>
        <w:tc>
          <w:tcPr>
            <w:tcW w:w="776" w:type="dxa"/>
            <w:shd w:val="clear" w:color="auto" w:fill="auto"/>
            <w:vAlign w:val="center"/>
            <w:hideMark/>
          </w:tcPr>
          <w:p w14:paraId="0D79A85B" w14:textId="77777777" w:rsidR="00154B4F" w:rsidRPr="007001F1" w:rsidRDefault="00154B4F" w:rsidP="00154B4F">
            <w:pPr>
              <w:jc w:val="center"/>
              <w:rPr>
                <w:color w:val="000000"/>
              </w:rPr>
            </w:pPr>
          </w:p>
        </w:tc>
        <w:tc>
          <w:tcPr>
            <w:tcW w:w="1775" w:type="dxa"/>
            <w:shd w:val="clear" w:color="auto" w:fill="auto"/>
            <w:vAlign w:val="center"/>
            <w:hideMark/>
          </w:tcPr>
          <w:p w14:paraId="0F3C50C0" w14:textId="77777777" w:rsidR="00154B4F" w:rsidRPr="007001F1" w:rsidRDefault="00154B4F" w:rsidP="00154B4F">
            <w:pPr>
              <w:jc w:val="center"/>
              <w:rPr>
                <w:color w:val="000000"/>
              </w:rPr>
            </w:pPr>
          </w:p>
        </w:tc>
      </w:tr>
      <w:tr w:rsidR="00154B4F" w:rsidRPr="007001F1" w14:paraId="64A1A5C8" w14:textId="77777777" w:rsidTr="007261E4">
        <w:trPr>
          <w:trHeight w:val="20"/>
        </w:trPr>
        <w:tc>
          <w:tcPr>
            <w:tcW w:w="582" w:type="dxa"/>
            <w:shd w:val="clear" w:color="auto" w:fill="auto"/>
            <w:noWrap/>
            <w:vAlign w:val="center"/>
            <w:hideMark/>
          </w:tcPr>
          <w:p w14:paraId="50A0CF8F" w14:textId="77777777"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444776F8" w14:textId="77777777"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04ABCFA7" w14:textId="77777777" w:rsidR="00154B4F" w:rsidRPr="007001F1" w:rsidRDefault="00154B4F" w:rsidP="00154B4F">
            <w:pPr>
              <w:jc w:val="center"/>
              <w:rPr>
                <w:color w:val="000000"/>
              </w:rPr>
            </w:pPr>
          </w:p>
        </w:tc>
        <w:tc>
          <w:tcPr>
            <w:tcW w:w="567" w:type="dxa"/>
            <w:shd w:val="clear" w:color="auto" w:fill="auto"/>
            <w:vAlign w:val="center"/>
            <w:hideMark/>
          </w:tcPr>
          <w:p w14:paraId="4E49FF0D" w14:textId="77777777" w:rsidR="00154B4F" w:rsidRPr="007001F1" w:rsidRDefault="00154B4F" w:rsidP="00154B4F">
            <w:pPr>
              <w:jc w:val="center"/>
              <w:rPr>
                <w:color w:val="000000"/>
              </w:rPr>
            </w:pPr>
          </w:p>
        </w:tc>
        <w:tc>
          <w:tcPr>
            <w:tcW w:w="776" w:type="dxa"/>
            <w:shd w:val="clear" w:color="auto" w:fill="auto"/>
            <w:vAlign w:val="center"/>
            <w:hideMark/>
          </w:tcPr>
          <w:p w14:paraId="07CA7735" w14:textId="77777777" w:rsidR="00154B4F" w:rsidRPr="007001F1" w:rsidRDefault="00154B4F" w:rsidP="00154B4F">
            <w:pPr>
              <w:jc w:val="center"/>
              <w:rPr>
                <w:color w:val="000000"/>
              </w:rPr>
            </w:pPr>
          </w:p>
        </w:tc>
        <w:tc>
          <w:tcPr>
            <w:tcW w:w="1775" w:type="dxa"/>
            <w:shd w:val="clear" w:color="auto" w:fill="auto"/>
            <w:vAlign w:val="center"/>
            <w:hideMark/>
          </w:tcPr>
          <w:p w14:paraId="7D4BEBCA" w14:textId="77777777" w:rsidR="00154B4F" w:rsidRPr="007001F1" w:rsidRDefault="00154B4F" w:rsidP="00154B4F">
            <w:pPr>
              <w:jc w:val="center"/>
              <w:rPr>
                <w:color w:val="000000"/>
              </w:rPr>
            </w:pPr>
          </w:p>
        </w:tc>
      </w:tr>
      <w:tr w:rsidR="00154B4F" w:rsidRPr="007001F1" w14:paraId="1C4B8AF0" w14:textId="77777777" w:rsidTr="007261E4">
        <w:trPr>
          <w:trHeight w:val="20"/>
        </w:trPr>
        <w:tc>
          <w:tcPr>
            <w:tcW w:w="582" w:type="dxa"/>
            <w:shd w:val="clear" w:color="auto" w:fill="auto"/>
            <w:noWrap/>
            <w:vAlign w:val="center"/>
            <w:hideMark/>
          </w:tcPr>
          <w:p w14:paraId="2861DE2C" w14:textId="77777777"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4D9502C5"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14:paraId="68980FAA" w14:textId="77777777"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2C9DCD44" w14:textId="77777777"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3CD881BF"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58F64045" w14:textId="77777777" w:rsidR="00154B4F" w:rsidRPr="007001F1" w:rsidRDefault="00154B4F" w:rsidP="00154B4F">
            <w:pPr>
              <w:jc w:val="center"/>
              <w:rPr>
                <w:color w:val="000000"/>
              </w:rPr>
            </w:pPr>
          </w:p>
        </w:tc>
        <w:tc>
          <w:tcPr>
            <w:tcW w:w="567" w:type="dxa"/>
            <w:shd w:val="clear" w:color="auto" w:fill="auto"/>
            <w:vAlign w:val="center"/>
            <w:hideMark/>
          </w:tcPr>
          <w:p w14:paraId="7A0C86A2" w14:textId="77777777" w:rsidR="00154B4F" w:rsidRPr="007001F1" w:rsidRDefault="00154B4F" w:rsidP="00154B4F">
            <w:pPr>
              <w:jc w:val="center"/>
              <w:rPr>
                <w:color w:val="000000"/>
              </w:rPr>
            </w:pPr>
          </w:p>
        </w:tc>
        <w:tc>
          <w:tcPr>
            <w:tcW w:w="776" w:type="dxa"/>
            <w:shd w:val="clear" w:color="auto" w:fill="auto"/>
            <w:vAlign w:val="center"/>
            <w:hideMark/>
          </w:tcPr>
          <w:p w14:paraId="4D95E073" w14:textId="77777777" w:rsidR="00154B4F" w:rsidRPr="007001F1" w:rsidRDefault="00154B4F" w:rsidP="00154B4F">
            <w:pPr>
              <w:jc w:val="center"/>
              <w:rPr>
                <w:color w:val="000000"/>
              </w:rPr>
            </w:pPr>
          </w:p>
        </w:tc>
        <w:tc>
          <w:tcPr>
            <w:tcW w:w="1775" w:type="dxa"/>
            <w:shd w:val="clear" w:color="auto" w:fill="auto"/>
            <w:vAlign w:val="center"/>
            <w:hideMark/>
          </w:tcPr>
          <w:p w14:paraId="09D06F53" w14:textId="77777777" w:rsidR="00154B4F" w:rsidRPr="007001F1" w:rsidRDefault="00154B4F" w:rsidP="00154B4F">
            <w:pPr>
              <w:jc w:val="center"/>
              <w:rPr>
                <w:color w:val="000000"/>
              </w:rPr>
            </w:pPr>
          </w:p>
        </w:tc>
      </w:tr>
      <w:tr w:rsidR="00154B4F" w:rsidRPr="007001F1" w14:paraId="0D6B6894" w14:textId="77777777" w:rsidTr="007261E4">
        <w:trPr>
          <w:trHeight w:val="20"/>
        </w:trPr>
        <w:tc>
          <w:tcPr>
            <w:tcW w:w="582" w:type="dxa"/>
            <w:shd w:val="clear" w:color="auto" w:fill="auto"/>
            <w:noWrap/>
            <w:vAlign w:val="center"/>
            <w:hideMark/>
          </w:tcPr>
          <w:p w14:paraId="191DCD1E" w14:textId="7777777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2752A6A8" w14:textId="77777777"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14:paraId="28D03BB2" w14:textId="77777777"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w:t>
            </w:r>
            <w:r w:rsidRPr="007001F1">
              <w:rPr>
                <w:color w:val="000000"/>
                <w:sz w:val="22"/>
                <w:szCs w:val="22"/>
              </w:rPr>
              <w:lastRenderedPageBreak/>
              <w:t xml:space="preserve">obstarávateľov; jednotliví zástupcovia môžu zastupovať niekoľkých alebo všetkých zúčastnených verejných obstarávateľov, </w:t>
            </w:r>
          </w:p>
          <w:p w14:paraId="578EEC23" w14:textId="77777777"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2105D7B4" w14:textId="77777777"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7830D7D3" w14:textId="77777777" w:rsidR="00154B4F" w:rsidRPr="007001F1" w:rsidRDefault="00154B4F" w:rsidP="00154B4F">
            <w:pPr>
              <w:jc w:val="center"/>
              <w:rPr>
                <w:color w:val="000000"/>
              </w:rPr>
            </w:pPr>
          </w:p>
        </w:tc>
        <w:tc>
          <w:tcPr>
            <w:tcW w:w="567" w:type="dxa"/>
            <w:shd w:val="clear" w:color="auto" w:fill="auto"/>
            <w:vAlign w:val="center"/>
            <w:hideMark/>
          </w:tcPr>
          <w:p w14:paraId="04D4A5C7" w14:textId="77777777" w:rsidR="00154B4F" w:rsidRPr="007001F1" w:rsidRDefault="00154B4F" w:rsidP="00154B4F">
            <w:pPr>
              <w:jc w:val="center"/>
              <w:rPr>
                <w:color w:val="000000"/>
              </w:rPr>
            </w:pPr>
          </w:p>
        </w:tc>
        <w:tc>
          <w:tcPr>
            <w:tcW w:w="776" w:type="dxa"/>
            <w:shd w:val="clear" w:color="auto" w:fill="auto"/>
            <w:vAlign w:val="center"/>
            <w:hideMark/>
          </w:tcPr>
          <w:p w14:paraId="6CE87AF6" w14:textId="77777777" w:rsidR="00154B4F" w:rsidRPr="007001F1" w:rsidRDefault="00154B4F" w:rsidP="00154B4F">
            <w:pPr>
              <w:jc w:val="center"/>
              <w:rPr>
                <w:color w:val="000000"/>
              </w:rPr>
            </w:pPr>
          </w:p>
        </w:tc>
        <w:tc>
          <w:tcPr>
            <w:tcW w:w="1775" w:type="dxa"/>
            <w:shd w:val="clear" w:color="auto" w:fill="auto"/>
            <w:vAlign w:val="center"/>
            <w:hideMark/>
          </w:tcPr>
          <w:p w14:paraId="2DC22DFF" w14:textId="77777777" w:rsidR="00154B4F" w:rsidRPr="007001F1" w:rsidRDefault="00154B4F" w:rsidP="00154B4F">
            <w:pPr>
              <w:jc w:val="center"/>
              <w:rPr>
                <w:color w:val="000000"/>
              </w:rPr>
            </w:pPr>
          </w:p>
        </w:tc>
      </w:tr>
      <w:tr w:rsidR="00154B4F" w:rsidRPr="007001F1" w14:paraId="1DE7DCBA" w14:textId="77777777" w:rsidTr="007261E4">
        <w:trPr>
          <w:trHeight w:val="20"/>
        </w:trPr>
        <w:tc>
          <w:tcPr>
            <w:tcW w:w="582" w:type="dxa"/>
            <w:shd w:val="clear" w:color="auto" w:fill="auto"/>
            <w:noWrap/>
            <w:vAlign w:val="center"/>
            <w:hideMark/>
          </w:tcPr>
          <w:p w14:paraId="6C97C08B" w14:textId="77777777"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14:paraId="14C278FA" w14:textId="77777777"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03A7D8A1" w14:textId="77777777"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14:paraId="592E48BE" w14:textId="77777777"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14:paraId="5FA979F6" w14:textId="77777777"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03B8C383" w14:textId="77777777" w:rsidR="00154B4F" w:rsidRPr="007001F1" w:rsidRDefault="00154B4F" w:rsidP="00154B4F">
            <w:pPr>
              <w:jc w:val="center"/>
              <w:rPr>
                <w:color w:val="000000"/>
              </w:rPr>
            </w:pPr>
          </w:p>
        </w:tc>
        <w:tc>
          <w:tcPr>
            <w:tcW w:w="567" w:type="dxa"/>
            <w:shd w:val="clear" w:color="auto" w:fill="auto"/>
            <w:vAlign w:val="center"/>
            <w:hideMark/>
          </w:tcPr>
          <w:p w14:paraId="623136B4" w14:textId="77777777" w:rsidR="00154B4F" w:rsidRPr="007001F1" w:rsidRDefault="00154B4F" w:rsidP="00154B4F">
            <w:pPr>
              <w:jc w:val="center"/>
              <w:rPr>
                <w:color w:val="000000"/>
              </w:rPr>
            </w:pPr>
          </w:p>
        </w:tc>
        <w:tc>
          <w:tcPr>
            <w:tcW w:w="776" w:type="dxa"/>
            <w:shd w:val="clear" w:color="auto" w:fill="auto"/>
            <w:vAlign w:val="center"/>
            <w:hideMark/>
          </w:tcPr>
          <w:p w14:paraId="150C877C" w14:textId="77777777" w:rsidR="00154B4F" w:rsidRPr="007001F1" w:rsidRDefault="00154B4F" w:rsidP="00154B4F">
            <w:pPr>
              <w:jc w:val="center"/>
              <w:rPr>
                <w:color w:val="000000"/>
              </w:rPr>
            </w:pPr>
          </w:p>
        </w:tc>
        <w:tc>
          <w:tcPr>
            <w:tcW w:w="1775" w:type="dxa"/>
            <w:shd w:val="clear" w:color="auto" w:fill="auto"/>
            <w:vAlign w:val="center"/>
            <w:hideMark/>
          </w:tcPr>
          <w:p w14:paraId="1CB66FB3" w14:textId="77777777" w:rsidR="00154B4F" w:rsidRPr="007001F1" w:rsidRDefault="00154B4F" w:rsidP="00154B4F">
            <w:pPr>
              <w:jc w:val="center"/>
              <w:rPr>
                <w:color w:val="000000"/>
              </w:rPr>
            </w:pPr>
          </w:p>
        </w:tc>
      </w:tr>
      <w:tr w:rsidR="00154B4F" w:rsidRPr="007001F1" w14:paraId="3BC59355" w14:textId="77777777" w:rsidTr="007261E4">
        <w:trPr>
          <w:trHeight w:val="20"/>
        </w:trPr>
        <w:tc>
          <w:tcPr>
            <w:tcW w:w="582" w:type="dxa"/>
            <w:shd w:val="clear" w:color="auto" w:fill="auto"/>
            <w:noWrap/>
            <w:vAlign w:val="center"/>
            <w:hideMark/>
          </w:tcPr>
          <w:p w14:paraId="630B95F9" w14:textId="77777777"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E855975" w14:textId="77777777"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6CC5BBD6" w14:textId="77777777" w:rsidR="00154B4F" w:rsidRPr="007001F1" w:rsidRDefault="00154B4F" w:rsidP="00154B4F">
            <w:pPr>
              <w:jc w:val="center"/>
              <w:rPr>
                <w:color w:val="000000"/>
              </w:rPr>
            </w:pPr>
          </w:p>
        </w:tc>
        <w:tc>
          <w:tcPr>
            <w:tcW w:w="567" w:type="dxa"/>
            <w:shd w:val="clear" w:color="auto" w:fill="auto"/>
            <w:vAlign w:val="center"/>
            <w:hideMark/>
          </w:tcPr>
          <w:p w14:paraId="78C3F4E1" w14:textId="77777777" w:rsidR="00154B4F" w:rsidRPr="007001F1" w:rsidRDefault="00154B4F" w:rsidP="00154B4F">
            <w:pPr>
              <w:jc w:val="center"/>
              <w:rPr>
                <w:color w:val="000000"/>
              </w:rPr>
            </w:pPr>
          </w:p>
        </w:tc>
        <w:tc>
          <w:tcPr>
            <w:tcW w:w="776" w:type="dxa"/>
            <w:shd w:val="clear" w:color="auto" w:fill="auto"/>
            <w:vAlign w:val="center"/>
            <w:hideMark/>
          </w:tcPr>
          <w:p w14:paraId="10964A8F" w14:textId="77777777" w:rsidR="00154B4F" w:rsidRPr="007001F1" w:rsidRDefault="00154B4F" w:rsidP="00154B4F">
            <w:pPr>
              <w:jc w:val="center"/>
              <w:rPr>
                <w:color w:val="000000"/>
              </w:rPr>
            </w:pPr>
          </w:p>
        </w:tc>
        <w:tc>
          <w:tcPr>
            <w:tcW w:w="1775" w:type="dxa"/>
            <w:shd w:val="clear" w:color="auto" w:fill="auto"/>
            <w:vAlign w:val="center"/>
            <w:hideMark/>
          </w:tcPr>
          <w:p w14:paraId="70B71C4C" w14:textId="77777777" w:rsidR="00154B4F" w:rsidRPr="007001F1" w:rsidRDefault="00154B4F" w:rsidP="00154B4F">
            <w:pPr>
              <w:jc w:val="center"/>
              <w:rPr>
                <w:color w:val="000000"/>
              </w:rPr>
            </w:pPr>
          </w:p>
        </w:tc>
      </w:tr>
      <w:tr w:rsidR="00154B4F" w:rsidRPr="007001F1" w14:paraId="2E90692A" w14:textId="77777777" w:rsidTr="007261E4">
        <w:trPr>
          <w:trHeight w:val="20"/>
        </w:trPr>
        <w:tc>
          <w:tcPr>
            <w:tcW w:w="582" w:type="dxa"/>
            <w:shd w:val="clear" w:color="auto" w:fill="auto"/>
            <w:noWrap/>
            <w:vAlign w:val="center"/>
            <w:hideMark/>
          </w:tcPr>
          <w:p w14:paraId="25B20A4F" w14:textId="77777777"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A4237CA" w14:textId="77777777"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196317F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99B924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046CFE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7A2E0A2" w14:textId="77777777" w:rsidR="00154B4F" w:rsidRPr="007001F1" w:rsidRDefault="00154B4F" w:rsidP="00154B4F">
            <w:pPr>
              <w:jc w:val="center"/>
              <w:rPr>
                <w:color w:val="000000"/>
              </w:rPr>
            </w:pPr>
            <w:r w:rsidRPr="007001F1">
              <w:rPr>
                <w:color w:val="000000"/>
                <w:sz w:val="22"/>
                <w:szCs w:val="22"/>
              </w:rPr>
              <w:t> </w:t>
            </w:r>
          </w:p>
        </w:tc>
      </w:tr>
      <w:tr w:rsidR="00154B4F" w:rsidRPr="007001F1" w14:paraId="46F4EC39" w14:textId="77777777" w:rsidTr="007261E4">
        <w:trPr>
          <w:trHeight w:val="20"/>
        </w:trPr>
        <w:tc>
          <w:tcPr>
            <w:tcW w:w="582" w:type="dxa"/>
            <w:shd w:val="clear" w:color="auto" w:fill="auto"/>
            <w:noWrap/>
            <w:vAlign w:val="center"/>
            <w:hideMark/>
          </w:tcPr>
          <w:p w14:paraId="751F4094" w14:textId="77777777"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4AFD632E"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5D2A77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D6F4C3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1CB6E4A"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452C8FA" w14:textId="77777777" w:rsidR="00154B4F" w:rsidRPr="007001F1" w:rsidRDefault="00154B4F" w:rsidP="00154B4F">
            <w:pPr>
              <w:jc w:val="center"/>
              <w:rPr>
                <w:color w:val="000000"/>
              </w:rPr>
            </w:pPr>
            <w:r w:rsidRPr="007001F1">
              <w:rPr>
                <w:color w:val="000000"/>
                <w:sz w:val="22"/>
                <w:szCs w:val="22"/>
              </w:rPr>
              <w:t> </w:t>
            </w:r>
          </w:p>
        </w:tc>
      </w:tr>
      <w:tr w:rsidR="00DA6FF7" w:rsidRPr="007001F1" w14:paraId="7E1A991B" w14:textId="77777777" w:rsidTr="00DA6FF7">
        <w:trPr>
          <w:trHeight w:val="742"/>
        </w:trPr>
        <w:tc>
          <w:tcPr>
            <w:tcW w:w="582" w:type="dxa"/>
            <w:vMerge w:val="restart"/>
            <w:shd w:val="clear" w:color="auto" w:fill="auto"/>
            <w:noWrap/>
            <w:vAlign w:val="center"/>
            <w:hideMark/>
          </w:tcPr>
          <w:p w14:paraId="3D171289" w14:textId="77777777" w:rsidR="00DA6FF7" w:rsidRPr="007001F1" w:rsidRDefault="00DA6FF7"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392EE4B7" w14:textId="77777777" w:rsidR="00DA6FF7" w:rsidRPr="007001F1" w:rsidRDefault="0052443A" w:rsidP="00A3755D">
            <w:pPr>
              <w:jc w:val="both"/>
            </w:pPr>
            <w:r>
              <w:rPr>
                <w:sz w:val="22"/>
                <w:szCs w:val="22"/>
              </w:rPr>
              <w:t>Neb</w:t>
            </w:r>
            <w:r w:rsidR="00DA6FF7" w:rsidRPr="007001F1">
              <w:rPr>
                <w:sz w:val="22"/>
                <w:szCs w:val="22"/>
              </w:rPr>
              <w:t>ol pri zadávaní zákazky identifikovaný konflikt záujmov?</w:t>
            </w:r>
            <w:r w:rsidR="00DA6FF7">
              <w:rPr>
                <w:sz w:val="22"/>
                <w:szCs w:val="22"/>
              </w:rPr>
              <w:t xml:space="preserve"> </w:t>
            </w:r>
            <w:r w:rsidR="00DA6FF7" w:rsidRPr="007001F1">
              <w:rPr>
                <w:sz w:val="22"/>
                <w:szCs w:val="22"/>
              </w:rPr>
              <w:t>V prípade konfliktu záujmov prijímateľ prijal primerané opatrenia a vykonal nápravu?</w:t>
            </w:r>
          </w:p>
        </w:tc>
        <w:tc>
          <w:tcPr>
            <w:tcW w:w="567" w:type="dxa"/>
            <w:shd w:val="clear" w:color="auto" w:fill="auto"/>
            <w:vAlign w:val="center"/>
            <w:hideMark/>
          </w:tcPr>
          <w:p w14:paraId="57091D3E"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13B3A86C"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6E50E2FD"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3021071C" w14:textId="77777777" w:rsidR="00DA6FF7" w:rsidRPr="007001F1" w:rsidRDefault="00DA6FF7" w:rsidP="00154B4F">
            <w:pPr>
              <w:jc w:val="center"/>
              <w:rPr>
                <w:color w:val="000000"/>
              </w:rPr>
            </w:pPr>
            <w:r w:rsidRPr="007001F1">
              <w:rPr>
                <w:color w:val="000000"/>
                <w:sz w:val="22"/>
                <w:szCs w:val="22"/>
              </w:rPr>
              <w:t> </w:t>
            </w:r>
          </w:p>
        </w:tc>
      </w:tr>
      <w:tr w:rsidR="00DA6FF7" w:rsidRPr="007001F1" w14:paraId="29BBED63" w14:textId="77777777" w:rsidTr="007261E4">
        <w:trPr>
          <w:trHeight w:val="284"/>
        </w:trPr>
        <w:tc>
          <w:tcPr>
            <w:tcW w:w="582" w:type="dxa"/>
            <w:vMerge/>
            <w:shd w:val="clear" w:color="auto" w:fill="auto"/>
            <w:noWrap/>
            <w:vAlign w:val="center"/>
          </w:tcPr>
          <w:p w14:paraId="5D709C24" w14:textId="77777777" w:rsidR="00DA6FF7" w:rsidRPr="007001F1" w:rsidRDefault="00DA6FF7" w:rsidP="00154B4F">
            <w:pPr>
              <w:jc w:val="center"/>
              <w:rPr>
                <w:color w:val="000000"/>
                <w:sz w:val="22"/>
                <w:szCs w:val="22"/>
              </w:rPr>
            </w:pPr>
          </w:p>
        </w:tc>
        <w:tc>
          <w:tcPr>
            <w:tcW w:w="4820" w:type="dxa"/>
            <w:gridSpan w:val="2"/>
            <w:shd w:val="clear" w:color="auto" w:fill="auto"/>
            <w:vAlign w:val="center"/>
          </w:tcPr>
          <w:p w14:paraId="4422EA51" w14:textId="77777777" w:rsidR="00DA6FF7" w:rsidRDefault="00DA6FF7" w:rsidP="00A3755D">
            <w:pPr>
              <w:jc w:val="both"/>
              <w:rPr>
                <w:sz w:val="22"/>
                <w:szCs w:val="22"/>
              </w:rPr>
            </w:pPr>
          </w:p>
        </w:tc>
        <w:tc>
          <w:tcPr>
            <w:tcW w:w="567" w:type="dxa"/>
            <w:shd w:val="clear" w:color="auto" w:fill="auto"/>
            <w:vAlign w:val="center"/>
          </w:tcPr>
          <w:p w14:paraId="0A840C15" w14:textId="77777777" w:rsidR="00DA6FF7" w:rsidRPr="007001F1" w:rsidRDefault="00DA6FF7" w:rsidP="00154B4F">
            <w:pPr>
              <w:jc w:val="center"/>
              <w:rPr>
                <w:color w:val="000000"/>
                <w:sz w:val="22"/>
                <w:szCs w:val="22"/>
              </w:rPr>
            </w:pPr>
          </w:p>
        </w:tc>
        <w:tc>
          <w:tcPr>
            <w:tcW w:w="567" w:type="dxa"/>
            <w:shd w:val="clear" w:color="auto" w:fill="auto"/>
            <w:vAlign w:val="center"/>
          </w:tcPr>
          <w:p w14:paraId="06D02F44" w14:textId="77777777" w:rsidR="00DA6FF7" w:rsidRPr="007001F1" w:rsidRDefault="00DA6FF7" w:rsidP="00154B4F">
            <w:pPr>
              <w:jc w:val="center"/>
              <w:rPr>
                <w:color w:val="000000"/>
                <w:sz w:val="22"/>
                <w:szCs w:val="22"/>
              </w:rPr>
            </w:pPr>
          </w:p>
        </w:tc>
        <w:tc>
          <w:tcPr>
            <w:tcW w:w="776" w:type="dxa"/>
            <w:shd w:val="clear" w:color="auto" w:fill="auto"/>
            <w:vAlign w:val="center"/>
          </w:tcPr>
          <w:p w14:paraId="7BB1E891" w14:textId="77777777" w:rsidR="00DA6FF7" w:rsidRPr="007001F1" w:rsidRDefault="00DA6FF7" w:rsidP="00154B4F">
            <w:pPr>
              <w:jc w:val="center"/>
              <w:rPr>
                <w:color w:val="000000"/>
                <w:sz w:val="22"/>
                <w:szCs w:val="22"/>
              </w:rPr>
            </w:pPr>
          </w:p>
        </w:tc>
        <w:tc>
          <w:tcPr>
            <w:tcW w:w="1775" w:type="dxa"/>
            <w:shd w:val="clear" w:color="auto" w:fill="auto"/>
            <w:vAlign w:val="center"/>
          </w:tcPr>
          <w:p w14:paraId="7333EA99" w14:textId="77777777" w:rsidR="00DA6FF7" w:rsidRPr="007001F1" w:rsidRDefault="00DA6FF7" w:rsidP="00154B4F">
            <w:pPr>
              <w:jc w:val="center"/>
              <w:rPr>
                <w:color w:val="000000"/>
                <w:sz w:val="22"/>
                <w:szCs w:val="22"/>
              </w:rPr>
            </w:pPr>
          </w:p>
        </w:tc>
      </w:tr>
      <w:tr w:rsidR="00530834" w:rsidRPr="007001F1" w14:paraId="73F90282" w14:textId="77777777" w:rsidTr="000A0E21">
        <w:trPr>
          <w:trHeight w:val="317"/>
        </w:trPr>
        <w:tc>
          <w:tcPr>
            <w:tcW w:w="582" w:type="dxa"/>
            <w:vMerge w:val="restart"/>
            <w:shd w:val="clear" w:color="auto" w:fill="auto"/>
            <w:noWrap/>
            <w:vAlign w:val="center"/>
          </w:tcPr>
          <w:p w14:paraId="298EC7E8" w14:textId="77777777" w:rsidR="00530834" w:rsidRPr="007001F1" w:rsidRDefault="00530834" w:rsidP="00154B4F">
            <w:pPr>
              <w:jc w:val="center"/>
              <w:rPr>
                <w:color w:val="000000"/>
              </w:rPr>
            </w:pPr>
            <w:r w:rsidRPr="007001F1">
              <w:rPr>
                <w:color w:val="000000"/>
                <w:sz w:val="22"/>
                <w:szCs w:val="22"/>
              </w:rPr>
              <w:lastRenderedPageBreak/>
              <w:t>12</w:t>
            </w:r>
          </w:p>
        </w:tc>
        <w:tc>
          <w:tcPr>
            <w:tcW w:w="4820" w:type="dxa"/>
            <w:gridSpan w:val="2"/>
            <w:shd w:val="clear" w:color="auto" w:fill="auto"/>
            <w:vAlign w:val="center"/>
          </w:tcPr>
          <w:p w14:paraId="6597DA0F" w14:textId="77777777"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D9555EE" w14:textId="77777777" w:rsidR="00530834" w:rsidRPr="007001F1" w:rsidRDefault="00530834" w:rsidP="00154B4F">
            <w:pPr>
              <w:jc w:val="center"/>
              <w:rPr>
                <w:color w:val="000000"/>
              </w:rPr>
            </w:pPr>
          </w:p>
        </w:tc>
        <w:tc>
          <w:tcPr>
            <w:tcW w:w="567" w:type="dxa"/>
            <w:shd w:val="clear" w:color="auto" w:fill="auto"/>
            <w:vAlign w:val="center"/>
          </w:tcPr>
          <w:p w14:paraId="350E5531" w14:textId="77777777" w:rsidR="00530834" w:rsidRPr="007001F1" w:rsidRDefault="00530834" w:rsidP="00154B4F">
            <w:pPr>
              <w:jc w:val="center"/>
              <w:rPr>
                <w:color w:val="000000"/>
              </w:rPr>
            </w:pPr>
          </w:p>
        </w:tc>
        <w:tc>
          <w:tcPr>
            <w:tcW w:w="776" w:type="dxa"/>
            <w:shd w:val="clear" w:color="auto" w:fill="auto"/>
            <w:vAlign w:val="center"/>
          </w:tcPr>
          <w:p w14:paraId="01E70874" w14:textId="77777777" w:rsidR="00530834" w:rsidRPr="007001F1" w:rsidRDefault="00530834" w:rsidP="00154B4F">
            <w:pPr>
              <w:jc w:val="center"/>
              <w:rPr>
                <w:color w:val="000000"/>
              </w:rPr>
            </w:pPr>
          </w:p>
        </w:tc>
        <w:tc>
          <w:tcPr>
            <w:tcW w:w="1775" w:type="dxa"/>
            <w:shd w:val="clear" w:color="auto" w:fill="auto"/>
            <w:vAlign w:val="center"/>
          </w:tcPr>
          <w:p w14:paraId="173C00D7" w14:textId="77777777" w:rsidR="00530834" w:rsidRPr="007001F1" w:rsidRDefault="00530834" w:rsidP="00154B4F">
            <w:pPr>
              <w:jc w:val="center"/>
              <w:rPr>
                <w:color w:val="000000"/>
              </w:rPr>
            </w:pPr>
          </w:p>
        </w:tc>
      </w:tr>
      <w:tr w:rsidR="00530834" w:rsidRPr="007001F1" w14:paraId="7093E07F" w14:textId="77777777" w:rsidTr="007261E4">
        <w:trPr>
          <w:trHeight w:val="845"/>
        </w:trPr>
        <w:tc>
          <w:tcPr>
            <w:tcW w:w="582" w:type="dxa"/>
            <w:vMerge/>
            <w:shd w:val="clear" w:color="auto" w:fill="auto"/>
            <w:noWrap/>
            <w:vAlign w:val="center"/>
          </w:tcPr>
          <w:p w14:paraId="32E2343B" w14:textId="77777777" w:rsidR="00530834" w:rsidRPr="007001F1" w:rsidRDefault="00530834" w:rsidP="00154B4F">
            <w:pPr>
              <w:jc w:val="center"/>
              <w:rPr>
                <w:color w:val="000000"/>
              </w:rPr>
            </w:pPr>
          </w:p>
        </w:tc>
        <w:tc>
          <w:tcPr>
            <w:tcW w:w="4820" w:type="dxa"/>
            <w:gridSpan w:val="2"/>
            <w:shd w:val="clear" w:color="auto" w:fill="auto"/>
            <w:vAlign w:val="center"/>
          </w:tcPr>
          <w:p w14:paraId="2AFA90C7" w14:textId="77777777"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6990F7DC" w14:textId="77777777" w:rsidR="00530834" w:rsidRPr="007001F1" w:rsidRDefault="00530834" w:rsidP="00154B4F">
            <w:pPr>
              <w:jc w:val="center"/>
              <w:rPr>
                <w:color w:val="000000"/>
              </w:rPr>
            </w:pPr>
          </w:p>
        </w:tc>
        <w:tc>
          <w:tcPr>
            <w:tcW w:w="567" w:type="dxa"/>
            <w:shd w:val="clear" w:color="auto" w:fill="auto"/>
            <w:vAlign w:val="center"/>
          </w:tcPr>
          <w:p w14:paraId="79819D64" w14:textId="77777777" w:rsidR="00530834" w:rsidRPr="007001F1" w:rsidRDefault="00530834" w:rsidP="00154B4F">
            <w:pPr>
              <w:jc w:val="center"/>
              <w:rPr>
                <w:color w:val="000000"/>
              </w:rPr>
            </w:pPr>
          </w:p>
        </w:tc>
        <w:tc>
          <w:tcPr>
            <w:tcW w:w="776" w:type="dxa"/>
            <w:shd w:val="clear" w:color="auto" w:fill="auto"/>
            <w:vAlign w:val="center"/>
          </w:tcPr>
          <w:p w14:paraId="7C8009CC" w14:textId="77777777" w:rsidR="00530834" w:rsidRPr="007001F1" w:rsidRDefault="00530834" w:rsidP="00154B4F">
            <w:pPr>
              <w:jc w:val="center"/>
              <w:rPr>
                <w:color w:val="000000"/>
              </w:rPr>
            </w:pPr>
          </w:p>
        </w:tc>
        <w:tc>
          <w:tcPr>
            <w:tcW w:w="1775" w:type="dxa"/>
            <w:shd w:val="clear" w:color="auto" w:fill="auto"/>
            <w:vAlign w:val="center"/>
          </w:tcPr>
          <w:p w14:paraId="5704DCB5" w14:textId="77777777" w:rsidR="00530834" w:rsidRPr="007001F1" w:rsidRDefault="00530834" w:rsidP="00154B4F">
            <w:pPr>
              <w:jc w:val="center"/>
              <w:rPr>
                <w:color w:val="000000"/>
              </w:rPr>
            </w:pPr>
          </w:p>
        </w:tc>
      </w:tr>
      <w:tr w:rsidR="00154B4F" w:rsidRPr="007001F1" w14:paraId="052F594A" w14:textId="77777777" w:rsidTr="007261E4">
        <w:trPr>
          <w:trHeight w:val="20"/>
        </w:trPr>
        <w:tc>
          <w:tcPr>
            <w:tcW w:w="582" w:type="dxa"/>
            <w:shd w:val="clear" w:color="auto" w:fill="auto"/>
            <w:noWrap/>
            <w:vAlign w:val="center"/>
            <w:hideMark/>
          </w:tcPr>
          <w:p w14:paraId="741852AF"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6428E8CD"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1077E99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349665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1E8676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BD2E888" w14:textId="77777777" w:rsidR="00154B4F" w:rsidRPr="007001F1" w:rsidRDefault="00154B4F" w:rsidP="00154B4F">
            <w:pPr>
              <w:jc w:val="center"/>
              <w:rPr>
                <w:color w:val="000000"/>
              </w:rPr>
            </w:pPr>
            <w:r w:rsidRPr="007001F1">
              <w:rPr>
                <w:color w:val="000000"/>
                <w:sz w:val="22"/>
                <w:szCs w:val="22"/>
              </w:rPr>
              <w:t> </w:t>
            </w:r>
          </w:p>
        </w:tc>
      </w:tr>
      <w:tr w:rsidR="00154B4F" w:rsidRPr="007001F1" w14:paraId="62D28786" w14:textId="77777777" w:rsidTr="007261E4">
        <w:trPr>
          <w:trHeight w:val="20"/>
        </w:trPr>
        <w:tc>
          <w:tcPr>
            <w:tcW w:w="582" w:type="dxa"/>
            <w:shd w:val="clear" w:color="auto" w:fill="auto"/>
            <w:noWrap/>
            <w:vAlign w:val="center"/>
            <w:hideMark/>
          </w:tcPr>
          <w:p w14:paraId="048121FC" w14:textId="77777777" w:rsidR="00154B4F" w:rsidRPr="007001F1" w:rsidRDefault="00154B4F" w:rsidP="00154B4F">
            <w:pPr>
              <w:jc w:val="center"/>
              <w:rPr>
                <w:color w:val="000000"/>
              </w:rPr>
            </w:pPr>
            <w:r w:rsidRPr="007001F1">
              <w:rPr>
                <w:color w:val="000000"/>
                <w:sz w:val="22"/>
                <w:szCs w:val="22"/>
              </w:rPr>
              <w:t xml:space="preserve"> </w:t>
            </w:r>
            <w:r w:rsidRPr="007C7298">
              <w:rPr>
                <w:color w:val="000000"/>
                <w:sz w:val="22"/>
                <w:szCs w:val="22"/>
              </w:rPr>
              <w:t>14</w:t>
            </w:r>
          </w:p>
        </w:tc>
        <w:tc>
          <w:tcPr>
            <w:tcW w:w="4820" w:type="dxa"/>
            <w:gridSpan w:val="2"/>
            <w:shd w:val="clear" w:color="auto" w:fill="auto"/>
            <w:vAlign w:val="center"/>
            <w:hideMark/>
          </w:tcPr>
          <w:p w14:paraId="69017991"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78A1924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975AF7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2DA5EC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E7392C5" w14:textId="77777777" w:rsidR="00154B4F" w:rsidRPr="007001F1" w:rsidRDefault="00154B4F" w:rsidP="00154B4F">
            <w:pPr>
              <w:jc w:val="center"/>
              <w:rPr>
                <w:color w:val="000000"/>
              </w:rPr>
            </w:pPr>
            <w:r w:rsidRPr="007001F1">
              <w:rPr>
                <w:color w:val="000000"/>
                <w:sz w:val="22"/>
                <w:szCs w:val="22"/>
              </w:rPr>
              <w:t> </w:t>
            </w:r>
          </w:p>
        </w:tc>
      </w:tr>
      <w:tr w:rsidR="00F57BCB" w:rsidRPr="007001F1" w14:paraId="196C362F" w14:textId="77777777" w:rsidTr="007261E4">
        <w:trPr>
          <w:trHeight w:val="20"/>
        </w:trPr>
        <w:tc>
          <w:tcPr>
            <w:tcW w:w="582" w:type="dxa"/>
            <w:shd w:val="clear" w:color="auto" w:fill="auto"/>
            <w:noWrap/>
            <w:vAlign w:val="center"/>
          </w:tcPr>
          <w:p w14:paraId="41A6188A" w14:textId="77777777"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14:paraId="1C083F73" w14:textId="77777777"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14:paraId="0376E60A" w14:textId="77777777" w:rsidR="00F57BCB" w:rsidRPr="007001F1" w:rsidRDefault="00F57BCB" w:rsidP="00154B4F">
            <w:pPr>
              <w:jc w:val="center"/>
              <w:rPr>
                <w:color w:val="000000"/>
              </w:rPr>
            </w:pPr>
          </w:p>
        </w:tc>
        <w:tc>
          <w:tcPr>
            <w:tcW w:w="567" w:type="dxa"/>
            <w:shd w:val="clear" w:color="auto" w:fill="auto"/>
            <w:vAlign w:val="center"/>
          </w:tcPr>
          <w:p w14:paraId="0363B726" w14:textId="77777777" w:rsidR="00F57BCB" w:rsidRPr="007001F1" w:rsidRDefault="00F57BCB" w:rsidP="00154B4F">
            <w:pPr>
              <w:jc w:val="center"/>
              <w:rPr>
                <w:color w:val="000000"/>
              </w:rPr>
            </w:pPr>
          </w:p>
        </w:tc>
        <w:tc>
          <w:tcPr>
            <w:tcW w:w="776" w:type="dxa"/>
            <w:shd w:val="clear" w:color="auto" w:fill="auto"/>
            <w:vAlign w:val="center"/>
          </w:tcPr>
          <w:p w14:paraId="2375D20C" w14:textId="77777777" w:rsidR="00F57BCB" w:rsidRPr="007001F1" w:rsidRDefault="00F57BCB" w:rsidP="00154B4F">
            <w:pPr>
              <w:jc w:val="center"/>
              <w:rPr>
                <w:color w:val="000000"/>
              </w:rPr>
            </w:pPr>
          </w:p>
        </w:tc>
        <w:tc>
          <w:tcPr>
            <w:tcW w:w="1775" w:type="dxa"/>
            <w:shd w:val="clear" w:color="auto" w:fill="auto"/>
            <w:vAlign w:val="center"/>
          </w:tcPr>
          <w:p w14:paraId="7A07D466" w14:textId="77777777" w:rsidR="00F57BCB" w:rsidRPr="007001F1" w:rsidRDefault="00F57BCB" w:rsidP="00154B4F">
            <w:pPr>
              <w:jc w:val="center"/>
              <w:rPr>
                <w:color w:val="000000"/>
              </w:rPr>
            </w:pPr>
          </w:p>
        </w:tc>
      </w:tr>
      <w:tr w:rsidR="00154B4F" w:rsidRPr="007001F1" w14:paraId="795951D5" w14:textId="77777777" w:rsidTr="007261E4">
        <w:trPr>
          <w:trHeight w:val="20"/>
        </w:trPr>
        <w:tc>
          <w:tcPr>
            <w:tcW w:w="582" w:type="dxa"/>
            <w:shd w:val="clear" w:color="auto" w:fill="auto"/>
            <w:noWrap/>
            <w:vAlign w:val="center"/>
            <w:hideMark/>
          </w:tcPr>
          <w:p w14:paraId="6767568E" w14:textId="77777777"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270693F" w14:textId="77777777" w:rsidR="00154B4F" w:rsidRPr="007001F1" w:rsidRDefault="00154B4F" w:rsidP="00F94C35">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2D823954"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7DE2222"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FD0624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857BF79" w14:textId="77777777" w:rsidR="00154B4F" w:rsidRPr="007001F1" w:rsidRDefault="00154B4F" w:rsidP="00154B4F">
            <w:pPr>
              <w:jc w:val="center"/>
              <w:rPr>
                <w:color w:val="000000"/>
              </w:rPr>
            </w:pPr>
            <w:r w:rsidRPr="007001F1">
              <w:rPr>
                <w:color w:val="000000"/>
                <w:sz w:val="22"/>
                <w:szCs w:val="22"/>
              </w:rPr>
              <w:t> </w:t>
            </w:r>
          </w:p>
        </w:tc>
      </w:tr>
      <w:tr w:rsidR="00154B4F" w:rsidRPr="007001F1" w14:paraId="7E902273" w14:textId="77777777" w:rsidTr="007261E4">
        <w:trPr>
          <w:trHeight w:val="300"/>
        </w:trPr>
        <w:tc>
          <w:tcPr>
            <w:tcW w:w="3559" w:type="dxa"/>
            <w:gridSpan w:val="2"/>
            <w:shd w:val="clear" w:color="auto" w:fill="auto"/>
            <w:vAlign w:val="center"/>
            <w:hideMark/>
          </w:tcPr>
          <w:p w14:paraId="72A54027" w14:textId="77777777"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77"/>
              <w:t>2</w:t>
            </w:r>
            <w:r w:rsidRPr="007001F1">
              <w:rPr>
                <w:b/>
                <w:bCs/>
                <w:sz w:val="22"/>
                <w:szCs w:val="22"/>
              </w:rPr>
              <w:t>:</w:t>
            </w:r>
          </w:p>
        </w:tc>
        <w:tc>
          <w:tcPr>
            <w:tcW w:w="5528" w:type="dxa"/>
            <w:gridSpan w:val="5"/>
            <w:shd w:val="clear" w:color="auto" w:fill="auto"/>
            <w:vAlign w:val="center"/>
            <w:hideMark/>
          </w:tcPr>
          <w:p w14:paraId="489B0809" w14:textId="77777777" w:rsidR="00154B4F" w:rsidRPr="007001F1" w:rsidRDefault="00154B4F" w:rsidP="00154B4F">
            <w:pPr>
              <w:rPr>
                <w:color w:val="000000"/>
              </w:rPr>
            </w:pPr>
            <w:r w:rsidRPr="007001F1">
              <w:rPr>
                <w:color w:val="000000"/>
                <w:sz w:val="22"/>
                <w:szCs w:val="22"/>
              </w:rPr>
              <w:t> </w:t>
            </w:r>
          </w:p>
        </w:tc>
      </w:tr>
      <w:tr w:rsidR="00154B4F" w:rsidRPr="007001F1" w14:paraId="4F765718" w14:textId="77777777" w:rsidTr="007261E4">
        <w:trPr>
          <w:trHeight w:val="300"/>
        </w:trPr>
        <w:tc>
          <w:tcPr>
            <w:tcW w:w="3559" w:type="dxa"/>
            <w:gridSpan w:val="2"/>
            <w:shd w:val="clear" w:color="auto" w:fill="auto"/>
            <w:vAlign w:val="center"/>
            <w:hideMark/>
          </w:tcPr>
          <w:p w14:paraId="7A86862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5D60B25" w14:textId="77777777" w:rsidR="00154B4F" w:rsidRPr="007001F1" w:rsidRDefault="00154B4F" w:rsidP="00154B4F">
            <w:pPr>
              <w:rPr>
                <w:color w:val="000000"/>
              </w:rPr>
            </w:pPr>
            <w:r w:rsidRPr="007001F1">
              <w:rPr>
                <w:color w:val="000000"/>
                <w:sz w:val="22"/>
                <w:szCs w:val="22"/>
              </w:rPr>
              <w:t> </w:t>
            </w:r>
          </w:p>
        </w:tc>
      </w:tr>
      <w:tr w:rsidR="00154B4F" w:rsidRPr="007001F1" w14:paraId="24B64D52" w14:textId="77777777" w:rsidTr="007261E4">
        <w:trPr>
          <w:trHeight w:val="300"/>
        </w:trPr>
        <w:tc>
          <w:tcPr>
            <w:tcW w:w="3559" w:type="dxa"/>
            <w:gridSpan w:val="2"/>
            <w:shd w:val="clear" w:color="000000" w:fill="FFFFFF"/>
            <w:vAlign w:val="center"/>
            <w:hideMark/>
          </w:tcPr>
          <w:p w14:paraId="09F8069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B21A4A7" w14:textId="77777777" w:rsidR="00154B4F" w:rsidRPr="007001F1" w:rsidRDefault="00154B4F" w:rsidP="00154B4F">
            <w:pPr>
              <w:rPr>
                <w:color w:val="000000"/>
              </w:rPr>
            </w:pPr>
            <w:r w:rsidRPr="007001F1">
              <w:rPr>
                <w:color w:val="000000"/>
                <w:sz w:val="22"/>
                <w:szCs w:val="22"/>
              </w:rPr>
              <w:t> </w:t>
            </w:r>
          </w:p>
        </w:tc>
      </w:tr>
      <w:tr w:rsidR="00154B4F" w:rsidRPr="007001F1" w14:paraId="0A3DAC22" w14:textId="77777777" w:rsidTr="007261E4">
        <w:trPr>
          <w:trHeight w:val="300"/>
        </w:trPr>
        <w:tc>
          <w:tcPr>
            <w:tcW w:w="9087" w:type="dxa"/>
            <w:gridSpan w:val="7"/>
            <w:shd w:val="clear" w:color="auto" w:fill="auto"/>
            <w:noWrap/>
            <w:vAlign w:val="bottom"/>
            <w:hideMark/>
          </w:tcPr>
          <w:p w14:paraId="00C1148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2FFD57A" w14:textId="77777777" w:rsidTr="007261E4">
        <w:trPr>
          <w:trHeight w:val="300"/>
        </w:trPr>
        <w:tc>
          <w:tcPr>
            <w:tcW w:w="3559" w:type="dxa"/>
            <w:gridSpan w:val="2"/>
            <w:shd w:val="clear" w:color="000000" w:fill="FFFFFF"/>
            <w:vAlign w:val="center"/>
            <w:hideMark/>
          </w:tcPr>
          <w:p w14:paraId="7B01381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8"/>
              <w:t>3</w:t>
            </w:r>
            <w:r w:rsidRPr="007001F1">
              <w:rPr>
                <w:b/>
                <w:bCs/>
                <w:sz w:val="22"/>
                <w:szCs w:val="22"/>
              </w:rPr>
              <w:t>:</w:t>
            </w:r>
          </w:p>
        </w:tc>
        <w:tc>
          <w:tcPr>
            <w:tcW w:w="5528" w:type="dxa"/>
            <w:gridSpan w:val="5"/>
            <w:shd w:val="clear" w:color="auto" w:fill="auto"/>
            <w:vAlign w:val="center"/>
            <w:hideMark/>
          </w:tcPr>
          <w:p w14:paraId="78D1C858" w14:textId="77777777" w:rsidR="00154B4F" w:rsidRPr="007001F1" w:rsidRDefault="00154B4F" w:rsidP="00154B4F">
            <w:pPr>
              <w:rPr>
                <w:color w:val="000000"/>
              </w:rPr>
            </w:pPr>
            <w:r w:rsidRPr="007001F1">
              <w:rPr>
                <w:color w:val="000000"/>
                <w:sz w:val="22"/>
                <w:szCs w:val="22"/>
              </w:rPr>
              <w:t> </w:t>
            </w:r>
          </w:p>
        </w:tc>
      </w:tr>
      <w:tr w:rsidR="00154B4F" w:rsidRPr="007001F1" w14:paraId="19DDF70E" w14:textId="77777777" w:rsidTr="007261E4">
        <w:trPr>
          <w:trHeight w:val="300"/>
        </w:trPr>
        <w:tc>
          <w:tcPr>
            <w:tcW w:w="3559" w:type="dxa"/>
            <w:gridSpan w:val="2"/>
            <w:shd w:val="clear" w:color="000000" w:fill="FFFFFF"/>
            <w:vAlign w:val="center"/>
            <w:hideMark/>
          </w:tcPr>
          <w:p w14:paraId="4BAD6663"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63DBF3A" w14:textId="77777777" w:rsidR="00154B4F" w:rsidRPr="007001F1" w:rsidRDefault="00154B4F" w:rsidP="00154B4F">
            <w:pPr>
              <w:rPr>
                <w:color w:val="000000"/>
              </w:rPr>
            </w:pPr>
            <w:r w:rsidRPr="007001F1">
              <w:rPr>
                <w:color w:val="000000"/>
                <w:sz w:val="22"/>
                <w:szCs w:val="22"/>
              </w:rPr>
              <w:t> </w:t>
            </w:r>
          </w:p>
        </w:tc>
      </w:tr>
      <w:tr w:rsidR="00154B4F" w:rsidRPr="007001F1" w14:paraId="4ECA21F6" w14:textId="77777777" w:rsidTr="007261E4">
        <w:trPr>
          <w:trHeight w:val="300"/>
        </w:trPr>
        <w:tc>
          <w:tcPr>
            <w:tcW w:w="3559" w:type="dxa"/>
            <w:gridSpan w:val="2"/>
            <w:shd w:val="clear" w:color="000000" w:fill="FFFFFF"/>
            <w:vAlign w:val="center"/>
            <w:hideMark/>
          </w:tcPr>
          <w:p w14:paraId="735B8589"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1ED47B" w14:textId="77777777" w:rsidR="00154B4F" w:rsidRPr="007001F1" w:rsidRDefault="00154B4F" w:rsidP="00154B4F">
            <w:pPr>
              <w:rPr>
                <w:color w:val="000000"/>
              </w:rPr>
            </w:pPr>
            <w:r w:rsidRPr="007001F1">
              <w:rPr>
                <w:color w:val="000000"/>
                <w:sz w:val="22"/>
                <w:szCs w:val="22"/>
              </w:rPr>
              <w:t> </w:t>
            </w:r>
          </w:p>
        </w:tc>
      </w:tr>
    </w:tbl>
    <w:p w14:paraId="3B85CBCF" w14:textId="77777777" w:rsidR="00154B4F" w:rsidRPr="007001F1" w:rsidRDefault="00154B4F"/>
    <w:p w14:paraId="193AE778" w14:textId="1C4AC6A5" w:rsidR="000B355C" w:rsidDel="00C5578F" w:rsidRDefault="000B355C">
      <w:pPr>
        <w:spacing w:after="160" w:line="259" w:lineRule="auto"/>
        <w:rPr>
          <w:ins w:id="4958" w:author="Autor"/>
          <w:del w:id="4959" w:author="Autor"/>
        </w:rPr>
      </w:pPr>
    </w:p>
    <w:p w14:paraId="56AF1071" w14:textId="7BB3600F" w:rsidR="0041621C" w:rsidDel="00C5578F" w:rsidRDefault="0041621C">
      <w:pPr>
        <w:spacing w:after="160" w:line="259" w:lineRule="auto"/>
        <w:rPr>
          <w:ins w:id="4960" w:author="Autor"/>
          <w:del w:id="4961" w:author="Autor"/>
        </w:rPr>
      </w:pPr>
    </w:p>
    <w:p w14:paraId="359BB440" w14:textId="2B792187" w:rsidR="0041621C" w:rsidDel="00C5578F" w:rsidRDefault="0041621C">
      <w:pPr>
        <w:spacing w:after="160" w:line="259" w:lineRule="auto"/>
        <w:rPr>
          <w:ins w:id="4962" w:author="Autor"/>
          <w:del w:id="4963" w:author="Autor"/>
        </w:rPr>
      </w:pPr>
    </w:p>
    <w:p w14:paraId="453A5A88" w14:textId="6107F81B" w:rsidR="0041621C" w:rsidDel="00C5578F" w:rsidRDefault="0041621C">
      <w:pPr>
        <w:spacing w:after="160" w:line="259" w:lineRule="auto"/>
        <w:rPr>
          <w:ins w:id="4964" w:author="Autor"/>
          <w:del w:id="4965" w:author="Autor"/>
        </w:rPr>
      </w:pPr>
    </w:p>
    <w:p w14:paraId="59014A60" w14:textId="09C60944" w:rsidR="0041621C" w:rsidDel="00C5578F" w:rsidRDefault="0041621C">
      <w:pPr>
        <w:spacing w:after="160" w:line="259" w:lineRule="auto"/>
        <w:rPr>
          <w:ins w:id="4966" w:author="Autor"/>
          <w:del w:id="4967" w:author="Autor"/>
        </w:rPr>
      </w:pPr>
    </w:p>
    <w:p w14:paraId="10042340" w14:textId="0D5E26EF" w:rsidR="0041621C" w:rsidDel="00C5578F" w:rsidRDefault="0041621C">
      <w:pPr>
        <w:spacing w:after="160" w:line="259" w:lineRule="auto"/>
        <w:rPr>
          <w:ins w:id="4968" w:author="Autor"/>
          <w:del w:id="4969" w:author="Autor"/>
        </w:rPr>
      </w:pPr>
    </w:p>
    <w:p w14:paraId="38E7346E" w14:textId="70085F43" w:rsidR="0041621C" w:rsidDel="00C5578F" w:rsidRDefault="0041621C">
      <w:pPr>
        <w:spacing w:after="160" w:line="259" w:lineRule="auto"/>
        <w:rPr>
          <w:ins w:id="4970" w:author="Autor"/>
          <w:del w:id="4971" w:author="Autor"/>
        </w:rPr>
      </w:pPr>
    </w:p>
    <w:p w14:paraId="232BC0EB" w14:textId="0C3B6F46" w:rsidR="000B355C" w:rsidDel="00C5578F" w:rsidRDefault="000B355C">
      <w:pPr>
        <w:spacing w:after="160" w:line="259" w:lineRule="auto"/>
        <w:rPr>
          <w:ins w:id="4972" w:author="Autor"/>
          <w:del w:id="4973" w:author="Autor"/>
        </w:rPr>
      </w:pPr>
    </w:p>
    <w:p w14:paraId="5EA61B2F" w14:textId="77777777" w:rsidR="00C5578F" w:rsidRDefault="00C5578F">
      <w:pPr>
        <w:rPr>
          <w:ins w:id="4974" w:author="Autor"/>
        </w:rPr>
      </w:pPr>
      <w:bookmarkStart w:id="4975" w:name="KZ_58"/>
      <w:ins w:id="4976"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4977"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4978">
          <w:tblGrid>
            <w:gridCol w:w="582"/>
            <w:gridCol w:w="2977"/>
            <w:gridCol w:w="1843"/>
            <w:gridCol w:w="567"/>
            <w:gridCol w:w="567"/>
            <w:gridCol w:w="776"/>
            <w:gridCol w:w="1775"/>
          </w:tblGrid>
        </w:tblGridChange>
      </w:tblGrid>
      <w:tr w:rsidR="000B355C" w:rsidRPr="007001F1" w14:paraId="57D4B7FA" w14:textId="77777777" w:rsidTr="00E70316">
        <w:trPr>
          <w:trHeight w:val="645"/>
          <w:ins w:id="4979" w:author="Autor"/>
          <w:trPrChange w:id="4980" w:author="Autor">
            <w:trPr>
              <w:trHeight w:val="645"/>
            </w:trPr>
          </w:trPrChange>
        </w:trPr>
        <w:tc>
          <w:tcPr>
            <w:tcW w:w="9087" w:type="dxa"/>
            <w:gridSpan w:val="7"/>
            <w:shd w:val="clear" w:color="000000" w:fill="60497A"/>
            <w:vAlign w:val="center"/>
            <w:hideMark/>
            <w:tcPrChange w:id="4981" w:author="Autor">
              <w:tcPr>
                <w:tcW w:w="9087" w:type="dxa"/>
                <w:gridSpan w:val="7"/>
                <w:shd w:val="clear" w:color="000000" w:fill="60497A"/>
                <w:vAlign w:val="center"/>
                <w:hideMark/>
              </w:tcPr>
            </w:tcPrChange>
          </w:tcPr>
          <w:p w14:paraId="6776E8FA" w14:textId="579733AB" w:rsidR="000B355C" w:rsidRPr="007001F1" w:rsidRDefault="000B355C" w:rsidP="00CC4466">
            <w:pPr>
              <w:jc w:val="center"/>
              <w:rPr>
                <w:ins w:id="4982" w:author="Autor"/>
                <w:b/>
                <w:bCs/>
                <w:color w:val="FFFFFF"/>
              </w:rPr>
            </w:pPr>
            <w:ins w:id="4983" w:author="Autor">
              <w:r w:rsidRPr="007001F1">
                <w:rPr>
                  <w:b/>
                  <w:bCs/>
                  <w:color w:val="FFFFFF"/>
                </w:rPr>
                <w:lastRenderedPageBreak/>
                <w:t>Kontrolný zoznam k finančnej kontrole obstarávania</w:t>
              </w:r>
              <w:r w:rsidRPr="007001F1">
                <w:rPr>
                  <w:b/>
                  <w:bCs/>
                  <w:color w:val="FFFFFF"/>
                </w:rPr>
                <w:br/>
                <w:t>Výnimka podľa § 1 ods. 2 až ods. 1</w:t>
              </w:r>
              <w:r>
                <w:rPr>
                  <w:b/>
                  <w:bCs/>
                  <w:color w:val="FFFFFF"/>
                </w:rPr>
                <w:t>3</w:t>
              </w:r>
              <w:r w:rsidRPr="007001F1">
                <w:rPr>
                  <w:b/>
                  <w:bCs/>
                  <w:color w:val="FFFFFF"/>
                </w:rPr>
                <w:t xml:space="preserve"> a § 8 ods. </w:t>
              </w:r>
              <w:r>
                <w:rPr>
                  <w:b/>
                  <w:bCs/>
                  <w:color w:val="FFFFFF"/>
                </w:rPr>
                <w:t>2</w:t>
              </w:r>
              <w:r w:rsidRPr="007001F1">
                <w:rPr>
                  <w:b/>
                  <w:bCs/>
                  <w:color w:val="FFFFFF"/>
                </w:rPr>
                <w:t xml:space="preserve"> </w:t>
              </w:r>
              <w:r>
                <w:rPr>
                  <w:b/>
                  <w:bCs/>
                  <w:color w:val="FFFFFF"/>
                </w:rPr>
                <w:t xml:space="preserve">ZVO </w:t>
              </w:r>
              <w:r w:rsidRPr="00C5578F">
                <w:rPr>
                  <w:b/>
                  <w:bCs/>
                  <w:color w:val="FFFFFF"/>
                </w:rPr>
                <w:t xml:space="preserve">- </w:t>
              </w:r>
              <w:r w:rsidR="00DB2CA8" w:rsidRPr="00E70316">
                <w:rPr>
                  <w:b/>
                  <w:bCs/>
                  <w:color w:val="FFFFFF"/>
                  <w:rPrChange w:id="4984" w:author="Autor">
                    <w:rPr/>
                  </w:rPrChange>
                </w:rPr>
                <w:t>druhá ex ante kontrola</w:t>
              </w:r>
            </w:ins>
          </w:p>
        </w:tc>
      </w:tr>
      <w:tr w:rsidR="000B355C" w:rsidRPr="007001F1" w14:paraId="028514DE" w14:textId="77777777" w:rsidTr="00E70316">
        <w:trPr>
          <w:trHeight w:val="330"/>
          <w:ins w:id="4985" w:author="Autor"/>
          <w:trPrChange w:id="4986" w:author="Autor">
            <w:trPr>
              <w:trHeight w:val="330"/>
            </w:trPr>
          </w:trPrChange>
        </w:trPr>
        <w:tc>
          <w:tcPr>
            <w:tcW w:w="9087" w:type="dxa"/>
            <w:gridSpan w:val="7"/>
            <w:shd w:val="clear" w:color="auto" w:fill="auto"/>
            <w:vAlign w:val="center"/>
            <w:hideMark/>
            <w:tcPrChange w:id="4987" w:author="Autor">
              <w:tcPr>
                <w:tcW w:w="9087" w:type="dxa"/>
                <w:gridSpan w:val="7"/>
                <w:shd w:val="clear" w:color="auto" w:fill="auto"/>
                <w:vAlign w:val="center"/>
                <w:hideMark/>
              </w:tcPr>
            </w:tcPrChange>
          </w:tcPr>
          <w:p w14:paraId="16A2E703" w14:textId="77777777" w:rsidR="000B355C" w:rsidRPr="007001F1" w:rsidRDefault="000B355C" w:rsidP="00CC4466">
            <w:pPr>
              <w:jc w:val="center"/>
              <w:rPr>
                <w:ins w:id="4988" w:author="Autor"/>
                <w:b/>
                <w:bCs/>
                <w:color w:val="000000"/>
              </w:rPr>
            </w:pPr>
            <w:ins w:id="4989" w:author="Autor">
              <w:r w:rsidRPr="007001F1">
                <w:rPr>
                  <w:b/>
                  <w:bCs/>
                  <w:color w:val="000000"/>
                  <w:sz w:val="22"/>
                  <w:szCs w:val="22"/>
                </w:rPr>
                <w:t>Identifikácia programu</w:t>
              </w:r>
            </w:ins>
          </w:p>
        </w:tc>
      </w:tr>
      <w:tr w:rsidR="000B355C" w:rsidRPr="007001F1" w14:paraId="3020BB5C" w14:textId="77777777" w:rsidTr="00E70316">
        <w:trPr>
          <w:trHeight w:val="300"/>
          <w:ins w:id="4990" w:author="Autor"/>
          <w:trPrChange w:id="4991" w:author="Autor">
            <w:trPr>
              <w:trHeight w:val="300"/>
            </w:trPr>
          </w:trPrChange>
        </w:trPr>
        <w:tc>
          <w:tcPr>
            <w:tcW w:w="3559" w:type="dxa"/>
            <w:gridSpan w:val="2"/>
            <w:shd w:val="clear" w:color="auto" w:fill="auto"/>
            <w:vAlign w:val="center"/>
            <w:hideMark/>
            <w:tcPrChange w:id="4992" w:author="Autor">
              <w:tcPr>
                <w:tcW w:w="3559" w:type="dxa"/>
                <w:gridSpan w:val="2"/>
                <w:shd w:val="clear" w:color="auto" w:fill="auto"/>
                <w:vAlign w:val="center"/>
                <w:hideMark/>
              </w:tcPr>
            </w:tcPrChange>
          </w:tcPr>
          <w:p w14:paraId="467E33A8" w14:textId="77777777" w:rsidR="000B355C" w:rsidRPr="007001F1" w:rsidRDefault="000B355C" w:rsidP="00CC4466">
            <w:pPr>
              <w:rPr>
                <w:ins w:id="4993" w:author="Autor"/>
                <w:color w:val="000000"/>
              </w:rPr>
            </w:pPr>
            <w:ins w:id="4994" w:author="Autor">
              <w:r w:rsidRPr="007001F1">
                <w:rPr>
                  <w:color w:val="000000"/>
                  <w:sz w:val="22"/>
                  <w:szCs w:val="22"/>
                </w:rPr>
                <w:t>Názov programu</w:t>
              </w:r>
            </w:ins>
          </w:p>
        </w:tc>
        <w:tc>
          <w:tcPr>
            <w:tcW w:w="5528" w:type="dxa"/>
            <w:gridSpan w:val="5"/>
            <w:shd w:val="clear" w:color="auto" w:fill="auto"/>
            <w:vAlign w:val="center"/>
            <w:hideMark/>
            <w:tcPrChange w:id="4995" w:author="Autor">
              <w:tcPr>
                <w:tcW w:w="5528" w:type="dxa"/>
                <w:gridSpan w:val="5"/>
                <w:shd w:val="clear" w:color="auto" w:fill="auto"/>
                <w:vAlign w:val="center"/>
                <w:hideMark/>
              </w:tcPr>
            </w:tcPrChange>
          </w:tcPr>
          <w:p w14:paraId="729097E9" w14:textId="77777777" w:rsidR="000B355C" w:rsidRPr="007001F1" w:rsidRDefault="000B355C" w:rsidP="00CC4466">
            <w:pPr>
              <w:rPr>
                <w:ins w:id="4996" w:author="Autor"/>
                <w:color w:val="000000"/>
              </w:rPr>
            </w:pPr>
            <w:ins w:id="4997" w:author="Autor">
              <w:r w:rsidRPr="007001F1">
                <w:rPr>
                  <w:color w:val="000000"/>
                  <w:sz w:val="22"/>
                  <w:szCs w:val="22"/>
                </w:rPr>
                <w:t> </w:t>
              </w:r>
            </w:ins>
          </w:p>
        </w:tc>
      </w:tr>
      <w:tr w:rsidR="000B355C" w:rsidRPr="007001F1" w14:paraId="3FC82E7E" w14:textId="77777777" w:rsidTr="00E70316">
        <w:trPr>
          <w:trHeight w:val="660"/>
          <w:ins w:id="4998" w:author="Autor"/>
          <w:trPrChange w:id="4999" w:author="Autor">
            <w:trPr>
              <w:trHeight w:val="660"/>
            </w:trPr>
          </w:trPrChange>
        </w:trPr>
        <w:tc>
          <w:tcPr>
            <w:tcW w:w="3559" w:type="dxa"/>
            <w:gridSpan w:val="2"/>
            <w:shd w:val="clear" w:color="auto" w:fill="auto"/>
            <w:vAlign w:val="center"/>
            <w:hideMark/>
            <w:tcPrChange w:id="5000" w:author="Autor">
              <w:tcPr>
                <w:tcW w:w="3559" w:type="dxa"/>
                <w:gridSpan w:val="2"/>
                <w:shd w:val="clear" w:color="auto" w:fill="auto"/>
                <w:vAlign w:val="center"/>
                <w:hideMark/>
              </w:tcPr>
            </w:tcPrChange>
          </w:tcPr>
          <w:p w14:paraId="72C079AF" w14:textId="77777777" w:rsidR="000B355C" w:rsidRPr="007001F1" w:rsidRDefault="000B355C" w:rsidP="00CC4466">
            <w:pPr>
              <w:rPr>
                <w:ins w:id="5001" w:author="Autor"/>
                <w:color w:val="000000"/>
              </w:rPr>
            </w:pPr>
            <w:ins w:id="5002" w:author="Autor">
              <w:r w:rsidRPr="007001F1">
                <w:rPr>
                  <w:color w:val="000000"/>
                  <w:sz w:val="22"/>
                  <w:szCs w:val="22"/>
                </w:rPr>
                <w:t xml:space="preserve">Názov </w:t>
              </w:r>
              <w:r>
                <w:rPr>
                  <w:color w:val="000000"/>
                  <w:sz w:val="22"/>
                  <w:szCs w:val="22"/>
                </w:rPr>
                <w:t>prioritnej osi</w:t>
              </w:r>
            </w:ins>
          </w:p>
        </w:tc>
        <w:tc>
          <w:tcPr>
            <w:tcW w:w="5528" w:type="dxa"/>
            <w:gridSpan w:val="5"/>
            <w:shd w:val="clear" w:color="auto" w:fill="auto"/>
            <w:vAlign w:val="center"/>
            <w:hideMark/>
            <w:tcPrChange w:id="5003" w:author="Autor">
              <w:tcPr>
                <w:tcW w:w="5528" w:type="dxa"/>
                <w:gridSpan w:val="5"/>
                <w:shd w:val="clear" w:color="auto" w:fill="auto"/>
                <w:vAlign w:val="center"/>
                <w:hideMark/>
              </w:tcPr>
            </w:tcPrChange>
          </w:tcPr>
          <w:p w14:paraId="5D09106E" w14:textId="77777777" w:rsidR="000B355C" w:rsidRPr="007001F1" w:rsidRDefault="000B355C" w:rsidP="00CC4466">
            <w:pPr>
              <w:rPr>
                <w:ins w:id="5004" w:author="Autor"/>
                <w:color w:val="000000"/>
              </w:rPr>
            </w:pPr>
            <w:ins w:id="5005" w:author="Autor">
              <w:r w:rsidRPr="007001F1">
                <w:rPr>
                  <w:color w:val="000000"/>
                  <w:sz w:val="22"/>
                  <w:szCs w:val="22"/>
                </w:rPr>
                <w:t> </w:t>
              </w:r>
            </w:ins>
          </w:p>
        </w:tc>
      </w:tr>
      <w:tr w:rsidR="000B355C" w:rsidRPr="007001F1" w14:paraId="5ABD8F26" w14:textId="77777777" w:rsidTr="00E70316">
        <w:trPr>
          <w:trHeight w:val="330"/>
          <w:ins w:id="5006" w:author="Autor"/>
          <w:trPrChange w:id="5007" w:author="Autor">
            <w:trPr>
              <w:trHeight w:val="330"/>
            </w:trPr>
          </w:trPrChange>
        </w:trPr>
        <w:tc>
          <w:tcPr>
            <w:tcW w:w="9087" w:type="dxa"/>
            <w:gridSpan w:val="7"/>
            <w:shd w:val="clear" w:color="auto" w:fill="auto"/>
            <w:vAlign w:val="center"/>
            <w:hideMark/>
            <w:tcPrChange w:id="5008" w:author="Autor">
              <w:tcPr>
                <w:tcW w:w="9087" w:type="dxa"/>
                <w:gridSpan w:val="7"/>
                <w:shd w:val="clear" w:color="auto" w:fill="auto"/>
                <w:vAlign w:val="center"/>
                <w:hideMark/>
              </w:tcPr>
            </w:tcPrChange>
          </w:tcPr>
          <w:p w14:paraId="7DAC6C24" w14:textId="77777777" w:rsidR="000B355C" w:rsidRPr="007001F1" w:rsidRDefault="000B355C" w:rsidP="00CC4466">
            <w:pPr>
              <w:jc w:val="center"/>
              <w:rPr>
                <w:ins w:id="5009" w:author="Autor"/>
                <w:b/>
                <w:bCs/>
                <w:color w:val="000000"/>
              </w:rPr>
            </w:pPr>
            <w:ins w:id="5010" w:author="Autor">
              <w:r w:rsidRPr="007001F1">
                <w:rPr>
                  <w:b/>
                  <w:bCs/>
                  <w:color w:val="000000"/>
                  <w:sz w:val="22"/>
                  <w:szCs w:val="22"/>
                </w:rPr>
                <w:t>Identifikácia projektu a prijímateľa</w:t>
              </w:r>
            </w:ins>
          </w:p>
        </w:tc>
      </w:tr>
      <w:tr w:rsidR="000B355C" w:rsidRPr="007001F1" w14:paraId="605C3AD3" w14:textId="77777777" w:rsidTr="00E70316">
        <w:trPr>
          <w:trHeight w:val="330"/>
          <w:ins w:id="5011" w:author="Autor"/>
          <w:trPrChange w:id="5012" w:author="Autor">
            <w:trPr>
              <w:trHeight w:val="330"/>
            </w:trPr>
          </w:trPrChange>
        </w:trPr>
        <w:tc>
          <w:tcPr>
            <w:tcW w:w="3559" w:type="dxa"/>
            <w:gridSpan w:val="2"/>
            <w:shd w:val="clear" w:color="auto" w:fill="auto"/>
            <w:vAlign w:val="center"/>
            <w:hideMark/>
            <w:tcPrChange w:id="5013" w:author="Autor">
              <w:tcPr>
                <w:tcW w:w="3559" w:type="dxa"/>
                <w:gridSpan w:val="2"/>
                <w:shd w:val="clear" w:color="auto" w:fill="auto"/>
                <w:vAlign w:val="center"/>
                <w:hideMark/>
              </w:tcPr>
            </w:tcPrChange>
          </w:tcPr>
          <w:p w14:paraId="35297833" w14:textId="77777777" w:rsidR="000B355C" w:rsidRPr="007001F1" w:rsidRDefault="000B355C" w:rsidP="00CC4466">
            <w:pPr>
              <w:rPr>
                <w:ins w:id="5014" w:author="Autor"/>
                <w:color w:val="000000"/>
              </w:rPr>
            </w:pPr>
            <w:ins w:id="5015" w:author="Autor">
              <w:r w:rsidRPr="007001F1">
                <w:rPr>
                  <w:color w:val="000000"/>
                  <w:sz w:val="22"/>
                  <w:szCs w:val="22"/>
                </w:rPr>
                <w:t>Kód projektu v ITMS2014+</w:t>
              </w:r>
            </w:ins>
          </w:p>
        </w:tc>
        <w:tc>
          <w:tcPr>
            <w:tcW w:w="5528" w:type="dxa"/>
            <w:gridSpan w:val="5"/>
            <w:shd w:val="clear" w:color="auto" w:fill="auto"/>
            <w:vAlign w:val="center"/>
            <w:hideMark/>
            <w:tcPrChange w:id="5016" w:author="Autor">
              <w:tcPr>
                <w:tcW w:w="5528" w:type="dxa"/>
                <w:gridSpan w:val="5"/>
                <w:shd w:val="clear" w:color="auto" w:fill="auto"/>
                <w:vAlign w:val="center"/>
                <w:hideMark/>
              </w:tcPr>
            </w:tcPrChange>
          </w:tcPr>
          <w:p w14:paraId="12F51CBD" w14:textId="77777777" w:rsidR="000B355C" w:rsidRPr="007001F1" w:rsidRDefault="000B355C" w:rsidP="00CC4466">
            <w:pPr>
              <w:rPr>
                <w:ins w:id="5017" w:author="Autor"/>
                <w:color w:val="000000"/>
              </w:rPr>
            </w:pPr>
            <w:ins w:id="5018" w:author="Autor">
              <w:r w:rsidRPr="007001F1">
                <w:rPr>
                  <w:color w:val="000000"/>
                  <w:sz w:val="22"/>
                  <w:szCs w:val="22"/>
                </w:rPr>
                <w:t> </w:t>
              </w:r>
            </w:ins>
          </w:p>
        </w:tc>
      </w:tr>
      <w:tr w:rsidR="000B355C" w:rsidRPr="007001F1" w14:paraId="3492E5CE" w14:textId="77777777" w:rsidTr="00E70316">
        <w:trPr>
          <w:trHeight w:val="300"/>
          <w:ins w:id="5019" w:author="Autor"/>
          <w:trPrChange w:id="5020" w:author="Autor">
            <w:trPr>
              <w:trHeight w:val="300"/>
            </w:trPr>
          </w:trPrChange>
        </w:trPr>
        <w:tc>
          <w:tcPr>
            <w:tcW w:w="3559" w:type="dxa"/>
            <w:gridSpan w:val="2"/>
            <w:shd w:val="clear" w:color="auto" w:fill="auto"/>
            <w:vAlign w:val="center"/>
            <w:hideMark/>
            <w:tcPrChange w:id="5021" w:author="Autor">
              <w:tcPr>
                <w:tcW w:w="3559" w:type="dxa"/>
                <w:gridSpan w:val="2"/>
                <w:shd w:val="clear" w:color="auto" w:fill="auto"/>
                <w:vAlign w:val="center"/>
                <w:hideMark/>
              </w:tcPr>
            </w:tcPrChange>
          </w:tcPr>
          <w:p w14:paraId="4D49AB62" w14:textId="77777777" w:rsidR="000B355C" w:rsidRPr="007001F1" w:rsidRDefault="000B355C" w:rsidP="00CC4466">
            <w:pPr>
              <w:rPr>
                <w:ins w:id="5022" w:author="Autor"/>
                <w:color w:val="000000"/>
              </w:rPr>
            </w:pPr>
            <w:ins w:id="5023" w:author="Autor">
              <w:r w:rsidRPr="007001F1">
                <w:rPr>
                  <w:color w:val="000000"/>
                  <w:sz w:val="22"/>
                  <w:szCs w:val="22"/>
                </w:rPr>
                <w:t>Názov projektu</w:t>
              </w:r>
            </w:ins>
          </w:p>
        </w:tc>
        <w:tc>
          <w:tcPr>
            <w:tcW w:w="5528" w:type="dxa"/>
            <w:gridSpan w:val="5"/>
            <w:shd w:val="clear" w:color="auto" w:fill="auto"/>
            <w:vAlign w:val="center"/>
            <w:hideMark/>
            <w:tcPrChange w:id="5024" w:author="Autor">
              <w:tcPr>
                <w:tcW w:w="5528" w:type="dxa"/>
                <w:gridSpan w:val="5"/>
                <w:shd w:val="clear" w:color="auto" w:fill="auto"/>
                <w:vAlign w:val="center"/>
                <w:hideMark/>
              </w:tcPr>
            </w:tcPrChange>
          </w:tcPr>
          <w:p w14:paraId="1E40BCAC" w14:textId="77777777" w:rsidR="000B355C" w:rsidRPr="007001F1" w:rsidRDefault="000B355C" w:rsidP="00CC4466">
            <w:pPr>
              <w:rPr>
                <w:ins w:id="5025" w:author="Autor"/>
                <w:color w:val="000000"/>
              </w:rPr>
            </w:pPr>
            <w:ins w:id="5026" w:author="Autor">
              <w:r w:rsidRPr="007001F1">
                <w:rPr>
                  <w:color w:val="000000"/>
                  <w:sz w:val="22"/>
                  <w:szCs w:val="22"/>
                </w:rPr>
                <w:t> </w:t>
              </w:r>
            </w:ins>
          </w:p>
        </w:tc>
      </w:tr>
      <w:tr w:rsidR="000B355C" w:rsidRPr="007001F1" w14:paraId="33266F96" w14:textId="77777777" w:rsidTr="00E70316">
        <w:trPr>
          <w:trHeight w:val="300"/>
          <w:ins w:id="5027" w:author="Autor"/>
          <w:trPrChange w:id="5028" w:author="Autor">
            <w:trPr>
              <w:trHeight w:val="300"/>
            </w:trPr>
          </w:trPrChange>
        </w:trPr>
        <w:tc>
          <w:tcPr>
            <w:tcW w:w="3559" w:type="dxa"/>
            <w:gridSpan w:val="2"/>
            <w:shd w:val="clear" w:color="auto" w:fill="auto"/>
            <w:vAlign w:val="center"/>
            <w:hideMark/>
            <w:tcPrChange w:id="5029" w:author="Autor">
              <w:tcPr>
                <w:tcW w:w="3559" w:type="dxa"/>
                <w:gridSpan w:val="2"/>
                <w:shd w:val="clear" w:color="auto" w:fill="auto"/>
                <w:vAlign w:val="center"/>
                <w:hideMark/>
              </w:tcPr>
            </w:tcPrChange>
          </w:tcPr>
          <w:p w14:paraId="0286E914" w14:textId="77777777" w:rsidR="000B355C" w:rsidRPr="007001F1" w:rsidRDefault="000B355C" w:rsidP="00CC4466">
            <w:pPr>
              <w:rPr>
                <w:ins w:id="5030" w:author="Autor"/>
                <w:color w:val="000000"/>
              </w:rPr>
            </w:pPr>
            <w:ins w:id="5031" w:author="Autor">
              <w:r w:rsidRPr="007001F1">
                <w:rPr>
                  <w:color w:val="000000"/>
                  <w:sz w:val="22"/>
                  <w:szCs w:val="22"/>
                </w:rPr>
                <w:t>Názov/Meno a adresa sídla prijímateľa</w:t>
              </w:r>
            </w:ins>
          </w:p>
        </w:tc>
        <w:tc>
          <w:tcPr>
            <w:tcW w:w="5528" w:type="dxa"/>
            <w:gridSpan w:val="5"/>
            <w:shd w:val="clear" w:color="auto" w:fill="auto"/>
            <w:vAlign w:val="center"/>
            <w:hideMark/>
            <w:tcPrChange w:id="5032" w:author="Autor">
              <w:tcPr>
                <w:tcW w:w="5528" w:type="dxa"/>
                <w:gridSpan w:val="5"/>
                <w:shd w:val="clear" w:color="auto" w:fill="auto"/>
                <w:vAlign w:val="center"/>
                <w:hideMark/>
              </w:tcPr>
            </w:tcPrChange>
          </w:tcPr>
          <w:p w14:paraId="0CA8648F" w14:textId="77777777" w:rsidR="000B355C" w:rsidRPr="007001F1" w:rsidRDefault="000B355C" w:rsidP="00CC4466">
            <w:pPr>
              <w:rPr>
                <w:ins w:id="5033" w:author="Autor"/>
                <w:color w:val="000000"/>
              </w:rPr>
            </w:pPr>
            <w:ins w:id="5034" w:author="Autor">
              <w:r w:rsidRPr="007001F1">
                <w:rPr>
                  <w:color w:val="000000"/>
                  <w:sz w:val="22"/>
                  <w:szCs w:val="22"/>
                </w:rPr>
                <w:t> </w:t>
              </w:r>
            </w:ins>
          </w:p>
        </w:tc>
      </w:tr>
      <w:tr w:rsidR="000B355C" w:rsidRPr="007001F1" w14:paraId="75E9CA21" w14:textId="77777777" w:rsidTr="00E70316">
        <w:trPr>
          <w:trHeight w:val="300"/>
          <w:ins w:id="5035" w:author="Autor"/>
          <w:trPrChange w:id="5036" w:author="Autor">
            <w:trPr>
              <w:trHeight w:val="300"/>
            </w:trPr>
          </w:trPrChange>
        </w:trPr>
        <w:tc>
          <w:tcPr>
            <w:tcW w:w="3559" w:type="dxa"/>
            <w:gridSpan w:val="2"/>
            <w:shd w:val="clear" w:color="auto" w:fill="auto"/>
            <w:vAlign w:val="center"/>
            <w:hideMark/>
            <w:tcPrChange w:id="5037" w:author="Autor">
              <w:tcPr>
                <w:tcW w:w="3559" w:type="dxa"/>
                <w:gridSpan w:val="2"/>
                <w:shd w:val="clear" w:color="auto" w:fill="auto"/>
                <w:vAlign w:val="center"/>
                <w:hideMark/>
              </w:tcPr>
            </w:tcPrChange>
          </w:tcPr>
          <w:p w14:paraId="64938959" w14:textId="77777777" w:rsidR="000B355C" w:rsidRPr="007001F1" w:rsidRDefault="000B355C" w:rsidP="00CC4466">
            <w:pPr>
              <w:rPr>
                <w:ins w:id="5038" w:author="Autor"/>
                <w:color w:val="000000"/>
              </w:rPr>
            </w:pPr>
            <w:ins w:id="5039"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Change w:id="5040" w:author="Autor">
              <w:tcPr>
                <w:tcW w:w="5528" w:type="dxa"/>
                <w:gridSpan w:val="5"/>
                <w:shd w:val="clear" w:color="auto" w:fill="auto"/>
                <w:vAlign w:val="center"/>
                <w:hideMark/>
              </w:tcPr>
            </w:tcPrChange>
          </w:tcPr>
          <w:p w14:paraId="0B09114F" w14:textId="77777777" w:rsidR="000B355C" w:rsidRPr="007001F1" w:rsidRDefault="000B355C" w:rsidP="00CC4466">
            <w:pPr>
              <w:rPr>
                <w:ins w:id="5041" w:author="Autor"/>
                <w:color w:val="000000"/>
              </w:rPr>
            </w:pPr>
            <w:ins w:id="5042" w:author="Autor">
              <w:r w:rsidRPr="007001F1">
                <w:rPr>
                  <w:color w:val="000000"/>
                  <w:sz w:val="22"/>
                  <w:szCs w:val="22"/>
                </w:rPr>
                <w:t> </w:t>
              </w:r>
            </w:ins>
          </w:p>
        </w:tc>
      </w:tr>
      <w:tr w:rsidR="000B355C" w:rsidRPr="007001F1" w14:paraId="7DBB3E9D" w14:textId="77777777" w:rsidTr="00E70316">
        <w:trPr>
          <w:trHeight w:val="330"/>
          <w:ins w:id="5043" w:author="Autor"/>
          <w:trPrChange w:id="5044" w:author="Autor">
            <w:trPr>
              <w:trHeight w:val="330"/>
            </w:trPr>
          </w:trPrChange>
        </w:trPr>
        <w:tc>
          <w:tcPr>
            <w:tcW w:w="9087" w:type="dxa"/>
            <w:gridSpan w:val="7"/>
            <w:shd w:val="clear" w:color="auto" w:fill="auto"/>
            <w:vAlign w:val="center"/>
            <w:hideMark/>
            <w:tcPrChange w:id="5045" w:author="Autor">
              <w:tcPr>
                <w:tcW w:w="9087" w:type="dxa"/>
                <w:gridSpan w:val="7"/>
                <w:shd w:val="clear" w:color="auto" w:fill="auto"/>
                <w:vAlign w:val="center"/>
                <w:hideMark/>
              </w:tcPr>
            </w:tcPrChange>
          </w:tcPr>
          <w:p w14:paraId="24FC4A4D" w14:textId="77777777" w:rsidR="000B355C" w:rsidRPr="007001F1" w:rsidRDefault="000B355C" w:rsidP="00CC4466">
            <w:pPr>
              <w:jc w:val="center"/>
              <w:rPr>
                <w:ins w:id="5046" w:author="Autor"/>
                <w:b/>
                <w:bCs/>
                <w:color w:val="000000"/>
              </w:rPr>
            </w:pPr>
            <w:ins w:id="5047" w:author="Autor">
              <w:r w:rsidRPr="007001F1">
                <w:rPr>
                  <w:b/>
                  <w:bCs/>
                  <w:color w:val="000000"/>
                  <w:sz w:val="22"/>
                  <w:szCs w:val="22"/>
                </w:rPr>
                <w:t>Identifikácia zákazky</w:t>
              </w:r>
            </w:ins>
          </w:p>
        </w:tc>
      </w:tr>
      <w:tr w:rsidR="000B355C" w:rsidRPr="007001F1" w14:paraId="2737C4F1" w14:textId="77777777" w:rsidTr="00E70316">
        <w:trPr>
          <w:trHeight w:val="300"/>
          <w:ins w:id="5048" w:author="Autor"/>
          <w:trPrChange w:id="5049" w:author="Autor">
            <w:trPr>
              <w:trHeight w:val="300"/>
            </w:trPr>
          </w:trPrChange>
        </w:trPr>
        <w:tc>
          <w:tcPr>
            <w:tcW w:w="3559" w:type="dxa"/>
            <w:gridSpan w:val="2"/>
            <w:shd w:val="clear" w:color="auto" w:fill="auto"/>
            <w:vAlign w:val="center"/>
            <w:hideMark/>
            <w:tcPrChange w:id="5050" w:author="Autor">
              <w:tcPr>
                <w:tcW w:w="3559" w:type="dxa"/>
                <w:gridSpan w:val="2"/>
                <w:shd w:val="clear" w:color="auto" w:fill="auto"/>
                <w:vAlign w:val="center"/>
                <w:hideMark/>
              </w:tcPr>
            </w:tcPrChange>
          </w:tcPr>
          <w:p w14:paraId="135E1AA7" w14:textId="77777777" w:rsidR="000B355C" w:rsidRPr="007001F1" w:rsidRDefault="000B355C" w:rsidP="00CC4466">
            <w:pPr>
              <w:rPr>
                <w:ins w:id="5051" w:author="Autor"/>
                <w:color w:val="000000"/>
              </w:rPr>
            </w:pPr>
            <w:ins w:id="5052" w:author="Autor">
              <w:r w:rsidRPr="007001F1">
                <w:rPr>
                  <w:color w:val="000000"/>
                  <w:sz w:val="22"/>
                  <w:szCs w:val="22"/>
                </w:rPr>
                <w:t>Druh zákazky podľa predpokladanej hodnoty zákazky</w:t>
              </w:r>
            </w:ins>
          </w:p>
        </w:tc>
        <w:tc>
          <w:tcPr>
            <w:tcW w:w="5528" w:type="dxa"/>
            <w:gridSpan w:val="5"/>
            <w:shd w:val="clear" w:color="auto" w:fill="auto"/>
            <w:vAlign w:val="center"/>
            <w:hideMark/>
            <w:tcPrChange w:id="5053" w:author="Autor">
              <w:tcPr>
                <w:tcW w:w="5528" w:type="dxa"/>
                <w:gridSpan w:val="5"/>
                <w:shd w:val="clear" w:color="auto" w:fill="auto"/>
                <w:vAlign w:val="center"/>
                <w:hideMark/>
              </w:tcPr>
            </w:tcPrChange>
          </w:tcPr>
          <w:p w14:paraId="1C3137D6" w14:textId="77777777" w:rsidR="000B355C" w:rsidRPr="007001F1" w:rsidRDefault="000B355C" w:rsidP="00CC4466">
            <w:pPr>
              <w:rPr>
                <w:ins w:id="5054" w:author="Autor"/>
                <w:color w:val="000000"/>
              </w:rPr>
            </w:pPr>
            <w:ins w:id="5055" w:author="Autor">
              <w:r w:rsidRPr="007001F1">
                <w:rPr>
                  <w:color w:val="000000"/>
                  <w:sz w:val="22"/>
                  <w:szCs w:val="22"/>
                </w:rPr>
                <w:t>Iná zákazka</w:t>
              </w:r>
            </w:ins>
          </w:p>
        </w:tc>
      </w:tr>
      <w:tr w:rsidR="000B355C" w:rsidRPr="007001F1" w14:paraId="065F7979" w14:textId="77777777" w:rsidTr="00E70316">
        <w:trPr>
          <w:trHeight w:val="300"/>
          <w:ins w:id="5056" w:author="Autor"/>
          <w:trPrChange w:id="5057" w:author="Autor">
            <w:trPr>
              <w:trHeight w:val="300"/>
            </w:trPr>
          </w:trPrChange>
        </w:trPr>
        <w:tc>
          <w:tcPr>
            <w:tcW w:w="3559" w:type="dxa"/>
            <w:gridSpan w:val="2"/>
            <w:shd w:val="clear" w:color="auto" w:fill="auto"/>
            <w:vAlign w:val="center"/>
            <w:hideMark/>
            <w:tcPrChange w:id="5058" w:author="Autor">
              <w:tcPr>
                <w:tcW w:w="3559" w:type="dxa"/>
                <w:gridSpan w:val="2"/>
                <w:shd w:val="clear" w:color="auto" w:fill="auto"/>
                <w:vAlign w:val="center"/>
                <w:hideMark/>
              </w:tcPr>
            </w:tcPrChange>
          </w:tcPr>
          <w:p w14:paraId="218B0DDF" w14:textId="77777777" w:rsidR="000B355C" w:rsidRPr="007001F1" w:rsidRDefault="000B355C" w:rsidP="00CC4466">
            <w:pPr>
              <w:rPr>
                <w:ins w:id="5059" w:author="Autor"/>
                <w:color w:val="000000"/>
              </w:rPr>
            </w:pPr>
            <w:ins w:id="5060" w:author="Autor">
              <w:r w:rsidRPr="007001F1">
                <w:rPr>
                  <w:color w:val="000000"/>
                  <w:sz w:val="22"/>
                  <w:szCs w:val="22"/>
                </w:rPr>
                <w:t>Druh zákazky podľa postupu</w:t>
              </w:r>
              <w:r>
                <w:rPr>
                  <w:color w:val="000000"/>
                  <w:sz w:val="22"/>
                  <w:szCs w:val="22"/>
                </w:rPr>
                <w:t xml:space="preserve"> (uviesť konkrétne uplatnenú výnimku odkazom na znenie ZVO)</w:t>
              </w:r>
            </w:ins>
          </w:p>
        </w:tc>
        <w:tc>
          <w:tcPr>
            <w:tcW w:w="5528" w:type="dxa"/>
            <w:gridSpan w:val="5"/>
            <w:shd w:val="clear" w:color="auto" w:fill="auto"/>
            <w:vAlign w:val="center"/>
            <w:hideMark/>
            <w:tcPrChange w:id="5061" w:author="Autor">
              <w:tcPr>
                <w:tcW w:w="5528" w:type="dxa"/>
                <w:gridSpan w:val="5"/>
                <w:shd w:val="clear" w:color="auto" w:fill="auto"/>
                <w:vAlign w:val="center"/>
                <w:hideMark/>
              </w:tcPr>
            </w:tcPrChange>
          </w:tcPr>
          <w:p w14:paraId="6E9FDFF4" w14:textId="77777777" w:rsidR="000B355C" w:rsidRPr="007001F1" w:rsidRDefault="000B355C" w:rsidP="00CC4466">
            <w:pPr>
              <w:rPr>
                <w:ins w:id="5062" w:author="Autor"/>
                <w:color w:val="000000"/>
              </w:rPr>
            </w:pPr>
            <w:ins w:id="5063" w:author="Autor">
              <w:r w:rsidRPr="007001F1">
                <w:rPr>
                  <w:color w:val="000000"/>
                  <w:sz w:val="22"/>
                  <w:szCs w:val="22"/>
                </w:rPr>
                <w:t>Výnimka zo zákona podľa § 1 ods. 2 až ods. 1</w:t>
              </w:r>
              <w:r>
                <w:rPr>
                  <w:color w:val="000000"/>
                  <w:sz w:val="22"/>
                  <w:szCs w:val="22"/>
                </w:rPr>
                <w:t>3</w:t>
              </w:r>
              <w:r w:rsidRPr="007001F1">
                <w:rPr>
                  <w:color w:val="000000"/>
                  <w:sz w:val="22"/>
                  <w:szCs w:val="22"/>
                </w:rPr>
                <w:t xml:space="preserve"> </w:t>
              </w:r>
              <w:r w:rsidRPr="006A0395">
                <w:rPr>
                  <w:color w:val="000000"/>
                  <w:sz w:val="22"/>
                  <w:szCs w:val="22"/>
                </w:rPr>
                <w:t xml:space="preserve">§ 8 ods. </w:t>
              </w:r>
              <w:r>
                <w:rPr>
                  <w:color w:val="000000"/>
                  <w:sz w:val="22"/>
                  <w:szCs w:val="22"/>
                </w:rPr>
                <w:t xml:space="preserve">2 </w:t>
              </w:r>
              <w:r w:rsidRPr="007001F1">
                <w:rPr>
                  <w:color w:val="000000"/>
                  <w:sz w:val="22"/>
                  <w:szCs w:val="22"/>
                </w:rPr>
                <w:t>ZVO</w:t>
              </w:r>
            </w:ins>
          </w:p>
        </w:tc>
      </w:tr>
      <w:tr w:rsidR="000B355C" w:rsidRPr="007001F1" w14:paraId="01EC0157" w14:textId="77777777" w:rsidTr="00E70316">
        <w:trPr>
          <w:trHeight w:val="300"/>
          <w:ins w:id="5064" w:author="Autor"/>
          <w:trPrChange w:id="5065" w:author="Autor">
            <w:trPr>
              <w:trHeight w:val="300"/>
            </w:trPr>
          </w:trPrChange>
        </w:trPr>
        <w:tc>
          <w:tcPr>
            <w:tcW w:w="3559" w:type="dxa"/>
            <w:gridSpan w:val="2"/>
            <w:shd w:val="clear" w:color="auto" w:fill="auto"/>
            <w:vAlign w:val="center"/>
            <w:hideMark/>
            <w:tcPrChange w:id="5066" w:author="Autor">
              <w:tcPr>
                <w:tcW w:w="3559" w:type="dxa"/>
                <w:gridSpan w:val="2"/>
                <w:shd w:val="clear" w:color="auto" w:fill="auto"/>
                <w:vAlign w:val="center"/>
                <w:hideMark/>
              </w:tcPr>
            </w:tcPrChange>
          </w:tcPr>
          <w:p w14:paraId="17C3C4BE" w14:textId="77777777" w:rsidR="000B355C" w:rsidRPr="007001F1" w:rsidRDefault="000B355C" w:rsidP="00CC4466">
            <w:pPr>
              <w:rPr>
                <w:ins w:id="5067" w:author="Autor"/>
                <w:color w:val="000000"/>
              </w:rPr>
            </w:pPr>
            <w:ins w:id="5068" w:author="Autor">
              <w:r w:rsidRPr="007001F1">
                <w:rPr>
                  <w:color w:val="000000"/>
                  <w:sz w:val="22"/>
                  <w:szCs w:val="22"/>
                </w:rPr>
                <w:t>Druh zákazky podľa predmetu obstarania</w:t>
              </w:r>
            </w:ins>
          </w:p>
        </w:tc>
        <w:tc>
          <w:tcPr>
            <w:tcW w:w="5528" w:type="dxa"/>
            <w:gridSpan w:val="5"/>
            <w:shd w:val="clear" w:color="auto" w:fill="auto"/>
            <w:vAlign w:val="center"/>
            <w:hideMark/>
            <w:tcPrChange w:id="5069" w:author="Autor">
              <w:tcPr>
                <w:tcW w:w="5528" w:type="dxa"/>
                <w:gridSpan w:val="5"/>
                <w:shd w:val="clear" w:color="auto" w:fill="auto"/>
                <w:vAlign w:val="center"/>
                <w:hideMark/>
              </w:tcPr>
            </w:tcPrChange>
          </w:tcPr>
          <w:p w14:paraId="4C5F5FD3" w14:textId="77777777" w:rsidR="000B355C" w:rsidRPr="007001F1" w:rsidRDefault="000B355C" w:rsidP="00CC4466">
            <w:pPr>
              <w:rPr>
                <w:ins w:id="5070" w:author="Autor"/>
                <w:color w:val="000000"/>
              </w:rPr>
            </w:pPr>
          </w:p>
        </w:tc>
      </w:tr>
      <w:tr w:rsidR="000B355C" w:rsidRPr="007001F1" w14:paraId="6E5E1BE1" w14:textId="77777777" w:rsidTr="00E70316">
        <w:trPr>
          <w:trHeight w:val="300"/>
          <w:ins w:id="5071" w:author="Autor"/>
          <w:trPrChange w:id="5072" w:author="Autor">
            <w:trPr>
              <w:trHeight w:val="300"/>
            </w:trPr>
          </w:trPrChange>
        </w:trPr>
        <w:tc>
          <w:tcPr>
            <w:tcW w:w="3559" w:type="dxa"/>
            <w:gridSpan w:val="2"/>
            <w:shd w:val="clear" w:color="auto" w:fill="auto"/>
            <w:vAlign w:val="center"/>
            <w:tcPrChange w:id="5073" w:author="Autor">
              <w:tcPr>
                <w:tcW w:w="3559" w:type="dxa"/>
                <w:gridSpan w:val="2"/>
                <w:shd w:val="clear" w:color="auto" w:fill="auto"/>
                <w:vAlign w:val="center"/>
              </w:tcPr>
            </w:tcPrChange>
          </w:tcPr>
          <w:p w14:paraId="55FC185B" w14:textId="77777777" w:rsidR="000B355C" w:rsidRPr="007001F1" w:rsidRDefault="000B355C" w:rsidP="00CC4466">
            <w:pPr>
              <w:rPr>
                <w:ins w:id="5074" w:author="Autor"/>
                <w:color w:val="000000"/>
              </w:rPr>
            </w:pPr>
            <w:ins w:id="5075" w:author="Autor">
              <w:r w:rsidRPr="007001F1">
                <w:rPr>
                  <w:color w:val="000000"/>
                  <w:sz w:val="22"/>
                  <w:szCs w:val="22"/>
                </w:rPr>
                <w:t>Identifikátor zákazky v ITMS2014+</w:t>
              </w:r>
            </w:ins>
          </w:p>
        </w:tc>
        <w:tc>
          <w:tcPr>
            <w:tcW w:w="5528" w:type="dxa"/>
            <w:gridSpan w:val="5"/>
            <w:shd w:val="clear" w:color="auto" w:fill="auto"/>
            <w:vAlign w:val="center"/>
            <w:tcPrChange w:id="5076" w:author="Autor">
              <w:tcPr>
                <w:tcW w:w="5528" w:type="dxa"/>
                <w:gridSpan w:val="5"/>
                <w:shd w:val="clear" w:color="auto" w:fill="auto"/>
                <w:vAlign w:val="center"/>
              </w:tcPr>
            </w:tcPrChange>
          </w:tcPr>
          <w:p w14:paraId="433F4C47" w14:textId="77777777" w:rsidR="000B355C" w:rsidRPr="007001F1" w:rsidRDefault="000B355C" w:rsidP="00CC4466">
            <w:pPr>
              <w:rPr>
                <w:ins w:id="5077" w:author="Autor"/>
                <w:color w:val="000000"/>
              </w:rPr>
            </w:pPr>
          </w:p>
        </w:tc>
      </w:tr>
      <w:tr w:rsidR="000B355C" w:rsidRPr="007001F1" w14:paraId="1D81B1DA" w14:textId="77777777" w:rsidTr="00E70316">
        <w:trPr>
          <w:trHeight w:val="300"/>
          <w:ins w:id="5078" w:author="Autor"/>
          <w:trPrChange w:id="5079" w:author="Autor">
            <w:trPr>
              <w:trHeight w:val="300"/>
            </w:trPr>
          </w:trPrChange>
        </w:trPr>
        <w:tc>
          <w:tcPr>
            <w:tcW w:w="3559" w:type="dxa"/>
            <w:gridSpan w:val="2"/>
            <w:shd w:val="clear" w:color="auto" w:fill="auto"/>
            <w:vAlign w:val="center"/>
            <w:hideMark/>
            <w:tcPrChange w:id="5080" w:author="Autor">
              <w:tcPr>
                <w:tcW w:w="3559" w:type="dxa"/>
                <w:gridSpan w:val="2"/>
                <w:shd w:val="clear" w:color="auto" w:fill="auto"/>
                <w:vAlign w:val="center"/>
                <w:hideMark/>
              </w:tcPr>
            </w:tcPrChange>
          </w:tcPr>
          <w:p w14:paraId="2B6069A5" w14:textId="77777777" w:rsidR="000B355C" w:rsidRPr="007001F1" w:rsidRDefault="000B355C" w:rsidP="00CC4466">
            <w:pPr>
              <w:rPr>
                <w:ins w:id="5081" w:author="Autor"/>
                <w:color w:val="000000"/>
              </w:rPr>
            </w:pPr>
            <w:ins w:id="5082" w:author="Autor">
              <w:r w:rsidRPr="007001F1">
                <w:rPr>
                  <w:color w:val="000000"/>
                  <w:sz w:val="22"/>
                  <w:szCs w:val="22"/>
                </w:rPr>
                <w:t>Typ kontroly</w:t>
              </w:r>
            </w:ins>
          </w:p>
        </w:tc>
        <w:tc>
          <w:tcPr>
            <w:tcW w:w="5528" w:type="dxa"/>
            <w:gridSpan w:val="5"/>
            <w:shd w:val="clear" w:color="auto" w:fill="auto"/>
            <w:vAlign w:val="center"/>
            <w:hideMark/>
            <w:tcPrChange w:id="5083" w:author="Autor">
              <w:tcPr>
                <w:tcW w:w="5528" w:type="dxa"/>
                <w:gridSpan w:val="5"/>
                <w:shd w:val="clear" w:color="auto" w:fill="auto"/>
                <w:vAlign w:val="center"/>
                <w:hideMark/>
              </w:tcPr>
            </w:tcPrChange>
          </w:tcPr>
          <w:p w14:paraId="2CC1AFCA" w14:textId="3C0E141F" w:rsidR="000B355C" w:rsidRPr="007001F1" w:rsidRDefault="000B355C" w:rsidP="00CC4466">
            <w:pPr>
              <w:rPr>
                <w:ins w:id="5084" w:author="Autor"/>
                <w:color w:val="000000"/>
              </w:rPr>
            </w:pPr>
            <w:ins w:id="5085" w:author="Autor">
              <w:del w:id="5086" w:author="Autor">
                <w:r w:rsidRPr="007001F1" w:rsidDel="004441FC">
                  <w:rPr>
                    <w:color w:val="000000"/>
                    <w:sz w:val="22"/>
                    <w:szCs w:val="22"/>
                  </w:rPr>
                  <w:delText>Štandardná ex</w:delText>
                </w:r>
                <w:r w:rsidDel="004441FC">
                  <w:rPr>
                    <w:color w:val="000000"/>
                    <w:sz w:val="22"/>
                    <w:szCs w:val="22"/>
                  </w:rPr>
                  <w:delText xml:space="preserve"> </w:delText>
                </w:r>
                <w:r w:rsidRPr="007001F1" w:rsidDel="004441FC">
                  <w:rPr>
                    <w:color w:val="000000"/>
                    <w:sz w:val="22"/>
                    <w:szCs w:val="22"/>
                  </w:rPr>
                  <w:delText>post kontrola</w:delText>
                </w:r>
              </w:del>
              <w:r w:rsidR="004441FC">
                <w:rPr>
                  <w:color w:val="000000"/>
                  <w:sz w:val="22"/>
                  <w:szCs w:val="22"/>
                </w:rPr>
                <w:t xml:space="preserve"> </w:t>
              </w:r>
              <w:r w:rsidR="004441FC" w:rsidRPr="00C457F7">
                <w:rPr>
                  <w:sz w:val="22"/>
                  <w:szCs w:val="22"/>
                  <w:rPrChange w:id="5087" w:author="Autor">
                    <w:rPr/>
                  </w:rPrChange>
                </w:rPr>
                <w:t>Druhá ex ante kontrola</w:t>
              </w:r>
            </w:ins>
          </w:p>
        </w:tc>
      </w:tr>
      <w:tr w:rsidR="000B355C" w:rsidRPr="007001F1" w14:paraId="3D6FADB3" w14:textId="77777777" w:rsidTr="00E70316">
        <w:trPr>
          <w:trHeight w:val="300"/>
          <w:ins w:id="5088" w:author="Autor"/>
          <w:trPrChange w:id="5089" w:author="Autor">
            <w:trPr>
              <w:trHeight w:val="300"/>
            </w:trPr>
          </w:trPrChange>
        </w:trPr>
        <w:tc>
          <w:tcPr>
            <w:tcW w:w="3559" w:type="dxa"/>
            <w:gridSpan w:val="2"/>
            <w:shd w:val="clear" w:color="auto" w:fill="auto"/>
            <w:vAlign w:val="center"/>
            <w:hideMark/>
            <w:tcPrChange w:id="5090" w:author="Autor">
              <w:tcPr>
                <w:tcW w:w="3559" w:type="dxa"/>
                <w:gridSpan w:val="2"/>
                <w:shd w:val="clear" w:color="auto" w:fill="auto"/>
                <w:vAlign w:val="center"/>
                <w:hideMark/>
              </w:tcPr>
            </w:tcPrChange>
          </w:tcPr>
          <w:p w14:paraId="1390A707" w14:textId="77777777" w:rsidR="000B355C" w:rsidRPr="007001F1" w:rsidRDefault="000B355C" w:rsidP="00CC4466">
            <w:pPr>
              <w:rPr>
                <w:ins w:id="5091" w:author="Autor"/>
                <w:color w:val="000000"/>
              </w:rPr>
            </w:pPr>
            <w:ins w:id="5092" w:author="Autor">
              <w:r w:rsidRPr="007001F1">
                <w:rPr>
                  <w:color w:val="000000"/>
                  <w:sz w:val="22"/>
                  <w:szCs w:val="22"/>
                </w:rPr>
                <w:t>Názov zákazky</w:t>
              </w:r>
            </w:ins>
          </w:p>
        </w:tc>
        <w:tc>
          <w:tcPr>
            <w:tcW w:w="5528" w:type="dxa"/>
            <w:gridSpan w:val="5"/>
            <w:shd w:val="clear" w:color="auto" w:fill="auto"/>
            <w:vAlign w:val="center"/>
            <w:hideMark/>
            <w:tcPrChange w:id="5093" w:author="Autor">
              <w:tcPr>
                <w:tcW w:w="5528" w:type="dxa"/>
                <w:gridSpan w:val="5"/>
                <w:shd w:val="clear" w:color="auto" w:fill="auto"/>
                <w:vAlign w:val="center"/>
                <w:hideMark/>
              </w:tcPr>
            </w:tcPrChange>
          </w:tcPr>
          <w:p w14:paraId="2F647F2D" w14:textId="77777777" w:rsidR="000B355C" w:rsidRPr="007001F1" w:rsidRDefault="000B355C" w:rsidP="00CC4466">
            <w:pPr>
              <w:rPr>
                <w:ins w:id="5094" w:author="Autor"/>
                <w:color w:val="000000"/>
              </w:rPr>
            </w:pPr>
            <w:ins w:id="5095" w:author="Autor">
              <w:r w:rsidRPr="007001F1">
                <w:rPr>
                  <w:color w:val="000000"/>
                  <w:sz w:val="22"/>
                  <w:szCs w:val="22"/>
                </w:rPr>
                <w:t> </w:t>
              </w:r>
            </w:ins>
          </w:p>
        </w:tc>
      </w:tr>
      <w:tr w:rsidR="000B355C" w:rsidRPr="007001F1" w14:paraId="0A80FF0B" w14:textId="77777777" w:rsidTr="00E70316">
        <w:trPr>
          <w:trHeight w:val="330"/>
          <w:ins w:id="5096" w:author="Autor"/>
          <w:trPrChange w:id="5097" w:author="Autor">
            <w:trPr>
              <w:trHeight w:val="330"/>
            </w:trPr>
          </w:trPrChange>
        </w:trPr>
        <w:tc>
          <w:tcPr>
            <w:tcW w:w="3559" w:type="dxa"/>
            <w:gridSpan w:val="2"/>
            <w:shd w:val="clear" w:color="auto" w:fill="auto"/>
            <w:vAlign w:val="center"/>
            <w:hideMark/>
            <w:tcPrChange w:id="5098" w:author="Autor">
              <w:tcPr>
                <w:tcW w:w="3559" w:type="dxa"/>
                <w:gridSpan w:val="2"/>
                <w:shd w:val="clear" w:color="auto" w:fill="auto"/>
                <w:vAlign w:val="center"/>
                <w:hideMark/>
              </w:tcPr>
            </w:tcPrChange>
          </w:tcPr>
          <w:p w14:paraId="00678964" w14:textId="77777777" w:rsidR="000B355C" w:rsidRPr="007001F1" w:rsidRDefault="000B355C" w:rsidP="00CC4466">
            <w:pPr>
              <w:rPr>
                <w:ins w:id="5099" w:author="Autor"/>
                <w:color w:val="000000"/>
              </w:rPr>
            </w:pPr>
            <w:ins w:id="5100" w:author="Autor">
              <w:r w:rsidRPr="007001F1">
                <w:rPr>
                  <w:color w:val="000000"/>
                  <w:sz w:val="22"/>
                  <w:szCs w:val="22"/>
                </w:rPr>
                <w:t>Identifikátor zákazky v ITMS2014+</w:t>
              </w:r>
            </w:ins>
          </w:p>
        </w:tc>
        <w:tc>
          <w:tcPr>
            <w:tcW w:w="5528" w:type="dxa"/>
            <w:gridSpan w:val="5"/>
            <w:shd w:val="clear" w:color="auto" w:fill="auto"/>
            <w:vAlign w:val="center"/>
            <w:hideMark/>
            <w:tcPrChange w:id="5101" w:author="Autor">
              <w:tcPr>
                <w:tcW w:w="5528" w:type="dxa"/>
                <w:gridSpan w:val="5"/>
                <w:shd w:val="clear" w:color="auto" w:fill="auto"/>
                <w:vAlign w:val="center"/>
                <w:hideMark/>
              </w:tcPr>
            </w:tcPrChange>
          </w:tcPr>
          <w:p w14:paraId="1F0E813F" w14:textId="77777777" w:rsidR="000B355C" w:rsidRPr="007001F1" w:rsidRDefault="000B355C" w:rsidP="00CC4466">
            <w:pPr>
              <w:rPr>
                <w:ins w:id="5102" w:author="Autor"/>
                <w:color w:val="000000"/>
              </w:rPr>
            </w:pPr>
          </w:p>
        </w:tc>
      </w:tr>
      <w:tr w:rsidR="000B355C" w:rsidRPr="007001F1" w14:paraId="1DFB9F24" w14:textId="77777777" w:rsidTr="00E70316">
        <w:trPr>
          <w:trHeight w:val="300"/>
          <w:ins w:id="5103" w:author="Autor"/>
          <w:trPrChange w:id="5104" w:author="Autor">
            <w:trPr>
              <w:trHeight w:val="300"/>
            </w:trPr>
          </w:trPrChange>
        </w:trPr>
        <w:tc>
          <w:tcPr>
            <w:tcW w:w="3559" w:type="dxa"/>
            <w:gridSpan w:val="2"/>
            <w:shd w:val="clear" w:color="auto" w:fill="auto"/>
            <w:vAlign w:val="center"/>
            <w:hideMark/>
            <w:tcPrChange w:id="5105" w:author="Autor">
              <w:tcPr>
                <w:tcW w:w="3559" w:type="dxa"/>
                <w:gridSpan w:val="2"/>
                <w:shd w:val="clear" w:color="auto" w:fill="auto"/>
                <w:vAlign w:val="center"/>
                <w:hideMark/>
              </w:tcPr>
            </w:tcPrChange>
          </w:tcPr>
          <w:p w14:paraId="11C510DB" w14:textId="77777777" w:rsidR="000B355C" w:rsidRPr="007001F1" w:rsidRDefault="000B355C" w:rsidP="00CC4466">
            <w:pPr>
              <w:rPr>
                <w:ins w:id="5106" w:author="Autor"/>
                <w:color w:val="000000"/>
              </w:rPr>
            </w:pPr>
            <w:ins w:id="5107" w:author="Autor">
              <w:r w:rsidRPr="007001F1">
                <w:rPr>
                  <w:color w:val="000000"/>
                  <w:sz w:val="22"/>
                  <w:szCs w:val="22"/>
                </w:rPr>
                <w:t>Názov dodávateľa</w:t>
              </w:r>
            </w:ins>
          </w:p>
        </w:tc>
        <w:tc>
          <w:tcPr>
            <w:tcW w:w="5528" w:type="dxa"/>
            <w:gridSpan w:val="5"/>
            <w:shd w:val="clear" w:color="auto" w:fill="auto"/>
            <w:vAlign w:val="center"/>
            <w:hideMark/>
            <w:tcPrChange w:id="5108" w:author="Autor">
              <w:tcPr>
                <w:tcW w:w="5528" w:type="dxa"/>
                <w:gridSpan w:val="5"/>
                <w:shd w:val="clear" w:color="auto" w:fill="auto"/>
                <w:vAlign w:val="center"/>
                <w:hideMark/>
              </w:tcPr>
            </w:tcPrChange>
          </w:tcPr>
          <w:p w14:paraId="50245C74" w14:textId="77777777" w:rsidR="000B355C" w:rsidRPr="007001F1" w:rsidRDefault="000B355C" w:rsidP="00CC4466">
            <w:pPr>
              <w:rPr>
                <w:ins w:id="5109" w:author="Autor"/>
                <w:color w:val="000000"/>
              </w:rPr>
            </w:pPr>
            <w:ins w:id="5110" w:author="Autor">
              <w:r w:rsidRPr="007001F1">
                <w:rPr>
                  <w:color w:val="000000"/>
                  <w:sz w:val="22"/>
                  <w:szCs w:val="22"/>
                </w:rPr>
                <w:t> </w:t>
              </w:r>
            </w:ins>
          </w:p>
        </w:tc>
      </w:tr>
      <w:tr w:rsidR="000B355C" w:rsidRPr="007001F1" w14:paraId="3A07A394" w14:textId="77777777" w:rsidTr="00E70316">
        <w:trPr>
          <w:trHeight w:val="300"/>
          <w:ins w:id="5111" w:author="Autor"/>
          <w:trPrChange w:id="5112" w:author="Autor">
            <w:trPr>
              <w:trHeight w:val="300"/>
            </w:trPr>
          </w:trPrChange>
        </w:trPr>
        <w:tc>
          <w:tcPr>
            <w:tcW w:w="3559" w:type="dxa"/>
            <w:gridSpan w:val="2"/>
            <w:shd w:val="clear" w:color="auto" w:fill="auto"/>
            <w:vAlign w:val="center"/>
            <w:hideMark/>
            <w:tcPrChange w:id="5113" w:author="Autor">
              <w:tcPr>
                <w:tcW w:w="3559" w:type="dxa"/>
                <w:gridSpan w:val="2"/>
                <w:shd w:val="clear" w:color="auto" w:fill="auto"/>
                <w:vAlign w:val="center"/>
                <w:hideMark/>
              </w:tcPr>
            </w:tcPrChange>
          </w:tcPr>
          <w:p w14:paraId="5914E91D" w14:textId="77777777" w:rsidR="000B355C" w:rsidRPr="007001F1" w:rsidRDefault="000B355C" w:rsidP="00CC4466">
            <w:pPr>
              <w:rPr>
                <w:ins w:id="5114" w:author="Autor"/>
                <w:color w:val="000000"/>
              </w:rPr>
            </w:pPr>
            <w:ins w:id="5115" w:author="Autor">
              <w:r w:rsidRPr="007001F1">
                <w:rPr>
                  <w:color w:val="000000"/>
                  <w:sz w:val="22"/>
                  <w:szCs w:val="22"/>
                </w:rPr>
                <w:t>IČO dodávateľa</w:t>
              </w:r>
            </w:ins>
          </w:p>
        </w:tc>
        <w:tc>
          <w:tcPr>
            <w:tcW w:w="5528" w:type="dxa"/>
            <w:gridSpan w:val="5"/>
            <w:shd w:val="clear" w:color="auto" w:fill="auto"/>
            <w:vAlign w:val="center"/>
            <w:hideMark/>
            <w:tcPrChange w:id="5116" w:author="Autor">
              <w:tcPr>
                <w:tcW w:w="5528" w:type="dxa"/>
                <w:gridSpan w:val="5"/>
                <w:shd w:val="clear" w:color="auto" w:fill="auto"/>
                <w:vAlign w:val="center"/>
                <w:hideMark/>
              </w:tcPr>
            </w:tcPrChange>
          </w:tcPr>
          <w:p w14:paraId="123FF0DA" w14:textId="77777777" w:rsidR="000B355C" w:rsidRPr="007001F1" w:rsidRDefault="000B355C" w:rsidP="00CC4466">
            <w:pPr>
              <w:rPr>
                <w:ins w:id="5117" w:author="Autor"/>
                <w:color w:val="000000"/>
              </w:rPr>
            </w:pPr>
            <w:ins w:id="5118" w:author="Autor">
              <w:r w:rsidRPr="007001F1">
                <w:rPr>
                  <w:color w:val="000000"/>
                  <w:sz w:val="22"/>
                  <w:szCs w:val="22"/>
                </w:rPr>
                <w:t> </w:t>
              </w:r>
            </w:ins>
          </w:p>
        </w:tc>
      </w:tr>
      <w:tr w:rsidR="000B355C" w:rsidRPr="007001F1" w14:paraId="1FB8CD89" w14:textId="77777777" w:rsidTr="00E70316">
        <w:trPr>
          <w:trHeight w:val="300"/>
          <w:ins w:id="5119" w:author="Autor"/>
          <w:trPrChange w:id="5120" w:author="Autor">
            <w:trPr>
              <w:trHeight w:val="300"/>
            </w:trPr>
          </w:trPrChange>
        </w:trPr>
        <w:tc>
          <w:tcPr>
            <w:tcW w:w="3559" w:type="dxa"/>
            <w:gridSpan w:val="2"/>
            <w:shd w:val="clear" w:color="auto" w:fill="auto"/>
            <w:vAlign w:val="center"/>
            <w:hideMark/>
            <w:tcPrChange w:id="5121" w:author="Autor">
              <w:tcPr>
                <w:tcW w:w="3559" w:type="dxa"/>
                <w:gridSpan w:val="2"/>
                <w:shd w:val="clear" w:color="auto" w:fill="auto"/>
                <w:vAlign w:val="center"/>
                <w:hideMark/>
              </w:tcPr>
            </w:tcPrChange>
          </w:tcPr>
          <w:p w14:paraId="521B2A13" w14:textId="77777777" w:rsidR="000B355C" w:rsidRPr="007001F1" w:rsidRDefault="000B355C" w:rsidP="00CC4466">
            <w:pPr>
              <w:rPr>
                <w:ins w:id="5122" w:author="Autor"/>
                <w:color w:val="000000"/>
              </w:rPr>
            </w:pPr>
            <w:ins w:id="5123" w:author="Autor">
              <w:r w:rsidRPr="007001F1">
                <w:rPr>
                  <w:color w:val="000000"/>
                  <w:sz w:val="22"/>
                  <w:szCs w:val="22"/>
                </w:rPr>
                <w:t>Hodnota zákazky bez DPH</w:t>
              </w:r>
            </w:ins>
          </w:p>
        </w:tc>
        <w:tc>
          <w:tcPr>
            <w:tcW w:w="5528" w:type="dxa"/>
            <w:gridSpan w:val="5"/>
            <w:shd w:val="clear" w:color="auto" w:fill="auto"/>
            <w:vAlign w:val="center"/>
            <w:hideMark/>
            <w:tcPrChange w:id="5124" w:author="Autor">
              <w:tcPr>
                <w:tcW w:w="5528" w:type="dxa"/>
                <w:gridSpan w:val="5"/>
                <w:shd w:val="clear" w:color="auto" w:fill="auto"/>
                <w:vAlign w:val="center"/>
                <w:hideMark/>
              </w:tcPr>
            </w:tcPrChange>
          </w:tcPr>
          <w:p w14:paraId="7729F56A" w14:textId="77777777" w:rsidR="000B355C" w:rsidRPr="007001F1" w:rsidRDefault="000B355C" w:rsidP="00CC4466">
            <w:pPr>
              <w:rPr>
                <w:ins w:id="5125" w:author="Autor"/>
                <w:color w:val="000000"/>
              </w:rPr>
            </w:pPr>
            <w:ins w:id="5126" w:author="Autor">
              <w:r w:rsidRPr="007001F1">
                <w:rPr>
                  <w:color w:val="000000"/>
                  <w:sz w:val="22"/>
                  <w:szCs w:val="22"/>
                </w:rPr>
                <w:t> </w:t>
              </w:r>
            </w:ins>
          </w:p>
        </w:tc>
      </w:tr>
      <w:tr w:rsidR="000B355C" w:rsidRPr="007001F1" w14:paraId="3BBB8C07" w14:textId="77777777" w:rsidTr="00E70316">
        <w:trPr>
          <w:trHeight w:val="300"/>
          <w:ins w:id="5127" w:author="Autor"/>
          <w:trPrChange w:id="5128" w:author="Autor">
            <w:trPr>
              <w:trHeight w:val="300"/>
            </w:trPr>
          </w:trPrChange>
        </w:trPr>
        <w:tc>
          <w:tcPr>
            <w:tcW w:w="3559" w:type="dxa"/>
            <w:gridSpan w:val="2"/>
            <w:shd w:val="clear" w:color="auto" w:fill="auto"/>
            <w:vAlign w:val="center"/>
            <w:hideMark/>
            <w:tcPrChange w:id="5129" w:author="Autor">
              <w:tcPr>
                <w:tcW w:w="3559" w:type="dxa"/>
                <w:gridSpan w:val="2"/>
                <w:shd w:val="clear" w:color="auto" w:fill="auto"/>
                <w:vAlign w:val="center"/>
                <w:hideMark/>
              </w:tcPr>
            </w:tcPrChange>
          </w:tcPr>
          <w:p w14:paraId="0FB1B526" w14:textId="77777777" w:rsidR="000B355C" w:rsidRPr="007001F1" w:rsidRDefault="000B355C" w:rsidP="00CC4466">
            <w:pPr>
              <w:rPr>
                <w:ins w:id="5130" w:author="Autor"/>
                <w:color w:val="000000"/>
              </w:rPr>
            </w:pPr>
            <w:ins w:id="5131"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528" w:type="dxa"/>
            <w:gridSpan w:val="5"/>
            <w:shd w:val="clear" w:color="auto" w:fill="auto"/>
            <w:vAlign w:val="center"/>
            <w:hideMark/>
            <w:tcPrChange w:id="5132" w:author="Autor">
              <w:tcPr>
                <w:tcW w:w="5528" w:type="dxa"/>
                <w:gridSpan w:val="5"/>
                <w:shd w:val="clear" w:color="auto" w:fill="auto"/>
                <w:vAlign w:val="center"/>
                <w:hideMark/>
              </w:tcPr>
            </w:tcPrChange>
          </w:tcPr>
          <w:p w14:paraId="2F7F2502" w14:textId="77777777" w:rsidR="000B355C" w:rsidRPr="007001F1" w:rsidRDefault="000B355C" w:rsidP="00CC4466">
            <w:pPr>
              <w:rPr>
                <w:ins w:id="5133" w:author="Autor"/>
                <w:color w:val="000000"/>
              </w:rPr>
            </w:pPr>
            <w:ins w:id="5134" w:author="Autor">
              <w:r w:rsidRPr="007001F1">
                <w:rPr>
                  <w:color w:val="000000"/>
                  <w:sz w:val="22"/>
                  <w:szCs w:val="22"/>
                </w:rPr>
                <w:t> </w:t>
              </w:r>
            </w:ins>
          </w:p>
        </w:tc>
      </w:tr>
      <w:tr w:rsidR="000B355C" w:rsidRPr="007001F1" w14:paraId="4BDB3A35" w14:textId="77777777" w:rsidTr="00E70316">
        <w:trPr>
          <w:trHeight w:val="300"/>
          <w:ins w:id="5135" w:author="Autor"/>
          <w:trPrChange w:id="5136" w:author="Autor">
            <w:trPr>
              <w:trHeight w:val="300"/>
            </w:trPr>
          </w:trPrChange>
        </w:trPr>
        <w:tc>
          <w:tcPr>
            <w:tcW w:w="3559" w:type="dxa"/>
            <w:gridSpan w:val="2"/>
            <w:shd w:val="clear" w:color="auto" w:fill="auto"/>
            <w:vAlign w:val="center"/>
            <w:tcPrChange w:id="5137" w:author="Autor">
              <w:tcPr>
                <w:tcW w:w="3559" w:type="dxa"/>
                <w:gridSpan w:val="2"/>
                <w:shd w:val="clear" w:color="auto" w:fill="auto"/>
                <w:vAlign w:val="center"/>
              </w:tcPr>
            </w:tcPrChange>
          </w:tcPr>
          <w:p w14:paraId="24F7BB44" w14:textId="754CE2DA" w:rsidR="000B355C" w:rsidRPr="007001F1" w:rsidRDefault="000B355C" w:rsidP="00CC4466">
            <w:pPr>
              <w:rPr>
                <w:ins w:id="5138" w:author="Autor"/>
                <w:color w:val="000000"/>
              </w:rPr>
            </w:pPr>
            <w:ins w:id="5139" w:author="Autor">
              <w:del w:id="5140" w:author="Autor">
                <w:r w:rsidRPr="007001F1" w:rsidDel="002D3024">
                  <w:rPr>
                    <w:color w:val="000000"/>
                    <w:sz w:val="22"/>
                    <w:szCs w:val="22"/>
                  </w:rPr>
                  <w:delText>Dátum podpisu zmluvy s</w:delText>
                </w:r>
                <w:r w:rsidDel="002D3024">
                  <w:rPr>
                    <w:color w:val="000000"/>
                    <w:sz w:val="22"/>
                    <w:szCs w:val="22"/>
                  </w:rPr>
                  <w:delText> </w:delText>
                </w:r>
                <w:r w:rsidRPr="007001F1" w:rsidDel="002D3024">
                  <w:rPr>
                    <w:color w:val="000000"/>
                    <w:sz w:val="22"/>
                    <w:szCs w:val="22"/>
                  </w:rPr>
                  <w:delText>dodávateľom</w:delText>
                </w:r>
              </w:del>
            </w:ins>
          </w:p>
        </w:tc>
        <w:tc>
          <w:tcPr>
            <w:tcW w:w="5528" w:type="dxa"/>
            <w:gridSpan w:val="5"/>
            <w:shd w:val="clear" w:color="auto" w:fill="auto"/>
            <w:vAlign w:val="center"/>
            <w:hideMark/>
            <w:tcPrChange w:id="5141" w:author="Autor">
              <w:tcPr>
                <w:tcW w:w="5528" w:type="dxa"/>
                <w:gridSpan w:val="5"/>
                <w:shd w:val="clear" w:color="auto" w:fill="auto"/>
                <w:vAlign w:val="center"/>
                <w:hideMark/>
              </w:tcPr>
            </w:tcPrChange>
          </w:tcPr>
          <w:p w14:paraId="4ED7E78F" w14:textId="77777777" w:rsidR="000B355C" w:rsidRPr="007001F1" w:rsidRDefault="000B355C" w:rsidP="00CC4466">
            <w:pPr>
              <w:rPr>
                <w:ins w:id="5142" w:author="Autor"/>
                <w:color w:val="000000"/>
              </w:rPr>
            </w:pPr>
            <w:ins w:id="5143" w:author="Autor">
              <w:r w:rsidRPr="007001F1">
                <w:rPr>
                  <w:color w:val="000000"/>
                  <w:sz w:val="22"/>
                  <w:szCs w:val="22"/>
                </w:rPr>
                <w:t> </w:t>
              </w:r>
            </w:ins>
          </w:p>
        </w:tc>
      </w:tr>
      <w:tr w:rsidR="000B355C" w:rsidRPr="007001F1" w14:paraId="2C240D9F" w14:textId="77777777" w:rsidTr="00E70316">
        <w:trPr>
          <w:trHeight w:val="300"/>
          <w:ins w:id="5144" w:author="Autor"/>
          <w:trPrChange w:id="5145" w:author="Autor">
            <w:trPr>
              <w:trHeight w:val="300"/>
            </w:trPr>
          </w:trPrChange>
        </w:trPr>
        <w:tc>
          <w:tcPr>
            <w:tcW w:w="3559" w:type="dxa"/>
            <w:gridSpan w:val="2"/>
            <w:shd w:val="clear" w:color="auto" w:fill="auto"/>
            <w:vAlign w:val="center"/>
            <w:tcPrChange w:id="5146" w:author="Autor">
              <w:tcPr>
                <w:tcW w:w="3559" w:type="dxa"/>
                <w:gridSpan w:val="2"/>
                <w:shd w:val="clear" w:color="auto" w:fill="auto"/>
                <w:vAlign w:val="center"/>
              </w:tcPr>
            </w:tcPrChange>
          </w:tcPr>
          <w:p w14:paraId="3454D441" w14:textId="21A7AE9F" w:rsidR="000B355C" w:rsidRPr="007001F1" w:rsidRDefault="000B355C" w:rsidP="00CC4466">
            <w:pPr>
              <w:rPr>
                <w:ins w:id="5147" w:author="Autor"/>
                <w:color w:val="000000"/>
              </w:rPr>
            </w:pPr>
            <w:ins w:id="5148" w:author="Autor">
              <w:del w:id="5149" w:author="Autor">
                <w:r w:rsidRPr="007001F1" w:rsidDel="002D3024">
                  <w:rPr>
                    <w:color w:val="000000"/>
                    <w:sz w:val="22"/>
                    <w:szCs w:val="22"/>
                  </w:rPr>
                  <w:delText>Dátum nadobudnutia účinnosti zmluvy</w:delText>
                </w:r>
              </w:del>
            </w:ins>
          </w:p>
        </w:tc>
        <w:tc>
          <w:tcPr>
            <w:tcW w:w="5528" w:type="dxa"/>
            <w:gridSpan w:val="5"/>
            <w:shd w:val="clear" w:color="auto" w:fill="auto"/>
            <w:vAlign w:val="center"/>
            <w:hideMark/>
            <w:tcPrChange w:id="5150" w:author="Autor">
              <w:tcPr>
                <w:tcW w:w="5528" w:type="dxa"/>
                <w:gridSpan w:val="5"/>
                <w:shd w:val="clear" w:color="auto" w:fill="auto"/>
                <w:vAlign w:val="center"/>
                <w:hideMark/>
              </w:tcPr>
            </w:tcPrChange>
          </w:tcPr>
          <w:p w14:paraId="355F82A7" w14:textId="77777777" w:rsidR="000B355C" w:rsidRPr="007001F1" w:rsidRDefault="000B355C" w:rsidP="00CC4466">
            <w:pPr>
              <w:rPr>
                <w:ins w:id="5151" w:author="Autor"/>
                <w:color w:val="000000"/>
              </w:rPr>
            </w:pPr>
            <w:ins w:id="5152" w:author="Autor">
              <w:r w:rsidRPr="007001F1">
                <w:rPr>
                  <w:color w:val="000000"/>
                  <w:sz w:val="22"/>
                  <w:szCs w:val="22"/>
                </w:rPr>
                <w:t> </w:t>
              </w:r>
            </w:ins>
          </w:p>
        </w:tc>
      </w:tr>
      <w:tr w:rsidR="000B355C" w:rsidRPr="007001F1" w14:paraId="21776D57" w14:textId="77777777" w:rsidTr="00E70316">
        <w:trPr>
          <w:trHeight w:val="300"/>
          <w:ins w:id="5153" w:author="Autor"/>
          <w:trPrChange w:id="5154" w:author="Autor">
            <w:trPr>
              <w:trHeight w:val="300"/>
            </w:trPr>
          </w:trPrChange>
        </w:trPr>
        <w:tc>
          <w:tcPr>
            <w:tcW w:w="3559" w:type="dxa"/>
            <w:gridSpan w:val="2"/>
            <w:shd w:val="clear" w:color="auto" w:fill="auto"/>
            <w:vAlign w:val="center"/>
            <w:hideMark/>
            <w:tcPrChange w:id="5155" w:author="Autor">
              <w:tcPr>
                <w:tcW w:w="3559" w:type="dxa"/>
                <w:gridSpan w:val="2"/>
                <w:shd w:val="clear" w:color="auto" w:fill="auto"/>
                <w:vAlign w:val="center"/>
                <w:hideMark/>
              </w:tcPr>
            </w:tcPrChange>
          </w:tcPr>
          <w:p w14:paraId="7E2B5524" w14:textId="62753D15" w:rsidR="000B355C" w:rsidRPr="007001F1" w:rsidRDefault="000B355C" w:rsidP="00CC4466">
            <w:pPr>
              <w:rPr>
                <w:ins w:id="5156" w:author="Autor"/>
                <w:color w:val="000000"/>
              </w:rPr>
            </w:pPr>
            <w:ins w:id="5157" w:author="Autor">
              <w:del w:id="5158" w:author="Autor">
                <w:r w:rsidRPr="007001F1" w:rsidDel="00504ED7">
                  <w:rPr>
                    <w:color w:val="000000"/>
                    <w:sz w:val="22"/>
                    <w:szCs w:val="22"/>
                  </w:rPr>
                  <w:delText>Link na CRZ, prípadne webové sídlo</w:delText>
                </w:r>
              </w:del>
            </w:ins>
          </w:p>
        </w:tc>
        <w:tc>
          <w:tcPr>
            <w:tcW w:w="5528" w:type="dxa"/>
            <w:gridSpan w:val="5"/>
            <w:shd w:val="clear" w:color="auto" w:fill="auto"/>
            <w:vAlign w:val="center"/>
            <w:hideMark/>
            <w:tcPrChange w:id="5159" w:author="Autor">
              <w:tcPr>
                <w:tcW w:w="5528" w:type="dxa"/>
                <w:gridSpan w:val="5"/>
                <w:shd w:val="clear" w:color="auto" w:fill="auto"/>
                <w:vAlign w:val="center"/>
                <w:hideMark/>
              </w:tcPr>
            </w:tcPrChange>
          </w:tcPr>
          <w:p w14:paraId="5F6E31C0" w14:textId="77777777" w:rsidR="000B355C" w:rsidRPr="007001F1" w:rsidRDefault="000B355C" w:rsidP="00CC4466">
            <w:pPr>
              <w:rPr>
                <w:ins w:id="5160" w:author="Autor"/>
                <w:color w:val="000000"/>
              </w:rPr>
            </w:pPr>
            <w:ins w:id="5161" w:author="Autor">
              <w:r w:rsidRPr="007001F1">
                <w:rPr>
                  <w:color w:val="000000"/>
                  <w:sz w:val="22"/>
                  <w:szCs w:val="22"/>
                </w:rPr>
                <w:t> </w:t>
              </w:r>
            </w:ins>
          </w:p>
        </w:tc>
      </w:tr>
      <w:tr w:rsidR="000B355C" w:rsidRPr="007001F1" w14:paraId="3F891B53" w14:textId="77777777" w:rsidTr="00E70316">
        <w:trPr>
          <w:trHeight w:val="315"/>
          <w:ins w:id="5162" w:author="Autor"/>
          <w:trPrChange w:id="5163" w:author="Autor">
            <w:trPr>
              <w:trHeight w:val="315"/>
            </w:trPr>
          </w:trPrChange>
        </w:trPr>
        <w:tc>
          <w:tcPr>
            <w:tcW w:w="582" w:type="dxa"/>
            <w:shd w:val="clear" w:color="000000" w:fill="60497A"/>
            <w:vAlign w:val="center"/>
            <w:hideMark/>
            <w:tcPrChange w:id="5164" w:author="Autor">
              <w:tcPr>
                <w:tcW w:w="582" w:type="dxa"/>
                <w:shd w:val="clear" w:color="000000" w:fill="60497A"/>
                <w:vAlign w:val="center"/>
                <w:hideMark/>
              </w:tcPr>
            </w:tcPrChange>
          </w:tcPr>
          <w:p w14:paraId="7DAA6D3B" w14:textId="77777777" w:rsidR="000B355C" w:rsidRPr="007001F1" w:rsidRDefault="000B355C" w:rsidP="00CC4466">
            <w:pPr>
              <w:jc w:val="center"/>
              <w:rPr>
                <w:ins w:id="5165" w:author="Autor"/>
                <w:b/>
                <w:bCs/>
                <w:color w:val="FFFFFF"/>
              </w:rPr>
            </w:pPr>
            <w:ins w:id="5166" w:author="Autor">
              <w:r w:rsidRPr="007001F1">
                <w:rPr>
                  <w:b/>
                  <w:bCs/>
                  <w:color w:val="FFFFFF"/>
                  <w:sz w:val="22"/>
                  <w:szCs w:val="22"/>
                </w:rPr>
                <w:t>P. č.</w:t>
              </w:r>
            </w:ins>
          </w:p>
        </w:tc>
        <w:tc>
          <w:tcPr>
            <w:tcW w:w="4820" w:type="dxa"/>
            <w:gridSpan w:val="2"/>
            <w:shd w:val="clear" w:color="000000" w:fill="60497A"/>
            <w:vAlign w:val="center"/>
            <w:hideMark/>
            <w:tcPrChange w:id="5167" w:author="Autor">
              <w:tcPr>
                <w:tcW w:w="4820" w:type="dxa"/>
                <w:gridSpan w:val="2"/>
                <w:shd w:val="clear" w:color="000000" w:fill="60497A"/>
                <w:vAlign w:val="center"/>
                <w:hideMark/>
              </w:tcPr>
            </w:tcPrChange>
          </w:tcPr>
          <w:p w14:paraId="0E2D6D58" w14:textId="77777777" w:rsidR="000B355C" w:rsidRPr="007001F1" w:rsidRDefault="000B355C" w:rsidP="00CC4466">
            <w:pPr>
              <w:jc w:val="center"/>
              <w:rPr>
                <w:ins w:id="5168" w:author="Autor"/>
                <w:b/>
                <w:bCs/>
                <w:color w:val="FFFFFF"/>
              </w:rPr>
            </w:pPr>
            <w:ins w:id="5169" w:author="Autor">
              <w:r w:rsidRPr="007001F1">
                <w:rPr>
                  <w:b/>
                  <w:bCs/>
                  <w:color w:val="FFFFFF"/>
                  <w:sz w:val="22"/>
                  <w:szCs w:val="22"/>
                </w:rPr>
                <w:t>Kontrolné otázky</w:t>
              </w:r>
            </w:ins>
          </w:p>
        </w:tc>
        <w:tc>
          <w:tcPr>
            <w:tcW w:w="567" w:type="dxa"/>
            <w:shd w:val="clear" w:color="000000" w:fill="60497A"/>
            <w:vAlign w:val="center"/>
            <w:hideMark/>
            <w:tcPrChange w:id="5170" w:author="Autor">
              <w:tcPr>
                <w:tcW w:w="567" w:type="dxa"/>
                <w:shd w:val="clear" w:color="000000" w:fill="60497A"/>
                <w:vAlign w:val="center"/>
                <w:hideMark/>
              </w:tcPr>
            </w:tcPrChange>
          </w:tcPr>
          <w:p w14:paraId="7FC874A6" w14:textId="77777777" w:rsidR="000B355C" w:rsidRPr="007001F1" w:rsidRDefault="000B355C" w:rsidP="00CC4466">
            <w:pPr>
              <w:jc w:val="center"/>
              <w:rPr>
                <w:ins w:id="5171" w:author="Autor"/>
                <w:b/>
                <w:bCs/>
                <w:color w:val="FFFFFF"/>
              </w:rPr>
            </w:pPr>
            <w:ins w:id="5172" w:author="Autor">
              <w:r w:rsidRPr="007001F1">
                <w:rPr>
                  <w:b/>
                  <w:bCs/>
                  <w:color w:val="FFFFFF"/>
                  <w:sz w:val="22"/>
                  <w:szCs w:val="22"/>
                </w:rPr>
                <w:t>áno</w:t>
              </w:r>
            </w:ins>
          </w:p>
        </w:tc>
        <w:tc>
          <w:tcPr>
            <w:tcW w:w="567" w:type="dxa"/>
            <w:shd w:val="clear" w:color="000000" w:fill="60497A"/>
            <w:vAlign w:val="center"/>
            <w:hideMark/>
            <w:tcPrChange w:id="5173" w:author="Autor">
              <w:tcPr>
                <w:tcW w:w="567" w:type="dxa"/>
                <w:shd w:val="clear" w:color="000000" w:fill="60497A"/>
                <w:vAlign w:val="center"/>
                <w:hideMark/>
              </w:tcPr>
            </w:tcPrChange>
          </w:tcPr>
          <w:p w14:paraId="48300089" w14:textId="77777777" w:rsidR="000B355C" w:rsidRPr="007001F1" w:rsidRDefault="000B355C" w:rsidP="00CC4466">
            <w:pPr>
              <w:jc w:val="center"/>
              <w:rPr>
                <w:ins w:id="5174" w:author="Autor"/>
                <w:b/>
                <w:bCs/>
                <w:color w:val="FFFFFF"/>
              </w:rPr>
            </w:pPr>
            <w:ins w:id="5175" w:author="Autor">
              <w:r w:rsidRPr="007001F1">
                <w:rPr>
                  <w:b/>
                  <w:bCs/>
                  <w:color w:val="FFFFFF"/>
                  <w:sz w:val="22"/>
                  <w:szCs w:val="22"/>
                </w:rPr>
                <w:t>nie</w:t>
              </w:r>
            </w:ins>
          </w:p>
        </w:tc>
        <w:tc>
          <w:tcPr>
            <w:tcW w:w="776" w:type="dxa"/>
            <w:shd w:val="clear" w:color="000000" w:fill="60497A"/>
            <w:vAlign w:val="center"/>
            <w:hideMark/>
            <w:tcPrChange w:id="5176" w:author="Autor">
              <w:tcPr>
                <w:tcW w:w="776" w:type="dxa"/>
                <w:shd w:val="clear" w:color="000000" w:fill="60497A"/>
                <w:vAlign w:val="center"/>
                <w:hideMark/>
              </w:tcPr>
            </w:tcPrChange>
          </w:tcPr>
          <w:p w14:paraId="749167E6" w14:textId="77777777" w:rsidR="000B355C" w:rsidRPr="007001F1" w:rsidRDefault="000B355C" w:rsidP="00CC4466">
            <w:pPr>
              <w:jc w:val="center"/>
              <w:rPr>
                <w:ins w:id="5177" w:author="Autor"/>
                <w:b/>
                <w:bCs/>
                <w:color w:val="FFFFFF"/>
              </w:rPr>
            </w:pPr>
            <w:ins w:id="5178" w:author="Autor">
              <w:r w:rsidRPr="007001F1">
                <w:rPr>
                  <w:b/>
                  <w:bCs/>
                  <w:color w:val="FFFFFF"/>
                  <w:sz w:val="22"/>
                  <w:szCs w:val="22"/>
                </w:rPr>
                <w:t>netýka sa</w:t>
              </w:r>
            </w:ins>
          </w:p>
        </w:tc>
        <w:tc>
          <w:tcPr>
            <w:tcW w:w="1775" w:type="dxa"/>
            <w:shd w:val="clear" w:color="000000" w:fill="60497A"/>
            <w:vAlign w:val="center"/>
            <w:hideMark/>
            <w:tcPrChange w:id="5179" w:author="Autor">
              <w:tcPr>
                <w:tcW w:w="1775" w:type="dxa"/>
                <w:shd w:val="clear" w:color="000000" w:fill="60497A"/>
                <w:vAlign w:val="center"/>
                <w:hideMark/>
              </w:tcPr>
            </w:tcPrChange>
          </w:tcPr>
          <w:p w14:paraId="094BE47C" w14:textId="77777777" w:rsidR="000B355C" w:rsidRPr="007001F1" w:rsidRDefault="000B355C" w:rsidP="00CC4466">
            <w:pPr>
              <w:jc w:val="center"/>
              <w:rPr>
                <w:ins w:id="5180" w:author="Autor"/>
                <w:b/>
                <w:bCs/>
                <w:color w:val="FFFFFF"/>
              </w:rPr>
            </w:pPr>
            <w:ins w:id="5181" w:author="Autor">
              <w:r w:rsidRPr="007001F1">
                <w:rPr>
                  <w:b/>
                  <w:bCs/>
                  <w:color w:val="FFFFFF"/>
                  <w:sz w:val="22"/>
                  <w:szCs w:val="22"/>
                </w:rPr>
                <w:t>Poznámka</w:t>
              </w:r>
            </w:ins>
          </w:p>
        </w:tc>
      </w:tr>
      <w:tr w:rsidR="000B355C" w:rsidRPr="007001F1" w14:paraId="68020FA0" w14:textId="77777777" w:rsidTr="00E70316">
        <w:trPr>
          <w:trHeight w:val="20"/>
          <w:ins w:id="5182" w:author="Autor"/>
          <w:trPrChange w:id="5183" w:author="Autor">
            <w:trPr>
              <w:trHeight w:val="20"/>
            </w:trPr>
          </w:trPrChange>
        </w:trPr>
        <w:tc>
          <w:tcPr>
            <w:tcW w:w="582" w:type="dxa"/>
            <w:shd w:val="clear" w:color="auto" w:fill="auto"/>
            <w:noWrap/>
            <w:vAlign w:val="center"/>
            <w:hideMark/>
            <w:tcPrChange w:id="5184" w:author="Autor">
              <w:tcPr>
                <w:tcW w:w="582" w:type="dxa"/>
                <w:shd w:val="clear" w:color="auto" w:fill="auto"/>
                <w:noWrap/>
                <w:vAlign w:val="center"/>
                <w:hideMark/>
              </w:tcPr>
            </w:tcPrChange>
          </w:tcPr>
          <w:p w14:paraId="09EA146D" w14:textId="77777777" w:rsidR="000B355C" w:rsidRPr="007001F1" w:rsidRDefault="000B355C" w:rsidP="00CC4466">
            <w:pPr>
              <w:jc w:val="center"/>
              <w:rPr>
                <w:ins w:id="5185" w:author="Autor"/>
                <w:color w:val="000000"/>
              </w:rPr>
            </w:pPr>
            <w:ins w:id="5186" w:author="Autor">
              <w:r w:rsidRPr="007001F1">
                <w:rPr>
                  <w:color w:val="000000"/>
                  <w:sz w:val="22"/>
                  <w:szCs w:val="22"/>
                </w:rPr>
                <w:t>1</w:t>
              </w:r>
            </w:ins>
          </w:p>
        </w:tc>
        <w:tc>
          <w:tcPr>
            <w:tcW w:w="4820" w:type="dxa"/>
            <w:gridSpan w:val="2"/>
            <w:shd w:val="clear" w:color="auto" w:fill="auto"/>
            <w:vAlign w:val="center"/>
            <w:hideMark/>
            <w:tcPrChange w:id="5187" w:author="Autor">
              <w:tcPr>
                <w:tcW w:w="4820" w:type="dxa"/>
                <w:gridSpan w:val="2"/>
                <w:shd w:val="clear" w:color="auto" w:fill="auto"/>
                <w:vAlign w:val="center"/>
                <w:hideMark/>
              </w:tcPr>
            </w:tcPrChange>
          </w:tcPr>
          <w:p w14:paraId="741E41D5" w14:textId="77777777" w:rsidR="000B355C" w:rsidRPr="007001F1" w:rsidRDefault="000B355C" w:rsidP="00CC4466">
            <w:pPr>
              <w:jc w:val="both"/>
              <w:rPr>
                <w:ins w:id="5188" w:author="Autor"/>
                <w:color w:val="000000"/>
              </w:rPr>
            </w:pPr>
            <w:ins w:id="5189" w:author="Auto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ins>
          </w:p>
        </w:tc>
        <w:tc>
          <w:tcPr>
            <w:tcW w:w="567" w:type="dxa"/>
            <w:shd w:val="clear" w:color="auto" w:fill="auto"/>
            <w:vAlign w:val="center"/>
            <w:hideMark/>
            <w:tcPrChange w:id="5190" w:author="Autor">
              <w:tcPr>
                <w:tcW w:w="567" w:type="dxa"/>
                <w:shd w:val="clear" w:color="auto" w:fill="auto"/>
                <w:vAlign w:val="center"/>
                <w:hideMark/>
              </w:tcPr>
            </w:tcPrChange>
          </w:tcPr>
          <w:p w14:paraId="47D076F9" w14:textId="77777777" w:rsidR="000B355C" w:rsidRPr="007001F1" w:rsidRDefault="000B355C" w:rsidP="00CC4466">
            <w:pPr>
              <w:jc w:val="center"/>
              <w:rPr>
                <w:ins w:id="5191" w:author="Autor"/>
                <w:color w:val="000000"/>
              </w:rPr>
            </w:pPr>
            <w:ins w:id="5192" w:author="Autor">
              <w:r w:rsidRPr="007001F1">
                <w:rPr>
                  <w:color w:val="000000"/>
                  <w:sz w:val="22"/>
                  <w:szCs w:val="22"/>
                </w:rPr>
                <w:t> </w:t>
              </w:r>
            </w:ins>
          </w:p>
        </w:tc>
        <w:tc>
          <w:tcPr>
            <w:tcW w:w="567" w:type="dxa"/>
            <w:shd w:val="clear" w:color="auto" w:fill="auto"/>
            <w:vAlign w:val="center"/>
            <w:hideMark/>
            <w:tcPrChange w:id="5193" w:author="Autor">
              <w:tcPr>
                <w:tcW w:w="567" w:type="dxa"/>
                <w:shd w:val="clear" w:color="auto" w:fill="auto"/>
                <w:vAlign w:val="center"/>
                <w:hideMark/>
              </w:tcPr>
            </w:tcPrChange>
          </w:tcPr>
          <w:p w14:paraId="23710C32" w14:textId="77777777" w:rsidR="000B355C" w:rsidRPr="007001F1" w:rsidRDefault="000B355C" w:rsidP="00CC4466">
            <w:pPr>
              <w:jc w:val="center"/>
              <w:rPr>
                <w:ins w:id="5194" w:author="Autor"/>
                <w:color w:val="000000"/>
              </w:rPr>
            </w:pPr>
            <w:ins w:id="5195" w:author="Autor">
              <w:r w:rsidRPr="007001F1">
                <w:rPr>
                  <w:color w:val="000000"/>
                  <w:sz w:val="22"/>
                  <w:szCs w:val="22"/>
                </w:rPr>
                <w:t> </w:t>
              </w:r>
            </w:ins>
          </w:p>
        </w:tc>
        <w:tc>
          <w:tcPr>
            <w:tcW w:w="776" w:type="dxa"/>
            <w:shd w:val="clear" w:color="auto" w:fill="auto"/>
            <w:vAlign w:val="center"/>
            <w:hideMark/>
            <w:tcPrChange w:id="5196" w:author="Autor">
              <w:tcPr>
                <w:tcW w:w="776" w:type="dxa"/>
                <w:shd w:val="clear" w:color="auto" w:fill="auto"/>
                <w:vAlign w:val="center"/>
                <w:hideMark/>
              </w:tcPr>
            </w:tcPrChange>
          </w:tcPr>
          <w:p w14:paraId="42ED968E" w14:textId="77777777" w:rsidR="000B355C" w:rsidRPr="007001F1" w:rsidRDefault="000B355C" w:rsidP="00CC4466">
            <w:pPr>
              <w:jc w:val="center"/>
              <w:rPr>
                <w:ins w:id="5197" w:author="Autor"/>
                <w:color w:val="000000"/>
              </w:rPr>
            </w:pPr>
            <w:ins w:id="5198" w:author="Autor">
              <w:r w:rsidRPr="007001F1">
                <w:rPr>
                  <w:color w:val="000000"/>
                  <w:sz w:val="22"/>
                  <w:szCs w:val="22"/>
                </w:rPr>
                <w:t> </w:t>
              </w:r>
            </w:ins>
          </w:p>
        </w:tc>
        <w:tc>
          <w:tcPr>
            <w:tcW w:w="1775" w:type="dxa"/>
            <w:shd w:val="clear" w:color="auto" w:fill="auto"/>
            <w:vAlign w:val="center"/>
            <w:hideMark/>
            <w:tcPrChange w:id="5199" w:author="Autor">
              <w:tcPr>
                <w:tcW w:w="1775" w:type="dxa"/>
                <w:shd w:val="clear" w:color="auto" w:fill="auto"/>
                <w:vAlign w:val="center"/>
                <w:hideMark/>
              </w:tcPr>
            </w:tcPrChange>
          </w:tcPr>
          <w:p w14:paraId="2FB5AEDD" w14:textId="77777777" w:rsidR="000B355C" w:rsidRPr="007001F1" w:rsidRDefault="000B355C" w:rsidP="00CC4466">
            <w:pPr>
              <w:jc w:val="center"/>
              <w:rPr>
                <w:ins w:id="5200" w:author="Autor"/>
                <w:color w:val="000000"/>
              </w:rPr>
            </w:pPr>
            <w:ins w:id="5201" w:author="Autor">
              <w:r w:rsidRPr="007001F1">
                <w:rPr>
                  <w:color w:val="000000"/>
                  <w:sz w:val="22"/>
                  <w:szCs w:val="22"/>
                </w:rPr>
                <w:t> </w:t>
              </w:r>
            </w:ins>
          </w:p>
        </w:tc>
      </w:tr>
      <w:tr w:rsidR="000B355C" w:rsidRPr="007001F1" w14:paraId="686DEA53" w14:textId="77777777" w:rsidTr="00E70316">
        <w:trPr>
          <w:trHeight w:val="20"/>
          <w:ins w:id="5202" w:author="Autor"/>
          <w:trPrChange w:id="5203" w:author="Autor">
            <w:trPr>
              <w:trHeight w:val="20"/>
            </w:trPr>
          </w:trPrChange>
        </w:trPr>
        <w:tc>
          <w:tcPr>
            <w:tcW w:w="582" w:type="dxa"/>
            <w:shd w:val="clear" w:color="auto" w:fill="auto"/>
            <w:noWrap/>
            <w:vAlign w:val="center"/>
            <w:hideMark/>
            <w:tcPrChange w:id="5204" w:author="Autor">
              <w:tcPr>
                <w:tcW w:w="582" w:type="dxa"/>
                <w:shd w:val="clear" w:color="auto" w:fill="auto"/>
                <w:noWrap/>
                <w:vAlign w:val="center"/>
                <w:hideMark/>
              </w:tcPr>
            </w:tcPrChange>
          </w:tcPr>
          <w:p w14:paraId="321E67EF" w14:textId="77777777" w:rsidR="000B355C" w:rsidRPr="007001F1" w:rsidRDefault="000B355C" w:rsidP="00CC4466">
            <w:pPr>
              <w:jc w:val="center"/>
              <w:rPr>
                <w:ins w:id="5205" w:author="Autor"/>
                <w:color w:val="000000"/>
              </w:rPr>
            </w:pPr>
            <w:ins w:id="5206" w:author="Autor">
              <w:r w:rsidRPr="007001F1">
                <w:rPr>
                  <w:color w:val="000000"/>
                  <w:sz w:val="22"/>
                  <w:szCs w:val="22"/>
                </w:rPr>
                <w:t>2</w:t>
              </w:r>
            </w:ins>
          </w:p>
        </w:tc>
        <w:tc>
          <w:tcPr>
            <w:tcW w:w="4820" w:type="dxa"/>
            <w:gridSpan w:val="2"/>
            <w:shd w:val="clear" w:color="auto" w:fill="auto"/>
            <w:vAlign w:val="center"/>
            <w:hideMark/>
            <w:tcPrChange w:id="5207" w:author="Autor">
              <w:tcPr>
                <w:tcW w:w="4820" w:type="dxa"/>
                <w:gridSpan w:val="2"/>
                <w:shd w:val="clear" w:color="auto" w:fill="auto"/>
                <w:vAlign w:val="center"/>
                <w:hideMark/>
              </w:tcPr>
            </w:tcPrChange>
          </w:tcPr>
          <w:p w14:paraId="53860A80" w14:textId="77777777" w:rsidR="000B355C" w:rsidRPr="007001F1" w:rsidRDefault="000B355C" w:rsidP="00CC4466">
            <w:pPr>
              <w:jc w:val="both"/>
              <w:rPr>
                <w:ins w:id="5208" w:author="Autor"/>
                <w:color w:val="000000"/>
              </w:rPr>
            </w:pPr>
            <w:ins w:id="5209" w:author="Auto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Pr="007001F1">
                <w:rPr>
                  <w:color w:val="000000"/>
                  <w:sz w:val="22"/>
                  <w:szCs w:val="22"/>
                </w:rPr>
                <w:t>?</w:t>
              </w:r>
            </w:ins>
          </w:p>
        </w:tc>
        <w:tc>
          <w:tcPr>
            <w:tcW w:w="567" w:type="dxa"/>
            <w:shd w:val="clear" w:color="auto" w:fill="auto"/>
            <w:vAlign w:val="center"/>
            <w:hideMark/>
            <w:tcPrChange w:id="5210" w:author="Autor">
              <w:tcPr>
                <w:tcW w:w="567" w:type="dxa"/>
                <w:shd w:val="clear" w:color="auto" w:fill="auto"/>
                <w:vAlign w:val="center"/>
                <w:hideMark/>
              </w:tcPr>
            </w:tcPrChange>
          </w:tcPr>
          <w:p w14:paraId="584D9FB3" w14:textId="77777777" w:rsidR="000B355C" w:rsidRPr="007001F1" w:rsidRDefault="000B355C" w:rsidP="00CC4466">
            <w:pPr>
              <w:jc w:val="center"/>
              <w:rPr>
                <w:ins w:id="5211" w:author="Autor"/>
                <w:color w:val="000000"/>
              </w:rPr>
            </w:pPr>
            <w:ins w:id="5212" w:author="Autor">
              <w:r w:rsidRPr="007001F1">
                <w:rPr>
                  <w:color w:val="000000"/>
                  <w:sz w:val="22"/>
                  <w:szCs w:val="22"/>
                </w:rPr>
                <w:t> </w:t>
              </w:r>
            </w:ins>
          </w:p>
        </w:tc>
        <w:tc>
          <w:tcPr>
            <w:tcW w:w="567" w:type="dxa"/>
            <w:shd w:val="clear" w:color="auto" w:fill="auto"/>
            <w:vAlign w:val="center"/>
            <w:hideMark/>
            <w:tcPrChange w:id="5213" w:author="Autor">
              <w:tcPr>
                <w:tcW w:w="567" w:type="dxa"/>
                <w:shd w:val="clear" w:color="auto" w:fill="auto"/>
                <w:vAlign w:val="center"/>
                <w:hideMark/>
              </w:tcPr>
            </w:tcPrChange>
          </w:tcPr>
          <w:p w14:paraId="34F46FA5" w14:textId="77777777" w:rsidR="000B355C" w:rsidRPr="007001F1" w:rsidRDefault="000B355C" w:rsidP="00CC4466">
            <w:pPr>
              <w:jc w:val="center"/>
              <w:rPr>
                <w:ins w:id="5214" w:author="Autor"/>
                <w:color w:val="000000"/>
              </w:rPr>
            </w:pPr>
            <w:ins w:id="5215" w:author="Autor">
              <w:r w:rsidRPr="007001F1">
                <w:rPr>
                  <w:color w:val="000000"/>
                  <w:sz w:val="22"/>
                  <w:szCs w:val="22"/>
                </w:rPr>
                <w:t> </w:t>
              </w:r>
            </w:ins>
          </w:p>
        </w:tc>
        <w:tc>
          <w:tcPr>
            <w:tcW w:w="776" w:type="dxa"/>
            <w:shd w:val="clear" w:color="auto" w:fill="auto"/>
            <w:vAlign w:val="center"/>
            <w:hideMark/>
            <w:tcPrChange w:id="5216" w:author="Autor">
              <w:tcPr>
                <w:tcW w:w="776" w:type="dxa"/>
                <w:shd w:val="clear" w:color="auto" w:fill="auto"/>
                <w:vAlign w:val="center"/>
                <w:hideMark/>
              </w:tcPr>
            </w:tcPrChange>
          </w:tcPr>
          <w:p w14:paraId="206BC9B6" w14:textId="77777777" w:rsidR="000B355C" w:rsidRPr="007001F1" w:rsidRDefault="000B355C" w:rsidP="00CC4466">
            <w:pPr>
              <w:jc w:val="center"/>
              <w:rPr>
                <w:ins w:id="5217" w:author="Autor"/>
                <w:color w:val="000000"/>
              </w:rPr>
            </w:pPr>
            <w:ins w:id="5218" w:author="Autor">
              <w:r w:rsidRPr="007001F1">
                <w:rPr>
                  <w:color w:val="000000"/>
                  <w:sz w:val="22"/>
                  <w:szCs w:val="22"/>
                </w:rPr>
                <w:t> </w:t>
              </w:r>
            </w:ins>
          </w:p>
        </w:tc>
        <w:tc>
          <w:tcPr>
            <w:tcW w:w="1775" w:type="dxa"/>
            <w:shd w:val="clear" w:color="auto" w:fill="auto"/>
            <w:vAlign w:val="center"/>
            <w:hideMark/>
            <w:tcPrChange w:id="5219" w:author="Autor">
              <w:tcPr>
                <w:tcW w:w="1775" w:type="dxa"/>
                <w:shd w:val="clear" w:color="auto" w:fill="auto"/>
                <w:vAlign w:val="center"/>
                <w:hideMark/>
              </w:tcPr>
            </w:tcPrChange>
          </w:tcPr>
          <w:p w14:paraId="62260A81" w14:textId="77777777" w:rsidR="000B355C" w:rsidRPr="007001F1" w:rsidRDefault="000B355C" w:rsidP="00CC4466">
            <w:pPr>
              <w:jc w:val="center"/>
              <w:rPr>
                <w:ins w:id="5220" w:author="Autor"/>
                <w:color w:val="000000"/>
              </w:rPr>
            </w:pPr>
            <w:ins w:id="5221" w:author="Autor">
              <w:r w:rsidRPr="007001F1">
                <w:rPr>
                  <w:color w:val="000000"/>
                  <w:sz w:val="22"/>
                  <w:szCs w:val="22"/>
                </w:rPr>
                <w:t> </w:t>
              </w:r>
            </w:ins>
          </w:p>
        </w:tc>
      </w:tr>
      <w:tr w:rsidR="000B355C" w:rsidRPr="007001F1" w14:paraId="49E37C5A" w14:textId="77777777" w:rsidTr="00E70316">
        <w:trPr>
          <w:trHeight w:val="20"/>
          <w:ins w:id="5222" w:author="Autor"/>
          <w:trPrChange w:id="5223" w:author="Autor">
            <w:trPr>
              <w:trHeight w:val="20"/>
            </w:trPr>
          </w:trPrChange>
        </w:trPr>
        <w:tc>
          <w:tcPr>
            <w:tcW w:w="582" w:type="dxa"/>
            <w:shd w:val="clear" w:color="auto" w:fill="auto"/>
            <w:noWrap/>
            <w:vAlign w:val="center"/>
            <w:tcPrChange w:id="5224" w:author="Autor">
              <w:tcPr>
                <w:tcW w:w="582" w:type="dxa"/>
                <w:shd w:val="clear" w:color="auto" w:fill="auto"/>
                <w:noWrap/>
                <w:vAlign w:val="center"/>
              </w:tcPr>
            </w:tcPrChange>
          </w:tcPr>
          <w:p w14:paraId="5BC36ED5" w14:textId="77777777" w:rsidR="000B355C" w:rsidRPr="007001F1" w:rsidRDefault="000B355C" w:rsidP="00CC4466">
            <w:pPr>
              <w:jc w:val="center"/>
              <w:rPr>
                <w:ins w:id="5225" w:author="Autor"/>
                <w:color w:val="000000"/>
                <w:sz w:val="22"/>
                <w:szCs w:val="22"/>
              </w:rPr>
            </w:pPr>
            <w:ins w:id="5226" w:author="Autor">
              <w:r>
                <w:rPr>
                  <w:color w:val="000000"/>
                  <w:sz w:val="22"/>
                  <w:szCs w:val="22"/>
                </w:rPr>
                <w:t>3</w:t>
              </w:r>
            </w:ins>
          </w:p>
        </w:tc>
        <w:tc>
          <w:tcPr>
            <w:tcW w:w="4820" w:type="dxa"/>
            <w:gridSpan w:val="2"/>
            <w:shd w:val="clear" w:color="auto" w:fill="auto"/>
            <w:vAlign w:val="center"/>
            <w:tcPrChange w:id="5227" w:author="Autor">
              <w:tcPr>
                <w:tcW w:w="4820" w:type="dxa"/>
                <w:gridSpan w:val="2"/>
                <w:shd w:val="clear" w:color="auto" w:fill="auto"/>
                <w:vAlign w:val="center"/>
              </w:tcPr>
            </w:tcPrChange>
          </w:tcPr>
          <w:p w14:paraId="737FC4CE" w14:textId="77777777" w:rsidR="000B355C" w:rsidRPr="007001F1" w:rsidRDefault="000B355C" w:rsidP="00CC4466">
            <w:pPr>
              <w:jc w:val="both"/>
              <w:rPr>
                <w:ins w:id="5228" w:author="Autor"/>
                <w:color w:val="000000"/>
                <w:sz w:val="22"/>
                <w:szCs w:val="22"/>
              </w:rPr>
            </w:pPr>
            <w:ins w:id="5229" w:author="Autor">
              <w:r>
                <w:rPr>
                  <w:color w:val="000000"/>
                  <w:sz w:val="22"/>
                  <w:szCs w:val="22"/>
                </w:rPr>
                <w:t xml:space="preserve">Bola overená hospodárnosť dodávaných tovarov, poskytovaných služieb alebo uskutočňovaných stavebných prác, ktoré sú predmetom zákazky, </w:t>
              </w:r>
              <w:r>
                <w:rPr>
                  <w:color w:val="000000"/>
                  <w:sz w:val="22"/>
                  <w:szCs w:val="22"/>
                </w:rPr>
                <w:lastRenderedPageBreak/>
                <w:t>v súlade s MP CKO č. 12 v spojení s MP CKO č. 18? (ak je to relevantné)</w:t>
              </w:r>
            </w:ins>
          </w:p>
        </w:tc>
        <w:tc>
          <w:tcPr>
            <w:tcW w:w="567" w:type="dxa"/>
            <w:shd w:val="clear" w:color="auto" w:fill="auto"/>
            <w:vAlign w:val="center"/>
            <w:tcPrChange w:id="5230" w:author="Autor">
              <w:tcPr>
                <w:tcW w:w="567" w:type="dxa"/>
                <w:shd w:val="clear" w:color="auto" w:fill="auto"/>
                <w:vAlign w:val="center"/>
              </w:tcPr>
            </w:tcPrChange>
          </w:tcPr>
          <w:p w14:paraId="07AE1477" w14:textId="77777777" w:rsidR="000B355C" w:rsidRPr="007001F1" w:rsidRDefault="000B355C" w:rsidP="00CC4466">
            <w:pPr>
              <w:jc w:val="center"/>
              <w:rPr>
                <w:ins w:id="5231" w:author="Autor"/>
                <w:color w:val="000000"/>
                <w:sz w:val="22"/>
                <w:szCs w:val="22"/>
              </w:rPr>
            </w:pPr>
          </w:p>
        </w:tc>
        <w:tc>
          <w:tcPr>
            <w:tcW w:w="567" w:type="dxa"/>
            <w:shd w:val="clear" w:color="auto" w:fill="auto"/>
            <w:vAlign w:val="center"/>
            <w:tcPrChange w:id="5232" w:author="Autor">
              <w:tcPr>
                <w:tcW w:w="567" w:type="dxa"/>
                <w:shd w:val="clear" w:color="auto" w:fill="auto"/>
                <w:vAlign w:val="center"/>
              </w:tcPr>
            </w:tcPrChange>
          </w:tcPr>
          <w:p w14:paraId="3C53D5FF" w14:textId="77777777" w:rsidR="000B355C" w:rsidRPr="007001F1" w:rsidRDefault="000B355C" w:rsidP="00CC4466">
            <w:pPr>
              <w:jc w:val="center"/>
              <w:rPr>
                <w:ins w:id="5233" w:author="Autor"/>
                <w:color w:val="000000"/>
                <w:sz w:val="22"/>
                <w:szCs w:val="22"/>
              </w:rPr>
            </w:pPr>
          </w:p>
        </w:tc>
        <w:tc>
          <w:tcPr>
            <w:tcW w:w="776" w:type="dxa"/>
            <w:shd w:val="clear" w:color="auto" w:fill="auto"/>
            <w:vAlign w:val="center"/>
            <w:tcPrChange w:id="5234" w:author="Autor">
              <w:tcPr>
                <w:tcW w:w="776" w:type="dxa"/>
                <w:shd w:val="clear" w:color="auto" w:fill="auto"/>
                <w:vAlign w:val="center"/>
              </w:tcPr>
            </w:tcPrChange>
          </w:tcPr>
          <w:p w14:paraId="77457D63" w14:textId="77777777" w:rsidR="000B355C" w:rsidRPr="007001F1" w:rsidRDefault="000B355C" w:rsidP="00CC4466">
            <w:pPr>
              <w:jc w:val="center"/>
              <w:rPr>
                <w:ins w:id="5235" w:author="Autor"/>
                <w:color w:val="000000"/>
                <w:sz w:val="22"/>
                <w:szCs w:val="22"/>
              </w:rPr>
            </w:pPr>
          </w:p>
        </w:tc>
        <w:tc>
          <w:tcPr>
            <w:tcW w:w="1775" w:type="dxa"/>
            <w:shd w:val="clear" w:color="auto" w:fill="auto"/>
            <w:vAlign w:val="center"/>
            <w:tcPrChange w:id="5236" w:author="Autor">
              <w:tcPr>
                <w:tcW w:w="1775" w:type="dxa"/>
                <w:shd w:val="clear" w:color="auto" w:fill="auto"/>
                <w:vAlign w:val="center"/>
              </w:tcPr>
            </w:tcPrChange>
          </w:tcPr>
          <w:p w14:paraId="3FE8326E" w14:textId="77777777" w:rsidR="000B355C" w:rsidRPr="007001F1" w:rsidRDefault="000B355C" w:rsidP="00CC4466">
            <w:pPr>
              <w:jc w:val="center"/>
              <w:rPr>
                <w:ins w:id="5237" w:author="Autor"/>
                <w:color w:val="000000"/>
                <w:sz w:val="22"/>
                <w:szCs w:val="22"/>
              </w:rPr>
            </w:pPr>
          </w:p>
        </w:tc>
      </w:tr>
      <w:tr w:rsidR="000B355C" w:rsidRPr="007001F1" w14:paraId="5CB8D9C2" w14:textId="77777777" w:rsidTr="00E70316">
        <w:trPr>
          <w:trHeight w:val="20"/>
          <w:ins w:id="5238" w:author="Autor"/>
          <w:trPrChange w:id="5239" w:author="Autor">
            <w:trPr>
              <w:trHeight w:val="20"/>
            </w:trPr>
          </w:trPrChange>
        </w:trPr>
        <w:tc>
          <w:tcPr>
            <w:tcW w:w="582" w:type="dxa"/>
            <w:shd w:val="clear" w:color="auto" w:fill="auto"/>
            <w:noWrap/>
            <w:vAlign w:val="center"/>
            <w:hideMark/>
            <w:tcPrChange w:id="5240" w:author="Autor">
              <w:tcPr>
                <w:tcW w:w="582" w:type="dxa"/>
                <w:shd w:val="clear" w:color="auto" w:fill="auto"/>
                <w:noWrap/>
                <w:vAlign w:val="center"/>
                <w:hideMark/>
              </w:tcPr>
            </w:tcPrChange>
          </w:tcPr>
          <w:p w14:paraId="37267318" w14:textId="77777777" w:rsidR="000B355C" w:rsidRPr="007001F1" w:rsidRDefault="000B355C" w:rsidP="00CC4466">
            <w:pPr>
              <w:jc w:val="center"/>
              <w:rPr>
                <w:ins w:id="5241" w:author="Autor"/>
                <w:color w:val="000000"/>
              </w:rPr>
            </w:pPr>
            <w:ins w:id="5242" w:author="Autor">
              <w:r>
                <w:rPr>
                  <w:color w:val="000000"/>
                  <w:sz w:val="22"/>
                  <w:szCs w:val="22"/>
                </w:rPr>
                <w:t>4</w:t>
              </w:r>
            </w:ins>
          </w:p>
        </w:tc>
        <w:tc>
          <w:tcPr>
            <w:tcW w:w="4820" w:type="dxa"/>
            <w:gridSpan w:val="2"/>
            <w:shd w:val="clear" w:color="auto" w:fill="auto"/>
            <w:vAlign w:val="center"/>
            <w:hideMark/>
            <w:tcPrChange w:id="5243" w:author="Autor">
              <w:tcPr>
                <w:tcW w:w="4820" w:type="dxa"/>
                <w:gridSpan w:val="2"/>
                <w:shd w:val="clear" w:color="auto" w:fill="auto"/>
                <w:vAlign w:val="center"/>
                <w:hideMark/>
              </w:tcPr>
            </w:tcPrChange>
          </w:tcPr>
          <w:p w14:paraId="591A36DC" w14:textId="77777777" w:rsidR="000B355C" w:rsidRPr="007001F1" w:rsidRDefault="000B355C" w:rsidP="00CC4466">
            <w:pPr>
              <w:jc w:val="both"/>
              <w:rPr>
                <w:ins w:id="5244" w:author="Autor"/>
                <w:color w:val="000000"/>
              </w:rPr>
            </w:pPr>
            <w:ins w:id="5245"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hideMark/>
            <w:tcPrChange w:id="5246" w:author="Autor">
              <w:tcPr>
                <w:tcW w:w="567" w:type="dxa"/>
                <w:shd w:val="clear" w:color="auto" w:fill="auto"/>
                <w:vAlign w:val="center"/>
                <w:hideMark/>
              </w:tcPr>
            </w:tcPrChange>
          </w:tcPr>
          <w:p w14:paraId="5DB77946" w14:textId="77777777" w:rsidR="000B355C" w:rsidRPr="007001F1" w:rsidRDefault="000B355C" w:rsidP="00CC4466">
            <w:pPr>
              <w:jc w:val="center"/>
              <w:rPr>
                <w:ins w:id="5247" w:author="Autor"/>
                <w:color w:val="000000"/>
              </w:rPr>
            </w:pPr>
            <w:ins w:id="5248" w:author="Autor">
              <w:r w:rsidRPr="007001F1">
                <w:rPr>
                  <w:color w:val="000000"/>
                  <w:sz w:val="22"/>
                  <w:szCs w:val="22"/>
                </w:rPr>
                <w:t> </w:t>
              </w:r>
            </w:ins>
          </w:p>
        </w:tc>
        <w:tc>
          <w:tcPr>
            <w:tcW w:w="567" w:type="dxa"/>
            <w:shd w:val="clear" w:color="auto" w:fill="auto"/>
            <w:vAlign w:val="center"/>
            <w:hideMark/>
            <w:tcPrChange w:id="5249" w:author="Autor">
              <w:tcPr>
                <w:tcW w:w="567" w:type="dxa"/>
                <w:shd w:val="clear" w:color="auto" w:fill="auto"/>
                <w:vAlign w:val="center"/>
                <w:hideMark/>
              </w:tcPr>
            </w:tcPrChange>
          </w:tcPr>
          <w:p w14:paraId="62B46D16" w14:textId="77777777" w:rsidR="000B355C" w:rsidRPr="007001F1" w:rsidRDefault="000B355C" w:rsidP="00CC4466">
            <w:pPr>
              <w:jc w:val="center"/>
              <w:rPr>
                <w:ins w:id="5250" w:author="Autor"/>
                <w:color w:val="000000"/>
              </w:rPr>
            </w:pPr>
            <w:ins w:id="5251" w:author="Autor">
              <w:r w:rsidRPr="007001F1">
                <w:rPr>
                  <w:color w:val="000000"/>
                  <w:sz w:val="22"/>
                  <w:szCs w:val="22"/>
                </w:rPr>
                <w:t> </w:t>
              </w:r>
            </w:ins>
          </w:p>
        </w:tc>
        <w:tc>
          <w:tcPr>
            <w:tcW w:w="776" w:type="dxa"/>
            <w:shd w:val="clear" w:color="auto" w:fill="auto"/>
            <w:vAlign w:val="center"/>
            <w:hideMark/>
            <w:tcPrChange w:id="5252" w:author="Autor">
              <w:tcPr>
                <w:tcW w:w="776" w:type="dxa"/>
                <w:shd w:val="clear" w:color="auto" w:fill="auto"/>
                <w:vAlign w:val="center"/>
                <w:hideMark/>
              </w:tcPr>
            </w:tcPrChange>
          </w:tcPr>
          <w:p w14:paraId="3EC9CC18" w14:textId="77777777" w:rsidR="000B355C" w:rsidRPr="007001F1" w:rsidRDefault="000B355C" w:rsidP="00CC4466">
            <w:pPr>
              <w:jc w:val="center"/>
              <w:rPr>
                <w:ins w:id="5253" w:author="Autor"/>
                <w:color w:val="000000"/>
              </w:rPr>
            </w:pPr>
            <w:ins w:id="5254" w:author="Autor">
              <w:r w:rsidRPr="007001F1">
                <w:rPr>
                  <w:color w:val="000000"/>
                  <w:sz w:val="22"/>
                  <w:szCs w:val="22"/>
                </w:rPr>
                <w:t> </w:t>
              </w:r>
            </w:ins>
          </w:p>
        </w:tc>
        <w:tc>
          <w:tcPr>
            <w:tcW w:w="1775" w:type="dxa"/>
            <w:shd w:val="clear" w:color="auto" w:fill="auto"/>
            <w:vAlign w:val="center"/>
            <w:hideMark/>
            <w:tcPrChange w:id="5255" w:author="Autor">
              <w:tcPr>
                <w:tcW w:w="1775" w:type="dxa"/>
                <w:shd w:val="clear" w:color="auto" w:fill="auto"/>
                <w:vAlign w:val="center"/>
                <w:hideMark/>
              </w:tcPr>
            </w:tcPrChange>
          </w:tcPr>
          <w:p w14:paraId="5EA78C29" w14:textId="77777777" w:rsidR="000B355C" w:rsidRPr="007001F1" w:rsidRDefault="000B355C" w:rsidP="00CC4466">
            <w:pPr>
              <w:jc w:val="center"/>
              <w:rPr>
                <w:ins w:id="5256" w:author="Autor"/>
                <w:color w:val="000000"/>
              </w:rPr>
            </w:pPr>
            <w:ins w:id="5257" w:author="Autor">
              <w:r w:rsidRPr="007001F1">
                <w:rPr>
                  <w:color w:val="000000"/>
                  <w:sz w:val="22"/>
                  <w:szCs w:val="22"/>
                </w:rPr>
                <w:t> </w:t>
              </w:r>
            </w:ins>
          </w:p>
        </w:tc>
      </w:tr>
      <w:tr w:rsidR="000B355C" w:rsidRPr="007001F1" w14:paraId="075B2E9D" w14:textId="77777777" w:rsidTr="00E70316">
        <w:trPr>
          <w:trHeight w:val="1007"/>
          <w:ins w:id="5258" w:author="Autor"/>
          <w:trPrChange w:id="5259" w:author="Autor">
            <w:trPr>
              <w:trHeight w:val="1007"/>
            </w:trPr>
          </w:trPrChange>
        </w:trPr>
        <w:tc>
          <w:tcPr>
            <w:tcW w:w="582" w:type="dxa"/>
            <w:vMerge w:val="restart"/>
            <w:shd w:val="clear" w:color="auto" w:fill="auto"/>
            <w:noWrap/>
            <w:vAlign w:val="center"/>
            <w:hideMark/>
            <w:tcPrChange w:id="5260" w:author="Autor">
              <w:tcPr>
                <w:tcW w:w="582" w:type="dxa"/>
                <w:vMerge w:val="restart"/>
                <w:shd w:val="clear" w:color="auto" w:fill="auto"/>
                <w:noWrap/>
                <w:vAlign w:val="center"/>
                <w:hideMark/>
              </w:tcPr>
            </w:tcPrChange>
          </w:tcPr>
          <w:p w14:paraId="3A86D1A7" w14:textId="77777777" w:rsidR="000B355C" w:rsidRPr="007001F1" w:rsidRDefault="000B355C" w:rsidP="00CC4466">
            <w:pPr>
              <w:jc w:val="center"/>
              <w:rPr>
                <w:ins w:id="5261" w:author="Autor"/>
                <w:color w:val="000000"/>
              </w:rPr>
            </w:pPr>
            <w:ins w:id="5262" w:author="Autor">
              <w:r>
                <w:rPr>
                  <w:color w:val="000000"/>
                  <w:sz w:val="22"/>
                  <w:szCs w:val="22"/>
                </w:rPr>
                <w:t>5</w:t>
              </w:r>
            </w:ins>
          </w:p>
        </w:tc>
        <w:tc>
          <w:tcPr>
            <w:tcW w:w="4820" w:type="dxa"/>
            <w:gridSpan w:val="2"/>
            <w:shd w:val="clear" w:color="auto" w:fill="auto"/>
            <w:vAlign w:val="center"/>
            <w:hideMark/>
            <w:tcPrChange w:id="5263" w:author="Autor">
              <w:tcPr>
                <w:tcW w:w="4820" w:type="dxa"/>
                <w:gridSpan w:val="2"/>
                <w:shd w:val="clear" w:color="auto" w:fill="auto"/>
                <w:vAlign w:val="center"/>
                <w:hideMark/>
              </w:tcPr>
            </w:tcPrChange>
          </w:tcPr>
          <w:p w14:paraId="6125B5E7" w14:textId="77777777" w:rsidR="000B355C" w:rsidRPr="003E1143" w:rsidRDefault="000B355C" w:rsidP="00CC4466">
            <w:pPr>
              <w:jc w:val="both"/>
              <w:rPr>
                <w:ins w:id="5264" w:author="Autor"/>
                <w:sz w:val="22"/>
                <w:szCs w:val="22"/>
              </w:rPr>
            </w:pPr>
            <w:ins w:id="5265" w:author="Auto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ins>
          </w:p>
        </w:tc>
        <w:tc>
          <w:tcPr>
            <w:tcW w:w="567" w:type="dxa"/>
            <w:shd w:val="clear" w:color="auto" w:fill="auto"/>
            <w:vAlign w:val="center"/>
            <w:hideMark/>
            <w:tcPrChange w:id="5266" w:author="Autor">
              <w:tcPr>
                <w:tcW w:w="567" w:type="dxa"/>
                <w:shd w:val="clear" w:color="auto" w:fill="auto"/>
                <w:vAlign w:val="center"/>
                <w:hideMark/>
              </w:tcPr>
            </w:tcPrChange>
          </w:tcPr>
          <w:p w14:paraId="7EC04EA2" w14:textId="77777777" w:rsidR="000B355C" w:rsidRPr="007001F1" w:rsidRDefault="000B355C" w:rsidP="00CC4466">
            <w:pPr>
              <w:jc w:val="center"/>
              <w:rPr>
                <w:ins w:id="5267" w:author="Autor"/>
                <w:color w:val="000000"/>
              </w:rPr>
            </w:pPr>
            <w:ins w:id="5268" w:author="Autor">
              <w:r w:rsidRPr="007001F1">
                <w:rPr>
                  <w:color w:val="000000"/>
                  <w:sz w:val="22"/>
                  <w:szCs w:val="22"/>
                </w:rPr>
                <w:t> </w:t>
              </w:r>
            </w:ins>
          </w:p>
        </w:tc>
        <w:tc>
          <w:tcPr>
            <w:tcW w:w="567" w:type="dxa"/>
            <w:shd w:val="clear" w:color="auto" w:fill="auto"/>
            <w:vAlign w:val="center"/>
            <w:hideMark/>
            <w:tcPrChange w:id="5269" w:author="Autor">
              <w:tcPr>
                <w:tcW w:w="567" w:type="dxa"/>
                <w:shd w:val="clear" w:color="auto" w:fill="auto"/>
                <w:vAlign w:val="center"/>
                <w:hideMark/>
              </w:tcPr>
            </w:tcPrChange>
          </w:tcPr>
          <w:p w14:paraId="32959663" w14:textId="77777777" w:rsidR="000B355C" w:rsidRPr="007001F1" w:rsidRDefault="000B355C" w:rsidP="00CC4466">
            <w:pPr>
              <w:jc w:val="center"/>
              <w:rPr>
                <w:ins w:id="5270" w:author="Autor"/>
                <w:color w:val="000000"/>
              </w:rPr>
            </w:pPr>
            <w:ins w:id="5271" w:author="Autor">
              <w:r w:rsidRPr="007001F1">
                <w:rPr>
                  <w:color w:val="000000"/>
                  <w:sz w:val="22"/>
                  <w:szCs w:val="22"/>
                </w:rPr>
                <w:t> </w:t>
              </w:r>
            </w:ins>
          </w:p>
        </w:tc>
        <w:tc>
          <w:tcPr>
            <w:tcW w:w="776" w:type="dxa"/>
            <w:shd w:val="clear" w:color="auto" w:fill="auto"/>
            <w:vAlign w:val="center"/>
            <w:hideMark/>
            <w:tcPrChange w:id="5272" w:author="Autor">
              <w:tcPr>
                <w:tcW w:w="776" w:type="dxa"/>
                <w:shd w:val="clear" w:color="auto" w:fill="auto"/>
                <w:vAlign w:val="center"/>
                <w:hideMark/>
              </w:tcPr>
            </w:tcPrChange>
          </w:tcPr>
          <w:p w14:paraId="2FB71F6B" w14:textId="77777777" w:rsidR="000B355C" w:rsidRPr="007001F1" w:rsidRDefault="000B355C" w:rsidP="00CC4466">
            <w:pPr>
              <w:jc w:val="center"/>
              <w:rPr>
                <w:ins w:id="5273" w:author="Autor"/>
                <w:color w:val="000000"/>
              </w:rPr>
            </w:pPr>
            <w:ins w:id="5274" w:author="Autor">
              <w:r w:rsidRPr="007001F1">
                <w:rPr>
                  <w:color w:val="000000"/>
                  <w:sz w:val="22"/>
                  <w:szCs w:val="22"/>
                </w:rPr>
                <w:t> </w:t>
              </w:r>
            </w:ins>
          </w:p>
        </w:tc>
        <w:tc>
          <w:tcPr>
            <w:tcW w:w="1775" w:type="dxa"/>
            <w:shd w:val="clear" w:color="auto" w:fill="auto"/>
            <w:vAlign w:val="center"/>
            <w:hideMark/>
            <w:tcPrChange w:id="5275" w:author="Autor">
              <w:tcPr>
                <w:tcW w:w="1775" w:type="dxa"/>
                <w:shd w:val="clear" w:color="auto" w:fill="auto"/>
                <w:vAlign w:val="center"/>
                <w:hideMark/>
              </w:tcPr>
            </w:tcPrChange>
          </w:tcPr>
          <w:p w14:paraId="1F3D2257" w14:textId="77777777" w:rsidR="000B355C" w:rsidRPr="007001F1" w:rsidRDefault="000B355C" w:rsidP="00CC4466">
            <w:pPr>
              <w:jc w:val="center"/>
              <w:rPr>
                <w:ins w:id="5276" w:author="Autor"/>
                <w:color w:val="000000"/>
              </w:rPr>
            </w:pPr>
            <w:ins w:id="5277" w:author="Autor">
              <w:r w:rsidRPr="007001F1">
                <w:rPr>
                  <w:color w:val="000000"/>
                  <w:sz w:val="22"/>
                  <w:szCs w:val="22"/>
                </w:rPr>
                <w:t> </w:t>
              </w:r>
            </w:ins>
          </w:p>
        </w:tc>
      </w:tr>
      <w:tr w:rsidR="000B355C" w:rsidRPr="007001F1" w14:paraId="0942A6FD" w14:textId="77777777" w:rsidTr="00E70316">
        <w:trPr>
          <w:trHeight w:val="274"/>
          <w:ins w:id="5278" w:author="Autor"/>
          <w:trPrChange w:id="5279" w:author="Autor">
            <w:trPr>
              <w:trHeight w:val="274"/>
            </w:trPr>
          </w:trPrChange>
        </w:trPr>
        <w:tc>
          <w:tcPr>
            <w:tcW w:w="582" w:type="dxa"/>
            <w:vMerge/>
            <w:shd w:val="clear" w:color="auto" w:fill="auto"/>
            <w:noWrap/>
            <w:vAlign w:val="center"/>
            <w:tcPrChange w:id="5280" w:author="Autor">
              <w:tcPr>
                <w:tcW w:w="582" w:type="dxa"/>
                <w:vMerge/>
                <w:shd w:val="clear" w:color="auto" w:fill="auto"/>
                <w:noWrap/>
                <w:vAlign w:val="center"/>
              </w:tcPr>
            </w:tcPrChange>
          </w:tcPr>
          <w:p w14:paraId="5017E9B1" w14:textId="77777777" w:rsidR="000B355C" w:rsidRDefault="000B355C" w:rsidP="00CC4466">
            <w:pPr>
              <w:jc w:val="center"/>
              <w:rPr>
                <w:ins w:id="5281" w:author="Autor"/>
                <w:color w:val="000000"/>
                <w:sz w:val="22"/>
                <w:szCs w:val="22"/>
              </w:rPr>
            </w:pPr>
          </w:p>
        </w:tc>
        <w:tc>
          <w:tcPr>
            <w:tcW w:w="4820" w:type="dxa"/>
            <w:gridSpan w:val="2"/>
            <w:shd w:val="clear" w:color="auto" w:fill="auto"/>
            <w:vAlign w:val="center"/>
            <w:tcPrChange w:id="5282" w:author="Autor">
              <w:tcPr>
                <w:tcW w:w="4820" w:type="dxa"/>
                <w:gridSpan w:val="2"/>
                <w:shd w:val="clear" w:color="auto" w:fill="auto"/>
                <w:vAlign w:val="center"/>
              </w:tcPr>
            </w:tcPrChange>
          </w:tcPr>
          <w:p w14:paraId="406D0F08" w14:textId="77777777" w:rsidR="000B355C" w:rsidRDefault="000B355C" w:rsidP="00CC4466">
            <w:pPr>
              <w:jc w:val="both"/>
              <w:rPr>
                <w:ins w:id="5283" w:author="Autor"/>
                <w:sz w:val="22"/>
                <w:szCs w:val="22"/>
              </w:rPr>
            </w:pPr>
          </w:p>
        </w:tc>
        <w:tc>
          <w:tcPr>
            <w:tcW w:w="567" w:type="dxa"/>
            <w:shd w:val="clear" w:color="auto" w:fill="auto"/>
            <w:vAlign w:val="center"/>
            <w:tcPrChange w:id="5284" w:author="Autor">
              <w:tcPr>
                <w:tcW w:w="567" w:type="dxa"/>
                <w:shd w:val="clear" w:color="auto" w:fill="auto"/>
                <w:vAlign w:val="center"/>
              </w:tcPr>
            </w:tcPrChange>
          </w:tcPr>
          <w:p w14:paraId="32E676AE" w14:textId="77777777" w:rsidR="000B355C" w:rsidRPr="007001F1" w:rsidRDefault="000B355C" w:rsidP="00CC4466">
            <w:pPr>
              <w:jc w:val="center"/>
              <w:rPr>
                <w:ins w:id="5285" w:author="Autor"/>
                <w:color w:val="000000"/>
                <w:sz w:val="22"/>
                <w:szCs w:val="22"/>
              </w:rPr>
            </w:pPr>
          </w:p>
        </w:tc>
        <w:tc>
          <w:tcPr>
            <w:tcW w:w="567" w:type="dxa"/>
            <w:shd w:val="clear" w:color="auto" w:fill="auto"/>
            <w:vAlign w:val="center"/>
            <w:tcPrChange w:id="5286" w:author="Autor">
              <w:tcPr>
                <w:tcW w:w="567" w:type="dxa"/>
                <w:shd w:val="clear" w:color="auto" w:fill="auto"/>
                <w:vAlign w:val="center"/>
              </w:tcPr>
            </w:tcPrChange>
          </w:tcPr>
          <w:p w14:paraId="4E63C3B5" w14:textId="77777777" w:rsidR="000B355C" w:rsidRPr="007001F1" w:rsidRDefault="000B355C" w:rsidP="00CC4466">
            <w:pPr>
              <w:jc w:val="center"/>
              <w:rPr>
                <w:ins w:id="5287" w:author="Autor"/>
                <w:color w:val="000000"/>
                <w:sz w:val="22"/>
                <w:szCs w:val="22"/>
              </w:rPr>
            </w:pPr>
          </w:p>
        </w:tc>
        <w:tc>
          <w:tcPr>
            <w:tcW w:w="776" w:type="dxa"/>
            <w:shd w:val="clear" w:color="auto" w:fill="auto"/>
            <w:vAlign w:val="center"/>
            <w:tcPrChange w:id="5288" w:author="Autor">
              <w:tcPr>
                <w:tcW w:w="776" w:type="dxa"/>
                <w:shd w:val="clear" w:color="auto" w:fill="auto"/>
                <w:vAlign w:val="center"/>
              </w:tcPr>
            </w:tcPrChange>
          </w:tcPr>
          <w:p w14:paraId="6457D011" w14:textId="77777777" w:rsidR="000B355C" w:rsidRPr="007001F1" w:rsidRDefault="000B355C" w:rsidP="00CC4466">
            <w:pPr>
              <w:jc w:val="center"/>
              <w:rPr>
                <w:ins w:id="5289" w:author="Autor"/>
                <w:color w:val="000000"/>
                <w:sz w:val="22"/>
                <w:szCs w:val="22"/>
              </w:rPr>
            </w:pPr>
          </w:p>
        </w:tc>
        <w:tc>
          <w:tcPr>
            <w:tcW w:w="1775" w:type="dxa"/>
            <w:shd w:val="clear" w:color="auto" w:fill="auto"/>
            <w:vAlign w:val="center"/>
            <w:tcPrChange w:id="5290" w:author="Autor">
              <w:tcPr>
                <w:tcW w:w="1775" w:type="dxa"/>
                <w:shd w:val="clear" w:color="auto" w:fill="auto"/>
                <w:vAlign w:val="center"/>
              </w:tcPr>
            </w:tcPrChange>
          </w:tcPr>
          <w:p w14:paraId="17D609CC" w14:textId="77777777" w:rsidR="000B355C" w:rsidRPr="007001F1" w:rsidRDefault="000B355C" w:rsidP="00CC4466">
            <w:pPr>
              <w:jc w:val="center"/>
              <w:rPr>
                <w:ins w:id="5291" w:author="Autor"/>
                <w:color w:val="000000"/>
                <w:sz w:val="22"/>
                <w:szCs w:val="22"/>
              </w:rPr>
            </w:pPr>
          </w:p>
        </w:tc>
      </w:tr>
      <w:tr w:rsidR="000B355C" w:rsidRPr="007001F1" w14:paraId="1661B771" w14:textId="77777777" w:rsidTr="00E70316">
        <w:trPr>
          <w:trHeight w:val="416"/>
          <w:ins w:id="5292" w:author="Autor"/>
          <w:trPrChange w:id="5293" w:author="Autor">
            <w:trPr>
              <w:trHeight w:val="416"/>
            </w:trPr>
          </w:trPrChange>
        </w:trPr>
        <w:tc>
          <w:tcPr>
            <w:tcW w:w="582" w:type="dxa"/>
            <w:vMerge w:val="restart"/>
            <w:shd w:val="clear" w:color="auto" w:fill="auto"/>
            <w:noWrap/>
            <w:vAlign w:val="center"/>
            <w:tcPrChange w:id="5294" w:author="Autor">
              <w:tcPr>
                <w:tcW w:w="582" w:type="dxa"/>
                <w:vMerge w:val="restart"/>
                <w:shd w:val="clear" w:color="auto" w:fill="auto"/>
                <w:noWrap/>
                <w:vAlign w:val="center"/>
              </w:tcPr>
            </w:tcPrChange>
          </w:tcPr>
          <w:p w14:paraId="5D0CDD26" w14:textId="77777777" w:rsidR="000B355C" w:rsidRPr="007001F1" w:rsidRDefault="000B355C" w:rsidP="00CC4466">
            <w:pPr>
              <w:jc w:val="center"/>
              <w:rPr>
                <w:ins w:id="5295" w:author="Autor"/>
                <w:color w:val="000000"/>
              </w:rPr>
            </w:pPr>
            <w:ins w:id="5296" w:author="Autor">
              <w:r>
                <w:rPr>
                  <w:color w:val="000000"/>
                  <w:sz w:val="22"/>
                  <w:szCs w:val="22"/>
                </w:rPr>
                <w:t>6</w:t>
              </w:r>
            </w:ins>
          </w:p>
        </w:tc>
        <w:tc>
          <w:tcPr>
            <w:tcW w:w="4820" w:type="dxa"/>
            <w:gridSpan w:val="2"/>
            <w:shd w:val="clear" w:color="auto" w:fill="auto"/>
            <w:vAlign w:val="center"/>
            <w:tcPrChange w:id="5297" w:author="Autor">
              <w:tcPr>
                <w:tcW w:w="4820" w:type="dxa"/>
                <w:gridSpan w:val="2"/>
                <w:shd w:val="clear" w:color="auto" w:fill="auto"/>
                <w:vAlign w:val="center"/>
              </w:tcPr>
            </w:tcPrChange>
          </w:tcPr>
          <w:p w14:paraId="518CDF35" w14:textId="77777777" w:rsidR="000B355C" w:rsidRPr="007001F1" w:rsidRDefault="000B355C" w:rsidP="00CC4466">
            <w:pPr>
              <w:jc w:val="both"/>
              <w:rPr>
                <w:ins w:id="5298" w:author="Autor"/>
                <w:color w:val="000000"/>
              </w:rPr>
            </w:pPr>
            <w:ins w:id="5299" w:author="Autor">
              <w:r w:rsidRPr="007001F1">
                <w:rPr>
                  <w:color w:val="000000"/>
                  <w:sz w:val="22"/>
                  <w:szCs w:val="22"/>
                </w:rPr>
                <w:t>a) Je úspešný uchádzač zapísaný v registri partnerov verejného sektora?</w:t>
              </w:r>
            </w:ins>
          </w:p>
        </w:tc>
        <w:tc>
          <w:tcPr>
            <w:tcW w:w="567" w:type="dxa"/>
            <w:shd w:val="clear" w:color="auto" w:fill="auto"/>
            <w:vAlign w:val="center"/>
            <w:tcPrChange w:id="5300" w:author="Autor">
              <w:tcPr>
                <w:tcW w:w="567" w:type="dxa"/>
                <w:shd w:val="clear" w:color="auto" w:fill="auto"/>
                <w:vAlign w:val="center"/>
              </w:tcPr>
            </w:tcPrChange>
          </w:tcPr>
          <w:p w14:paraId="245BDD61" w14:textId="77777777" w:rsidR="000B355C" w:rsidRPr="007001F1" w:rsidRDefault="000B355C" w:rsidP="00CC4466">
            <w:pPr>
              <w:jc w:val="center"/>
              <w:rPr>
                <w:ins w:id="5301" w:author="Autor"/>
                <w:color w:val="000000"/>
              </w:rPr>
            </w:pPr>
          </w:p>
        </w:tc>
        <w:tc>
          <w:tcPr>
            <w:tcW w:w="567" w:type="dxa"/>
            <w:shd w:val="clear" w:color="auto" w:fill="auto"/>
            <w:vAlign w:val="center"/>
            <w:tcPrChange w:id="5302" w:author="Autor">
              <w:tcPr>
                <w:tcW w:w="567" w:type="dxa"/>
                <w:shd w:val="clear" w:color="auto" w:fill="auto"/>
                <w:vAlign w:val="center"/>
              </w:tcPr>
            </w:tcPrChange>
          </w:tcPr>
          <w:p w14:paraId="7348A601" w14:textId="77777777" w:rsidR="000B355C" w:rsidRPr="007001F1" w:rsidRDefault="000B355C" w:rsidP="00CC4466">
            <w:pPr>
              <w:jc w:val="center"/>
              <w:rPr>
                <w:ins w:id="5303" w:author="Autor"/>
                <w:color w:val="000000"/>
              </w:rPr>
            </w:pPr>
          </w:p>
        </w:tc>
        <w:tc>
          <w:tcPr>
            <w:tcW w:w="776" w:type="dxa"/>
            <w:shd w:val="clear" w:color="auto" w:fill="auto"/>
            <w:vAlign w:val="center"/>
            <w:tcPrChange w:id="5304" w:author="Autor">
              <w:tcPr>
                <w:tcW w:w="776" w:type="dxa"/>
                <w:shd w:val="clear" w:color="auto" w:fill="auto"/>
                <w:vAlign w:val="center"/>
              </w:tcPr>
            </w:tcPrChange>
          </w:tcPr>
          <w:p w14:paraId="4515776A" w14:textId="77777777" w:rsidR="000B355C" w:rsidRPr="007001F1" w:rsidRDefault="000B355C" w:rsidP="00CC4466">
            <w:pPr>
              <w:jc w:val="center"/>
              <w:rPr>
                <w:ins w:id="5305" w:author="Autor"/>
                <w:color w:val="000000"/>
              </w:rPr>
            </w:pPr>
          </w:p>
        </w:tc>
        <w:tc>
          <w:tcPr>
            <w:tcW w:w="1775" w:type="dxa"/>
            <w:shd w:val="clear" w:color="auto" w:fill="auto"/>
            <w:vAlign w:val="center"/>
            <w:tcPrChange w:id="5306" w:author="Autor">
              <w:tcPr>
                <w:tcW w:w="1775" w:type="dxa"/>
                <w:shd w:val="clear" w:color="auto" w:fill="auto"/>
                <w:vAlign w:val="center"/>
              </w:tcPr>
            </w:tcPrChange>
          </w:tcPr>
          <w:p w14:paraId="6392EB82" w14:textId="77777777" w:rsidR="000B355C" w:rsidRPr="007001F1" w:rsidRDefault="000B355C" w:rsidP="00CC4466">
            <w:pPr>
              <w:jc w:val="center"/>
              <w:rPr>
                <w:ins w:id="5307" w:author="Autor"/>
                <w:color w:val="000000"/>
              </w:rPr>
            </w:pPr>
          </w:p>
        </w:tc>
      </w:tr>
      <w:tr w:rsidR="000B355C" w:rsidRPr="007001F1" w14:paraId="49C6AE58" w14:textId="77777777" w:rsidTr="00E70316">
        <w:trPr>
          <w:trHeight w:val="845"/>
          <w:ins w:id="5308" w:author="Autor"/>
          <w:trPrChange w:id="5309" w:author="Autor">
            <w:trPr>
              <w:trHeight w:val="845"/>
            </w:trPr>
          </w:trPrChange>
        </w:trPr>
        <w:tc>
          <w:tcPr>
            <w:tcW w:w="582" w:type="dxa"/>
            <w:vMerge/>
            <w:shd w:val="clear" w:color="auto" w:fill="auto"/>
            <w:noWrap/>
            <w:vAlign w:val="center"/>
            <w:tcPrChange w:id="5310" w:author="Autor">
              <w:tcPr>
                <w:tcW w:w="582" w:type="dxa"/>
                <w:vMerge/>
                <w:shd w:val="clear" w:color="auto" w:fill="auto"/>
                <w:noWrap/>
                <w:vAlign w:val="center"/>
              </w:tcPr>
            </w:tcPrChange>
          </w:tcPr>
          <w:p w14:paraId="3DC71C07" w14:textId="77777777" w:rsidR="000B355C" w:rsidRPr="007001F1" w:rsidRDefault="000B355C" w:rsidP="00CC4466">
            <w:pPr>
              <w:jc w:val="center"/>
              <w:rPr>
                <w:ins w:id="5311" w:author="Autor"/>
                <w:color w:val="000000"/>
              </w:rPr>
            </w:pPr>
          </w:p>
        </w:tc>
        <w:tc>
          <w:tcPr>
            <w:tcW w:w="4820" w:type="dxa"/>
            <w:gridSpan w:val="2"/>
            <w:shd w:val="clear" w:color="auto" w:fill="auto"/>
            <w:vAlign w:val="center"/>
            <w:tcPrChange w:id="5312" w:author="Autor">
              <w:tcPr>
                <w:tcW w:w="4820" w:type="dxa"/>
                <w:gridSpan w:val="2"/>
                <w:shd w:val="clear" w:color="auto" w:fill="auto"/>
                <w:vAlign w:val="center"/>
              </w:tcPr>
            </w:tcPrChange>
          </w:tcPr>
          <w:p w14:paraId="1A8B184E" w14:textId="77777777" w:rsidR="000B355C" w:rsidRPr="007001F1" w:rsidRDefault="000B355C" w:rsidP="00CC4466">
            <w:pPr>
              <w:jc w:val="both"/>
              <w:rPr>
                <w:ins w:id="5313" w:author="Autor"/>
                <w:color w:val="000000"/>
              </w:rPr>
            </w:pPr>
            <w:ins w:id="5314"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Change w:id="5315" w:author="Autor">
              <w:tcPr>
                <w:tcW w:w="567" w:type="dxa"/>
                <w:shd w:val="clear" w:color="auto" w:fill="auto"/>
                <w:vAlign w:val="center"/>
              </w:tcPr>
            </w:tcPrChange>
          </w:tcPr>
          <w:p w14:paraId="6530210E" w14:textId="77777777" w:rsidR="000B355C" w:rsidRPr="007001F1" w:rsidRDefault="000B355C" w:rsidP="00CC4466">
            <w:pPr>
              <w:jc w:val="center"/>
              <w:rPr>
                <w:ins w:id="5316" w:author="Autor"/>
                <w:color w:val="000000"/>
              </w:rPr>
            </w:pPr>
          </w:p>
        </w:tc>
        <w:tc>
          <w:tcPr>
            <w:tcW w:w="567" w:type="dxa"/>
            <w:shd w:val="clear" w:color="auto" w:fill="auto"/>
            <w:vAlign w:val="center"/>
            <w:tcPrChange w:id="5317" w:author="Autor">
              <w:tcPr>
                <w:tcW w:w="567" w:type="dxa"/>
                <w:shd w:val="clear" w:color="auto" w:fill="auto"/>
                <w:vAlign w:val="center"/>
              </w:tcPr>
            </w:tcPrChange>
          </w:tcPr>
          <w:p w14:paraId="02710330" w14:textId="77777777" w:rsidR="000B355C" w:rsidRPr="007001F1" w:rsidRDefault="000B355C" w:rsidP="00CC4466">
            <w:pPr>
              <w:jc w:val="center"/>
              <w:rPr>
                <w:ins w:id="5318" w:author="Autor"/>
                <w:color w:val="000000"/>
              </w:rPr>
            </w:pPr>
          </w:p>
        </w:tc>
        <w:tc>
          <w:tcPr>
            <w:tcW w:w="776" w:type="dxa"/>
            <w:shd w:val="clear" w:color="auto" w:fill="auto"/>
            <w:vAlign w:val="center"/>
            <w:tcPrChange w:id="5319" w:author="Autor">
              <w:tcPr>
                <w:tcW w:w="776" w:type="dxa"/>
                <w:shd w:val="clear" w:color="auto" w:fill="auto"/>
                <w:vAlign w:val="center"/>
              </w:tcPr>
            </w:tcPrChange>
          </w:tcPr>
          <w:p w14:paraId="4493E788" w14:textId="77777777" w:rsidR="000B355C" w:rsidRPr="007001F1" w:rsidRDefault="000B355C" w:rsidP="00CC4466">
            <w:pPr>
              <w:jc w:val="center"/>
              <w:rPr>
                <w:ins w:id="5320" w:author="Autor"/>
                <w:color w:val="000000"/>
              </w:rPr>
            </w:pPr>
          </w:p>
        </w:tc>
        <w:tc>
          <w:tcPr>
            <w:tcW w:w="1775" w:type="dxa"/>
            <w:shd w:val="clear" w:color="auto" w:fill="auto"/>
            <w:vAlign w:val="center"/>
            <w:tcPrChange w:id="5321" w:author="Autor">
              <w:tcPr>
                <w:tcW w:w="1775" w:type="dxa"/>
                <w:shd w:val="clear" w:color="auto" w:fill="auto"/>
                <w:vAlign w:val="center"/>
              </w:tcPr>
            </w:tcPrChange>
          </w:tcPr>
          <w:p w14:paraId="792634DB" w14:textId="77777777" w:rsidR="000B355C" w:rsidRPr="007001F1" w:rsidRDefault="000B355C" w:rsidP="00CC4466">
            <w:pPr>
              <w:jc w:val="center"/>
              <w:rPr>
                <w:ins w:id="5322" w:author="Autor"/>
                <w:color w:val="000000"/>
              </w:rPr>
            </w:pPr>
          </w:p>
        </w:tc>
      </w:tr>
      <w:tr w:rsidR="000B355C" w:rsidRPr="007001F1" w14:paraId="4EC46404" w14:textId="77777777" w:rsidTr="00E70316">
        <w:trPr>
          <w:trHeight w:val="20"/>
          <w:ins w:id="5323" w:author="Autor"/>
          <w:trPrChange w:id="5324" w:author="Autor">
            <w:trPr>
              <w:trHeight w:val="20"/>
            </w:trPr>
          </w:trPrChange>
        </w:trPr>
        <w:tc>
          <w:tcPr>
            <w:tcW w:w="582" w:type="dxa"/>
            <w:shd w:val="clear" w:color="auto" w:fill="auto"/>
            <w:noWrap/>
            <w:vAlign w:val="center"/>
            <w:hideMark/>
            <w:tcPrChange w:id="5325" w:author="Autor">
              <w:tcPr>
                <w:tcW w:w="582" w:type="dxa"/>
                <w:shd w:val="clear" w:color="auto" w:fill="auto"/>
                <w:noWrap/>
                <w:vAlign w:val="center"/>
                <w:hideMark/>
              </w:tcPr>
            </w:tcPrChange>
          </w:tcPr>
          <w:p w14:paraId="661B3850" w14:textId="77777777" w:rsidR="000B355C" w:rsidRPr="007001F1" w:rsidRDefault="000B355C" w:rsidP="00CC4466">
            <w:pPr>
              <w:jc w:val="center"/>
              <w:rPr>
                <w:ins w:id="5326" w:author="Autor"/>
                <w:color w:val="000000"/>
              </w:rPr>
            </w:pPr>
            <w:ins w:id="5327" w:author="Autor">
              <w:r>
                <w:rPr>
                  <w:color w:val="000000"/>
                  <w:sz w:val="22"/>
                  <w:szCs w:val="22"/>
                </w:rPr>
                <w:t>7</w:t>
              </w:r>
            </w:ins>
          </w:p>
        </w:tc>
        <w:tc>
          <w:tcPr>
            <w:tcW w:w="4820" w:type="dxa"/>
            <w:gridSpan w:val="2"/>
            <w:shd w:val="clear" w:color="auto" w:fill="auto"/>
            <w:vAlign w:val="center"/>
            <w:hideMark/>
            <w:tcPrChange w:id="5328" w:author="Autor">
              <w:tcPr>
                <w:tcW w:w="4820" w:type="dxa"/>
                <w:gridSpan w:val="2"/>
                <w:shd w:val="clear" w:color="auto" w:fill="auto"/>
                <w:vAlign w:val="center"/>
                <w:hideMark/>
              </w:tcPr>
            </w:tcPrChange>
          </w:tcPr>
          <w:p w14:paraId="3D4C46CE" w14:textId="68FC0748" w:rsidR="000B355C" w:rsidRPr="007001F1" w:rsidRDefault="000B355C" w:rsidP="00AC1CAE">
            <w:pPr>
              <w:jc w:val="both"/>
              <w:rPr>
                <w:ins w:id="5329" w:author="Autor"/>
                <w:color w:val="000000"/>
              </w:rPr>
            </w:pPr>
            <w:ins w:id="5330" w:author="Autor">
              <w:r w:rsidRPr="007001F1">
                <w:rPr>
                  <w:color w:val="000000"/>
                  <w:sz w:val="22"/>
                  <w:szCs w:val="22"/>
                </w:rPr>
                <w:t xml:space="preserve">Je  obsah </w:t>
              </w:r>
              <w:del w:id="5331" w:author="Autor">
                <w:r w:rsidRPr="007001F1" w:rsidDel="00E20FDE">
                  <w:rPr>
                    <w:color w:val="000000"/>
                    <w:sz w:val="22"/>
                    <w:szCs w:val="22"/>
                  </w:rPr>
                  <w:delText xml:space="preserve">uzavretej </w:delText>
                </w:r>
                <w:r w:rsidR="008F17F1" w:rsidDel="00AC1CAE">
                  <w:rPr>
                    <w:color w:val="000000"/>
                    <w:sz w:val="22"/>
                    <w:szCs w:val="22"/>
                  </w:rPr>
                  <w:delText xml:space="preserve">navrhovanej </w:delText>
                </w:r>
              </w:del>
              <w:r w:rsidRPr="007001F1">
                <w:rPr>
                  <w:color w:val="000000"/>
                  <w:sz w:val="22"/>
                  <w:szCs w:val="22"/>
                </w:rPr>
                <w:t xml:space="preserve">zmluvy  z pohľadu kontroly predmetu  zákazky, návrhu zmluvných podmienok a iných údajov vo vecnom súlade so schválenou žiadosťou o poskytnutie NFP a účinnou Zmluvou o NFP? </w:t>
              </w:r>
            </w:ins>
          </w:p>
        </w:tc>
        <w:tc>
          <w:tcPr>
            <w:tcW w:w="567" w:type="dxa"/>
            <w:shd w:val="clear" w:color="auto" w:fill="auto"/>
            <w:vAlign w:val="center"/>
            <w:hideMark/>
            <w:tcPrChange w:id="5332" w:author="Autor">
              <w:tcPr>
                <w:tcW w:w="567" w:type="dxa"/>
                <w:shd w:val="clear" w:color="auto" w:fill="auto"/>
                <w:vAlign w:val="center"/>
                <w:hideMark/>
              </w:tcPr>
            </w:tcPrChange>
          </w:tcPr>
          <w:p w14:paraId="32451C56" w14:textId="77777777" w:rsidR="000B355C" w:rsidRPr="007001F1" w:rsidRDefault="000B355C" w:rsidP="00CC4466">
            <w:pPr>
              <w:jc w:val="center"/>
              <w:rPr>
                <w:ins w:id="5333" w:author="Autor"/>
                <w:color w:val="000000"/>
              </w:rPr>
            </w:pPr>
            <w:ins w:id="5334" w:author="Autor">
              <w:r w:rsidRPr="007001F1">
                <w:rPr>
                  <w:color w:val="000000"/>
                  <w:sz w:val="22"/>
                  <w:szCs w:val="22"/>
                </w:rPr>
                <w:t> </w:t>
              </w:r>
            </w:ins>
          </w:p>
        </w:tc>
        <w:tc>
          <w:tcPr>
            <w:tcW w:w="567" w:type="dxa"/>
            <w:shd w:val="clear" w:color="auto" w:fill="auto"/>
            <w:vAlign w:val="center"/>
            <w:hideMark/>
            <w:tcPrChange w:id="5335" w:author="Autor">
              <w:tcPr>
                <w:tcW w:w="567" w:type="dxa"/>
                <w:shd w:val="clear" w:color="auto" w:fill="auto"/>
                <w:vAlign w:val="center"/>
                <w:hideMark/>
              </w:tcPr>
            </w:tcPrChange>
          </w:tcPr>
          <w:p w14:paraId="205CDE5E" w14:textId="77777777" w:rsidR="000B355C" w:rsidRPr="007001F1" w:rsidRDefault="000B355C" w:rsidP="00CC4466">
            <w:pPr>
              <w:jc w:val="center"/>
              <w:rPr>
                <w:ins w:id="5336" w:author="Autor"/>
                <w:color w:val="000000"/>
              </w:rPr>
            </w:pPr>
            <w:ins w:id="5337" w:author="Autor">
              <w:r w:rsidRPr="007001F1">
                <w:rPr>
                  <w:color w:val="000000"/>
                  <w:sz w:val="22"/>
                  <w:szCs w:val="22"/>
                </w:rPr>
                <w:t> </w:t>
              </w:r>
            </w:ins>
          </w:p>
        </w:tc>
        <w:tc>
          <w:tcPr>
            <w:tcW w:w="776" w:type="dxa"/>
            <w:shd w:val="clear" w:color="auto" w:fill="auto"/>
            <w:vAlign w:val="center"/>
            <w:hideMark/>
            <w:tcPrChange w:id="5338" w:author="Autor">
              <w:tcPr>
                <w:tcW w:w="776" w:type="dxa"/>
                <w:shd w:val="clear" w:color="auto" w:fill="auto"/>
                <w:vAlign w:val="center"/>
                <w:hideMark/>
              </w:tcPr>
            </w:tcPrChange>
          </w:tcPr>
          <w:p w14:paraId="25CB8ECC" w14:textId="77777777" w:rsidR="000B355C" w:rsidRPr="007001F1" w:rsidRDefault="000B355C" w:rsidP="00CC4466">
            <w:pPr>
              <w:jc w:val="center"/>
              <w:rPr>
                <w:ins w:id="5339" w:author="Autor"/>
                <w:color w:val="000000"/>
              </w:rPr>
            </w:pPr>
            <w:ins w:id="5340" w:author="Autor">
              <w:r w:rsidRPr="007001F1">
                <w:rPr>
                  <w:color w:val="000000"/>
                  <w:sz w:val="22"/>
                  <w:szCs w:val="22"/>
                </w:rPr>
                <w:t> </w:t>
              </w:r>
            </w:ins>
          </w:p>
        </w:tc>
        <w:tc>
          <w:tcPr>
            <w:tcW w:w="1775" w:type="dxa"/>
            <w:shd w:val="clear" w:color="auto" w:fill="auto"/>
            <w:vAlign w:val="center"/>
            <w:hideMark/>
            <w:tcPrChange w:id="5341" w:author="Autor">
              <w:tcPr>
                <w:tcW w:w="1775" w:type="dxa"/>
                <w:shd w:val="clear" w:color="auto" w:fill="auto"/>
                <w:vAlign w:val="center"/>
                <w:hideMark/>
              </w:tcPr>
            </w:tcPrChange>
          </w:tcPr>
          <w:p w14:paraId="0D31E900" w14:textId="77777777" w:rsidR="000B355C" w:rsidRPr="007001F1" w:rsidRDefault="000B355C" w:rsidP="00CC4466">
            <w:pPr>
              <w:jc w:val="center"/>
              <w:rPr>
                <w:ins w:id="5342" w:author="Autor"/>
                <w:color w:val="000000"/>
              </w:rPr>
            </w:pPr>
            <w:ins w:id="5343" w:author="Autor">
              <w:r w:rsidRPr="007001F1">
                <w:rPr>
                  <w:color w:val="000000"/>
                  <w:sz w:val="22"/>
                  <w:szCs w:val="22"/>
                </w:rPr>
                <w:t> </w:t>
              </w:r>
            </w:ins>
          </w:p>
        </w:tc>
      </w:tr>
      <w:tr w:rsidR="000B355C" w:rsidRPr="007001F1" w14:paraId="55C71B92" w14:textId="77777777" w:rsidTr="00E70316">
        <w:trPr>
          <w:trHeight w:val="20"/>
          <w:ins w:id="5344" w:author="Autor"/>
          <w:trPrChange w:id="5345" w:author="Autor">
            <w:trPr>
              <w:trHeight w:val="20"/>
            </w:trPr>
          </w:trPrChange>
        </w:trPr>
        <w:tc>
          <w:tcPr>
            <w:tcW w:w="582" w:type="dxa"/>
            <w:shd w:val="clear" w:color="auto" w:fill="auto"/>
            <w:noWrap/>
            <w:vAlign w:val="center"/>
            <w:hideMark/>
            <w:tcPrChange w:id="5346" w:author="Autor">
              <w:tcPr>
                <w:tcW w:w="582" w:type="dxa"/>
                <w:shd w:val="clear" w:color="auto" w:fill="auto"/>
                <w:noWrap/>
                <w:vAlign w:val="center"/>
                <w:hideMark/>
              </w:tcPr>
            </w:tcPrChange>
          </w:tcPr>
          <w:p w14:paraId="5F3DBE13" w14:textId="77777777" w:rsidR="000B355C" w:rsidRPr="007001F1" w:rsidRDefault="000B355C" w:rsidP="00CC4466">
            <w:pPr>
              <w:jc w:val="center"/>
              <w:rPr>
                <w:ins w:id="5347" w:author="Autor"/>
                <w:color w:val="000000"/>
              </w:rPr>
            </w:pPr>
            <w:ins w:id="5348" w:author="Autor">
              <w:r w:rsidRPr="007C7298">
                <w:rPr>
                  <w:color w:val="000000"/>
                  <w:sz w:val="22"/>
                  <w:szCs w:val="22"/>
                </w:rPr>
                <w:t>8</w:t>
              </w:r>
            </w:ins>
          </w:p>
        </w:tc>
        <w:tc>
          <w:tcPr>
            <w:tcW w:w="4820" w:type="dxa"/>
            <w:gridSpan w:val="2"/>
            <w:shd w:val="clear" w:color="auto" w:fill="auto"/>
            <w:vAlign w:val="center"/>
            <w:hideMark/>
            <w:tcPrChange w:id="5349" w:author="Autor">
              <w:tcPr>
                <w:tcW w:w="4820" w:type="dxa"/>
                <w:gridSpan w:val="2"/>
                <w:shd w:val="clear" w:color="auto" w:fill="auto"/>
                <w:vAlign w:val="center"/>
                <w:hideMark/>
              </w:tcPr>
            </w:tcPrChange>
          </w:tcPr>
          <w:p w14:paraId="5EB1C9D3" w14:textId="20257806" w:rsidR="000B355C" w:rsidRPr="007001F1" w:rsidRDefault="000B355C" w:rsidP="00CC4466">
            <w:pPr>
              <w:jc w:val="both"/>
              <w:rPr>
                <w:ins w:id="5350" w:author="Autor"/>
                <w:color w:val="000000"/>
              </w:rPr>
            </w:pPr>
            <w:ins w:id="5351" w:author="Autor">
              <w:del w:id="5352" w:author="Autor">
                <w:r w:rsidRPr="007001F1" w:rsidDel="00B62D6F">
                  <w:rPr>
                    <w:color w:val="000000"/>
                    <w:sz w:val="22"/>
                    <w:szCs w:val="22"/>
                  </w:rPr>
                  <w:delText>Bola výsledná zmluva zverejnená v súlade so zákonom o slobodnom prístupe k informáciám</w:delText>
                </w:r>
                <w:r w:rsidDel="00B62D6F">
                  <w:delText xml:space="preserve"> </w:delText>
                </w:r>
                <w:r w:rsidRPr="00EF10E3" w:rsidDel="00B62D6F">
                  <w:rPr>
                    <w:color w:val="000000"/>
                    <w:sz w:val="22"/>
                    <w:szCs w:val="22"/>
                  </w:rPr>
                  <w:delText>a podpísaná oprávnenými osobami</w:delText>
                </w:r>
                <w:r w:rsidRPr="007001F1" w:rsidDel="00B62D6F">
                  <w:rPr>
                    <w:color w:val="000000"/>
                    <w:sz w:val="22"/>
                    <w:szCs w:val="22"/>
                  </w:rPr>
                  <w:delText xml:space="preserve">? </w:delText>
                </w:r>
              </w:del>
            </w:ins>
          </w:p>
        </w:tc>
        <w:tc>
          <w:tcPr>
            <w:tcW w:w="567" w:type="dxa"/>
            <w:shd w:val="clear" w:color="auto" w:fill="auto"/>
            <w:vAlign w:val="center"/>
            <w:hideMark/>
            <w:tcPrChange w:id="5353" w:author="Autor">
              <w:tcPr>
                <w:tcW w:w="567" w:type="dxa"/>
                <w:shd w:val="clear" w:color="auto" w:fill="auto"/>
                <w:vAlign w:val="center"/>
                <w:hideMark/>
              </w:tcPr>
            </w:tcPrChange>
          </w:tcPr>
          <w:p w14:paraId="65988535" w14:textId="77777777" w:rsidR="000B355C" w:rsidRPr="007001F1" w:rsidRDefault="000B355C" w:rsidP="00CC4466">
            <w:pPr>
              <w:jc w:val="center"/>
              <w:rPr>
                <w:ins w:id="5354" w:author="Autor"/>
                <w:color w:val="000000"/>
              </w:rPr>
            </w:pPr>
            <w:ins w:id="5355" w:author="Autor">
              <w:r w:rsidRPr="007001F1">
                <w:rPr>
                  <w:color w:val="000000"/>
                  <w:sz w:val="22"/>
                  <w:szCs w:val="22"/>
                </w:rPr>
                <w:t> </w:t>
              </w:r>
            </w:ins>
          </w:p>
        </w:tc>
        <w:tc>
          <w:tcPr>
            <w:tcW w:w="567" w:type="dxa"/>
            <w:shd w:val="clear" w:color="auto" w:fill="auto"/>
            <w:vAlign w:val="center"/>
            <w:hideMark/>
            <w:tcPrChange w:id="5356" w:author="Autor">
              <w:tcPr>
                <w:tcW w:w="567" w:type="dxa"/>
                <w:shd w:val="clear" w:color="auto" w:fill="auto"/>
                <w:vAlign w:val="center"/>
                <w:hideMark/>
              </w:tcPr>
            </w:tcPrChange>
          </w:tcPr>
          <w:p w14:paraId="273B2F20" w14:textId="77777777" w:rsidR="000B355C" w:rsidRPr="007001F1" w:rsidRDefault="000B355C" w:rsidP="00CC4466">
            <w:pPr>
              <w:jc w:val="center"/>
              <w:rPr>
                <w:ins w:id="5357" w:author="Autor"/>
                <w:color w:val="000000"/>
              </w:rPr>
            </w:pPr>
            <w:ins w:id="5358" w:author="Autor">
              <w:r w:rsidRPr="007001F1">
                <w:rPr>
                  <w:color w:val="000000"/>
                  <w:sz w:val="22"/>
                  <w:szCs w:val="22"/>
                </w:rPr>
                <w:t> </w:t>
              </w:r>
            </w:ins>
          </w:p>
        </w:tc>
        <w:tc>
          <w:tcPr>
            <w:tcW w:w="776" w:type="dxa"/>
            <w:shd w:val="clear" w:color="auto" w:fill="auto"/>
            <w:vAlign w:val="center"/>
            <w:hideMark/>
            <w:tcPrChange w:id="5359" w:author="Autor">
              <w:tcPr>
                <w:tcW w:w="776" w:type="dxa"/>
                <w:shd w:val="clear" w:color="auto" w:fill="auto"/>
                <w:vAlign w:val="center"/>
                <w:hideMark/>
              </w:tcPr>
            </w:tcPrChange>
          </w:tcPr>
          <w:p w14:paraId="248BB58B" w14:textId="77777777" w:rsidR="000B355C" w:rsidRPr="007001F1" w:rsidRDefault="000B355C" w:rsidP="00CC4466">
            <w:pPr>
              <w:jc w:val="center"/>
              <w:rPr>
                <w:ins w:id="5360" w:author="Autor"/>
                <w:color w:val="000000"/>
              </w:rPr>
            </w:pPr>
            <w:ins w:id="5361" w:author="Autor">
              <w:r w:rsidRPr="007001F1">
                <w:rPr>
                  <w:color w:val="000000"/>
                  <w:sz w:val="22"/>
                  <w:szCs w:val="22"/>
                </w:rPr>
                <w:t> </w:t>
              </w:r>
            </w:ins>
          </w:p>
        </w:tc>
        <w:tc>
          <w:tcPr>
            <w:tcW w:w="1775" w:type="dxa"/>
            <w:shd w:val="clear" w:color="auto" w:fill="auto"/>
            <w:vAlign w:val="center"/>
            <w:hideMark/>
            <w:tcPrChange w:id="5362" w:author="Autor">
              <w:tcPr>
                <w:tcW w:w="1775" w:type="dxa"/>
                <w:shd w:val="clear" w:color="auto" w:fill="auto"/>
                <w:vAlign w:val="center"/>
                <w:hideMark/>
              </w:tcPr>
            </w:tcPrChange>
          </w:tcPr>
          <w:p w14:paraId="1EC063F3" w14:textId="77777777" w:rsidR="000B355C" w:rsidRPr="007001F1" w:rsidRDefault="000B355C" w:rsidP="00CC4466">
            <w:pPr>
              <w:jc w:val="center"/>
              <w:rPr>
                <w:ins w:id="5363" w:author="Autor"/>
                <w:color w:val="000000"/>
              </w:rPr>
            </w:pPr>
            <w:ins w:id="5364" w:author="Autor">
              <w:r w:rsidRPr="007001F1">
                <w:rPr>
                  <w:color w:val="000000"/>
                  <w:sz w:val="22"/>
                  <w:szCs w:val="22"/>
                </w:rPr>
                <w:t> </w:t>
              </w:r>
            </w:ins>
          </w:p>
        </w:tc>
      </w:tr>
      <w:tr w:rsidR="000B355C" w:rsidRPr="007001F1" w14:paraId="4ABEE83D" w14:textId="77777777" w:rsidTr="00E70316">
        <w:trPr>
          <w:trHeight w:val="20"/>
          <w:ins w:id="5365" w:author="Autor"/>
          <w:trPrChange w:id="5366" w:author="Autor">
            <w:trPr>
              <w:trHeight w:val="20"/>
            </w:trPr>
          </w:trPrChange>
        </w:trPr>
        <w:tc>
          <w:tcPr>
            <w:tcW w:w="582" w:type="dxa"/>
            <w:shd w:val="clear" w:color="auto" w:fill="auto"/>
            <w:noWrap/>
            <w:vAlign w:val="center"/>
            <w:hideMark/>
            <w:tcPrChange w:id="5367" w:author="Autor">
              <w:tcPr>
                <w:tcW w:w="582" w:type="dxa"/>
                <w:shd w:val="clear" w:color="auto" w:fill="auto"/>
                <w:noWrap/>
                <w:vAlign w:val="center"/>
                <w:hideMark/>
              </w:tcPr>
            </w:tcPrChange>
          </w:tcPr>
          <w:p w14:paraId="52799604" w14:textId="77777777" w:rsidR="000B355C" w:rsidRPr="007001F1" w:rsidRDefault="000B355C" w:rsidP="00CC4466">
            <w:pPr>
              <w:jc w:val="center"/>
              <w:rPr>
                <w:ins w:id="5368" w:author="Autor"/>
                <w:color w:val="000000"/>
              </w:rPr>
            </w:pPr>
            <w:ins w:id="5369" w:author="Autor">
              <w:r>
                <w:rPr>
                  <w:color w:val="000000"/>
                  <w:sz w:val="22"/>
                  <w:szCs w:val="22"/>
                </w:rPr>
                <w:t>9</w:t>
              </w:r>
            </w:ins>
          </w:p>
        </w:tc>
        <w:tc>
          <w:tcPr>
            <w:tcW w:w="4820" w:type="dxa"/>
            <w:gridSpan w:val="2"/>
            <w:shd w:val="clear" w:color="auto" w:fill="auto"/>
            <w:vAlign w:val="center"/>
            <w:hideMark/>
            <w:tcPrChange w:id="5370" w:author="Autor">
              <w:tcPr>
                <w:tcW w:w="4820" w:type="dxa"/>
                <w:gridSpan w:val="2"/>
                <w:shd w:val="clear" w:color="auto" w:fill="auto"/>
                <w:vAlign w:val="center"/>
                <w:hideMark/>
              </w:tcPr>
            </w:tcPrChange>
          </w:tcPr>
          <w:p w14:paraId="1D7CF976" w14:textId="5AD9319F" w:rsidR="000B355C" w:rsidRPr="007001F1" w:rsidRDefault="000B355C" w:rsidP="00D979C1">
            <w:pPr>
              <w:jc w:val="both"/>
              <w:rPr>
                <w:ins w:id="5371" w:author="Autor"/>
                <w:color w:val="000000"/>
              </w:rPr>
            </w:pPr>
            <w:ins w:id="5372" w:author="Autor">
              <w:r w:rsidRPr="007001F1">
                <w:rPr>
                  <w:color w:val="000000"/>
                  <w:sz w:val="22"/>
                  <w:szCs w:val="22"/>
                </w:rPr>
                <w:t>Neboli identifikované iné porušenia pravidiel a postupov  obstarávania</w:t>
              </w:r>
              <w:del w:id="5373" w:author="Autor">
                <w:r w:rsidDel="00D979C1">
                  <w:rPr>
                    <w:color w:val="000000"/>
                    <w:sz w:val="22"/>
                    <w:szCs w:val="22"/>
                  </w:rPr>
                  <w:delText xml:space="preserve"> </w:delText>
                </w:r>
                <w:r w:rsidRPr="00F94C35" w:rsidDel="00D979C1">
                  <w:rPr>
                    <w:color w:val="000000"/>
                    <w:sz w:val="22"/>
                    <w:szCs w:val="22"/>
                  </w:rPr>
                  <w:delText>(napr. nesplnenie postkontraktačných  oznamovacích povinností verejného obstarávateľa voči ÚVO resp. profilu verejného obstarávateľa)</w:delText>
                </w:r>
              </w:del>
              <w:r w:rsidRPr="007001F1">
                <w:rPr>
                  <w:color w:val="000000"/>
                  <w:sz w:val="22"/>
                  <w:szCs w:val="22"/>
                </w:rPr>
                <w:t>?</w:t>
              </w:r>
            </w:ins>
          </w:p>
        </w:tc>
        <w:tc>
          <w:tcPr>
            <w:tcW w:w="567" w:type="dxa"/>
            <w:shd w:val="clear" w:color="auto" w:fill="auto"/>
            <w:vAlign w:val="center"/>
            <w:hideMark/>
            <w:tcPrChange w:id="5374" w:author="Autor">
              <w:tcPr>
                <w:tcW w:w="567" w:type="dxa"/>
                <w:shd w:val="clear" w:color="auto" w:fill="auto"/>
                <w:vAlign w:val="center"/>
                <w:hideMark/>
              </w:tcPr>
            </w:tcPrChange>
          </w:tcPr>
          <w:p w14:paraId="5E7AEDD2" w14:textId="77777777" w:rsidR="000B355C" w:rsidRPr="007001F1" w:rsidRDefault="000B355C" w:rsidP="00CC4466">
            <w:pPr>
              <w:jc w:val="center"/>
              <w:rPr>
                <w:ins w:id="5375" w:author="Autor"/>
                <w:color w:val="000000"/>
              </w:rPr>
            </w:pPr>
            <w:ins w:id="5376" w:author="Autor">
              <w:r w:rsidRPr="007001F1">
                <w:rPr>
                  <w:color w:val="000000"/>
                  <w:sz w:val="22"/>
                  <w:szCs w:val="22"/>
                </w:rPr>
                <w:t> </w:t>
              </w:r>
            </w:ins>
          </w:p>
        </w:tc>
        <w:tc>
          <w:tcPr>
            <w:tcW w:w="567" w:type="dxa"/>
            <w:shd w:val="clear" w:color="auto" w:fill="auto"/>
            <w:vAlign w:val="center"/>
            <w:hideMark/>
            <w:tcPrChange w:id="5377" w:author="Autor">
              <w:tcPr>
                <w:tcW w:w="567" w:type="dxa"/>
                <w:shd w:val="clear" w:color="auto" w:fill="auto"/>
                <w:vAlign w:val="center"/>
                <w:hideMark/>
              </w:tcPr>
            </w:tcPrChange>
          </w:tcPr>
          <w:p w14:paraId="2D0275D8" w14:textId="77777777" w:rsidR="000B355C" w:rsidRPr="007001F1" w:rsidRDefault="000B355C" w:rsidP="00CC4466">
            <w:pPr>
              <w:jc w:val="center"/>
              <w:rPr>
                <w:ins w:id="5378" w:author="Autor"/>
                <w:color w:val="000000"/>
              </w:rPr>
            </w:pPr>
            <w:ins w:id="5379" w:author="Autor">
              <w:r w:rsidRPr="007001F1">
                <w:rPr>
                  <w:color w:val="000000"/>
                  <w:sz w:val="22"/>
                  <w:szCs w:val="22"/>
                </w:rPr>
                <w:t> </w:t>
              </w:r>
            </w:ins>
          </w:p>
        </w:tc>
        <w:tc>
          <w:tcPr>
            <w:tcW w:w="776" w:type="dxa"/>
            <w:shd w:val="clear" w:color="auto" w:fill="auto"/>
            <w:vAlign w:val="center"/>
            <w:hideMark/>
            <w:tcPrChange w:id="5380" w:author="Autor">
              <w:tcPr>
                <w:tcW w:w="776" w:type="dxa"/>
                <w:shd w:val="clear" w:color="auto" w:fill="auto"/>
                <w:vAlign w:val="center"/>
                <w:hideMark/>
              </w:tcPr>
            </w:tcPrChange>
          </w:tcPr>
          <w:p w14:paraId="526FB02A" w14:textId="77777777" w:rsidR="000B355C" w:rsidRPr="007001F1" w:rsidRDefault="000B355C" w:rsidP="00CC4466">
            <w:pPr>
              <w:jc w:val="center"/>
              <w:rPr>
                <w:ins w:id="5381" w:author="Autor"/>
                <w:color w:val="000000"/>
              </w:rPr>
            </w:pPr>
            <w:ins w:id="5382" w:author="Autor">
              <w:r w:rsidRPr="007001F1">
                <w:rPr>
                  <w:color w:val="000000"/>
                  <w:sz w:val="22"/>
                  <w:szCs w:val="22"/>
                </w:rPr>
                <w:t> </w:t>
              </w:r>
            </w:ins>
          </w:p>
        </w:tc>
        <w:tc>
          <w:tcPr>
            <w:tcW w:w="1775" w:type="dxa"/>
            <w:shd w:val="clear" w:color="auto" w:fill="auto"/>
            <w:vAlign w:val="center"/>
            <w:hideMark/>
            <w:tcPrChange w:id="5383" w:author="Autor">
              <w:tcPr>
                <w:tcW w:w="1775" w:type="dxa"/>
                <w:shd w:val="clear" w:color="auto" w:fill="auto"/>
                <w:vAlign w:val="center"/>
                <w:hideMark/>
              </w:tcPr>
            </w:tcPrChange>
          </w:tcPr>
          <w:p w14:paraId="21C62D27" w14:textId="77777777" w:rsidR="000B355C" w:rsidRPr="007001F1" w:rsidRDefault="000B355C" w:rsidP="00CC4466">
            <w:pPr>
              <w:jc w:val="center"/>
              <w:rPr>
                <w:ins w:id="5384" w:author="Autor"/>
                <w:color w:val="000000"/>
              </w:rPr>
            </w:pPr>
            <w:ins w:id="5385" w:author="Autor">
              <w:r w:rsidRPr="007001F1">
                <w:rPr>
                  <w:color w:val="000000"/>
                  <w:sz w:val="22"/>
                  <w:szCs w:val="22"/>
                </w:rPr>
                <w:t> </w:t>
              </w:r>
            </w:ins>
          </w:p>
        </w:tc>
      </w:tr>
      <w:tr w:rsidR="000B355C" w:rsidRPr="007001F1" w14:paraId="36984640" w14:textId="77777777" w:rsidTr="00E70316">
        <w:trPr>
          <w:trHeight w:val="20"/>
          <w:ins w:id="5386" w:author="Autor"/>
          <w:trPrChange w:id="5387" w:author="Autor">
            <w:trPr>
              <w:trHeight w:val="20"/>
            </w:trPr>
          </w:trPrChange>
        </w:trPr>
        <w:tc>
          <w:tcPr>
            <w:tcW w:w="582" w:type="dxa"/>
            <w:shd w:val="clear" w:color="auto" w:fill="auto"/>
            <w:noWrap/>
            <w:vAlign w:val="center"/>
            <w:tcPrChange w:id="5388" w:author="Autor">
              <w:tcPr>
                <w:tcW w:w="582" w:type="dxa"/>
                <w:shd w:val="clear" w:color="auto" w:fill="auto"/>
                <w:noWrap/>
                <w:vAlign w:val="center"/>
              </w:tcPr>
            </w:tcPrChange>
          </w:tcPr>
          <w:p w14:paraId="18E05969" w14:textId="77777777" w:rsidR="000B355C" w:rsidRDefault="000B355C" w:rsidP="00CC4466">
            <w:pPr>
              <w:jc w:val="center"/>
              <w:rPr>
                <w:ins w:id="5389" w:author="Autor"/>
                <w:color w:val="000000"/>
                <w:sz w:val="22"/>
                <w:szCs w:val="22"/>
              </w:rPr>
            </w:pPr>
          </w:p>
        </w:tc>
        <w:tc>
          <w:tcPr>
            <w:tcW w:w="4820" w:type="dxa"/>
            <w:gridSpan w:val="2"/>
            <w:shd w:val="clear" w:color="auto" w:fill="auto"/>
            <w:vAlign w:val="center"/>
            <w:tcPrChange w:id="5390" w:author="Autor">
              <w:tcPr>
                <w:tcW w:w="4820" w:type="dxa"/>
                <w:gridSpan w:val="2"/>
                <w:shd w:val="clear" w:color="auto" w:fill="auto"/>
                <w:vAlign w:val="center"/>
              </w:tcPr>
            </w:tcPrChange>
          </w:tcPr>
          <w:p w14:paraId="71D2BE2C" w14:textId="77777777" w:rsidR="000B355C" w:rsidRPr="007001F1" w:rsidRDefault="000B355C" w:rsidP="00CC4466">
            <w:pPr>
              <w:jc w:val="both"/>
              <w:rPr>
                <w:ins w:id="5391" w:author="Autor"/>
                <w:color w:val="000000"/>
                <w:sz w:val="22"/>
                <w:szCs w:val="22"/>
              </w:rPr>
            </w:pPr>
          </w:p>
        </w:tc>
        <w:tc>
          <w:tcPr>
            <w:tcW w:w="567" w:type="dxa"/>
            <w:shd w:val="clear" w:color="auto" w:fill="auto"/>
            <w:vAlign w:val="center"/>
            <w:tcPrChange w:id="5392" w:author="Autor">
              <w:tcPr>
                <w:tcW w:w="567" w:type="dxa"/>
                <w:shd w:val="clear" w:color="auto" w:fill="auto"/>
                <w:vAlign w:val="center"/>
              </w:tcPr>
            </w:tcPrChange>
          </w:tcPr>
          <w:p w14:paraId="3CD6A48E" w14:textId="77777777" w:rsidR="000B355C" w:rsidRPr="007001F1" w:rsidRDefault="000B355C" w:rsidP="00CC4466">
            <w:pPr>
              <w:jc w:val="center"/>
              <w:rPr>
                <w:ins w:id="5393" w:author="Autor"/>
                <w:color w:val="000000"/>
                <w:sz w:val="22"/>
                <w:szCs w:val="22"/>
              </w:rPr>
            </w:pPr>
          </w:p>
        </w:tc>
        <w:tc>
          <w:tcPr>
            <w:tcW w:w="567" w:type="dxa"/>
            <w:shd w:val="clear" w:color="auto" w:fill="auto"/>
            <w:vAlign w:val="center"/>
            <w:tcPrChange w:id="5394" w:author="Autor">
              <w:tcPr>
                <w:tcW w:w="567" w:type="dxa"/>
                <w:shd w:val="clear" w:color="auto" w:fill="auto"/>
                <w:vAlign w:val="center"/>
              </w:tcPr>
            </w:tcPrChange>
          </w:tcPr>
          <w:p w14:paraId="1173BE1F" w14:textId="77777777" w:rsidR="000B355C" w:rsidRPr="007001F1" w:rsidRDefault="000B355C" w:rsidP="00CC4466">
            <w:pPr>
              <w:jc w:val="center"/>
              <w:rPr>
                <w:ins w:id="5395" w:author="Autor"/>
                <w:color w:val="000000"/>
                <w:sz w:val="22"/>
                <w:szCs w:val="22"/>
              </w:rPr>
            </w:pPr>
          </w:p>
        </w:tc>
        <w:tc>
          <w:tcPr>
            <w:tcW w:w="776" w:type="dxa"/>
            <w:shd w:val="clear" w:color="auto" w:fill="auto"/>
            <w:vAlign w:val="center"/>
            <w:tcPrChange w:id="5396" w:author="Autor">
              <w:tcPr>
                <w:tcW w:w="776" w:type="dxa"/>
                <w:shd w:val="clear" w:color="auto" w:fill="auto"/>
                <w:vAlign w:val="center"/>
              </w:tcPr>
            </w:tcPrChange>
          </w:tcPr>
          <w:p w14:paraId="20515945" w14:textId="77777777" w:rsidR="000B355C" w:rsidRPr="007001F1" w:rsidRDefault="000B355C" w:rsidP="00CC4466">
            <w:pPr>
              <w:jc w:val="center"/>
              <w:rPr>
                <w:ins w:id="5397" w:author="Autor"/>
                <w:color w:val="000000"/>
                <w:sz w:val="22"/>
                <w:szCs w:val="22"/>
              </w:rPr>
            </w:pPr>
          </w:p>
        </w:tc>
        <w:tc>
          <w:tcPr>
            <w:tcW w:w="1775" w:type="dxa"/>
            <w:shd w:val="clear" w:color="auto" w:fill="auto"/>
            <w:vAlign w:val="center"/>
            <w:tcPrChange w:id="5398" w:author="Autor">
              <w:tcPr>
                <w:tcW w:w="1775" w:type="dxa"/>
                <w:shd w:val="clear" w:color="auto" w:fill="auto"/>
                <w:vAlign w:val="center"/>
              </w:tcPr>
            </w:tcPrChange>
          </w:tcPr>
          <w:p w14:paraId="6BDA73C5" w14:textId="77777777" w:rsidR="000B355C" w:rsidRPr="007001F1" w:rsidRDefault="000B355C" w:rsidP="00CC4466">
            <w:pPr>
              <w:jc w:val="center"/>
              <w:rPr>
                <w:ins w:id="5399" w:author="Autor"/>
                <w:color w:val="000000"/>
                <w:sz w:val="22"/>
                <w:szCs w:val="22"/>
              </w:rPr>
            </w:pPr>
          </w:p>
        </w:tc>
      </w:tr>
      <w:tr w:rsidR="000B355C" w:rsidRPr="007001F1" w14:paraId="469061CF" w14:textId="77777777" w:rsidTr="00E70316">
        <w:trPr>
          <w:trHeight w:val="300"/>
          <w:ins w:id="5400" w:author="Autor"/>
          <w:trPrChange w:id="5401" w:author="Autor">
            <w:trPr>
              <w:trHeight w:val="300"/>
            </w:trPr>
          </w:trPrChange>
        </w:trPr>
        <w:tc>
          <w:tcPr>
            <w:tcW w:w="3559" w:type="dxa"/>
            <w:gridSpan w:val="2"/>
            <w:shd w:val="clear" w:color="auto" w:fill="auto"/>
            <w:vAlign w:val="center"/>
            <w:hideMark/>
            <w:tcPrChange w:id="5402" w:author="Autor">
              <w:tcPr>
                <w:tcW w:w="3559" w:type="dxa"/>
                <w:gridSpan w:val="2"/>
                <w:shd w:val="clear" w:color="auto" w:fill="auto"/>
                <w:vAlign w:val="center"/>
                <w:hideMark/>
              </w:tcPr>
            </w:tcPrChange>
          </w:tcPr>
          <w:p w14:paraId="0ACBDE7E" w14:textId="77777777" w:rsidR="000B355C" w:rsidRPr="007001F1" w:rsidRDefault="000B355C" w:rsidP="00CC4466">
            <w:pPr>
              <w:rPr>
                <w:ins w:id="5403" w:author="Autor"/>
                <w:b/>
                <w:bCs/>
              </w:rPr>
            </w:pPr>
            <w:ins w:id="5404" w:author="Autor">
              <w:r w:rsidRPr="007001F1">
                <w:rPr>
                  <w:b/>
                  <w:bCs/>
                  <w:sz w:val="22"/>
                  <w:szCs w:val="22"/>
                </w:rPr>
                <w:t>Kontrolu vykonal</w:t>
              </w:r>
              <w:r>
                <w:rPr>
                  <w:rStyle w:val="Odkaznapoznmkupodiarou"/>
                  <w:b/>
                  <w:bCs/>
                  <w:sz w:val="22"/>
                  <w:szCs w:val="22"/>
                </w:rPr>
                <w:footnoteReference w:customMarkFollows="1" w:id="79"/>
                <w:t>2</w:t>
              </w:r>
              <w:r w:rsidRPr="007001F1">
                <w:rPr>
                  <w:b/>
                  <w:bCs/>
                  <w:sz w:val="22"/>
                  <w:szCs w:val="22"/>
                </w:rPr>
                <w:t>:</w:t>
              </w:r>
            </w:ins>
          </w:p>
        </w:tc>
        <w:tc>
          <w:tcPr>
            <w:tcW w:w="5528" w:type="dxa"/>
            <w:gridSpan w:val="5"/>
            <w:shd w:val="clear" w:color="auto" w:fill="auto"/>
            <w:vAlign w:val="center"/>
            <w:hideMark/>
            <w:tcPrChange w:id="5407" w:author="Autor">
              <w:tcPr>
                <w:tcW w:w="5528" w:type="dxa"/>
                <w:gridSpan w:val="5"/>
                <w:shd w:val="clear" w:color="auto" w:fill="auto"/>
                <w:vAlign w:val="center"/>
                <w:hideMark/>
              </w:tcPr>
            </w:tcPrChange>
          </w:tcPr>
          <w:p w14:paraId="4A234810" w14:textId="77777777" w:rsidR="000B355C" w:rsidRPr="007001F1" w:rsidRDefault="000B355C" w:rsidP="00CC4466">
            <w:pPr>
              <w:rPr>
                <w:ins w:id="5408" w:author="Autor"/>
                <w:color w:val="000000"/>
              </w:rPr>
            </w:pPr>
            <w:ins w:id="5409" w:author="Autor">
              <w:r w:rsidRPr="007001F1">
                <w:rPr>
                  <w:color w:val="000000"/>
                  <w:sz w:val="22"/>
                  <w:szCs w:val="22"/>
                </w:rPr>
                <w:t> </w:t>
              </w:r>
            </w:ins>
          </w:p>
        </w:tc>
      </w:tr>
      <w:tr w:rsidR="000B355C" w:rsidRPr="007001F1" w14:paraId="495E4A0C" w14:textId="77777777" w:rsidTr="00E70316">
        <w:trPr>
          <w:trHeight w:val="300"/>
          <w:ins w:id="5410" w:author="Autor"/>
          <w:trPrChange w:id="5411" w:author="Autor">
            <w:trPr>
              <w:trHeight w:val="300"/>
            </w:trPr>
          </w:trPrChange>
        </w:trPr>
        <w:tc>
          <w:tcPr>
            <w:tcW w:w="3559" w:type="dxa"/>
            <w:gridSpan w:val="2"/>
            <w:shd w:val="clear" w:color="auto" w:fill="auto"/>
            <w:vAlign w:val="center"/>
            <w:hideMark/>
            <w:tcPrChange w:id="5412" w:author="Autor">
              <w:tcPr>
                <w:tcW w:w="3559" w:type="dxa"/>
                <w:gridSpan w:val="2"/>
                <w:shd w:val="clear" w:color="auto" w:fill="auto"/>
                <w:vAlign w:val="center"/>
                <w:hideMark/>
              </w:tcPr>
            </w:tcPrChange>
          </w:tcPr>
          <w:p w14:paraId="2C050D6E" w14:textId="77777777" w:rsidR="000B355C" w:rsidRPr="007001F1" w:rsidRDefault="000B355C" w:rsidP="00CC4466">
            <w:pPr>
              <w:rPr>
                <w:ins w:id="5413" w:author="Autor"/>
                <w:b/>
                <w:bCs/>
              </w:rPr>
            </w:pPr>
            <w:ins w:id="5414" w:author="Autor">
              <w:r w:rsidRPr="007001F1">
                <w:rPr>
                  <w:b/>
                  <w:bCs/>
                  <w:sz w:val="22"/>
                  <w:szCs w:val="22"/>
                </w:rPr>
                <w:t>Dátum:</w:t>
              </w:r>
            </w:ins>
          </w:p>
        </w:tc>
        <w:tc>
          <w:tcPr>
            <w:tcW w:w="5528" w:type="dxa"/>
            <w:gridSpan w:val="5"/>
            <w:shd w:val="clear" w:color="auto" w:fill="auto"/>
            <w:vAlign w:val="center"/>
            <w:hideMark/>
            <w:tcPrChange w:id="5415" w:author="Autor">
              <w:tcPr>
                <w:tcW w:w="5528" w:type="dxa"/>
                <w:gridSpan w:val="5"/>
                <w:shd w:val="clear" w:color="auto" w:fill="auto"/>
                <w:vAlign w:val="center"/>
                <w:hideMark/>
              </w:tcPr>
            </w:tcPrChange>
          </w:tcPr>
          <w:p w14:paraId="58E0F686" w14:textId="77777777" w:rsidR="000B355C" w:rsidRPr="007001F1" w:rsidRDefault="000B355C" w:rsidP="00CC4466">
            <w:pPr>
              <w:rPr>
                <w:ins w:id="5416" w:author="Autor"/>
                <w:color w:val="000000"/>
              </w:rPr>
            </w:pPr>
            <w:ins w:id="5417" w:author="Autor">
              <w:r w:rsidRPr="007001F1">
                <w:rPr>
                  <w:color w:val="000000"/>
                  <w:sz w:val="22"/>
                  <w:szCs w:val="22"/>
                </w:rPr>
                <w:t> </w:t>
              </w:r>
            </w:ins>
          </w:p>
        </w:tc>
      </w:tr>
      <w:tr w:rsidR="000B355C" w:rsidRPr="007001F1" w14:paraId="51954B81" w14:textId="77777777" w:rsidTr="00E70316">
        <w:trPr>
          <w:trHeight w:val="300"/>
          <w:ins w:id="5418" w:author="Autor"/>
          <w:trPrChange w:id="5419" w:author="Autor">
            <w:trPr>
              <w:trHeight w:val="300"/>
            </w:trPr>
          </w:trPrChange>
        </w:trPr>
        <w:tc>
          <w:tcPr>
            <w:tcW w:w="3559" w:type="dxa"/>
            <w:gridSpan w:val="2"/>
            <w:shd w:val="clear" w:color="000000" w:fill="FFFFFF"/>
            <w:vAlign w:val="center"/>
            <w:hideMark/>
            <w:tcPrChange w:id="5420" w:author="Autor">
              <w:tcPr>
                <w:tcW w:w="3559" w:type="dxa"/>
                <w:gridSpan w:val="2"/>
                <w:shd w:val="clear" w:color="000000" w:fill="FFFFFF"/>
                <w:vAlign w:val="center"/>
                <w:hideMark/>
              </w:tcPr>
            </w:tcPrChange>
          </w:tcPr>
          <w:p w14:paraId="414B8042" w14:textId="77777777" w:rsidR="000B355C" w:rsidRPr="007001F1" w:rsidRDefault="000B355C" w:rsidP="00CC4466">
            <w:pPr>
              <w:rPr>
                <w:ins w:id="5421" w:author="Autor"/>
                <w:b/>
                <w:bCs/>
              </w:rPr>
            </w:pPr>
            <w:ins w:id="5422" w:author="Autor">
              <w:r w:rsidRPr="007001F1">
                <w:rPr>
                  <w:b/>
                  <w:bCs/>
                  <w:sz w:val="22"/>
                  <w:szCs w:val="22"/>
                </w:rPr>
                <w:t>Podpis:</w:t>
              </w:r>
            </w:ins>
          </w:p>
        </w:tc>
        <w:tc>
          <w:tcPr>
            <w:tcW w:w="5528" w:type="dxa"/>
            <w:gridSpan w:val="5"/>
            <w:shd w:val="clear" w:color="auto" w:fill="auto"/>
            <w:vAlign w:val="center"/>
            <w:hideMark/>
            <w:tcPrChange w:id="5423" w:author="Autor">
              <w:tcPr>
                <w:tcW w:w="5528" w:type="dxa"/>
                <w:gridSpan w:val="5"/>
                <w:shd w:val="clear" w:color="auto" w:fill="auto"/>
                <w:vAlign w:val="center"/>
                <w:hideMark/>
              </w:tcPr>
            </w:tcPrChange>
          </w:tcPr>
          <w:p w14:paraId="08842BE9" w14:textId="77777777" w:rsidR="000B355C" w:rsidRPr="007001F1" w:rsidRDefault="000B355C" w:rsidP="00CC4466">
            <w:pPr>
              <w:rPr>
                <w:ins w:id="5424" w:author="Autor"/>
                <w:color w:val="000000"/>
              </w:rPr>
            </w:pPr>
            <w:ins w:id="5425" w:author="Autor">
              <w:r w:rsidRPr="007001F1">
                <w:rPr>
                  <w:color w:val="000000"/>
                  <w:sz w:val="22"/>
                  <w:szCs w:val="22"/>
                </w:rPr>
                <w:t> </w:t>
              </w:r>
            </w:ins>
          </w:p>
        </w:tc>
      </w:tr>
      <w:tr w:rsidR="000B355C" w:rsidRPr="007001F1" w14:paraId="7C11D838" w14:textId="77777777" w:rsidTr="00E70316">
        <w:trPr>
          <w:trHeight w:val="300"/>
          <w:ins w:id="5426" w:author="Autor"/>
          <w:trPrChange w:id="5427" w:author="Autor">
            <w:trPr>
              <w:trHeight w:val="300"/>
            </w:trPr>
          </w:trPrChange>
        </w:trPr>
        <w:tc>
          <w:tcPr>
            <w:tcW w:w="9087" w:type="dxa"/>
            <w:gridSpan w:val="7"/>
            <w:shd w:val="clear" w:color="auto" w:fill="auto"/>
            <w:noWrap/>
            <w:vAlign w:val="bottom"/>
            <w:hideMark/>
            <w:tcPrChange w:id="5428" w:author="Autor">
              <w:tcPr>
                <w:tcW w:w="9087" w:type="dxa"/>
                <w:gridSpan w:val="7"/>
                <w:shd w:val="clear" w:color="auto" w:fill="auto"/>
                <w:noWrap/>
                <w:vAlign w:val="bottom"/>
                <w:hideMark/>
              </w:tcPr>
            </w:tcPrChange>
          </w:tcPr>
          <w:p w14:paraId="677E871A" w14:textId="77777777" w:rsidR="000B355C" w:rsidRPr="007001F1" w:rsidRDefault="000B355C" w:rsidP="00CC4466">
            <w:pPr>
              <w:jc w:val="center"/>
              <w:rPr>
                <w:ins w:id="5429" w:author="Autor"/>
                <w:color w:val="000000"/>
              </w:rPr>
            </w:pPr>
            <w:ins w:id="5430" w:author="Autor">
              <w:r w:rsidRPr="007001F1">
                <w:rPr>
                  <w:color w:val="000000"/>
                  <w:sz w:val="22"/>
                  <w:szCs w:val="22"/>
                </w:rPr>
                <w:t> </w:t>
              </w:r>
            </w:ins>
          </w:p>
        </w:tc>
      </w:tr>
      <w:tr w:rsidR="000B355C" w:rsidRPr="007001F1" w14:paraId="342C7CBE" w14:textId="77777777" w:rsidTr="00E70316">
        <w:trPr>
          <w:trHeight w:val="300"/>
          <w:ins w:id="5431" w:author="Autor"/>
          <w:trPrChange w:id="5432" w:author="Autor">
            <w:trPr>
              <w:trHeight w:val="300"/>
            </w:trPr>
          </w:trPrChange>
        </w:trPr>
        <w:tc>
          <w:tcPr>
            <w:tcW w:w="3559" w:type="dxa"/>
            <w:gridSpan w:val="2"/>
            <w:shd w:val="clear" w:color="000000" w:fill="FFFFFF"/>
            <w:vAlign w:val="center"/>
            <w:hideMark/>
            <w:tcPrChange w:id="5433" w:author="Autor">
              <w:tcPr>
                <w:tcW w:w="3559" w:type="dxa"/>
                <w:gridSpan w:val="2"/>
                <w:shd w:val="clear" w:color="000000" w:fill="FFFFFF"/>
                <w:vAlign w:val="center"/>
                <w:hideMark/>
              </w:tcPr>
            </w:tcPrChange>
          </w:tcPr>
          <w:p w14:paraId="53A0CC23" w14:textId="77777777" w:rsidR="000B355C" w:rsidRPr="007001F1" w:rsidRDefault="000B355C" w:rsidP="00CC4466">
            <w:pPr>
              <w:rPr>
                <w:ins w:id="5434" w:author="Autor"/>
                <w:b/>
                <w:bCs/>
              </w:rPr>
            </w:pPr>
            <w:ins w:id="5435"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80"/>
                <w:t>3</w:t>
              </w:r>
              <w:r w:rsidRPr="007001F1">
                <w:rPr>
                  <w:b/>
                  <w:bCs/>
                  <w:sz w:val="22"/>
                  <w:szCs w:val="22"/>
                </w:rPr>
                <w:t>:</w:t>
              </w:r>
            </w:ins>
          </w:p>
        </w:tc>
        <w:tc>
          <w:tcPr>
            <w:tcW w:w="5528" w:type="dxa"/>
            <w:gridSpan w:val="5"/>
            <w:shd w:val="clear" w:color="auto" w:fill="auto"/>
            <w:vAlign w:val="center"/>
            <w:hideMark/>
            <w:tcPrChange w:id="5438" w:author="Autor">
              <w:tcPr>
                <w:tcW w:w="5528" w:type="dxa"/>
                <w:gridSpan w:val="5"/>
                <w:shd w:val="clear" w:color="auto" w:fill="auto"/>
                <w:vAlign w:val="center"/>
                <w:hideMark/>
              </w:tcPr>
            </w:tcPrChange>
          </w:tcPr>
          <w:p w14:paraId="5AC434DA" w14:textId="77777777" w:rsidR="000B355C" w:rsidRPr="007001F1" w:rsidRDefault="000B355C" w:rsidP="00CC4466">
            <w:pPr>
              <w:rPr>
                <w:ins w:id="5439" w:author="Autor"/>
                <w:color w:val="000000"/>
              </w:rPr>
            </w:pPr>
            <w:ins w:id="5440" w:author="Autor">
              <w:r w:rsidRPr="007001F1">
                <w:rPr>
                  <w:color w:val="000000"/>
                  <w:sz w:val="22"/>
                  <w:szCs w:val="22"/>
                </w:rPr>
                <w:t> </w:t>
              </w:r>
            </w:ins>
          </w:p>
        </w:tc>
      </w:tr>
      <w:tr w:rsidR="000B355C" w:rsidRPr="007001F1" w14:paraId="6EEBB61A" w14:textId="77777777" w:rsidTr="00E70316">
        <w:trPr>
          <w:trHeight w:val="300"/>
          <w:ins w:id="5441" w:author="Autor"/>
          <w:trPrChange w:id="5442" w:author="Autor">
            <w:trPr>
              <w:trHeight w:val="300"/>
            </w:trPr>
          </w:trPrChange>
        </w:trPr>
        <w:tc>
          <w:tcPr>
            <w:tcW w:w="3559" w:type="dxa"/>
            <w:gridSpan w:val="2"/>
            <w:shd w:val="clear" w:color="000000" w:fill="FFFFFF"/>
            <w:vAlign w:val="center"/>
            <w:hideMark/>
            <w:tcPrChange w:id="5443" w:author="Autor">
              <w:tcPr>
                <w:tcW w:w="3559" w:type="dxa"/>
                <w:gridSpan w:val="2"/>
                <w:shd w:val="clear" w:color="000000" w:fill="FFFFFF"/>
                <w:vAlign w:val="center"/>
                <w:hideMark/>
              </w:tcPr>
            </w:tcPrChange>
          </w:tcPr>
          <w:p w14:paraId="29BA4DEE" w14:textId="77777777" w:rsidR="000B355C" w:rsidRPr="007001F1" w:rsidRDefault="000B355C" w:rsidP="00CC4466">
            <w:pPr>
              <w:rPr>
                <w:ins w:id="5444" w:author="Autor"/>
                <w:b/>
                <w:bCs/>
              </w:rPr>
            </w:pPr>
            <w:ins w:id="5445" w:author="Autor">
              <w:r w:rsidRPr="007001F1">
                <w:rPr>
                  <w:b/>
                  <w:bCs/>
                  <w:sz w:val="22"/>
                  <w:szCs w:val="22"/>
                </w:rPr>
                <w:t xml:space="preserve">Dátum: </w:t>
              </w:r>
            </w:ins>
          </w:p>
        </w:tc>
        <w:tc>
          <w:tcPr>
            <w:tcW w:w="5528" w:type="dxa"/>
            <w:gridSpan w:val="5"/>
            <w:shd w:val="clear" w:color="auto" w:fill="auto"/>
            <w:vAlign w:val="center"/>
            <w:hideMark/>
            <w:tcPrChange w:id="5446" w:author="Autor">
              <w:tcPr>
                <w:tcW w:w="5528" w:type="dxa"/>
                <w:gridSpan w:val="5"/>
                <w:shd w:val="clear" w:color="auto" w:fill="auto"/>
                <w:vAlign w:val="center"/>
                <w:hideMark/>
              </w:tcPr>
            </w:tcPrChange>
          </w:tcPr>
          <w:p w14:paraId="6B4C732F" w14:textId="77777777" w:rsidR="000B355C" w:rsidRPr="007001F1" w:rsidRDefault="000B355C" w:rsidP="00CC4466">
            <w:pPr>
              <w:rPr>
                <w:ins w:id="5447" w:author="Autor"/>
                <w:color w:val="000000"/>
              </w:rPr>
            </w:pPr>
            <w:ins w:id="5448" w:author="Autor">
              <w:r w:rsidRPr="007001F1">
                <w:rPr>
                  <w:color w:val="000000"/>
                  <w:sz w:val="22"/>
                  <w:szCs w:val="22"/>
                </w:rPr>
                <w:t> </w:t>
              </w:r>
            </w:ins>
          </w:p>
        </w:tc>
      </w:tr>
      <w:tr w:rsidR="000B355C" w:rsidRPr="007001F1" w14:paraId="77C84C81" w14:textId="77777777" w:rsidTr="00E70316">
        <w:trPr>
          <w:trHeight w:val="300"/>
          <w:ins w:id="5449" w:author="Autor"/>
          <w:trPrChange w:id="5450" w:author="Autor">
            <w:trPr>
              <w:trHeight w:val="300"/>
            </w:trPr>
          </w:trPrChange>
        </w:trPr>
        <w:tc>
          <w:tcPr>
            <w:tcW w:w="3559" w:type="dxa"/>
            <w:gridSpan w:val="2"/>
            <w:shd w:val="clear" w:color="000000" w:fill="FFFFFF"/>
            <w:vAlign w:val="center"/>
            <w:hideMark/>
            <w:tcPrChange w:id="5451" w:author="Autor">
              <w:tcPr>
                <w:tcW w:w="3559" w:type="dxa"/>
                <w:gridSpan w:val="2"/>
                <w:shd w:val="clear" w:color="000000" w:fill="FFFFFF"/>
                <w:vAlign w:val="center"/>
                <w:hideMark/>
              </w:tcPr>
            </w:tcPrChange>
          </w:tcPr>
          <w:p w14:paraId="63B5F02A" w14:textId="77777777" w:rsidR="000B355C" w:rsidRPr="007001F1" w:rsidRDefault="000B355C" w:rsidP="00CC4466">
            <w:pPr>
              <w:rPr>
                <w:ins w:id="5452" w:author="Autor"/>
                <w:b/>
                <w:bCs/>
              </w:rPr>
            </w:pPr>
            <w:ins w:id="5453" w:author="Autor">
              <w:r w:rsidRPr="007001F1">
                <w:rPr>
                  <w:b/>
                  <w:bCs/>
                  <w:sz w:val="22"/>
                  <w:szCs w:val="22"/>
                </w:rPr>
                <w:t>Podpis:</w:t>
              </w:r>
            </w:ins>
          </w:p>
        </w:tc>
        <w:tc>
          <w:tcPr>
            <w:tcW w:w="5528" w:type="dxa"/>
            <w:gridSpan w:val="5"/>
            <w:shd w:val="clear" w:color="auto" w:fill="auto"/>
            <w:vAlign w:val="center"/>
            <w:hideMark/>
            <w:tcPrChange w:id="5454" w:author="Autor">
              <w:tcPr>
                <w:tcW w:w="5528" w:type="dxa"/>
                <w:gridSpan w:val="5"/>
                <w:shd w:val="clear" w:color="auto" w:fill="auto"/>
                <w:vAlign w:val="center"/>
                <w:hideMark/>
              </w:tcPr>
            </w:tcPrChange>
          </w:tcPr>
          <w:p w14:paraId="55CB6AAD" w14:textId="77777777" w:rsidR="000B355C" w:rsidRPr="007001F1" w:rsidRDefault="000B355C" w:rsidP="00CC4466">
            <w:pPr>
              <w:rPr>
                <w:ins w:id="5455" w:author="Autor"/>
                <w:color w:val="000000"/>
              </w:rPr>
            </w:pPr>
            <w:ins w:id="5456" w:author="Autor">
              <w:r w:rsidRPr="007001F1">
                <w:rPr>
                  <w:color w:val="000000"/>
                  <w:sz w:val="22"/>
                  <w:szCs w:val="22"/>
                </w:rPr>
                <w:t> </w:t>
              </w:r>
            </w:ins>
          </w:p>
        </w:tc>
      </w:tr>
      <w:bookmarkEnd w:id="4975"/>
    </w:tbl>
    <w:p w14:paraId="6E6DB78B" w14:textId="77777777" w:rsidR="006E4A81" w:rsidRDefault="006E4A81">
      <w:pPr>
        <w:spacing w:after="160" w:line="259" w:lineRule="auto"/>
        <w:rPr>
          <w:ins w:id="5457" w:author="Autor"/>
        </w:rPr>
      </w:pPr>
    </w:p>
    <w:p w14:paraId="61E9DE5F" w14:textId="4BC7C09D" w:rsidR="006E4A81" w:rsidDel="00C5578F" w:rsidRDefault="006E4A81">
      <w:pPr>
        <w:spacing w:after="160" w:line="259" w:lineRule="auto"/>
        <w:rPr>
          <w:ins w:id="5458" w:author="Autor"/>
          <w:del w:id="5459" w:author="Autor"/>
        </w:rPr>
      </w:pPr>
    </w:p>
    <w:p w14:paraId="55D966B7" w14:textId="49351E40" w:rsidR="006E4A81" w:rsidDel="00C5578F" w:rsidRDefault="006E4A81">
      <w:pPr>
        <w:spacing w:after="160" w:line="259" w:lineRule="auto"/>
        <w:rPr>
          <w:ins w:id="5460" w:author="Autor"/>
          <w:del w:id="5461" w:author="Autor"/>
        </w:rPr>
      </w:pPr>
    </w:p>
    <w:p w14:paraId="4C08E6BD" w14:textId="77777777" w:rsidR="00C5578F" w:rsidRDefault="00C5578F">
      <w:pPr>
        <w:rPr>
          <w:ins w:id="5462" w:author="Autor"/>
        </w:rPr>
      </w:pPr>
      <w:bookmarkStart w:id="5463" w:name="Výnimka_následná_ex_post_kontrola"/>
      <w:ins w:id="5464"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5465"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5466">
          <w:tblGrid>
            <w:gridCol w:w="582"/>
            <w:gridCol w:w="2977"/>
            <w:gridCol w:w="1843"/>
            <w:gridCol w:w="567"/>
            <w:gridCol w:w="567"/>
            <w:gridCol w:w="776"/>
            <w:gridCol w:w="1775"/>
          </w:tblGrid>
        </w:tblGridChange>
      </w:tblGrid>
      <w:tr w:rsidR="006E4A81" w:rsidRPr="007001F1" w14:paraId="68D6BF10" w14:textId="77777777" w:rsidTr="004E4191">
        <w:trPr>
          <w:trHeight w:val="645"/>
          <w:ins w:id="5467" w:author="Autor"/>
          <w:trPrChange w:id="5468" w:author="Autor">
            <w:trPr>
              <w:trHeight w:val="645"/>
            </w:trPr>
          </w:trPrChange>
        </w:trPr>
        <w:tc>
          <w:tcPr>
            <w:tcW w:w="9087" w:type="dxa"/>
            <w:gridSpan w:val="7"/>
            <w:shd w:val="clear" w:color="000000" w:fill="60497A"/>
            <w:vAlign w:val="center"/>
            <w:hideMark/>
            <w:tcPrChange w:id="5469" w:author="Autor">
              <w:tcPr>
                <w:tcW w:w="9087" w:type="dxa"/>
                <w:gridSpan w:val="7"/>
                <w:shd w:val="clear" w:color="000000" w:fill="60497A"/>
                <w:vAlign w:val="center"/>
                <w:hideMark/>
              </w:tcPr>
            </w:tcPrChange>
          </w:tcPr>
          <w:p w14:paraId="54B61880" w14:textId="23C15C91" w:rsidR="006E4A81" w:rsidRPr="007001F1" w:rsidRDefault="006E4A81" w:rsidP="00C5578F">
            <w:pPr>
              <w:jc w:val="center"/>
              <w:rPr>
                <w:ins w:id="5470" w:author="Autor"/>
                <w:b/>
                <w:bCs/>
                <w:color w:val="FFFFFF"/>
              </w:rPr>
            </w:pPr>
            <w:ins w:id="5471" w:author="Autor">
              <w:r w:rsidRPr="007001F1">
                <w:rPr>
                  <w:b/>
                  <w:bCs/>
                  <w:color w:val="FFFFFF"/>
                </w:rPr>
                <w:lastRenderedPageBreak/>
                <w:t>Kontrolný zoznam k finančnej kontrole obstarávania</w:t>
              </w:r>
              <w:r w:rsidRPr="007001F1">
                <w:rPr>
                  <w:b/>
                  <w:bCs/>
                  <w:color w:val="FFFFFF"/>
                </w:rPr>
                <w:br/>
                <w:t>Výnimka podľa § 1 ods. 2 až ods. 1</w:t>
              </w:r>
              <w:r>
                <w:rPr>
                  <w:b/>
                  <w:bCs/>
                  <w:color w:val="FFFFFF"/>
                </w:rPr>
                <w:t>3</w:t>
              </w:r>
              <w:r w:rsidRPr="007001F1">
                <w:rPr>
                  <w:b/>
                  <w:bCs/>
                  <w:color w:val="FFFFFF"/>
                </w:rPr>
                <w:t xml:space="preserve"> a § 8 ods. </w:t>
              </w:r>
              <w:r>
                <w:rPr>
                  <w:b/>
                  <w:bCs/>
                  <w:color w:val="FFFFFF"/>
                </w:rPr>
                <w:t>2</w:t>
              </w:r>
              <w:r w:rsidRPr="007001F1">
                <w:rPr>
                  <w:b/>
                  <w:bCs/>
                  <w:color w:val="FFFFFF"/>
                </w:rPr>
                <w:t xml:space="preserve"> </w:t>
              </w:r>
              <w:r>
                <w:rPr>
                  <w:b/>
                  <w:bCs/>
                  <w:color w:val="FFFFFF"/>
                </w:rPr>
                <w:t>ZVO - následná</w:t>
              </w:r>
              <w:r w:rsidRPr="007001F1">
                <w:rPr>
                  <w:b/>
                  <w:bCs/>
                  <w:color w:val="FFFFFF"/>
                </w:rPr>
                <w:t xml:space="preserve"> ex</w:t>
              </w:r>
              <w:r>
                <w:rPr>
                  <w:b/>
                  <w:bCs/>
                  <w:color w:val="FFFFFF"/>
                </w:rPr>
                <w:t xml:space="preserve"> </w:t>
              </w:r>
              <w:r w:rsidRPr="007001F1">
                <w:rPr>
                  <w:b/>
                  <w:bCs/>
                  <w:color w:val="FFFFFF"/>
                </w:rPr>
                <w:t>post kontrola</w:t>
              </w:r>
            </w:ins>
          </w:p>
        </w:tc>
      </w:tr>
      <w:tr w:rsidR="006E4A81" w:rsidRPr="007001F1" w14:paraId="13ADC40B" w14:textId="77777777" w:rsidTr="004E4191">
        <w:trPr>
          <w:trHeight w:val="330"/>
          <w:ins w:id="5472" w:author="Autor"/>
          <w:trPrChange w:id="5473" w:author="Autor">
            <w:trPr>
              <w:trHeight w:val="330"/>
            </w:trPr>
          </w:trPrChange>
        </w:trPr>
        <w:tc>
          <w:tcPr>
            <w:tcW w:w="9087" w:type="dxa"/>
            <w:gridSpan w:val="7"/>
            <w:shd w:val="clear" w:color="auto" w:fill="auto"/>
            <w:vAlign w:val="center"/>
            <w:hideMark/>
            <w:tcPrChange w:id="5474" w:author="Autor">
              <w:tcPr>
                <w:tcW w:w="9087" w:type="dxa"/>
                <w:gridSpan w:val="7"/>
                <w:shd w:val="clear" w:color="auto" w:fill="auto"/>
                <w:vAlign w:val="center"/>
                <w:hideMark/>
              </w:tcPr>
            </w:tcPrChange>
          </w:tcPr>
          <w:p w14:paraId="116CBD7B" w14:textId="77777777" w:rsidR="006E4A81" w:rsidRPr="007001F1" w:rsidRDefault="006E4A81" w:rsidP="00C5578F">
            <w:pPr>
              <w:jc w:val="center"/>
              <w:rPr>
                <w:ins w:id="5475" w:author="Autor"/>
                <w:b/>
                <w:bCs/>
                <w:color w:val="000000"/>
              </w:rPr>
            </w:pPr>
            <w:ins w:id="5476" w:author="Autor">
              <w:r w:rsidRPr="007001F1">
                <w:rPr>
                  <w:b/>
                  <w:bCs/>
                  <w:color w:val="000000"/>
                  <w:sz w:val="22"/>
                  <w:szCs w:val="22"/>
                </w:rPr>
                <w:t>Identifikácia programu</w:t>
              </w:r>
            </w:ins>
          </w:p>
        </w:tc>
      </w:tr>
      <w:tr w:rsidR="006E4A81" w:rsidRPr="007001F1" w14:paraId="24C37824" w14:textId="77777777" w:rsidTr="004E4191">
        <w:trPr>
          <w:trHeight w:val="300"/>
          <w:ins w:id="5477" w:author="Autor"/>
          <w:trPrChange w:id="5478" w:author="Autor">
            <w:trPr>
              <w:trHeight w:val="300"/>
            </w:trPr>
          </w:trPrChange>
        </w:trPr>
        <w:tc>
          <w:tcPr>
            <w:tcW w:w="3559" w:type="dxa"/>
            <w:gridSpan w:val="2"/>
            <w:shd w:val="clear" w:color="auto" w:fill="auto"/>
            <w:vAlign w:val="center"/>
            <w:hideMark/>
            <w:tcPrChange w:id="5479" w:author="Autor">
              <w:tcPr>
                <w:tcW w:w="3559" w:type="dxa"/>
                <w:gridSpan w:val="2"/>
                <w:shd w:val="clear" w:color="auto" w:fill="auto"/>
                <w:vAlign w:val="center"/>
                <w:hideMark/>
              </w:tcPr>
            </w:tcPrChange>
          </w:tcPr>
          <w:p w14:paraId="0C46A1DB" w14:textId="77777777" w:rsidR="006E4A81" w:rsidRPr="007001F1" w:rsidRDefault="006E4A81" w:rsidP="00C5578F">
            <w:pPr>
              <w:rPr>
                <w:ins w:id="5480" w:author="Autor"/>
                <w:color w:val="000000"/>
              </w:rPr>
            </w:pPr>
            <w:ins w:id="5481" w:author="Autor">
              <w:r w:rsidRPr="007001F1">
                <w:rPr>
                  <w:color w:val="000000"/>
                  <w:sz w:val="22"/>
                  <w:szCs w:val="22"/>
                </w:rPr>
                <w:t>Názov programu</w:t>
              </w:r>
            </w:ins>
          </w:p>
        </w:tc>
        <w:tc>
          <w:tcPr>
            <w:tcW w:w="5528" w:type="dxa"/>
            <w:gridSpan w:val="5"/>
            <w:shd w:val="clear" w:color="auto" w:fill="auto"/>
            <w:vAlign w:val="center"/>
            <w:hideMark/>
            <w:tcPrChange w:id="5482" w:author="Autor">
              <w:tcPr>
                <w:tcW w:w="5528" w:type="dxa"/>
                <w:gridSpan w:val="5"/>
                <w:shd w:val="clear" w:color="auto" w:fill="auto"/>
                <w:vAlign w:val="center"/>
                <w:hideMark/>
              </w:tcPr>
            </w:tcPrChange>
          </w:tcPr>
          <w:p w14:paraId="0CBC0975" w14:textId="77777777" w:rsidR="006E4A81" w:rsidRPr="007001F1" w:rsidRDefault="006E4A81" w:rsidP="00C5578F">
            <w:pPr>
              <w:rPr>
                <w:ins w:id="5483" w:author="Autor"/>
                <w:color w:val="000000"/>
              </w:rPr>
            </w:pPr>
            <w:ins w:id="5484" w:author="Autor">
              <w:r w:rsidRPr="007001F1">
                <w:rPr>
                  <w:color w:val="000000"/>
                  <w:sz w:val="22"/>
                  <w:szCs w:val="22"/>
                </w:rPr>
                <w:t> </w:t>
              </w:r>
            </w:ins>
          </w:p>
        </w:tc>
      </w:tr>
      <w:tr w:rsidR="006E4A81" w:rsidRPr="007001F1" w14:paraId="5876E0A6" w14:textId="77777777" w:rsidTr="004E4191">
        <w:trPr>
          <w:trHeight w:val="660"/>
          <w:ins w:id="5485" w:author="Autor"/>
          <w:trPrChange w:id="5486" w:author="Autor">
            <w:trPr>
              <w:trHeight w:val="660"/>
            </w:trPr>
          </w:trPrChange>
        </w:trPr>
        <w:tc>
          <w:tcPr>
            <w:tcW w:w="3559" w:type="dxa"/>
            <w:gridSpan w:val="2"/>
            <w:shd w:val="clear" w:color="auto" w:fill="auto"/>
            <w:vAlign w:val="center"/>
            <w:hideMark/>
            <w:tcPrChange w:id="5487" w:author="Autor">
              <w:tcPr>
                <w:tcW w:w="3559" w:type="dxa"/>
                <w:gridSpan w:val="2"/>
                <w:shd w:val="clear" w:color="auto" w:fill="auto"/>
                <w:vAlign w:val="center"/>
                <w:hideMark/>
              </w:tcPr>
            </w:tcPrChange>
          </w:tcPr>
          <w:p w14:paraId="79E4BE1D" w14:textId="77777777" w:rsidR="006E4A81" w:rsidRPr="007001F1" w:rsidRDefault="006E4A81" w:rsidP="00C5578F">
            <w:pPr>
              <w:rPr>
                <w:ins w:id="5488" w:author="Autor"/>
                <w:color w:val="000000"/>
              </w:rPr>
            </w:pPr>
            <w:ins w:id="5489" w:author="Autor">
              <w:r w:rsidRPr="007001F1">
                <w:rPr>
                  <w:color w:val="000000"/>
                  <w:sz w:val="22"/>
                  <w:szCs w:val="22"/>
                </w:rPr>
                <w:t xml:space="preserve">Názov </w:t>
              </w:r>
              <w:r>
                <w:rPr>
                  <w:color w:val="000000"/>
                  <w:sz w:val="22"/>
                  <w:szCs w:val="22"/>
                </w:rPr>
                <w:t>prioritnej osi</w:t>
              </w:r>
            </w:ins>
          </w:p>
        </w:tc>
        <w:tc>
          <w:tcPr>
            <w:tcW w:w="5528" w:type="dxa"/>
            <w:gridSpan w:val="5"/>
            <w:shd w:val="clear" w:color="auto" w:fill="auto"/>
            <w:vAlign w:val="center"/>
            <w:hideMark/>
            <w:tcPrChange w:id="5490" w:author="Autor">
              <w:tcPr>
                <w:tcW w:w="5528" w:type="dxa"/>
                <w:gridSpan w:val="5"/>
                <w:shd w:val="clear" w:color="auto" w:fill="auto"/>
                <w:vAlign w:val="center"/>
                <w:hideMark/>
              </w:tcPr>
            </w:tcPrChange>
          </w:tcPr>
          <w:p w14:paraId="575E51D9" w14:textId="77777777" w:rsidR="006E4A81" w:rsidRPr="007001F1" w:rsidRDefault="006E4A81" w:rsidP="00C5578F">
            <w:pPr>
              <w:rPr>
                <w:ins w:id="5491" w:author="Autor"/>
                <w:color w:val="000000"/>
              </w:rPr>
            </w:pPr>
            <w:ins w:id="5492" w:author="Autor">
              <w:r w:rsidRPr="007001F1">
                <w:rPr>
                  <w:color w:val="000000"/>
                  <w:sz w:val="22"/>
                  <w:szCs w:val="22"/>
                </w:rPr>
                <w:t> </w:t>
              </w:r>
            </w:ins>
          </w:p>
        </w:tc>
      </w:tr>
      <w:tr w:rsidR="006E4A81" w:rsidRPr="007001F1" w14:paraId="6DD0444E" w14:textId="77777777" w:rsidTr="004E4191">
        <w:trPr>
          <w:trHeight w:val="330"/>
          <w:ins w:id="5493" w:author="Autor"/>
          <w:trPrChange w:id="5494" w:author="Autor">
            <w:trPr>
              <w:trHeight w:val="330"/>
            </w:trPr>
          </w:trPrChange>
        </w:trPr>
        <w:tc>
          <w:tcPr>
            <w:tcW w:w="9087" w:type="dxa"/>
            <w:gridSpan w:val="7"/>
            <w:shd w:val="clear" w:color="auto" w:fill="auto"/>
            <w:vAlign w:val="center"/>
            <w:hideMark/>
            <w:tcPrChange w:id="5495" w:author="Autor">
              <w:tcPr>
                <w:tcW w:w="9087" w:type="dxa"/>
                <w:gridSpan w:val="7"/>
                <w:shd w:val="clear" w:color="auto" w:fill="auto"/>
                <w:vAlign w:val="center"/>
                <w:hideMark/>
              </w:tcPr>
            </w:tcPrChange>
          </w:tcPr>
          <w:p w14:paraId="639532F1" w14:textId="77777777" w:rsidR="006E4A81" w:rsidRPr="007001F1" w:rsidRDefault="006E4A81" w:rsidP="00C5578F">
            <w:pPr>
              <w:jc w:val="center"/>
              <w:rPr>
                <w:ins w:id="5496" w:author="Autor"/>
                <w:b/>
                <w:bCs/>
                <w:color w:val="000000"/>
              </w:rPr>
            </w:pPr>
            <w:ins w:id="5497" w:author="Autor">
              <w:r w:rsidRPr="007001F1">
                <w:rPr>
                  <w:b/>
                  <w:bCs/>
                  <w:color w:val="000000"/>
                  <w:sz w:val="22"/>
                  <w:szCs w:val="22"/>
                </w:rPr>
                <w:t>Identifikácia projektu a prijímateľa</w:t>
              </w:r>
            </w:ins>
          </w:p>
        </w:tc>
      </w:tr>
      <w:tr w:rsidR="006E4A81" w:rsidRPr="007001F1" w14:paraId="4BAA010B" w14:textId="77777777" w:rsidTr="004E4191">
        <w:trPr>
          <w:trHeight w:val="330"/>
          <w:ins w:id="5498" w:author="Autor"/>
          <w:trPrChange w:id="5499" w:author="Autor">
            <w:trPr>
              <w:trHeight w:val="330"/>
            </w:trPr>
          </w:trPrChange>
        </w:trPr>
        <w:tc>
          <w:tcPr>
            <w:tcW w:w="3559" w:type="dxa"/>
            <w:gridSpan w:val="2"/>
            <w:shd w:val="clear" w:color="auto" w:fill="auto"/>
            <w:vAlign w:val="center"/>
            <w:hideMark/>
            <w:tcPrChange w:id="5500" w:author="Autor">
              <w:tcPr>
                <w:tcW w:w="3559" w:type="dxa"/>
                <w:gridSpan w:val="2"/>
                <w:shd w:val="clear" w:color="auto" w:fill="auto"/>
                <w:vAlign w:val="center"/>
                <w:hideMark/>
              </w:tcPr>
            </w:tcPrChange>
          </w:tcPr>
          <w:p w14:paraId="69D94EBB" w14:textId="77777777" w:rsidR="006E4A81" w:rsidRPr="007001F1" w:rsidRDefault="006E4A81" w:rsidP="00C5578F">
            <w:pPr>
              <w:rPr>
                <w:ins w:id="5501" w:author="Autor"/>
                <w:color w:val="000000"/>
              </w:rPr>
            </w:pPr>
            <w:ins w:id="5502" w:author="Autor">
              <w:r w:rsidRPr="007001F1">
                <w:rPr>
                  <w:color w:val="000000"/>
                  <w:sz w:val="22"/>
                  <w:szCs w:val="22"/>
                </w:rPr>
                <w:t>Kód projektu v ITMS2014+</w:t>
              </w:r>
            </w:ins>
          </w:p>
        </w:tc>
        <w:tc>
          <w:tcPr>
            <w:tcW w:w="5528" w:type="dxa"/>
            <w:gridSpan w:val="5"/>
            <w:shd w:val="clear" w:color="auto" w:fill="auto"/>
            <w:vAlign w:val="center"/>
            <w:hideMark/>
            <w:tcPrChange w:id="5503" w:author="Autor">
              <w:tcPr>
                <w:tcW w:w="5528" w:type="dxa"/>
                <w:gridSpan w:val="5"/>
                <w:shd w:val="clear" w:color="auto" w:fill="auto"/>
                <w:vAlign w:val="center"/>
                <w:hideMark/>
              </w:tcPr>
            </w:tcPrChange>
          </w:tcPr>
          <w:p w14:paraId="50AE5970" w14:textId="77777777" w:rsidR="006E4A81" w:rsidRPr="007001F1" w:rsidRDefault="006E4A81" w:rsidP="00C5578F">
            <w:pPr>
              <w:rPr>
                <w:ins w:id="5504" w:author="Autor"/>
                <w:color w:val="000000"/>
              </w:rPr>
            </w:pPr>
            <w:ins w:id="5505" w:author="Autor">
              <w:r w:rsidRPr="007001F1">
                <w:rPr>
                  <w:color w:val="000000"/>
                  <w:sz w:val="22"/>
                  <w:szCs w:val="22"/>
                </w:rPr>
                <w:t> </w:t>
              </w:r>
            </w:ins>
          </w:p>
        </w:tc>
      </w:tr>
      <w:tr w:rsidR="006E4A81" w:rsidRPr="007001F1" w14:paraId="150152FE" w14:textId="77777777" w:rsidTr="004E4191">
        <w:trPr>
          <w:trHeight w:val="300"/>
          <w:ins w:id="5506" w:author="Autor"/>
          <w:trPrChange w:id="5507" w:author="Autor">
            <w:trPr>
              <w:trHeight w:val="300"/>
            </w:trPr>
          </w:trPrChange>
        </w:trPr>
        <w:tc>
          <w:tcPr>
            <w:tcW w:w="3559" w:type="dxa"/>
            <w:gridSpan w:val="2"/>
            <w:shd w:val="clear" w:color="auto" w:fill="auto"/>
            <w:vAlign w:val="center"/>
            <w:hideMark/>
            <w:tcPrChange w:id="5508" w:author="Autor">
              <w:tcPr>
                <w:tcW w:w="3559" w:type="dxa"/>
                <w:gridSpan w:val="2"/>
                <w:shd w:val="clear" w:color="auto" w:fill="auto"/>
                <w:vAlign w:val="center"/>
                <w:hideMark/>
              </w:tcPr>
            </w:tcPrChange>
          </w:tcPr>
          <w:p w14:paraId="53F6D74A" w14:textId="77777777" w:rsidR="006E4A81" w:rsidRPr="007001F1" w:rsidRDefault="006E4A81" w:rsidP="00C5578F">
            <w:pPr>
              <w:rPr>
                <w:ins w:id="5509" w:author="Autor"/>
                <w:color w:val="000000"/>
              </w:rPr>
            </w:pPr>
            <w:ins w:id="5510" w:author="Autor">
              <w:r w:rsidRPr="007001F1">
                <w:rPr>
                  <w:color w:val="000000"/>
                  <w:sz w:val="22"/>
                  <w:szCs w:val="22"/>
                </w:rPr>
                <w:t>Názov projektu</w:t>
              </w:r>
            </w:ins>
          </w:p>
        </w:tc>
        <w:tc>
          <w:tcPr>
            <w:tcW w:w="5528" w:type="dxa"/>
            <w:gridSpan w:val="5"/>
            <w:shd w:val="clear" w:color="auto" w:fill="auto"/>
            <w:vAlign w:val="center"/>
            <w:hideMark/>
            <w:tcPrChange w:id="5511" w:author="Autor">
              <w:tcPr>
                <w:tcW w:w="5528" w:type="dxa"/>
                <w:gridSpan w:val="5"/>
                <w:shd w:val="clear" w:color="auto" w:fill="auto"/>
                <w:vAlign w:val="center"/>
                <w:hideMark/>
              </w:tcPr>
            </w:tcPrChange>
          </w:tcPr>
          <w:p w14:paraId="3FAE18FC" w14:textId="77777777" w:rsidR="006E4A81" w:rsidRPr="007001F1" w:rsidRDefault="006E4A81" w:rsidP="00C5578F">
            <w:pPr>
              <w:rPr>
                <w:ins w:id="5512" w:author="Autor"/>
                <w:color w:val="000000"/>
              </w:rPr>
            </w:pPr>
            <w:ins w:id="5513" w:author="Autor">
              <w:r w:rsidRPr="007001F1">
                <w:rPr>
                  <w:color w:val="000000"/>
                  <w:sz w:val="22"/>
                  <w:szCs w:val="22"/>
                </w:rPr>
                <w:t> </w:t>
              </w:r>
            </w:ins>
          </w:p>
        </w:tc>
      </w:tr>
      <w:tr w:rsidR="006E4A81" w:rsidRPr="007001F1" w14:paraId="64F8381E" w14:textId="77777777" w:rsidTr="004E4191">
        <w:trPr>
          <w:trHeight w:val="300"/>
          <w:ins w:id="5514" w:author="Autor"/>
          <w:trPrChange w:id="5515" w:author="Autor">
            <w:trPr>
              <w:trHeight w:val="300"/>
            </w:trPr>
          </w:trPrChange>
        </w:trPr>
        <w:tc>
          <w:tcPr>
            <w:tcW w:w="3559" w:type="dxa"/>
            <w:gridSpan w:val="2"/>
            <w:shd w:val="clear" w:color="auto" w:fill="auto"/>
            <w:vAlign w:val="center"/>
            <w:hideMark/>
            <w:tcPrChange w:id="5516" w:author="Autor">
              <w:tcPr>
                <w:tcW w:w="3559" w:type="dxa"/>
                <w:gridSpan w:val="2"/>
                <w:shd w:val="clear" w:color="auto" w:fill="auto"/>
                <w:vAlign w:val="center"/>
                <w:hideMark/>
              </w:tcPr>
            </w:tcPrChange>
          </w:tcPr>
          <w:p w14:paraId="6ED98CC6" w14:textId="77777777" w:rsidR="006E4A81" w:rsidRPr="007001F1" w:rsidRDefault="006E4A81" w:rsidP="00C5578F">
            <w:pPr>
              <w:rPr>
                <w:ins w:id="5517" w:author="Autor"/>
                <w:color w:val="000000"/>
              </w:rPr>
            </w:pPr>
            <w:ins w:id="5518" w:author="Autor">
              <w:r w:rsidRPr="007001F1">
                <w:rPr>
                  <w:color w:val="000000"/>
                  <w:sz w:val="22"/>
                  <w:szCs w:val="22"/>
                </w:rPr>
                <w:t>Názov/Meno a adresa sídla prijímateľa</w:t>
              </w:r>
            </w:ins>
          </w:p>
        </w:tc>
        <w:tc>
          <w:tcPr>
            <w:tcW w:w="5528" w:type="dxa"/>
            <w:gridSpan w:val="5"/>
            <w:shd w:val="clear" w:color="auto" w:fill="auto"/>
            <w:vAlign w:val="center"/>
            <w:hideMark/>
            <w:tcPrChange w:id="5519" w:author="Autor">
              <w:tcPr>
                <w:tcW w:w="5528" w:type="dxa"/>
                <w:gridSpan w:val="5"/>
                <w:shd w:val="clear" w:color="auto" w:fill="auto"/>
                <w:vAlign w:val="center"/>
                <w:hideMark/>
              </w:tcPr>
            </w:tcPrChange>
          </w:tcPr>
          <w:p w14:paraId="2AFA721B" w14:textId="77777777" w:rsidR="006E4A81" w:rsidRPr="007001F1" w:rsidRDefault="006E4A81" w:rsidP="00C5578F">
            <w:pPr>
              <w:rPr>
                <w:ins w:id="5520" w:author="Autor"/>
                <w:color w:val="000000"/>
              </w:rPr>
            </w:pPr>
            <w:ins w:id="5521" w:author="Autor">
              <w:r w:rsidRPr="007001F1">
                <w:rPr>
                  <w:color w:val="000000"/>
                  <w:sz w:val="22"/>
                  <w:szCs w:val="22"/>
                </w:rPr>
                <w:t> </w:t>
              </w:r>
            </w:ins>
          </w:p>
        </w:tc>
      </w:tr>
      <w:tr w:rsidR="006E4A81" w:rsidRPr="007001F1" w14:paraId="2F781A2D" w14:textId="77777777" w:rsidTr="004E4191">
        <w:trPr>
          <w:trHeight w:val="300"/>
          <w:ins w:id="5522" w:author="Autor"/>
          <w:trPrChange w:id="5523" w:author="Autor">
            <w:trPr>
              <w:trHeight w:val="300"/>
            </w:trPr>
          </w:trPrChange>
        </w:trPr>
        <w:tc>
          <w:tcPr>
            <w:tcW w:w="3559" w:type="dxa"/>
            <w:gridSpan w:val="2"/>
            <w:shd w:val="clear" w:color="auto" w:fill="auto"/>
            <w:vAlign w:val="center"/>
            <w:hideMark/>
            <w:tcPrChange w:id="5524" w:author="Autor">
              <w:tcPr>
                <w:tcW w:w="3559" w:type="dxa"/>
                <w:gridSpan w:val="2"/>
                <w:shd w:val="clear" w:color="auto" w:fill="auto"/>
                <w:vAlign w:val="center"/>
                <w:hideMark/>
              </w:tcPr>
            </w:tcPrChange>
          </w:tcPr>
          <w:p w14:paraId="218DCD96" w14:textId="77777777" w:rsidR="006E4A81" w:rsidRPr="007001F1" w:rsidRDefault="006E4A81" w:rsidP="00C5578F">
            <w:pPr>
              <w:rPr>
                <w:ins w:id="5525" w:author="Autor"/>
                <w:color w:val="000000"/>
              </w:rPr>
            </w:pPr>
            <w:ins w:id="5526"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Change w:id="5527" w:author="Autor">
              <w:tcPr>
                <w:tcW w:w="5528" w:type="dxa"/>
                <w:gridSpan w:val="5"/>
                <w:shd w:val="clear" w:color="auto" w:fill="auto"/>
                <w:vAlign w:val="center"/>
                <w:hideMark/>
              </w:tcPr>
            </w:tcPrChange>
          </w:tcPr>
          <w:p w14:paraId="5814C28A" w14:textId="77777777" w:rsidR="006E4A81" w:rsidRPr="007001F1" w:rsidRDefault="006E4A81" w:rsidP="00C5578F">
            <w:pPr>
              <w:rPr>
                <w:ins w:id="5528" w:author="Autor"/>
                <w:color w:val="000000"/>
              </w:rPr>
            </w:pPr>
            <w:ins w:id="5529" w:author="Autor">
              <w:r w:rsidRPr="007001F1">
                <w:rPr>
                  <w:color w:val="000000"/>
                  <w:sz w:val="22"/>
                  <w:szCs w:val="22"/>
                </w:rPr>
                <w:t> </w:t>
              </w:r>
            </w:ins>
          </w:p>
        </w:tc>
      </w:tr>
      <w:tr w:rsidR="006E4A81" w:rsidRPr="007001F1" w14:paraId="2D218910" w14:textId="77777777" w:rsidTr="004E4191">
        <w:trPr>
          <w:trHeight w:val="330"/>
          <w:ins w:id="5530" w:author="Autor"/>
          <w:trPrChange w:id="5531" w:author="Autor">
            <w:trPr>
              <w:trHeight w:val="330"/>
            </w:trPr>
          </w:trPrChange>
        </w:trPr>
        <w:tc>
          <w:tcPr>
            <w:tcW w:w="9087" w:type="dxa"/>
            <w:gridSpan w:val="7"/>
            <w:shd w:val="clear" w:color="auto" w:fill="auto"/>
            <w:vAlign w:val="center"/>
            <w:hideMark/>
            <w:tcPrChange w:id="5532" w:author="Autor">
              <w:tcPr>
                <w:tcW w:w="9087" w:type="dxa"/>
                <w:gridSpan w:val="7"/>
                <w:shd w:val="clear" w:color="auto" w:fill="auto"/>
                <w:vAlign w:val="center"/>
                <w:hideMark/>
              </w:tcPr>
            </w:tcPrChange>
          </w:tcPr>
          <w:p w14:paraId="2D90F55C" w14:textId="77777777" w:rsidR="006E4A81" w:rsidRPr="007001F1" w:rsidRDefault="006E4A81" w:rsidP="00C5578F">
            <w:pPr>
              <w:jc w:val="center"/>
              <w:rPr>
                <w:ins w:id="5533" w:author="Autor"/>
                <w:b/>
                <w:bCs/>
                <w:color w:val="000000"/>
              </w:rPr>
            </w:pPr>
            <w:ins w:id="5534" w:author="Autor">
              <w:r w:rsidRPr="007001F1">
                <w:rPr>
                  <w:b/>
                  <w:bCs/>
                  <w:color w:val="000000"/>
                  <w:sz w:val="22"/>
                  <w:szCs w:val="22"/>
                </w:rPr>
                <w:t>Identifikácia zákazky</w:t>
              </w:r>
            </w:ins>
          </w:p>
        </w:tc>
      </w:tr>
      <w:tr w:rsidR="006E4A81" w:rsidRPr="007001F1" w14:paraId="5A2D0F74" w14:textId="77777777" w:rsidTr="004E4191">
        <w:trPr>
          <w:trHeight w:val="300"/>
          <w:ins w:id="5535" w:author="Autor"/>
          <w:trPrChange w:id="5536" w:author="Autor">
            <w:trPr>
              <w:trHeight w:val="300"/>
            </w:trPr>
          </w:trPrChange>
        </w:trPr>
        <w:tc>
          <w:tcPr>
            <w:tcW w:w="3559" w:type="dxa"/>
            <w:gridSpan w:val="2"/>
            <w:shd w:val="clear" w:color="auto" w:fill="auto"/>
            <w:vAlign w:val="center"/>
            <w:hideMark/>
            <w:tcPrChange w:id="5537" w:author="Autor">
              <w:tcPr>
                <w:tcW w:w="3559" w:type="dxa"/>
                <w:gridSpan w:val="2"/>
                <w:shd w:val="clear" w:color="auto" w:fill="auto"/>
                <w:vAlign w:val="center"/>
                <w:hideMark/>
              </w:tcPr>
            </w:tcPrChange>
          </w:tcPr>
          <w:p w14:paraId="7A93FEF4" w14:textId="77777777" w:rsidR="006E4A81" w:rsidRPr="007001F1" w:rsidRDefault="006E4A81" w:rsidP="00C5578F">
            <w:pPr>
              <w:rPr>
                <w:ins w:id="5538" w:author="Autor"/>
                <w:color w:val="000000"/>
              </w:rPr>
            </w:pPr>
            <w:ins w:id="5539" w:author="Autor">
              <w:r w:rsidRPr="007001F1">
                <w:rPr>
                  <w:color w:val="000000"/>
                  <w:sz w:val="22"/>
                  <w:szCs w:val="22"/>
                </w:rPr>
                <w:t>Druh zákazky podľa predpokladanej hodnoty zákazky</w:t>
              </w:r>
            </w:ins>
          </w:p>
        </w:tc>
        <w:tc>
          <w:tcPr>
            <w:tcW w:w="5528" w:type="dxa"/>
            <w:gridSpan w:val="5"/>
            <w:shd w:val="clear" w:color="auto" w:fill="auto"/>
            <w:vAlign w:val="center"/>
            <w:hideMark/>
            <w:tcPrChange w:id="5540" w:author="Autor">
              <w:tcPr>
                <w:tcW w:w="5528" w:type="dxa"/>
                <w:gridSpan w:val="5"/>
                <w:shd w:val="clear" w:color="auto" w:fill="auto"/>
                <w:vAlign w:val="center"/>
                <w:hideMark/>
              </w:tcPr>
            </w:tcPrChange>
          </w:tcPr>
          <w:p w14:paraId="1AA8D62C" w14:textId="77777777" w:rsidR="006E4A81" w:rsidRPr="007001F1" w:rsidRDefault="006E4A81" w:rsidP="00C5578F">
            <w:pPr>
              <w:rPr>
                <w:ins w:id="5541" w:author="Autor"/>
                <w:color w:val="000000"/>
              </w:rPr>
            </w:pPr>
            <w:ins w:id="5542" w:author="Autor">
              <w:r w:rsidRPr="007001F1">
                <w:rPr>
                  <w:color w:val="000000"/>
                  <w:sz w:val="22"/>
                  <w:szCs w:val="22"/>
                </w:rPr>
                <w:t>Iná zákazka</w:t>
              </w:r>
            </w:ins>
          </w:p>
        </w:tc>
      </w:tr>
      <w:tr w:rsidR="006E4A81" w:rsidRPr="007001F1" w14:paraId="248DAB21" w14:textId="77777777" w:rsidTr="004E4191">
        <w:trPr>
          <w:trHeight w:val="300"/>
          <w:ins w:id="5543" w:author="Autor"/>
          <w:trPrChange w:id="5544" w:author="Autor">
            <w:trPr>
              <w:trHeight w:val="300"/>
            </w:trPr>
          </w:trPrChange>
        </w:trPr>
        <w:tc>
          <w:tcPr>
            <w:tcW w:w="3559" w:type="dxa"/>
            <w:gridSpan w:val="2"/>
            <w:shd w:val="clear" w:color="auto" w:fill="auto"/>
            <w:vAlign w:val="center"/>
            <w:hideMark/>
            <w:tcPrChange w:id="5545" w:author="Autor">
              <w:tcPr>
                <w:tcW w:w="3559" w:type="dxa"/>
                <w:gridSpan w:val="2"/>
                <w:shd w:val="clear" w:color="auto" w:fill="auto"/>
                <w:vAlign w:val="center"/>
                <w:hideMark/>
              </w:tcPr>
            </w:tcPrChange>
          </w:tcPr>
          <w:p w14:paraId="0DB6BB32" w14:textId="77777777" w:rsidR="006E4A81" w:rsidRPr="007001F1" w:rsidRDefault="006E4A81" w:rsidP="00C5578F">
            <w:pPr>
              <w:rPr>
                <w:ins w:id="5546" w:author="Autor"/>
                <w:color w:val="000000"/>
              </w:rPr>
            </w:pPr>
            <w:ins w:id="5547" w:author="Autor">
              <w:r w:rsidRPr="007001F1">
                <w:rPr>
                  <w:color w:val="000000"/>
                  <w:sz w:val="22"/>
                  <w:szCs w:val="22"/>
                </w:rPr>
                <w:t>Druh zákazky podľa postupu</w:t>
              </w:r>
              <w:r>
                <w:rPr>
                  <w:color w:val="000000"/>
                  <w:sz w:val="22"/>
                  <w:szCs w:val="22"/>
                </w:rPr>
                <w:t xml:space="preserve"> (uviesť konkrétne uplatnenú výnimku odkazom na znenie ZVO)</w:t>
              </w:r>
            </w:ins>
          </w:p>
        </w:tc>
        <w:tc>
          <w:tcPr>
            <w:tcW w:w="5528" w:type="dxa"/>
            <w:gridSpan w:val="5"/>
            <w:shd w:val="clear" w:color="auto" w:fill="auto"/>
            <w:vAlign w:val="center"/>
            <w:hideMark/>
            <w:tcPrChange w:id="5548" w:author="Autor">
              <w:tcPr>
                <w:tcW w:w="5528" w:type="dxa"/>
                <w:gridSpan w:val="5"/>
                <w:shd w:val="clear" w:color="auto" w:fill="auto"/>
                <w:vAlign w:val="center"/>
                <w:hideMark/>
              </w:tcPr>
            </w:tcPrChange>
          </w:tcPr>
          <w:p w14:paraId="36382FC7" w14:textId="77777777" w:rsidR="006E4A81" w:rsidRPr="007001F1" w:rsidRDefault="006E4A81" w:rsidP="00C5578F">
            <w:pPr>
              <w:rPr>
                <w:ins w:id="5549" w:author="Autor"/>
                <w:color w:val="000000"/>
              </w:rPr>
            </w:pPr>
            <w:ins w:id="5550" w:author="Autor">
              <w:r w:rsidRPr="007001F1">
                <w:rPr>
                  <w:color w:val="000000"/>
                  <w:sz w:val="22"/>
                  <w:szCs w:val="22"/>
                </w:rPr>
                <w:t>Výnimka zo zákona podľa § 1 ods. 2 až ods. 1</w:t>
              </w:r>
              <w:r>
                <w:rPr>
                  <w:color w:val="000000"/>
                  <w:sz w:val="22"/>
                  <w:szCs w:val="22"/>
                </w:rPr>
                <w:t>3</w:t>
              </w:r>
              <w:r w:rsidRPr="007001F1">
                <w:rPr>
                  <w:color w:val="000000"/>
                  <w:sz w:val="22"/>
                  <w:szCs w:val="22"/>
                </w:rPr>
                <w:t xml:space="preserve"> </w:t>
              </w:r>
              <w:r w:rsidRPr="006A0395">
                <w:rPr>
                  <w:color w:val="000000"/>
                  <w:sz w:val="22"/>
                  <w:szCs w:val="22"/>
                </w:rPr>
                <w:t xml:space="preserve">§ 8 ods. </w:t>
              </w:r>
              <w:r>
                <w:rPr>
                  <w:color w:val="000000"/>
                  <w:sz w:val="22"/>
                  <w:szCs w:val="22"/>
                </w:rPr>
                <w:t xml:space="preserve">2 </w:t>
              </w:r>
              <w:r w:rsidRPr="007001F1">
                <w:rPr>
                  <w:color w:val="000000"/>
                  <w:sz w:val="22"/>
                  <w:szCs w:val="22"/>
                </w:rPr>
                <w:t>ZVO</w:t>
              </w:r>
            </w:ins>
          </w:p>
        </w:tc>
      </w:tr>
      <w:tr w:rsidR="006E4A81" w:rsidRPr="007001F1" w14:paraId="7AB2E11F" w14:textId="77777777" w:rsidTr="004E4191">
        <w:trPr>
          <w:trHeight w:val="300"/>
          <w:ins w:id="5551" w:author="Autor"/>
          <w:trPrChange w:id="5552" w:author="Autor">
            <w:trPr>
              <w:trHeight w:val="300"/>
            </w:trPr>
          </w:trPrChange>
        </w:trPr>
        <w:tc>
          <w:tcPr>
            <w:tcW w:w="3559" w:type="dxa"/>
            <w:gridSpan w:val="2"/>
            <w:shd w:val="clear" w:color="auto" w:fill="auto"/>
            <w:vAlign w:val="center"/>
            <w:hideMark/>
            <w:tcPrChange w:id="5553" w:author="Autor">
              <w:tcPr>
                <w:tcW w:w="3559" w:type="dxa"/>
                <w:gridSpan w:val="2"/>
                <w:shd w:val="clear" w:color="auto" w:fill="auto"/>
                <w:vAlign w:val="center"/>
                <w:hideMark/>
              </w:tcPr>
            </w:tcPrChange>
          </w:tcPr>
          <w:p w14:paraId="69EACF8D" w14:textId="77777777" w:rsidR="006E4A81" w:rsidRPr="007001F1" w:rsidRDefault="006E4A81" w:rsidP="00C5578F">
            <w:pPr>
              <w:rPr>
                <w:ins w:id="5554" w:author="Autor"/>
                <w:color w:val="000000"/>
              </w:rPr>
            </w:pPr>
            <w:ins w:id="5555" w:author="Autor">
              <w:r w:rsidRPr="007001F1">
                <w:rPr>
                  <w:color w:val="000000"/>
                  <w:sz w:val="22"/>
                  <w:szCs w:val="22"/>
                </w:rPr>
                <w:t>Druh zákazky podľa predmetu obstarania</w:t>
              </w:r>
            </w:ins>
          </w:p>
        </w:tc>
        <w:tc>
          <w:tcPr>
            <w:tcW w:w="5528" w:type="dxa"/>
            <w:gridSpan w:val="5"/>
            <w:shd w:val="clear" w:color="auto" w:fill="auto"/>
            <w:vAlign w:val="center"/>
            <w:hideMark/>
            <w:tcPrChange w:id="5556" w:author="Autor">
              <w:tcPr>
                <w:tcW w:w="5528" w:type="dxa"/>
                <w:gridSpan w:val="5"/>
                <w:shd w:val="clear" w:color="auto" w:fill="auto"/>
                <w:vAlign w:val="center"/>
                <w:hideMark/>
              </w:tcPr>
            </w:tcPrChange>
          </w:tcPr>
          <w:p w14:paraId="702947C2" w14:textId="77777777" w:rsidR="006E4A81" w:rsidRPr="007001F1" w:rsidRDefault="006E4A81" w:rsidP="00C5578F">
            <w:pPr>
              <w:rPr>
                <w:ins w:id="5557" w:author="Autor"/>
                <w:color w:val="000000"/>
              </w:rPr>
            </w:pPr>
          </w:p>
        </w:tc>
      </w:tr>
      <w:tr w:rsidR="006E4A81" w:rsidRPr="007001F1" w14:paraId="5D453316" w14:textId="77777777" w:rsidTr="004E4191">
        <w:trPr>
          <w:trHeight w:val="300"/>
          <w:ins w:id="5558" w:author="Autor"/>
          <w:trPrChange w:id="5559" w:author="Autor">
            <w:trPr>
              <w:trHeight w:val="300"/>
            </w:trPr>
          </w:trPrChange>
        </w:trPr>
        <w:tc>
          <w:tcPr>
            <w:tcW w:w="3559" w:type="dxa"/>
            <w:gridSpan w:val="2"/>
            <w:shd w:val="clear" w:color="auto" w:fill="auto"/>
            <w:vAlign w:val="center"/>
            <w:tcPrChange w:id="5560" w:author="Autor">
              <w:tcPr>
                <w:tcW w:w="3559" w:type="dxa"/>
                <w:gridSpan w:val="2"/>
                <w:shd w:val="clear" w:color="auto" w:fill="auto"/>
                <w:vAlign w:val="center"/>
              </w:tcPr>
            </w:tcPrChange>
          </w:tcPr>
          <w:p w14:paraId="3B736802" w14:textId="77777777" w:rsidR="006E4A81" w:rsidRPr="007001F1" w:rsidRDefault="006E4A81" w:rsidP="00C5578F">
            <w:pPr>
              <w:rPr>
                <w:ins w:id="5561" w:author="Autor"/>
                <w:color w:val="000000"/>
              </w:rPr>
            </w:pPr>
            <w:ins w:id="5562" w:author="Autor">
              <w:r w:rsidRPr="007001F1">
                <w:rPr>
                  <w:color w:val="000000"/>
                  <w:sz w:val="22"/>
                  <w:szCs w:val="22"/>
                </w:rPr>
                <w:t>Identifikátor zákazky v ITMS2014+</w:t>
              </w:r>
            </w:ins>
          </w:p>
        </w:tc>
        <w:tc>
          <w:tcPr>
            <w:tcW w:w="5528" w:type="dxa"/>
            <w:gridSpan w:val="5"/>
            <w:shd w:val="clear" w:color="auto" w:fill="auto"/>
            <w:vAlign w:val="center"/>
            <w:tcPrChange w:id="5563" w:author="Autor">
              <w:tcPr>
                <w:tcW w:w="5528" w:type="dxa"/>
                <w:gridSpan w:val="5"/>
                <w:shd w:val="clear" w:color="auto" w:fill="auto"/>
                <w:vAlign w:val="center"/>
              </w:tcPr>
            </w:tcPrChange>
          </w:tcPr>
          <w:p w14:paraId="5569F768" w14:textId="77777777" w:rsidR="006E4A81" w:rsidRPr="007001F1" w:rsidRDefault="006E4A81" w:rsidP="00C5578F">
            <w:pPr>
              <w:rPr>
                <w:ins w:id="5564" w:author="Autor"/>
                <w:color w:val="000000"/>
              </w:rPr>
            </w:pPr>
          </w:p>
        </w:tc>
      </w:tr>
      <w:tr w:rsidR="006E4A81" w:rsidRPr="007001F1" w14:paraId="3B8FAF9E" w14:textId="77777777" w:rsidTr="004E4191">
        <w:trPr>
          <w:trHeight w:val="300"/>
          <w:ins w:id="5565" w:author="Autor"/>
          <w:trPrChange w:id="5566" w:author="Autor">
            <w:trPr>
              <w:trHeight w:val="300"/>
            </w:trPr>
          </w:trPrChange>
        </w:trPr>
        <w:tc>
          <w:tcPr>
            <w:tcW w:w="3559" w:type="dxa"/>
            <w:gridSpan w:val="2"/>
            <w:shd w:val="clear" w:color="auto" w:fill="auto"/>
            <w:vAlign w:val="center"/>
            <w:hideMark/>
            <w:tcPrChange w:id="5567" w:author="Autor">
              <w:tcPr>
                <w:tcW w:w="3559" w:type="dxa"/>
                <w:gridSpan w:val="2"/>
                <w:shd w:val="clear" w:color="auto" w:fill="auto"/>
                <w:vAlign w:val="center"/>
                <w:hideMark/>
              </w:tcPr>
            </w:tcPrChange>
          </w:tcPr>
          <w:p w14:paraId="42C5B8D2" w14:textId="77777777" w:rsidR="006E4A81" w:rsidRPr="007001F1" w:rsidRDefault="006E4A81" w:rsidP="00C5578F">
            <w:pPr>
              <w:rPr>
                <w:ins w:id="5568" w:author="Autor"/>
                <w:color w:val="000000"/>
              </w:rPr>
            </w:pPr>
            <w:ins w:id="5569" w:author="Autor">
              <w:r w:rsidRPr="007001F1">
                <w:rPr>
                  <w:color w:val="000000"/>
                  <w:sz w:val="22"/>
                  <w:szCs w:val="22"/>
                </w:rPr>
                <w:t>Typ kontroly</w:t>
              </w:r>
            </w:ins>
          </w:p>
        </w:tc>
        <w:tc>
          <w:tcPr>
            <w:tcW w:w="5528" w:type="dxa"/>
            <w:gridSpan w:val="5"/>
            <w:shd w:val="clear" w:color="auto" w:fill="auto"/>
            <w:vAlign w:val="center"/>
            <w:hideMark/>
            <w:tcPrChange w:id="5570" w:author="Autor">
              <w:tcPr>
                <w:tcW w:w="5528" w:type="dxa"/>
                <w:gridSpan w:val="5"/>
                <w:shd w:val="clear" w:color="auto" w:fill="auto"/>
                <w:vAlign w:val="center"/>
                <w:hideMark/>
              </w:tcPr>
            </w:tcPrChange>
          </w:tcPr>
          <w:p w14:paraId="3650245C" w14:textId="50F5ABC2" w:rsidR="006E4A81" w:rsidRPr="007001F1" w:rsidRDefault="006E4A81" w:rsidP="00C5578F">
            <w:pPr>
              <w:rPr>
                <w:ins w:id="5571" w:author="Autor"/>
                <w:color w:val="000000"/>
              </w:rPr>
            </w:pPr>
            <w:ins w:id="5572" w:author="Autor">
              <w:del w:id="5573" w:author="Autor">
                <w:r w:rsidRPr="007001F1" w:rsidDel="00A5524C">
                  <w:rPr>
                    <w:color w:val="000000"/>
                    <w:sz w:val="22"/>
                    <w:szCs w:val="22"/>
                  </w:rPr>
                  <w:delText>Štandardná</w:delText>
                </w:r>
              </w:del>
              <w:r w:rsidRPr="007001F1">
                <w:rPr>
                  <w:color w:val="000000"/>
                  <w:sz w:val="22"/>
                  <w:szCs w:val="22"/>
                </w:rPr>
                <w:t xml:space="preserve"> </w:t>
              </w:r>
              <w:r w:rsidR="00A5524C">
                <w:rPr>
                  <w:color w:val="000000"/>
                  <w:sz w:val="22"/>
                  <w:szCs w:val="22"/>
                </w:rPr>
                <w:t>N</w:t>
              </w:r>
              <w:r w:rsidR="007919A6">
                <w:rPr>
                  <w:color w:val="000000"/>
                  <w:sz w:val="22"/>
                  <w:szCs w:val="22"/>
                </w:rPr>
                <w:t>ásledná</w:t>
              </w:r>
              <w:r w:rsidR="008557A6">
                <w:rPr>
                  <w:color w:val="000000"/>
                  <w:sz w:val="22"/>
                  <w:szCs w:val="22"/>
                </w:rPr>
                <w:t xml:space="preserve"> </w:t>
              </w:r>
              <w:r w:rsidRPr="007001F1">
                <w:rPr>
                  <w:color w:val="000000"/>
                  <w:sz w:val="22"/>
                  <w:szCs w:val="22"/>
                </w:rPr>
                <w:t>ex</w:t>
              </w:r>
              <w:r>
                <w:rPr>
                  <w:color w:val="000000"/>
                  <w:sz w:val="22"/>
                  <w:szCs w:val="22"/>
                </w:rPr>
                <w:t xml:space="preserve"> </w:t>
              </w:r>
              <w:r w:rsidRPr="007001F1">
                <w:rPr>
                  <w:color w:val="000000"/>
                  <w:sz w:val="22"/>
                  <w:szCs w:val="22"/>
                </w:rPr>
                <w:t>post kontrola</w:t>
              </w:r>
            </w:ins>
          </w:p>
        </w:tc>
      </w:tr>
      <w:tr w:rsidR="006E4A81" w:rsidRPr="007001F1" w14:paraId="26F9333A" w14:textId="77777777" w:rsidTr="004E4191">
        <w:trPr>
          <w:trHeight w:val="300"/>
          <w:ins w:id="5574" w:author="Autor"/>
          <w:trPrChange w:id="5575" w:author="Autor">
            <w:trPr>
              <w:trHeight w:val="300"/>
            </w:trPr>
          </w:trPrChange>
        </w:trPr>
        <w:tc>
          <w:tcPr>
            <w:tcW w:w="3559" w:type="dxa"/>
            <w:gridSpan w:val="2"/>
            <w:shd w:val="clear" w:color="auto" w:fill="auto"/>
            <w:vAlign w:val="center"/>
            <w:hideMark/>
            <w:tcPrChange w:id="5576" w:author="Autor">
              <w:tcPr>
                <w:tcW w:w="3559" w:type="dxa"/>
                <w:gridSpan w:val="2"/>
                <w:shd w:val="clear" w:color="auto" w:fill="auto"/>
                <w:vAlign w:val="center"/>
                <w:hideMark/>
              </w:tcPr>
            </w:tcPrChange>
          </w:tcPr>
          <w:p w14:paraId="12512435" w14:textId="77777777" w:rsidR="006E4A81" w:rsidRPr="007001F1" w:rsidRDefault="006E4A81" w:rsidP="00C5578F">
            <w:pPr>
              <w:rPr>
                <w:ins w:id="5577" w:author="Autor"/>
                <w:color w:val="000000"/>
              </w:rPr>
            </w:pPr>
            <w:ins w:id="5578" w:author="Autor">
              <w:r w:rsidRPr="007001F1">
                <w:rPr>
                  <w:color w:val="000000"/>
                  <w:sz w:val="22"/>
                  <w:szCs w:val="22"/>
                </w:rPr>
                <w:t>Názov zákazky</w:t>
              </w:r>
            </w:ins>
          </w:p>
        </w:tc>
        <w:tc>
          <w:tcPr>
            <w:tcW w:w="5528" w:type="dxa"/>
            <w:gridSpan w:val="5"/>
            <w:shd w:val="clear" w:color="auto" w:fill="auto"/>
            <w:vAlign w:val="center"/>
            <w:hideMark/>
            <w:tcPrChange w:id="5579" w:author="Autor">
              <w:tcPr>
                <w:tcW w:w="5528" w:type="dxa"/>
                <w:gridSpan w:val="5"/>
                <w:shd w:val="clear" w:color="auto" w:fill="auto"/>
                <w:vAlign w:val="center"/>
                <w:hideMark/>
              </w:tcPr>
            </w:tcPrChange>
          </w:tcPr>
          <w:p w14:paraId="4DE6B6A2" w14:textId="77777777" w:rsidR="006E4A81" w:rsidRPr="007001F1" w:rsidRDefault="006E4A81" w:rsidP="00C5578F">
            <w:pPr>
              <w:rPr>
                <w:ins w:id="5580" w:author="Autor"/>
                <w:color w:val="000000"/>
              </w:rPr>
            </w:pPr>
            <w:ins w:id="5581" w:author="Autor">
              <w:r w:rsidRPr="007001F1">
                <w:rPr>
                  <w:color w:val="000000"/>
                  <w:sz w:val="22"/>
                  <w:szCs w:val="22"/>
                </w:rPr>
                <w:t> </w:t>
              </w:r>
            </w:ins>
          </w:p>
        </w:tc>
      </w:tr>
      <w:tr w:rsidR="006E4A81" w:rsidRPr="007001F1" w14:paraId="514CCE08" w14:textId="77777777" w:rsidTr="004E4191">
        <w:trPr>
          <w:trHeight w:val="330"/>
          <w:ins w:id="5582" w:author="Autor"/>
          <w:trPrChange w:id="5583" w:author="Autor">
            <w:trPr>
              <w:trHeight w:val="330"/>
            </w:trPr>
          </w:trPrChange>
        </w:trPr>
        <w:tc>
          <w:tcPr>
            <w:tcW w:w="3559" w:type="dxa"/>
            <w:gridSpan w:val="2"/>
            <w:shd w:val="clear" w:color="auto" w:fill="auto"/>
            <w:vAlign w:val="center"/>
            <w:hideMark/>
            <w:tcPrChange w:id="5584" w:author="Autor">
              <w:tcPr>
                <w:tcW w:w="3559" w:type="dxa"/>
                <w:gridSpan w:val="2"/>
                <w:shd w:val="clear" w:color="auto" w:fill="auto"/>
                <w:vAlign w:val="center"/>
                <w:hideMark/>
              </w:tcPr>
            </w:tcPrChange>
          </w:tcPr>
          <w:p w14:paraId="412F11C2" w14:textId="77777777" w:rsidR="006E4A81" w:rsidRPr="007001F1" w:rsidRDefault="006E4A81" w:rsidP="00C5578F">
            <w:pPr>
              <w:rPr>
                <w:ins w:id="5585" w:author="Autor"/>
                <w:color w:val="000000"/>
              </w:rPr>
            </w:pPr>
            <w:ins w:id="5586" w:author="Autor">
              <w:r w:rsidRPr="007001F1">
                <w:rPr>
                  <w:color w:val="000000"/>
                  <w:sz w:val="22"/>
                  <w:szCs w:val="22"/>
                </w:rPr>
                <w:t>Identifikátor zákazky v ITMS2014+</w:t>
              </w:r>
            </w:ins>
          </w:p>
        </w:tc>
        <w:tc>
          <w:tcPr>
            <w:tcW w:w="5528" w:type="dxa"/>
            <w:gridSpan w:val="5"/>
            <w:shd w:val="clear" w:color="auto" w:fill="auto"/>
            <w:vAlign w:val="center"/>
            <w:hideMark/>
            <w:tcPrChange w:id="5587" w:author="Autor">
              <w:tcPr>
                <w:tcW w:w="5528" w:type="dxa"/>
                <w:gridSpan w:val="5"/>
                <w:shd w:val="clear" w:color="auto" w:fill="auto"/>
                <w:vAlign w:val="center"/>
                <w:hideMark/>
              </w:tcPr>
            </w:tcPrChange>
          </w:tcPr>
          <w:p w14:paraId="45C92993" w14:textId="77777777" w:rsidR="006E4A81" w:rsidRPr="007001F1" w:rsidRDefault="006E4A81" w:rsidP="00C5578F">
            <w:pPr>
              <w:rPr>
                <w:ins w:id="5588" w:author="Autor"/>
                <w:color w:val="000000"/>
              </w:rPr>
            </w:pPr>
          </w:p>
        </w:tc>
      </w:tr>
      <w:tr w:rsidR="006E4A81" w:rsidRPr="007001F1" w14:paraId="0BA81FE7" w14:textId="77777777" w:rsidTr="004E4191">
        <w:trPr>
          <w:trHeight w:val="300"/>
          <w:ins w:id="5589" w:author="Autor"/>
          <w:trPrChange w:id="5590" w:author="Autor">
            <w:trPr>
              <w:trHeight w:val="300"/>
            </w:trPr>
          </w:trPrChange>
        </w:trPr>
        <w:tc>
          <w:tcPr>
            <w:tcW w:w="3559" w:type="dxa"/>
            <w:gridSpan w:val="2"/>
            <w:shd w:val="clear" w:color="auto" w:fill="auto"/>
            <w:vAlign w:val="center"/>
            <w:hideMark/>
            <w:tcPrChange w:id="5591" w:author="Autor">
              <w:tcPr>
                <w:tcW w:w="3559" w:type="dxa"/>
                <w:gridSpan w:val="2"/>
                <w:shd w:val="clear" w:color="auto" w:fill="auto"/>
                <w:vAlign w:val="center"/>
                <w:hideMark/>
              </w:tcPr>
            </w:tcPrChange>
          </w:tcPr>
          <w:p w14:paraId="0A88FCC0" w14:textId="77777777" w:rsidR="006E4A81" w:rsidRPr="007001F1" w:rsidRDefault="006E4A81" w:rsidP="00C5578F">
            <w:pPr>
              <w:rPr>
                <w:ins w:id="5592" w:author="Autor"/>
                <w:color w:val="000000"/>
              </w:rPr>
            </w:pPr>
            <w:ins w:id="5593" w:author="Autor">
              <w:r w:rsidRPr="007001F1">
                <w:rPr>
                  <w:color w:val="000000"/>
                  <w:sz w:val="22"/>
                  <w:szCs w:val="22"/>
                </w:rPr>
                <w:t>Názov dodávateľa</w:t>
              </w:r>
            </w:ins>
          </w:p>
        </w:tc>
        <w:tc>
          <w:tcPr>
            <w:tcW w:w="5528" w:type="dxa"/>
            <w:gridSpan w:val="5"/>
            <w:shd w:val="clear" w:color="auto" w:fill="auto"/>
            <w:vAlign w:val="center"/>
            <w:hideMark/>
            <w:tcPrChange w:id="5594" w:author="Autor">
              <w:tcPr>
                <w:tcW w:w="5528" w:type="dxa"/>
                <w:gridSpan w:val="5"/>
                <w:shd w:val="clear" w:color="auto" w:fill="auto"/>
                <w:vAlign w:val="center"/>
                <w:hideMark/>
              </w:tcPr>
            </w:tcPrChange>
          </w:tcPr>
          <w:p w14:paraId="4454FE2F" w14:textId="77777777" w:rsidR="006E4A81" w:rsidRPr="007001F1" w:rsidRDefault="006E4A81" w:rsidP="00C5578F">
            <w:pPr>
              <w:rPr>
                <w:ins w:id="5595" w:author="Autor"/>
                <w:color w:val="000000"/>
              </w:rPr>
            </w:pPr>
            <w:ins w:id="5596" w:author="Autor">
              <w:r w:rsidRPr="007001F1">
                <w:rPr>
                  <w:color w:val="000000"/>
                  <w:sz w:val="22"/>
                  <w:szCs w:val="22"/>
                </w:rPr>
                <w:t> </w:t>
              </w:r>
            </w:ins>
          </w:p>
        </w:tc>
      </w:tr>
      <w:tr w:rsidR="006E4A81" w:rsidRPr="007001F1" w14:paraId="6408D45D" w14:textId="77777777" w:rsidTr="004E4191">
        <w:trPr>
          <w:trHeight w:val="300"/>
          <w:ins w:id="5597" w:author="Autor"/>
          <w:trPrChange w:id="5598" w:author="Autor">
            <w:trPr>
              <w:trHeight w:val="300"/>
            </w:trPr>
          </w:trPrChange>
        </w:trPr>
        <w:tc>
          <w:tcPr>
            <w:tcW w:w="3559" w:type="dxa"/>
            <w:gridSpan w:val="2"/>
            <w:shd w:val="clear" w:color="auto" w:fill="auto"/>
            <w:vAlign w:val="center"/>
            <w:hideMark/>
            <w:tcPrChange w:id="5599" w:author="Autor">
              <w:tcPr>
                <w:tcW w:w="3559" w:type="dxa"/>
                <w:gridSpan w:val="2"/>
                <w:shd w:val="clear" w:color="auto" w:fill="auto"/>
                <w:vAlign w:val="center"/>
                <w:hideMark/>
              </w:tcPr>
            </w:tcPrChange>
          </w:tcPr>
          <w:p w14:paraId="4BDC97B1" w14:textId="77777777" w:rsidR="006E4A81" w:rsidRPr="007001F1" w:rsidRDefault="006E4A81" w:rsidP="00C5578F">
            <w:pPr>
              <w:rPr>
                <w:ins w:id="5600" w:author="Autor"/>
                <w:color w:val="000000"/>
              </w:rPr>
            </w:pPr>
            <w:ins w:id="5601" w:author="Autor">
              <w:r w:rsidRPr="007001F1">
                <w:rPr>
                  <w:color w:val="000000"/>
                  <w:sz w:val="22"/>
                  <w:szCs w:val="22"/>
                </w:rPr>
                <w:t>IČO dodávateľa</w:t>
              </w:r>
            </w:ins>
          </w:p>
        </w:tc>
        <w:tc>
          <w:tcPr>
            <w:tcW w:w="5528" w:type="dxa"/>
            <w:gridSpan w:val="5"/>
            <w:shd w:val="clear" w:color="auto" w:fill="auto"/>
            <w:vAlign w:val="center"/>
            <w:hideMark/>
            <w:tcPrChange w:id="5602" w:author="Autor">
              <w:tcPr>
                <w:tcW w:w="5528" w:type="dxa"/>
                <w:gridSpan w:val="5"/>
                <w:shd w:val="clear" w:color="auto" w:fill="auto"/>
                <w:vAlign w:val="center"/>
                <w:hideMark/>
              </w:tcPr>
            </w:tcPrChange>
          </w:tcPr>
          <w:p w14:paraId="68B432AC" w14:textId="77777777" w:rsidR="006E4A81" w:rsidRPr="007001F1" w:rsidRDefault="006E4A81" w:rsidP="00C5578F">
            <w:pPr>
              <w:rPr>
                <w:ins w:id="5603" w:author="Autor"/>
                <w:color w:val="000000"/>
              </w:rPr>
            </w:pPr>
            <w:ins w:id="5604" w:author="Autor">
              <w:r w:rsidRPr="007001F1">
                <w:rPr>
                  <w:color w:val="000000"/>
                  <w:sz w:val="22"/>
                  <w:szCs w:val="22"/>
                </w:rPr>
                <w:t> </w:t>
              </w:r>
            </w:ins>
          </w:p>
        </w:tc>
      </w:tr>
      <w:tr w:rsidR="006E4A81" w:rsidRPr="007001F1" w14:paraId="08C50265" w14:textId="77777777" w:rsidTr="004E4191">
        <w:trPr>
          <w:trHeight w:val="300"/>
          <w:ins w:id="5605" w:author="Autor"/>
          <w:trPrChange w:id="5606" w:author="Autor">
            <w:trPr>
              <w:trHeight w:val="300"/>
            </w:trPr>
          </w:trPrChange>
        </w:trPr>
        <w:tc>
          <w:tcPr>
            <w:tcW w:w="3559" w:type="dxa"/>
            <w:gridSpan w:val="2"/>
            <w:shd w:val="clear" w:color="auto" w:fill="auto"/>
            <w:vAlign w:val="center"/>
            <w:hideMark/>
            <w:tcPrChange w:id="5607" w:author="Autor">
              <w:tcPr>
                <w:tcW w:w="3559" w:type="dxa"/>
                <w:gridSpan w:val="2"/>
                <w:shd w:val="clear" w:color="auto" w:fill="auto"/>
                <w:vAlign w:val="center"/>
                <w:hideMark/>
              </w:tcPr>
            </w:tcPrChange>
          </w:tcPr>
          <w:p w14:paraId="41C7D27F" w14:textId="77777777" w:rsidR="006E4A81" w:rsidRPr="007001F1" w:rsidRDefault="006E4A81" w:rsidP="00C5578F">
            <w:pPr>
              <w:rPr>
                <w:ins w:id="5608" w:author="Autor"/>
                <w:color w:val="000000"/>
              </w:rPr>
            </w:pPr>
            <w:ins w:id="5609" w:author="Autor">
              <w:r w:rsidRPr="007001F1">
                <w:rPr>
                  <w:color w:val="000000"/>
                  <w:sz w:val="22"/>
                  <w:szCs w:val="22"/>
                </w:rPr>
                <w:t>Hodnota zákazky bez DPH</w:t>
              </w:r>
            </w:ins>
          </w:p>
        </w:tc>
        <w:tc>
          <w:tcPr>
            <w:tcW w:w="5528" w:type="dxa"/>
            <w:gridSpan w:val="5"/>
            <w:shd w:val="clear" w:color="auto" w:fill="auto"/>
            <w:vAlign w:val="center"/>
            <w:hideMark/>
            <w:tcPrChange w:id="5610" w:author="Autor">
              <w:tcPr>
                <w:tcW w:w="5528" w:type="dxa"/>
                <w:gridSpan w:val="5"/>
                <w:shd w:val="clear" w:color="auto" w:fill="auto"/>
                <w:vAlign w:val="center"/>
                <w:hideMark/>
              </w:tcPr>
            </w:tcPrChange>
          </w:tcPr>
          <w:p w14:paraId="29E31C64" w14:textId="77777777" w:rsidR="006E4A81" w:rsidRPr="007001F1" w:rsidRDefault="006E4A81" w:rsidP="00C5578F">
            <w:pPr>
              <w:rPr>
                <w:ins w:id="5611" w:author="Autor"/>
                <w:color w:val="000000"/>
              </w:rPr>
            </w:pPr>
            <w:ins w:id="5612" w:author="Autor">
              <w:r w:rsidRPr="007001F1">
                <w:rPr>
                  <w:color w:val="000000"/>
                  <w:sz w:val="22"/>
                  <w:szCs w:val="22"/>
                </w:rPr>
                <w:t> </w:t>
              </w:r>
            </w:ins>
          </w:p>
        </w:tc>
      </w:tr>
      <w:tr w:rsidR="006E4A81" w:rsidRPr="007001F1" w14:paraId="430DCF0C" w14:textId="77777777" w:rsidTr="004E4191">
        <w:trPr>
          <w:trHeight w:val="300"/>
          <w:ins w:id="5613" w:author="Autor"/>
          <w:trPrChange w:id="5614" w:author="Autor">
            <w:trPr>
              <w:trHeight w:val="300"/>
            </w:trPr>
          </w:trPrChange>
        </w:trPr>
        <w:tc>
          <w:tcPr>
            <w:tcW w:w="3559" w:type="dxa"/>
            <w:gridSpan w:val="2"/>
            <w:shd w:val="clear" w:color="auto" w:fill="auto"/>
            <w:vAlign w:val="center"/>
            <w:hideMark/>
            <w:tcPrChange w:id="5615" w:author="Autor">
              <w:tcPr>
                <w:tcW w:w="3559" w:type="dxa"/>
                <w:gridSpan w:val="2"/>
                <w:shd w:val="clear" w:color="auto" w:fill="auto"/>
                <w:vAlign w:val="center"/>
                <w:hideMark/>
              </w:tcPr>
            </w:tcPrChange>
          </w:tcPr>
          <w:p w14:paraId="08F99CE9" w14:textId="77777777" w:rsidR="006E4A81" w:rsidRPr="007001F1" w:rsidRDefault="006E4A81" w:rsidP="00C5578F">
            <w:pPr>
              <w:rPr>
                <w:ins w:id="5616" w:author="Autor"/>
                <w:color w:val="000000"/>
              </w:rPr>
            </w:pPr>
            <w:ins w:id="5617"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528" w:type="dxa"/>
            <w:gridSpan w:val="5"/>
            <w:shd w:val="clear" w:color="auto" w:fill="auto"/>
            <w:vAlign w:val="center"/>
            <w:hideMark/>
            <w:tcPrChange w:id="5618" w:author="Autor">
              <w:tcPr>
                <w:tcW w:w="5528" w:type="dxa"/>
                <w:gridSpan w:val="5"/>
                <w:shd w:val="clear" w:color="auto" w:fill="auto"/>
                <w:vAlign w:val="center"/>
                <w:hideMark/>
              </w:tcPr>
            </w:tcPrChange>
          </w:tcPr>
          <w:p w14:paraId="6B053D4E" w14:textId="77777777" w:rsidR="006E4A81" w:rsidRPr="007001F1" w:rsidRDefault="006E4A81" w:rsidP="00C5578F">
            <w:pPr>
              <w:rPr>
                <w:ins w:id="5619" w:author="Autor"/>
                <w:color w:val="000000"/>
              </w:rPr>
            </w:pPr>
            <w:ins w:id="5620" w:author="Autor">
              <w:r w:rsidRPr="007001F1">
                <w:rPr>
                  <w:color w:val="000000"/>
                  <w:sz w:val="22"/>
                  <w:szCs w:val="22"/>
                </w:rPr>
                <w:t> </w:t>
              </w:r>
            </w:ins>
          </w:p>
        </w:tc>
      </w:tr>
      <w:tr w:rsidR="006E4A81" w:rsidRPr="007001F1" w14:paraId="5CAED8CC" w14:textId="77777777" w:rsidTr="004E4191">
        <w:trPr>
          <w:trHeight w:val="300"/>
          <w:ins w:id="5621" w:author="Autor"/>
          <w:trPrChange w:id="5622" w:author="Autor">
            <w:trPr>
              <w:trHeight w:val="300"/>
            </w:trPr>
          </w:trPrChange>
        </w:trPr>
        <w:tc>
          <w:tcPr>
            <w:tcW w:w="3559" w:type="dxa"/>
            <w:gridSpan w:val="2"/>
            <w:shd w:val="clear" w:color="auto" w:fill="auto"/>
            <w:vAlign w:val="center"/>
            <w:hideMark/>
            <w:tcPrChange w:id="5623" w:author="Autor">
              <w:tcPr>
                <w:tcW w:w="3559" w:type="dxa"/>
                <w:gridSpan w:val="2"/>
                <w:shd w:val="clear" w:color="auto" w:fill="auto"/>
                <w:vAlign w:val="center"/>
                <w:hideMark/>
              </w:tcPr>
            </w:tcPrChange>
          </w:tcPr>
          <w:p w14:paraId="03CCE6FD" w14:textId="77777777" w:rsidR="006E4A81" w:rsidRPr="007001F1" w:rsidRDefault="006E4A81" w:rsidP="00C5578F">
            <w:pPr>
              <w:rPr>
                <w:ins w:id="5624" w:author="Autor"/>
                <w:color w:val="000000"/>
              </w:rPr>
            </w:pPr>
            <w:ins w:id="5625" w:author="Autor">
              <w:r w:rsidRPr="007001F1">
                <w:rPr>
                  <w:color w:val="000000"/>
                  <w:sz w:val="22"/>
                  <w:szCs w:val="22"/>
                </w:rPr>
                <w:t>Dátum podpisu zmluvy s</w:t>
              </w:r>
              <w:r>
                <w:rPr>
                  <w:color w:val="000000"/>
                  <w:sz w:val="22"/>
                  <w:szCs w:val="22"/>
                </w:rPr>
                <w:t> </w:t>
              </w:r>
              <w:r w:rsidRPr="007001F1">
                <w:rPr>
                  <w:color w:val="000000"/>
                  <w:sz w:val="22"/>
                  <w:szCs w:val="22"/>
                </w:rPr>
                <w:t>dodávateľom</w:t>
              </w:r>
            </w:ins>
          </w:p>
        </w:tc>
        <w:tc>
          <w:tcPr>
            <w:tcW w:w="5528" w:type="dxa"/>
            <w:gridSpan w:val="5"/>
            <w:shd w:val="clear" w:color="auto" w:fill="auto"/>
            <w:vAlign w:val="center"/>
            <w:hideMark/>
            <w:tcPrChange w:id="5626" w:author="Autor">
              <w:tcPr>
                <w:tcW w:w="5528" w:type="dxa"/>
                <w:gridSpan w:val="5"/>
                <w:shd w:val="clear" w:color="auto" w:fill="auto"/>
                <w:vAlign w:val="center"/>
                <w:hideMark/>
              </w:tcPr>
            </w:tcPrChange>
          </w:tcPr>
          <w:p w14:paraId="66C63367" w14:textId="77777777" w:rsidR="006E4A81" w:rsidRPr="007001F1" w:rsidRDefault="006E4A81" w:rsidP="00C5578F">
            <w:pPr>
              <w:rPr>
                <w:ins w:id="5627" w:author="Autor"/>
                <w:color w:val="000000"/>
              </w:rPr>
            </w:pPr>
            <w:ins w:id="5628" w:author="Autor">
              <w:r w:rsidRPr="007001F1">
                <w:rPr>
                  <w:color w:val="000000"/>
                  <w:sz w:val="22"/>
                  <w:szCs w:val="22"/>
                </w:rPr>
                <w:t> </w:t>
              </w:r>
            </w:ins>
          </w:p>
        </w:tc>
      </w:tr>
      <w:tr w:rsidR="006E4A81" w:rsidRPr="007001F1" w14:paraId="6EAC9401" w14:textId="77777777" w:rsidTr="004E4191">
        <w:trPr>
          <w:trHeight w:val="300"/>
          <w:ins w:id="5629" w:author="Autor"/>
          <w:trPrChange w:id="5630" w:author="Autor">
            <w:trPr>
              <w:trHeight w:val="300"/>
            </w:trPr>
          </w:trPrChange>
        </w:trPr>
        <w:tc>
          <w:tcPr>
            <w:tcW w:w="3559" w:type="dxa"/>
            <w:gridSpan w:val="2"/>
            <w:shd w:val="clear" w:color="auto" w:fill="auto"/>
            <w:vAlign w:val="center"/>
            <w:hideMark/>
            <w:tcPrChange w:id="5631" w:author="Autor">
              <w:tcPr>
                <w:tcW w:w="3559" w:type="dxa"/>
                <w:gridSpan w:val="2"/>
                <w:shd w:val="clear" w:color="auto" w:fill="auto"/>
                <w:vAlign w:val="center"/>
                <w:hideMark/>
              </w:tcPr>
            </w:tcPrChange>
          </w:tcPr>
          <w:p w14:paraId="3ABFF6E8" w14:textId="77777777" w:rsidR="006E4A81" w:rsidRPr="007001F1" w:rsidRDefault="006E4A81" w:rsidP="00C5578F">
            <w:pPr>
              <w:rPr>
                <w:ins w:id="5632" w:author="Autor"/>
                <w:color w:val="000000"/>
              </w:rPr>
            </w:pPr>
            <w:ins w:id="5633" w:author="Autor">
              <w:r w:rsidRPr="007001F1">
                <w:rPr>
                  <w:color w:val="000000"/>
                  <w:sz w:val="22"/>
                  <w:szCs w:val="22"/>
                </w:rPr>
                <w:t>Dátum nadobudnutia účinnosti zmluvy</w:t>
              </w:r>
            </w:ins>
          </w:p>
        </w:tc>
        <w:tc>
          <w:tcPr>
            <w:tcW w:w="5528" w:type="dxa"/>
            <w:gridSpan w:val="5"/>
            <w:shd w:val="clear" w:color="auto" w:fill="auto"/>
            <w:vAlign w:val="center"/>
            <w:hideMark/>
            <w:tcPrChange w:id="5634" w:author="Autor">
              <w:tcPr>
                <w:tcW w:w="5528" w:type="dxa"/>
                <w:gridSpan w:val="5"/>
                <w:shd w:val="clear" w:color="auto" w:fill="auto"/>
                <w:vAlign w:val="center"/>
                <w:hideMark/>
              </w:tcPr>
            </w:tcPrChange>
          </w:tcPr>
          <w:p w14:paraId="716FF23A" w14:textId="77777777" w:rsidR="006E4A81" w:rsidRPr="007001F1" w:rsidRDefault="006E4A81" w:rsidP="00C5578F">
            <w:pPr>
              <w:rPr>
                <w:ins w:id="5635" w:author="Autor"/>
                <w:color w:val="000000"/>
              </w:rPr>
            </w:pPr>
            <w:ins w:id="5636" w:author="Autor">
              <w:r w:rsidRPr="007001F1">
                <w:rPr>
                  <w:color w:val="000000"/>
                  <w:sz w:val="22"/>
                  <w:szCs w:val="22"/>
                </w:rPr>
                <w:t> </w:t>
              </w:r>
            </w:ins>
          </w:p>
        </w:tc>
      </w:tr>
      <w:tr w:rsidR="006E4A81" w:rsidRPr="007001F1" w14:paraId="38324407" w14:textId="77777777" w:rsidTr="004E4191">
        <w:trPr>
          <w:trHeight w:val="300"/>
          <w:ins w:id="5637" w:author="Autor"/>
          <w:trPrChange w:id="5638" w:author="Autor">
            <w:trPr>
              <w:trHeight w:val="300"/>
            </w:trPr>
          </w:trPrChange>
        </w:trPr>
        <w:tc>
          <w:tcPr>
            <w:tcW w:w="3559" w:type="dxa"/>
            <w:gridSpan w:val="2"/>
            <w:shd w:val="clear" w:color="auto" w:fill="auto"/>
            <w:vAlign w:val="center"/>
            <w:hideMark/>
            <w:tcPrChange w:id="5639" w:author="Autor">
              <w:tcPr>
                <w:tcW w:w="3559" w:type="dxa"/>
                <w:gridSpan w:val="2"/>
                <w:shd w:val="clear" w:color="auto" w:fill="auto"/>
                <w:vAlign w:val="center"/>
                <w:hideMark/>
              </w:tcPr>
            </w:tcPrChange>
          </w:tcPr>
          <w:p w14:paraId="6DB6CACB" w14:textId="77777777" w:rsidR="006E4A81" w:rsidRPr="007001F1" w:rsidRDefault="006E4A81" w:rsidP="00C5578F">
            <w:pPr>
              <w:rPr>
                <w:ins w:id="5640" w:author="Autor"/>
                <w:color w:val="000000"/>
              </w:rPr>
            </w:pPr>
            <w:ins w:id="5641" w:author="Autor">
              <w:r w:rsidRPr="007001F1">
                <w:rPr>
                  <w:color w:val="000000"/>
                  <w:sz w:val="22"/>
                  <w:szCs w:val="22"/>
                </w:rPr>
                <w:t>Link na CRZ, prípadne webové sídlo</w:t>
              </w:r>
            </w:ins>
          </w:p>
        </w:tc>
        <w:tc>
          <w:tcPr>
            <w:tcW w:w="5528" w:type="dxa"/>
            <w:gridSpan w:val="5"/>
            <w:shd w:val="clear" w:color="auto" w:fill="auto"/>
            <w:vAlign w:val="center"/>
            <w:hideMark/>
            <w:tcPrChange w:id="5642" w:author="Autor">
              <w:tcPr>
                <w:tcW w:w="5528" w:type="dxa"/>
                <w:gridSpan w:val="5"/>
                <w:shd w:val="clear" w:color="auto" w:fill="auto"/>
                <w:vAlign w:val="center"/>
                <w:hideMark/>
              </w:tcPr>
            </w:tcPrChange>
          </w:tcPr>
          <w:p w14:paraId="188EC542" w14:textId="77777777" w:rsidR="006E4A81" w:rsidRPr="007001F1" w:rsidRDefault="006E4A81" w:rsidP="00C5578F">
            <w:pPr>
              <w:rPr>
                <w:ins w:id="5643" w:author="Autor"/>
                <w:color w:val="000000"/>
              </w:rPr>
            </w:pPr>
            <w:ins w:id="5644" w:author="Autor">
              <w:r w:rsidRPr="007001F1">
                <w:rPr>
                  <w:color w:val="000000"/>
                  <w:sz w:val="22"/>
                  <w:szCs w:val="22"/>
                </w:rPr>
                <w:t> </w:t>
              </w:r>
            </w:ins>
          </w:p>
        </w:tc>
      </w:tr>
      <w:tr w:rsidR="006E4A81" w:rsidRPr="007001F1" w14:paraId="2EFF0632" w14:textId="77777777" w:rsidTr="004E4191">
        <w:trPr>
          <w:trHeight w:val="315"/>
          <w:ins w:id="5645" w:author="Autor"/>
          <w:trPrChange w:id="5646" w:author="Autor">
            <w:trPr>
              <w:trHeight w:val="315"/>
            </w:trPr>
          </w:trPrChange>
        </w:trPr>
        <w:tc>
          <w:tcPr>
            <w:tcW w:w="582" w:type="dxa"/>
            <w:shd w:val="clear" w:color="000000" w:fill="60497A"/>
            <w:vAlign w:val="center"/>
            <w:hideMark/>
            <w:tcPrChange w:id="5647" w:author="Autor">
              <w:tcPr>
                <w:tcW w:w="582" w:type="dxa"/>
                <w:shd w:val="clear" w:color="000000" w:fill="60497A"/>
                <w:vAlign w:val="center"/>
                <w:hideMark/>
              </w:tcPr>
            </w:tcPrChange>
          </w:tcPr>
          <w:p w14:paraId="7B688C38" w14:textId="77777777" w:rsidR="006E4A81" w:rsidRPr="007001F1" w:rsidRDefault="006E4A81" w:rsidP="00C5578F">
            <w:pPr>
              <w:jc w:val="center"/>
              <w:rPr>
                <w:ins w:id="5648" w:author="Autor"/>
                <w:b/>
                <w:bCs/>
                <w:color w:val="FFFFFF"/>
              </w:rPr>
            </w:pPr>
            <w:ins w:id="5649" w:author="Autor">
              <w:r w:rsidRPr="007001F1">
                <w:rPr>
                  <w:b/>
                  <w:bCs/>
                  <w:color w:val="FFFFFF"/>
                  <w:sz w:val="22"/>
                  <w:szCs w:val="22"/>
                </w:rPr>
                <w:t>P. č.</w:t>
              </w:r>
            </w:ins>
          </w:p>
        </w:tc>
        <w:tc>
          <w:tcPr>
            <w:tcW w:w="4820" w:type="dxa"/>
            <w:gridSpan w:val="2"/>
            <w:shd w:val="clear" w:color="000000" w:fill="60497A"/>
            <w:vAlign w:val="center"/>
            <w:hideMark/>
            <w:tcPrChange w:id="5650" w:author="Autor">
              <w:tcPr>
                <w:tcW w:w="4820" w:type="dxa"/>
                <w:gridSpan w:val="2"/>
                <w:shd w:val="clear" w:color="000000" w:fill="60497A"/>
                <w:vAlign w:val="center"/>
                <w:hideMark/>
              </w:tcPr>
            </w:tcPrChange>
          </w:tcPr>
          <w:p w14:paraId="74D82BB7" w14:textId="77777777" w:rsidR="006E4A81" w:rsidRPr="007001F1" w:rsidRDefault="006E4A81" w:rsidP="00C5578F">
            <w:pPr>
              <w:jc w:val="center"/>
              <w:rPr>
                <w:ins w:id="5651" w:author="Autor"/>
                <w:b/>
                <w:bCs/>
                <w:color w:val="FFFFFF"/>
              </w:rPr>
            </w:pPr>
            <w:ins w:id="5652" w:author="Autor">
              <w:r w:rsidRPr="007001F1">
                <w:rPr>
                  <w:b/>
                  <w:bCs/>
                  <w:color w:val="FFFFFF"/>
                  <w:sz w:val="22"/>
                  <w:szCs w:val="22"/>
                </w:rPr>
                <w:t>Kontrolné otázky</w:t>
              </w:r>
            </w:ins>
          </w:p>
        </w:tc>
        <w:tc>
          <w:tcPr>
            <w:tcW w:w="567" w:type="dxa"/>
            <w:shd w:val="clear" w:color="000000" w:fill="60497A"/>
            <w:vAlign w:val="center"/>
            <w:hideMark/>
            <w:tcPrChange w:id="5653" w:author="Autor">
              <w:tcPr>
                <w:tcW w:w="567" w:type="dxa"/>
                <w:shd w:val="clear" w:color="000000" w:fill="60497A"/>
                <w:vAlign w:val="center"/>
                <w:hideMark/>
              </w:tcPr>
            </w:tcPrChange>
          </w:tcPr>
          <w:p w14:paraId="2411F090" w14:textId="77777777" w:rsidR="006E4A81" w:rsidRPr="007001F1" w:rsidRDefault="006E4A81" w:rsidP="00C5578F">
            <w:pPr>
              <w:jc w:val="center"/>
              <w:rPr>
                <w:ins w:id="5654" w:author="Autor"/>
                <w:b/>
                <w:bCs/>
                <w:color w:val="FFFFFF"/>
              </w:rPr>
            </w:pPr>
            <w:ins w:id="5655" w:author="Autor">
              <w:r w:rsidRPr="007001F1">
                <w:rPr>
                  <w:b/>
                  <w:bCs/>
                  <w:color w:val="FFFFFF"/>
                  <w:sz w:val="22"/>
                  <w:szCs w:val="22"/>
                </w:rPr>
                <w:t>áno</w:t>
              </w:r>
            </w:ins>
          </w:p>
        </w:tc>
        <w:tc>
          <w:tcPr>
            <w:tcW w:w="567" w:type="dxa"/>
            <w:shd w:val="clear" w:color="000000" w:fill="60497A"/>
            <w:vAlign w:val="center"/>
            <w:hideMark/>
            <w:tcPrChange w:id="5656" w:author="Autor">
              <w:tcPr>
                <w:tcW w:w="567" w:type="dxa"/>
                <w:shd w:val="clear" w:color="000000" w:fill="60497A"/>
                <w:vAlign w:val="center"/>
                <w:hideMark/>
              </w:tcPr>
            </w:tcPrChange>
          </w:tcPr>
          <w:p w14:paraId="5F467923" w14:textId="77777777" w:rsidR="006E4A81" w:rsidRPr="007001F1" w:rsidRDefault="006E4A81" w:rsidP="00C5578F">
            <w:pPr>
              <w:jc w:val="center"/>
              <w:rPr>
                <w:ins w:id="5657" w:author="Autor"/>
                <w:b/>
                <w:bCs/>
                <w:color w:val="FFFFFF"/>
              </w:rPr>
            </w:pPr>
            <w:ins w:id="5658" w:author="Autor">
              <w:r w:rsidRPr="007001F1">
                <w:rPr>
                  <w:b/>
                  <w:bCs/>
                  <w:color w:val="FFFFFF"/>
                  <w:sz w:val="22"/>
                  <w:szCs w:val="22"/>
                </w:rPr>
                <w:t>nie</w:t>
              </w:r>
            </w:ins>
          </w:p>
        </w:tc>
        <w:tc>
          <w:tcPr>
            <w:tcW w:w="776" w:type="dxa"/>
            <w:shd w:val="clear" w:color="000000" w:fill="60497A"/>
            <w:vAlign w:val="center"/>
            <w:hideMark/>
            <w:tcPrChange w:id="5659" w:author="Autor">
              <w:tcPr>
                <w:tcW w:w="776" w:type="dxa"/>
                <w:shd w:val="clear" w:color="000000" w:fill="60497A"/>
                <w:vAlign w:val="center"/>
                <w:hideMark/>
              </w:tcPr>
            </w:tcPrChange>
          </w:tcPr>
          <w:p w14:paraId="2DA20FBA" w14:textId="77777777" w:rsidR="006E4A81" w:rsidRPr="007001F1" w:rsidRDefault="006E4A81" w:rsidP="00C5578F">
            <w:pPr>
              <w:jc w:val="center"/>
              <w:rPr>
                <w:ins w:id="5660" w:author="Autor"/>
                <w:b/>
                <w:bCs/>
                <w:color w:val="FFFFFF"/>
              </w:rPr>
            </w:pPr>
            <w:ins w:id="5661" w:author="Autor">
              <w:r w:rsidRPr="007001F1">
                <w:rPr>
                  <w:b/>
                  <w:bCs/>
                  <w:color w:val="FFFFFF"/>
                  <w:sz w:val="22"/>
                  <w:szCs w:val="22"/>
                </w:rPr>
                <w:t>netýka sa</w:t>
              </w:r>
            </w:ins>
          </w:p>
        </w:tc>
        <w:tc>
          <w:tcPr>
            <w:tcW w:w="1775" w:type="dxa"/>
            <w:shd w:val="clear" w:color="000000" w:fill="60497A"/>
            <w:vAlign w:val="center"/>
            <w:hideMark/>
            <w:tcPrChange w:id="5662" w:author="Autor">
              <w:tcPr>
                <w:tcW w:w="1775" w:type="dxa"/>
                <w:shd w:val="clear" w:color="000000" w:fill="60497A"/>
                <w:vAlign w:val="center"/>
                <w:hideMark/>
              </w:tcPr>
            </w:tcPrChange>
          </w:tcPr>
          <w:p w14:paraId="3D422E82" w14:textId="77777777" w:rsidR="006E4A81" w:rsidRPr="007001F1" w:rsidRDefault="006E4A81" w:rsidP="00C5578F">
            <w:pPr>
              <w:jc w:val="center"/>
              <w:rPr>
                <w:ins w:id="5663" w:author="Autor"/>
                <w:b/>
                <w:bCs/>
                <w:color w:val="FFFFFF"/>
              </w:rPr>
            </w:pPr>
            <w:ins w:id="5664" w:author="Autor">
              <w:r w:rsidRPr="007001F1">
                <w:rPr>
                  <w:b/>
                  <w:bCs/>
                  <w:color w:val="FFFFFF"/>
                  <w:sz w:val="22"/>
                  <w:szCs w:val="22"/>
                </w:rPr>
                <w:t>Poznámka</w:t>
              </w:r>
            </w:ins>
          </w:p>
        </w:tc>
      </w:tr>
      <w:tr w:rsidR="006E4A81" w:rsidRPr="007001F1" w:rsidDel="004E4191" w14:paraId="1BCE4CAC" w14:textId="5BFC1807" w:rsidTr="004E4191">
        <w:trPr>
          <w:trHeight w:val="20"/>
          <w:ins w:id="5665" w:author="Autor"/>
          <w:del w:id="5666" w:author="Autor"/>
          <w:trPrChange w:id="5667" w:author="Autor">
            <w:trPr>
              <w:trHeight w:val="20"/>
            </w:trPr>
          </w:trPrChange>
        </w:trPr>
        <w:tc>
          <w:tcPr>
            <w:tcW w:w="582" w:type="dxa"/>
            <w:shd w:val="clear" w:color="auto" w:fill="auto"/>
            <w:noWrap/>
            <w:vAlign w:val="center"/>
            <w:tcPrChange w:id="5668" w:author="Autor">
              <w:tcPr>
                <w:tcW w:w="582" w:type="dxa"/>
                <w:shd w:val="clear" w:color="auto" w:fill="auto"/>
                <w:noWrap/>
                <w:vAlign w:val="center"/>
              </w:tcPr>
            </w:tcPrChange>
          </w:tcPr>
          <w:p w14:paraId="089D8542" w14:textId="7181AB53" w:rsidR="006E4A81" w:rsidRPr="007001F1" w:rsidDel="004E4191" w:rsidRDefault="006E4A81" w:rsidP="00C5578F">
            <w:pPr>
              <w:jc w:val="center"/>
              <w:rPr>
                <w:ins w:id="5669" w:author="Autor"/>
                <w:del w:id="5670" w:author="Autor"/>
                <w:color w:val="000000"/>
              </w:rPr>
            </w:pPr>
            <w:ins w:id="5671" w:author="Autor">
              <w:del w:id="5672" w:author="Autor">
                <w:r w:rsidRPr="007001F1" w:rsidDel="004E4191">
                  <w:rPr>
                    <w:color w:val="000000"/>
                    <w:sz w:val="22"/>
                    <w:szCs w:val="22"/>
                  </w:rPr>
                  <w:delText>1</w:delText>
                </w:r>
              </w:del>
            </w:ins>
          </w:p>
        </w:tc>
        <w:tc>
          <w:tcPr>
            <w:tcW w:w="4820" w:type="dxa"/>
            <w:gridSpan w:val="2"/>
            <w:shd w:val="clear" w:color="auto" w:fill="auto"/>
            <w:vAlign w:val="center"/>
            <w:tcPrChange w:id="5673" w:author="Autor">
              <w:tcPr>
                <w:tcW w:w="4820" w:type="dxa"/>
                <w:gridSpan w:val="2"/>
                <w:shd w:val="clear" w:color="auto" w:fill="auto"/>
                <w:vAlign w:val="center"/>
              </w:tcPr>
            </w:tcPrChange>
          </w:tcPr>
          <w:p w14:paraId="1E0DE755" w14:textId="169683D2" w:rsidR="006E4A81" w:rsidRPr="007001F1" w:rsidDel="004E4191" w:rsidRDefault="006E4A81" w:rsidP="00C5578F">
            <w:pPr>
              <w:jc w:val="both"/>
              <w:rPr>
                <w:ins w:id="5674" w:author="Autor"/>
                <w:del w:id="5675" w:author="Autor"/>
                <w:color w:val="000000"/>
              </w:rPr>
            </w:pPr>
            <w:ins w:id="5676" w:author="Autor">
              <w:del w:id="5677" w:author="Autor">
                <w:r w:rsidRPr="007001F1" w:rsidDel="004E4191">
                  <w:rPr>
                    <w:color w:val="000000"/>
                    <w:sz w:val="22"/>
                    <w:szCs w:val="22"/>
                  </w:rPr>
                  <w:delText>V prípade uplatnenia výnimky z používania postupov podľa zákona o verejnom obstarávaní, boli splnené zákonné predpoklady odôvodňujúce použitý postup bez použitia pravidiel podľa zákona o verejnom obstarávaní?</w:delText>
                </w:r>
              </w:del>
            </w:ins>
          </w:p>
        </w:tc>
        <w:tc>
          <w:tcPr>
            <w:tcW w:w="567" w:type="dxa"/>
            <w:shd w:val="clear" w:color="auto" w:fill="auto"/>
            <w:vAlign w:val="center"/>
            <w:tcPrChange w:id="5678" w:author="Autor">
              <w:tcPr>
                <w:tcW w:w="567" w:type="dxa"/>
                <w:shd w:val="clear" w:color="auto" w:fill="auto"/>
                <w:vAlign w:val="center"/>
              </w:tcPr>
            </w:tcPrChange>
          </w:tcPr>
          <w:p w14:paraId="16705DC1" w14:textId="274BBBB9" w:rsidR="006E4A81" w:rsidRPr="007001F1" w:rsidDel="004E4191" w:rsidRDefault="006E4A81" w:rsidP="00C5578F">
            <w:pPr>
              <w:jc w:val="center"/>
              <w:rPr>
                <w:ins w:id="5679" w:author="Autor"/>
                <w:del w:id="5680" w:author="Autor"/>
                <w:color w:val="000000"/>
              </w:rPr>
            </w:pPr>
            <w:ins w:id="5681" w:author="Autor">
              <w:del w:id="5682" w:author="Autor">
                <w:r w:rsidRPr="007001F1" w:rsidDel="004E4191">
                  <w:rPr>
                    <w:color w:val="000000"/>
                    <w:sz w:val="22"/>
                    <w:szCs w:val="22"/>
                  </w:rPr>
                  <w:delText> </w:delText>
                </w:r>
              </w:del>
            </w:ins>
          </w:p>
        </w:tc>
        <w:tc>
          <w:tcPr>
            <w:tcW w:w="567" w:type="dxa"/>
            <w:shd w:val="clear" w:color="auto" w:fill="auto"/>
            <w:vAlign w:val="center"/>
            <w:tcPrChange w:id="5683" w:author="Autor">
              <w:tcPr>
                <w:tcW w:w="567" w:type="dxa"/>
                <w:shd w:val="clear" w:color="auto" w:fill="auto"/>
                <w:vAlign w:val="center"/>
              </w:tcPr>
            </w:tcPrChange>
          </w:tcPr>
          <w:p w14:paraId="6FC97F97" w14:textId="1F6D7709" w:rsidR="006E4A81" w:rsidRPr="007001F1" w:rsidDel="004E4191" w:rsidRDefault="006E4A81" w:rsidP="00C5578F">
            <w:pPr>
              <w:jc w:val="center"/>
              <w:rPr>
                <w:ins w:id="5684" w:author="Autor"/>
                <w:del w:id="5685" w:author="Autor"/>
                <w:color w:val="000000"/>
              </w:rPr>
            </w:pPr>
            <w:ins w:id="5686" w:author="Autor">
              <w:del w:id="5687" w:author="Autor">
                <w:r w:rsidRPr="007001F1" w:rsidDel="004E4191">
                  <w:rPr>
                    <w:color w:val="000000"/>
                    <w:sz w:val="22"/>
                    <w:szCs w:val="22"/>
                  </w:rPr>
                  <w:delText> </w:delText>
                </w:r>
              </w:del>
            </w:ins>
          </w:p>
        </w:tc>
        <w:tc>
          <w:tcPr>
            <w:tcW w:w="776" w:type="dxa"/>
            <w:shd w:val="clear" w:color="auto" w:fill="auto"/>
            <w:vAlign w:val="center"/>
            <w:tcPrChange w:id="5688" w:author="Autor">
              <w:tcPr>
                <w:tcW w:w="776" w:type="dxa"/>
                <w:shd w:val="clear" w:color="auto" w:fill="auto"/>
                <w:vAlign w:val="center"/>
              </w:tcPr>
            </w:tcPrChange>
          </w:tcPr>
          <w:p w14:paraId="2030B2D4" w14:textId="457C4B0B" w:rsidR="006E4A81" w:rsidRPr="007001F1" w:rsidDel="004E4191" w:rsidRDefault="006E4A81" w:rsidP="00C5578F">
            <w:pPr>
              <w:jc w:val="center"/>
              <w:rPr>
                <w:ins w:id="5689" w:author="Autor"/>
                <w:del w:id="5690" w:author="Autor"/>
                <w:color w:val="000000"/>
              </w:rPr>
            </w:pPr>
            <w:ins w:id="5691" w:author="Autor">
              <w:del w:id="5692" w:author="Autor">
                <w:r w:rsidRPr="007001F1" w:rsidDel="004E4191">
                  <w:rPr>
                    <w:color w:val="000000"/>
                    <w:sz w:val="22"/>
                    <w:szCs w:val="22"/>
                  </w:rPr>
                  <w:delText> </w:delText>
                </w:r>
              </w:del>
            </w:ins>
          </w:p>
        </w:tc>
        <w:tc>
          <w:tcPr>
            <w:tcW w:w="1775" w:type="dxa"/>
            <w:shd w:val="clear" w:color="auto" w:fill="auto"/>
            <w:vAlign w:val="center"/>
            <w:tcPrChange w:id="5693" w:author="Autor">
              <w:tcPr>
                <w:tcW w:w="1775" w:type="dxa"/>
                <w:shd w:val="clear" w:color="auto" w:fill="auto"/>
                <w:vAlign w:val="center"/>
              </w:tcPr>
            </w:tcPrChange>
          </w:tcPr>
          <w:p w14:paraId="074922F2" w14:textId="4C57B65E" w:rsidR="006E4A81" w:rsidRPr="007001F1" w:rsidDel="004E4191" w:rsidRDefault="006E4A81" w:rsidP="00C5578F">
            <w:pPr>
              <w:jc w:val="center"/>
              <w:rPr>
                <w:ins w:id="5694" w:author="Autor"/>
                <w:del w:id="5695" w:author="Autor"/>
                <w:color w:val="000000"/>
              </w:rPr>
            </w:pPr>
            <w:ins w:id="5696" w:author="Autor">
              <w:del w:id="5697" w:author="Autor">
                <w:r w:rsidRPr="007001F1" w:rsidDel="004E4191">
                  <w:rPr>
                    <w:color w:val="000000"/>
                    <w:sz w:val="22"/>
                    <w:szCs w:val="22"/>
                  </w:rPr>
                  <w:delText> </w:delText>
                </w:r>
              </w:del>
            </w:ins>
          </w:p>
        </w:tc>
      </w:tr>
      <w:tr w:rsidR="006E4A81" w:rsidRPr="007001F1" w:rsidDel="00FB26F0" w14:paraId="0A220854" w14:textId="7E32D8E2" w:rsidTr="004E4191">
        <w:trPr>
          <w:trHeight w:val="20"/>
          <w:ins w:id="5698" w:author="Autor"/>
          <w:del w:id="5699" w:author="Autor"/>
          <w:trPrChange w:id="5700" w:author="Autor">
            <w:trPr>
              <w:trHeight w:val="20"/>
            </w:trPr>
          </w:trPrChange>
        </w:trPr>
        <w:tc>
          <w:tcPr>
            <w:tcW w:w="582" w:type="dxa"/>
            <w:shd w:val="clear" w:color="auto" w:fill="auto"/>
            <w:noWrap/>
            <w:vAlign w:val="center"/>
            <w:hideMark/>
            <w:tcPrChange w:id="5701" w:author="Autor">
              <w:tcPr>
                <w:tcW w:w="582" w:type="dxa"/>
                <w:shd w:val="clear" w:color="auto" w:fill="auto"/>
                <w:noWrap/>
                <w:vAlign w:val="center"/>
                <w:hideMark/>
              </w:tcPr>
            </w:tcPrChange>
          </w:tcPr>
          <w:p w14:paraId="54602326" w14:textId="326051EE" w:rsidR="006E4A81" w:rsidRPr="007001F1" w:rsidDel="00FB26F0" w:rsidRDefault="006E4A81" w:rsidP="00C5578F">
            <w:pPr>
              <w:jc w:val="center"/>
              <w:rPr>
                <w:ins w:id="5702" w:author="Autor"/>
                <w:del w:id="5703" w:author="Autor"/>
                <w:color w:val="000000"/>
              </w:rPr>
            </w:pPr>
            <w:ins w:id="5704" w:author="Autor">
              <w:del w:id="5705" w:author="Autor">
                <w:r w:rsidRPr="007001F1" w:rsidDel="00FB26F0">
                  <w:rPr>
                    <w:color w:val="000000"/>
                    <w:sz w:val="22"/>
                    <w:szCs w:val="22"/>
                  </w:rPr>
                  <w:delText>2</w:delText>
                </w:r>
              </w:del>
            </w:ins>
          </w:p>
        </w:tc>
        <w:tc>
          <w:tcPr>
            <w:tcW w:w="4820" w:type="dxa"/>
            <w:gridSpan w:val="2"/>
            <w:shd w:val="clear" w:color="auto" w:fill="auto"/>
            <w:vAlign w:val="center"/>
            <w:hideMark/>
            <w:tcPrChange w:id="5706" w:author="Autor">
              <w:tcPr>
                <w:tcW w:w="4820" w:type="dxa"/>
                <w:gridSpan w:val="2"/>
                <w:shd w:val="clear" w:color="auto" w:fill="auto"/>
                <w:vAlign w:val="center"/>
                <w:hideMark/>
              </w:tcPr>
            </w:tcPrChange>
          </w:tcPr>
          <w:p w14:paraId="07313948" w14:textId="1CF8B4DA" w:rsidR="006E4A81" w:rsidRPr="007001F1" w:rsidDel="00FB26F0" w:rsidRDefault="006E4A81" w:rsidP="00C5578F">
            <w:pPr>
              <w:jc w:val="both"/>
              <w:rPr>
                <w:ins w:id="5707" w:author="Autor"/>
                <w:del w:id="5708" w:author="Autor"/>
                <w:color w:val="000000"/>
              </w:rPr>
            </w:pPr>
            <w:ins w:id="5709" w:author="Autor">
              <w:del w:id="5710" w:author="Autor">
                <w:r w:rsidRPr="000371ED" w:rsidDel="00FB26F0">
                  <w:rPr>
                    <w:color w:val="000000"/>
                    <w:sz w:val="22"/>
                    <w:szCs w:val="22"/>
                  </w:rPr>
                  <w:delText>Obsahuje dokumentácia zdôvodnenie použitia výnimky, ktoré je podložené relevantnou dokumentáciou alebo zdôvodnenie, že plnenie môže zabezpečiť len jediný dodávateľ alebo zdôvodnenie uplatnenia osobitného režimu</w:delText>
                </w:r>
                <w:r w:rsidRPr="007001F1" w:rsidDel="00FB26F0">
                  <w:rPr>
                    <w:color w:val="000000"/>
                    <w:sz w:val="22"/>
                    <w:szCs w:val="22"/>
                  </w:rPr>
                  <w:delText>?</w:delText>
                </w:r>
              </w:del>
            </w:ins>
          </w:p>
        </w:tc>
        <w:tc>
          <w:tcPr>
            <w:tcW w:w="567" w:type="dxa"/>
            <w:shd w:val="clear" w:color="auto" w:fill="auto"/>
            <w:vAlign w:val="center"/>
            <w:hideMark/>
            <w:tcPrChange w:id="5711" w:author="Autor">
              <w:tcPr>
                <w:tcW w:w="567" w:type="dxa"/>
                <w:shd w:val="clear" w:color="auto" w:fill="auto"/>
                <w:vAlign w:val="center"/>
                <w:hideMark/>
              </w:tcPr>
            </w:tcPrChange>
          </w:tcPr>
          <w:p w14:paraId="066F35C8" w14:textId="6328BF54" w:rsidR="006E4A81" w:rsidRPr="007001F1" w:rsidDel="00FB26F0" w:rsidRDefault="006E4A81" w:rsidP="00C5578F">
            <w:pPr>
              <w:jc w:val="center"/>
              <w:rPr>
                <w:ins w:id="5712" w:author="Autor"/>
                <w:del w:id="5713" w:author="Autor"/>
                <w:color w:val="000000"/>
              </w:rPr>
            </w:pPr>
            <w:ins w:id="5714" w:author="Autor">
              <w:del w:id="5715" w:author="Autor">
                <w:r w:rsidRPr="007001F1" w:rsidDel="00FB26F0">
                  <w:rPr>
                    <w:color w:val="000000"/>
                    <w:sz w:val="22"/>
                    <w:szCs w:val="22"/>
                  </w:rPr>
                  <w:delText> </w:delText>
                </w:r>
              </w:del>
            </w:ins>
          </w:p>
        </w:tc>
        <w:tc>
          <w:tcPr>
            <w:tcW w:w="567" w:type="dxa"/>
            <w:shd w:val="clear" w:color="auto" w:fill="auto"/>
            <w:vAlign w:val="center"/>
            <w:hideMark/>
            <w:tcPrChange w:id="5716" w:author="Autor">
              <w:tcPr>
                <w:tcW w:w="567" w:type="dxa"/>
                <w:shd w:val="clear" w:color="auto" w:fill="auto"/>
                <w:vAlign w:val="center"/>
                <w:hideMark/>
              </w:tcPr>
            </w:tcPrChange>
          </w:tcPr>
          <w:p w14:paraId="736EFD17" w14:textId="2F6888A6" w:rsidR="006E4A81" w:rsidRPr="007001F1" w:rsidDel="00FB26F0" w:rsidRDefault="006E4A81" w:rsidP="00C5578F">
            <w:pPr>
              <w:jc w:val="center"/>
              <w:rPr>
                <w:ins w:id="5717" w:author="Autor"/>
                <w:del w:id="5718" w:author="Autor"/>
                <w:color w:val="000000"/>
              </w:rPr>
            </w:pPr>
            <w:ins w:id="5719" w:author="Autor">
              <w:del w:id="5720" w:author="Autor">
                <w:r w:rsidRPr="007001F1" w:rsidDel="00FB26F0">
                  <w:rPr>
                    <w:color w:val="000000"/>
                    <w:sz w:val="22"/>
                    <w:szCs w:val="22"/>
                  </w:rPr>
                  <w:delText> </w:delText>
                </w:r>
              </w:del>
            </w:ins>
          </w:p>
        </w:tc>
        <w:tc>
          <w:tcPr>
            <w:tcW w:w="776" w:type="dxa"/>
            <w:shd w:val="clear" w:color="auto" w:fill="auto"/>
            <w:vAlign w:val="center"/>
            <w:hideMark/>
            <w:tcPrChange w:id="5721" w:author="Autor">
              <w:tcPr>
                <w:tcW w:w="776" w:type="dxa"/>
                <w:shd w:val="clear" w:color="auto" w:fill="auto"/>
                <w:vAlign w:val="center"/>
                <w:hideMark/>
              </w:tcPr>
            </w:tcPrChange>
          </w:tcPr>
          <w:p w14:paraId="03F0477B" w14:textId="6C513478" w:rsidR="006E4A81" w:rsidRPr="007001F1" w:rsidDel="00FB26F0" w:rsidRDefault="006E4A81" w:rsidP="00C5578F">
            <w:pPr>
              <w:jc w:val="center"/>
              <w:rPr>
                <w:ins w:id="5722" w:author="Autor"/>
                <w:del w:id="5723" w:author="Autor"/>
                <w:color w:val="000000"/>
              </w:rPr>
            </w:pPr>
            <w:ins w:id="5724" w:author="Autor">
              <w:del w:id="5725" w:author="Autor">
                <w:r w:rsidRPr="007001F1" w:rsidDel="00FB26F0">
                  <w:rPr>
                    <w:color w:val="000000"/>
                    <w:sz w:val="22"/>
                    <w:szCs w:val="22"/>
                  </w:rPr>
                  <w:delText> </w:delText>
                </w:r>
              </w:del>
            </w:ins>
          </w:p>
        </w:tc>
        <w:tc>
          <w:tcPr>
            <w:tcW w:w="1775" w:type="dxa"/>
            <w:shd w:val="clear" w:color="auto" w:fill="auto"/>
            <w:vAlign w:val="center"/>
            <w:hideMark/>
            <w:tcPrChange w:id="5726" w:author="Autor">
              <w:tcPr>
                <w:tcW w:w="1775" w:type="dxa"/>
                <w:shd w:val="clear" w:color="auto" w:fill="auto"/>
                <w:vAlign w:val="center"/>
                <w:hideMark/>
              </w:tcPr>
            </w:tcPrChange>
          </w:tcPr>
          <w:p w14:paraId="33F2F15B" w14:textId="5639B072" w:rsidR="006E4A81" w:rsidRPr="007001F1" w:rsidDel="00FB26F0" w:rsidRDefault="006E4A81" w:rsidP="00C5578F">
            <w:pPr>
              <w:jc w:val="center"/>
              <w:rPr>
                <w:ins w:id="5727" w:author="Autor"/>
                <w:del w:id="5728" w:author="Autor"/>
                <w:color w:val="000000"/>
              </w:rPr>
            </w:pPr>
            <w:ins w:id="5729" w:author="Autor">
              <w:del w:id="5730" w:author="Autor">
                <w:r w:rsidRPr="007001F1" w:rsidDel="00FB26F0">
                  <w:rPr>
                    <w:color w:val="000000"/>
                    <w:sz w:val="22"/>
                    <w:szCs w:val="22"/>
                  </w:rPr>
                  <w:delText> </w:delText>
                </w:r>
              </w:del>
            </w:ins>
          </w:p>
        </w:tc>
      </w:tr>
      <w:tr w:rsidR="000D48C1" w:rsidRPr="007001F1" w14:paraId="3C6B0A2D" w14:textId="77777777" w:rsidTr="004E4191">
        <w:trPr>
          <w:trHeight w:val="20"/>
          <w:ins w:id="5731" w:author="Autor"/>
          <w:trPrChange w:id="5732" w:author="Autor">
            <w:trPr>
              <w:trHeight w:val="20"/>
            </w:trPr>
          </w:trPrChange>
        </w:trPr>
        <w:tc>
          <w:tcPr>
            <w:tcW w:w="582" w:type="dxa"/>
            <w:shd w:val="clear" w:color="auto" w:fill="auto"/>
            <w:noWrap/>
            <w:vAlign w:val="center"/>
            <w:tcPrChange w:id="5733" w:author="Autor">
              <w:tcPr>
                <w:tcW w:w="582" w:type="dxa"/>
                <w:shd w:val="clear" w:color="auto" w:fill="auto"/>
                <w:noWrap/>
                <w:vAlign w:val="center"/>
              </w:tcPr>
            </w:tcPrChange>
          </w:tcPr>
          <w:p w14:paraId="5E785037" w14:textId="23836CA2" w:rsidR="000D48C1" w:rsidRPr="007001F1" w:rsidRDefault="0093388F" w:rsidP="00C5578F">
            <w:pPr>
              <w:jc w:val="center"/>
              <w:rPr>
                <w:ins w:id="5734" w:author="Autor"/>
                <w:color w:val="000000"/>
                <w:sz w:val="22"/>
                <w:szCs w:val="22"/>
              </w:rPr>
            </w:pPr>
            <w:ins w:id="5735" w:author="Autor">
              <w:r>
                <w:rPr>
                  <w:color w:val="000000"/>
                  <w:sz w:val="22"/>
                  <w:szCs w:val="22"/>
                </w:rPr>
                <w:t>1</w:t>
              </w:r>
            </w:ins>
          </w:p>
        </w:tc>
        <w:tc>
          <w:tcPr>
            <w:tcW w:w="4820" w:type="dxa"/>
            <w:gridSpan w:val="2"/>
            <w:shd w:val="clear" w:color="auto" w:fill="auto"/>
            <w:vAlign w:val="center"/>
            <w:tcPrChange w:id="5736" w:author="Autor">
              <w:tcPr>
                <w:tcW w:w="4820" w:type="dxa"/>
                <w:gridSpan w:val="2"/>
                <w:shd w:val="clear" w:color="auto" w:fill="auto"/>
                <w:vAlign w:val="center"/>
              </w:tcPr>
            </w:tcPrChange>
          </w:tcPr>
          <w:p w14:paraId="48AA2E1D" w14:textId="3F7F7D7F" w:rsidR="000D48C1" w:rsidRPr="000371ED" w:rsidRDefault="001C354F" w:rsidP="00C5578F">
            <w:pPr>
              <w:jc w:val="both"/>
              <w:rPr>
                <w:ins w:id="5737" w:author="Autor"/>
                <w:color w:val="000000"/>
                <w:sz w:val="22"/>
                <w:szCs w:val="22"/>
              </w:rPr>
            </w:pPr>
            <w:ins w:id="5738" w:author="Autor">
              <w:r w:rsidRPr="001C354F">
                <w:rPr>
                  <w:color w:val="000000"/>
                  <w:sz w:val="22"/>
                  <w:szCs w:val="22"/>
                </w:rPr>
                <w:t>Je kontrolovaná zákazka v súlade so závermi vykonanej druhej ex ante kontroly a dokumentáciou schválenou v rámci druhej ex ante kontroly verejného obstarávania?</w:t>
              </w:r>
            </w:ins>
          </w:p>
        </w:tc>
        <w:tc>
          <w:tcPr>
            <w:tcW w:w="567" w:type="dxa"/>
            <w:shd w:val="clear" w:color="auto" w:fill="auto"/>
            <w:vAlign w:val="center"/>
            <w:tcPrChange w:id="5739" w:author="Autor">
              <w:tcPr>
                <w:tcW w:w="567" w:type="dxa"/>
                <w:shd w:val="clear" w:color="auto" w:fill="auto"/>
                <w:vAlign w:val="center"/>
              </w:tcPr>
            </w:tcPrChange>
          </w:tcPr>
          <w:p w14:paraId="43B7EA19" w14:textId="77777777" w:rsidR="000D48C1" w:rsidRPr="007001F1" w:rsidRDefault="000D48C1" w:rsidP="00C5578F">
            <w:pPr>
              <w:jc w:val="center"/>
              <w:rPr>
                <w:ins w:id="5740" w:author="Autor"/>
                <w:color w:val="000000"/>
                <w:sz w:val="22"/>
                <w:szCs w:val="22"/>
              </w:rPr>
            </w:pPr>
          </w:p>
        </w:tc>
        <w:tc>
          <w:tcPr>
            <w:tcW w:w="567" w:type="dxa"/>
            <w:shd w:val="clear" w:color="auto" w:fill="auto"/>
            <w:vAlign w:val="center"/>
            <w:tcPrChange w:id="5741" w:author="Autor">
              <w:tcPr>
                <w:tcW w:w="567" w:type="dxa"/>
                <w:shd w:val="clear" w:color="auto" w:fill="auto"/>
                <w:vAlign w:val="center"/>
              </w:tcPr>
            </w:tcPrChange>
          </w:tcPr>
          <w:p w14:paraId="019C9994" w14:textId="77777777" w:rsidR="000D48C1" w:rsidRPr="007001F1" w:rsidRDefault="000D48C1" w:rsidP="00C5578F">
            <w:pPr>
              <w:jc w:val="center"/>
              <w:rPr>
                <w:ins w:id="5742" w:author="Autor"/>
                <w:color w:val="000000"/>
                <w:sz w:val="22"/>
                <w:szCs w:val="22"/>
              </w:rPr>
            </w:pPr>
          </w:p>
        </w:tc>
        <w:tc>
          <w:tcPr>
            <w:tcW w:w="776" w:type="dxa"/>
            <w:shd w:val="clear" w:color="auto" w:fill="auto"/>
            <w:vAlign w:val="center"/>
            <w:tcPrChange w:id="5743" w:author="Autor">
              <w:tcPr>
                <w:tcW w:w="776" w:type="dxa"/>
                <w:shd w:val="clear" w:color="auto" w:fill="auto"/>
                <w:vAlign w:val="center"/>
              </w:tcPr>
            </w:tcPrChange>
          </w:tcPr>
          <w:p w14:paraId="6FBC63BB" w14:textId="77777777" w:rsidR="000D48C1" w:rsidRPr="007001F1" w:rsidRDefault="000D48C1" w:rsidP="00C5578F">
            <w:pPr>
              <w:jc w:val="center"/>
              <w:rPr>
                <w:ins w:id="5744" w:author="Autor"/>
                <w:color w:val="000000"/>
                <w:sz w:val="22"/>
                <w:szCs w:val="22"/>
              </w:rPr>
            </w:pPr>
          </w:p>
        </w:tc>
        <w:tc>
          <w:tcPr>
            <w:tcW w:w="1775" w:type="dxa"/>
            <w:shd w:val="clear" w:color="auto" w:fill="auto"/>
            <w:vAlign w:val="center"/>
            <w:tcPrChange w:id="5745" w:author="Autor">
              <w:tcPr>
                <w:tcW w:w="1775" w:type="dxa"/>
                <w:shd w:val="clear" w:color="auto" w:fill="auto"/>
                <w:vAlign w:val="center"/>
              </w:tcPr>
            </w:tcPrChange>
          </w:tcPr>
          <w:p w14:paraId="294AFA24" w14:textId="77777777" w:rsidR="000D48C1" w:rsidRPr="007001F1" w:rsidRDefault="000D48C1" w:rsidP="00C5578F">
            <w:pPr>
              <w:jc w:val="center"/>
              <w:rPr>
                <w:ins w:id="5746" w:author="Autor"/>
                <w:color w:val="000000"/>
                <w:sz w:val="22"/>
                <w:szCs w:val="22"/>
              </w:rPr>
            </w:pPr>
          </w:p>
        </w:tc>
      </w:tr>
      <w:tr w:rsidR="006E4A81" w:rsidRPr="007001F1" w:rsidDel="003E1E2F" w14:paraId="507FC7E3" w14:textId="7F1B95D5" w:rsidTr="004E4191">
        <w:trPr>
          <w:trHeight w:val="20"/>
          <w:ins w:id="5747" w:author="Autor"/>
          <w:del w:id="5748" w:author="Autor"/>
          <w:trPrChange w:id="5749" w:author="Autor">
            <w:trPr>
              <w:trHeight w:val="20"/>
            </w:trPr>
          </w:trPrChange>
        </w:trPr>
        <w:tc>
          <w:tcPr>
            <w:tcW w:w="582" w:type="dxa"/>
            <w:shd w:val="clear" w:color="auto" w:fill="auto"/>
            <w:noWrap/>
            <w:vAlign w:val="center"/>
            <w:tcPrChange w:id="5750" w:author="Autor">
              <w:tcPr>
                <w:tcW w:w="582" w:type="dxa"/>
                <w:shd w:val="clear" w:color="auto" w:fill="auto"/>
                <w:noWrap/>
                <w:vAlign w:val="center"/>
              </w:tcPr>
            </w:tcPrChange>
          </w:tcPr>
          <w:p w14:paraId="56A630F1" w14:textId="3B450F54" w:rsidR="006E4A81" w:rsidRPr="007001F1" w:rsidDel="003E1E2F" w:rsidRDefault="0093388F" w:rsidP="00C5578F">
            <w:pPr>
              <w:jc w:val="center"/>
              <w:rPr>
                <w:ins w:id="5751" w:author="Autor"/>
                <w:del w:id="5752" w:author="Autor"/>
                <w:color w:val="000000"/>
                <w:sz w:val="22"/>
                <w:szCs w:val="22"/>
              </w:rPr>
            </w:pPr>
            <w:ins w:id="5753" w:author="Autor">
              <w:del w:id="5754" w:author="Autor">
                <w:r w:rsidDel="00BB21B5">
                  <w:rPr>
                    <w:color w:val="000000"/>
                    <w:sz w:val="22"/>
                    <w:szCs w:val="22"/>
                  </w:rPr>
                  <w:delText>2</w:delText>
                </w:r>
                <w:r w:rsidR="00C74D6C" w:rsidDel="003E1E2F">
                  <w:rPr>
                    <w:color w:val="000000"/>
                    <w:sz w:val="22"/>
                    <w:szCs w:val="22"/>
                  </w:rPr>
                  <w:delText>4</w:delText>
                </w:r>
                <w:r w:rsidR="006E4A81" w:rsidDel="003E1E2F">
                  <w:rPr>
                    <w:color w:val="000000"/>
                    <w:sz w:val="22"/>
                    <w:szCs w:val="22"/>
                  </w:rPr>
                  <w:delText>3</w:delText>
                </w:r>
              </w:del>
            </w:ins>
          </w:p>
        </w:tc>
        <w:tc>
          <w:tcPr>
            <w:tcW w:w="4820" w:type="dxa"/>
            <w:gridSpan w:val="2"/>
            <w:shd w:val="clear" w:color="auto" w:fill="auto"/>
            <w:vAlign w:val="center"/>
            <w:tcPrChange w:id="5755" w:author="Autor">
              <w:tcPr>
                <w:tcW w:w="4820" w:type="dxa"/>
                <w:gridSpan w:val="2"/>
                <w:shd w:val="clear" w:color="auto" w:fill="auto"/>
                <w:vAlign w:val="center"/>
              </w:tcPr>
            </w:tcPrChange>
          </w:tcPr>
          <w:p w14:paraId="40B070C2" w14:textId="7243DBC9" w:rsidR="006E4A81" w:rsidRPr="007001F1" w:rsidDel="003E1E2F" w:rsidRDefault="006E4A81" w:rsidP="00C5578F">
            <w:pPr>
              <w:jc w:val="both"/>
              <w:rPr>
                <w:ins w:id="5756" w:author="Autor"/>
                <w:del w:id="5757" w:author="Autor"/>
                <w:color w:val="000000"/>
                <w:sz w:val="22"/>
                <w:szCs w:val="22"/>
              </w:rPr>
            </w:pPr>
            <w:ins w:id="5758" w:author="Autor">
              <w:del w:id="5759" w:author="Autor">
                <w:r w:rsidDel="003E1E2F">
                  <w:rPr>
                    <w:color w:val="000000"/>
                    <w:sz w:val="22"/>
                    <w:szCs w:val="22"/>
                  </w:rPr>
                  <w:delText>Bola overená hospodárnosť dodávaných tovarov, poskytovaných služieb alebo uskutočňovaných stavebných prác, ktoré sú predmetom zákazky, v súlade s MP CKO č. 12 v spojení s MP CKO č. 18? (ak je to relevantné)</w:delText>
                </w:r>
              </w:del>
            </w:ins>
          </w:p>
        </w:tc>
        <w:tc>
          <w:tcPr>
            <w:tcW w:w="567" w:type="dxa"/>
            <w:shd w:val="clear" w:color="auto" w:fill="auto"/>
            <w:vAlign w:val="center"/>
            <w:tcPrChange w:id="5760" w:author="Autor">
              <w:tcPr>
                <w:tcW w:w="567" w:type="dxa"/>
                <w:shd w:val="clear" w:color="auto" w:fill="auto"/>
                <w:vAlign w:val="center"/>
              </w:tcPr>
            </w:tcPrChange>
          </w:tcPr>
          <w:p w14:paraId="4BE288D5" w14:textId="3053B292" w:rsidR="006E4A81" w:rsidRPr="007001F1" w:rsidDel="003E1E2F" w:rsidRDefault="006E4A81" w:rsidP="00C5578F">
            <w:pPr>
              <w:jc w:val="center"/>
              <w:rPr>
                <w:ins w:id="5761" w:author="Autor"/>
                <w:del w:id="5762" w:author="Autor"/>
                <w:color w:val="000000"/>
                <w:sz w:val="22"/>
                <w:szCs w:val="22"/>
              </w:rPr>
            </w:pPr>
          </w:p>
        </w:tc>
        <w:tc>
          <w:tcPr>
            <w:tcW w:w="567" w:type="dxa"/>
            <w:shd w:val="clear" w:color="auto" w:fill="auto"/>
            <w:vAlign w:val="center"/>
            <w:tcPrChange w:id="5763" w:author="Autor">
              <w:tcPr>
                <w:tcW w:w="567" w:type="dxa"/>
                <w:shd w:val="clear" w:color="auto" w:fill="auto"/>
                <w:vAlign w:val="center"/>
              </w:tcPr>
            </w:tcPrChange>
          </w:tcPr>
          <w:p w14:paraId="4CA842B9" w14:textId="15F64AF5" w:rsidR="006E4A81" w:rsidRPr="007001F1" w:rsidDel="003E1E2F" w:rsidRDefault="006E4A81" w:rsidP="00C5578F">
            <w:pPr>
              <w:jc w:val="center"/>
              <w:rPr>
                <w:ins w:id="5764" w:author="Autor"/>
                <w:del w:id="5765" w:author="Autor"/>
                <w:color w:val="000000"/>
                <w:sz w:val="22"/>
                <w:szCs w:val="22"/>
              </w:rPr>
            </w:pPr>
          </w:p>
        </w:tc>
        <w:tc>
          <w:tcPr>
            <w:tcW w:w="776" w:type="dxa"/>
            <w:shd w:val="clear" w:color="auto" w:fill="auto"/>
            <w:vAlign w:val="center"/>
            <w:tcPrChange w:id="5766" w:author="Autor">
              <w:tcPr>
                <w:tcW w:w="776" w:type="dxa"/>
                <w:shd w:val="clear" w:color="auto" w:fill="auto"/>
                <w:vAlign w:val="center"/>
              </w:tcPr>
            </w:tcPrChange>
          </w:tcPr>
          <w:p w14:paraId="6E1489E6" w14:textId="24A64A29" w:rsidR="006E4A81" w:rsidRPr="007001F1" w:rsidDel="003E1E2F" w:rsidRDefault="006E4A81" w:rsidP="00C5578F">
            <w:pPr>
              <w:jc w:val="center"/>
              <w:rPr>
                <w:ins w:id="5767" w:author="Autor"/>
                <w:del w:id="5768" w:author="Autor"/>
                <w:color w:val="000000"/>
                <w:sz w:val="22"/>
                <w:szCs w:val="22"/>
              </w:rPr>
            </w:pPr>
          </w:p>
        </w:tc>
        <w:tc>
          <w:tcPr>
            <w:tcW w:w="1775" w:type="dxa"/>
            <w:shd w:val="clear" w:color="auto" w:fill="auto"/>
            <w:vAlign w:val="center"/>
            <w:tcPrChange w:id="5769" w:author="Autor">
              <w:tcPr>
                <w:tcW w:w="1775" w:type="dxa"/>
                <w:shd w:val="clear" w:color="auto" w:fill="auto"/>
                <w:vAlign w:val="center"/>
              </w:tcPr>
            </w:tcPrChange>
          </w:tcPr>
          <w:p w14:paraId="24FB1C77" w14:textId="1A77C05E" w:rsidR="006E4A81" w:rsidRPr="007001F1" w:rsidDel="003E1E2F" w:rsidRDefault="006E4A81" w:rsidP="00C5578F">
            <w:pPr>
              <w:jc w:val="center"/>
              <w:rPr>
                <w:ins w:id="5770" w:author="Autor"/>
                <w:del w:id="5771" w:author="Autor"/>
                <w:color w:val="000000"/>
                <w:sz w:val="22"/>
                <w:szCs w:val="22"/>
              </w:rPr>
            </w:pPr>
          </w:p>
        </w:tc>
      </w:tr>
      <w:tr w:rsidR="006E4A81" w:rsidRPr="007001F1" w14:paraId="445AC791" w14:textId="77777777" w:rsidTr="00C209C3">
        <w:trPr>
          <w:trHeight w:val="20"/>
          <w:ins w:id="5772" w:author="Autor"/>
        </w:trPr>
        <w:tc>
          <w:tcPr>
            <w:tcW w:w="582" w:type="dxa"/>
            <w:shd w:val="clear" w:color="auto" w:fill="auto"/>
            <w:noWrap/>
            <w:vAlign w:val="center"/>
            <w:hideMark/>
          </w:tcPr>
          <w:p w14:paraId="51243451" w14:textId="0CAEFED5" w:rsidR="006E4A81" w:rsidRPr="007001F1" w:rsidRDefault="000D4B5C" w:rsidP="00C5578F">
            <w:pPr>
              <w:jc w:val="center"/>
              <w:rPr>
                <w:ins w:id="5773" w:author="Autor"/>
                <w:color w:val="000000"/>
              </w:rPr>
            </w:pPr>
            <w:ins w:id="5774" w:author="Autor">
              <w:r>
                <w:rPr>
                  <w:color w:val="000000"/>
                  <w:sz w:val="22"/>
                  <w:szCs w:val="22"/>
                </w:rPr>
                <w:t>2</w:t>
              </w:r>
            </w:ins>
          </w:p>
        </w:tc>
        <w:tc>
          <w:tcPr>
            <w:tcW w:w="4820" w:type="dxa"/>
            <w:gridSpan w:val="2"/>
            <w:shd w:val="clear" w:color="auto" w:fill="auto"/>
            <w:vAlign w:val="center"/>
            <w:hideMark/>
          </w:tcPr>
          <w:p w14:paraId="74F7F3FE" w14:textId="77777777" w:rsidR="006E4A81" w:rsidRPr="007001F1" w:rsidRDefault="006E4A81" w:rsidP="00C5578F">
            <w:pPr>
              <w:jc w:val="both"/>
              <w:rPr>
                <w:ins w:id="5775" w:author="Autor"/>
                <w:color w:val="000000"/>
              </w:rPr>
            </w:pPr>
            <w:ins w:id="5776" w:author="Auto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hideMark/>
          </w:tcPr>
          <w:p w14:paraId="67585F0B" w14:textId="77777777" w:rsidR="006E4A81" w:rsidRPr="007001F1" w:rsidRDefault="006E4A81" w:rsidP="00C5578F">
            <w:pPr>
              <w:jc w:val="center"/>
              <w:rPr>
                <w:ins w:id="5777" w:author="Autor"/>
                <w:color w:val="000000"/>
              </w:rPr>
            </w:pPr>
            <w:ins w:id="5778" w:author="Autor">
              <w:r w:rsidRPr="007001F1">
                <w:rPr>
                  <w:color w:val="000000"/>
                  <w:sz w:val="22"/>
                  <w:szCs w:val="22"/>
                </w:rPr>
                <w:t> </w:t>
              </w:r>
            </w:ins>
          </w:p>
        </w:tc>
        <w:tc>
          <w:tcPr>
            <w:tcW w:w="567" w:type="dxa"/>
            <w:shd w:val="clear" w:color="auto" w:fill="auto"/>
            <w:vAlign w:val="center"/>
            <w:hideMark/>
          </w:tcPr>
          <w:p w14:paraId="444307EE" w14:textId="77777777" w:rsidR="006E4A81" w:rsidRPr="007001F1" w:rsidRDefault="006E4A81" w:rsidP="00C5578F">
            <w:pPr>
              <w:jc w:val="center"/>
              <w:rPr>
                <w:ins w:id="5779" w:author="Autor"/>
                <w:color w:val="000000"/>
              </w:rPr>
            </w:pPr>
            <w:ins w:id="5780" w:author="Autor">
              <w:r w:rsidRPr="007001F1">
                <w:rPr>
                  <w:color w:val="000000"/>
                  <w:sz w:val="22"/>
                  <w:szCs w:val="22"/>
                </w:rPr>
                <w:t> </w:t>
              </w:r>
            </w:ins>
          </w:p>
        </w:tc>
        <w:tc>
          <w:tcPr>
            <w:tcW w:w="776" w:type="dxa"/>
            <w:shd w:val="clear" w:color="auto" w:fill="auto"/>
            <w:vAlign w:val="center"/>
            <w:hideMark/>
          </w:tcPr>
          <w:p w14:paraId="5A94149E" w14:textId="77777777" w:rsidR="006E4A81" w:rsidRPr="007001F1" w:rsidRDefault="006E4A81" w:rsidP="00C5578F">
            <w:pPr>
              <w:jc w:val="center"/>
              <w:rPr>
                <w:ins w:id="5781" w:author="Autor"/>
                <w:color w:val="000000"/>
              </w:rPr>
            </w:pPr>
            <w:ins w:id="5782" w:author="Autor">
              <w:r w:rsidRPr="007001F1">
                <w:rPr>
                  <w:color w:val="000000"/>
                  <w:sz w:val="22"/>
                  <w:szCs w:val="22"/>
                </w:rPr>
                <w:t> </w:t>
              </w:r>
            </w:ins>
          </w:p>
        </w:tc>
        <w:tc>
          <w:tcPr>
            <w:tcW w:w="1775" w:type="dxa"/>
            <w:shd w:val="clear" w:color="auto" w:fill="auto"/>
            <w:vAlign w:val="center"/>
            <w:hideMark/>
          </w:tcPr>
          <w:p w14:paraId="7DE7E575" w14:textId="77777777" w:rsidR="006E4A81" w:rsidRPr="007001F1" w:rsidRDefault="006E4A81" w:rsidP="00C5578F">
            <w:pPr>
              <w:jc w:val="center"/>
              <w:rPr>
                <w:ins w:id="5783" w:author="Autor"/>
                <w:color w:val="000000"/>
              </w:rPr>
            </w:pPr>
            <w:ins w:id="5784" w:author="Autor">
              <w:r w:rsidRPr="007001F1">
                <w:rPr>
                  <w:color w:val="000000"/>
                  <w:sz w:val="22"/>
                  <w:szCs w:val="22"/>
                </w:rPr>
                <w:t> </w:t>
              </w:r>
            </w:ins>
          </w:p>
        </w:tc>
      </w:tr>
      <w:tr w:rsidR="006E4A81" w:rsidRPr="007001F1" w14:paraId="0A843B08" w14:textId="77777777" w:rsidTr="00C209C3">
        <w:trPr>
          <w:trHeight w:val="1007"/>
          <w:ins w:id="5785" w:author="Autor"/>
        </w:trPr>
        <w:tc>
          <w:tcPr>
            <w:tcW w:w="582" w:type="dxa"/>
            <w:vMerge w:val="restart"/>
            <w:shd w:val="clear" w:color="auto" w:fill="auto"/>
            <w:noWrap/>
            <w:vAlign w:val="center"/>
            <w:hideMark/>
          </w:tcPr>
          <w:p w14:paraId="69A6EE80" w14:textId="3B24F4AA" w:rsidR="006E4A81" w:rsidRPr="007001F1" w:rsidRDefault="000D4B5C" w:rsidP="00C5578F">
            <w:pPr>
              <w:jc w:val="center"/>
              <w:rPr>
                <w:ins w:id="5786" w:author="Autor"/>
                <w:color w:val="000000"/>
              </w:rPr>
            </w:pPr>
            <w:r>
              <w:rPr>
                <w:color w:val="000000"/>
                <w:sz w:val="22"/>
                <w:szCs w:val="22"/>
              </w:rPr>
              <w:lastRenderedPageBreak/>
              <w:t>3</w:t>
            </w:r>
          </w:p>
        </w:tc>
        <w:tc>
          <w:tcPr>
            <w:tcW w:w="4820" w:type="dxa"/>
            <w:gridSpan w:val="2"/>
            <w:shd w:val="clear" w:color="auto" w:fill="auto"/>
            <w:vAlign w:val="center"/>
            <w:hideMark/>
          </w:tcPr>
          <w:p w14:paraId="441882C3" w14:textId="77777777" w:rsidR="006E4A81" w:rsidRPr="003E1143" w:rsidRDefault="006E4A81" w:rsidP="00C5578F">
            <w:pPr>
              <w:jc w:val="both"/>
              <w:rPr>
                <w:ins w:id="5787" w:author="Autor"/>
                <w:sz w:val="22"/>
                <w:szCs w:val="22"/>
              </w:rPr>
            </w:pPr>
            <w:ins w:id="5788" w:author="Auto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ins>
          </w:p>
        </w:tc>
        <w:tc>
          <w:tcPr>
            <w:tcW w:w="567" w:type="dxa"/>
            <w:shd w:val="clear" w:color="auto" w:fill="auto"/>
            <w:vAlign w:val="center"/>
            <w:hideMark/>
          </w:tcPr>
          <w:p w14:paraId="7B5D39A5" w14:textId="77777777" w:rsidR="006E4A81" w:rsidRPr="007001F1" w:rsidRDefault="006E4A81" w:rsidP="00C5578F">
            <w:pPr>
              <w:jc w:val="center"/>
              <w:rPr>
                <w:ins w:id="5789" w:author="Autor"/>
                <w:color w:val="000000"/>
              </w:rPr>
            </w:pPr>
            <w:ins w:id="5790" w:author="Autor">
              <w:r w:rsidRPr="007001F1">
                <w:rPr>
                  <w:color w:val="000000"/>
                  <w:sz w:val="22"/>
                  <w:szCs w:val="22"/>
                </w:rPr>
                <w:t> </w:t>
              </w:r>
            </w:ins>
          </w:p>
        </w:tc>
        <w:tc>
          <w:tcPr>
            <w:tcW w:w="567" w:type="dxa"/>
            <w:shd w:val="clear" w:color="auto" w:fill="auto"/>
            <w:vAlign w:val="center"/>
            <w:hideMark/>
          </w:tcPr>
          <w:p w14:paraId="427961BB" w14:textId="77777777" w:rsidR="006E4A81" w:rsidRPr="007001F1" w:rsidRDefault="006E4A81" w:rsidP="00C5578F">
            <w:pPr>
              <w:jc w:val="center"/>
              <w:rPr>
                <w:ins w:id="5791" w:author="Autor"/>
                <w:color w:val="000000"/>
              </w:rPr>
            </w:pPr>
            <w:ins w:id="5792" w:author="Autor">
              <w:r w:rsidRPr="007001F1">
                <w:rPr>
                  <w:color w:val="000000"/>
                  <w:sz w:val="22"/>
                  <w:szCs w:val="22"/>
                </w:rPr>
                <w:t> </w:t>
              </w:r>
            </w:ins>
          </w:p>
        </w:tc>
        <w:tc>
          <w:tcPr>
            <w:tcW w:w="776" w:type="dxa"/>
            <w:shd w:val="clear" w:color="auto" w:fill="auto"/>
            <w:vAlign w:val="center"/>
            <w:hideMark/>
          </w:tcPr>
          <w:p w14:paraId="45A72743" w14:textId="77777777" w:rsidR="006E4A81" w:rsidRPr="007001F1" w:rsidRDefault="006E4A81" w:rsidP="00C5578F">
            <w:pPr>
              <w:jc w:val="center"/>
              <w:rPr>
                <w:ins w:id="5793" w:author="Autor"/>
                <w:color w:val="000000"/>
              </w:rPr>
            </w:pPr>
            <w:ins w:id="5794" w:author="Autor">
              <w:r w:rsidRPr="007001F1">
                <w:rPr>
                  <w:color w:val="000000"/>
                  <w:sz w:val="22"/>
                  <w:szCs w:val="22"/>
                </w:rPr>
                <w:t> </w:t>
              </w:r>
            </w:ins>
          </w:p>
        </w:tc>
        <w:tc>
          <w:tcPr>
            <w:tcW w:w="1775" w:type="dxa"/>
            <w:shd w:val="clear" w:color="auto" w:fill="auto"/>
            <w:vAlign w:val="center"/>
            <w:hideMark/>
          </w:tcPr>
          <w:p w14:paraId="389A177F" w14:textId="77777777" w:rsidR="006E4A81" w:rsidRPr="007001F1" w:rsidRDefault="006E4A81" w:rsidP="00C5578F">
            <w:pPr>
              <w:jc w:val="center"/>
              <w:rPr>
                <w:ins w:id="5795" w:author="Autor"/>
                <w:color w:val="000000"/>
              </w:rPr>
            </w:pPr>
            <w:ins w:id="5796" w:author="Autor">
              <w:r w:rsidRPr="007001F1">
                <w:rPr>
                  <w:color w:val="000000"/>
                  <w:sz w:val="22"/>
                  <w:szCs w:val="22"/>
                </w:rPr>
                <w:t> </w:t>
              </w:r>
            </w:ins>
          </w:p>
        </w:tc>
      </w:tr>
      <w:tr w:rsidR="006E4A81" w:rsidRPr="007001F1" w14:paraId="5B492DCD" w14:textId="77777777" w:rsidTr="004E4191">
        <w:trPr>
          <w:trHeight w:val="274"/>
          <w:ins w:id="5797" w:author="Autor"/>
          <w:trPrChange w:id="5798" w:author="Autor">
            <w:trPr>
              <w:trHeight w:val="274"/>
            </w:trPr>
          </w:trPrChange>
        </w:trPr>
        <w:tc>
          <w:tcPr>
            <w:tcW w:w="582" w:type="dxa"/>
            <w:vMerge/>
            <w:shd w:val="clear" w:color="auto" w:fill="auto"/>
            <w:noWrap/>
            <w:vAlign w:val="center"/>
            <w:tcPrChange w:id="5799" w:author="Autor">
              <w:tcPr>
                <w:tcW w:w="582" w:type="dxa"/>
                <w:vMerge/>
                <w:shd w:val="clear" w:color="auto" w:fill="auto"/>
                <w:noWrap/>
                <w:vAlign w:val="center"/>
              </w:tcPr>
            </w:tcPrChange>
          </w:tcPr>
          <w:p w14:paraId="0DD957DC" w14:textId="77777777" w:rsidR="006E4A81" w:rsidRDefault="006E4A81" w:rsidP="00C5578F">
            <w:pPr>
              <w:jc w:val="center"/>
              <w:rPr>
                <w:ins w:id="5800" w:author="Autor"/>
                <w:color w:val="000000"/>
                <w:sz w:val="22"/>
                <w:szCs w:val="22"/>
              </w:rPr>
            </w:pPr>
          </w:p>
        </w:tc>
        <w:tc>
          <w:tcPr>
            <w:tcW w:w="4820" w:type="dxa"/>
            <w:gridSpan w:val="2"/>
            <w:shd w:val="clear" w:color="auto" w:fill="auto"/>
            <w:vAlign w:val="center"/>
            <w:tcPrChange w:id="5801" w:author="Autor">
              <w:tcPr>
                <w:tcW w:w="4820" w:type="dxa"/>
                <w:gridSpan w:val="2"/>
                <w:shd w:val="clear" w:color="auto" w:fill="auto"/>
                <w:vAlign w:val="center"/>
              </w:tcPr>
            </w:tcPrChange>
          </w:tcPr>
          <w:p w14:paraId="660C3E01" w14:textId="77777777" w:rsidR="006E4A81" w:rsidRDefault="006E4A81" w:rsidP="00C5578F">
            <w:pPr>
              <w:jc w:val="both"/>
              <w:rPr>
                <w:ins w:id="5802" w:author="Autor"/>
                <w:sz w:val="22"/>
                <w:szCs w:val="22"/>
              </w:rPr>
            </w:pPr>
          </w:p>
        </w:tc>
        <w:tc>
          <w:tcPr>
            <w:tcW w:w="567" w:type="dxa"/>
            <w:shd w:val="clear" w:color="auto" w:fill="auto"/>
            <w:vAlign w:val="center"/>
            <w:tcPrChange w:id="5803" w:author="Autor">
              <w:tcPr>
                <w:tcW w:w="567" w:type="dxa"/>
                <w:shd w:val="clear" w:color="auto" w:fill="auto"/>
                <w:vAlign w:val="center"/>
              </w:tcPr>
            </w:tcPrChange>
          </w:tcPr>
          <w:p w14:paraId="7EB39735" w14:textId="77777777" w:rsidR="006E4A81" w:rsidRPr="007001F1" w:rsidRDefault="006E4A81" w:rsidP="00C5578F">
            <w:pPr>
              <w:jc w:val="center"/>
              <w:rPr>
                <w:ins w:id="5804" w:author="Autor"/>
                <w:color w:val="000000"/>
                <w:sz w:val="22"/>
                <w:szCs w:val="22"/>
              </w:rPr>
            </w:pPr>
          </w:p>
        </w:tc>
        <w:tc>
          <w:tcPr>
            <w:tcW w:w="567" w:type="dxa"/>
            <w:shd w:val="clear" w:color="auto" w:fill="auto"/>
            <w:vAlign w:val="center"/>
            <w:tcPrChange w:id="5805" w:author="Autor">
              <w:tcPr>
                <w:tcW w:w="567" w:type="dxa"/>
                <w:shd w:val="clear" w:color="auto" w:fill="auto"/>
                <w:vAlign w:val="center"/>
              </w:tcPr>
            </w:tcPrChange>
          </w:tcPr>
          <w:p w14:paraId="4ABCCD35" w14:textId="77777777" w:rsidR="006E4A81" w:rsidRPr="007001F1" w:rsidRDefault="006E4A81" w:rsidP="00C5578F">
            <w:pPr>
              <w:jc w:val="center"/>
              <w:rPr>
                <w:ins w:id="5806" w:author="Autor"/>
                <w:color w:val="000000"/>
                <w:sz w:val="22"/>
                <w:szCs w:val="22"/>
              </w:rPr>
            </w:pPr>
          </w:p>
        </w:tc>
        <w:tc>
          <w:tcPr>
            <w:tcW w:w="776" w:type="dxa"/>
            <w:shd w:val="clear" w:color="auto" w:fill="auto"/>
            <w:vAlign w:val="center"/>
            <w:tcPrChange w:id="5807" w:author="Autor">
              <w:tcPr>
                <w:tcW w:w="776" w:type="dxa"/>
                <w:shd w:val="clear" w:color="auto" w:fill="auto"/>
                <w:vAlign w:val="center"/>
              </w:tcPr>
            </w:tcPrChange>
          </w:tcPr>
          <w:p w14:paraId="481934F5" w14:textId="77777777" w:rsidR="006E4A81" w:rsidRPr="007001F1" w:rsidRDefault="006E4A81" w:rsidP="00C5578F">
            <w:pPr>
              <w:jc w:val="center"/>
              <w:rPr>
                <w:ins w:id="5808" w:author="Autor"/>
                <w:color w:val="000000"/>
                <w:sz w:val="22"/>
                <w:szCs w:val="22"/>
              </w:rPr>
            </w:pPr>
          </w:p>
        </w:tc>
        <w:tc>
          <w:tcPr>
            <w:tcW w:w="1775" w:type="dxa"/>
            <w:shd w:val="clear" w:color="auto" w:fill="auto"/>
            <w:vAlign w:val="center"/>
            <w:tcPrChange w:id="5809" w:author="Autor">
              <w:tcPr>
                <w:tcW w:w="1775" w:type="dxa"/>
                <w:shd w:val="clear" w:color="auto" w:fill="auto"/>
                <w:vAlign w:val="center"/>
              </w:tcPr>
            </w:tcPrChange>
          </w:tcPr>
          <w:p w14:paraId="0A117885" w14:textId="77777777" w:rsidR="006E4A81" w:rsidRPr="007001F1" w:rsidRDefault="006E4A81" w:rsidP="00C5578F">
            <w:pPr>
              <w:jc w:val="center"/>
              <w:rPr>
                <w:ins w:id="5810" w:author="Autor"/>
                <w:color w:val="000000"/>
                <w:sz w:val="22"/>
                <w:szCs w:val="22"/>
              </w:rPr>
            </w:pPr>
          </w:p>
        </w:tc>
      </w:tr>
      <w:tr w:rsidR="006E4A81" w:rsidRPr="007001F1" w14:paraId="6E7B7C5C" w14:textId="77777777" w:rsidTr="004E4191">
        <w:trPr>
          <w:trHeight w:val="416"/>
          <w:ins w:id="5811" w:author="Autor"/>
          <w:trPrChange w:id="5812" w:author="Autor">
            <w:trPr>
              <w:trHeight w:val="416"/>
            </w:trPr>
          </w:trPrChange>
        </w:trPr>
        <w:tc>
          <w:tcPr>
            <w:tcW w:w="582" w:type="dxa"/>
            <w:vMerge w:val="restart"/>
            <w:shd w:val="clear" w:color="auto" w:fill="auto"/>
            <w:noWrap/>
            <w:vAlign w:val="center"/>
            <w:tcPrChange w:id="5813" w:author="Autor">
              <w:tcPr>
                <w:tcW w:w="582" w:type="dxa"/>
                <w:vMerge w:val="restart"/>
                <w:shd w:val="clear" w:color="auto" w:fill="auto"/>
                <w:noWrap/>
                <w:vAlign w:val="center"/>
              </w:tcPr>
            </w:tcPrChange>
          </w:tcPr>
          <w:p w14:paraId="216F071D" w14:textId="0C4E870F" w:rsidR="006E4A81" w:rsidRPr="007001F1" w:rsidRDefault="000D4B5C" w:rsidP="00C5578F">
            <w:pPr>
              <w:jc w:val="center"/>
              <w:rPr>
                <w:ins w:id="5814" w:author="Autor"/>
                <w:color w:val="000000"/>
              </w:rPr>
            </w:pPr>
            <w:ins w:id="5815" w:author="Autor">
              <w:r>
                <w:rPr>
                  <w:color w:val="000000"/>
                  <w:sz w:val="22"/>
                  <w:szCs w:val="22"/>
                </w:rPr>
                <w:t>4</w:t>
              </w:r>
            </w:ins>
          </w:p>
        </w:tc>
        <w:tc>
          <w:tcPr>
            <w:tcW w:w="4820" w:type="dxa"/>
            <w:gridSpan w:val="2"/>
            <w:shd w:val="clear" w:color="auto" w:fill="auto"/>
            <w:vAlign w:val="center"/>
            <w:tcPrChange w:id="5816" w:author="Autor">
              <w:tcPr>
                <w:tcW w:w="4820" w:type="dxa"/>
                <w:gridSpan w:val="2"/>
                <w:shd w:val="clear" w:color="auto" w:fill="auto"/>
                <w:vAlign w:val="center"/>
              </w:tcPr>
            </w:tcPrChange>
          </w:tcPr>
          <w:p w14:paraId="3B709DC1" w14:textId="77777777" w:rsidR="006E4A81" w:rsidRPr="007001F1" w:rsidRDefault="006E4A81" w:rsidP="00C5578F">
            <w:pPr>
              <w:jc w:val="both"/>
              <w:rPr>
                <w:ins w:id="5817" w:author="Autor"/>
                <w:color w:val="000000"/>
              </w:rPr>
            </w:pPr>
            <w:ins w:id="5818" w:author="Autor">
              <w:r w:rsidRPr="007001F1">
                <w:rPr>
                  <w:color w:val="000000"/>
                  <w:sz w:val="22"/>
                  <w:szCs w:val="22"/>
                </w:rPr>
                <w:t>a) Je úspešný uchádzač zapísaný v registri partnerov verejného sektora?</w:t>
              </w:r>
            </w:ins>
          </w:p>
        </w:tc>
        <w:tc>
          <w:tcPr>
            <w:tcW w:w="567" w:type="dxa"/>
            <w:shd w:val="clear" w:color="auto" w:fill="auto"/>
            <w:vAlign w:val="center"/>
            <w:tcPrChange w:id="5819" w:author="Autor">
              <w:tcPr>
                <w:tcW w:w="567" w:type="dxa"/>
                <w:shd w:val="clear" w:color="auto" w:fill="auto"/>
                <w:vAlign w:val="center"/>
              </w:tcPr>
            </w:tcPrChange>
          </w:tcPr>
          <w:p w14:paraId="6A60D41F" w14:textId="77777777" w:rsidR="006E4A81" w:rsidRPr="007001F1" w:rsidRDefault="006E4A81" w:rsidP="00C5578F">
            <w:pPr>
              <w:jc w:val="center"/>
              <w:rPr>
                <w:ins w:id="5820" w:author="Autor"/>
                <w:color w:val="000000"/>
              </w:rPr>
            </w:pPr>
          </w:p>
        </w:tc>
        <w:tc>
          <w:tcPr>
            <w:tcW w:w="567" w:type="dxa"/>
            <w:shd w:val="clear" w:color="auto" w:fill="auto"/>
            <w:vAlign w:val="center"/>
            <w:tcPrChange w:id="5821" w:author="Autor">
              <w:tcPr>
                <w:tcW w:w="567" w:type="dxa"/>
                <w:shd w:val="clear" w:color="auto" w:fill="auto"/>
                <w:vAlign w:val="center"/>
              </w:tcPr>
            </w:tcPrChange>
          </w:tcPr>
          <w:p w14:paraId="1FB68F64" w14:textId="77777777" w:rsidR="006E4A81" w:rsidRPr="007001F1" w:rsidRDefault="006E4A81" w:rsidP="00C5578F">
            <w:pPr>
              <w:jc w:val="center"/>
              <w:rPr>
                <w:ins w:id="5822" w:author="Autor"/>
                <w:color w:val="000000"/>
              </w:rPr>
            </w:pPr>
          </w:p>
        </w:tc>
        <w:tc>
          <w:tcPr>
            <w:tcW w:w="776" w:type="dxa"/>
            <w:shd w:val="clear" w:color="auto" w:fill="auto"/>
            <w:vAlign w:val="center"/>
            <w:tcPrChange w:id="5823" w:author="Autor">
              <w:tcPr>
                <w:tcW w:w="776" w:type="dxa"/>
                <w:shd w:val="clear" w:color="auto" w:fill="auto"/>
                <w:vAlign w:val="center"/>
              </w:tcPr>
            </w:tcPrChange>
          </w:tcPr>
          <w:p w14:paraId="39A7B8E9" w14:textId="77777777" w:rsidR="006E4A81" w:rsidRPr="007001F1" w:rsidRDefault="006E4A81" w:rsidP="00C5578F">
            <w:pPr>
              <w:jc w:val="center"/>
              <w:rPr>
                <w:ins w:id="5824" w:author="Autor"/>
                <w:color w:val="000000"/>
              </w:rPr>
            </w:pPr>
          </w:p>
        </w:tc>
        <w:tc>
          <w:tcPr>
            <w:tcW w:w="1775" w:type="dxa"/>
            <w:shd w:val="clear" w:color="auto" w:fill="auto"/>
            <w:vAlign w:val="center"/>
            <w:tcPrChange w:id="5825" w:author="Autor">
              <w:tcPr>
                <w:tcW w:w="1775" w:type="dxa"/>
                <w:shd w:val="clear" w:color="auto" w:fill="auto"/>
                <w:vAlign w:val="center"/>
              </w:tcPr>
            </w:tcPrChange>
          </w:tcPr>
          <w:p w14:paraId="726D845B" w14:textId="77777777" w:rsidR="006E4A81" w:rsidRPr="007001F1" w:rsidRDefault="006E4A81" w:rsidP="00C5578F">
            <w:pPr>
              <w:jc w:val="center"/>
              <w:rPr>
                <w:ins w:id="5826" w:author="Autor"/>
                <w:color w:val="000000"/>
              </w:rPr>
            </w:pPr>
          </w:p>
        </w:tc>
      </w:tr>
      <w:tr w:rsidR="006E4A81" w:rsidRPr="007001F1" w14:paraId="6FAC1D6A" w14:textId="77777777" w:rsidTr="004E4191">
        <w:trPr>
          <w:trHeight w:val="845"/>
          <w:ins w:id="5827" w:author="Autor"/>
          <w:trPrChange w:id="5828" w:author="Autor">
            <w:trPr>
              <w:trHeight w:val="845"/>
            </w:trPr>
          </w:trPrChange>
        </w:trPr>
        <w:tc>
          <w:tcPr>
            <w:tcW w:w="582" w:type="dxa"/>
            <w:vMerge/>
            <w:shd w:val="clear" w:color="auto" w:fill="auto"/>
            <w:noWrap/>
            <w:vAlign w:val="center"/>
            <w:tcPrChange w:id="5829" w:author="Autor">
              <w:tcPr>
                <w:tcW w:w="582" w:type="dxa"/>
                <w:vMerge/>
                <w:shd w:val="clear" w:color="auto" w:fill="auto"/>
                <w:noWrap/>
                <w:vAlign w:val="center"/>
              </w:tcPr>
            </w:tcPrChange>
          </w:tcPr>
          <w:p w14:paraId="125EC571" w14:textId="77777777" w:rsidR="006E4A81" w:rsidRPr="007001F1" w:rsidRDefault="006E4A81" w:rsidP="00C5578F">
            <w:pPr>
              <w:jc w:val="center"/>
              <w:rPr>
                <w:ins w:id="5830" w:author="Autor"/>
                <w:color w:val="000000"/>
              </w:rPr>
            </w:pPr>
          </w:p>
        </w:tc>
        <w:tc>
          <w:tcPr>
            <w:tcW w:w="4820" w:type="dxa"/>
            <w:gridSpan w:val="2"/>
            <w:shd w:val="clear" w:color="auto" w:fill="auto"/>
            <w:vAlign w:val="center"/>
            <w:tcPrChange w:id="5831" w:author="Autor">
              <w:tcPr>
                <w:tcW w:w="4820" w:type="dxa"/>
                <w:gridSpan w:val="2"/>
                <w:shd w:val="clear" w:color="auto" w:fill="auto"/>
                <w:vAlign w:val="center"/>
              </w:tcPr>
            </w:tcPrChange>
          </w:tcPr>
          <w:p w14:paraId="58C948CE" w14:textId="77777777" w:rsidR="006E4A81" w:rsidRPr="007001F1" w:rsidRDefault="006E4A81" w:rsidP="00C5578F">
            <w:pPr>
              <w:jc w:val="both"/>
              <w:rPr>
                <w:ins w:id="5832" w:author="Autor"/>
                <w:color w:val="000000"/>
              </w:rPr>
            </w:pPr>
            <w:ins w:id="5833"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Change w:id="5834" w:author="Autor">
              <w:tcPr>
                <w:tcW w:w="567" w:type="dxa"/>
                <w:shd w:val="clear" w:color="auto" w:fill="auto"/>
                <w:vAlign w:val="center"/>
              </w:tcPr>
            </w:tcPrChange>
          </w:tcPr>
          <w:p w14:paraId="3CFAEEFD" w14:textId="77777777" w:rsidR="006E4A81" w:rsidRPr="007001F1" w:rsidRDefault="006E4A81" w:rsidP="00C5578F">
            <w:pPr>
              <w:jc w:val="center"/>
              <w:rPr>
                <w:ins w:id="5835" w:author="Autor"/>
                <w:color w:val="000000"/>
              </w:rPr>
            </w:pPr>
          </w:p>
        </w:tc>
        <w:tc>
          <w:tcPr>
            <w:tcW w:w="567" w:type="dxa"/>
            <w:shd w:val="clear" w:color="auto" w:fill="auto"/>
            <w:vAlign w:val="center"/>
            <w:tcPrChange w:id="5836" w:author="Autor">
              <w:tcPr>
                <w:tcW w:w="567" w:type="dxa"/>
                <w:shd w:val="clear" w:color="auto" w:fill="auto"/>
                <w:vAlign w:val="center"/>
              </w:tcPr>
            </w:tcPrChange>
          </w:tcPr>
          <w:p w14:paraId="01AF25D3" w14:textId="77777777" w:rsidR="006E4A81" w:rsidRPr="007001F1" w:rsidRDefault="006E4A81" w:rsidP="00C5578F">
            <w:pPr>
              <w:jc w:val="center"/>
              <w:rPr>
                <w:ins w:id="5837" w:author="Autor"/>
                <w:color w:val="000000"/>
              </w:rPr>
            </w:pPr>
          </w:p>
        </w:tc>
        <w:tc>
          <w:tcPr>
            <w:tcW w:w="776" w:type="dxa"/>
            <w:shd w:val="clear" w:color="auto" w:fill="auto"/>
            <w:vAlign w:val="center"/>
            <w:tcPrChange w:id="5838" w:author="Autor">
              <w:tcPr>
                <w:tcW w:w="776" w:type="dxa"/>
                <w:shd w:val="clear" w:color="auto" w:fill="auto"/>
                <w:vAlign w:val="center"/>
              </w:tcPr>
            </w:tcPrChange>
          </w:tcPr>
          <w:p w14:paraId="374AAED3" w14:textId="77777777" w:rsidR="006E4A81" w:rsidRPr="007001F1" w:rsidRDefault="006E4A81" w:rsidP="00C5578F">
            <w:pPr>
              <w:jc w:val="center"/>
              <w:rPr>
                <w:ins w:id="5839" w:author="Autor"/>
                <w:color w:val="000000"/>
              </w:rPr>
            </w:pPr>
          </w:p>
        </w:tc>
        <w:tc>
          <w:tcPr>
            <w:tcW w:w="1775" w:type="dxa"/>
            <w:shd w:val="clear" w:color="auto" w:fill="auto"/>
            <w:vAlign w:val="center"/>
            <w:tcPrChange w:id="5840" w:author="Autor">
              <w:tcPr>
                <w:tcW w:w="1775" w:type="dxa"/>
                <w:shd w:val="clear" w:color="auto" w:fill="auto"/>
                <w:vAlign w:val="center"/>
              </w:tcPr>
            </w:tcPrChange>
          </w:tcPr>
          <w:p w14:paraId="47219DB6" w14:textId="77777777" w:rsidR="006E4A81" w:rsidRPr="007001F1" w:rsidRDefault="006E4A81" w:rsidP="00C5578F">
            <w:pPr>
              <w:jc w:val="center"/>
              <w:rPr>
                <w:ins w:id="5841" w:author="Autor"/>
                <w:color w:val="000000"/>
              </w:rPr>
            </w:pPr>
          </w:p>
        </w:tc>
      </w:tr>
      <w:tr w:rsidR="006E4A81" w:rsidRPr="007001F1" w14:paraId="33C51E59" w14:textId="77777777" w:rsidTr="004E4191">
        <w:trPr>
          <w:trHeight w:val="20"/>
          <w:ins w:id="5842" w:author="Autor"/>
          <w:trPrChange w:id="5843" w:author="Autor">
            <w:trPr>
              <w:trHeight w:val="20"/>
            </w:trPr>
          </w:trPrChange>
        </w:trPr>
        <w:tc>
          <w:tcPr>
            <w:tcW w:w="582" w:type="dxa"/>
            <w:shd w:val="clear" w:color="auto" w:fill="auto"/>
            <w:noWrap/>
            <w:vAlign w:val="center"/>
            <w:hideMark/>
            <w:tcPrChange w:id="5844" w:author="Autor">
              <w:tcPr>
                <w:tcW w:w="582" w:type="dxa"/>
                <w:shd w:val="clear" w:color="auto" w:fill="auto"/>
                <w:noWrap/>
                <w:vAlign w:val="center"/>
                <w:hideMark/>
              </w:tcPr>
            </w:tcPrChange>
          </w:tcPr>
          <w:p w14:paraId="38F16498" w14:textId="0E58671F" w:rsidR="006E4A81" w:rsidRPr="007001F1" w:rsidRDefault="000D4B5C" w:rsidP="00C5578F">
            <w:pPr>
              <w:jc w:val="center"/>
              <w:rPr>
                <w:ins w:id="5845" w:author="Autor"/>
                <w:color w:val="000000"/>
              </w:rPr>
            </w:pPr>
            <w:ins w:id="5846" w:author="Autor">
              <w:r>
                <w:rPr>
                  <w:color w:val="000000"/>
                  <w:sz w:val="22"/>
                  <w:szCs w:val="22"/>
                </w:rPr>
                <w:t>5</w:t>
              </w:r>
            </w:ins>
          </w:p>
        </w:tc>
        <w:tc>
          <w:tcPr>
            <w:tcW w:w="4820" w:type="dxa"/>
            <w:gridSpan w:val="2"/>
            <w:shd w:val="clear" w:color="auto" w:fill="auto"/>
            <w:vAlign w:val="center"/>
            <w:hideMark/>
            <w:tcPrChange w:id="5847" w:author="Autor">
              <w:tcPr>
                <w:tcW w:w="4820" w:type="dxa"/>
                <w:gridSpan w:val="2"/>
                <w:shd w:val="clear" w:color="auto" w:fill="auto"/>
                <w:vAlign w:val="center"/>
                <w:hideMark/>
              </w:tcPr>
            </w:tcPrChange>
          </w:tcPr>
          <w:p w14:paraId="1FACE314" w14:textId="77777777" w:rsidR="006E4A81" w:rsidRPr="007001F1" w:rsidRDefault="006E4A81" w:rsidP="00C5578F">
            <w:pPr>
              <w:jc w:val="both"/>
              <w:rPr>
                <w:ins w:id="5848" w:author="Autor"/>
                <w:color w:val="000000"/>
              </w:rPr>
            </w:pPr>
            <w:ins w:id="5849" w:author="Auto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ins>
          </w:p>
        </w:tc>
        <w:tc>
          <w:tcPr>
            <w:tcW w:w="567" w:type="dxa"/>
            <w:shd w:val="clear" w:color="auto" w:fill="auto"/>
            <w:vAlign w:val="center"/>
            <w:hideMark/>
            <w:tcPrChange w:id="5850" w:author="Autor">
              <w:tcPr>
                <w:tcW w:w="567" w:type="dxa"/>
                <w:shd w:val="clear" w:color="auto" w:fill="auto"/>
                <w:vAlign w:val="center"/>
                <w:hideMark/>
              </w:tcPr>
            </w:tcPrChange>
          </w:tcPr>
          <w:p w14:paraId="46903129" w14:textId="77777777" w:rsidR="006E4A81" w:rsidRPr="007001F1" w:rsidRDefault="006E4A81" w:rsidP="00C5578F">
            <w:pPr>
              <w:jc w:val="center"/>
              <w:rPr>
                <w:ins w:id="5851" w:author="Autor"/>
                <w:color w:val="000000"/>
              </w:rPr>
            </w:pPr>
            <w:ins w:id="5852" w:author="Autor">
              <w:r w:rsidRPr="007001F1">
                <w:rPr>
                  <w:color w:val="000000"/>
                  <w:sz w:val="22"/>
                  <w:szCs w:val="22"/>
                </w:rPr>
                <w:t> </w:t>
              </w:r>
            </w:ins>
          </w:p>
        </w:tc>
        <w:tc>
          <w:tcPr>
            <w:tcW w:w="567" w:type="dxa"/>
            <w:shd w:val="clear" w:color="auto" w:fill="auto"/>
            <w:vAlign w:val="center"/>
            <w:hideMark/>
            <w:tcPrChange w:id="5853" w:author="Autor">
              <w:tcPr>
                <w:tcW w:w="567" w:type="dxa"/>
                <w:shd w:val="clear" w:color="auto" w:fill="auto"/>
                <w:vAlign w:val="center"/>
                <w:hideMark/>
              </w:tcPr>
            </w:tcPrChange>
          </w:tcPr>
          <w:p w14:paraId="24BAC2E5" w14:textId="77777777" w:rsidR="006E4A81" w:rsidRPr="007001F1" w:rsidRDefault="006E4A81" w:rsidP="00C5578F">
            <w:pPr>
              <w:jc w:val="center"/>
              <w:rPr>
                <w:ins w:id="5854" w:author="Autor"/>
                <w:color w:val="000000"/>
              </w:rPr>
            </w:pPr>
            <w:ins w:id="5855" w:author="Autor">
              <w:r w:rsidRPr="007001F1">
                <w:rPr>
                  <w:color w:val="000000"/>
                  <w:sz w:val="22"/>
                  <w:szCs w:val="22"/>
                </w:rPr>
                <w:t> </w:t>
              </w:r>
            </w:ins>
          </w:p>
        </w:tc>
        <w:tc>
          <w:tcPr>
            <w:tcW w:w="776" w:type="dxa"/>
            <w:shd w:val="clear" w:color="auto" w:fill="auto"/>
            <w:vAlign w:val="center"/>
            <w:hideMark/>
            <w:tcPrChange w:id="5856" w:author="Autor">
              <w:tcPr>
                <w:tcW w:w="776" w:type="dxa"/>
                <w:shd w:val="clear" w:color="auto" w:fill="auto"/>
                <w:vAlign w:val="center"/>
                <w:hideMark/>
              </w:tcPr>
            </w:tcPrChange>
          </w:tcPr>
          <w:p w14:paraId="2BD38C3B" w14:textId="77777777" w:rsidR="006E4A81" w:rsidRPr="007001F1" w:rsidRDefault="006E4A81" w:rsidP="00C5578F">
            <w:pPr>
              <w:jc w:val="center"/>
              <w:rPr>
                <w:ins w:id="5857" w:author="Autor"/>
                <w:color w:val="000000"/>
              </w:rPr>
            </w:pPr>
            <w:ins w:id="5858" w:author="Autor">
              <w:r w:rsidRPr="007001F1">
                <w:rPr>
                  <w:color w:val="000000"/>
                  <w:sz w:val="22"/>
                  <w:szCs w:val="22"/>
                </w:rPr>
                <w:t> </w:t>
              </w:r>
            </w:ins>
          </w:p>
        </w:tc>
        <w:tc>
          <w:tcPr>
            <w:tcW w:w="1775" w:type="dxa"/>
            <w:shd w:val="clear" w:color="auto" w:fill="auto"/>
            <w:vAlign w:val="center"/>
            <w:hideMark/>
            <w:tcPrChange w:id="5859" w:author="Autor">
              <w:tcPr>
                <w:tcW w:w="1775" w:type="dxa"/>
                <w:shd w:val="clear" w:color="auto" w:fill="auto"/>
                <w:vAlign w:val="center"/>
                <w:hideMark/>
              </w:tcPr>
            </w:tcPrChange>
          </w:tcPr>
          <w:p w14:paraId="6DB78062" w14:textId="77777777" w:rsidR="006E4A81" w:rsidRPr="007001F1" w:rsidRDefault="006E4A81" w:rsidP="00C5578F">
            <w:pPr>
              <w:jc w:val="center"/>
              <w:rPr>
                <w:ins w:id="5860" w:author="Autor"/>
                <w:color w:val="000000"/>
              </w:rPr>
            </w:pPr>
            <w:ins w:id="5861" w:author="Autor">
              <w:r w:rsidRPr="007001F1">
                <w:rPr>
                  <w:color w:val="000000"/>
                  <w:sz w:val="22"/>
                  <w:szCs w:val="22"/>
                </w:rPr>
                <w:t> </w:t>
              </w:r>
            </w:ins>
          </w:p>
        </w:tc>
      </w:tr>
      <w:tr w:rsidR="006E4A81" w:rsidRPr="007001F1" w14:paraId="7CC2C887" w14:textId="77777777" w:rsidTr="004E4191">
        <w:trPr>
          <w:trHeight w:val="20"/>
          <w:ins w:id="5862" w:author="Autor"/>
          <w:trPrChange w:id="5863" w:author="Autor">
            <w:trPr>
              <w:trHeight w:val="20"/>
            </w:trPr>
          </w:trPrChange>
        </w:trPr>
        <w:tc>
          <w:tcPr>
            <w:tcW w:w="582" w:type="dxa"/>
            <w:shd w:val="clear" w:color="auto" w:fill="auto"/>
            <w:noWrap/>
            <w:vAlign w:val="center"/>
            <w:hideMark/>
            <w:tcPrChange w:id="5864" w:author="Autor">
              <w:tcPr>
                <w:tcW w:w="582" w:type="dxa"/>
                <w:shd w:val="clear" w:color="auto" w:fill="auto"/>
                <w:noWrap/>
                <w:vAlign w:val="center"/>
                <w:hideMark/>
              </w:tcPr>
            </w:tcPrChange>
          </w:tcPr>
          <w:p w14:paraId="2C2A01CB" w14:textId="379FC1C5" w:rsidR="006E4A81" w:rsidRPr="007001F1" w:rsidRDefault="000D4B5C" w:rsidP="00C5578F">
            <w:pPr>
              <w:jc w:val="center"/>
              <w:rPr>
                <w:ins w:id="5865" w:author="Autor"/>
                <w:color w:val="000000"/>
              </w:rPr>
            </w:pPr>
            <w:ins w:id="5866" w:author="Autor">
              <w:r>
                <w:rPr>
                  <w:color w:val="000000"/>
                  <w:sz w:val="22"/>
                  <w:szCs w:val="22"/>
                </w:rPr>
                <w:t>6</w:t>
              </w:r>
            </w:ins>
          </w:p>
        </w:tc>
        <w:tc>
          <w:tcPr>
            <w:tcW w:w="4820" w:type="dxa"/>
            <w:gridSpan w:val="2"/>
            <w:shd w:val="clear" w:color="auto" w:fill="auto"/>
            <w:vAlign w:val="center"/>
            <w:hideMark/>
            <w:tcPrChange w:id="5867" w:author="Autor">
              <w:tcPr>
                <w:tcW w:w="4820" w:type="dxa"/>
                <w:gridSpan w:val="2"/>
                <w:shd w:val="clear" w:color="auto" w:fill="auto"/>
                <w:vAlign w:val="center"/>
                <w:hideMark/>
              </w:tcPr>
            </w:tcPrChange>
          </w:tcPr>
          <w:p w14:paraId="62938AD5" w14:textId="77777777" w:rsidR="006E4A81" w:rsidRPr="007001F1" w:rsidRDefault="006E4A81" w:rsidP="00C5578F">
            <w:pPr>
              <w:jc w:val="both"/>
              <w:rPr>
                <w:ins w:id="5868" w:author="Autor"/>
                <w:color w:val="000000"/>
              </w:rPr>
            </w:pPr>
            <w:ins w:id="5869" w:author="Autor">
              <w:r w:rsidRPr="007001F1">
                <w:rPr>
                  <w:color w:val="000000"/>
                  <w:sz w:val="22"/>
                  <w:szCs w:val="22"/>
                </w:rPr>
                <w:t>Bola výsledná zmluva zverejnená v súlade so zákonom o slobodnom prístupe k informáciám</w:t>
              </w:r>
              <w:r>
                <w:t xml:space="preserve"> </w:t>
              </w:r>
              <w:r w:rsidRPr="00EF10E3">
                <w:rPr>
                  <w:color w:val="000000"/>
                  <w:sz w:val="22"/>
                  <w:szCs w:val="22"/>
                </w:rPr>
                <w:t>a podpísaná oprávnenými osobami</w:t>
              </w:r>
              <w:r w:rsidRPr="007001F1">
                <w:rPr>
                  <w:color w:val="000000"/>
                  <w:sz w:val="22"/>
                  <w:szCs w:val="22"/>
                </w:rPr>
                <w:t xml:space="preserve">? </w:t>
              </w:r>
            </w:ins>
          </w:p>
        </w:tc>
        <w:tc>
          <w:tcPr>
            <w:tcW w:w="567" w:type="dxa"/>
            <w:shd w:val="clear" w:color="auto" w:fill="auto"/>
            <w:vAlign w:val="center"/>
            <w:hideMark/>
            <w:tcPrChange w:id="5870" w:author="Autor">
              <w:tcPr>
                <w:tcW w:w="567" w:type="dxa"/>
                <w:shd w:val="clear" w:color="auto" w:fill="auto"/>
                <w:vAlign w:val="center"/>
                <w:hideMark/>
              </w:tcPr>
            </w:tcPrChange>
          </w:tcPr>
          <w:p w14:paraId="5141EF29" w14:textId="77777777" w:rsidR="006E4A81" w:rsidRPr="007001F1" w:rsidRDefault="006E4A81" w:rsidP="00C5578F">
            <w:pPr>
              <w:jc w:val="center"/>
              <w:rPr>
                <w:ins w:id="5871" w:author="Autor"/>
                <w:color w:val="000000"/>
              </w:rPr>
            </w:pPr>
            <w:ins w:id="5872" w:author="Autor">
              <w:r w:rsidRPr="007001F1">
                <w:rPr>
                  <w:color w:val="000000"/>
                  <w:sz w:val="22"/>
                  <w:szCs w:val="22"/>
                </w:rPr>
                <w:t> </w:t>
              </w:r>
            </w:ins>
          </w:p>
        </w:tc>
        <w:tc>
          <w:tcPr>
            <w:tcW w:w="567" w:type="dxa"/>
            <w:shd w:val="clear" w:color="auto" w:fill="auto"/>
            <w:vAlign w:val="center"/>
            <w:hideMark/>
            <w:tcPrChange w:id="5873" w:author="Autor">
              <w:tcPr>
                <w:tcW w:w="567" w:type="dxa"/>
                <w:shd w:val="clear" w:color="auto" w:fill="auto"/>
                <w:vAlign w:val="center"/>
                <w:hideMark/>
              </w:tcPr>
            </w:tcPrChange>
          </w:tcPr>
          <w:p w14:paraId="6980D34E" w14:textId="77777777" w:rsidR="006E4A81" w:rsidRPr="007001F1" w:rsidRDefault="006E4A81" w:rsidP="00C5578F">
            <w:pPr>
              <w:jc w:val="center"/>
              <w:rPr>
                <w:ins w:id="5874" w:author="Autor"/>
                <w:color w:val="000000"/>
              </w:rPr>
            </w:pPr>
            <w:ins w:id="5875" w:author="Autor">
              <w:r w:rsidRPr="007001F1">
                <w:rPr>
                  <w:color w:val="000000"/>
                  <w:sz w:val="22"/>
                  <w:szCs w:val="22"/>
                </w:rPr>
                <w:t> </w:t>
              </w:r>
            </w:ins>
          </w:p>
        </w:tc>
        <w:tc>
          <w:tcPr>
            <w:tcW w:w="776" w:type="dxa"/>
            <w:shd w:val="clear" w:color="auto" w:fill="auto"/>
            <w:vAlign w:val="center"/>
            <w:hideMark/>
            <w:tcPrChange w:id="5876" w:author="Autor">
              <w:tcPr>
                <w:tcW w:w="776" w:type="dxa"/>
                <w:shd w:val="clear" w:color="auto" w:fill="auto"/>
                <w:vAlign w:val="center"/>
                <w:hideMark/>
              </w:tcPr>
            </w:tcPrChange>
          </w:tcPr>
          <w:p w14:paraId="0E374842" w14:textId="77777777" w:rsidR="006E4A81" w:rsidRPr="007001F1" w:rsidRDefault="006E4A81" w:rsidP="00C5578F">
            <w:pPr>
              <w:jc w:val="center"/>
              <w:rPr>
                <w:ins w:id="5877" w:author="Autor"/>
                <w:color w:val="000000"/>
              </w:rPr>
            </w:pPr>
            <w:ins w:id="5878" w:author="Autor">
              <w:r w:rsidRPr="007001F1">
                <w:rPr>
                  <w:color w:val="000000"/>
                  <w:sz w:val="22"/>
                  <w:szCs w:val="22"/>
                </w:rPr>
                <w:t> </w:t>
              </w:r>
            </w:ins>
          </w:p>
        </w:tc>
        <w:tc>
          <w:tcPr>
            <w:tcW w:w="1775" w:type="dxa"/>
            <w:shd w:val="clear" w:color="auto" w:fill="auto"/>
            <w:vAlign w:val="center"/>
            <w:hideMark/>
            <w:tcPrChange w:id="5879" w:author="Autor">
              <w:tcPr>
                <w:tcW w:w="1775" w:type="dxa"/>
                <w:shd w:val="clear" w:color="auto" w:fill="auto"/>
                <w:vAlign w:val="center"/>
                <w:hideMark/>
              </w:tcPr>
            </w:tcPrChange>
          </w:tcPr>
          <w:p w14:paraId="79DBB52F" w14:textId="77777777" w:rsidR="006E4A81" w:rsidRPr="007001F1" w:rsidRDefault="006E4A81" w:rsidP="00C5578F">
            <w:pPr>
              <w:jc w:val="center"/>
              <w:rPr>
                <w:ins w:id="5880" w:author="Autor"/>
                <w:color w:val="000000"/>
              </w:rPr>
            </w:pPr>
            <w:ins w:id="5881" w:author="Autor">
              <w:r w:rsidRPr="007001F1">
                <w:rPr>
                  <w:color w:val="000000"/>
                  <w:sz w:val="22"/>
                  <w:szCs w:val="22"/>
                </w:rPr>
                <w:t> </w:t>
              </w:r>
            </w:ins>
          </w:p>
        </w:tc>
      </w:tr>
      <w:tr w:rsidR="006E4A81" w:rsidRPr="007001F1" w14:paraId="3E267F07" w14:textId="77777777" w:rsidTr="004E4191">
        <w:trPr>
          <w:trHeight w:val="20"/>
          <w:ins w:id="5882" w:author="Autor"/>
          <w:trPrChange w:id="5883" w:author="Autor">
            <w:trPr>
              <w:trHeight w:val="20"/>
            </w:trPr>
          </w:trPrChange>
        </w:trPr>
        <w:tc>
          <w:tcPr>
            <w:tcW w:w="582" w:type="dxa"/>
            <w:shd w:val="clear" w:color="auto" w:fill="auto"/>
            <w:noWrap/>
            <w:vAlign w:val="center"/>
            <w:hideMark/>
            <w:tcPrChange w:id="5884" w:author="Autor">
              <w:tcPr>
                <w:tcW w:w="582" w:type="dxa"/>
                <w:shd w:val="clear" w:color="auto" w:fill="auto"/>
                <w:noWrap/>
                <w:vAlign w:val="center"/>
                <w:hideMark/>
              </w:tcPr>
            </w:tcPrChange>
          </w:tcPr>
          <w:p w14:paraId="5793D801" w14:textId="4F99C279" w:rsidR="006E4A81" w:rsidRPr="007001F1" w:rsidRDefault="000D4B5C" w:rsidP="00C5578F">
            <w:pPr>
              <w:jc w:val="center"/>
              <w:rPr>
                <w:ins w:id="5885" w:author="Autor"/>
                <w:color w:val="000000"/>
              </w:rPr>
            </w:pPr>
            <w:ins w:id="5886" w:author="Autor">
              <w:r>
                <w:rPr>
                  <w:color w:val="000000"/>
                  <w:sz w:val="22"/>
                  <w:szCs w:val="22"/>
                </w:rPr>
                <w:t>7</w:t>
              </w:r>
            </w:ins>
          </w:p>
        </w:tc>
        <w:tc>
          <w:tcPr>
            <w:tcW w:w="4820" w:type="dxa"/>
            <w:gridSpan w:val="2"/>
            <w:shd w:val="clear" w:color="auto" w:fill="auto"/>
            <w:vAlign w:val="center"/>
            <w:hideMark/>
            <w:tcPrChange w:id="5887" w:author="Autor">
              <w:tcPr>
                <w:tcW w:w="4820" w:type="dxa"/>
                <w:gridSpan w:val="2"/>
                <w:shd w:val="clear" w:color="auto" w:fill="auto"/>
                <w:vAlign w:val="center"/>
                <w:hideMark/>
              </w:tcPr>
            </w:tcPrChange>
          </w:tcPr>
          <w:p w14:paraId="5DD28D08" w14:textId="77777777" w:rsidR="006E4A81" w:rsidRPr="007001F1" w:rsidRDefault="006E4A81" w:rsidP="00C5578F">
            <w:pPr>
              <w:jc w:val="both"/>
              <w:rPr>
                <w:ins w:id="5888" w:author="Autor"/>
                <w:color w:val="000000"/>
              </w:rPr>
            </w:pPr>
            <w:ins w:id="5889" w:author="Autor">
              <w:r w:rsidRPr="007001F1">
                <w:rPr>
                  <w:color w:val="000000"/>
                  <w:sz w:val="22"/>
                  <w:szCs w:val="22"/>
                </w:rPr>
                <w:t>Neboli identifikované iné porušenia pravidiel a postupov  obstarávania</w:t>
              </w:r>
              <w:r>
                <w:rPr>
                  <w:color w:val="000000"/>
                  <w:sz w:val="22"/>
                  <w:szCs w:val="22"/>
                </w:rPr>
                <w:t xml:space="preserve"> </w:t>
              </w:r>
              <w:r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ins>
          </w:p>
        </w:tc>
        <w:tc>
          <w:tcPr>
            <w:tcW w:w="567" w:type="dxa"/>
            <w:shd w:val="clear" w:color="auto" w:fill="auto"/>
            <w:vAlign w:val="center"/>
            <w:hideMark/>
            <w:tcPrChange w:id="5890" w:author="Autor">
              <w:tcPr>
                <w:tcW w:w="567" w:type="dxa"/>
                <w:shd w:val="clear" w:color="auto" w:fill="auto"/>
                <w:vAlign w:val="center"/>
                <w:hideMark/>
              </w:tcPr>
            </w:tcPrChange>
          </w:tcPr>
          <w:p w14:paraId="7179509B" w14:textId="77777777" w:rsidR="006E4A81" w:rsidRPr="007001F1" w:rsidRDefault="006E4A81" w:rsidP="00C5578F">
            <w:pPr>
              <w:jc w:val="center"/>
              <w:rPr>
                <w:ins w:id="5891" w:author="Autor"/>
                <w:color w:val="000000"/>
              </w:rPr>
            </w:pPr>
            <w:ins w:id="5892" w:author="Autor">
              <w:r w:rsidRPr="007001F1">
                <w:rPr>
                  <w:color w:val="000000"/>
                  <w:sz w:val="22"/>
                  <w:szCs w:val="22"/>
                </w:rPr>
                <w:t> </w:t>
              </w:r>
            </w:ins>
          </w:p>
        </w:tc>
        <w:tc>
          <w:tcPr>
            <w:tcW w:w="567" w:type="dxa"/>
            <w:shd w:val="clear" w:color="auto" w:fill="auto"/>
            <w:vAlign w:val="center"/>
            <w:hideMark/>
            <w:tcPrChange w:id="5893" w:author="Autor">
              <w:tcPr>
                <w:tcW w:w="567" w:type="dxa"/>
                <w:shd w:val="clear" w:color="auto" w:fill="auto"/>
                <w:vAlign w:val="center"/>
                <w:hideMark/>
              </w:tcPr>
            </w:tcPrChange>
          </w:tcPr>
          <w:p w14:paraId="56164F4E" w14:textId="77777777" w:rsidR="006E4A81" w:rsidRPr="007001F1" w:rsidRDefault="006E4A81" w:rsidP="00C5578F">
            <w:pPr>
              <w:jc w:val="center"/>
              <w:rPr>
                <w:ins w:id="5894" w:author="Autor"/>
                <w:color w:val="000000"/>
              </w:rPr>
            </w:pPr>
            <w:ins w:id="5895" w:author="Autor">
              <w:r w:rsidRPr="007001F1">
                <w:rPr>
                  <w:color w:val="000000"/>
                  <w:sz w:val="22"/>
                  <w:szCs w:val="22"/>
                </w:rPr>
                <w:t> </w:t>
              </w:r>
            </w:ins>
          </w:p>
        </w:tc>
        <w:tc>
          <w:tcPr>
            <w:tcW w:w="776" w:type="dxa"/>
            <w:shd w:val="clear" w:color="auto" w:fill="auto"/>
            <w:vAlign w:val="center"/>
            <w:hideMark/>
            <w:tcPrChange w:id="5896" w:author="Autor">
              <w:tcPr>
                <w:tcW w:w="776" w:type="dxa"/>
                <w:shd w:val="clear" w:color="auto" w:fill="auto"/>
                <w:vAlign w:val="center"/>
                <w:hideMark/>
              </w:tcPr>
            </w:tcPrChange>
          </w:tcPr>
          <w:p w14:paraId="30ED4D10" w14:textId="77777777" w:rsidR="006E4A81" w:rsidRPr="007001F1" w:rsidRDefault="006E4A81" w:rsidP="00C5578F">
            <w:pPr>
              <w:jc w:val="center"/>
              <w:rPr>
                <w:ins w:id="5897" w:author="Autor"/>
                <w:color w:val="000000"/>
              </w:rPr>
            </w:pPr>
            <w:ins w:id="5898" w:author="Autor">
              <w:r w:rsidRPr="007001F1">
                <w:rPr>
                  <w:color w:val="000000"/>
                  <w:sz w:val="22"/>
                  <w:szCs w:val="22"/>
                </w:rPr>
                <w:t> </w:t>
              </w:r>
            </w:ins>
          </w:p>
        </w:tc>
        <w:tc>
          <w:tcPr>
            <w:tcW w:w="1775" w:type="dxa"/>
            <w:shd w:val="clear" w:color="auto" w:fill="auto"/>
            <w:vAlign w:val="center"/>
            <w:hideMark/>
            <w:tcPrChange w:id="5899" w:author="Autor">
              <w:tcPr>
                <w:tcW w:w="1775" w:type="dxa"/>
                <w:shd w:val="clear" w:color="auto" w:fill="auto"/>
                <w:vAlign w:val="center"/>
                <w:hideMark/>
              </w:tcPr>
            </w:tcPrChange>
          </w:tcPr>
          <w:p w14:paraId="1AB21D9B" w14:textId="77777777" w:rsidR="006E4A81" w:rsidRPr="007001F1" w:rsidRDefault="006E4A81" w:rsidP="00C5578F">
            <w:pPr>
              <w:jc w:val="center"/>
              <w:rPr>
                <w:ins w:id="5900" w:author="Autor"/>
                <w:color w:val="000000"/>
              </w:rPr>
            </w:pPr>
            <w:ins w:id="5901" w:author="Autor">
              <w:r w:rsidRPr="007001F1">
                <w:rPr>
                  <w:color w:val="000000"/>
                  <w:sz w:val="22"/>
                  <w:szCs w:val="22"/>
                </w:rPr>
                <w:t> </w:t>
              </w:r>
            </w:ins>
          </w:p>
        </w:tc>
      </w:tr>
      <w:tr w:rsidR="006E4A81" w:rsidRPr="007001F1" w14:paraId="2E94E0D8" w14:textId="77777777" w:rsidTr="004E4191">
        <w:trPr>
          <w:trHeight w:val="20"/>
          <w:ins w:id="5902" w:author="Autor"/>
          <w:trPrChange w:id="5903" w:author="Autor">
            <w:trPr>
              <w:trHeight w:val="20"/>
            </w:trPr>
          </w:trPrChange>
        </w:trPr>
        <w:tc>
          <w:tcPr>
            <w:tcW w:w="582" w:type="dxa"/>
            <w:shd w:val="clear" w:color="auto" w:fill="auto"/>
            <w:noWrap/>
            <w:vAlign w:val="center"/>
            <w:tcPrChange w:id="5904" w:author="Autor">
              <w:tcPr>
                <w:tcW w:w="582" w:type="dxa"/>
                <w:shd w:val="clear" w:color="auto" w:fill="auto"/>
                <w:noWrap/>
                <w:vAlign w:val="center"/>
              </w:tcPr>
            </w:tcPrChange>
          </w:tcPr>
          <w:p w14:paraId="65E40077" w14:textId="77777777" w:rsidR="006E4A81" w:rsidRDefault="006E4A81" w:rsidP="00C5578F">
            <w:pPr>
              <w:jc w:val="center"/>
              <w:rPr>
                <w:ins w:id="5905" w:author="Autor"/>
                <w:color w:val="000000"/>
                <w:sz w:val="22"/>
                <w:szCs w:val="22"/>
              </w:rPr>
            </w:pPr>
          </w:p>
        </w:tc>
        <w:tc>
          <w:tcPr>
            <w:tcW w:w="4820" w:type="dxa"/>
            <w:gridSpan w:val="2"/>
            <w:shd w:val="clear" w:color="auto" w:fill="auto"/>
            <w:vAlign w:val="center"/>
            <w:tcPrChange w:id="5906" w:author="Autor">
              <w:tcPr>
                <w:tcW w:w="4820" w:type="dxa"/>
                <w:gridSpan w:val="2"/>
                <w:shd w:val="clear" w:color="auto" w:fill="auto"/>
                <w:vAlign w:val="center"/>
              </w:tcPr>
            </w:tcPrChange>
          </w:tcPr>
          <w:p w14:paraId="76F2B5A9" w14:textId="77777777" w:rsidR="006E4A81" w:rsidRPr="007001F1" w:rsidRDefault="006E4A81" w:rsidP="00C5578F">
            <w:pPr>
              <w:jc w:val="both"/>
              <w:rPr>
                <w:ins w:id="5907" w:author="Autor"/>
                <w:color w:val="000000"/>
                <w:sz w:val="22"/>
                <w:szCs w:val="22"/>
              </w:rPr>
            </w:pPr>
          </w:p>
        </w:tc>
        <w:tc>
          <w:tcPr>
            <w:tcW w:w="567" w:type="dxa"/>
            <w:shd w:val="clear" w:color="auto" w:fill="auto"/>
            <w:vAlign w:val="center"/>
            <w:tcPrChange w:id="5908" w:author="Autor">
              <w:tcPr>
                <w:tcW w:w="567" w:type="dxa"/>
                <w:shd w:val="clear" w:color="auto" w:fill="auto"/>
                <w:vAlign w:val="center"/>
              </w:tcPr>
            </w:tcPrChange>
          </w:tcPr>
          <w:p w14:paraId="58300BD4" w14:textId="77777777" w:rsidR="006E4A81" w:rsidRPr="007001F1" w:rsidRDefault="006E4A81" w:rsidP="00C5578F">
            <w:pPr>
              <w:jc w:val="center"/>
              <w:rPr>
                <w:ins w:id="5909" w:author="Autor"/>
                <w:color w:val="000000"/>
                <w:sz w:val="22"/>
                <w:szCs w:val="22"/>
              </w:rPr>
            </w:pPr>
          </w:p>
        </w:tc>
        <w:tc>
          <w:tcPr>
            <w:tcW w:w="567" w:type="dxa"/>
            <w:shd w:val="clear" w:color="auto" w:fill="auto"/>
            <w:vAlign w:val="center"/>
            <w:tcPrChange w:id="5910" w:author="Autor">
              <w:tcPr>
                <w:tcW w:w="567" w:type="dxa"/>
                <w:shd w:val="clear" w:color="auto" w:fill="auto"/>
                <w:vAlign w:val="center"/>
              </w:tcPr>
            </w:tcPrChange>
          </w:tcPr>
          <w:p w14:paraId="4642B289" w14:textId="77777777" w:rsidR="006E4A81" w:rsidRPr="007001F1" w:rsidRDefault="006E4A81" w:rsidP="00C5578F">
            <w:pPr>
              <w:jc w:val="center"/>
              <w:rPr>
                <w:ins w:id="5911" w:author="Autor"/>
                <w:color w:val="000000"/>
                <w:sz w:val="22"/>
                <w:szCs w:val="22"/>
              </w:rPr>
            </w:pPr>
          </w:p>
        </w:tc>
        <w:tc>
          <w:tcPr>
            <w:tcW w:w="776" w:type="dxa"/>
            <w:shd w:val="clear" w:color="auto" w:fill="auto"/>
            <w:vAlign w:val="center"/>
            <w:tcPrChange w:id="5912" w:author="Autor">
              <w:tcPr>
                <w:tcW w:w="776" w:type="dxa"/>
                <w:shd w:val="clear" w:color="auto" w:fill="auto"/>
                <w:vAlign w:val="center"/>
              </w:tcPr>
            </w:tcPrChange>
          </w:tcPr>
          <w:p w14:paraId="07C8088A" w14:textId="77777777" w:rsidR="006E4A81" w:rsidRPr="007001F1" w:rsidRDefault="006E4A81" w:rsidP="00C5578F">
            <w:pPr>
              <w:jc w:val="center"/>
              <w:rPr>
                <w:ins w:id="5913" w:author="Autor"/>
                <w:color w:val="000000"/>
                <w:sz w:val="22"/>
                <w:szCs w:val="22"/>
              </w:rPr>
            </w:pPr>
          </w:p>
        </w:tc>
        <w:tc>
          <w:tcPr>
            <w:tcW w:w="1775" w:type="dxa"/>
            <w:shd w:val="clear" w:color="auto" w:fill="auto"/>
            <w:vAlign w:val="center"/>
            <w:tcPrChange w:id="5914" w:author="Autor">
              <w:tcPr>
                <w:tcW w:w="1775" w:type="dxa"/>
                <w:shd w:val="clear" w:color="auto" w:fill="auto"/>
                <w:vAlign w:val="center"/>
              </w:tcPr>
            </w:tcPrChange>
          </w:tcPr>
          <w:p w14:paraId="1FFC56A6" w14:textId="77777777" w:rsidR="006E4A81" w:rsidRPr="007001F1" w:rsidRDefault="006E4A81" w:rsidP="00C5578F">
            <w:pPr>
              <w:jc w:val="center"/>
              <w:rPr>
                <w:ins w:id="5915" w:author="Autor"/>
                <w:color w:val="000000"/>
                <w:sz w:val="22"/>
                <w:szCs w:val="22"/>
              </w:rPr>
            </w:pPr>
          </w:p>
        </w:tc>
      </w:tr>
      <w:tr w:rsidR="006E4A81" w:rsidRPr="007001F1" w14:paraId="61BC8D43" w14:textId="77777777" w:rsidTr="004E4191">
        <w:trPr>
          <w:trHeight w:val="300"/>
          <w:ins w:id="5916" w:author="Autor"/>
          <w:trPrChange w:id="5917" w:author="Autor">
            <w:trPr>
              <w:trHeight w:val="300"/>
            </w:trPr>
          </w:trPrChange>
        </w:trPr>
        <w:tc>
          <w:tcPr>
            <w:tcW w:w="3559" w:type="dxa"/>
            <w:gridSpan w:val="2"/>
            <w:shd w:val="clear" w:color="auto" w:fill="auto"/>
            <w:vAlign w:val="center"/>
            <w:hideMark/>
            <w:tcPrChange w:id="5918" w:author="Autor">
              <w:tcPr>
                <w:tcW w:w="3559" w:type="dxa"/>
                <w:gridSpan w:val="2"/>
                <w:shd w:val="clear" w:color="auto" w:fill="auto"/>
                <w:vAlign w:val="center"/>
                <w:hideMark/>
              </w:tcPr>
            </w:tcPrChange>
          </w:tcPr>
          <w:p w14:paraId="20827D56" w14:textId="77777777" w:rsidR="006E4A81" w:rsidRPr="007001F1" w:rsidRDefault="006E4A81" w:rsidP="00C5578F">
            <w:pPr>
              <w:rPr>
                <w:ins w:id="5919" w:author="Autor"/>
                <w:b/>
                <w:bCs/>
              </w:rPr>
            </w:pPr>
            <w:ins w:id="5920" w:author="Autor">
              <w:r w:rsidRPr="007001F1">
                <w:rPr>
                  <w:b/>
                  <w:bCs/>
                  <w:sz w:val="22"/>
                  <w:szCs w:val="22"/>
                </w:rPr>
                <w:t>Kontrolu vykonal</w:t>
              </w:r>
              <w:r>
                <w:rPr>
                  <w:rStyle w:val="Odkaznapoznmkupodiarou"/>
                  <w:b/>
                  <w:bCs/>
                  <w:sz w:val="22"/>
                  <w:szCs w:val="22"/>
                </w:rPr>
                <w:footnoteReference w:customMarkFollows="1" w:id="81"/>
                <w:t>2</w:t>
              </w:r>
              <w:r w:rsidRPr="007001F1">
                <w:rPr>
                  <w:b/>
                  <w:bCs/>
                  <w:sz w:val="22"/>
                  <w:szCs w:val="22"/>
                </w:rPr>
                <w:t>:</w:t>
              </w:r>
            </w:ins>
          </w:p>
        </w:tc>
        <w:tc>
          <w:tcPr>
            <w:tcW w:w="5528" w:type="dxa"/>
            <w:gridSpan w:val="5"/>
            <w:shd w:val="clear" w:color="auto" w:fill="auto"/>
            <w:vAlign w:val="center"/>
            <w:hideMark/>
            <w:tcPrChange w:id="5923" w:author="Autor">
              <w:tcPr>
                <w:tcW w:w="5528" w:type="dxa"/>
                <w:gridSpan w:val="5"/>
                <w:shd w:val="clear" w:color="auto" w:fill="auto"/>
                <w:vAlign w:val="center"/>
                <w:hideMark/>
              </w:tcPr>
            </w:tcPrChange>
          </w:tcPr>
          <w:p w14:paraId="490F0EEE" w14:textId="77777777" w:rsidR="006E4A81" w:rsidRPr="007001F1" w:rsidRDefault="006E4A81" w:rsidP="00C5578F">
            <w:pPr>
              <w:rPr>
                <w:ins w:id="5924" w:author="Autor"/>
                <w:color w:val="000000"/>
              </w:rPr>
            </w:pPr>
            <w:ins w:id="5925" w:author="Autor">
              <w:r w:rsidRPr="007001F1">
                <w:rPr>
                  <w:color w:val="000000"/>
                  <w:sz w:val="22"/>
                  <w:szCs w:val="22"/>
                </w:rPr>
                <w:t> </w:t>
              </w:r>
            </w:ins>
          </w:p>
        </w:tc>
      </w:tr>
      <w:tr w:rsidR="006E4A81" w:rsidRPr="007001F1" w14:paraId="2300E3D3" w14:textId="77777777" w:rsidTr="004E4191">
        <w:trPr>
          <w:trHeight w:val="300"/>
          <w:ins w:id="5926" w:author="Autor"/>
          <w:trPrChange w:id="5927" w:author="Autor">
            <w:trPr>
              <w:trHeight w:val="300"/>
            </w:trPr>
          </w:trPrChange>
        </w:trPr>
        <w:tc>
          <w:tcPr>
            <w:tcW w:w="3559" w:type="dxa"/>
            <w:gridSpan w:val="2"/>
            <w:shd w:val="clear" w:color="auto" w:fill="auto"/>
            <w:vAlign w:val="center"/>
            <w:hideMark/>
            <w:tcPrChange w:id="5928" w:author="Autor">
              <w:tcPr>
                <w:tcW w:w="3559" w:type="dxa"/>
                <w:gridSpan w:val="2"/>
                <w:shd w:val="clear" w:color="auto" w:fill="auto"/>
                <w:vAlign w:val="center"/>
                <w:hideMark/>
              </w:tcPr>
            </w:tcPrChange>
          </w:tcPr>
          <w:p w14:paraId="19842426" w14:textId="77777777" w:rsidR="006E4A81" w:rsidRPr="007001F1" w:rsidRDefault="006E4A81" w:rsidP="00C5578F">
            <w:pPr>
              <w:rPr>
                <w:ins w:id="5929" w:author="Autor"/>
                <w:b/>
                <w:bCs/>
              </w:rPr>
            </w:pPr>
            <w:ins w:id="5930" w:author="Autor">
              <w:r w:rsidRPr="007001F1">
                <w:rPr>
                  <w:b/>
                  <w:bCs/>
                  <w:sz w:val="22"/>
                  <w:szCs w:val="22"/>
                </w:rPr>
                <w:t>Dátum:</w:t>
              </w:r>
            </w:ins>
          </w:p>
        </w:tc>
        <w:tc>
          <w:tcPr>
            <w:tcW w:w="5528" w:type="dxa"/>
            <w:gridSpan w:val="5"/>
            <w:shd w:val="clear" w:color="auto" w:fill="auto"/>
            <w:vAlign w:val="center"/>
            <w:hideMark/>
            <w:tcPrChange w:id="5931" w:author="Autor">
              <w:tcPr>
                <w:tcW w:w="5528" w:type="dxa"/>
                <w:gridSpan w:val="5"/>
                <w:shd w:val="clear" w:color="auto" w:fill="auto"/>
                <w:vAlign w:val="center"/>
                <w:hideMark/>
              </w:tcPr>
            </w:tcPrChange>
          </w:tcPr>
          <w:p w14:paraId="7D6B935A" w14:textId="77777777" w:rsidR="006E4A81" w:rsidRPr="007001F1" w:rsidRDefault="006E4A81" w:rsidP="00C5578F">
            <w:pPr>
              <w:rPr>
                <w:ins w:id="5932" w:author="Autor"/>
                <w:color w:val="000000"/>
              </w:rPr>
            </w:pPr>
            <w:ins w:id="5933" w:author="Autor">
              <w:r w:rsidRPr="007001F1">
                <w:rPr>
                  <w:color w:val="000000"/>
                  <w:sz w:val="22"/>
                  <w:szCs w:val="22"/>
                </w:rPr>
                <w:t> </w:t>
              </w:r>
            </w:ins>
          </w:p>
        </w:tc>
      </w:tr>
      <w:tr w:rsidR="006E4A81" w:rsidRPr="007001F1" w14:paraId="2F0FE2D2" w14:textId="77777777" w:rsidTr="004E4191">
        <w:trPr>
          <w:trHeight w:val="300"/>
          <w:ins w:id="5934" w:author="Autor"/>
          <w:trPrChange w:id="5935" w:author="Autor">
            <w:trPr>
              <w:trHeight w:val="300"/>
            </w:trPr>
          </w:trPrChange>
        </w:trPr>
        <w:tc>
          <w:tcPr>
            <w:tcW w:w="3559" w:type="dxa"/>
            <w:gridSpan w:val="2"/>
            <w:shd w:val="clear" w:color="000000" w:fill="FFFFFF"/>
            <w:vAlign w:val="center"/>
            <w:hideMark/>
            <w:tcPrChange w:id="5936" w:author="Autor">
              <w:tcPr>
                <w:tcW w:w="3559" w:type="dxa"/>
                <w:gridSpan w:val="2"/>
                <w:shd w:val="clear" w:color="000000" w:fill="FFFFFF"/>
                <w:vAlign w:val="center"/>
                <w:hideMark/>
              </w:tcPr>
            </w:tcPrChange>
          </w:tcPr>
          <w:p w14:paraId="7430E081" w14:textId="77777777" w:rsidR="006E4A81" w:rsidRPr="007001F1" w:rsidRDefault="006E4A81" w:rsidP="00C5578F">
            <w:pPr>
              <w:rPr>
                <w:ins w:id="5937" w:author="Autor"/>
                <w:b/>
                <w:bCs/>
              </w:rPr>
            </w:pPr>
            <w:ins w:id="5938" w:author="Autor">
              <w:r w:rsidRPr="007001F1">
                <w:rPr>
                  <w:b/>
                  <w:bCs/>
                  <w:sz w:val="22"/>
                  <w:szCs w:val="22"/>
                </w:rPr>
                <w:t>Podpis:</w:t>
              </w:r>
            </w:ins>
          </w:p>
        </w:tc>
        <w:tc>
          <w:tcPr>
            <w:tcW w:w="5528" w:type="dxa"/>
            <w:gridSpan w:val="5"/>
            <w:shd w:val="clear" w:color="auto" w:fill="auto"/>
            <w:vAlign w:val="center"/>
            <w:hideMark/>
            <w:tcPrChange w:id="5939" w:author="Autor">
              <w:tcPr>
                <w:tcW w:w="5528" w:type="dxa"/>
                <w:gridSpan w:val="5"/>
                <w:shd w:val="clear" w:color="auto" w:fill="auto"/>
                <w:vAlign w:val="center"/>
                <w:hideMark/>
              </w:tcPr>
            </w:tcPrChange>
          </w:tcPr>
          <w:p w14:paraId="1221A050" w14:textId="77777777" w:rsidR="006E4A81" w:rsidRPr="007001F1" w:rsidRDefault="006E4A81" w:rsidP="00C5578F">
            <w:pPr>
              <w:rPr>
                <w:ins w:id="5940" w:author="Autor"/>
                <w:color w:val="000000"/>
              </w:rPr>
            </w:pPr>
            <w:ins w:id="5941" w:author="Autor">
              <w:r w:rsidRPr="007001F1">
                <w:rPr>
                  <w:color w:val="000000"/>
                  <w:sz w:val="22"/>
                  <w:szCs w:val="22"/>
                </w:rPr>
                <w:t> </w:t>
              </w:r>
            </w:ins>
          </w:p>
        </w:tc>
      </w:tr>
      <w:tr w:rsidR="006E4A81" w:rsidRPr="007001F1" w14:paraId="5A48188C" w14:textId="77777777" w:rsidTr="004E4191">
        <w:trPr>
          <w:trHeight w:val="300"/>
          <w:ins w:id="5942" w:author="Autor"/>
          <w:trPrChange w:id="5943" w:author="Autor">
            <w:trPr>
              <w:trHeight w:val="300"/>
            </w:trPr>
          </w:trPrChange>
        </w:trPr>
        <w:tc>
          <w:tcPr>
            <w:tcW w:w="9087" w:type="dxa"/>
            <w:gridSpan w:val="7"/>
            <w:shd w:val="clear" w:color="auto" w:fill="auto"/>
            <w:noWrap/>
            <w:vAlign w:val="bottom"/>
            <w:hideMark/>
            <w:tcPrChange w:id="5944" w:author="Autor">
              <w:tcPr>
                <w:tcW w:w="9087" w:type="dxa"/>
                <w:gridSpan w:val="7"/>
                <w:shd w:val="clear" w:color="auto" w:fill="auto"/>
                <w:noWrap/>
                <w:vAlign w:val="bottom"/>
                <w:hideMark/>
              </w:tcPr>
            </w:tcPrChange>
          </w:tcPr>
          <w:p w14:paraId="0F7D7041" w14:textId="77777777" w:rsidR="006E4A81" w:rsidRPr="007001F1" w:rsidRDefault="006E4A81" w:rsidP="00C5578F">
            <w:pPr>
              <w:jc w:val="center"/>
              <w:rPr>
                <w:ins w:id="5945" w:author="Autor"/>
                <w:color w:val="000000"/>
              </w:rPr>
            </w:pPr>
            <w:ins w:id="5946" w:author="Autor">
              <w:r w:rsidRPr="007001F1">
                <w:rPr>
                  <w:color w:val="000000"/>
                  <w:sz w:val="22"/>
                  <w:szCs w:val="22"/>
                </w:rPr>
                <w:t> </w:t>
              </w:r>
            </w:ins>
          </w:p>
        </w:tc>
      </w:tr>
      <w:tr w:rsidR="006E4A81" w:rsidRPr="007001F1" w14:paraId="556921EF" w14:textId="77777777" w:rsidTr="004E4191">
        <w:trPr>
          <w:trHeight w:val="300"/>
          <w:ins w:id="5947" w:author="Autor"/>
          <w:trPrChange w:id="5948" w:author="Autor">
            <w:trPr>
              <w:trHeight w:val="300"/>
            </w:trPr>
          </w:trPrChange>
        </w:trPr>
        <w:tc>
          <w:tcPr>
            <w:tcW w:w="3559" w:type="dxa"/>
            <w:gridSpan w:val="2"/>
            <w:shd w:val="clear" w:color="000000" w:fill="FFFFFF"/>
            <w:vAlign w:val="center"/>
            <w:hideMark/>
            <w:tcPrChange w:id="5949" w:author="Autor">
              <w:tcPr>
                <w:tcW w:w="3559" w:type="dxa"/>
                <w:gridSpan w:val="2"/>
                <w:shd w:val="clear" w:color="000000" w:fill="FFFFFF"/>
                <w:vAlign w:val="center"/>
                <w:hideMark/>
              </w:tcPr>
            </w:tcPrChange>
          </w:tcPr>
          <w:p w14:paraId="1AE28FC6" w14:textId="77777777" w:rsidR="006E4A81" w:rsidRPr="007001F1" w:rsidRDefault="006E4A81" w:rsidP="00C5578F">
            <w:pPr>
              <w:rPr>
                <w:ins w:id="5950" w:author="Autor"/>
                <w:b/>
                <w:bCs/>
              </w:rPr>
            </w:pPr>
            <w:ins w:id="5951"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82"/>
                <w:t>3</w:t>
              </w:r>
              <w:r w:rsidRPr="007001F1">
                <w:rPr>
                  <w:b/>
                  <w:bCs/>
                  <w:sz w:val="22"/>
                  <w:szCs w:val="22"/>
                </w:rPr>
                <w:t>:</w:t>
              </w:r>
            </w:ins>
          </w:p>
        </w:tc>
        <w:tc>
          <w:tcPr>
            <w:tcW w:w="5528" w:type="dxa"/>
            <w:gridSpan w:val="5"/>
            <w:shd w:val="clear" w:color="auto" w:fill="auto"/>
            <w:vAlign w:val="center"/>
            <w:hideMark/>
            <w:tcPrChange w:id="5954" w:author="Autor">
              <w:tcPr>
                <w:tcW w:w="5528" w:type="dxa"/>
                <w:gridSpan w:val="5"/>
                <w:shd w:val="clear" w:color="auto" w:fill="auto"/>
                <w:vAlign w:val="center"/>
                <w:hideMark/>
              </w:tcPr>
            </w:tcPrChange>
          </w:tcPr>
          <w:p w14:paraId="00B25B67" w14:textId="77777777" w:rsidR="006E4A81" w:rsidRPr="007001F1" w:rsidRDefault="006E4A81" w:rsidP="00C5578F">
            <w:pPr>
              <w:rPr>
                <w:ins w:id="5955" w:author="Autor"/>
                <w:color w:val="000000"/>
              </w:rPr>
            </w:pPr>
            <w:ins w:id="5956" w:author="Autor">
              <w:r w:rsidRPr="007001F1">
                <w:rPr>
                  <w:color w:val="000000"/>
                  <w:sz w:val="22"/>
                  <w:szCs w:val="22"/>
                </w:rPr>
                <w:t> </w:t>
              </w:r>
            </w:ins>
          </w:p>
        </w:tc>
      </w:tr>
      <w:tr w:rsidR="006E4A81" w:rsidRPr="007001F1" w14:paraId="4F2E2E19" w14:textId="77777777" w:rsidTr="004E4191">
        <w:trPr>
          <w:trHeight w:val="300"/>
          <w:ins w:id="5957" w:author="Autor"/>
          <w:trPrChange w:id="5958" w:author="Autor">
            <w:trPr>
              <w:trHeight w:val="300"/>
            </w:trPr>
          </w:trPrChange>
        </w:trPr>
        <w:tc>
          <w:tcPr>
            <w:tcW w:w="3559" w:type="dxa"/>
            <w:gridSpan w:val="2"/>
            <w:shd w:val="clear" w:color="000000" w:fill="FFFFFF"/>
            <w:vAlign w:val="center"/>
            <w:hideMark/>
            <w:tcPrChange w:id="5959" w:author="Autor">
              <w:tcPr>
                <w:tcW w:w="3559" w:type="dxa"/>
                <w:gridSpan w:val="2"/>
                <w:shd w:val="clear" w:color="000000" w:fill="FFFFFF"/>
                <w:vAlign w:val="center"/>
                <w:hideMark/>
              </w:tcPr>
            </w:tcPrChange>
          </w:tcPr>
          <w:p w14:paraId="3D47AB69" w14:textId="77777777" w:rsidR="006E4A81" w:rsidRPr="007001F1" w:rsidRDefault="006E4A81" w:rsidP="00C5578F">
            <w:pPr>
              <w:rPr>
                <w:ins w:id="5960" w:author="Autor"/>
                <w:b/>
                <w:bCs/>
              </w:rPr>
            </w:pPr>
            <w:ins w:id="5961" w:author="Autor">
              <w:r w:rsidRPr="007001F1">
                <w:rPr>
                  <w:b/>
                  <w:bCs/>
                  <w:sz w:val="22"/>
                  <w:szCs w:val="22"/>
                </w:rPr>
                <w:t xml:space="preserve">Dátum: </w:t>
              </w:r>
            </w:ins>
          </w:p>
        </w:tc>
        <w:tc>
          <w:tcPr>
            <w:tcW w:w="5528" w:type="dxa"/>
            <w:gridSpan w:val="5"/>
            <w:shd w:val="clear" w:color="auto" w:fill="auto"/>
            <w:vAlign w:val="center"/>
            <w:hideMark/>
            <w:tcPrChange w:id="5962" w:author="Autor">
              <w:tcPr>
                <w:tcW w:w="5528" w:type="dxa"/>
                <w:gridSpan w:val="5"/>
                <w:shd w:val="clear" w:color="auto" w:fill="auto"/>
                <w:vAlign w:val="center"/>
                <w:hideMark/>
              </w:tcPr>
            </w:tcPrChange>
          </w:tcPr>
          <w:p w14:paraId="0187BB6E" w14:textId="77777777" w:rsidR="006E4A81" w:rsidRPr="007001F1" w:rsidRDefault="006E4A81" w:rsidP="00C5578F">
            <w:pPr>
              <w:rPr>
                <w:ins w:id="5963" w:author="Autor"/>
                <w:color w:val="000000"/>
              </w:rPr>
            </w:pPr>
            <w:ins w:id="5964" w:author="Autor">
              <w:r w:rsidRPr="007001F1">
                <w:rPr>
                  <w:color w:val="000000"/>
                  <w:sz w:val="22"/>
                  <w:szCs w:val="22"/>
                </w:rPr>
                <w:t> </w:t>
              </w:r>
            </w:ins>
          </w:p>
        </w:tc>
      </w:tr>
      <w:tr w:rsidR="006E4A81" w:rsidRPr="007001F1" w14:paraId="73309A60" w14:textId="77777777" w:rsidTr="004E4191">
        <w:trPr>
          <w:trHeight w:val="300"/>
          <w:ins w:id="5965" w:author="Autor"/>
          <w:trPrChange w:id="5966" w:author="Autor">
            <w:trPr>
              <w:trHeight w:val="300"/>
            </w:trPr>
          </w:trPrChange>
        </w:trPr>
        <w:tc>
          <w:tcPr>
            <w:tcW w:w="3559" w:type="dxa"/>
            <w:gridSpan w:val="2"/>
            <w:shd w:val="clear" w:color="000000" w:fill="FFFFFF"/>
            <w:vAlign w:val="center"/>
            <w:hideMark/>
            <w:tcPrChange w:id="5967" w:author="Autor">
              <w:tcPr>
                <w:tcW w:w="3559" w:type="dxa"/>
                <w:gridSpan w:val="2"/>
                <w:shd w:val="clear" w:color="000000" w:fill="FFFFFF"/>
                <w:vAlign w:val="center"/>
                <w:hideMark/>
              </w:tcPr>
            </w:tcPrChange>
          </w:tcPr>
          <w:p w14:paraId="39AB4555" w14:textId="77777777" w:rsidR="006E4A81" w:rsidRPr="007001F1" w:rsidRDefault="006E4A81" w:rsidP="00C5578F">
            <w:pPr>
              <w:rPr>
                <w:ins w:id="5968" w:author="Autor"/>
                <w:b/>
                <w:bCs/>
              </w:rPr>
            </w:pPr>
            <w:ins w:id="5969" w:author="Autor">
              <w:r w:rsidRPr="007001F1">
                <w:rPr>
                  <w:b/>
                  <w:bCs/>
                  <w:sz w:val="22"/>
                  <w:szCs w:val="22"/>
                </w:rPr>
                <w:t>Podpis:</w:t>
              </w:r>
            </w:ins>
          </w:p>
        </w:tc>
        <w:tc>
          <w:tcPr>
            <w:tcW w:w="5528" w:type="dxa"/>
            <w:gridSpan w:val="5"/>
            <w:shd w:val="clear" w:color="auto" w:fill="auto"/>
            <w:vAlign w:val="center"/>
            <w:hideMark/>
            <w:tcPrChange w:id="5970" w:author="Autor">
              <w:tcPr>
                <w:tcW w:w="5528" w:type="dxa"/>
                <w:gridSpan w:val="5"/>
                <w:shd w:val="clear" w:color="auto" w:fill="auto"/>
                <w:vAlign w:val="center"/>
                <w:hideMark/>
              </w:tcPr>
            </w:tcPrChange>
          </w:tcPr>
          <w:p w14:paraId="7A8FA16C" w14:textId="77777777" w:rsidR="006E4A81" w:rsidRPr="007001F1" w:rsidRDefault="006E4A81" w:rsidP="00C5578F">
            <w:pPr>
              <w:rPr>
                <w:ins w:id="5971" w:author="Autor"/>
                <w:color w:val="000000"/>
              </w:rPr>
            </w:pPr>
            <w:ins w:id="5972" w:author="Autor">
              <w:r w:rsidRPr="007001F1">
                <w:rPr>
                  <w:color w:val="000000"/>
                  <w:sz w:val="22"/>
                  <w:szCs w:val="22"/>
                </w:rPr>
                <w:t> </w:t>
              </w:r>
            </w:ins>
          </w:p>
        </w:tc>
      </w:tr>
      <w:bookmarkEnd w:id="5463"/>
    </w:tbl>
    <w:p w14:paraId="16E89E31" w14:textId="39A04DE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0728D883" w14:textId="77777777" w:rsidTr="007261E4">
        <w:trPr>
          <w:trHeight w:val="645"/>
        </w:trPr>
        <w:tc>
          <w:tcPr>
            <w:tcW w:w="9087" w:type="dxa"/>
            <w:gridSpan w:val="7"/>
            <w:shd w:val="clear" w:color="000000" w:fill="60497A"/>
            <w:vAlign w:val="center"/>
            <w:hideMark/>
          </w:tcPr>
          <w:p w14:paraId="7509770B" w14:textId="77777777"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5973"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5973"/>
          </w:p>
        </w:tc>
      </w:tr>
      <w:tr w:rsidR="00154B4F" w:rsidRPr="007001F1" w14:paraId="2F57E979" w14:textId="77777777" w:rsidTr="007261E4">
        <w:trPr>
          <w:trHeight w:val="330"/>
        </w:trPr>
        <w:tc>
          <w:tcPr>
            <w:tcW w:w="9087" w:type="dxa"/>
            <w:gridSpan w:val="7"/>
            <w:shd w:val="clear" w:color="auto" w:fill="auto"/>
            <w:vAlign w:val="center"/>
            <w:hideMark/>
          </w:tcPr>
          <w:p w14:paraId="4506C247"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3F8A6B71" w14:textId="77777777" w:rsidTr="007261E4">
        <w:trPr>
          <w:trHeight w:val="300"/>
        </w:trPr>
        <w:tc>
          <w:tcPr>
            <w:tcW w:w="3559" w:type="dxa"/>
            <w:gridSpan w:val="2"/>
            <w:shd w:val="clear" w:color="auto" w:fill="auto"/>
            <w:vAlign w:val="center"/>
            <w:hideMark/>
          </w:tcPr>
          <w:p w14:paraId="5AA48BF7"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759A67BB" w14:textId="77777777" w:rsidR="00154B4F" w:rsidRPr="007001F1" w:rsidRDefault="00154B4F" w:rsidP="00154B4F">
            <w:pPr>
              <w:rPr>
                <w:color w:val="000000"/>
              </w:rPr>
            </w:pPr>
            <w:r w:rsidRPr="007001F1">
              <w:rPr>
                <w:color w:val="000000"/>
                <w:sz w:val="22"/>
                <w:szCs w:val="22"/>
              </w:rPr>
              <w:t> </w:t>
            </w:r>
          </w:p>
        </w:tc>
      </w:tr>
      <w:tr w:rsidR="00154B4F" w:rsidRPr="007001F1" w14:paraId="13BC63C4" w14:textId="77777777" w:rsidTr="007261E4">
        <w:trPr>
          <w:trHeight w:val="660"/>
        </w:trPr>
        <w:tc>
          <w:tcPr>
            <w:tcW w:w="3559" w:type="dxa"/>
            <w:gridSpan w:val="2"/>
            <w:shd w:val="clear" w:color="auto" w:fill="auto"/>
            <w:vAlign w:val="center"/>
            <w:hideMark/>
          </w:tcPr>
          <w:p w14:paraId="3C48A74A"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4A46A889" w14:textId="77777777" w:rsidR="00154B4F" w:rsidRPr="007001F1" w:rsidRDefault="00154B4F" w:rsidP="00154B4F">
            <w:pPr>
              <w:rPr>
                <w:color w:val="000000"/>
              </w:rPr>
            </w:pPr>
            <w:r w:rsidRPr="007001F1">
              <w:rPr>
                <w:color w:val="000000"/>
                <w:sz w:val="22"/>
                <w:szCs w:val="22"/>
              </w:rPr>
              <w:t> </w:t>
            </w:r>
          </w:p>
        </w:tc>
      </w:tr>
      <w:tr w:rsidR="00154B4F" w:rsidRPr="007001F1" w14:paraId="2CAB60E3" w14:textId="77777777" w:rsidTr="007261E4">
        <w:trPr>
          <w:trHeight w:val="330"/>
        </w:trPr>
        <w:tc>
          <w:tcPr>
            <w:tcW w:w="9087" w:type="dxa"/>
            <w:gridSpan w:val="7"/>
            <w:shd w:val="clear" w:color="auto" w:fill="auto"/>
            <w:vAlign w:val="center"/>
            <w:hideMark/>
          </w:tcPr>
          <w:p w14:paraId="3D4C216E"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5537E7B9" w14:textId="77777777" w:rsidTr="007261E4">
        <w:trPr>
          <w:trHeight w:val="330"/>
        </w:trPr>
        <w:tc>
          <w:tcPr>
            <w:tcW w:w="3559" w:type="dxa"/>
            <w:gridSpan w:val="2"/>
            <w:shd w:val="clear" w:color="auto" w:fill="auto"/>
            <w:vAlign w:val="center"/>
            <w:hideMark/>
          </w:tcPr>
          <w:p w14:paraId="45B0BBD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822AC47" w14:textId="77777777" w:rsidR="00154B4F" w:rsidRPr="007001F1" w:rsidRDefault="00154B4F" w:rsidP="00154B4F">
            <w:pPr>
              <w:rPr>
                <w:color w:val="000000"/>
              </w:rPr>
            </w:pPr>
            <w:r w:rsidRPr="007001F1">
              <w:rPr>
                <w:color w:val="000000"/>
                <w:sz w:val="22"/>
                <w:szCs w:val="22"/>
              </w:rPr>
              <w:t> </w:t>
            </w:r>
          </w:p>
        </w:tc>
      </w:tr>
      <w:tr w:rsidR="00154B4F" w:rsidRPr="007001F1" w14:paraId="7F92CB4D" w14:textId="77777777" w:rsidTr="007261E4">
        <w:trPr>
          <w:trHeight w:val="300"/>
        </w:trPr>
        <w:tc>
          <w:tcPr>
            <w:tcW w:w="3559" w:type="dxa"/>
            <w:gridSpan w:val="2"/>
            <w:shd w:val="clear" w:color="auto" w:fill="auto"/>
            <w:vAlign w:val="center"/>
            <w:hideMark/>
          </w:tcPr>
          <w:p w14:paraId="5CC18C6E"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08354B34" w14:textId="77777777" w:rsidR="00154B4F" w:rsidRPr="007001F1" w:rsidRDefault="00154B4F" w:rsidP="00154B4F">
            <w:pPr>
              <w:rPr>
                <w:color w:val="000000"/>
              </w:rPr>
            </w:pPr>
            <w:r w:rsidRPr="007001F1">
              <w:rPr>
                <w:color w:val="000000"/>
                <w:sz w:val="22"/>
                <w:szCs w:val="22"/>
              </w:rPr>
              <w:t> </w:t>
            </w:r>
          </w:p>
        </w:tc>
      </w:tr>
      <w:tr w:rsidR="00154B4F" w:rsidRPr="007001F1" w14:paraId="59E8A426" w14:textId="77777777" w:rsidTr="007261E4">
        <w:trPr>
          <w:trHeight w:val="300"/>
        </w:trPr>
        <w:tc>
          <w:tcPr>
            <w:tcW w:w="3559" w:type="dxa"/>
            <w:gridSpan w:val="2"/>
            <w:shd w:val="clear" w:color="auto" w:fill="auto"/>
            <w:vAlign w:val="center"/>
            <w:hideMark/>
          </w:tcPr>
          <w:p w14:paraId="3D8E38C4"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4249158" w14:textId="77777777" w:rsidR="00154B4F" w:rsidRPr="007001F1" w:rsidRDefault="00154B4F" w:rsidP="00154B4F">
            <w:pPr>
              <w:rPr>
                <w:color w:val="000000"/>
              </w:rPr>
            </w:pPr>
            <w:r w:rsidRPr="007001F1">
              <w:rPr>
                <w:color w:val="000000"/>
                <w:sz w:val="22"/>
                <w:szCs w:val="22"/>
              </w:rPr>
              <w:t> </w:t>
            </w:r>
          </w:p>
        </w:tc>
      </w:tr>
      <w:tr w:rsidR="00154B4F" w:rsidRPr="007001F1" w14:paraId="11ED8328" w14:textId="77777777" w:rsidTr="007261E4">
        <w:trPr>
          <w:trHeight w:val="300"/>
        </w:trPr>
        <w:tc>
          <w:tcPr>
            <w:tcW w:w="3559" w:type="dxa"/>
            <w:gridSpan w:val="2"/>
            <w:shd w:val="clear" w:color="auto" w:fill="auto"/>
            <w:vAlign w:val="center"/>
            <w:hideMark/>
          </w:tcPr>
          <w:p w14:paraId="4CEE3513"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976E9A0" w14:textId="77777777" w:rsidR="00154B4F" w:rsidRPr="007001F1" w:rsidRDefault="00154B4F" w:rsidP="00154B4F">
            <w:pPr>
              <w:rPr>
                <w:color w:val="000000"/>
              </w:rPr>
            </w:pPr>
            <w:r w:rsidRPr="007001F1">
              <w:rPr>
                <w:color w:val="000000"/>
                <w:sz w:val="22"/>
                <w:szCs w:val="22"/>
              </w:rPr>
              <w:t> </w:t>
            </w:r>
          </w:p>
        </w:tc>
      </w:tr>
      <w:tr w:rsidR="00154B4F" w:rsidRPr="007001F1" w14:paraId="644822F0" w14:textId="77777777" w:rsidTr="007261E4">
        <w:trPr>
          <w:trHeight w:val="330"/>
        </w:trPr>
        <w:tc>
          <w:tcPr>
            <w:tcW w:w="9087" w:type="dxa"/>
            <w:gridSpan w:val="7"/>
            <w:shd w:val="clear" w:color="auto" w:fill="auto"/>
            <w:vAlign w:val="center"/>
            <w:hideMark/>
          </w:tcPr>
          <w:p w14:paraId="5FCD5BD0"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403FE0F3" w14:textId="77777777" w:rsidTr="007261E4">
        <w:trPr>
          <w:trHeight w:val="300"/>
        </w:trPr>
        <w:tc>
          <w:tcPr>
            <w:tcW w:w="3559" w:type="dxa"/>
            <w:gridSpan w:val="2"/>
            <w:shd w:val="clear" w:color="auto" w:fill="auto"/>
            <w:vAlign w:val="center"/>
            <w:hideMark/>
          </w:tcPr>
          <w:p w14:paraId="3E712C00"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6B1DB89" w14:textId="77777777" w:rsidR="00154B4F" w:rsidRPr="007001F1" w:rsidRDefault="00154B4F" w:rsidP="00154B4F">
            <w:pPr>
              <w:rPr>
                <w:color w:val="000000"/>
              </w:rPr>
            </w:pPr>
            <w:r w:rsidRPr="007001F1">
              <w:rPr>
                <w:color w:val="000000"/>
                <w:sz w:val="22"/>
                <w:szCs w:val="22"/>
              </w:rPr>
              <w:t>Iná zákazka</w:t>
            </w:r>
          </w:p>
        </w:tc>
      </w:tr>
      <w:tr w:rsidR="00154B4F" w:rsidRPr="007001F1" w14:paraId="7AAD5444" w14:textId="77777777" w:rsidTr="007261E4">
        <w:trPr>
          <w:trHeight w:val="300"/>
        </w:trPr>
        <w:tc>
          <w:tcPr>
            <w:tcW w:w="3559" w:type="dxa"/>
            <w:gridSpan w:val="2"/>
            <w:shd w:val="clear" w:color="auto" w:fill="auto"/>
            <w:vAlign w:val="center"/>
            <w:hideMark/>
          </w:tcPr>
          <w:p w14:paraId="6DA59D5F" w14:textId="77777777"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14:paraId="05933037" w14:textId="77777777" w:rsidR="00154B4F" w:rsidRPr="007001F1" w:rsidRDefault="00154B4F" w:rsidP="00154B4F">
            <w:pPr>
              <w:rPr>
                <w:color w:val="000000"/>
              </w:rPr>
            </w:pPr>
            <w:r w:rsidRPr="007001F1">
              <w:rPr>
                <w:color w:val="000000"/>
                <w:sz w:val="22"/>
                <w:szCs w:val="22"/>
              </w:rPr>
              <w:t>Výnimka zo zákona podľa § 1 ods. 2 až ods. 1</w:t>
            </w:r>
            <w:r w:rsidR="00760999">
              <w:rPr>
                <w:color w:val="000000"/>
                <w:sz w:val="22"/>
                <w:szCs w:val="22"/>
              </w:rPr>
              <w:t>3</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14:paraId="3AB126F1" w14:textId="77777777" w:rsidTr="007261E4">
        <w:trPr>
          <w:trHeight w:val="300"/>
        </w:trPr>
        <w:tc>
          <w:tcPr>
            <w:tcW w:w="3559" w:type="dxa"/>
            <w:gridSpan w:val="2"/>
            <w:shd w:val="clear" w:color="auto" w:fill="auto"/>
            <w:vAlign w:val="center"/>
            <w:hideMark/>
          </w:tcPr>
          <w:p w14:paraId="6686ADE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CBA621" w14:textId="77777777" w:rsidR="00154B4F" w:rsidRPr="007001F1" w:rsidRDefault="00154B4F" w:rsidP="00154B4F">
            <w:pPr>
              <w:rPr>
                <w:color w:val="000000"/>
              </w:rPr>
            </w:pPr>
          </w:p>
        </w:tc>
      </w:tr>
      <w:tr w:rsidR="004D0B9F" w:rsidRPr="007001F1" w14:paraId="52B73039" w14:textId="77777777" w:rsidTr="007261E4">
        <w:trPr>
          <w:trHeight w:val="300"/>
        </w:trPr>
        <w:tc>
          <w:tcPr>
            <w:tcW w:w="3559" w:type="dxa"/>
            <w:gridSpan w:val="2"/>
            <w:shd w:val="clear" w:color="auto" w:fill="auto"/>
            <w:vAlign w:val="center"/>
          </w:tcPr>
          <w:p w14:paraId="392FB50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641BB31" w14:textId="77777777" w:rsidR="004D0B9F" w:rsidRPr="007001F1" w:rsidRDefault="004D0B9F" w:rsidP="00154B4F">
            <w:pPr>
              <w:rPr>
                <w:color w:val="000000"/>
              </w:rPr>
            </w:pPr>
          </w:p>
        </w:tc>
      </w:tr>
      <w:tr w:rsidR="00154B4F" w:rsidRPr="007001F1" w14:paraId="38B492DF" w14:textId="77777777" w:rsidTr="007261E4">
        <w:trPr>
          <w:trHeight w:val="300"/>
        </w:trPr>
        <w:tc>
          <w:tcPr>
            <w:tcW w:w="3559" w:type="dxa"/>
            <w:gridSpan w:val="2"/>
            <w:shd w:val="clear" w:color="auto" w:fill="auto"/>
            <w:vAlign w:val="center"/>
            <w:hideMark/>
          </w:tcPr>
          <w:p w14:paraId="58C1EA6D"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224B2AC5" w14:textId="77777777"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14:paraId="78B0DB4B" w14:textId="77777777" w:rsidTr="007261E4">
        <w:trPr>
          <w:trHeight w:val="300"/>
        </w:trPr>
        <w:tc>
          <w:tcPr>
            <w:tcW w:w="3559" w:type="dxa"/>
            <w:gridSpan w:val="2"/>
            <w:shd w:val="clear" w:color="auto" w:fill="auto"/>
            <w:vAlign w:val="center"/>
            <w:hideMark/>
          </w:tcPr>
          <w:p w14:paraId="02733D8C"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1A0CD0BE" w14:textId="77777777" w:rsidR="00154B4F" w:rsidRPr="007001F1" w:rsidRDefault="00154B4F" w:rsidP="00154B4F">
            <w:pPr>
              <w:rPr>
                <w:color w:val="000000"/>
              </w:rPr>
            </w:pPr>
            <w:r w:rsidRPr="007001F1">
              <w:rPr>
                <w:color w:val="000000"/>
                <w:sz w:val="22"/>
                <w:szCs w:val="22"/>
              </w:rPr>
              <w:t> </w:t>
            </w:r>
          </w:p>
        </w:tc>
      </w:tr>
      <w:tr w:rsidR="00154B4F" w:rsidRPr="007001F1" w14:paraId="2C5AA9DF" w14:textId="77777777" w:rsidTr="007261E4">
        <w:trPr>
          <w:trHeight w:val="330"/>
        </w:trPr>
        <w:tc>
          <w:tcPr>
            <w:tcW w:w="3559" w:type="dxa"/>
            <w:gridSpan w:val="2"/>
            <w:shd w:val="clear" w:color="auto" w:fill="auto"/>
            <w:vAlign w:val="center"/>
            <w:hideMark/>
          </w:tcPr>
          <w:p w14:paraId="33D9CE06"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45C186BC" w14:textId="77777777" w:rsidR="00154B4F" w:rsidRPr="007001F1" w:rsidRDefault="00154B4F" w:rsidP="00154B4F">
            <w:pPr>
              <w:rPr>
                <w:color w:val="000000"/>
              </w:rPr>
            </w:pPr>
          </w:p>
        </w:tc>
      </w:tr>
      <w:tr w:rsidR="00154B4F" w:rsidRPr="007001F1" w14:paraId="69B02C81" w14:textId="77777777" w:rsidTr="007261E4">
        <w:trPr>
          <w:trHeight w:val="300"/>
        </w:trPr>
        <w:tc>
          <w:tcPr>
            <w:tcW w:w="3559" w:type="dxa"/>
            <w:gridSpan w:val="2"/>
            <w:shd w:val="clear" w:color="auto" w:fill="auto"/>
            <w:vAlign w:val="center"/>
            <w:hideMark/>
          </w:tcPr>
          <w:p w14:paraId="2D33A61B"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1782856" w14:textId="77777777" w:rsidR="00154B4F" w:rsidRPr="007001F1" w:rsidRDefault="00154B4F" w:rsidP="00154B4F">
            <w:pPr>
              <w:rPr>
                <w:color w:val="000000"/>
              </w:rPr>
            </w:pPr>
            <w:r w:rsidRPr="007001F1">
              <w:rPr>
                <w:color w:val="000000"/>
                <w:sz w:val="22"/>
                <w:szCs w:val="22"/>
              </w:rPr>
              <w:t> </w:t>
            </w:r>
          </w:p>
        </w:tc>
      </w:tr>
      <w:tr w:rsidR="00154B4F" w:rsidRPr="007001F1" w14:paraId="4F1F3A81" w14:textId="77777777" w:rsidTr="007261E4">
        <w:trPr>
          <w:trHeight w:val="300"/>
        </w:trPr>
        <w:tc>
          <w:tcPr>
            <w:tcW w:w="3559" w:type="dxa"/>
            <w:gridSpan w:val="2"/>
            <w:shd w:val="clear" w:color="auto" w:fill="auto"/>
            <w:vAlign w:val="center"/>
            <w:hideMark/>
          </w:tcPr>
          <w:p w14:paraId="26A832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1DAE9F3A" w14:textId="77777777" w:rsidR="00154B4F" w:rsidRPr="007001F1" w:rsidRDefault="00154B4F" w:rsidP="00154B4F">
            <w:pPr>
              <w:rPr>
                <w:color w:val="000000"/>
              </w:rPr>
            </w:pPr>
            <w:r w:rsidRPr="007001F1">
              <w:rPr>
                <w:color w:val="000000"/>
                <w:sz w:val="22"/>
                <w:szCs w:val="22"/>
              </w:rPr>
              <w:t> </w:t>
            </w:r>
          </w:p>
        </w:tc>
      </w:tr>
      <w:tr w:rsidR="00154B4F" w:rsidRPr="007001F1" w14:paraId="237DA4C9" w14:textId="77777777" w:rsidTr="007261E4">
        <w:trPr>
          <w:trHeight w:val="300"/>
        </w:trPr>
        <w:tc>
          <w:tcPr>
            <w:tcW w:w="3559" w:type="dxa"/>
            <w:gridSpan w:val="2"/>
            <w:shd w:val="clear" w:color="auto" w:fill="auto"/>
            <w:vAlign w:val="center"/>
            <w:hideMark/>
          </w:tcPr>
          <w:p w14:paraId="7C1436C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E879C23" w14:textId="77777777" w:rsidR="00154B4F" w:rsidRPr="007001F1" w:rsidRDefault="00154B4F" w:rsidP="00154B4F">
            <w:pPr>
              <w:rPr>
                <w:color w:val="000000"/>
              </w:rPr>
            </w:pPr>
            <w:r w:rsidRPr="007001F1">
              <w:rPr>
                <w:color w:val="000000"/>
                <w:sz w:val="22"/>
                <w:szCs w:val="22"/>
              </w:rPr>
              <w:t> </w:t>
            </w:r>
          </w:p>
        </w:tc>
      </w:tr>
      <w:tr w:rsidR="00154B4F" w:rsidRPr="007001F1" w14:paraId="7BD62C66" w14:textId="77777777" w:rsidTr="007261E4">
        <w:trPr>
          <w:trHeight w:val="300"/>
        </w:trPr>
        <w:tc>
          <w:tcPr>
            <w:tcW w:w="3559" w:type="dxa"/>
            <w:gridSpan w:val="2"/>
            <w:shd w:val="clear" w:color="auto" w:fill="auto"/>
            <w:vAlign w:val="center"/>
            <w:hideMark/>
          </w:tcPr>
          <w:p w14:paraId="26278418"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50354B9" w14:textId="77777777" w:rsidR="00154B4F" w:rsidRPr="007001F1" w:rsidRDefault="00154B4F" w:rsidP="00154B4F">
            <w:pPr>
              <w:rPr>
                <w:color w:val="000000"/>
              </w:rPr>
            </w:pPr>
            <w:r w:rsidRPr="007001F1">
              <w:rPr>
                <w:color w:val="000000"/>
                <w:sz w:val="22"/>
                <w:szCs w:val="22"/>
              </w:rPr>
              <w:t> </w:t>
            </w:r>
          </w:p>
        </w:tc>
      </w:tr>
      <w:tr w:rsidR="00154B4F" w:rsidRPr="007001F1" w14:paraId="3E39387E" w14:textId="77777777" w:rsidTr="007261E4">
        <w:trPr>
          <w:trHeight w:val="300"/>
        </w:trPr>
        <w:tc>
          <w:tcPr>
            <w:tcW w:w="3559" w:type="dxa"/>
            <w:gridSpan w:val="2"/>
            <w:shd w:val="clear" w:color="auto" w:fill="auto"/>
            <w:vAlign w:val="center"/>
            <w:hideMark/>
          </w:tcPr>
          <w:p w14:paraId="6272342C" w14:textId="77777777"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52486435" w14:textId="77777777" w:rsidR="00154B4F" w:rsidRPr="007001F1" w:rsidRDefault="00154B4F" w:rsidP="00154B4F">
            <w:pPr>
              <w:rPr>
                <w:color w:val="000000"/>
              </w:rPr>
            </w:pPr>
            <w:r w:rsidRPr="007001F1">
              <w:rPr>
                <w:color w:val="000000"/>
                <w:sz w:val="22"/>
                <w:szCs w:val="22"/>
              </w:rPr>
              <w:t> </w:t>
            </w:r>
          </w:p>
        </w:tc>
      </w:tr>
      <w:tr w:rsidR="00154B4F" w:rsidRPr="007001F1" w14:paraId="4C6BCBCE" w14:textId="77777777" w:rsidTr="007261E4">
        <w:trPr>
          <w:trHeight w:val="300"/>
        </w:trPr>
        <w:tc>
          <w:tcPr>
            <w:tcW w:w="3559" w:type="dxa"/>
            <w:gridSpan w:val="2"/>
            <w:shd w:val="clear" w:color="auto" w:fill="auto"/>
            <w:vAlign w:val="center"/>
            <w:hideMark/>
          </w:tcPr>
          <w:p w14:paraId="3439218D"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EC8E7A8" w14:textId="77777777" w:rsidR="00154B4F" w:rsidRPr="007001F1" w:rsidRDefault="00154B4F" w:rsidP="00154B4F">
            <w:pPr>
              <w:rPr>
                <w:color w:val="000000"/>
              </w:rPr>
            </w:pPr>
            <w:r w:rsidRPr="007001F1">
              <w:rPr>
                <w:color w:val="000000"/>
                <w:sz w:val="22"/>
                <w:szCs w:val="22"/>
              </w:rPr>
              <w:t> </w:t>
            </w:r>
          </w:p>
        </w:tc>
      </w:tr>
      <w:tr w:rsidR="00154B4F" w:rsidRPr="007001F1" w14:paraId="6C9D05F3" w14:textId="77777777" w:rsidTr="007261E4">
        <w:trPr>
          <w:trHeight w:val="300"/>
        </w:trPr>
        <w:tc>
          <w:tcPr>
            <w:tcW w:w="3559" w:type="dxa"/>
            <w:gridSpan w:val="2"/>
            <w:shd w:val="clear" w:color="auto" w:fill="auto"/>
            <w:vAlign w:val="center"/>
            <w:hideMark/>
          </w:tcPr>
          <w:p w14:paraId="5E768B6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CDF783" w14:textId="77777777" w:rsidR="00154B4F" w:rsidRPr="007001F1" w:rsidRDefault="00154B4F" w:rsidP="00154B4F">
            <w:pPr>
              <w:rPr>
                <w:color w:val="000000"/>
              </w:rPr>
            </w:pPr>
            <w:r w:rsidRPr="007001F1">
              <w:rPr>
                <w:color w:val="000000"/>
                <w:sz w:val="22"/>
                <w:szCs w:val="22"/>
              </w:rPr>
              <w:t> </w:t>
            </w:r>
          </w:p>
        </w:tc>
      </w:tr>
      <w:tr w:rsidR="00154B4F" w:rsidRPr="007001F1" w14:paraId="1DB039FB" w14:textId="77777777" w:rsidTr="007261E4">
        <w:trPr>
          <w:trHeight w:val="315"/>
        </w:trPr>
        <w:tc>
          <w:tcPr>
            <w:tcW w:w="582" w:type="dxa"/>
            <w:shd w:val="clear" w:color="000000" w:fill="60497A"/>
            <w:vAlign w:val="center"/>
            <w:hideMark/>
          </w:tcPr>
          <w:p w14:paraId="5EFA1F4E"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8FE00F"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693686D"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101A1AA8"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547D58A6"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7BECC4B"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33CA4D23" w14:textId="77777777" w:rsidTr="007261E4">
        <w:trPr>
          <w:trHeight w:val="20"/>
        </w:trPr>
        <w:tc>
          <w:tcPr>
            <w:tcW w:w="582" w:type="dxa"/>
            <w:shd w:val="clear" w:color="auto" w:fill="auto"/>
            <w:noWrap/>
            <w:vAlign w:val="center"/>
            <w:hideMark/>
          </w:tcPr>
          <w:p w14:paraId="0CAD18C5"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79BF516"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5163DAF"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149439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2B373C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96CF39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A059392" w14:textId="77777777" w:rsidTr="007261E4">
        <w:trPr>
          <w:trHeight w:val="20"/>
        </w:trPr>
        <w:tc>
          <w:tcPr>
            <w:tcW w:w="582" w:type="dxa"/>
            <w:shd w:val="clear" w:color="auto" w:fill="auto"/>
            <w:noWrap/>
            <w:vAlign w:val="center"/>
            <w:hideMark/>
          </w:tcPr>
          <w:p w14:paraId="72FE0AA8"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16EBD229" w14:textId="77777777"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14:paraId="6FEA1D9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37D70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50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D8D238" w14:textId="77777777" w:rsidR="00154B4F" w:rsidRPr="007001F1" w:rsidRDefault="00154B4F" w:rsidP="00154B4F">
            <w:pPr>
              <w:jc w:val="center"/>
              <w:rPr>
                <w:color w:val="000000"/>
              </w:rPr>
            </w:pPr>
            <w:r w:rsidRPr="007001F1">
              <w:rPr>
                <w:color w:val="000000"/>
                <w:sz w:val="22"/>
                <w:szCs w:val="22"/>
              </w:rPr>
              <w:t> </w:t>
            </w:r>
          </w:p>
        </w:tc>
      </w:tr>
      <w:tr w:rsidR="000E2CA7" w:rsidRPr="007001F1" w14:paraId="54ABFEDE" w14:textId="77777777" w:rsidTr="007261E4">
        <w:trPr>
          <w:trHeight w:val="20"/>
        </w:trPr>
        <w:tc>
          <w:tcPr>
            <w:tcW w:w="582" w:type="dxa"/>
            <w:shd w:val="clear" w:color="auto" w:fill="auto"/>
            <w:noWrap/>
            <w:vAlign w:val="center"/>
          </w:tcPr>
          <w:p w14:paraId="52FB3116" w14:textId="77777777"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14:paraId="09970C29" w14:textId="77777777" w:rsidR="000E2CA7" w:rsidRPr="007001F1" w:rsidRDefault="000E2CA7" w:rsidP="004F6654">
            <w:pPr>
              <w:jc w:val="both"/>
              <w:rPr>
                <w:color w:val="000000"/>
                <w:sz w:val="22"/>
                <w:szCs w:val="22"/>
              </w:rPr>
            </w:pPr>
            <w:r>
              <w:rPr>
                <w:color w:val="000000"/>
                <w:sz w:val="22"/>
                <w:szCs w:val="22"/>
              </w:rPr>
              <w:t xml:space="preserve">Bola overená hospodárnosť dodávaných tovarov, poskytovaných služieb alebo uskutočňovaných </w:t>
            </w:r>
            <w:r>
              <w:rPr>
                <w:color w:val="000000"/>
                <w:sz w:val="22"/>
                <w:szCs w:val="22"/>
              </w:rPr>
              <w:lastRenderedPageBreak/>
              <w:t>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14:paraId="02BA3B58" w14:textId="77777777" w:rsidR="000E2CA7" w:rsidRPr="007001F1" w:rsidRDefault="000E2CA7" w:rsidP="00154B4F">
            <w:pPr>
              <w:jc w:val="center"/>
              <w:rPr>
                <w:color w:val="000000"/>
                <w:sz w:val="22"/>
                <w:szCs w:val="22"/>
              </w:rPr>
            </w:pPr>
          </w:p>
        </w:tc>
        <w:tc>
          <w:tcPr>
            <w:tcW w:w="567" w:type="dxa"/>
            <w:shd w:val="clear" w:color="auto" w:fill="auto"/>
            <w:vAlign w:val="center"/>
          </w:tcPr>
          <w:p w14:paraId="3D834628" w14:textId="77777777" w:rsidR="000E2CA7" w:rsidRPr="007001F1" w:rsidRDefault="000E2CA7" w:rsidP="00154B4F">
            <w:pPr>
              <w:jc w:val="center"/>
              <w:rPr>
                <w:color w:val="000000"/>
                <w:sz w:val="22"/>
                <w:szCs w:val="22"/>
              </w:rPr>
            </w:pPr>
          </w:p>
        </w:tc>
        <w:tc>
          <w:tcPr>
            <w:tcW w:w="776" w:type="dxa"/>
            <w:shd w:val="clear" w:color="auto" w:fill="auto"/>
            <w:vAlign w:val="center"/>
          </w:tcPr>
          <w:p w14:paraId="7027464C" w14:textId="77777777" w:rsidR="000E2CA7" w:rsidRPr="007001F1" w:rsidRDefault="000E2CA7" w:rsidP="00154B4F">
            <w:pPr>
              <w:jc w:val="center"/>
              <w:rPr>
                <w:color w:val="000000"/>
                <w:sz w:val="22"/>
                <w:szCs w:val="22"/>
              </w:rPr>
            </w:pPr>
          </w:p>
        </w:tc>
        <w:tc>
          <w:tcPr>
            <w:tcW w:w="1775" w:type="dxa"/>
            <w:shd w:val="clear" w:color="auto" w:fill="auto"/>
            <w:vAlign w:val="center"/>
          </w:tcPr>
          <w:p w14:paraId="2DC0B351" w14:textId="77777777" w:rsidR="000E2CA7" w:rsidRPr="007001F1" w:rsidRDefault="000E2CA7" w:rsidP="00154B4F">
            <w:pPr>
              <w:jc w:val="center"/>
              <w:rPr>
                <w:color w:val="000000"/>
                <w:sz w:val="22"/>
                <w:szCs w:val="22"/>
              </w:rPr>
            </w:pPr>
          </w:p>
        </w:tc>
      </w:tr>
      <w:tr w:rsidR="00154B4F" w:rsidRPr="007001F1" w14:paraId="4AF4E085" w14:textId="77777777" w:rsidTr="007261E4">
        <w:trPr>
          <w:trHeight w:val="20"/>
        </w:trPr>
        <w:tc>
          <w:tcPr>
            <w:tcW w:w="582" w:type="dxa"/>
            <w:shd w:val="clear" w:color="auto" w:fill="auto"/>
            <w:noWrap/>
            <w:vAlign w:val="center"/>
            <w:hideMark/>
          </w:tcPr>
          <w:p w14:paraId="655D7FAF" w14:textId="77777777"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14:paraId="4EF85223"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2773E255"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BE93A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13306B1"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D94A7C3" w14:textId="77777777" w:rsidR="00154B4F" w:rsidRPr="007001F1" w:rsidRDefault="00154B4F" w:rsidP="00154B4F">
            <w:pPr>
              <w:jc w:val="center"/>
              <w:rPr>
                <w:color w:val="000000"/>
              </w:rPr>
            </w:pPr>
            <w:r w:rsidRPr="007001F1">
              <w:rPr>
                <w:color w:val="000000"/>
                <w:sz w:val="22"/>
                <w:szCs w:val="22"/>
              </w:rPr>
              <w:t> </w:t>
            </w:r>
          </w:p>
        </w:tc>
      </w:tr>
      <w:tr w:rsidR="00DA6FF7" w:rsidRPr="007001F1" w14:paraId="130587ED" w14:textId="77777777" w:rsidTr="00DA6FF7">
        <w:trPr>
          <w:trHeight w:val="1007"/>
        </w:trPr>
        <w:tc>
          <w:tcPr>
            <w:tcW w:w="582" w:type="dxa"/>
            <w:vMerge w:val="restart"/>
            <w:shd w:val="clear" w:color="auto" w:fill="auto"/>
            <w:noWrap/>
            <w:vAlign w:val="center"/>
            <w:hideMark/>
          </w:tcPr>
          <w:p w14:paraId="2F5631BF" w14:textId="77777777" w:rsidR="00DA6FF7" w:rsidRPr="007001F1" w:rsidRDefault="00DA6FF7" w:rsidP="00154B4F">
            <w:pPr>
              <w:jc w:val="center"/>
              <w:rPr>
                <w:color w:val="000000"/>
              </w:rPr>
            </w:pPr>
            <w:r>
              <w:rPr>
                <w:color w:val="000000"/>
                <w:sz w:val="22"/>
                <w:szCs w:val="22"/>
              </w:rPr>
              <w:t>5</w:t>
            </w:r>
          </w:p>
        </w:tc>
        <w:tc>
          <w:tcPr>
            <w:tcW w:w="4820" w:type="dxa"/>
            <w:gridSpan w:val="2"/>
            <w:shd w:val="clear" w:color="auto" w:fill="auto"/>
            <w:vAlign w:val="center"/>
            <w:hideMark/>
          </w:tcPr>
          <w:p w14:paraId="18BF47A7" w14:textId="77777777" w:rsidR="00DA6FF7" w:rsidRPr="003E1143" w:rsidRDefault="00DA6FF7" w:rsidP="00A3755D">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D2C8E48"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315B5E56"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193EDE97"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1BEDF610" w14:textId="77777777" w:rsidR="00DA6FF7" w:rsidRPr="007001F1" w:rsidRDefault="00DA6FF7" w:rsidP="00154B4F">
            <w:pPr>
              <w:jc w:val="center"/>
              <w:rPr>
                <w:color w:val="000000"/>
              </w:rPr>
            </w:pPr>
            <w:r w:rsidRPr="007001F1">
              <w:rPr>
                <w:color w:val="000000"/>
                <w:sz w:val="22"/>
                <w:szCs w:val="22"/>
              </w:rPr>
              <w:t> </w:t>
            </w:r>
          </w:p>
        </w:tc>
      </w:tr>
      <w:tr w:rsidR="00DA6FF7" w:rsidRPr="007001F1" w14:paraId="2FCAC168" w14:textId="77777777" w:rsidTr="007261E4">
        <w:trPr>
          <w:trHeight w:val="274"/>
        </w:trPr>
        <w:tc>
          <w:tcPr>
            <w:tcW w:w="582" w:type="dxa"/>
            <w:vMerge/>
            <w:shd w:val="clear" w:color="auto" w:fill="auto"/>
            <w:noWrap/>
            <w:vAlign w:val="center"/>
          </w:tcPr>
          <w:p w14:paraId="563C46D8" w14:textId="77777777" w:rsidR="00DA6FF7" w:rsidRDefault="00DA6FF7" w:rsidP="00154B4F">
            <w:pPr>
              <w:jc w:val="center"/>
              <w:rPr>
                <w:color w:val="000000"/>
                <w:sz w:val="22"/>
                <w:szCs w:val="22"/>
              </w:rPr>
            </w:pPr>
          </w:p>
        </w:tc>
        <w:tc>
          <w:tcPr>
            <w:tcW w:w="4820" w:type="dxa"/>
            <w:gridSpan w:val="2"/>
            <w:shd w:val="clear" w:color="auto" w:fill="auto"/>
            <w:vAlign w:val="center"/>
          </w:tcPr>
          <w:p w14:paraId="6176ABB3" w14:textId="77777777" w:rsidR="00DA6FF7" w:rsidRDefault="00DA6FF7" w:rsidP="00A3755D">
            <w:pPr>
              <w:jc w:val="both"/>
              <w:rPr>
                <w:sz w:val="22"/>
                <w:szCs w:val="22"/>
              </w:rPr>
            </w:pPr>
          </w:p>
        </w:tc>
        <w:tc>
          <w:tcPr>
            <w:tcW w:w="567" w:type="dxa"/>
            <w:shd w:val="clear" w:color="auto" w:fill="auto"/>
            <w:vAlign w:val="center"/>
          </w:tcPr>
          <w:p w14:paraId="20A5ED10" w14:textId="77777777" w:rsidR="00DA6FF7" w:rsidRPr="007001F1" w:rsidRDefault="00DA6FF7" w:rsidP="00154B4F">
            <w:pPr>
              <w:jc w:val="center"/>
              <w:rPr>
                <w:color w:val="000000"/>
                <w:sz w:val="22"/>
                <w:szCs w:val="22"/>
              </w:rPr>
            </w:pPr>
          </w:p>
        </w:tc>
        <w:tc>
          <w:tcPr>
            <w:tcW w:w="567" w:type="dxa"/>
            <w:shd w:val="clear" w:color="auto" w:fill="auto"/>
            <w:vAlign w:val="center"/>
          </w:tcPr>
          <w:p w14:paraId="18843C08" w14:textId="77777777" w:rsidR="00DA6FF7" w:rsidRPr="007001F1" w:rsidRDefault="00DA6FF7" w:rsidP="00154B4F">
            <w:pPr>
              <w:jc w:val="center"/>
              <w:rPr>
                <w:color w:val="000000"/>
                <w:sz w:val="22"/>
                <w:szCs w:val="22"/>
              </w:rPr>
            </w:pPr>
          </w:p>
        </w:tc>
        <w:tc>
          <w:tcPr>
            <w:tcW w:w="776" w:type="dxa"/>
            <w:shd w:val="clear" w:color="auto" w:fill="auto"/>
            <w:vAlign w:val="center"/>
          </w:tcPr>
          <w:p w14:paraId="23FFC1BF" w14:textId="77777777" w:rsidR="00DA6FF7" w:rsidRPr="007001F1" w:rsidRDefault="00DA6FF7" w:rsidP="00154B4F">
            <w:pPr>
              <w:jc w:val="center"/>
              <w:rPr>
                <w:color w:val="000000"/>
                <w:sz w:val="22"/>
                <w:szCs w:val="22"/>
              </w:rPr>
            </w:pPr>
          </w:p>
        </w:tc>
        <w:tc>
          <w:tcPr>
            <w:tcW w:w="1775" w:type="dxa"/>
            <w:shd w:val="clear" w:color="auto" w:fill="auto"/>
            <w:vAlign w:val="center"/>
          </w:tcPr>
          <w:p w14:paraId="25B870C3" w14:textId="77777777" w:rsidR="00DA6FF7" w:rsidRPr="007001F1" w:rsidRDefault="00DA6FF7" w:rsidP="00154B4F">
            <w:pPr>
              <w:jc w:val="center"/>
              <w:rPr>
                <w:color w:val="000000"/>
                <w:sz w:val="22"/>
                <w:szCs w:val="22"/>
              </w:rPr>
            </w:pPr>
          </w:p>
        </w:tc>
      </w:tr>
      <w:tr w:rsidR="00530834" w:rsidRPr="007001F1" w14:paraId="109B5BFD" w14:textId="77777777" w:rsidTr="000A0E21">
        <w:trPr>
          <w:trHeight w:val="416"/>
        </w:trPr>
        <w:tc>
          <w:tcPr>
            <w:tcW w:w="582" w:type="dxa"/>
            <w:vMerge w:val="restart"/>
            <w:shd w:val="clear" w:color="auto" w:fill="auto"/>
            <w:noWrap/>
            <w:vAlign w:val="center"/>
          </w:tcPr>
          <w:p w14:paraId="106A8116" w14:textId="77777777"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14:paraId="60E6D559" w14:textId="77777777"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93A58E" w14:textId="77777777" w:rsidR="00530834" w:rsidRPr="007001F1" w:rsidRDefault="00530834" w:rsidP="00154B4F">
            <w:pPr>
              <w:jc w:val="center"/>
              <w:rPr>
                <w:color w:val="000000"/>
              </w:rPr>
            </w:pPr>
          </w:p>
        </w:tc>
        <w:tc>
          <w:tcPr>
            <w:tcW w:w="567" w:type="dxa"/>
            <w:shd w:val="clear" w:color="auto" w:fill="auto"/>
            <w:vAlign w:val="center"/>
          </w:tcPr>
          <w:p w14:paraId="4542F37B" w14:textId="77777777" w:rsidR="00530834" w:rsidRPr="007001F1" w:rsidRDefault="00530834" w:rsidP="00154B4F">
            <w:pPr>
              <w:jc w:val="center"/>
              <w:rPr>
                <w:color w:val="000000"/>
              </w:rPr>
            </w:pPr>
          </w:p>
        </w:tc>
        <w:tc>
          <w:tcPr>
            <w:tcW w:w="776" w:type="dxa"/>
            <w:shd w:val="clear" w:color="auto" w:fill="auto"/>
            <w:vAlign w:val="center"/>
          </w:tcPr>
          <w:p w14:paraId="348386AF" w14:textId="77777777" w:rsidR="00530834" w:rsidRPr="007001F1" w:rsidRDefault="00530834" w:rsidP="00154B4F">
            <w:pPr>
              <w:jc w:val="center"/>
              <w:rPr>
                <w:color w:val="000000"/>
              </w:rPr>
            </w:pPr>
          </w:p>
        </w:tc>
        <w:tc>
          <w:tcPr>
            <w:tcW w:w="1775" w:type="dxa"/>
            <w:shd w:val="clear" w:color="auto" w:fill="auto"/>
            <w:vAlign w:val="center"/>
          </w:tcPr>
          <w:p w14:paraId="34D2A89D" w14:textId="77777777" w:rsidR="00530834" w:rsidRPr="007001F1" w:rsidRDefault="00530834" w:rsidP="00154B4F">
            <w:pPr>
              <w:jc w:val="center"/>
              <w:rPr>
                <w:color w:val="000000"/>
              </w:rPr>
            </w:pPr>
          </w:p>
        </w:tc>
      </w:tr>
      <w:tr w:rsidR="00530834" w:rsidRPr="007001F1" w14:paraId="0D84B903" w14:textId="77777777" w:rsidTr="007261E4">
        <w:trPr>
          <w:trHeight w:val="845"/>
        </w:trPr>
        <w:tc>
          <w:tcPr>
            <w:tcW w:w="582" w:type="dxa"/>
            <w:vMerge/>
            <w:shd w:val="clear" w:color="auto" w:fill="auto"/>
            <w:noWrap/>
            <w:vAlign w:val="center"/>
          </w:tcPr>
          <w:p w14:paraId="3324C14B" w14:textId="77777777" w:rsidR="00530834" w:rsidRPr="007001F1" w:rsidRDefault="00530834" w:rsidP="00154B4F">
            <w:pPr>
              <w:jc w:val="center"/>
              <w:rPr>
                <w:color w:val="000000"/>
              </w:rPr>
            </w:pPr>
          </w:p>
        </w:tc>
        <w:tc>
          <w:tcPr>
            <w:tcW w:w="4820" w:type="dxa"/>
            <w:gridSpan w:val="2"/>
            <w:shd w:val="clear" w:color="auto" w:fill="auto"/>
            <w:vAlign w:val="center"/>
          </w:tcPr>
          <w:p w14:paraId="24181F8F" w14:textId="77777777"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4C7F6519" w14:textId="77777777" w:rsidR="00530834" w:rsidRPr="007001F1" w:rsidRDefault="00530834" w:rsidP="00154B4F">
            <w:pPr>
              <w:jc w:val="center"/>
              <w:rPr>
                <w:color w:val="000000"/>
              </w:rPr>
            </w:pPr>
          </w:p>
        </w:tc>
        <w:tc>
          <w:tcPr>
            <w:tcW w:w="567" w:type="dxa"/>
            <w:shd w:val="clear" w:color="auto" w:fill="auto"/>
            <w:vAlign w:val="center"/>
          </w:tcPr>
          <w:p w14:paraId="4E565A1B" w14:textId="77777777" w:rsidR="00530834" w:rsidRPr="007001F1" w:rsidRDefault="00530834" w:rsidP="00154B4F">
            <w:pPr>
              <w:jc w:val="center"/>
              <w:rPr>
                <w:color w:val="000000"/>
              </w:rPr>
            </w:pPr>
          </w:p>
        </w:tc>
        <w:tc>
          <w:tcPr>
            <w:tcW w:w="776" w:type="dxa"/>
            <w:shd w:val="clear" w:color="auto" w:fill="auto"/>
            <w:vAlign w:val="center"/>
          </w:tcPr>
          <w:p w14:paraId="61CB9878" w14:textId="77777777" w:rsidR="00530834" w:rsidRPr="007001F1" w:rsidRDefault="00530834" w:rsidP="00154B4F">
            <w:pPr>
              <w:jc w:val="center"/>
              <w:rPr>
                <w:color w:val="000000"/>
              </w:rPr>
            </w:pPr>
          </w:p>
        </w:tc>
        <w:tc>
          <w:tcPr>
            <w:tcW w:w="1775" w:type="dxa"/>
            <w:shd w:val="clear" w:color="auto" w:fill="auto"/>
            <w:vAlign w:val="center"/>
          </w:tcPr>
          <w:p w14:paraId="5AA52B8D" w14:textId="77777777" w:rsidR="00530834" w:rsidRPr="007001F1" w:rsidRDefault="00530834" w:rsidP="00154B4F">
            <w:pPr>
              <w:jc w:val="center"/>
              <w:rPr>
                <w:color w:val="000000"/>
              </w:rPr>
            </w:pPr>
          </w:p>
        </w:tc>
      </w:tr>
      <w:tr w:rsidR="00154B4F" w:rsidRPr="007001F1" w14:paraId="501C7622" w14:textId="77777777" w:rsidTr="007261E4">
        <w:trPr>
          <w:trHeight w:val="20"/>
        </w:trPr>
        <w:tc>
          <w:tcPr>
            <w:tcW w:w="582" w:type="dxa"/>
            <w:shd w:val="clear" w:color="auto" w:fill="auto"/>
            <w:noWrap/>
            <w:vAlign w:val="center"/>
            <w:hideMark/>
          </w:tcPr>
          <w:p w14:paraId="37BA5413" w14:textId="77777777"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14:paraId="02382849"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F6E21A8"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F0DF92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61C5D2E"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92F8C0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81BB7D7" w14:textId="77777777" w:rsidTr="007261E4">
        <w:trPr>
          <w:trHeight w:val="20"/>
        </w:trPr>
        <w:tc>
          <w:tcPr>
            <w:tcW w:w="582" w:type="dxa"/>
            <w:shd w:val="clear" w:color="auto" w:fill="auto"/>
            <w:noWrap/>
            <w:vAlign w:val="center"/>
            <w:hideMark/>
          </w:tcPr>
          <w:p w14:paraId="6EECE505" w14:textId="77777777" w:rsidR="00154B4F" w:rsidRPr="007001F1" w:rsidRDefault="000E2CA7" w:rsidP="009303C4">
            <w:pPr>
              <w:jc w:val="center"/>
              <w:rPr>
                <w:color w:val="000000"/>
              </w:rPr>
            </w:pPr>
            <w:r w:rsidRPr="007C7298">
              <w:rPr>
                <w:color w:val="000000"/>
                <w:sz w:val="22"/>
                <w:szCs w:val="22"/>
              </w:rPr>
              <w:t>8</w:t>
            </w:r>
          </w:p>
        </w:tc>
        <w:tc>
          <w:tcPr>
            <w:tcW w:w="4820" w:type="dxa"/>
            <w:gridSpan w:val="2"/>
            <w:shd w:val="clear" w:color="auto" w:fill="auto"/>
            <w:vAlign w:val="center"/>
            <w:hideMark/>
          </w:tcPr>
          <w:p w14:paraId="111AD586" w14:textId="77777777" w:rsidR="00154B4F" w:rsidRPr="007001F1" w:rsidRDefault="00154B4F" w:rsidP="00A3755D">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14:paraId="4D7E2DF3"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B5ACE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0B7DE4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8D75670" w14:textId="77777777" w:rsidR="00154B4F" w:rsidRPr="007001F1" w:rsidRDefault="00154B4F" w:rsidP="00154B4F">
            <w:pPr>
              <w:jc w:val="center"/>
              <w:rPr>
                <w:color w:val="000000"/>
              </w:rPr>
            </w:pPr>
            <w:r w:rsidRPr="007001F1">
              <w:rPr>
                <w:color w:val="000000"/>
                <w:sz w:val="22"/>
                <w:szCs w:val="22"/>
              </w:rPr>
              <w:t> </w:t>
            </w:r>
          </w:p>
        </w:tc>
      </w:tr>
      <w:tr w:rsidR="00154B4F" w:rsidRPr="007001F1" w14:paraId="0AC3783D" w14:textId="77777777" w:rsidTr="007261E4">
        <w:trPr>
          <w:trHeight w:val="20"/>
        </w:trPr>
        <w:tc>
          <w:tcPr>
            <w:tcW w:w="582" w:type="dxa"/>
            <w:shd w:val="clear" w:color="auto" w:fill="auto"/>
            <w:noWrap/>
            <w:vAlign w:val="center"/>
            <w:hideMark/>
          </w:tcPr>
          <w:p w14:paraId="6A6892F0" w14:textId="77777777" w:rsidR="00154B4F" w:rsidRPr="007001F1" w:rsidRDefault="004A3917" w:rsidP="00154B4F">
            <w:pPr>
              <w:jc w:val="center"/>
              <w:rPr>
                <w:color w:val="000000"/>
              </w:rPr>
            </w:pPr>
            <w:r>
              <w:rPr>
                <w:color w:val="000000"/>
                <w:sz w:val="22"/>
                <w:szCs w:val="22"/>
              </w:rPr>
              <w:t>9</w:t>
            </w:r>
          </w:p>
        </w:tc>
        <w:tc>
          <w:tcPr>
            <w:tcW w:w="4820" w:type="dxa"/>
            <w:gridSpan w:val="2"/>
            <w:shd w:val="clear" w:color="auto" w:fill="auto"/>
            <w:vAlign w:val="center"/>
            <w:hideMark/>
          </w:tcPr>
          <w:p w14:paraId="48D9E73D"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6A88F82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A41C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9E80BC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6191190" w14:textId="77777777" w:rsidR="00154B4F" w:rsidRPr="007001F1" w:rsidRDefault="00154B4F" w:rsidP="00154B4F">
            <w:pPr>
              <w:jc w:val="center"/>
              <w:rPr>
                <w:color w:val="000000"/>
              </w:rPr>
            </w:pPr>
            <w:r w:rsidRPr="007001F1">
              <w:rPr>
                <w:color w:val="000000"/>
                <w:sz w:val="22"/>
                <w:szCs w:val="22"/>
              </w:rPr>
              <w:t> </w:t>
            </w:r>
          </w:p>
        </w:tc>
      </w:tr>
      <w:tr w:rsidR="000D0133" w:rsidRPr="007001F1" w14:paraId="4F6CCAD8" w14:textId="77777777" w:rsidTr="007261E4">
        <w:trPr>
          <w:trHeight w:val="20"/>
        </w:trPr>
        <w:tc>
          <w:tcPr>
            <w:tcW w:w="582" w:type="dxa"/>
            <w:shd w:val="clear" w:color="auto" w:fill="auto"/>
            <w:noWrap/>
            <w:vAlign w:val="center"/>
          </w:tcPr>
          <w:p w14:paraId="07E8751C" w14:textId="77777777" w:rsidR="000D0133" w:rsidRDefault="000D0133" w:rsidP="00154B4F">
            <w:pPr>
              <w:jc w:val="center"/>
              <w:rPr>
                <w:color w:val="000000"/>
                <w:sz w:val="22"/>
                <w:szCs w:val="22"/>
              </w:rPr>
            </w:pPr>
          </w:p>
        </w:tc>
        <w:tc>
          <w:tcPr>
            <w:tcW w:w="4820" w:type="dxa"/>
            <w:gridSpan w:val="2"/>
            <w:shd w:val="clear" w:color="auto" w:fill="auto"/>
            <w:vAlign w:val="center"/>
          </w:tcPr>
          <w:p w14:paraId="7BE16871" w14:textId="77777777" w:rsidR="000D0133" w:rsidRPr="007001F1" w:rsidRDefault="000D0133" w:rsidP="00A3755D">
            <w:pPr>
              <w:jc w:val="both"/>
              <w:rPr>
                <w:color w:val="000000"/>
                <w:sz w:val="22"/>
                <w:szCs w:val="22"/>
              </w:rPr>
            </w:pPr>
          </w:p>
        </w:tc>
        <w:tc>
          <w:tcPr>
            <w:tcW w:w="567" w:type="dxa"/>
            <w:shd w:val="clear" w:color="auto" w:fill="auto"/>
            <w:vAlign w:val="center"/>
          </w:tcPr>
          <w:p w14:paraId="1170BCE0" w14:textId="77777777" w:rsidR="000D0133" w:rsidRPr="007001F1" w:rsidRDefault="000D0133" w:rsidP="00154B4F">
            <w:pPr>
              <w:jc w:val="center"/>
              <w:rPr>
                <w:color w:val="000000"/>
                <w:sz w:val="22"/>
                <w:szCs w:val="22"/>
              </w:rPr>
            </w:pPr>
          </w:p>
        </w:tc>
        <w:tc>
          <w:tcPr>
            <w:tcW w:w="567" w:type="dxa"/>
            <w:shd w:val="clear" w:color="auto" w:fill="auto"/>
            <w:vAlign w:val="center"/>
          </w:tcPr>
          <w:p w14:paraId="2D0AA0BD" w14:textId="77777777" w:rsidR="000D0133" w:rsidRPr="007001F1" w:rsidRDefault="000D0133" w:rsidP="00154B4F">
            <w:pPr>
              <w:jc w:val="center"/>
              <w:rPr>
                <w:color w:val="000000"/>
                <w:sz w:val="22"/>
                <w:szCs w:val="22"/>
              </w:rPr>
            </w:pPr>
          </w:p>
        </w:tc>
        <w:tc>
          <w:tcPr>
            <w:tcW w:w="776" w:type="dxa"/>
            <w:shd w:val="clear" w:color="auto" w:fill="auto"/>
            <w:vAlign w:val="center"/>
          </w:tcPr>
          <w:p w14:paraId="0BC53174" w14:textId="77777777" w:rsidR="000D0133" w:rsidRPr="007001F1" w:rsidRDefault="000D0133" w:rsidP="00154B4F">
            <w:pPr>
              <w:jc w:val="center"/>
              <w:rPr>
                <w:color w:val="000000"/>
                <w:sz w:val="22"/>
                <w:szCs w:val="22"/>
              </w:rPr>
            </w:pPr>
          </w:p>
        </w:tc>
        <w:tc>
          <w:tcPr>
            <w:tcW w:w="1775" w:type="dxa"/>
            <w:shd w:val="clear" w:color="auto" w:fill="auto"/>
            <w:vAlign w:val="center"/>
          </w:tcPr>
          <w:p w14:paraId="2706EADC" w14:textId="77777777" w:rsidR="000D0133" w:rsidRPr="007001F1" w:rsidRDefault="000D0133" w:rsidP="00154B4F">
            <w:pPr>
              <w:jc w:val="center"/>
              <w:rPr>
                <w:color w:val="000000"/>
                <w:sz w:val="22"/>
                <w:szCs w:val="22"/>
              </w:rPr>
            </w:pPr>
          </w:p>
        </w:tc>
      </w:tr>
      <w:tr w:rsidR="00154B4F" w:rsidRPr="007001F1" w14:paraId="0DFD6E48" w14:textId="77777777" w:rsidTr="007261E4">
        <w:trPr>
          <w:trHeight w:val="300"/>
        </w:trPr>
        <w:tc>
          <w:tcPr>
            <w:tcW w:w="3559" w:type="dxa"/>
            <w:gridSpan w:val="2"/>
            <w:shd w:val="clear" w:color="auto" w:fill="auto"/>
            <w:vAlign w:val="center"/>
            <w:hideMark/>
          </w:tcPr>
          <w:p w14:paraId="1BAEA0E7"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14:paraId="155F8EFE" w14:textId="77777777" w:rsidR="00154B4F" w:rsidRPr="007001F1" w:rsidRDefault="00154B4F" w:rsidP="00154B4F">
            <w:pPr>
              <w:rPr>
                <w:color w:val="000000"/>
              </w:rPr>
            </w:pPr>
            <w:r w:rsidRPr="007001F1">
              <w:rPr>
                <w:color w:val="000000"/>
                <w:sz w:val="22"/>
                <w:szCs w:val="22"/>
              </w:rPr>
              <w:t> </w:t>
            </w:r>
          </w:p>
        </w:tc>
      </w:tr>
      <w:tr w:rsidR="00154B4F" w:rsidRPr="007001F1" w14:paraId="0B2BD3E9" w14:textId="77777777" w:rsidTr="007261E4">
        <w:trPr>
          <w:trHeight w:val="300"/>
        </w:trPr>
        <w:tc>
          <w:tcPr>
            <w:tcW w:w="3559" w:type="dxa"/>
            <w:gridSpan w:val="2"/>
            <w:shd w:val="clear" w:color="auto" w:fill="auto"/>
            <w:vAlign w:val="center"/>
            <w:hideMark/>
          </w:tcPr>
          <w:p w14:paraId="4E7C88FC"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AA01AAB" w14:textId="77777777" w:rsidR="00154B4F" w:rsidRPr="007001F1" w:rsidRDefault="00154B4F" w:rsidP="00154B4F">
            <w:pPr>
              <w:rPr>
                <w:color w:val="000000"/>
              </w:rPr>
            </w:pPr>
            <w:r w:rsidRPr="007001F1">
              <w:rPr>
                <w:color w:val="000000"/>
                <w:sz w:val="22"/>
                <w:szCs w:val="22"/>
              </w:rPr>
              <w:t> </w:t>
            </w:r>
          </w:p>
        </w:tc>
      </w:tr>
      <w:tr w:rsidR="00154B4F" w:rsidRPr="007001F1" w14:paraId="3F727651" w14:textId="77777777" w:rsidTr="007261E4">
        <w:trPr>
          <w:trHeight w:val="300"/>
        </w:trPr>
        <w:tc>
          <w:tcPr>
            <w:tcW w:w="3559" w:type="dxa"/>
            <w:gridSpan w:val="2"/>
            <w:shd w:val="clear" w:color="000000" w:fill="FFFFFF"/>
            <w:vAlign w:val="center"/>
            <w:hideMark/>
          </w:tcPr>
          <w:p w14:paraId="2B6D578E"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CC4A81F" w14:textId="77777777" w:rsidR="00154B4F" w:rsidRPr="007001F1" w:rsidRDefault="00154B4F" w:rsidP="00154B4F">
            <w:pPr>
              <w:rPr>
                <w:color w:val="000000"/>
              </w:rPr>
            </w:pPr>
            <w:r w:rsidRPr="007001F1">
              <w:rPr>
                <w:color w:val="000000"/>
                <w:sz w:val="22"/>
                <w:szCs w:val="22"/>
              </w:rPr>
              <w:t> </w:t>
            </w:r>
          </w:p>
        </w:tc>
      </w:tr>
      <w:tr w:rsidR="00154B4F" w:rsidRPr="007001F1" w14:paraId="05482AC9" w14:textId="77777777" w:rsidTr="007261E4">
        <w:trPr>
          <w:trHeight w:val="300"/>
        </w:trPr>
        <w:tc>
          <w:tcPr>
            <w:tcW w:w="9087" w:type="dxa"/>
            <w:gridSpan w:val="7"/>
            <w:shd w:val="clear" w:color="auto" w:fill="auto"/>
            <w:noWrap/>
            <w:vAlign w:val="bottom"/>
            <w:hideMark/>
          </w:tcPr>
          <w:p w14:paraId="2531DF17" w14:textId="77777777" w:rsidR="00154B4F" w:rsidRPr="007001F1" w:rsidRDefault="00154B4F" w:rsidP="00154B4F">
            <w:pPr>
              <w:jc w:val="center"/>
              <w:rPr>
                <w:color w:val="000000"/>
              </w:rPr>
            </w:pPr>
            <w:r w:rsidRPr="007001F1">
              <w:rPr>
                <w:color w:val="000000"/>
                <w:sz w:val="22"/>
                <w:szCs w:val="22"/>
              </w:rPr>
              <w:t> </w:t>
            </w:r>
          </w:p>
        </w:tc>
      </w:tr>
      <w:tr w:rsidR="00154B4F" w:rsidRPr="007001F1" w14:paraId="49CB9508" w14:textId="77777777" w:rsidTr="007261E4">
        <w:trPr>
          <w:trHeight w:val="300"/>
        </w:trPr>
        <w:tc>
          <w:tcPr>
            <w:tcW w:w="3559" w:type="dxa"/>
            <w:gridSpan w:val="2"/>
            <w:shd w:val="clear" w:color="000000" w:fill="FFFFFF"/>
            <w:vAlign w:val="center"/>
            <w:hideMark/>
          </w:tcPr>
          <w:p w14:paraId="3C9E01B0"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14:paraId="14B39E46" w14:textId="77777777" w:rsidR="00154B4F" w:rsidRPr="007001F1" w:rsidRDefault="00154B4F" w:rsidP="00154B4F">
            <w:pPr>
              <w:rPr>
                <w:color w:val="000000"/>
              </w:rPr>
            </w:pPr>
            <w:r w:rsidRPr="007001F1">
              <w:rPr>
                <w:color w:val="000000"/>
                <w:sz w:val="22"/>
                <w:szCs w:val="22"/>
              </w:rPr>
              <w:t> </w:t>
            </w:r>
          </w:p>
        </w:tc>
      </w:tr>
      <w:tr w:rsidR="00154B4F" w:rsidRPr="007001F1" w14:paraId="43D09910" w14:textId="77777777" w:rsidTr="007261E4">
        <w:trPr>
          <w:trHeight w:val="300"/>
        </w:trPr>
        <w:tc>
          <w:tcPr>
            <w:tcW w:w="3559" w:type="dxa"/>
            <w:gridSpan w:val="2"/>
            <w:shd w:val="clear" w:color="000000" w:fill="FFFFFF"/>
            <w:vAlign w:val="center"/>
            <w:hideMark/>
          </w:tcPr>
          <w:p w14:paraId="22213730"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6F4EF9C3" w14:textId="77777777" w:rsidR="00154B4F" w:rsidRPr="007001F1" w:rsidRDefault="00154B4F" w:rsidP="00154B4F">
            <w:pPr>
              <w:rPr>
                <w:color w:val="000000"/>
              </w:rPr>
            </w:pPr>
            <w:r w:rsidRPr="007001F1">
              <w:rPr>
                <w:color w:val="000000"/>
                <w:sz w:val="22"/>
                <w:szCs w:val="22"/>
              </w:rPr>
              <w:t> </w:t>
            </w:r>
          </w:p>
        </w:tc>
      </w:tr>
      <w:tr w:rsidR="00154B4F" w:rsidRPr="007001F1" w14:paraId="7B18EAEE" w14:textId="77777777" w:rsidTr="007261E4">
        <w:trPr>
          <w:trHeight w:val="300"/>
        </w:trPr>
        <w:tc>
          <w:tcPr>
            <w:tcW w:w="3559" w:type="dxa"/>
            <w:gridSpan w:val="2"/>
            <w:shd w:val="clear" w:color="000000" w:fill="FFFFFF"/>
            <w:vAlign w:val="center"/>
            <w:hideMark/>
          </w:tcPr>
          <w:p w14:paraId="348CD1F5"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5F6100" w14:textId="77777777" w:rsidR="00154B4F" w:rsidRPr="007001F1" w:rsidRDefault="00154B4F" w:rsidP="00154B4F">
            <w:pPr>
              <w:rPr>
                <w:color w:val="000000"/>
              </w:rPr>
            </w:pPr>
            <w:r w:rsidRPr="007001F1">
              <w:rPr>
                <w:color w:val="000000"/>
                <w:sz w:val="22"/>
                <w:szCs w:val="22"/>
              </w:rPr>
              <w:t> </w:t>
            </w:r>
          </w:p>
        </w:tc>
      </w:tr>
    </w:tbl>
    <w:p w14:paraId="05F99391" w14:textId="77777777" w:rsidR="00154B4F" w:rsidRPr="007001F1" w:rsidRDefault="00154B4F"/>
    <w:p w14:paraId="529ED2C1"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A3376FE" w14:textId="77777777" w:rsidTr="007261E4">
        <w:trPr>
          <w:trHeight w:val="645"/>
        </w:trPr>
        <w:tc>
          <w:tcPr>
            <w:tcW w:w="9087" w:type="dxa"/>
            <w:gridSpan w:val="7"/>
            <w:shd w:val="clear" w:color="000000" w:fill="60497A"/>
            <w:vAlign w:val="center"/>
            <w:hideMark/>
          </w:tcPr>
          <w:p w14:paraId="32080EFB" w14:textId="77777777"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5974"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5974"/>
          </w:p>
        </w:tc>
      </w:tr>
      <w:tr w:rsidR="00154B4F" w:rsidRPr="007001F1" w14:paraId="080818BC" w14:textId="77777777" w:rsidTr="007261E4">
        <w:trPr>
          <w:trHeight w:val="330"/>
        </w:trPr>
        <w:tc>
          <w:tcPr>
            <w:tcW w:w="9087" w:type="dxa"/>
            <w:gridSpan w:val="7"/>
            <w:shd w:val="clear" w:color="auto" w:fill="auto"/>
            <w:vAlign w:val="center"/>
            <w:hideMark/>
          </w:tcPr>
          <w:p w14:paraId="2368D6E0"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15491512" w14:textId="77777777" w:rsidTr="007261E4">
        <w:trPr>
          <w:trHeight w:val="300"/>
        </w:trPr>
        <w:tc>
          <w:tcPr>
            <w:tcW w:w="3559" w:type="dxa"/>
            <w:gridSpan w:val="2"/>
            <w:shd w:val="clear" w:color="auto" w:fill="auto"/>
            <w:vAlign w:val="center"/>
            <w:hideMark/>
          </w:tcPr>
          <w:p w14:paraId="39A9911B"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3930841D" w14:textId="77777777" w:rsidR="00154B4F" w:rsidRPr="007001F1" w:rsidRDefault="00154B4F" w:rsidP="00154B4F">
            <w:pPr>
              <w:rPr>
                <w:color w:val="000000"/>
              </w:rPr>
            </w:pPr>
            <w:r w:rsidRPr="007001F1">
              <w:rPr>
                <w:color w:val="000000"/>
                <w:sz w:val="22"/>
                <w:szCs w:val="22"/>
              </w:rPr>
              <w:t> </w:t>
            </w:r>
          </w:p>
        </w:tc>
      </w:tr>
      <w:tr w:rsidR="00154B4F" w:rsidRPr="007001F1" w14:paraId="0DD99CA4" w14:textId="77777777" w:rsidTr="007261E4">
        <w:trPr>
          <w:trHeight w:val="660"/>
        </w:trPr>
        <w:tc>
          <w:tcPr>
            <w:tcW w:w="3559" w:type="dxa"/>
            <w:gridSpan w:val="2"/>
            <w:shd w:val="clear" w:color="auto" w:fill="auto"/>
            <w:vAlign w:val="center"/>
            <w:hideMark/>
          </w:tcPr>
          <w:p w14:paraId="2FBA006C"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0DAF0182" w14:textId="77777777" w:rsidR="00154B4F" w:rsidRPr="007001F1" w:rsidRDefault="00154B4F" w:rsidP="00154B4F">
            <w:pPr>
              <w:rPr>
                <w:color w:val="000000"/>
              </w:rPr>
            </w:pPr>
            <w:r w:rsidRPr="007001F1">
              <w:rPr>
                <w:color w:val="000000"/>
                <w:sz w:val="22"/>
                <w:szCs w:val="22"/>
              </w:rPr>
              <w:t> </w:t>
            </w:r>
          </w:p>
        </w:tc>
      </w:tr>
      <w:tr w:rsidR="00154B4F" w:rsidRPr="007001F1" w14:paraId="6B3C9C7D" w14:textId="77777777" w:rsidTr="007261E4">
        <w:trPr>
          <w:trHeight w:val="330"/>
        </w:trPr>
        <w:tc>
          <w:tcPr>
            <w:tcW w:w="9087" w:type="dxa"/>
            <w:gridSpan w:val="7"/>
            <w:shd w:val="clear" w:color="auto" w:fill="auto"/>
            <w:vAlign w:val="center"/>
            <w:hideMark/>
          </w:tcPr>
          <w:p w14:paraId="705AECD5"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7342D542" w14:textId="77777777" w:rsidTr="007261E4">
        <w:trPr>
          <w:trHeight w:val="330"/>
        </w:trPr>
        <w:tc>
          <w:tcPr>
            <w:tcW w:w="3559" w:type="dxa"/>
            <w:gridSpan w:val="2"/>
            <w:shd w:val="clear" w:color="auto" w:fill="auto"/>
            <w:vAlign w:val="center"/>
            <w:hideMark/>
          </w:tcPr>
          <w:p w14:paraId="0F4C640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0A5C9FE" w14:textId="77777777" w:rsidR="00154B4F" w:rsidRPr="007001F1" w:rsidRDefault="00154B4F" w:rsidP="00154B4F">
            <w:pPr>
              <w:rPr>
                <w:color w:val="000000"/>
              </w:rPr>
            </w:pPr>
            <w:r w:rsidRPr="007001F1">
              <w:rPr>
                <w:color w:val="000000"/>
                <w:sz w:val="22"/>
                <w:szCs w:val="22"/>
              </w:rPr>
              <w:t> </w:t>
            </w:r>
          </w:p>
        </w:tc>
      </w:tr>
      <w:tr w:rsidR="00154B4F" w:rsidRPr="007001F1" w14:paraId="6217052A" w14:textId="77777777" w:rsidTr="007261E4">
        <w:trPr>
          <w:trHeight w:val="300"/>
        </w:trPr>
        <w:tc>
          <w:tcPr>
            <w:tcW w:w="3559" w:type="dxa"/>
            <w:gridSpan w:val="2"/>
            <w:shd w:val="clear" w:color="auto" w:fill="auto"/>
            <w:vAlign w:val="center"/>
            <w:hideMark/>
          </w:tcPr>
          <w:p w14:paraId="65FC49D3"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1AA90AFB" w14:textId="77777777" w:rsidR="00154B4F" w:rsidRPr="007001F1" w:rsidRDefault="00154B4F" w:rsidP="00154B4F">
            <w:pPr>
              <w:rPr>
                <w:color w:val="000000"/>
              </w:rPr>
            </w:pPr>
            <w:r w:rsidRPr="007001F1">
              <w:rPr>
                <w:color w:val="000000"/>
                <w:sz w:val="22"/>
                <w:szCs w:val="22"/>
              </w:rPr>
              <w:t> </w:t>
            </w:r>
          </w:p>
        </w:tc>
      </w:tr>
      <w:tr w:rsidR="00154B4F" w:rsidRPr="007001F1" w14:paraId="4A2062FC" w14:textId="77777777" w:rsidTr="007261E4">
        <w:trPr>
          <w:trHeight w:val="300"/>
        </w:trPr>
        <w:tc>
          <w:tcPr>
            <w:tcW w:w="3559" w:type="dxa"/>
            <w:gridSpan w:val="2"/>
            <w:shd w:val="clear" w:color="auto" w:fill="auto"/>
            <w:vAlign w:val="center"/>
            <w:hideMark/>
          </w:tcPr>
          <w:p w14:paraId="282E0F20"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A070390" w14:textId="77777777" w:rsidR="00154B4F" w:rsidRPr="007001F1" w:rsidRDefault="00154B4F" w:rsidP="00154B4F">
            <w:pPr>
              <w:rPr>
                <w:color w:val="000000"/>
              </w:rPr>
            </w:pPr>
            <w:r w:rsidRPr="007001F1">
              <w:rPr>
                <w:color w:val="000000"/>
                <w:sz w:val="22"/>
                <w:szCs w:val="22"/>
              </w:rPr>
              <w:t> </w:t>
            </w:r>
          </w:p>
        </w:tc>
      </w:tr>
      <w:tr w:rsidR="00154B4F" w:rsidRPr="007001F1" w14:paraId="640C70E6" w14:textId="77777777" w:rsidTr="007261E4">
        <w:trPr>
          <w:trHeight w:val="300"/>
        </w:trPr>
        <w:tc>
          <w:tcPr>
            <w:tcW w:w="3559" w:type="dxa"/>
            <w:gridSpan w:val="2"/>
            <w:shd w:val="clear" w:color="auto" w:fill="auto"/>
            <w:vAlign w:val="center"/>
            <w:hideMark/>
          </w:tcPr>
          <w:p w14:paraId="578235D0"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57455A" w14:textId="77777777" w:rsidR="00154B4F" w:rsidRPr="007001F1" w:rsidRDefault="00154B4F" w:rsidP="00154B4F">
            <w:pPr>
              <w:rPr>
                <w:color w:val="000000"/>
              </w:rPr>
            </w:pPr>
            <w:r w:rsidRPr="007001F1">
              <w:rPr>
                <w:color w:val="000000"/>
                <w:sz w:val="22"/>
                <w:szCs w:val="22"/>
              </w:rPr>
              <w:t> </w:t>
            </w:r>
          </w:p>
        </w:tc>
      </w:tr>
      <w:tr w:rsidR="00154B4F" w:rsidRPr="007001F1" w14:paraId="509AB0C6" w14:textId="77777777" w:rsidTr="007261E4">
        <w:trPr>
          <w:trHeight w:val="330"/>
        </w:trPr>
        <w:tc>
          <w:tcPr>
            <w:tcW w:w="9087" w:type="dxa"/>
            <w:gridSpan w:val="7"/>
            <w:shd w:val="clear" w:color="auto" w:fill="auto"/>
            <w:vAlign w:val="center"/>
            <w:hideMark/>
          </w:tcPr>
          <w:p w14:paraId="4C541446"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AED1625" w14:textId="77777777" w:rsidTr="007261E4">
        <w:trPr>
          <w:trHeight w:val="300"/>
        </w:trPr>
        <w:tc>
          <w:tcPr>
            <w:tcW w:w="3559" w:type="dxa"/>
            <w:gridSpan w:val="2"/>
            <w:shd w:val="clear" w:color="auto" w:fill="auto"/>
            <w:vAlign w:val="center"/>
            <w:hideMark/>
          </w:tcPr>
          <w:p w14:paraId="597C729F" w14:textId="77777777"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16461DAC" w14:textId="77777777" w:rsidR="00154B4F" w:rsidRPr="007001F1" w:rsidRDefault="00154B4F" w:rsidP="00154B4F">
            <w:pPr>
              <w:rPr>
                <w:color w:val="000000"/>
              </w:rPr>
            </w:pPr>
            <w:r w:rsidRPr="007001F1">
              <w:rPr>
                <w:color w:val="000000"/>
                <w:sz w:val="22"/>
                <w:szCs w:val="22"/>
              </w:rPr>
              <w:t>Pred podpisom - vykonanej zmeny, dodatku</w:t>
            </w:r>
          </w:p>
        </w:tc>
      </w:tr>
      <w:tr w:rsidR="00154B4F" w:rsidRPr="007001F1" w14:paraId="029C1200" w14:textId="77777777" w:rsidTr="007261E4">
        <w:trPr>
          <w:trHeight w:val="960"/>
        </w:trPr>
        <w:tc>
          <w:tcPr>
            <w:tcW w:w="3559" w:type="dxa"/>
            <w:gridSpan w:val="2"/>
            <w:shd w:val="clear" w:color="auto" w:fill="auto"/>
            <w:vAlign w:val="center"/>
            <w:hideMark/>
          </w:tcPr>
          <w:p w14:paraId="147747EF" w14:textId="77777777" w:rsidR="00154B4F" w:rsidRPr="007001F1" w:rsidRDefault="00154B4F" w:rsidP="00154B4F">
            <w:pPr>
              <w:rPr>
                <w:color w:val="000000"/>
              </w:rPr>
            </w:pPr>
            <w:r w:rsidRPr="007001F1">
              <w:rPr>
                <w:color w:val="000000"/>
                <w:sz w:val="22"/>
                <w:szCs w:val="22"/>
              </w:rPr>
              <w:t xml:space="preserve">Bola zmena zmluvy vykonaná na základe priameho </w:t>
            </w:r>
          </w:p>
          <w:p w14:paraId="3F0F6208" w14:textId="77777777"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4C30AE50" w14:textId="77777777" w:rsidR="00154B4F" w:rsidRPr="007001F1" w:rsidRDefault="00154B4F" w:rsidP="00154B4F">
            <w:pPr>
              <w:rPr>
                <w:color w:val="000000"/>
              </w:rPr>
            </w:pPr>
            <w:r w:rsidRPr="007001F1">
              <w:rPr>
                <w:color w:val="000000"/>
                <w:sz w:val="22"/>
                <w:szCs w:val="22"/>
              </w:rPr>
              <w:t>Áno/Nie</w:t>
            </w:r>
          </w:p>
        </w:tc>
      </w:tr>
      <w:tr w:rsidR="00154B4F" w:rsidRPr="007001F1" w14:paraId="23F858E8" w14:textId="77777777" w:rsidTr="007261E4">
        <w:trPr>
          <w:trHeight w:val="300"/>
        </w:trPr>
        <w:tc>
          <w:tcPr>
            <w:tcW w:w="3559" w:type="dxa"/>
            <w:gridSpan w:val="2"/>
            <w:shd w:val="clear" w:color="auto" w:fill="auto"/>
            <w:vAlign w:val="center"/>
          </w:tcPr>
          <w:p w14:paraId="386B42CC" w14:textId="77777777"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5EE59D1" w14:textId="77777777" w:rsidR="00154B4F" w:rsidRPr="007001F1" w:rsidRDefault="00154B4F" w:rsidP="00154B4F">
            <w:pPr>
              <w:rPr>
                <w:color w:val="000000"/>
              </w:rPr>
            </w:pPr>
            <w:r w:rsidRPr="007001F1">
              <w:rPr>
                <w:color w:val="000000"/>
                <w:sz w:val="22"/>
                <w:szCs w:val="22"/>
              </w:rPr>
              <w:t>Áno/Nie</w:t>
            </w:r>
          </w:p>
        </w:tc>
      </w:tr>
      <w:tr w:rsidR="004D0B9F" w:rsidRPr="007001F1" w14:paraId="2596338F" w14:textId="77777777" w:rsidTr="007261E4">
        <w:trPr>
          <w:trHeight w:val="300"/>
        </w:trPr>
        <w:tc>
          <w:tcPr>
            <w:tcW w:w="3559" w:type="dxa"/>
            <w:gridSpan w:val="2"/>
            <w:shd w:val="clear" w:color="auto" w:fill="auto"/>
            <w:vAlign w:val="center"/>
          </w:tcPr>
          <w:p w14:paraId="097775A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6EA4CEE" w14:textId="77777777" w:rsidR="004D0B9F" w:rsidRPr="007001F1" w:rsidRDefault="004D0B9F" w:rsidP="00154B4F">
            <w:pPr>
              <w:rPr>
                <w:color w:val="000000"/>
              </w:rPr>
            </w:pPr>
          </w:p>
        </w:tc>
      </w:tr>
      <w:tr w:rsidR="00154B4F" w:rsidRPr="007001F1" w14:paraId="666B8937" w14:textId="77777777" w:rsidTr="007261E4">
        <w:trPr>
          <w:trHeight w:val="300"/>
        </w:trPr>
        <w:tc>
          <w:tcPr>
            <w:tcW w:w="3559" w:type="dxa"/>
            <w:gridSpan w:val="2"/>
            <w:shd w:val="clear" w:color="auto" w:fill="auto"/>
            <w:vAlign w:val="center"/>
            <w:hideMark/>
          </w:tcPr>
          <w:p w14:paraId="0E44BA69"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DB0103A" w14:textId="77777777" w:rsidR="00154B4F" w:rsidRPr="007001F1" w:rsidRDefault="00154B4F" w:rsidP="00154B4F">
            <w:pPr>
              <w:rPr>
                <w:color w:val="000000"/>
              </w:rPr>
            </w:pPr>
            <w:r w:rsidRPr="007001F1">
              <w:rPr>
                <w:color w:val="000000"/>
                <w:sz w:val="22"/>
                <w:szCs w:val="22"/>
              </w:rPr>
              <w:t> </w:t>
            </w:r>
          </w:p>
        </w:tc>
      </w:tr>
      <w:tr w:rsidR="00154B4F" w:rsidRPr="007001F1" w14:paraId="73D71159" w14:textId="77777777" w:rsidTr="007261E4">
        <w:trPr>
          <w:trHeight w:val="300"/>
        </w:trPr>
        <w:tc>
          <w:tcPr>
            <w:tcW w:w="3559" w:type="dxa"/>
            <w:gridSpan w:val="2"/>
            <w:shd w:val="clear" w:color="auto" w:fill="auto"/>
            <w:vAlign w:val="center"/>
            <w:hideMark/>
          </w:tcPr>
          <w:p w14:paraId="467BDE78"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912731E" w14:textId="77777777" w:rsidR="00154B4F" w:rsidRPr="007001F1" w:rsidRDefault="00154B4F" w:rsidP="00154B4F">
            <w:pPr>
              <w:rPr>
                <w:color w:val="000000"/>
              </w:rPr>
            </w:pPr>
            <w:r w:rsidRPr="007001F1">
              <w:rPr>
                <w:color w:val="000000"/>
                <w:sz w:val="22"/>
                <w:szCs w:val="22"/>
              </w:rPr>
              <w:t> </w:t>
            </w:r>
          </w:p>
        </w:tc>
      </w:tr>
      <w:tr w:rsidR="00154B4F" w:rsidRPr="007001F1" w14:paraId="35BD1B1A" w14:textId="77777777" w:rsidTr="007261E4">
        <w:trPr>
          <w:trHeight w:val="300"/>
        </w:trPr>
        <w:tc>
          <w:tcPr>
            <w:tcW w:w="3559" w:type="dxa"/>
            <w:gridSpan w:val="2"/>
            <w:shd w:val="clear" w:color="auto" w:fill="auto"/>
            <w:vAlign w:val="center"/>
            <w:hideMark/>
          </w:tcPr>
          <w:p w14:paraId="1CC1802A"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465E9669" w14:textId="77777777" w:rsidR="00154B4F" w:rsidRPr="007001F1" w:rsidRDefault="00154B4F" w:rsidP="00154B4F">
            <w:pPr>
              <w:rPr>
                <w:color w:val="000000"/>
              </w:rPr>
            </w:pPr>
            <w:r w:rsidRPr="007001F1">
              <w:rPr>
                <w:color w:val="000000"/>
                <w:sz w:val="22"/>
                <w:szCs w:val="22"/>
              </w:rPr>
              <w:t> </w:t>
            </w:r>
          </w:p>
        </w:tc>
      </w:tr>
      <w:tr w:rsidR="00154B4F" w:rsidRPr="007001F1" w14:paraId="1C8142CA" w14:textId="77777777" w:rsidTr="007261E4">
        <w:trPr>
          <w:trHeight w:val="300"/>
        </w:trPr>
        <w:tc>
          <w:tcPr>
            <w:tcW w:w="3559" w:type="dxa"/>
            <w:gridSpan w:val="2"/>
            <w:shd w:val="clear" w:color="auto" w:fill="auto"/>
            <w:vAlign w:val="center"/>
            <w:hideMark/>
          </w:tcPr>
          <w:p w14:paraId="32C58FE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F9558" w14:textId="77777777" w:rsidR="00154B4F" w:rsidRPr="007001F1" w:rsidRDefault="00154B4F" w:rsidP="00154B4F">
            <w:pPr>
              <w:rPr>
                <w:color w:val="000000"/>
              </w:rPr>
            </w:pPr>
            <w:r w:rsidRPr="007001F1">
              <w:rPr>
                <w:color w:val="000000"/>
                <w:sz w:val="22"/>
                <w:szCs w:val="22"/>
              </w:rPr>
              <w:t> </w:t>
            </w:r>
          </w:p>
        </w:tc>
      </w:tr>
      <w:tr w:rsidR="00154B4F" w:rsidRPr="007001F1" w14:paraId="6A260A87" w14:textId="77777777" w:rsidTr="007261E4">
        <w:trPr>
          <w:trHeight w:val="300"/>
        </w:trPr>
        <w:tc>
          <w:tcPr>
            <w:tcW w:w="3559" w:type="dxa"/>
            <w:gridSpan w:val="2"/>
            <w:shd w:val="clear" w:color="auto" w:fill="auto"/>
            <w:vAlign w:val="center"/>
            <w:hideMark/>
          </w:tcPr>
          <w:p w14:paraId="25EBEF7D"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74F5969" w14:textId="77777777" w:rsidR="00154B4F" w:rsidRPr="007001F1" w:rsidRDefault="00154B4F" w:rsidP="00154B4F">
            <w:pPr>
              <w:rPr>
                <w:color w:val="000000"/>
              </w:rPr>
            </w:pPr>
            <w:r w:rsidRPr="007001F1">
              <w:rPr>
                <w:color w:val="000000"/>
                <w:sz w:val="22"/>
                <w:szCs w:val="22"/>
              </w:rPr>
              <w:t> </w:t>
            </w:r>
          </w:p>
        </w:tc>
      </w:tr>
      <w:tr w:rsidR="00154B4F" w:rsidRPr="007001F1" w14:paraId="72B397E2" w14:textId="77777777" w:rsidTr="007261E4">
        <w:trPr>
          <w:trHeight w:val="300"/>
        </w:trPr>
        <w:tc>
          <w:tcPr>
            <w:tcW w:w="3559" w:type="dxa"/>
            <w:gridSpan w:val="2"/>
            <w:shd w:val="clear" w:color="auto" w:fill="auto"/>
            <w:vAlign w:val="center"/>
          </w:tcPr>
          <w:p w14:paraId="506EC0C6" w14:textId="77777777"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3E63CB4" w14:textId="77777777" w:rsidR="00154B4F" w:rsidRPr="007001F1" w:rsidRDefault="00154B4F" w:rsidP="00154B4F">
            <w:pPr>
              <w:rPr>
                <w:color w:val="000000"/>
              </w:rPr>
            </w:pPr>
            <w:r w:rsidRPr="007001F1">
              <w:rPr>
                <w:color w:val="000000"/>
                <w:sz w:val="22"/>
                <w:szCs w:val="22"/>
              </w:rPr>
              <w:t> </w:t>
            </w:r>
          </w:p>
        </w:tc>
      </w:tr>
      <w:tr w:rsidR="00154B4F" w:rsidRPr="007001F1" w14:paraId="267FBBF5" w14:textId="77777777" w:rsidTr="007261E4">
        <w:trPr>
          <w:trHeight w:val="300"/>
        </w:trPr>
        <w:tc>
          <w:tcPr>
            <w:tcW w:w="3559" w:type="dxa"/>
            <w:gridSpan w:val="2"/>
            <w:shd w:val="clear" w:color="auto" w:fill="auto"/>
            <w:vAlign w:val="center"/>
            <w:hideMark/>
          </w:tcPr>
          <w:p w14:paraId="6ED6B8C7" w14:textId="77777777"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3E7B97EA" w14:textId="77777777" w:rsidR="00154B4F" w:rsidRPr="007001F1" w:rsidRDefault="00154B4F" w:rsidP="00154B4F">
            <w:pPr>
              <w:rPr>
                <w:color w:val="000000"/>
              </w:rPr>
            </w:pPr>
            <w:r w:rsidRPr="007001F1">
              <w:rPr>
                <w:color w:val="000000"/>
                <w:sz w:val="22"/>
                <w:szCs w:val="22"/>
              </w:rPr>
              <w:t> </w:t>
            </w:r>
          </w:p>
        </w:tc>
      </w:tr>
      <w:tr w:rsidR="00154B4F" w:rsidRPr="007001F1" w14:paraId="73BF4612" w14:textId="77777777" w:rsidTr="007261E4">
        <w:trPr>
          <w:trHeight w:val="1200"/>
        </w:trPr>
        <w:tc>
          <w:tcPr>
            <w:tcW w:w="3559" w:type="dxa"/>
            <w:gridSpan w:val="2"/>
            <w:shd w:val="clear" w:color="auto" w:fill="auto"/>
            <w:vAlign w:val="center"/>
            <w:hideMark/>
          </w:tcPr>
          <w:p w14:paraId="0D5A7894" w14:textId="77777777"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2D07FAF" w14:textId="77777777" w:rsidR="00154B4F" w:rsidRPr="007001F1" w:rsidRDefault="00154B4F" w:rsidP="00154B4F">
            <w:pPr>
              <w:rPr>
                <w:color w:val="000000"/>
              </w:rPr>
            </w:pPr>
            <w:r w:rsidRPr="007001F1">
              <w:rPr>
                <w:color w:val="000000"/>
                <w:sz w:val="22"/>
                <w:szCs w:val="22"/>
              </w:rPr>
              <w:t> </w:t>
            </w:r>
          </w:p>
        </w:tc>
      </w:tr>
      <w:tr w:rsidR="00154B4F" w:rsidRPr="007001F1" w14:paraId="7E1A75EA" w14:textId="77777777" w:rsidTr="007261E4">
        <w:trPr>
          <w:trHeight w:val="300"/>
        </w:trPr>
        <w:tc>
          <w:tcPr>
            <w:tcW w:w="3559" w:type="dxa"/>
            <w:gridSpan w:val="2"/>
            <w:shd w:val="clear" w:color="auto" w:fill="auto"/>
            <w:vAlign w:val="center"/>
            <w:hideMark/>
          </w:tcPr>
          <w:p w14:paraId="0BF01727" w14:textId="77777777"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14B4FB54" w14:textId="77777777" w:rsidR="00154B4F" w:rsidRPr="007001F1" w:rsidRDefault="00154B4F" w:rsidP="00154B4F">
            <w:pPr>
              <w:rPr>
                <w:color w:val="000000"/>
              </w:rPr>
            </w:pPr>
            <w:r w:rsidRPr="007001F1">
              <w:rPr>
                <w:color w:val="000000"/>
                <w:sz w:val="22"/>
                <w:szCs w:val="22"/>
              </w:rPr>
              <w:t>Áno/Nie</w:t>
            </w:r>
          </w:p>
        </w:tc>
      </w:tr>
      <w:tr w:rsidR="00154B4F" w:rsidRPr="007001F1" w14:paraId="155C101F" w14:textId="77777777" w:rsidTr="007261E4">
        <w:trPr>
          <w:trHeight w:val="300"/>
        </w:trPr>
        <w:tc>
          <w:tcPr>
            <w:tcW w:w="3559" w:type="dxa"/>
            <w:gridSpan w:val="2"/>
            <w:shd w:val="clear" w:color="auto" w:fill="auto"/>
            <w:vAlign w:val="center"/>
            <w:hideMark/>
          </w:tcPr>
          <w:p w14:paraId="582A9F3F" w14:textId="77777777"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762C1CDC" w14:textId="77777777" w:rsidR="00154B4F" w:rsidRPr="007001F1" w:rsidRDefault="00154B4F" w:rsidP="00154B4F">
            <w:pPr>
              <w:rPr>
                <w:color w:val="000000"/>
              </w:rPr>
            </w:pPr>
            <w:r w:rsidRPr="007001F1">
              <w:rPr>
                <w:color w:val="000000"/>
                <w:sz w:val="22"/>
                <w:szCs w:val="22"/>
              </w:rPr>
              <w:t> </w:t>
            </w:r>
          </w:p>
        </w:tc>
      </w:tr>
      <w:tr w:rsidR="00154B4F" w:rsidRPr="007001F1" w14:paraId="12FB4A17" w14:textId="77777777" w:rsidTr="007261E4">
        <w:trPr>
          <w:trHeight w:val="300"/>
        </w:trPr>
        <w:tc>
          <w:tcPr>
            <w:tcW w:w="3559" w:type="dxa"/>
            <w:gridSpan w:val="2"/>
            <w:shd w:val="clear" w:color="auto" w:fill="auto"/>
            <w:vAlign w:val="center"/>
            <w:hideMark/>
          </w:tcPr>
          <w:p w14:paraId="07E333D5" w14:textId="77777777"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32481931" w14:textId="77777777" w:rsidR="00154B4F" w:rsidRPr="007001F1" w:rsidRDefault="00154B4F" w:rsidP="00154B4F">
            <w:pPr>
              <w:rPr>
                <w:color w:val="000000"/>
              </w:rPr>
            </w:pPr>
            <w:r w:rsidRPr="007001F1">
              <w:rPr>
                <w:color w:val="000000"/>
                <w:sz w:val="22"/>
                <w:szCs w:val="22"/>
              </w:rPr>
              <w:t> </w:t>
            </w:r>
          </w:p>
        </w:tc>
      </w:tr>
      <w:tr w:rsidR="00154B4F" w:rsidRPr="007001F1" w14:paraId="05282622" w14:textId="77777777" w:rsidTr="007261E4">
        <w:trPr>
          <w:trHeight w:val="300"/>
        </w:trPr>
        <w:tc>
          <w:tcPr>
            <w:tcW w:w="3559" w:type="dxa"/>
            <w:gridSpan w:val="2"/>
            <w:shd w:val="clear" w:color="auto" w:fill="auto"/>
            <w:vAlign w:val="center"/>
            <w:hideMark/>
          </w:tcPr>
          <w:p w14:paraId="4D560D4D" w14:textId="77777777"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79491E9B" w14:textId="77777777" w:rsidR="00154B4F" w:rsidRPr="007001F1" w:rsidRDefault="00154B4F" w:rsidP="00154B4F">
            <w:pPr>
              <w:rPr>
                <w:color w:val="000000"/>
              </w:rPr>
            </w:pPr>
            <w:r w:rsidRPr="007001F1">
              <w:rPr>
                <w:color w:val="000000"/>
                <w:sz w:val="22"/>
                <w:szCs w:val="22"/>
              </w:rPr>
              <w:t>Áno/Nie</w:t>
            </w:r>
          </w:p>
        </w:tc>
      </w:tr>
      <w:tr w:rsidR="00154B4F" w:rsidRPr="007001F1" w14:paraId="0D3D894D" w14:textId="77777777" w:rsidTr="007261E4">
        <w:trPr>
          <w:trHeight w:val="300"/>
        </w:trPr>
        <w:tc>
          <w:tcPr>
            <w:tcW w:w="3559" w:type="dxa"/>
            <w:gridSpan w:val="2"/>
            <w:shd w:val="clear" w:color="auto" w:fill="auto"/>
            <w:vAlign w:val="center"/>
            <w:hideMark/>
          </w:tcPr>
          <w:p w14:paraId="704BA9B6" w14:textId="77777777"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1BA9046" w14:textId="77777777" w:rsidR="00154B4F" w:rsidRPr="007001F1" w:rsidRDefault="00154B4F" w:rsidP="00154B4F">
            <w:pPr>
              <w:rPr>
                <w:color w:val="000000"/>
              </w:rPr>
            </w:pPr>
            <w:r w:rsidRPr="007001F1">
              <w:rPr>
                <w:color w:val="000000"/>
                <w:sz w:val="22"/>
                <w:szCs w:val="22"/>
              </w:rPr>
              <w:t> </w:t>
            </w:r>
          </w:p>
        </w:tc>
      </w:tr>
      <w:tr w:rsidR="00154B4F" w:rsidRPr="007001F1" w14:paraId="35B116D8" w14:textId="77777777" w:rsidTr="007261E4">
        <w:trPr>
          <w:trHeight w:val="300"/>
        </w:trPr>
        <w:tc>
          <w:tcPr>
            <w:tcW w:w="3559" w:type="dxa"/>
            <w:gridSpan w:val="2"/>
            <w:shd w:val="clear" w:color="auto" w:fill="auto"/>
            <w:vAlign w:val="center"/>
          </w:tcPr>
          <w:p w14:paraId="0CC90779" w14:textId="77777777"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14:paraId="17305ECA" w14:textId="77777777" w:rsidR="00154B4F" w:rsidRPr="007001F1" w:rsidRDefault="00154B4F" w:rsidP="00154B4F">
            <w:pPr>
              <w:rPr>
                <w:color w:val="000000"/>
              </w:rPr>
            </w:pPr>
          </w:p>
        </w:tc>
      </w:tr>
      <w:tr w:rsidR="00154B4F" w:rsidRPr="007001F1" w14:paraId="212D3034" w14:textId="77777777" w:rsidTr="007261E4">
        <w:trPr>
          <w:trHeight w:val="529"/>
        </w:trPr>
        <w:tc>
          <w:tcPr>
            <w:tcW w:w="3559" w:type="dxa"/>
            <w:gridSpan w:val="2"/>
            <w:shd w:val="clear" w:color="auto" w:fill="auto"/>
            <w:vAlign w:val="center"/>
          </w:tcPr>
          <w:p w14:paraId="65C61D6E" w14:textId="77777777"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7C63F14E" w14:textId="77777777" w:rsidR="00154B4F" w:rsidRPr="007001F1" w:rsidRDefault="00154B4F" w:rsidP="00154B4F">
            <w:pPr>
              <w:rPr>
                <w:color w:val="000000"/>
              </w:rPr>
            </w:pPr>
            <w:r w:rsidRPr="007001F1">
              <w:rPr>
                <w:color w:val="000000"/>
                <w:sz w:val="22"/>
                <w:szCs w:val="22"/>
              </w:rPr>
              <w:t>Áno/Nie</w:t>
            </w:r>
          </w:p>
        </w:tc>
      </w:tr>
      <w:tr w:rsidR="00154B4F" w:rsidRPr="007001F1" w14:paraId="2817E518" w14:textId="77777777" w:rsidTr="007261E4">
        <w:trPr>
          <w:trHeight w:val="300"/>
        </w:trPr>
        <w:tc>
          <w:tcPr>
            <w:tcW w:w="3559" w:type="dxa"/>
            <w:gridSpan w:val="2"/>
            <w:shd w:val="clear" w:color="auto" w:fill="auto"/>
            <w:vAlign w:val="center"/>
          </w:tcPr>
          <w:p w14:paraId="5D9EFFE6" w14:textId="77777777"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37CBFF8F" w14:textId="77777777" w:rsidR="00154B4F" w:rsidRPr="007001F1" w:rsidRDefault="00154B4F" w:rsidP="00154B4F">
            <w:pPr>
              <w:rPr>
                <w:color w:val="000000"/>
              </w:rPr>
            </w:pPr>
            <w:r w:rsidRPr="007001F1">
              <w:rPr>
                <w:color w:val="000000"/>
                <w:sz w:val="22"/>
                <w:szCs w:val="22"/>
              </w:rPr>
              <w:t> </w:t>
            </w:r>
          </w:p>
        </w:tc>
      </w:tr>
      <w:tr w:rsidR="00154B4F" w:rsidRPr="007001F1" w14:paraId="4FE8D222" w14:textId="77777777" w:rsidTr="007261E4">
        <w:trPr>
          <w:trHeight w:val="300"/>
        </w:trPr>
        <w:tc>
          <w:tcPr>
            <w:tcW w:w="3559" w:type="dxa"/>
            <w:gridSpan w:val="2"/>
            <w:shd w:val="clear" w:color="auto" w:fill="auto"/>
            <w:vAlign w:val="center"/>
          </w:tcPr>
          <w:p w14:paraId="37BCA2E2" w14:textId="77777777"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5AC197C9" w14:textId="77777777" w:rsidR="00154B4F" w:rsidRPr="007001F1" w:rsidRDefault="00154B4F" w:rsidP="00154B4F">
            <w:pPr>
              <w:rPr>
                <w:color w:val="000000"/>
              </w:rPr>
            </w:pPr>
          </w:p>
        </w:tc>
      </w:tr>
      <w:tr w:rsidR="00154B4F" w:rsidRPr="007001F1" w14:paraId="6DB60A3B" w14:textId="77777777" w:rsidTr="007261E4">
        <w:trPr>
          <w:trHeight w:val="300"/>
        </w:trPr>
        <w:tc>
          <w:tcPr>
            <w:tcW w:w="3559" w:type="dxa"/>
            <w:gridSpan w:val="2"/>
            <w:shd w:val="clear" w:color="auto" w:fill="auto"/>
            <w:vAlign w:val="center"/>
          </w:tcPr>
          <w:p w14:paraId="31D25392" w14:textId="77777777"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6CDCCD1F" w14:textId="77777777" w:rsidR="00154B4F" w:rsidRPr="007001F1" w:rsidRDefault="00154B4F" w:rsidP="00154B4F">
            <w:pPr>
              <w:rPr>
                <w:color w:val="000000"/>
              </w:rPr>
            </w:pPr>
            <w:r w:rsidRPr="007001F1">
              <w:rPr>
                <w:color w:val="000000"/>
                <w:sz w:val="22"/>
                <w:szCs w:val="22"/>
              </w:rPr>
              <w:t>Áno/Nie</w:t>
            </w:r>
          </w:p>
        </w:tc>
      </w:tr>
      <w:tr w:rsidR="00154B4F" w:rsidRPr="007001F1" w14:paraId="666A7F03" w14:textId="77777777" w:rsidTr="007261E4">
        <w:trPr>
          <w:trHeight w:val="300"/>
        </w:trPr>
        <w:tc>
          <w:tcPr>
            <w:tcW w:w="3559" w:type="dxa"/>
            <w:gridSpan w:val="2"/>
            <w:shd w:val="clear" w:color="auto" w:fill="auto"/>
            <w:vAlign w:val="center"/>
          </w:tcPr>
          <w:p w14:paraId="7BB36FE4" w14:textId="77777777"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DD884C7" w14:textId="77777777" w:rsidR="00154B4F" w:rsidRPr="007001F1" w:rsidRDefault="00154B4F" w:rsidP="00154B4F">
            <w:pPr>
              <w:rPr>
                <w:color w:val="000000"/>
              </w:rPr>
            </w:pPr>
          </w:p>
        </w:tc>
      </w:tr>
      <w:tr w:rsidR="00154B4F" w:rsidRPr="007001F1" w14:paraId="12093E43" w14:textId="77777777" w:rsidTr="007261E4">
        <w:trPr>
          <w:trHeight w:val="315"/>
        </w:trPr>
        <w:tc>
          <w:tcPr>
            <w:tcW w:w="582" w:type="dxa"/>
            <w:shd w:val="clear" w:color="000000" w:fill="60497A"/>
            <w:vAlign w:val="center"/>
            <w:hideMark/>
          </w:tcPr>
          <w:p w14:paraId="1E978330"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5908DE6"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5A072A5"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775ADF5B"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7437A7D5"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62E874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63ABE4B" w14:textId="77777777" w:rsidTr="007261E4">
        <w:trPr>
          <w:trHeight w:val="20"/>
        </w:trPr>
        <w:tc>
          <w:tcPr>
            <w:tcW w:w="582" w:type="dxa"/>
            <w:shd w:val="clear" w:color="auto" w:fill="auto"/>
            <w:noWrap/>
            <w:vAlign w:val="center"/>
          </w:tcPr>
          <w:p w14:paraId="07A6470B" w14:textId="77777777"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14:paraId="1100150A" w14:textId="77777777"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14:paraId="4B33E245" w14:textId="77777777" w:rsidR="00154B4F" w:rsidRPr="007001F1" w:rsidRDefault="00154B4F" w:rsidP="00154B4F">
            <w:pPr>
              <w:jc w:val="center"/>
              <w:rPr>
                <w:color w:val="000000"/>
              </w:rPr>
            </w:pPr>
          </w:p>
        </w:tc>
        <w:tc>
          <w:tcPr>
            <w:tcW w:w="567" w:type="dxa"/>
            <w:shd w:val="clear" w:color="auto" w:fill="auto"/>
            <w:vAlign w:val="center"/>
          </w:tcPr>
          <w:p w14:paraId="207C4F67" w14:textId="77777777" w:rsidR="00154B4F" w:rsidRPr="007001F1" w:rsidRDefault="00154B4F" w:rsidP="00154B4F">
            <w:pPr>
              <w:jc w:val="center"/>
              <w:rPr>
                <w:color w:val="000000"/>
              </w:rPr>
            </w:pPr>
          </w:p>
        </w:tc>
        <w:tc>
          <w:tcPr>
            <w:tcW w:w="776" w:type="dxa"/>
            <w:shd w:val="clear" w:color="auto" w:fill="auto"/>
            <w:vAlign w:val="center"/>
          </w:tcPr>
          <w:p w14:paraId="5BFEF031" w14:textId="77777777" w:rsidR="00154B4F" w:rsidRPr="007001F1" w:rsidRDefault="00154B4F" w:rsidP="00154B4F">
            <w:pPr>
              <w:jc w:val="center"/>
              <w:rPr>
                <w:color w:val="000000"/>
              </w:rPr>
            </w:pPr>
          </w:p>
        </w:tc>
        <w:tc>
          <w:tcPr>
            <w:tcW w:w="1775" w:type="dxa"/>
            <w:shd w:val="clear" w:color="auto" w:fill="auto"/>
            <w:vAlign w:val="center"/>
          </w:tcPr>
          <w:p w14:paraId="5E517678" w14:textId="77777777" w:rsidR="00154B4F" w:rsidRPr="007001F1" w:rsidRDefault="00154B4F" w:rsidP="00154B4F">
            <w:pPr>
              <w:jc w:val="center"/>
              <w:rPr>
                <w:color w:val="000000"/>
              </w:rPr>
            </w:pPr>
          </w:p>
        </w:tc>
      </w:tr>
      <w:tr w:rsidR="00530834" w:rsidRPr="007001F1" w14:paraId="6B92F9AF" w14:textId="77777777" w:rsidTr="007261E4">
        <w:trPr>
          <w:trHeight w:val="1521"/>
        </w:trPr>
        <w:tc>
          <w:tcPr>
            <w:tcW w:w="582" w:type="dxa"/>
            <w:vMerge w:val="restart"/>
            <w:shd w:val="clear" w:color="auto" w:fill="auto"/>
            <w:noWrap/>
            <w:vAlign w:val="center"/>
          </w:tcPr>
          <w:p w14:paraId="46A3483E" w14:textId="77777777"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14:paraId="01175C40" w14:textId="77777777"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14:paraId="783AC209"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132DBB8" w14:textId="77777777" w:rsidR="00530834" w:rsidRPr="007001F1" w:rsidRDefault="00530834" w:rsidP="00154B4F">
            <w:pPr>
              <w:jc w:val="center"/>
              <w:rPr>
                <w:color w:val="000000"/>
              </w:rPr>
            </w:pPr>
          </w:p>
        </w:tc>
        <w:tc>
          <w:tcPr>
            <w:tcW w:w="567" w:type="dxa"/>
            <w:shd w:val="clear" w:color="auto" w:fill="auto"/>
            <w:vAlign w:val="center"/>
          </w:tcPr>
          <w:p w14:paraId="1723D805" w14:textId="77777777" w:rsidR="00530834" w:rsidRPr="007001F1" w:rsidRDefault="00530834" w:rsidP="00154B4F">
            <w:pPr>
              <w:jc w:val="center"/>
              <w:rPr>
                <w:color w:val="000000"/>
              </w:rPr>
            </w:pPr>
          </w:p>
        </w:tc>
        <w:tc>
          <w:tcPr>
            <w:tcW w:w="776" w:type="dxa"/>
            <w:shd w:val="clear" w:color="auto" w:fill="auto"/>
            <w:vAlign w:val="center"/>
          </w:tcPr>
          <w:p w14:paraId="5522F7CE" w14:textId="77777777" w:rsidR="00530834" w:rsidRPr="007001F1" w:rsidRDefault="00530834" w:rsidP="00154B4F">
            <w:pPr>
              <w:jc w:val="center"/>
              <w:rPr>
                <w:color w:val="000000"/>
              </w:rPr>
            </w:pPr>
          </w:p>
        </w:tc>
        <w:tc>
          <w:tcPr>
            <w:tcW w:w="1775" w:type="dxa"/>
            <w:shd w:val="clear" w:color="auto" w:fill="auto"/>
            <w:vAlign w:val="center"/>
          </w:tcPr>
          <w:p w14:paraId="398983D3" w14:textId="77777777" w:rsidR="00530834" w:rsidRPr="007001F1" w:rsidRDefault="00530834" w:rsidP="00154B4F">
            <w:pPr>
              <w:jc w:val="center"/>
              <w:rPr>
                <w:color w:val="000000"/>
              </w:rPr>
            </w:pPr>
          </w:p>
        </w:tc>
      </w:tr>
      <w:tr w:rsidR="00530834" w:rsidRPr="007001F1" w14:paraId="62C26A19" w14:textId="77777777" w:rsidTr="007261E4">
        <w:trPr>
          <w:trHeight w:val="1518"/>
        </w:trPr>
        <w:tc>
          <w:tcPr>
            <w:tcW w:w="582" w:type="dxa"/>
            <w:vMerge/>
            <w:shd w:val="clear" w:color="auto" w:fill="auto"/>
            <w:noWrap/>
            <w:vAlign w:val="center"/>
          </w:tcPr>
          <w:p w14:paraId="0081AC15" w14:textId="77777777" w:rsidR="00530834" w:rsidRPr="007001F1" w:rsidRDefault="00530834" w:rsidP="00154B4F">
            <w:pPr>
              <w:jc w:val="center"/>
              <w:rPr>
                <w:color w:val="000000"/>
              </w:rPr>
            </w:pPr>
          </w:p>
        </w:tc>
        <w:tc>
          <w:tcPr>
            <w:tcW w:w="4820" w:type="dxa"/>
            <w:gridSpan w:val="2"/>
            <w:shd w:val="clear" w:color="auto" w:fill="auto"/>
            <w:vAlign w:val="center"/>
          </w:tcPr>
          <w:p w14:paraId="09B35EB3" w14:textId="77777777"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4144ADEE" w14:textId="77777777" w:rsidR="00530834" w:rsidRPr="007001F1" w:rsidRDefault="00530834" w:rsidP="00154B4F">
            <w:pPr>
              <w:jc w:val="center"/>
              <w:rPr>
                <w:color w:val="000000"/>
              </w:rPr>
            </w:pPr>
          </w:p>
        </w:tc>
        <w:tc>
          <w:tcPr>
            <w:tcW w:w="567" w:type="dxa"/>
            <w:shd w:val="clear" w:color="auto" w:fill="auto"/>
            <w:vAlign w:val="center"/>
          </w:tcPr>
          <w:p w14:paraId="02D14B95" w14:textId="77777777" w:rsidR="00530834" w:rsidRPr="007001F1" w:rsidRDefault="00530834" w:rsidP="00154B4F">
            <w:pPr>
              <w:jc w:val="center"/>
              <w:rPr>
                <w:color w:val="000000"/>
              </w:rPr>
            </w:pPr>
          </w:p>
        </w:tc>
        <w:tc>
          <w:tcPr>
            <w:tcW w:w="776" w:type="dxa"/>
            <w:shd w:val="clear" w:color="auto" w:fill="auto"/>
            <w:vAlign w:val="center"/>
          </w:tcPr>
          <w:p w14:paraId="324D5345" w14:textId="77777777" w:rsidR="00530834" w:rsidRPr="007001F1" w:rsidRDefault="00530834" w:rsidP="00154B4F">
            <w:pPr>
              <w:jc w:val="center"/>
              <w:rPr>
                <w:color w:val="000000"/>
              </w:rPr>
            </w:pPr>
          </w:p>
        </w:tc>
        <w:tc>
          <w:tcPr>
            <w:tcW w:w="1775" w:type="dxa"/>
            <w:shd w:val="clear" w:color="auto" w:fill="auto"/>
            <w:vAlign w:val="center"/>
          </w:tcPr>
          <w:p w14:paraId="5B804420" w14:textId="77777777" w:rsidR="00530834" w:rsidRPr="007001F1" w:rsidRDefault="00530834" w:rsidP="00154B4F">
            <w:pPr>
              <w:jc w:val="center"/>
              <w:rPr>
                <w:color w:val="000000"/>
              </w:rPr>
            </w:pPr>
          </w:p>
        </w:tc>
      </w:tr>
      <w:tr w:rsidR="00530834" w:rsidRPr="007001F1" w14:paraId="4F953219" w14:textId="77777777" w:rsidTr="00DA30D4">
        <w:trPr>
          <w:trHeight w:val="1085"/>
        </w:trPr>
        <w:tc>
          <w:tcPr>
            <w:tcW w:w="582" w:type="dxa"/>
            <w:vMerge/>
            <w:shd w:val="clear" w:color="auto" w:fill="auto"/>
            <w:noWrap/>
            <w:vAlign w:val="center"/>
          </w:tcPr>
          <w:p w14:paraId="576D1F31" w14:textId="77777777" w:rsidR="00530834" w:rsidRPr="007001F1" w:rsidRDefault="00530834" w:rsidP="00154B4F">
            <w:pPr>
              <w:jc w:val="center"/>
              <w:rPr>
                <w:color w:val="000000"/>
              </w:rPr>
            </w:pPr>
          </w:p>
        </w:tc>
        <w:tc>
          <w:tcPr>
            <w:tcW w:w="4820" w:type="dxa"/>
            <w:gridSpan w:val="2"/>
            <w:shd w:val="clear" w:color="auto" w:fill="auto"/>
            <w:vAlign w:val="center"/>
          </w:tcPr>
          <w:p w14:paraId="10527A0A" w14:textId="77777777"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7207FF0" w14:textId="77777777" w:rsidR="00530834" w:rsidRPr="007001F1" w:rsidRDefault="00530834" w:rsidP="00154B4F">
            <w:pPr>
              <w:jc w:val="center"/>
              <w:rPr>
                <w:color w:val="000000"/>
              </w:rPr>
            </w:pPr>
          </w:p>
        </w:tc>
        <w:tc>
          <w:tcPr>
            <w:tcW w:w="567" w:type="dxa"/>
            <w:shd w:val="clear" w:color="auto" w:fill="auto"/>
            <w:vAlign w:val="center"/>
          </w:tcPr>
          <w:p w14:paraId="44D8FDC4" w14:textId="77777777" w:rsidR="00530834" w:rsidRPr="007001F1" w:rsidRDefault="00530834" w:rsidP="00154B4F">
            <w:pPr>
              <w:jc w:val="center"/>
              <w:rPr>
                <w:color w:val="000000"/>
              </w:rPr>
            </w:pPr>
          </w:p>
        </w:tc>
        <w:tc>
          <w:tcPr>
            <w:tcW w:w="776" w:type="dxa"/>
            <w:shd w:val="clear" w:color="auto" w:fill="auto"/>
            <w:vAlign w:val="center"/>
          </w:tcPr>
          <w:p w14:paraId="538C3167" w14:textId="77777777" w:rsidR="00530834" w:rsidRPr="007001F1" w:rsidRDefault="00530834" w:rsidP="00154B4F">
            <w:pPr>
              <w:jc w:val="center"/>
              <w:rPr>
                <w:color w:val="000000"/>
              </w:rPr>
            </w:pPr>
          </w:p>
        </w:tc>
        <w:tc>
          <w:tcPr>
            <w:tcW w:w="1775" w:type="dxa"/>
            <w:shd w:val="clear" w:color="auto" w:fill="auto"/>
            <w:vAlign w:val="center"/>
          </w:tcPr>
          <w:p w14:paraId="44501728" w14:textId="77777777" w:rsidR="00530834" w:rsidRPr="007001F1" w:rsidRDefault="00530834" w:rsidP="00154B4F">
            <w:pPr>
              <w:jc w:val="center"/>
              <w:rPr>
                <w:color w:val="000000"/>
              </w:rPr>
            </w:pPr>
          </w:p>
        </w:tc>
      </w:tr>
      <w:tr w:rsidR="00530834" w:rsidRPr="007001F1" w14:paraId="567D3981" w14:textId="77777777" w:rsidTr="00DA30D4">
        <w:trPr>
          <w:trHeight w:val="947"/>
        </w:trPr>
        <w:tc>
          <w:tcPr>
            <w:tcW w:w="582" w:type="dxa"/>
            <w:vMerge/>
            <w:shd w:val="clear" w:color="auto" w:fill="auto"/>
            <w:noWrap/>
            <w:vAlign w:val="center"/>
          </w:tcPr>
          <w:p w14:paraId="29AFB762" w14:textId="77777777" w:rsidR="00530834" w:rsidRPr="007001F1" w:rsidRDefault="00530834" w:rsidP="00154B4F">
            <w:pPr>
              <w:jc w:val="center"/>
              <w:rPr>
                <w:color w:val="000000"/>
              </w:rPr>
            </w:pPr>
          </w:p>
        </w:tc>
        <w:tc>
          <w:tcPr>
            <w:tcW w:w="4820" w:type="dxa"/>
            <w:gridSpan w:val="2"/>
            <w:shd w:val="clear" w:color="auto" w:fill="auto"/>
            <w:vAlign w:val="center"/>
          </w:tcPr>
          <w:p w14:paraId="551AFD52" w14:textId="77777777"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07752103" w14:textId="77777777" w:rsidR="00530834" w:rsidRPr="007001F1" w:rsidRDefault="00530834" w:rsidP="00154B4F">
            <w:pPr>
              <w:jc w:val="center"/>
              <w:rPr>
                <w:color w:val="000000"/>
              </w:rPr>
            </w:pPr>
          </w:p>
        </w:tc>
        <w:tc>
          <w:tcPr>
            <w:tcW w:w="567" w:type="dxa"/>
            <w:shd w:val="clear" w:color="auto" w:fill="auto"/>
            <w:vAlign w:val="center"/>
          </w:tcPr>
          <w:p w14:paraId="33802AFC" w14:textId="77777777" w:rsidR="00530834" w:rsidRPr="007001F1" w:rsidRDefault="00530834" w:rsidP="00154B4F">
            <w:pPr>
              <w:jc w:val="center"/>
              <w:rPr>
                <w:color w:val="000000"/>
              </w:rPr>
            </w:pPr>
          </w:p>
        </w:tc>
        <w:tc>
          <w:tcPr>
            <w:tcW w:w="776" w:type="dxa"/>
            <w:shd w:val="clear" w:color="auto" w:fill="auto"/>
            <w:vAlign w:val="center"/>
          </w:tcPr>
          <w:p w14:paraId="56FDD68B" w14:textId="77777777" w:rsidR="00530834" w:rsidRPr="007001F1" w:rsidRDefault="00530834" w:rsidP="00154B4F">
            <w:pPr>
              <w:jc w:val="center"/>
              <w:rPr>
                <w:color w:val="000000"/>
              </w:rPr>
            </w:pPr>
          </w:p>
        </w:tc>
        <w:tc>
          <w:tcPr>
            <w:tcW w:w="1775" w:type="dxa"/>
            <w:shd w:val="clear" w:color="auto" w:fill="auto"/>
            <w:vAlign w:val="center"/>
          </w:tcPr>
          <w:p w14:paraId="631C79E5" w14:textId="77777777" w:rsidR="00530834" w:rsidRPr="007001F1" w:rsidRDefault="00530834" w:rsidP="00154B4F">
            <w:pPr>
              <w:jc w:val="center"/>
              <w:rPr>
                <w:color w:val="000000"/>
              </w:rPr>
            </w:pPr>
          </w:p>
        </w:tc>
      </w:tr>
      <w:tr w:rsidR="00154B4F" w:rsidRPr="007001F1" w14:paraId="7A2E59CE" w14:textId="77777777" w:rsidTr="007261E4">
        <w:trPr>
          <w:trHeight w:val="20"/>
        </w:trPr>
        <w:tc>
          <w:tcPr>
            <w:tcW w:w="582" w:type="dxa"/>
            <w:shd w:val="clear" w:color="auto" w:fill="auto"/>
            <w:noWrap/>
            <w:vAlign w:val="center"/>
          </w:tcPr>
          <w:p w14:paraId="1D13F89C" w14:textId="77777777"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14:paraId="22353DFC" w14:textId="77777777"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14:paraId="6F97A0B2" w14:textId="77777777" w:rsidR="00154B4F" w:rsidRPr="007001F1" w:rsidRDefault="00154B4F" w:rsidP="00154B4F">
            <w:pPr>
              <w:jc w:val="center"/>
              <w:rPr>
                <w:color w:val="000000"/>
              </w:rPr>
            </w:pPr>
          </w:p>
        </w:tc>
        <w:tc>
          <w:tcPr>
            <w:tcW w:w="567" w:type="dxa"/>
            <w:shd w:val="clear" w:color="auto" w:fill="auto"/>
            <w:vAlign w:val="center"/>
          </w:tcPr>
          <w:p w14:paraId="26FCB6B1" w14:textId="77777777" w:rsidR="00154B4F" w:rsidRPr="007001F1" w:rsidRDefault="00154B4F" w:rsidP="00154B4F">
            <w:pPr>
              <w:jc w:val="center"/>
              <w:rPr>
                <w:color w:val="000000"/>
              </w:rPr>
            </w:pPr>
          </w:p>
        </w:tc>
        <w:tc>
          <w:tcPr>
            <w:tcW w:w="776" w:type="dxa"/>
            <w:shd w:val="clear" w:color="auto" w:fill="auto"/>
            <w:vAlign w:val="center"/>
          </w:tcPr>
          <w:p w14:paraId="47F958AD" w14:textId="77777777" w:rsidR="00154B4F" w:rsidRPr="007001F1" w:rsidRDefault="00154B4F" w:rsidP="00154B4F">
            <w:pPr>
              <w:jc w:val="center"/>
              <w:rPr>
                <w:color w:val="000000"/>
              </w:rPr>
            </w:pPr>
          </w:p>
        </w:tc>
        <w:tc>
          <w:tcPr>
            <w:tcW w:w="1775" w:type="dxa"/>
            <w:shd w:val="clear" w:color="auto" w:fill="auto"/>
            <w:vAlign w:val="center"/>
          </w:tcPr>
          <w:p w14:paraId="43CBBD6A" w14:textId="77777777" w:rsidR="00154B4F" w:rsidRPr="007001F1" w:rsidRDefault="00154B4F" w:rsidP="00154B4F">
            <w:pPr>
              <w:jc w:val="center"/>
              <w:rPr>
                <w:color w:val="000000"/>
              </w:rPr>
            </w:pPr>
          </w:p>
        </w:tc>
      </w:tr>
      <w:tr w:rsidR="00154B4F" w:rsidRPr="007001F1" w14:paraId="7716EE9F" w14:textId="77777777" w:rsidTr="007261E4">
        <w:trPr>
          <w:trHeight w:val="20"/>
        </w:trPr>
        <w:tc>
          <w:tcPr>
            <w:tcW w:w="582" w:type="dxa"/>
            <w:shd w:val="clear" w:color="auto" w:fill="auto"/>
            <w:noWrap/>
            <w:vAlign w:val="center"/>
          </w:tcPr>
          <w:p w14:paraId="5F382CEB" w14:textId="77777777"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14:paraId="09202198" w14:textId="77777777" w:rsidR="00154B4F" w:rsidRPr="007001F1" w:rsidRDefault="00154B4F" w:rsidP="00154B4F">
            <w:pPr>
              <w:jc w:val="both"/>
              <w:rPr>
                <w:color w:val="000000"/>
              </w:rPr>
            </w:pPr>
            <w:r w:rsidRPr="007001F1">
              <w:rPr>
                <w:color w:val="000000"/>
                <w:sz w:val="22"/>
              </w:rPr>
              <w:t xml:space="preserve">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w:t>
            </w:r>
            <w:r w:rsidRPr="007001F1">
              <w:rPr>
                <w:color w:val="000000"/>
                <w:sz w:val="22"/>
              </w:rPr>
              <w:lastRenderedPageBreak/>
              <w:t>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14:paraId="30B57F1D" w14:textId="77777777" w:rsidR="00154B4F" w:rsidRPr="007001F1" w:rsidRDefault="00154B4F" w:rsidP="00154B4F">
            <w:pPr>
              <w:jc w:val="center"/>
              <w:rPr>
                <w:color w:val="000000"/>
              </w:rPr>
            </w:pPr>
          </w:p>
        </w:tc>
        <w:tc>
          <w:tcPr>
            <w:tcW w:w="567" w:type="dxa"/>
            <w:shd w:val="clear" w:color="auto" w:fill="auto"/>
            <w:vAlign w:val="center"/>
          </w:tcPr>
          <w:p w14:paraId="3DDA4C88" w14:textId="77777777" w:rsidR="00154B4F" w:rsidRPr="007001F1" w:rsidRDefault="00154B4F" w:rsidP="00154B4F">
            <w:pPr>
              <w:jc w:val="center"/>
              <w:rPr>
                <w:color w:val="000000"/>
              </w:rPr>
            </w:pPr>
          </w:p>
        </w:tc>
        <w:tc>
          <w:tcPr>
            <w:tcW w:w="776" w:type="dxa"/>
            <w:shd w:val="clear" w:color="auto" w:fill="auto"/>
            <w:vAlign w:val="center"/>
          </w:tcPr>
          <w:p w14:paraId="7AB6E4CE" w14:textId="77777777" w:rsidR="00154B4F" w:rsidRPr="007001F1" w:rsidRDefault="00154B4F" w:rsidP="00154B4F">
            <w:pPr>
              <w:jc w:val="center"/>
              <w:rPr>
                <w:color w:val="000000"/>
              </w:rPr>
            </w:pPr>
          </w:p>
        </w:tc>
        <w:tc>
          <w:tcPr>
            <w:tcW w:w="1775" w:type="dxa"/>
            <w:shd w:val="clear" w:color="auto" w:fill="auto"/>
            <w:vAlign w:val="center"/>
          </w:tcPr>
          <w:p w14:paraId="5574A626" w14:textId="77777777" w:rsidR="00154B4F" w:rsidRPr="007001F1" w:rsidRDefault="00154B4F" w:rsidP="00154B4F">
            <w:pPr>
              <w:jc w:val="center"/>
              <w:rPr>
                <w:color w:val="000000"/>
              </w:rPr>
            </w:pPr>
          </w:p>
        </w:tc>
      </w:tr>
      <w:tr w:rsidR="00154B4F" w:rsidRPr="007001F1" w14:paraId="1C043BB5" w14:textId="77777777" w:rsidTr="007261E4">
        <w:trPr>
          <w:trHeight w:val="20"/>
        </w:trPr>
        <w:tc>
          <w:tcPr>
            <w:tcW w:w="582" w:type="dxa"/>
            <w:shd w:val="clear" w:color="auto" w:fill="auto"/>
            <w:noWrap/>
            <w:vAlign w:val="center"/>
          </w:tcPr>
          <w:p w14:paraId="45CD3C67" w14:textId="77777777"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14:paraId="6D9311F5" w14:textId="77777777"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14:paraId="3E24DC57" w14:textId="77777777" w:rsidR="00154B4F" w:rsidRPr="007001F1" w:rsidRDefault="00154B4F" w:rsidP="00154B4F">
            <w:pPr>
              <w:jc w:val="center"/>
              <w:rPr>
                <w:color w:val="000000"/>
              </w:rPr>
            </w:pPr>
          </w:p>
        </w:tc>
        <w:tc>
          <w:tcPr>
            <w:tcW w:w="567" w:type="dxa"/>
            <w:shd w:val="clear" w:color="auto" w:fill="auto"/>
            <w:vAlign w:val="center"/>
          </w:tcPr>
          <w:p w14:paraId="2725C4A8" w14:textId="77777777" w:rsidR="00154B4F" w:rsidRPr="007001F1" w:rsidRDefault="00154B4F" w:rsidP="00154B4F">
            <w:pPr>
              <w:jc w:val="center"/>
              <w:rPr>
                <w:color w:val="000000"/>
              </w:rPr>
            </w:pPr>
          </w:p>
        </w:tc>
        <w:tc>
          <w:tcPr>
            <w:tcW w:w="776" w:type="dxa"/>
            <w:shd w:val="clear" w:color="auto" w:fill="auto"/>
            <w:vAlign w:val="center"/>
          </w:tcPr>
          <w:p w14:paraId="6EF62CB5" w14:textId="77777777" w:rsidR="00154B4F" w:rsidRPr="007001F1" w:rsidRDefault="00154B4F" w:rsidP="00154B4F">
            <w:pPr>
              <w:jc w:val="center"/>
              <w:rPr>
                <w:color w:val="000000"/>
              </w:rPr>
            </w:pPr>
          </w:p>
        </w:tc>
        <w:tc>
          <w:tcPr>
            <w:tcW w:w="1775" w:type="dxa"/>
            <w:shd w:val="clear" w:color="auto" w:fill="auto"/>
            <w:vAlign w:val="center"/>
          </w:tcPr>
          <w:p w14:paraId="751E0720" w14:textId="77777777" w:rsidR="00154B4F" w:rsidRPr="007001F1" w:rsidRDefault="00154B4F" w:rsidP="00154B4F">
            <w:pPr>
              <w:jc w:val="center"/>
              <w:rPr>
                <w:color w:val="000000"/>
              </w:rPr>
            </w:pPr>
          </w:p>
        </w:tc>
      </w:tr>
      <w:tr w:rsidR="00154B4F" w:rsidRPr="007001F1" w14:paraId="3200F2CA" w14:textId="77777777" w:rsidTr="007261E4">
        <w:trPr>
          <w:trHeight w:val="20"/>
        </w:trPr>
        <w:tc>
          <w:tcPr>
            <w:tcW w:w="582" w:type="dxa"/>
            <w:shd w:val="clear" w:color="auto" w:fill="auto"/>
            <w:noWrap/>
            <w:vAlign w:val="center"/>
          </w:tcPr>
          <w:p w14:paraId="69734393" w14:textId="77777777"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14:paraId="05F460C8" w14:textId="77777777"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14:paraId="0B318E3C" w14:textId="77777777" w:rsidR="00154B4F" w:rsidRPr="007001F1" w:rsidRDefault="00154B4F" w:rsidP="00154B4F">
            <w:pPr>
              <w:jc w:val="center"/>
              <w:rPr>
                <w:color w:val="000000"/>
              </w:rPr>
            </w:pPr>
          </w:p>
        </w:tc>
        <w:tc>
          <w:tcPr>
            <w:tcW w:w="567" w:type="dxa"/>
            <w:shd w:val="clear" w:color="auto" w:fill="auto"/>
            <w:vAlign w:val="center"/>
          </w:tcPr>
          <w:p w14:paraId="072A4268" w14:textId="77777777" w:rsidR="00154B4F" w:rsidRPr="007001F1" w:rsidRDefault="00154B4F" w:rsidP="00154B4F">
            <w:pPr>
              <w:jc w:val="center"/>
              <w:rPr>
                <w:color w:val="000000"/>
              </w:rPr>
            </w:pPr>
          </w:p>
        </w:tc>
        <w:tc>
          <w:tcPr>
            <w:tcW w:w="776" w:type="dxa"/>
            <w:shd w:val="clear" w:color="auto" w:fill="auto"/>
            <w:vAlign w:val="center"/>
          </w:tcPr>
          <w:p w14:paraId="7B424281" w14:textId="77777777" w:rsidR="00154B4F" w:rsidRPr="007001F1" w:rsidRDefault="00154B4F" w:rsidP="00154B4F">
            <w:pPr>
              <w:jc w:val="center"/>
              <w:rPr>
                <w:color w:val="000000"/>
              </w:rPr>
            </w:pPr>
          </w:p>
        </w:tc>
        <w:tc>
          <w:tcPr>
            <w:tcW w:w="1775" w:type="dxa"/>
            <w:shd w:val="clear" w:color="auto" w:fill="auto"/>
            <w:vAlign w:val="center"/>
          </w:tcPr>
          <w:p w14:paraId="37FE4DF1" w14:textId="77777777" w:rsidR="00154B4F" w:rsidRPr="007001F1" w:rsidRDefault="00154B4F" w:rsidP="00154B4F">
            <w:pPr>
              <w:jc w:val="center"/>
              <w:rPr>
                <w:color w:val="000000"/>
              </w:rPr>
            </w:pPr>
          </w:p>
        </w:tc>
      </w:tr>
      <w:tr w:rsidR="00154B4F" w:rsidRPr="007001F1" w14:paraId="56285F26" w14:textId="77777777" w:rsidTr="007261E4">
        <w:trPr>
          <w:trHeight w:val="20"/>
        </w:trPr>
        <w:tc>
          <w:tcPr>
            <w:tcW w:w="582" w:type="dxa"/>
            <w:shd w:val="clear" w:color="auto" w:fill="auto"/>
            <w:noWrap/>
            <w:vAlign w:val="center"/>
          </w:tcPr>
          <w:p w14:paraId="696EF9DC" w14:textId="77777777"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14:paraId="61745BE4" w14:textId="77777777"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47F6140B" w14:textId="77777777" w:rsidR="00154B4F" w:rsidRPr="007001F1" w:rsidRDefault="00154B4F" w:rsidP="00154B4F">
            <w:pPr>
              <w:jc w:val="center"/>
              <w:rPr>
                <w:color w:val="000000"/>
              </w:rPr>
            </w:pPr>
          </w:p>
        </w:tc>
        <w:tc>
          <w:tcPr>
            <w:tcW w:w="567" w:type="dxa"/>
            <w:shd w:val="clear" w:color="auto" w:fill="auto"/>
            <w:vAlign w:val="center"/>
          </w:tcPr>
          <w:p w14:paraId="466BB825" w14:textId="77777777" w:rsidR="00154B4F" w:rsidRPr="007001F1" w:rsidRDefault="00154B4F" w:rsidP="00154B4F">
            <w:pPr>
              <w:jc w:val="center"/>
              <w:rPr>
                <w:color w:val="000000"/>
              </w:rPr>
            </w:pPr>
          </w:p>
        </w:tc>
        <w:tc>
          <w:tcPr>
            <w:tcW w:w="776" w:type="dxa"/>
            <w:shd w:val="clear" w:color="auto" w:fill="auto"/>
            <w:vAlign w:val="center"/>
          </w:tcPr>
          <w:p w14:paraId="2D844E97" w14:textId="77777777" w:rsidR="00154B4F" w:rsidRPr="007001F1" w:rsidRDefault="00154B4F" w:rsidP="00154B4F">
            <w:pPr>
              <w:jc w:val="center"/>
              <w:rPr>
                <w:color w:val="000000"/>
              </w:rPr>
            </w:pPr>
          </w:p>
        </w:tc>
        <w:tc>
          <w:tcPr>
            <w:tcW w:w="1775" w:type="dxa"/>
            <w:shd w:val="clear" w:color="auto" w:fill="auto"/>
            <w:vAlign w:val="center"/>
          </w:tcPr>
          <w:p w14:paraId="47C7C6F4" w14:textId="77777777" w:rsidR="00154B4F" w:rsidRPr="007001F1" w:rsidRDefault="00154B4F" w:rsidP="00154B4F">
            <w:pPr>
              <w:jc w:val="center"/>
              <w:rPr>
                <w:color w:val="000000"/>
              </w:rPr>
            </w:pPr>
          </w:p>
        </w:tc>
      </w:tr>
      <w:tr w:rsidR="00154B4F" w:rsidRPr="007001F1" w14:paraId="678082A6" w14:textId="77777777" w:rsidTr="007261E4">
        <w:trPr>
          <w:trHeight w:val="20"/>
        </w:trPr>
        <w:tc>
          <w:tcPr>
            <w:tcW w:w="582" w:type="dxa"/>
            <w:shd w:val="clear" w:color="auto" w:fill="auto"/>
            <w:noWrap/>
            <w:vAlign w:val="center"/>
          </w:tcPr>
          <w:p w14:paraId="65D70CD8" w14:textId="77777777"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14:paraId="0614A4B9" w14:textId="77777777" w:rsidR="00154B4F" w:rsidRPr="007001F1" w:rsidRDefault="00154B4F" w:rsidP="00073E57">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14:paraId="60FFF00C" w14:textId="77777777" w:rsidR="00154B4F" w:rsidRPr="007001F1" w:rsidRDefault="00154B4F" w:rsidP="00154B4F">
            <w:pPr>
              <w:jc w:val="center"/>
              <w:rPr>
                <w:color w:val="000000"/>
              </w:rPr>
            </w:pPr>
          </w:p>
        </w:tc>
        <w:tc>
          <w:tcPr>
            <w:tcW w:w="567" w:type="dxa"/>
            <w:shd w:val="clear" w:color="auto" w:fill="auto"/>
            <w:vAlign w:val="center"/>
          </w:tcPr>
          <w:p w14:paraId="55A8E7F5" w14:textId="77777777" w:rsidR="00154B4F" w:rsidRPr="007001F1" w:rsidRDefault="00154B4F" w:rsidP="00154B4F">
            <w:pPr>
              <w:jc w:val="center"/>
              <w:rPr>
                <w:color w:val="000000"/>
              </w:rPr>
            </w:pPr>
          </w:p>
        </w:tc>
        <w:tc>
          <w:tcPr>
            <w:tcW w:w="776" w:type="dxa"/>
            <w:shd w:val="clear" w:color="auto" w:fill="auto"/>
            <w:vAlign w:val="center"/>
          </w:tcPr>
          <w:p w14:paraId="4BD7758C" w14:textId="77777777" w:rsidR="00154B4F" w:rsidRPr="007001F1" w:rsidRDefault="00154B4F" w:rsidP="00154B4F">
            <w:pPr>
              <w:jc w:val="center"/>
              <w:rPr>
                <w:color w:val="000000"/>
              </w:rPr>
            </w:pPr>
          </w:p>
        </w:tc>
        <w:tc>
          <w:tcPr>
            <w:tcW w:w="1775" w:type="dxa"/>
            <w:shd w:val="clear" w:color="auto" w:fill="auto"/>
            <w:vAlign w:val="center"/>
          </w:tcPr>
          <w:p w14:paraId="23C56A02" w14:textId="77777777" w:rsidR="00154B4F" w:rsidRPr="007001F1" w:rsidRDefault="00154B4F" w:rsidP="00154B4F">
            <w:pPr>
              <w:jc w:val="center"/>
              <w:rPr>
                <w:color w:val="000000"/>
              </w:rPr>
            </w:pPr>
          </w:p>
        </w:tc>
      </w:tr>
      <w:tr w:rsidR="00B30315" w:rsidRPr="007001F1" w14:paraId="3006F549" w14:textId="77777777" w:rsidTr="007261E4">
        <w:trPr>
          <w:trHeight w:val="20"/>
        </w:trPr>
        <w:tc>
          <w:tcPr>
            <w:tcW w:w="582" w:type="dxa"/>
            <w:shd w:val="clear" w:color="auto" w:fill="auto"/>
            <w:noWrap/>
            <w:vAlign w:val="center"/>
          </w:tcPr>
          <w:p w14:paraId="482115C9" w14:textId="77777777"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14:paraId="384DA70C" w14:textId="77777777"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160E47D6" w14:textId="77777777" w:rsidR="00B30315" w:rsidRPr="007001F1" w:rsidRDefault="00B30315" w:rsidP="00154B4F">
            <w:pPr>
              <w:jc w:val="center"/>
              <w:rPr>
                <w:color w:val="000000"/>
              </w:rPr>
            </w:pPr>
          </w:p>
        </w:tc>
        <w:tc>
          <w:tcPr>
            <w:tcW w:w="567" w:type="dxa"/>
            <w:shd w:val="clear" w:color="auto" w:fill="auto"/>
            <w:vAlign w:val="center"/>
          </w:tcPr>
          <w:p w14:paraId="3CE6935E" w14:textId="77777777" w:rsidR="00B30315" w:rsidRPr="007001F1" w:rsidRDefault="00B30315" w:rsidP="00154B4F">
            <w:pPr>
              <w:jc w:val="center"/>
              <w:rPr>
                <w:color w:val="000000"/>
              </w:rPr>
            </w:pPr>
          </w:p>
        </w:tc>
        <w:tc>
          <w:tcPr>
            <w:tcW w:w="776" w:type="dxa"/>
            <w:shd w:val="clear" w:color="auto" w:fill="auto"/>
            <w:vAlign w:val="center"/>
          </w:tcPr>
          <w:p w14:paraId="74B04095" w14:textId="77777777" w:rsidR="00B30315" w:rsidRPr="007001F1" w:rsidRDefault="00B30315" w:rsidP="00154B4F">
            <w:pPr>
              <w:jc w:val="center"/>
              <w:rPr>
                <w:color w:val="000000"/>
              </w:rPr>
            </w:pPr>
          </w:p>
        </w:tc>
        <w:tc>
          <w:tcPr>
            <w:tcW w:w="1775" w:type="dxa"/>
            <w:shd w:val="clear" w:color="auto" w:fill="auto"/>
            <w:vAlign w:val="center"/>
          </w:tcPr>
          <w:p w14:paraId="28AA8041" w14:textId="77777777" w:rsidR="00B30315" w:rsidRPr="007001F1" w:rsidRDefault="00B30315" w:rsidP="00154B4F">
            <w:pPr>
              <w:jc w:val="center"/>
              <w:rPr>
                <w:color w:val="000000"/>
              </w:rPr>
            </w:pPr>
          </w:p>
        </w:tc>
      </w:tr>
      <w:tr w:rsidR="00530834" w:rsidRPr="007001F1" w14:paraId="14D5E110" w14:textId="77777777" w:rsidTr="00DA30D4">
        <w:trPr>
          <w:trHeight w:val="378"/>
        </w:trPr>
        <w:tc>
          <w:tcPr>
            <w:tcW w:w="582" w:type="dxa"/>
            <w:vMerge w:val="restart"/>
            <w:shd w:val="clear" w:color="auto" w:fill="auto"/>
            <w:noWrap/>
            <w:vAlign w:val="center"/>
          </w:tcPr>
          <w:p w14:paraId="15FCC9CA" w14:textId="77777777"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14:paraId="1DD5FCD0" w14:textId="77777777"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35507468" w14:textId="77777777" w:rsidR="00530834" w:rsidRPr="007001F1" w:rsidRDefault="00530834" w:rsidP="00154B4F">
            <w:pPr>
              <w:jc w:val="center"/>
              <w:rPr>
                <w:color w:val="000000"/>
              </w:rPr>
            </w:pPr>
          </w:p>
        </w:tc>
        <w:tc>
          <w:tcPr>
            <w:tcW w:w="567" w:type="dxa"/>
            <w:shd w:val="clear" w:color="auto" w:fill="auto"/>
            <w:vAlign w:val="center"/>
          </w:tcPr>
          <w:p w14:paraId="6A8E8023" w14:textId="77777777" w:rsidR="00530834" w:rsidRPr="007001F1" w:rsidRDefault="00530834" w:rsidP="00154B4F">
            <w:pPr>
              <w:jc w:val="center"/>
              <w:rPr>
                <w:color w:val="000000"/>
              </w:rPr>
            </w:pPr>
          </w:p>
        </w:tc>
        <w:tc>
          <w:tcPr>
            <w:tcW w:w="776" w:type="dxa"/>
            <w:shd w:val="clear" w:color="auto" w:fill="auto"/>
            <w:vAlign w:val="center"/>
          </w:tcPr>
          <w:p w14:paraId="77D6AE0E" w14:textId="77777777" w:rsidR="00530834" w:rsidRPr="007001F1" w:rsidRDefault="00530834" w:rsidP="00154B4F">
            <w:pPr>
              <w:jc w:val="center"/>
              <w:rPr>
                <w:color w:val="000000"/>
              </w:rPr>
            </w:pPr>
          </w:p>
        </w:tc>
        <w:tc>
          <w:tcPr>
            <w:tcW w:w="1775" w:type="dxa"/>
            <w:shd w:val="clear" w:color="auto" w:fill="auto"/>
            <w:vAlign w:val="center"/>
          </w:tcPr>
          <w:p w14:paraId="01E04C25" w14:textId="77777777" w:rsidR="00530834" w:rsidRPr="007001F1" w:rsidRDefault="00530834" w:rsidP="00154B4F">
            <w:pPr>
              <w:jc w:val="center"/>
              <w:rPr>
                <w:color w:val="000000"/>
              </w:rPr>
            </w:pPr>
          </w:p>
        </w:tc>
      </w:tr>
      <w:tr w:rsidR="00530834" w:rsidRPr="007001F1" w14:paraId="1172F665" w14:textId="77777777" w:rsidTr="007261E4">
        <w:trPr>
          <w:trHeight w:val="845"/>
        </w:trPr>
        <w:tc>
          <w:tcPr>
            <w:tcW w:w="582" w:type="dxa"/>
            <w:vMerge/>
            <w:shd w:val="clear" w:color="auto" w:fill="auto"/>
            <w:noWrap/>
            <w:vAlign w:val="center"/>
          </w:tcPr>
          <w:p w14:paraId="6C27F070" w14:textId="77777777" w:rsidR="00530834" w:rsidRPr="007001F1" w:rsidRDefault="00530834" w:rsidP="00154B4F">
            <w:pPr>
              <w:jc w:val="center"/>
              <w:rPr>
                <w:color w:val="000000"/>
              </w:rPr>
            </w:pPr>
          </w:p>
        </w:tc>
        <w:tc>
          <w:tcPr>
            <w:tcW w:w="4820" w:type="dxa"/>
            <w:gridSpan w:val="2"/>
            <w:shd w:val="clear" w:color="auto" w:fill="auto"/>
            <w:vAlign w:val="center"/>
          </w:tcPr>
          <w:p w14:paraId="533FF06C" w14:textId="77777777"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14:paraId="56F74343" w14:textId="77777777" w:rsidR="00530834" w:rsidRPr="007001F1" w:rsidRDefault="00530834" w:rsidP="00154B4F">
            <w:pPr>
              <w:jc w:val="center"/>
              <w:rPr>
                <w:color w:val="000000"/>
              </w:rPr>
            </w:pPr>
          </w:p>
        </w:tc>
        <w:tc>
          <w:tcPr>
            <w:tcW w:w="567" w:type="dxa"/>
            <w:shd w:val="clear" w:color="auto" w:fill="auto"/>
            <w:vAlign w:val="center"/>
          </w:tcPr>
          <w:p w14:paraId="66DC4DFC" w14:textId="77777777" w:rsidR="00530834" w:rsidRPr="007001F1" w:rsidRDefault="00530834" w:rsidP="00154B4F">
            <w:pPr>
              <w:jc w:val="center"/>
              <w:rPr>
                <w:color w:val="000000"/>
              </w:rPr>
            </w:pPr>
          </w:p>
        </w:tc>
        <w:tc>
          <w:tcPr>
            <w:tcW w:w="776" w:type="dxa"/>
            <w:shd w:val="clear" w:color="auto" w:fill="auto"/>
            <w:vAlign w:val="center"/>
          </w:tcPr>
          <w:p w14:paraId="2CA8A4EC" w14:textId="77777777" w:rsidR="00530834" w:rsidRPr="007001F1" w:rsidRDefault="00530834" w:rsidP="00154B4F">
            <w:pPr>
              <w:jc w:val="center"/>
              <w:rPr>
                <w:color w:val="000000"/>
              </w:rPr>
            </w:pPr>
          </w:p>
        </w:tc>
        <w:tc>
          <w:tcPr>
            <w:tcW w:w="1775" w:type="dxa"/>
            <w:shd w:val="clear" w:color="auto" w:fill="auto"/>
            <w:vAlign w:val="center"/>
          </w:tcPr>
          <w:p w14:paraId="5CCBCC8C" w14:textId="77777777" w:rsidR="00530834" w:rsidRPr="007001F1" w:rsidRDefault="00530834" w:rsidP="00154B4F">
            <w:pPr>
              <w:jc w:val="center"/>
              <w:rPr>
                <w:color w:val="000000"/>
              </w:rPr>
            </w:pPr>
          </w:p>
        </w:tc>
      </w:tr>
      <w:tr w:rsidR="00154B4F" w:rsidRPr="007001F1" w14:paraId="0250AD80" w14:textId="77777777" w:rsidTr="007261E4">
        <w:trPr>
          <w:trHeight w:val="20"/>
        </w:trPr>
        <w:tc>
          <w:tcPr>
            <w:tcW w:w="582" w:type="dxa"/>
            <w:shd w:val="clear" w:color="auto" w:fill="auto"/>
            <w:noWrap/>
            <w:vAlign w:val="center"/>
          </w:tcPr>
          <w:p w14:paraId="02634AE0" w14:textId="77777777"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14:paraId="363C201C" w14:textId="77777777"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3BA89682" w14:textId="77777777" w:rsidR="00154B4F" w:rsidRPr="007001F1" w:rsidRDefault="00154B4F" w:rsidP="00154B4F">
            <w:pPr>
              <w:jc w:val="center"/>
              <w:rPr>
                <w:color w:val="000000"/>
              </w:rPr>
            </w:pPr>
          </w:p>
        </w:tc>
        <w:tc>
          <w:tcPr>
            <w:tcW w:w="567" w:type="dxa"/>
            <w:shd w:val="clear" w:color="auto" w:fill="auto"/>
            <w:vAlign w:val="center"/>
          </w:tcPr>
          <w:p w14:paraId="4DA2DCE1" w14:textId="77777777" w:rsidR="00154B4F" w:rsidRPr="007001F1" w:rsidRDefault="00154B4F" w:rsidP="00154B4F">
            <w:pPr>
              <w:jc w:val="center"/>
              <w:rPr>
                <w:color w:val="000000"/>
              </w:rPr>
            </w:pPr>
          </w:p>
        </w:tc>
        <w:tc>
          <w:tcPr>
            <w:tcW w:w="776" w:type="dxa"/>
            <w:shd w:val="clear" w:color="auto" w:fill="auto"/>
            <w:vAlign w:val="center"/>
          </w:tcPr>
          <w:p w14:paraId="7C0093E7" w14:textId="77777777" w:rsidR="00154B4F" w:rsidRPr="007001F1" w:rsidRDefault="00154B4F" w:rsidP="00154B4F">
            <w:pPr>
              <w:jc w:val="center"/>
              <w:rPr>
                <w:color w:val="000000"/>
              </w:rPr>
            </w:pPr>
          </w:p>
        </w:tc>
        <w:tc>
          <w:tcPr>
            <w:tcW w:w="1775" w:type="dxa"/>
            <w:shd w:val="clear" w:color="auto" w:fill="auto"/>
            <w:vAlign w:val="center"/>
          </w:tcPr>
          <w:p w14:paraId="3D3701E6" w14:textId="77777777" w:rsidR="00154B4F" w:rsidRPr="007001F1" w:rsidRDefault="00154B4F" w:rsidP="00154B4F">
            <w:pPr>
              <w:jc w:val="center"/>
              <w:rPr>
                <w:color w:val="000000"/>
              </w:rPr>
            </w:pPr>
          </w:p>
        </w:tc>
      </w:tr>
      <w:tr w:rsidR="00F57BCB" w:rsidRPr="007001F1" w14:paraId="3E05D1E5" w14:textId="77777777" w:rsidTr="007261E4">
        <w:trPr>
          <w:trHeight w:val="20"/>
        </w:trPr>
        <w:tc>
          <w:tcPr>
            <w:tcW w:w="582" w:type="dxa"/>
            <w:shd w:val="clear" w:color="auto" w:fill="auto"/>
            <w:noWrap/>
            <w:vAlign w:val="center"/>
          </w:tcPr>
          <w:p w14:paraId="6C1CABEA" w14:textId="77777777"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14:paraId="22FC147E" w14:textId="77777777"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3BAAE025" w14:textId="77777777" w:rsidR="00F57BCB" w:rsidRPr="007001F1" w:rsidRDefault="00F57BCB" w:rsidP="00154B4F">
            <w:pPr>
              <w:jc w:val="center"/>
              <w:rPr>
                <w:color w:val="000000"/>
              </w:rPr>
            </w:pPr>
          </w:p>
        </w:tc>
        <w:tc>
          <w:tcPr>
            <w:tcW w:w="567" w:type="dxa"/>
            <w:shd w:val="clear" w:color="auto" w:fill="auto"/>
            <w:vAlign w:val="center"/>
          </w:tcPr>
          <w:p w14:paraId="2565B207" w14:textId="77777777" w:rsidR="00F57BCB" w:rsidRPr="007001F1" w:rsidRDefault="00F57BCB" w:rsidP="00154B4F">
            <w:pPr>
              <w:jc w:val="center"/>
              <w:rPr>
                <w:color w:val="000000"/>
              </w:rPr>
            </w:pPr>
          </w:p>
        </w:tc>
        <w:tc>
          <w:tcPr>
            <w:tcW w:w="776" w:type="dxa"/>
            <w:shd w:val="clear" w:color="auto" w:fill="auto"/>
            <w:vAlign w:val="center"/>
          </w:tcPr>
          <w:p w14:paraId="496B6E11" w14:textId="77777777" w:rsidR="00F57BCB" w:rsidRPr="007001F1" w:rsidRDefault="00F57BCB" w:rsidP="00154B4F">
            <w:pPr>
              <w:jc w:val="center"/>
              <w:rPr>
                <w:color w:val="000000"/>
              </w:rPr>
            </w:pPr>
          </w:p>
        </w:tc>
        <w:tc>
          <w:tcPr>
            <w:tcW w:w="1775" w:type="dxa"/>
            <w:shd w:val="clear" w:color="auto" w:fill="auto"/>
            <w:vAlign w:val="center"/>
          </w:tcPr>
          <w:p w14:paraId="396A4C81" w14:textId="77777777" w:rsidR="00F57BCB" w:rsidRPr="007001F1" w:rsidRDefault="00F57BCB" w:rsidP="00154B4F">
            <w:pPr>
              <w:jc w:val="center"/>
              <w:rPr>
                <w:color w:val="000000"/>
              </w:rPr>
            </w:pPr>
          </w:p>
        </w:tc>
      </w:tr>
      <w:tr w:rsidR="00154B4F" w:rsidRPr="007001F1" w14:paraId="071459B9" w14:textId="77777777" w:rsidTr="007261E4">
        <w:trPr>
          <w:trHeight w:val="20"/>
        </w:trPr>
        <w:tc>
          <w:tcPr>
            <w:tcW w:w="582" w:type="dxa"/>
            <w:shd w:val="clear" w:color="auto" w:fill="auto"/>
            <w:noWrap/>
            <w:vAlign w:val="center"/>
          </w:tcPr>
          <w:p w14:paraId="005220A7" w14:textId="77777777"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9BB4DB4" w14:textId="77777777"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1A0E495" w14:textId="77777777" w:rsidR="00154B4F" w:rsidRPr="007001F1" w:rsidRDefault="00154B4F" w:rsidP="00154B4F">
            <w:pPr>
              <w:jc w:val="center"/>
              <w:rPr>
                <w:color w:val="000000"/>
              </w:rPr>
            </w:pPr>
          </w:p>
        </w:tc>
        <w:tc>
          <w:tcPr>
            <w:tcW w:w="567" w:type="dxa"/>
            <w:shd w:val="clear" w:color="auto" w:fill="auto"/>
            <w:vAlign w:val="center"/>
          </w:tcPr>
          <w:p w14:paraId="246E0976" w14:textId="77777777" w:rsidR="00154B4F" w:rsidRPr="007001F1" w:rsidRDefault="00154B4F" w:rsidP="00154B4F">
            <w:pPr>
              <w:jc w:val="center"/>
              <w:rPr>
                <w:color w:val="000000"/>
              </w:rPr>
            </w:pPr>
          </w:p>
        </w:tc>
        <w:tc>
          <w:tcPr>
            <w:tcW w:w="776" w:type="dxa"/>
            <w:shd w:val="clear" w:color="auto" w:fill="auto"/>
            <w:vAlign w:val="center"/>
          </w:tcPr>
          <w:p w14:paraId="2C6DCBD6" w14:textId="77777777" w:rsidR="00154B4F" w:rsidRPr="007001F1" w:rsidRDefault="00154B4F" w:rsidP="00154B4F">
            <w:pPr>
              <w:jc w:val="center"/>
              <w:rPr>
                <w:color w:val="000000"/>
              </w:rPr>
            </w:pPr>
          </w:p>
        </w:tc>
        <w:tc>
          <w:tcPr>
            <w:tcW w:w="1775" w:type="dxa"/>
            <w:shd w:val="clear" w:color="auto" w:fill="auto"/>
            <w:vAlign w:val="center"/>
          </w:tcPr>
          <w:p w14:paraId="0B318DAA" w14:textId="77777777" w:rsidR="00154B4F" w:rsidRPr="007001F1" w:rsidRDefault="00154B4F" w:rsidP="00154B4F">
            <w:pPr>
              <w:jc w:val="center"/>
              <w:rPr>
                <w:color w:val="000000"/>
              </w:rPr>
            </w:pPr>
          </w:p>
        </w:tc>
      </w:tr>
      <w:tr w:rsidR="00154B4F" w:rsidRPr="007001F1" w14:paraId="561DC8E9" w14:textId="77777777" w:rsidTr="007261E4">
        <w:trPr>
          <w:trHeight w:val="300"/>
        </w:trPr>
        <w:tc>
          <w:tcPr>
            <w:tcW w:w="3559" w:type="dxa"/>
            <w:gridSpan w:val="2"/>
            <w:shd w:val="clear" w:color="auto" w:fill="auto"/>
            <w:vAlign w:val="center"/>
            <w:hideMark/>
          </w:tcPr>
          <w:p w14:paraId="32C2D311"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85"/>
              <w:t>2</w:t>
            </w:r>
            <w:r w:rsidRPr="007001F1">
              <w:rPr>
                <w:b/>
                <w:bCs/>
                <w:sz w:val="22"/>
                <w:szCs w:val="22"/>
              </w:rPr>
              <w:t>:</w:t>
            </w:r>
          </w:p>
        </w:tc>
        <w:tc>
          <w:tcPr>
            <w:tcW w:w="5528" w:type="dxa"/>
            <w:gridSpan w:val="5"/>
            <w:shd w:val="clear" w:color="auto" w:fill="auto"/>
            <w:vAlign w:val="center"/>
            <w:hideMark/>
          </w:tcPr>
          <w:p w14:paraId="77280A3D" w14:textId="77777777" w:rsidR="00154B4F" w:rsidRPr="007001F1" w:rsidRDefault="00154B4F" w:rsidP="00154B4F">
            <w:pPr>
              <w:rPr>
                <w:color w:val="000000"/>
              </w:rPr>
            </w:pPr>
            <w:r w:rsidRPr="007001F1">
              <w:rPr>
                <w:color w:val="000000"/>
                <w:sz w:val="22"/>
                <w:szCs w:val="22"/>
              </w:rPr>
              <w:t> </w:t>
            </w:r>
          </w:p>
        </w:tc>
      </w:tr>
      <w:tr w:rsidR="00154B4F" w:rsidRPr="007001F1" w14:paraId="00CAD435" w14:textId="77777777" w:rsidTr="007261E4">
        <w:trPr>
          <w:trHeight w:val="300"/>
        </w:trPr>
        <w:tc>
          <w:tcPr>
            <w:tcW w:w="3559" w:type="dxa"/>
            <w:gridSpan w:val="2"/>
            <w:shd w:val="clear" w:color="auto" w:fill="auto"/>
            <w:vAlign w:val="center"/>
            <w:hideMark/>
          </w:tcPr>
          <w:p w14:paraId="4FB16B22"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6467E50B" w14:textId="77777777" w:rsidR="00154B4F" w:rsidRPr="007001F1" w:rsidRDefault="00154B4F" w:rsidP="00154B4F">
            <w:pPr>
              <w:rPr>
                <w:color w:val="000000"/>
              </w:rPr>
            </w:pPr>
            <w:r w:rsidRPr="007001F1">
              <w:rPr>
                <w:color w:val="000000"/>
                <w:sz w:val="22"/>
                <w:szCs w:val="22"/>
              </w:rPr>
              <w:t> </w:t>
            </w:r>
          </w:p>
        </w:tc>
      </w:tr>
      <w:tr w:rsidR="00154B4F" w:rsidRPr="007001F1" w14:paraId="115FCAFD" w14:textId="77777777" w:rsidTr="007261E4">
        <w:trPr>
          <w:trHeight w:val="300"/>
        </w:trPr>
        <w:tc>
          <w:tcPr>
            <w:tcW w:w="3559" w:type="dxa"/>
            <w:gridSpan w:val="2"/>
            <w:shd w:val="clear" w:color="000000" w:fill="FFFFFF"/>
            <w:vAlign w:val="center"/>
            <w:hideMark/>
          </w:tcPr>
          <w:p w14:paraId="003B9660"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9049F4C" w14:textId="77777777" w:rsidR="00154B4F" w:rsidRPr="007001F1" w:rsidRDefault="00154B4F" w:rsidP="00154B4F">
            <w:pPr>
              <w:rPr>
                <w:color w:val="000000"/>
              </w:rPr>
            </w:pPr>
            <w:r w:rsidRPr="007001F1">
              <w:rPr>
                <w:color w:val="000000"/>
                <w:sz w:val="22"/>
                <w:szCs w:val="22"/>
              </w:rPr>
              <w:t> </w:t>
            </w:r>
          </w:p>
        </w:tc>
      </w:tr>
      <w:tr w:rsidR="00154B4F" w:rsidRPr="007001F1" w14:paraId="1312DFE8" w14:textId="77777777" w:rsidTr="007261E4">
        <w:trPr>
          <w:trHeight w:val="300"/>
        </w:trPr>
        <w:tc>
          <w:tcPr>
            <w:tcW w:w="9087" w:type="dxa"/>
            <w:gridSpan w:val="7"/>
            <w:shd w:val="clear" w:color="auto" w:fill="auto"/>
            <w:noWrap/>
            <w:vAlign w:val="bottom"/>
            <w:hideMark/>
          </w:tcPr>
          <w:p w14:paraId="22FB059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8057726" w14:textId="77777777" w:rsidTr="007261E4">
        <w:trPr>
          <w:trHeight w:val="300"/>
        </w:trPr>
        <w:tc>
          <w:tcPr>
            <w:tcW w:w="3559" w:type="dxa"/>
            <w:gridSpan w:val="2"/>
            <w:shd w:val="clear" w:color="000000" w:fill="FFFFFF"/>
            <w:vAlign w:val="center"/>
            <w:hideMark/>
          </w:tcPr>
          <w:p w14:paraId="56247D8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6"/>
              <w:t>3</w:t>
            </w:r>
            <w:r w:rsidRPr="007001F1">
              <w:rPr>
                <w:b/>
                <w:bCs/>
                <w:sz w:val="22"/>
                <w:szCs w:val="22"/>
              </w:rPr>
              <w:t>:</w:t>
            </w:r>
          </w:p>
        </w:tc>
        <w:tc>
          <w:tcPr>
            <w:tcW w:w="5528" w:type="dxa"/>
            <w:gridSpan w:val="5"/>
            <w:shd w:val="clear" w:color="auto" w:fill="auto"/>
            <w:vAlign w:val="center"/>
            <w:hideMark/>
          </w:tcPr>
          <w:p w14:paraId="50F0915D" w14:textId="77777777" w:rsidR="00154B4F" w:rsidRPr="007001F1" w:rsidRDefault="00154B4F" w:rsidP="00154B4F">
            <w:pPr>
              <w:rPr>
                <w:color w:val="000000"/>
              </w:rPr>
            </w:pPr>
            <w:r w:rsidRPr="007001F1">
              <w:rPr>
                <w:color w:val="000000"/>
                <w:sz w:val="22"/>
                <w:szCs w:val="22"/>
              </w:rPr>
              <w:t> </w:t>
            </w:r>
          </w:p>
        </w:tc>
      </w:tr>
      <w:tr w:rsidR="00154B4F" w:rsidRPr="007001F1" w14:paraId="0FEBBE26" w14:textId="77777777" w:rsidTr="007261E4">
        <w:trPr>
          <w:trHeight w:val="300"/>
        </w:trPr>
        <w:tc>
          <w:tcPr>
            <w:tcW w:w="3559" w:type="dxa"/>
            <w:gridSpan w:val="2"/>
            <w:shd w:val="clear" w:color="000000" w:fill="FFFFFF"/>
            <w:vAlign w:val="center"/>
            <w:hideMark/>
          </w:tcPr>
          <w:p w14:paraId="44B8C8E4"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7FFFB5BB" w14:textId="77777777" w:rsidR="00154B4F" w:rsidRPr="007001F1" w:rsidRDefault="00154B4F" w:rsidP="00154B4F">
            <w:pPr>
              <w:rPr>
                <w:color w:val="000000"/>
              </w:rPr>
            </w:pPr>
            <w:r w:rsidRPr="007001F1">
              <w:rPr>
                <w:color w:val="000000"/>
                <w:sz w:val="22"/>
                <w:szCs w:val="22"/>
              </w:rPr>
              <w:t> </w:t>
            </w:r>
          </w:p>
        </w:tc>
      </w:tr>
    </w:tbl>
    <w:p w14:paraId="61EA6AFB" w14:textId="77777777" w:rsidR="00DA30D4" w:rsidRDefault="00DA30D4">
      <w:pPr>
        <w:spacing w:after="160" w:line="259" w:lineRule="auto"/>
      </w:pPr>
    </w:p>
    <w:p w14:paraId="7916FB58" w14:textId="77777777"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2B85346" w14:textId="77777777" w:rsidTr="003D4C35">
        <w:trPr>
          <w:trHeight w:val="645"/>
        </w:trPr>
        <w:tc>
          <w:tcPr>
            <w:tcW w:w="9087" w:type="dxa"/>
            <w:gridSpan w:val="7"/>
            <w:shd w:val="clear" w:color="000000" w:fill="60497A"/>
            <w:vAlign w:val="center"/>
            <w:hideMark/>
          </w:tcPr>
          <w:p w14:paraId="01B548D9" w14:textId="77777777" w:rsidR="00A90F26" w:rsidRPr="007001F1" w:rsidRDefault="00A90F26" w:rsidP="00A90F2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5975"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5975"/>
          </w:p>
        </w:tc>
      </w:tr>
      <w:tr w:rsidR="00A90F26" w:rsidRPr="007001F1" w14:paraId="29C79BEE" w14:textId="77777777" w:rsidTr="003D4C35">
        <w:trPr>
          <w:trHeight w:val="330"/>
        </w:trPr>
        <w:tc>
          <w:tcPr>
            <w:tcW w:w="9087" w:type="dxa"/>
            <w:gridSpan w:val="7"/>
            <w:shd w:val="clear" w:color="auto" w:fill="auto"/>
            <w:vAlign w:val="center"/>
            <w:hideMark/>
          </w:tcPr>
          <w:p w14:paraId="145F5EE1" w14:textId="77777777"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14:paraId="2C7BD6AC" w14:textId="77777777" w:rsidTr="003D4C35">
        <w:trPr>
          <w:trHeight w:val="300"/>
        </w:trPr>
        <w:tc>
          <w:tcPr>
            <w:tcW w:w="3559" w:type="dxa"/>
            <w:gridSpan w:val="2"/>
            <w:shd w:val="clear" w:color="auto" w:fill="auto"/>
            <w:vAlign w:val="center"/>
            <w:hideMark/>
          </w:tcPr>
          <w:p w14:paraId="69B5CA28" w14:textId="77777777"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14:paraId="7E19526B" w14:textId="77777777" w:rsidR="00A90F26" w:rsidRPr="007001F1" w:rsidRDefault="00A90F26" w:rsidP="0023087C">
            <w:pPr>
              <w:rPr>
                <w:color w:val="000000"/>
              </w:rPr>
            </w:pPr>
            <w:r w:rsidRPr="007001F1">
              <w:rPr>
                <w:color w:val="000000"/>
                <w:sz w:val="22"/>
                <w:szCs w:val="22"/>
              </w:rPr>
              <w:t> </w:t>
            </w:r>
          </w:p>
        </w:tc>
      </w:tr>
      <w:tr w:rsidR="00A90F26" w:rsidRPr="007001F1" w14:paraId="5ABDA698" w14:textId="77777777" w:rsidTr="003D4C35">
        <w:trPr>
          <w:trHeight w:val="660"/>
        </w:trPr>
        <w:tc>
          <w:tcPr>
            <w:tcW w:w="3559" w:type="dxa"/>
            <w:gridSpan w:val="2"/>
            <w:shd w:val="clear" w:color="auto" w:fill="auto"/>
            <w:vAlign w:val="center"/>
            <w:hideMark/>
          </w:tcPr>
          <w:p w14:paraId="25E74B72" w14:textId="77777777"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3546086A" w14:textId="77777777" w:rsidR="00A90F26" w:rsidRPr="007001F1" w:rsidRDefault="00A90F26" w:rsidP="0023087C">
            <w:pPr>
              <w:rPr>
                <w:color w:val="000000"/>
              </w:rPr>
            </w:pPr>
            <w:r w:rsidRPr="007001F1">
              <w:rPr>
                <w:color w:val="000000"/>
                <w:sz w:val="22"/>
                <w:szCs w:val="22"/>
              </w:rPr>
              <w:t> </w:t>
            </w:r>
          </w:p>
        </w:tc>
      </w:tr>
      <w:tr w:rsidR="00A90F26" w:rsidRPr="007001F1" w14:paraId="5EB7B479" w14:textId="77777777" w:rsidTr="003D4C35">
        <w:trPr>
          <w:trHeight w:val="330"/>
        </w:trPr>
        <w:tc>
          <w:tcPr>
            <w:tcW w:w="9087" w:type="dxa"/>
            <w:gridSpan w:val="7"/>
            <w:shd w:val="clear" w:color="auto" w:fill="auto"/>
            <w:vAlign w:val="center"/>
            <w:hideMark/>
          </w:tcPr>
          <w:p w14:paraId="38ACF820" w14:textId="77777777"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14:paraId="6D184E97" w14:textId="77777777" w:rsidTr="003D4C35">
        <w:trPr>
          <w:trHeight w:val="330"/>
        </w:trPr>
        <w:tc>
          <w:tcPr>
            <w:tcW w:w="3559" w:type="dxa"/>
            <w:gridSpan w:val="2"/>
            <w:shd w:val="clear" w:color="auto" w:fill="auto"/>
            <w:vAlign w:val="center"/>
            <w:hideMark/>
          </w:tcPr>
          <w:p w14:paraId="48935F6C" w14:textId="77777777"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8C0876D" w14:textId="77777777" w:rsidR="00A90F26" w:rsidRPr="007001F1" w:rsidRDefault="00A90F26" w:rsidP="0023087C">
            <w:pPr>
              <w:rPr>
                <w:color w:val="000000"/>
              </w:rPr>
            </w:pPr>
            <w:r w:rsidRPr="007001F1">
              <w:rPr>
                <w:color w:val="000000"/>
                <w:sz w:val="22"/>
                <w:szCs w:val="22"/>
              </w:rPr>
              <w:t> </w:t>
            </w:r>
          </w:p>
        </w:tc>
      </w:tr>
      <w:tr w:rsidR="00A90F26" w:rsidRPr="007001F1" w14:paraId="46D10634" w14:textId="77777777" w:rsidTr="003D4C35">
        <w:trPr>
          <w:trHeight w:val="300"/>
        </w:trPr>
        <w:tc>
          <w:tcPr>
            <w:tcW w:w="3559" w:type="dxa"/>
            <w:gridSpan w:val="2"/>
            <w:shd w:val="clear" w:color="auto" w:fill="auto"/>
            <w:vAlign w:val="center"/>
            <w:hideMark/>
          </w:tcPr>
          <w:p w14:paraId="588BE992" w14:textId="77777777"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14:paraId="0A8C637A" w14:textId="77777777" w:rsidR="00A90F26" w:rsidRPr="007001F1" w:rsidRDefault="00A90F26" w:rsidP="0023087C">
            <w:pPr>
              <w:rPr>
                <w:color w:val="000000"/>
              </w:rPr>
            </w:pPr>
            <w:r w:rsidRPr="007001F1">
              <w:rPr>
                <w:color w:val="000000"/>
                <w:sz w:val="22"/>
                <w:szCs w:val="22"/>
              </w:rPr>
              <w:t> </w:t>
            </w:r>
          </w:p>
        </w:tc>
      </w:tr>
      <w:tr w:rsidR="00A90F26" w:rsidRPr="007001F1" w14:paraId="7A4A7E19" w14:textId="77777777" w:rsidTr="003D4C35">
        <w:trPr>
          <w:trHeight w:val="300"/>
        </w:trPr>
        <w:tc>
          <w:tcPr>
            <w:tcW w:w="3559" w:type="dxa"/>
            <w:gridSpan w:val="2"/>
            <w:shd w:val="clear" w:color="auto" w:fill="auto"/>
            <w:vAlign w:val="center"/>
            <w:hideMark/>
          </w:tcPr>
          <w:p w14:paraId="5BE7CC49" w14:textId="77777777"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694ECBA" w14:textId="77777777" w:rsidR="00A90F26" w:rsidRPr="007001F1" w:rsidRDefault="00A90F26" w:rsidP="0023087C">
            <w:pPr>
              <w:rPr>
                <w:color w:val="000000"/>
              </w:rPr>
            </w:pPr>
            <w:r w:rsidRPr="007001F1">
              <w:rPr>
                <w:color w:val="000000"/>
                <w:sz w:val="22"/>
                <w:szCs w:val="22"/>
              </w:rPr>
              <w:t> </w:t>
            </w:r>
          </w:p>
        </w:tc>
      </w:tr>
      <w:tr w:rsidR="00A90F26" w:rsidRPr="007001F1" w14:paraId="1580A5EB" w14:textId="77777777" w:rsidTr="003D4C35">
        <w:trPr>
          <w:trHeight w:val="300"/>
        </w:trPr>
        <w:tc>
          <w:tcPr>
            <w:tcW w:w="3559" w:type="dxa"/>
            <w:gridSpan w:val="2"/>
            <w:shd w:val="clear" w:color="auto" w:fill="auto"/>
            <w:vAlign w:val="center"/>
            <w:hideMark/>
          </w:tcPr>
          <w:p w14:paraId="16D47FD1" w14:textId="77777777"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383CC8" w14:textId="77777777" w:rsidR="00A90F26" w:rsidRPr="007001F1" w:rsidRDefault="00A90F26" w:rsidP="0023087C">
            <w:pPr>
              <w:rPr>
                <w:color w:val="000000"/>
              </w:rPr>
            </w:pPr>
            <w:r w:rsidRPr="007001F1">
              <w:rPr>
                <w:color w:val="000000"/>
                <w:sz w:val="22"/>
                <w:szCs w:val="22"/>
              </w:rPr>
              <w:t> </w:t>
            </w:r>
          </w:p>
        </w:tc>
      </w:tr>
      <w:tr w:rsidR="00A90F26" w:rsidRPr="007001F1" w14:paraId="0DD67482" w14:textId="77777777" w:rsidTr="003D4C35">
        <w:trPr>
          <w:trHeight w:val="330"/>
        </w:trPr>
        <w:tc>
          <w:tcPr>
            <w:tcW w:w="9087" w:type="dxa"/>
            <w:gridSpan w:val="7"/>
            <w:shd w:val="clear" w:color="auto" w:fill="auto"/>
            <w:vAlign w:val="center"/>
            <w:hideMark/>
          </w:tcPr>
          <w:p w14:paraId="0369D329" w14:textId="77777777"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14:paraId="3FF3830E" w14:textId="77777777" w:rsidTr="003D4C35">
        <w:trPr>
          <w:trHeight w:val="300"/>
        </w:trPr>
        <w:tc>
          <w:tcPr>
            <w:tcW w:w="3559" w:type="dxa"/>
            <w:gridSpan w:val="2"/>
            <w:shd w:val="clear" w:color="auto" w:fill="auto"/>
            <w:vAlign w:val="center"/>
            <w:hideMark/>
          </w:tcPr>
          <w:p w14:paraId="774063EF" w14:textId="77777777"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7C46B750" w14:textId="77777777"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14:paraId="13C80F4C" w14:textId="77777777" w:rsidTr="003D4C35">
        <w:trPr>
          <w:trHeight w:val="960"/>
        </w:trPr>
        <w:tc>
          <w:tcPr>
            <w:tcW w:w="3559" w:type="dxa"/>
            <w:gridSpan w:val="2"/>
            <w:shd w:val="clear" w:color="auto" w:fill="auto"/>
            <w:vAlign w:val="center"/>
            <w:hideMark/>
          </w:tcPr>
          <w:p w14:paraId="7BF787D3" w14:textId="77777777" w:rsidR="00A90F26" w:rsidRPr="007001F1" w:rsidRDefault="00A90F26" w:rsidP="0023087C">
            <w:pPr>
              <w:rPr>
                <w:color w:val="000000"/>
              </w:rPr>
            </w:pPr>
            <w:r w:rsidRPr="007001F1">
              <w:rPr>
                <w:color w:val="000000"/>
                <w:sz w:val="22"/>
                <w:szCs w:val="22"/>
              </w:rPr>
              <w:t xml:space="preserve">Bola zmena zmluvy vykonaná na základe priameho </w:t>
            </w:r>
          </w:p>
          <w:p w14:paraId="62229E64" w14:textId="77777777"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65233C2A" w14:textId="77777777" w:rsidR="00A90F26" w:rsidRPr="007001F1" w:rsidRDefault="00A90F26" w:rsidP="0023087C">
            <w:pPr>
              <w:rPr>
                <w:color w:val="000000"/>
              </w:rPr>
            </w:pPr>
            <w:r w:rsidRPr="007001F1">
              <w:rPr>
                <w:color w:val="000000"/>
                <w:sz w:val="22"/>
                <w:szCs w:val="22"/>
              </w:rPr>
              <w:t>Áno/Nie</w:t>
            </w:r>
          </w:p>
        </w:tc>
      </w:tr>
      <w:tr w:rsidR="00A90F26" w:rsidRPr="007001F1" w14:paraId="022DBACF" w14:textId="77777777" w:rsidTr="003D4C35">
        <w:trPr>
          <w:trHeight w:val="300"/>
        </w:trPr>
        <w:tc>
          <w:tcPr>
            <w:tcW w:w="3559" w:type="dxa"/>
            <w:gridSpan w:val="2"/>
            <w:shd w:val="clear" w:color="auto" w:fill="auto"/>
            <w:vAlign w:val="center"/>
          </w:tcPr>
          <w:p w14:paraId="7CFF89A2" w14:textId="77777777"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72500070" w14:textId="77777777" w:rsidR="00A90F26" w:rsidRPr="007001F1" w:rsidRDefault="00A90F26" w:rsidP="0023087C">
            <w:pPr>
              <w:rPr>
                <w:color w:val="000000"/>
              </w:rPr>
            </w:pPr>
            <w:r w:rsidRPr="007001F1">
              <w:rPr>
                <w:color w:val="000000"/>
                <w:sz w:val="22"/>
                <w:szCs w:val="22"/>
              </w:rPr>
              <w:t>Áno/Nie</w:t>
            </w:r>
          </w:p>
        </w:tc>
      </w:tr>
      <w:tr w:rsidR="004D0B9F" w:rsidRPr="007001F1" w14:paraId="6C2BE2D3" w14:textId="77777777" w:rsidTr="003D4C35">
        <w:trPr>
          <w:trHeight w:val="300"/>
        </w:trPr>
        <w:tc>
          <w:tcPr>
            <w:tcW w:w="3559" w:type="dxa"/>
            <w:gridSpan w:val="2"/>
            <w:shd w:val="clear" w:color="auto" w:fill="auto"/>
            <w:vAlign w:val="center"/>
          </w:tcPr>
          <w:p w14:paraId="2F643CE4" w14:textId="77777777"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380B852" w14:textId="77777777" w:rsidR="004D0B9F" w:rsidRPr="007001F1" w:rsidRDefault="004D0B9F" w:rsidP="0023087C">
            <w:pPr>
              <w:rPr>
                <w:color w:val="000000"/>
              </w:rPr>
            </w:pPr>
          </w:p>
        </w:tc>
      </w:tr>
      <w:tr w:rsidR="00A90F26" w:rsidRPr="007001F1" w14:paraId="7DA91A7F" w14:textId="77777777" w:rsidTr="003D4C35">
        <w:trPr>
          <w:trHeight w:val="300"/>
        </w:trPr>
        <w:tc>
          <w:tcPr>
            <w:tcW w:w="3559" w:type="dxa"/>
            <w:gridSpan w:val="2"/>
            <w:shd w:val="clear" w:color="auto" w:fill="auto"/>
            <w:vAlign w:val="center"/>
            <w:hideMark/>
          </w:tcPr>
          <w:p w14:paraId="6AA9ABF7" w14:textId="77777777"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14:paraId="0A37118E" w14:textId="77777777" w:rsidR="00A90F26" w:rsidRPr="007001F1" w:rsidRDefault="00A90F26" w:rsidP="0023087C">
            <w:pPr>
              <w:rPr>
                <w:color w:val="000000"/>
              </w:rPr>
            </w:pPr>
            <w:r w:rsidRPr="007001F1">
              <w:rPr>
                <w:color w:val="000000"/>
                <w:sz w:val="22"/>
                <w:szCs w:val="22"/>
              </w:rPr>
              <w:t> </w:t>
            </w:r>
          </w:p>
        </w:tc>
      </w:tr>
      <w:tr w:rsidR="00A90F26" w:rsidRPr="007001F1" w14:paraId="6205AF15" w14:textId="77777777" w:rsidTr="003D4C35">
        <w:trPr>
          <w:trHeight w:val="300"/>
        </w:trPr>
        <w:tc>
          <w:tcPr>
            <w:tcW w:w="3559" w:type="dxa"/>
            <w:gridSpan w:val="2"/>
            <w:shd w:val="clear" w:color="auto" w:fill="auto"/>
            <w:vAlign w:val="center"/>
            <w:hideMark/>
          </w:tcPr>
          <w:p w14:paraId="5B6A76E4" w14:textId="77777777"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14:paraId="1E5FF34E" w14:textId="77777777" w:rsidR="00A90F26" w:rsidRPr="007001F1" w:rsidRDefault="00A90F26" w:rsidP="0023087C">
            <w:pPr>
              <w:rPr>
                <w:color w:val="000000"/>
              </w:rPr>
            </w:pPr>
            <w:r w:rsidRPr="007001F1">
              <w:rPr>
                <w:color w:val="000000"/>
                <w:sz w:val="22"/>
                <w:szCs w:val="22"/>
              </w:rPr>
              <w:t> </w:t>
            </w:r>
          </w:p>
        </w:tc>
      </w:tr>
      <w:tr w:rsidR="00A90F26" w:rsidRPr="007001F1" w14:paraId="7329ED38" w14:textId="77777777" w:rsidTr="003D4C35">
        <w:trPr>
          <w:trHeight w:val="300"/>
        </w:trPr>
        <w:tc>
          <w:tcPr>
            <w:tcW w:w="3559" w:type="dxa"/>
            <w:gridSpan w:val="2"/>
            <w:shd w:val="clear" w:color="auto" w:fill="auto"/>
            <w:vAlign w:val="center"/>
            <w:hideMark/>
          </w:tcPr>
          <w:p w14:paraId="0F1A97DE" w14:textId="77777777"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14:paraId="0A40CDF5" w14:textId="77777777" w:rsidR="00A90F26" w:rsidRPr="007001F1" w:rsidRDefault="00A90F26" w:rsidP="0023087C">
            <w:pPr>
              <w:rPr>
                <w:color w:val="000000"/>
              </w:rPr>
            </w:pPr>
            <w:r w:rsidRPr="007001F1">
              <w:rPr>
                <w:color w:val="000000"/>
                <w:sz w:val="22"/>
                <w:szCs w:val="22"/>
              </w:rPr>
              <w:t> </w:t>
            </w:r>
          </w:p>
        </w:tc>
      </w:tr>
      <w:tr w:rsidR="00A90F26" w:rsidRPr="007001F1" w14:paraId="3ED87F5D" w14:textId="77777777" w:rsidTr="003D4C35">
        <w:trPr>
          <w:trHeight w:val="300"/>
        </w:trPr>
        <w:tc>
          <w:tcPr>
            <w:tcW w:w="3559" w:type="dxa"/>
            <w:gridSpan w:val="2"/>
            <w:shd w:val="clear" w:color="auto" w:fill="auto"/>
            <w:vAlign w:val="center"/>
            <w:hideMark/>
          </w:tcPr>
          <w:p w14:paraId="2A7E668B" w14:textId="77777777"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E30BD3C" w14:textId="77777777" w:rsidR="00A90F26" w:rsidRPr="007001F1" w:rsidRDefault="00A90F26" w:rsidP="0023087C">
            <w:pPr>
              <w:rPr>
                <w:color w:val="000000"/>
              </w:rPr>
            </w:pPr>
            <w:r w:rsidRPr="007001F1">
              <w:rPr>
                <w:color w:val="000000"/>
                <w:sz w:val="22"/>
                <w:szCs w:val="22"/>
              </w:rPr>
              <w:t> </w:t>
            </w:r>
          </w:p>
        </w:tc>
      </w:tr>
      <w:tr w:rsidR="00A90F26" w:rsidRPr="007001F1" w14:paraId="272EC357" w14:textId="77777777" w:rsidTr="003D4C35">
        <w:trPr>
          <w:trHeight w:val="300"/>
        </w:trPr>
        <w:tc>
          <w:tcPr>
            <w:tcW w:w="3559" w:type="dxa"/>
            <w:gridSpan w:val="2"/>
            <w:shd w:val="clear" w:color="auto" w:fill="auto"/>
            <w:vAlign w:val="center"/>
            <w:hideMark/>
          </w:tcPr>
          <w:p w14:paraId="129AE117" w14:textId="77777777"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AB9DBB6" w14:textId="77777777" w:rsidR="00A90F26" w:rsidRPr="007001F1" w:rsidRDefault="00A90F26" w:rsidP="0023087C">
            <w:pPr>
              <w:rPr>
                <w:color w:val="000000"/>
              </w:rPr>
            </w:pPr>
            <w:r w:rsidRPr="007001F1">
              <w:rPr>
                <w:color w:val="000000"/>
                <w:sz w:val="22"/>
                <w:szCs w:val="22"/>
              </w:rPr>
              <w:t> </w:t>
            </w:r>
          </w:p>
        </w:tc>
      </w:tr>
      <w:tr w:rsidR="00A90F26" w:rsidRPr="007001F1" w14:paraId="43CA458A" w14:textId="77777777" w:rsidTr="003D4C35">
        <w:trPr>
          <w:trHeight w:val="300"/>
        </w:trPr>
        <w:tc>
          <w:tcPr>
            <w:tcW w:w="3559" w:type="dxa"/>
            <w:gridSpan w:val="2"/>
            <w:shd w:val="clear" w:color="auto" w:fill="auto"/>
            <w:vAlign w:val="center"/>
          </w:tcPr>
          <w:p w14:paraId="48089B80" w14:textId="77777777"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0D424E80" w14:textId="77777777" w:rsidR="00A90F26" w:rsidRPr="007001F1" w:rsidRDefault="00A90F26" w:rsidP="0023087C">
            <w:pPr>
              <w:rPr>
                <w:color w:val="000000"/>
              </w:rPr>
            </w:pPr>
            <w:r w:rsidRPr="007001F1">
              <w:rPr>
                <w:color w:val="000000"/>
                <w:sz w:val="22"/>
                <w:szCs w:val="22"/>
              </w:rPr>
              <w:t> </w:t>
            </w:r>
          </w:p>
        </w:tc>
      </w:tr>
      <w:tr w:rsidR="00A90F26" w:rsidRPr="007001F1" w14:paraId="54DE582F" w14:textId="77777777" w:rsidTr="003D4C35">
        <w:trPr>
          <w:trHeight w:val="300"/>
        </w:trPr>
        <w:tc>
          <w:tcPr>
            <w:tcW w:w="3559" w:type="dxa"/>
            <w:gridSpan w:val="2"/>
            <w:shd w:val="clear" w:color="auto" w:fill="auto"/>
            <w:vAlign w:val="center"/>
            <w:hideMark/>
          </w:tcPr>
          <w:p w14:paraId="41DA8C16" w14:textId="77777777"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783CF05F" w14:textId="77777777" w:rsidR="00A90F26" w:rsidRPr="007001F1" w:rsidRDefault="00A90F26" w:rsidP="0023087C">
            <w:pPr>
              <w:rPr>
                <w:color w:val="000000"/>
              </w:rPr>
            </w:pPr>
            <w:r w:rsidRPr="007001F1">
              <w:rPr>
                <w:color w:val="000000"/>
                <w:sz w:val="22"/>
                <w:szCs w:val="22"/>
              </w:rPr>
              <w:t> </w:t>
            </w:r>
          </w:p>
        </w:tc>
      </w:tr>
      <w:tr w:rsidR="00A90F26" w:rsidRPr="007001F1" w14:paraId="58E1E581" w14:textId="77777777" w:rsidTr="003D4C35">
        <w:trPr>
          <w:trHeight w:val="1200"/>
        </w:trPr>
        <w:tc>
          <w:tcPr>
            <w:tcW w:w="3559" w:type="dxa"/>
            <w:gridSpan w:val="2"/>
            <w:shd w:val="clear" w:color="auto" w:fill="auto"/>
            <w:vAlign w:val="center"/>
            <w:hideMark/>
          </w:tcPr>
          <w:p w14:paraId="70E9DDA9" w14:textId="77777777"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56E98D63" w14:textId="77777777" w:rsidR="00A90F26" w:rsidRPr="007001F1" w:rsidRDefault="00A90F26" w:rsidP="0023087C">
            <w:pPr>
              <w:rPr>
                <w:color w:val="000000"/>
              </w:rPr>
            </w:pPr>
            <w:r w:rsidRPr="007001F1">
              <w:rPr>
                <w:color w:val="000000"/>
                <w:sz w:val="22"/>
                <w:szCs w:val="22"/>
              </w:rPr>
              <w:t> </w:t>
            </w:r>
          </w:p>
        </w:tc>
      </w:tr>
      <w:tr w:rsidR="00A90F26" w:rsidRPr="007001F1" w14:paraId="0923EEC8" w14:textId="77777777" w:rsidTr="003D4C35">
        <w:trPr>
          <w:trHeight w:val="300"/>
        </w:trPr>
        <w:tc>
          <w:tcPr>
            <w:tcW w:w="3559" w:type="dxa"/>
            <w:gridSpan w:val="2"/>
            <w:shd w:val="clear" w:color="auto" w:fill="auto"/>
            <w:vAlign w:val="center"/>
            <w:hideMark/>
          </w:tcPr>
          <w:p w14:paraId="6D2E7E32" w14:textId="77777777"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2BAC396E" w14:textId="77777777" w:rsidR="00A90F26" w:rsidRPr="007001F1" w:rsidRDefault="00A90F26" w:rsidP="0023087C">
            <w:pPr>
              <w:rPr>
                <w:color w:val="000000"/>
              </w:rPr>
            </w:pPr>
            <w:r w:rsidRPr="007001F1">
              <w:rPr>
                <w:color w:val="000000"/>
                <w:sz w:val="22"/>
                <w:szCs w:val="22"/>
              </w:rPr>
              <w:t>Áno/Nie</w:t>
            </w:r>
          </w:p>
        </w:tc>
      </w:tr>
      <w:tr w:rsidR="00A90F26" w:rsidRPr="007001F1" w14:paraId="5DCB6DC5" w14:textId="77777777" w:rsidTr="003D4C35">
        <w:trPr>
          <w:trHeight w:val="300"/>
        </w:trPr>
        <w:tc>
          <w:tcPr>
            <w:tcW w:w="3559" w:type="dxa"/>
            <w:gridSpan w:val="2"/>
            <w:shd w:val="clear" w:color="auto" w:fill="auto"/>
            <w:vAlign w:val="center"/>
            <w:hideMark/>
          </w:tcPr>
          <w:p w14:paraId="428C1C83" w14:textId="77777777"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42EADBA" w14:textId="77777777" w:rsidR="00A90F26" w:rsidRPr="007001F1" w:rsidRDefault="00A90F26" w:rsidP="0023087C">
            <w:pPr>
              <w:rPr>
                <w:color w:val="000000"/>
              </w:rPr>
            </w:pPr>
            <w:r w:rsidRPr="007001F1">
              <w:rPr>
                <w:color w:val="000000"/>
                <w:sz w:val="22"/>
                <w:szCs w:val="22"/>
              </w:rPr>
              <w:t> </w:t>
            </w:r>
          </w:p>
        </w:tc>
      </w:tr>
      <w:tr w:rsidR="00A90F26" w:rsidRPr="007001F1" w14:paraId="014EEC81" w14:textId="77777777" w:rsidTr="003D4C35">
        <w:trPr>
          <w:trHeight w:val="300"/>
        </w:trPr>
        <w:tc>
          <w:tcPr>
            <w:tcW w:w="3559" w:type="dxa"/>
            <w:gridSpan w:val="2"/>
            <w:shd w:val="clear" w:color="auto" w:fill="auto"/>
            <w:vAlign w:val="center"/>
            <w:hideMark/>
          </w:tcPr>
          <w:p w14:paraId="603EF70E" w14:textId="77777777"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6A98C1C7" w14:textId="77777777" w:rsidR="00A90F26" w:rsidRPr="007001F1" w:rsidRDefault="00A90F26" w:rsidP="0023087C">
            <w:pPr>
              <w:rPr>
                <w:color w:val="000000"/>
              </w:rPr>
            </w:pPr>
            <w:r w:rsidRPr="007001F1">
              <w:rPr>
                <w:color w:val="000000"/>
                <w:sz w:val="22"/>
                <w:szCs w:val="22"/>
              </w:rPr>
              <w:t> </w:t>
            </w:r>
          </w:p>
        </w:tc>
      </w:tr>
      <w:tr w:rsidR="00A90F26" w:rsidRPr="007001F1" w14:paraId="5D93A46F" w14:textId="77777777" w:rsidTr="003D4C35">
        <w:trPr>
          <w:trHeight w:val="300"/>
        </w:trPr>
        <w:tc>
          <w:tcPr>
            <w:tcW w:w="3559" w:type="dxa"/>
            <w:gridSpan w:val="2"/>
            <w:shd w:val="clear" w:color="auto" w:fill="auto"/>
            <w:vAlign w:val="center"/>
            <w:hideMark/>
          </w:tcPr>
          <w:p w14:paraId="4BD3B1FB" w14:textId="77777777"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135FCEF7" w14:textId="77777777" w:rsidR="00A90F26" w:rsidRPr="007001F1" w:rsidRDefault="00A90F26" w:rsidP="0023087C">
            <w:pPr>
              <w:rPr>
                <w:color w:val="000000"/>
              </w:rPr>
            </w:pPr>
            <w:r w:rsidRPr="007001F1">
              <w:rPr>
                <w:color w:val="000000"/>
                <w:sz w:val="22"/>
                <w:szCs w:val="22"/>
              </w:rPr>
              <w:t>Áno/Nie</w:t>
            </w:r>
          </w:p>
        </w:tc>
      </w:tr>
      <w:tr w:rsidR="00A90F26" w:rsidRPr="007001F1" w14:paraId="4D78847E" w14:textId="77777777" w:rsidTr="003D4C35">
        <w:trPr>
          <w:trHeight w:val="300"/>
        </w:trPr>
        <w:tc>
          <w:tcPr>
            <w:tcW w:w="3559" w:type="dxa"/>
            <w:gridSpan w:val="2"/>
            <w:shd w:val="clear" w:color="auto" w:fill="auto"/>
            <w:vAlign w:val="center"/>
            <w:hideMark/>
          </w:tcPr>
          <w:p w14:paraId="041813D7" w14:textId="77777777"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ABDC698" w14:textId="77777777" w:rsidR="00A90F26" w:rsidRPr="007001F1" w:rsidRDefault="00A90F26" w:rsidP="0023087C">
            <w:pPr>
              <w:rPr>
                <w:color w:val="000000"/>
              </w:rPr>
            </w:pPr>
            <w:r w:rsidRPr="007001F1">
              <w:rPr>
                <w:color w:val="000000"/>
                <w:sz w:val="22"/>
                <w:szCs w:val="22"/>
              </w:rPr>
              <w:t> </w:t>
            </w:r>
          </w:p>
        </w:tc>
      </w:tr>
      <w:tr w:rsidR="00A90F26" w:rsidRPr="007001F1" w14:paraId="55A0924D" w14:textId="77777777" w:rsidTr="003D4C35">
        <w:trPr>
          <w:trHeight w:val="300"/>
        </w:trPr>
        <w:tc>
          <w:tcPr>
            <w:tcW w:w="3559" w:type="dxa"/>
            <w:gridSpan w:val="2"/>
            <w:shd w:val="clear" w:color="auto" w:fill="auto"/>
            <w:vAlign w:val="center"/>
          </w:tcPr>
          <w:p w14:paraId="237FB65C" w14:textId="77777777" w:rsidR="00A90F26" w:rsidRPr="007001F1" w:rsidRDefault="00A90F26" w:rsidP="0023087C">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14:paraId="7583A011" w14:textId="77777777" w:rsidR="00A90F26" w:rsidRPr="007001F1" w:rsidRDefault="00A90F26" w:rsidP="0023087C">
            <w:pPr>
              <w:rPr>
                <w:color w:val="000000"/>
              </w:rPr>
            </w:pPr>
          </w:p>
        </w:tc>
      </w:tr>
      <w:tr w:rsidR="00A90F26" w:rsidRPr="007001F1" w14:paraId="1B78C4D3" w14:textId="77777777" w:rsidTr="003D4C35">
        <w:trPr>
          <w:trHeight w:val="529"/>
        </w:trPr>
        <w:tc>
          <w:tcPr>
            <w:tcW w:w="3559" w:type="dxa"/>
            <w:gridSpan w:val="2"/>
            <w:shd w:val="clear" w:color="auto" w:fill="auto"/>
            <w:vAlign w:val="center"/>
          </w:tcPr>
          <w:p w14:paraId="0C1983FE" w14:textId="77777777"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49E96FF4" w14:textId="77777777" w:rsidR="00A90F26" w:rsidRPr="007001F1" w:rsidRDefault="00A90F26" w:rsidP="0023087C">
            <w:pPr>
              <w:rPr>
                <w:color w:val="000000"/>
              </w:rPr>
            </w:pPr>
            <w:r w:rsidRPr="007001F1">
              <w:rPr>
                <w:color w:val="000000"/>
                <w:sz w:val="22"/>
                <w:szCs w:val="22"/>
              </w:rPr>
              <w:t>Áno/Nie</w:t>
            </w:r>
          </w:p>
        </w:tc>
      </w:tr>
      <w:tr w:rsidR="00A90F26" w:rsidRPr="007001F1" w14:paraId="6728BAE0" w14:textId="77777777" w:rsidTr="003D4C35">
        <w:trPr>
          <w:trHeight w:val="300"/>
        </w:trPr>
        <w:tc>
          <w:tcPr>
            <w:tcW w:w="3559" w:type="dxa"/>
            <w:gridSpan w:val="2"/>
            <w:shd w:val="clear" w:color="auto" w:fill="auto"/>
            <w:vAlign w:val="center"/>
          </w:tcPr>
          <w:p w14:paraId="03239CAF" w14:textId="77777777"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083EAABD" w14:textId="77777777" w:rsidR="00A90F26" w:rsidRPr="007001F1" w:rsidRDefault="00A90F26" w:rsidP="0023087C">
            <w:pPr>
              <w:rPr>
                <w:color w:val="000000"/>
              </w:rPr>
            </w:pPr>
            <w:r w:rsidRPr="007001F1">
              <w:rPr>
                <w:color w:val="000000"/>
                <w:sz w:val="22"/>
                <w:szCs w:val="22"/>
              </w:rPr>
              <w:t> </w:t>
            </w:r>
          </w:p>
        </w:tc>
      </w:tr>
      <w:tr w:rsidR="00A90F26" w:rsidRPr="007001F1" w14:paraId="381123A4" w14:textId="77777777" w:rsidTr="003D4C35">
        <w:trPr>
          <w:trHeight w:val="300"/>
        </w:trPr>
        <w:tc>
          <w:tcPr>
            <w:tcW w:w="3559" w:type="dxa"/>
            <w:gridSpan w:val="2"/>
            <w:shd w:val="clear" w:color="auto" w:fill="auto"/>
            <w:vAlign w:val="center"/>
          </w:tcPr>
          <w:p w14:paraId="20960646" w14:textId="77777777"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367B6CFE" w14:textId="77777777" w:rsidR="00A90F26" w:rsidRPr="007001F1" w:rsidRDefault="00A90F26" w:rsidP="0023087C">
            <w:pPr>
              <w:rPr>
                <w:color w:val="000000"/>
              </w:rPr>
            </w:pPr>
          </w:p>
        </w:tc>
      </w:tr>
      <w:tr w:rsidR="00A90F26" w:rsidRPr="007001F1" w14:paraId="2D5A4B7A" w14:textId="77777777" w:rsidTr="003D4C35">
        <w:trPr>
          <w:trHeight w:val="300"/>
        </w:trPr>
        <w:tc>
          <w:tcPr>
            <w:tcW w:w="3559" w:type="dxa"/>
            <w:gridSpan w:val="2"/>
            <w:shd w:val="clear" w:color="auto" w:fill="auto"/>
            <w:vAlign w:val="center"/>
          </w:tcPr>
          <w:p w14:paraId="04911C7B" w14:textId="77777777"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4DFE3C40" w14:textId="77777777" w:rsidR="00A90F26" w:rsidRPr="007001F1" w:rsidRDefault="00A90F26" w:rsidP="0023087C">
            <w:pPr>
              <w:rPr>
                <w:color w:val="000000"/>
              </w:rPr>
            </w:pPr>
            <w:r w:rsidRPr="007001F1">
              <w:rPr>
                <w:color w:val="000000"/>
                <w:sz w:val="22"/>
                <w:szCs w:val="22"/>
              </w:rPr>
              <w:t>Áno/Nie</w:t>
            </w:r>
          </w:p>
        </w:tc>
      </w:tr>
      <w:tr w:rsidR="00A90F26" w:rsidRPr="007001F1" w14:paraId="1FDB8C0F" w14:textId="77777777" w:rsidTr="003D4C35">
        <w:trPr>
          <w:trHeight w:val="300"/>
        </w:trPr>
        <w:tc>
          <w:tcPr>
            <w:tcW w:w="3559" w:type="dxa"/>
            <w:gridSpan w:val="2"/>
            <w:shd w:val="clear" w:color="auto" w:fill="auto"/>
            <w:vAlign w:val="center"/>
          </w:tcPr>
          <w:p w14:paraId="7C0E5432" w14:textId="77777777"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4CC0E9F0" w14:textId="77777777" w:rsidR="00A90F26" w:rsidRPr="007001F1" w:rsidRDefault="00A90F26" w:rsidP="0023087C">
            <w:pPr>
              <w:rPr>
                <w:color w:val="000000"/>
              </w:rPr>
            </w:pPr>
          </w:p>
        </w:tc>
      </w:tr>
      <w:tr w:rsidR="00A90F26" w:rsidRPr="007001F1" w14:paraId="06DD9C60" w14:textId="77777777" w:rsidTr="003D4C35">
        <w:trPr>
          <w:trHeight w:val="315"/>
        </w:trPr>
        <w:tc>
          <w:tcPr>
            <w:tcW w:w="582" w:type="dxa"/>
            <w:shd w:val="clear" w:color="000000" w:fill="60497A"/>
            <w:vAlign w:val="center"/>
            <w:hideMark/>
          </w:tcPr>
          <w:p w14:paraId="4498D631" w14:textId="77777777"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5DFF3A" w14:textId="77777777"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151D59" w14:textId="77777777"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14:paraId="7813D1E5" w14:textId="77777777"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14:paraId="2B6833FB" w14:textId="77777777"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79EEC57" w14:textId="77777777" w:rsidR="00A90F26" w:rsidRPr="007001F1" w:rsidRDefault="00A90F26" w:rsidP="0023087C">
            <w:pPr>
              <w:jc w:val="center"/>
              <w:rPr>
                <w:b/>
                <w:bCs/>
                <w:color w:val="FFFFFF"/>
              </w:rPr>
            </w:pPr>
            <w:r w:rsidRPr="007001F1">
              <w:rPr>
                <w:b/>
                <w:bCs/>
                <w:color w:val="FFFFFF"/>
                <w:sz w:val="22"/>
                <w:szCs w:val="22"/>
              </w:rPr>
              <w:t>Poznámka</w:t>
            </w:r>
          </w:p>
        </w:tc>
      </w:tr>
      <w:tr w:rsidR="00A90F26" w:rsidRPr="007001F1" w14:paraId="43CFBDE9" w14:textId="77777777" w:rsidTr="003D4C35">
        <w:trPr>
          <w:trHeight w:val="20"/>
        </w:trPr>
        <w:tc>
          <w:tcPr>
            <w:tcW w:w="582" w:type="dxa"/>
            <w:shd w:val="clear" w:color="auto" w:fill="auto"/>
            <w:noWrap/>
            <w:vAlign w:val="center"/>
          </w:tcPr>
          <w:p w14:paraId="7EC4CF62" w14:textId="77777777"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14:paraId="5F54F1DD" w14:textId="77777777"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14:paraId="58CF9083" w14:textId="77777777" w:rsidR="00A90F26" w:rsidRPr="007001F1" w:rsidRDefault="00A90F26" w:rsidP="0023087C">
            <w:pPr>
              <w:jc w:val="center"/>
              <w:rPr>
                <w:color w:val="000000"/>
              </w:rPr>
            </w:pPr>
          </w:p>
        </w:tc>
        <w:tc>
          <w:tcPr>
            <w:tcW w:w="567" w:type="dxa"/>
            <w:shd w:val="clear" w:color="auto" w:fill="auto"/>
            <w:vAlign w:val="center"/>
          </w:tcPr>
          <w:p w14:paraId="2DE7DAA4" w14:textId="77777777" w:rsidR="00A90F26" w:rsidRPr="007001F1" w:rsidRDefault="00A90F26" w:rsidP="0023087C">
            <w:pPr>
              <w:jc w:val="center"/>
              <w:rPr>
                <w:color w:val="000000"/>
              </w:rPr>
            </w:pPr>
          </w:p>
        </w:tc>
        <w:tc>
          <w:tcPr>
            <w:tcW w:w="776" w:type="dxa"/>
            <w:shd w:val="clear" w:color="auto" w:fill="auto"/>
            <w:vAlign w:val="center"/>
          </w:tcPr>
          <w:p w14:paraId="32BB9261" w14:textId="77777777" w:rsidR="00A90F26" w:rsidRPr="007001F1" w:rsidRDefault="00A90F26" w:rsidP="0023087C">
            <w:pPr>
              <w:jc w:val="center"/>
              <w:rPr>
                <w:color w:val="000000"/>
              </w:rPr>
            </w:pPr>
          </w:p>
        </w:tc>
        <w:tc>
          <w:tcPr>
            <w:tcW w:w="1775" w:type="dxa"/>
            <w:shd w:val="clear" w:color="auto" w:fill="auto"/>
            <w:vAlign w:val="center"/>
          </w:tcPr>
          <w:p w14:paraId="60EB740B" w14:textId="77777777" w:rsidR="00A90F26" w:rsidRPr="007001F1" w:rsidRDefault="00A90F26" w:rsidP="0023087C">
            <w:pPr>
              <w:jc w:val="center"/>
              <w:rPr>
                <w:color w:val="000000"/>
              </w:rPr>
            </w:pPr>
          </w:p>
        </w:tc>
      </w:tr>
      <w:tr w:rsidR="00530834" w:rsidRPr="007001F1" w14:paraId="48FFF71A" w14:textId="77777777" w:rsidTr="003D4C35">
        <w:trPr>
          <w:trHeight w:val="1521"/>
        </w:trPr>
        <w:tc>
          <w:tcPr>
            <w:tcW w:w="582" w:type="dxa"/>
            <w:vMerge w:val="restart"/>
            <w:shd w:val="clear" w:color="auto" w:fill="auto"/>
            <w:noWrap/>
            <w:vAlign w:val="center"/>
          </w:tcPr>
          <w:p w14:paraId="13B56D69" w14:textId="77777777"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14:paraId="32331FD9" w14:textId="77777777"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14:paraId="6E59A557"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028EED3" w14:textId="77777777" w:rsidR="00530834" w:rsidRPr="007001F1" w:rsidRDefault="00530834" w:rsidP="0023087C">
            <w:pPr>
              <w:jc w:val="center"/>
              <w:rPr>
                <w:color w:val="000000"/>
              </w:rPr>
            </w:pPr>
          </w:p>
        </w:tc>
        <w:tc>
          <w:tcPr>
            <w:tcW w:w="567" w:type="dxa"/>
            <w:shd w:val="clear" w:color="auto" w:fill="auto"/>
            <w:vAlign w:val="center"/>
          </w:tcPr>
          <w:p w14:paraId="3D5EBDA3" w14:textId="77777777" w:rsidR="00530834" w:rsidRPr="007001F1" w:rsidRDefault="00530834" w:rsidP="0023087C">
            <w:pPr>
              <w:jc w:val="center"/>
              <w:rPr>
                <w:color w:val="000000"/>
              </w:rPr>
            </w:pPr>
          </w:p>
        </w:tc>
        <w:tc>
          <w:tcPr>
            <w:tcW w:w="776" w:type="dxa"/>
            <w:shd w:val="clear" w:color="auto" w:fill="auto"/>
            <w:vAlign w:val="center"/>
          </w:tcPr>
          <w:p w14:paraId="769DFDC4" w14:textId="77777777" w:rsidR="00530834" w:rsidRPr="007001F1" w:rsidRDefault="00530834" w:rsidP="0023087C">
            <w:pPr>
              <w:jc w:val="center"/>
              <w:rPr>
                <w:color w:val="000000"/>
              </w:rPr>
            </w:pPr>
          </w:p>
        </w:tc>
        <w:tc>
          <w:tcPr>
            <w:tcW w:w="1775" w:type="dxa"/>
            <w:shd w:val="clear" w:color="auto" w:fill="auto"/>
            <w:vAlign w:val="center"/>
          </w:tcPr>
          <w:p w14:paraId="261D317B" w14:textId="77777777" w:rsidR="00530834" w:rsidRPr="007001F1" w:rsidRDefault="00530834" w:rsidP="0023087C">
            <w:pPr>
              <w:jc w:val="center"/>
              <w:rPr>
                <w:color w:val="000000"/>
              </w:rPr>
            </w:pPr>
          </w:p>
        </w:tc>
      </w:tr>
      <w:tr w:rsidR="00530834" w:rsidRPr="007001F1" w14:paraId="71C954B7" w14:textId="77777777" w:rsidTr="003D4C35">
        <w:trPr>
          <w:trHeight w:val="1518"/>
        </w:trPr>
        <w:tc>
          <w:tcPr>
            <w:tcW w:w="582" w:type="dxa"/>
            <w:vMerge/>
            <w:shd w:val="clear" w:color="auto" w:fill="auto"/>
            <w:noWrap/>
            <w:vAlign w:val="center"/>
          </w:tcPr>
          <w:p w14:paraId="1EB77BDC" w14:textId="77777777" w:rsidR="00530834" w:rsidRPr="007001F1" w:rsidRDefault="00530834" w:rsidP="0023087C">
            <w:pPr>
              <w:jc w:val="center"/>
              <w:rPr>
                <w:color w:val="000000"/>
              </w:rPr>
            </w:pPr>
          </w:p>
        </w:tc>
        <w:tc>
          <w:tcPr>
            <w:tcW w:w="4820" w:type="dxa"/>
            <w:gridSpan w:val="2"/>
            <w:shd w:val="clear" w:color="auto" w:fill="auto"/>
            <w:vAlign w:val="center"/>
          </w:tcPr>
          <w:p w14:paraId="0017717B" w14:textId="77777777"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1E6924E6" w14:textId="77777777" w:rsidR="00530834" w:rsidRPr="007001F1" w:rsidRDefault="00530834" w:rsidP="0023087C">
            <w:pPr>
              <w:jc w:val="center"/>
              <w:rPr>
                <w:color w:val="000000"/>
              </w:rPr>
            </w:pPr>
          </w:p>
        </w:tc>
        <w:tc>
          <w:tcPr>
            <w:tcW w:w="567" w:type="dxa"/>
            <w:shd w:val="clear" w:color="auto" w:fill="auto"/>
            <w:vAlign w:val="center"/>
          </w:tcPr>
          <w:p w14:paraId="42B93B49" w14:textId="77777777" w:rsidR="00530834" w:rsidRPr="007001F1" w:rsidRDefault="00530834" w:rsidP="0023087C">
            <w:pPr>
              <w:jc w:val="center"/>
              <w:rPr>
                <w:color w:val="000000"/>
              </w:rPr>
            </w:pPr>
          </w:p>
        </w:tc>
        <w:tc>
          <w:tcPr>
            <w:tcW w:w="776" w:type="dxa"/>
            <w:shd w:val="clear" w:color="auto" w:fill="auto"/>
            <w:vAlign w:val="center"/>
          </w:tcPr>
          <w:p w14:paraId="57243BAE" w14:textId="77777777" w:rsidR="00530834" w:rsidRPr="007001F1" w:rsidRDefault="00530834" w:rsidP="0023087C">
            <w:pPr>
              <w:jc w:val="center"/>
              <w:rPr>
                <w:color w:val="000000"/>
              </w:rPr>
            </w:pPr>
          </w:p>
        </w:tc>
        <w:tc>
          <w:tcPr>
            <w:tcW w:w="1775" w:type="dxa"/>
            <w:shd w:val="clear" w:color="auto" w:fill="auto"/>
            <w:vAlign w:val="center"/>
          </w:tcPr>
          <w:p w14:paraId="24126C16" w14:textId="77777777" w:rsidR="00530834" w:rsidRPr="007001F1" w:rsidRDefault="00530834" w:rsidP="0023087C">
            <w:pPr>
              <w:jc w:val="center"/>
              <w:rPr>
                <w:color w:val="000000"/>
              </w:rPr>
            </w:pPr>
          </w:p>
        </w:tc>
      </w:tr>
      <w:tr w:rsidR="00530834" w:rsidRPr="007001F1" w14:paraId="54D4FC3E" w14:textId="77777777" w:rsidTr="003D4C35">
        <w:trPr>
          <w:trHeight w:val="1084"/>
        </w:trPr>
        <w:tc>
          <w:tcPr>
            <w:tcW w:w="582" w:type="dxa"/>
            <w:vMerge/>
            <w:shd w:val="clear" w:color="auto" w:fill="auto"/>
            <w:noWrap/>
            <w:vAlign w:val="center"/>
          </w:tcPr>
          <w:p w14:paraId="53C3F0AF" w14:textId="77777777" w:rsidR="00530834" w:rsidRPr="007001F1" w:rsidRDefault="00530834" w:rsidP="0023087C">
            <w:pPr>
              <w:jc w:val="center"/>
              <w:rPr>
                <w:color w:val="000000"/>
              </w:rPr>
            </w:pPr>
          </w:p>
        </w:tc>
        <w:tc>
          <w:tcPr>
            <w:tcW w:w="4820" w:type="dxa"/>
            <w:gridSpan w:val="2"/>
            <w:shd w:val="clear" w:color="auto" w:fill="auto"/>
            <w:vAlign w:val="center"/>
          </w:tcPr>
          <w:p w14:paraId="1EF53B53" w14:textId="77777777"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0F19926" w14:textId="77777777" w:rsidR="00530834" w:rsidRPr="007001F1" w:rsidRDefault="00530834" w:rsidP="0023087C">
            <w:pPr>
              <w:jc w:val="center"/>
              <w:rPr>
                <w:color w:val="000000"/>
              </w:rPr>
            </w:pPr>
          </w:p>
        </w:tc>
        <w:tc>
          <w:tcPr>
            <w:tcW w:w="567" w:type="dxa"/>
            <w:shd w:val="clear" w:color="auto" w:fill="auto"/>
            <w:vAlign w:val="center"/>
          </w:tcPr>
          <w:p w14:paraId="0F8D10E9" w14:textId="77777777" w:rsidR="00530834" w:rsidRPr="007001F1" w:rsidRDefault="00530834" w:rsidP="0023087C">
            <w:pPr>
              <w:jc w:val="center"/>
              <w:rPr>
                <w:color w:val="000000"/>
              </w:rPr>
            </w:pPr>
          </w:p>
        </w:tc>
        <w:tc>
          <w:tcPr>
            <w:tcW w:w="776" w:type="dxa"/>
            <w:shd w:val="clear" w:color="auto" w:fill="auto"/>
            <w:vAlign w:val="center"/>
          </w:tcPr>
          <w:p w14:paraId="31CE86C6" w14:textId="77777777" w:rsidR="00530834" w:rsidRPr="007001F1" w:rsidRDefault="00530834" w:rsidP="0023087C">
            <w:pPr>
              <w:jc w:val="center"/>
              <w:rPr>
                <w:color w:val="000000"/>
              </w:rPr>
            </w:pPr>
          </w:p>
        </w:tc>
        <w:tc>
          <w:tcPr>
            <w:tcW w:w="1775" w:type="dxa"/>
            <w:shd w:val="clear" w:color="auto" w:fill="auto"/>
            <w:vAlign w:val="center"/>
          </w:tcPr>
          <w:p w14:paraId="5B152262" w14:textId="77777777" w:rsidR="00530834" w:rsidRPr="007001F1" w:rsidRDefault="00530834" w:rsidP="0023087C">
            <w:pPr>
              <w:jc w:val="center"/>
              <w:rPr>
                <w:color w:val="000000"/>
              </w:rPr>
            </w:pPr>
          </w:p>
        </w:tc>
      </w:tr>
      <w:tr w:rsidR="00530834" w:rsidRPr="007001F1" w14:paraId="605B4A39" w14:textId="77777777" w:rsidTr="003D4C35">
        <w:trPr>
          <w:trHeight w:val="805"/>
        </w:trPr>
        <w:tc>
          <w:tcPr>
            <w:tcW w:w="582" w:type="dxa"/>
            <w:vMerge/>
            <w:shd w:val="clear" w:color="auto" w:fill="auto"/>
            <w:noWrap/>
            <w:vAlign w:val="center"/>
          </w:tcPr>
          <w:p w14:paraId="09DDACEB" w14:textId="77777777" w:rsidR="00530834" w:rsidRPr="007001F1" w:rsidRDefault="00530834" w:rsidP="0023087C">
            <w:pPr>
              <w:jc w:val="center"/>
              <w:rPr>
                <w:color w:val="000000"/>
              </w:rPr>
            </w:pPr>
          </w:p>
        </w:tc>
        <w:tc>
          <w:tcPr>
            <w:tcW w:w="4820" w:type="dxa"/>
            <w:gridSpan w:val="2"/>
            <w:shd w:val="clear" w:color="auto" w:fill="auto"/>
            <w:vAlign w:val="center"/>
          </w:tcPr>
          <w:p w14:paraId="183F7769" w14:textId="77777777"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55D4A7EC" w14:textId="77777777" w:rsidR="00530834" w:rsidRPr="007001F1" w:rsidRDefault="00530834" w:rsidP="0023087C">
            <w:pPr>
              <w:jc w:val="center"/>
              <w:rPr>
                <w:color w:val="000000"/>
              </w:rPr>
            </w:pPr>
          </w:p>
        </w:tc>
        <w:tc>
          <w:tcPr>
            <w:tcW w:w="567" w:type="dxa"/>
            <w:shd w:val="clear" w:color="auto" w:fill="auto"/>
            <w:vAlign w:val="center"/>
          </w:tcPr>
          <w:p w14:paraId="5A3AEC17" w14:textId="77777777" w:rsidR="00530834" w:rsidRPr="007001F1" w:rsidRDefault="00530834" w:rsidP="0023087C">
            <w:pPr>
              <w:jc w:val="center"/>
              <w:rPr>
                <w:color w:val="000000"/>
              </w:rPr>
            </w:pPr>
          </w:p>
        </w:tc>
        <w:tc>
          <w:tcPr>
            <w:tcW w:w="776" w:type="dxa"/>
            <w:shd w:val="clear" w:color="auto" w:fill="auto"/>
            <w:vAlign w:val="center"/>
          </w:tcPr>
          <w:p w14:paraId="218002A7" w14:textId="77777777" w:rsidR="00530834" w:rsidRPr="007001F1" w:rsidRDefault="00530834" w:rsidP="0023087C">
            <w:pPr>
              <w:jc w:val="center"/>
              <w:rPr>
                <w:color w:val="000000"/>
              </w:rPr>
            </w:pPr>
          </w:p>
        </w:tc>
        <w:tc>
          <w:tcPr>
            <w:tcW w:w="1775" w:type="dxa"/>
            <w:shd w:val="clear" w:color="auto" w:fill="auto"/>
            <w:vAlign w:val="center"/>
          </w:tcPr>
          <w:p w14:paraId="46F28168" w14:textId="77777777" w:rsidR="00530834" w:rsidRPr="007001F1" w:rsidRDefault="00530834" w:rsidP="0023087C">
            <w:pPr>
              <w:jc w:val="center"/>
              <w:rPr>
                <w:color w:val="000000"/>
              </w:rPr>
            </w:pPr>
          </w:p>
        </w:tc>
      </w:tr>
      <w:tr w:rsidR="00A90F26" w:rsidRPr="007001F1" w14:paraId="52A2A9A6" w14:textId="77777777" w:rsidTr="003D4C35">
        <w:trPr>
          <w:trHeight w:val="20"/>
        </w:trPr>
        <w:tc>
          <w:tcPr>
            <w:tcW w:w="582" w:type="dxa"/>
            <w:shd w:val="clear" w:color="auto" w:fill="auto"/>
            <w:noWrap/>
            <w:vAlign w:val="center"/>
          </w:tcPr>
          <w:p w14:paraId="293B4593" w14:textId="77777777"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14:paraId="61E8DC36" w14:textId="77777777"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14:paraId="3D54EC38" w14:textId="77777777" w:rsidR="00A90F26" w:rsidRPr="007001F1" w:rsidRDefault="00A90F26" w:rsidP="0023087C">
            <w:pPr>
              <w:jc w:val="center"/>
              <w:rPr>
                <w:color w:val="000000"/>
              </w:rPr>
            </w:pPr>
          </w:p>
        </w:tc>
        <w:tc>
          <w:tcPr>
            <w:tcW w:w="567" w:type="dxa"/>
            <w:shd w:val="clear" w:color="auto" w:fill="auto"/>
            <w:vAlign w:val="center"/>
          </w:tcPr>
          <w:p w14:paraId="7DF6E9B2" w14:textId="77777777" w:rsidR="00A90F26" w:rsidRPr="007001F1" w:rsidRDefault="00A90F26" w:rsidP="0023087C">
            <w:pPr>
              <w:jc w:val="center"/>
              <w:rPr>
                <w:color w:val="000000"/>
              </w:rPr>
            </w:pPr>
          </w:p>
        </w:tc>
        <w:tc>
          <w:tcPr>
            <w:tcW w:w="776" w:type="dxa"/>
            <w:shd w:val="clear" w:color="auto" w:fill="auto"/>
            <w:vAlign w:val="center"/>
          </w:tcPr>
          <w:p w14:paraId="04704B34" w14:textId="77777777" w:rsidR="00A90F26" w:rsidRPr="007001F1" w:rsidRDefault="00A90F26" w:rsidP="0023087C">
            <w:pPr>
              <w:jc w:val="center"/>
              <w:rPr>
                <w:color w:val="000000"/>
              </w:rPr>
            </w:pPr>
          </w:p>
        </w:tc>
        <w:tc>
          <w:tcPr>
            <w:tcW w:w="1775" w:type="dxa"/>
            <w:shd w:val="clear" w:color="auto" w:fill="auto"/>
            <w:vAlign w:val="center"/>
          </w:tcPr>
          <w:p w14:paraId="6301AEFA" w14:textId="77777777" w:rsidR="00A90F26" w:rsidRPr="007001F1" w:rsidRDefault="00A90F26" w:rsidP="0023087C">
            <w:pPr>
              <w:jc w:val="center"/>
              <w:rPr>
                <w:color w:val="000000"/>
              </w:rPr>
            </w:pPr>
          </w:p>
        </w:tc>
      </w:tr>
      <w:tr w:rsidR="00A90F26" w:rsidRPr="007001F1" w14:paraId="1BEBD35C" w14:textId="77777777" w:rsidTr="003D4C35">
        <w:trPr>
          <w:trHeight w:val="20"/>
        </w:trPr>
        <w:tc>
          <w:tcPr>
            <w:tcW w:w="582" w:type="dxa"/>
            <w:shd w:val="clear" w:color="auto" w:fill="auto"/>
            <w:noWrap/>
            <w:vAlign w:val="center"/>
          </w:tcPr>
          <w:p w14:paraId="455336AC" w14:textId="77777777"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14:paraId="24653782" w14:textId="77777777"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xml:space="preserve">, ak ide </w:t>
            </w:r>
            <w:r w:rsidR="00176686">
              <w:rPr>
                <w:color w:val="000000"/>
                <w:sz w:val="22"/>
                <w:szCs w:val="22"/>
              </w:rPr>
              <w:lastRenderedPageBreak/>
              <w:t>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14:paraId="5A0F3397" w14:textId="77777777" w:rsidR="00A90F26" w:rsidRPr="007001F1" w:rsidRDefault="00A90F26" w:rsidP="0023087C">
            <w:pPr>
              <w:jc w:val="center"/>
              <w:rPr>
                <w:color w:val="000000"/>
              </w:rPr>
            </w:pPr>
          </w:p>
        </w:tc>
        <w:tc>
          <w:tcPr>
            <w:tcW w:w="567" w:type="dxa"/>
            <w:shd w:val="clear" w:color="auto" w:fill="auto"/>
            <w:vAlign w:val="center"/>
          </w:tcPr>
          <w:p w14:paraId="143B1EFF" w14:textId="77777777" w:rsidR="00A90F26" w:rsidRPr="007001F1" w:rsidRDefault="00A90F26" w:rsidP="0023087C">
            <w:pPr>
              <w:jc w:val="center"/>
              <w:rPr>
                <w:color w:val="000000"/>
              </w:rPr>
            </w:pPr>
          </w:p>
        </w:tc>
        <w:tc>
          <w:tcPr>
            <w:tcW w:w="776" w:type="dxa"/>
            <w:shd w:val="clear" w:color="auto" w:fill="auto"/>
            <w:vAlign w:val="center"/>
          </w:tcPr>
          <w:p w14:paraId="3B20C8C5" w14:textId="77777777" w:rsidR="00A90F26" w:rsidRPr="007001F1" w:rsidRDefault="00A90F26" w:rsidP="0023087C">
            <w:pPr>
              <w:jc w:val="center"/>
              <w:rPr>
                <w:color w:val="000000"/>
              </w:rPr>
            </w:pPr>
          </w:p>
        </w:tc>
        <w:tc>
          <w:tcPr>
            <w:tcW w:w="1775" w:type="dxa"/>
            <w:shd w:val="clear" w:color="auto" w:fill="auto"/>
            <w:vAlign w:val="center"/>
          </w:tcPr>
          <w:p w14:paraId="73C306E1" w14:textId="77777777" w:rsidR="00A90F26" w:rsidRPr="007001F1" w:rsidRDefault="00A90F26" w:rsidP="0023087C">
            <w:pPr>
              <w:jc w:val="center"/>
              <w:rPr>
                <w:color w:val="000000"/>
              </w:rPr>
            </w:pPr>
          </w:p>
        </w:tc>
      </w:tr>
      <w:tr w:rsidR="00A90F26" w:rsidRPr="007001F1" w14:paraId="45A4A466" w14:textId="77777777" w:rsidTr="003D4C35">
        <w:trPr>
          <w:trHeight w:val="20"/>
        </w:trPr>
        <w:tc>
          <w:tcPr>
            <w:tcW w:w="582" w:type="dxa"/>
            <w:shd w:val="clear" w:color="auto" w:fill="auto"/>
            <w:noWrap/>
            <w:vAlign w:val="center"/>
          </w:tcPr>
          <w:p w14:paraId="4118405F" w14:textId="77777777"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14:paraId="5A6A4F15" w14:textId="77777777"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14:paraId="3B68B8EA" w14:textId="77777777" w:rsidR="00A90F26" w:rsidRPr="007001F1" w:rsidRDefault="00A90F26" w:rsidP="0023087C">
            <w:pPr>
              <w:jc w:val="center"/>
              <w:rPr>
                <w:color w:val="000000"/>
              </w:rPr>
            </w:pPr>
          </w:p>
        </w:tc>
        <w:tc>
          <w:tcPr>
            <w:tcW w:w="567" w:type="dxa"/>
            <w:shd w:val="clear" w:color="auto" w:fill="auto"/>
            <w:vAlign w:val="center"/>
          </w:tcPr>
          <w:p w14:paraId="3B8AAC25" w14:textId="77777777" w:rsidR="00A90F26" w:rsidRPr="007001F1" w:rsidRDefault="00A90F26" w:rsidP="0023087C">
            <w:pPr>
              <w:jc w:val="center"/>
              <w:rPr>
                <w:color w:val="000000"/>
              </w:rPr>
            </w:pPr>
          </w:p>
        </w:tc>
        <w:tc>
          <w:tcPr>
            <w:tcW w:w="776" w:type="dxa"/>
            <w:shd w:val="clear" w:color="auto" w:fill="auto"/>
            <w:vAlign w:val="center"/>
          </w:tcPr>
          <w:p w14:paraId="51FAD7B0" w14:textId="77777777" w:rsidR="00A90F26" w:rsidRPr="007001F1" w:rsidRDefault="00A90F26" w:rsidP="0023087C">
            <w:pPr>
              <w:jc w:val="center"/>
              <w:rPr>
                <w:color w:val="000000"/>
              </w:rPr>
            </w:pPr>
          </w:p>
        </w:tc>
        <w:tc>
          <w:tcPr>
            <w:tcW w:w="1775" w:type="dxa"/>
            <w:shd w:val="clear" w:color="auto" w:fill="auto"/>
            <w:vAlign w:val="center"/>
          </w:tcPr>
          <w:p w14:paraId="1F316962" w14:textId="77777777" w:rsidR="00A90F26" w:rsidRPr="007001F1" w:rsidRDefault="00A90F26" w:rsidP="0023087C">
            <w:pPr>
              <w:jc w:val="center"/>
              <w:rPr>
                <w:color w:val="000000"/>
              </w:rPr>
            </w:pPr>
          </w:p>
        </w:tc>
      </w:tr>
      <w:tr w:rsidR="00A90F26" w:rsidRPr="007001F1" w14:paraId="6992D7FA" w14:textId="77777777" w:rsidTr="003D4C35">
        <w:trPr>
          <w:trHeight w:val="20"/>
        </w:trPr>
        <w:tc>
          <w:tcPr>
            <w:tcW w:w="582" w:type="dxa"/>
            <w:shd w:val="clear" w:color="auto" w:fill="auto"/>
            <w:noWrap/>
            <w:vAlign w:val="center"/>
          </w:tcPr>
          <w:p w14:paraId="5843C80D" w14:textId="77777777"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14:paraId="3B5E8340" w14:textId="77777777"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33DDF0A3" w14:textId="77777777" w:rsidR="00A90F26" w:rsidRPr="007001F1" w:rsidRDefault="00A90F26" w:rsidP="0023087C">
            <w:pPr>
              <w:jc w:val="center"/>
              <w:rPr>
                <w:color w:val="000000"/>
              </w:rPr>
            </w:pPr>
          </w:p>
        </w:tc>
        <w:tc>
          <w:tcPr>
            <w:tcW w:w="567" w:type="dxa"/>
            <w:shd w:val="clear" w:color="auto" w:fill="auto"/>
            <w:vAlign w:val="center"/>
          </w:tcPr>
          <w:p w14:paraId="64657481" w14:textId="77777777" w:rsidR="00A90F26" w:rsidRPr="007001F1" w:rsidRDefault="00A90F26" w:rsidP="0023087C">
            <w:pPr>
              <w:jc w:val="center"/>
              <w:rPr>
                <w:color w:val="000000"/>
              </w:rPr>
            </w:pPr>
          </w:p>
        </w:tc>
        <w:tc>
          <w:tcPr>
            <w:tcW w:w="776" w:type="dxa"/>
            <w:shd w:val="clear" w:color="auto" w:fill="auto"/>
            <w:vAlign w:val="center"/>
          </w:tcPr>
          <w:p w14:paraId="23336A28" w14:textId="77777777" w:rsidR="00A90F26" w:rsidRPr="007001F1" w:rsidRDefault="00A90F26" w:rsidP="0023087C">
            <w:pPr>
              <w:jc w:val="center"/>
              <w:rPr>
                <w:color w:val="000000"/>
              </w:rPr>
            </w:pPr>
          </w:p>
        </w:tc>
        <w:tc>
          <w:tcPr>
            <w:tcW w:w="1775" w:type="dxa"/>
            <w:shd w:val="clear" w:color="auto" w:fill="auto"/>
            <w:vAlign w:val="center"/>
          </w:tcPr>
          <w:p w14:paraId="067C4C96" w14:textId="77777777" w:rsidR="00A90F26" w:rsidRPr="007001F1" w:rsidRDefault="00A90F26" w:rsidP="0023087C">
            <w:pPr>
              <w:jc w:val="center"/>
              <w:rPr>
                <w:color w:val="000000"/>
              </w:rPr>
            </w:pPr>
          </w:p>
        </w:tc>
      </w:tr>
      <w:tr w:rsidR="00A90F26" w:rsidRPr="007001F1" w14:paraId="57C1975E" w14:textId="77777777" w:rsidTr="003D4C35">
        <w:trPr>
          <w:trHeight w:val="20"/>
        </w:trPr>
        <w:tc>
          <w:tcPr>
            <w:tcW w:w="582" w:type="dxa"/>
            <w:shd w:val="clear" w:color="auto" w:fill="auto"/>
            <w:noWrap/>
            <w:vAlign w:val="center"/>
          </w:tcPr>
          <w:p w14:paraId="41748895" w14:textId="77777777"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14:paraId="2EA89226" w14:textId="77777777"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14:paraId="13FB835D" w14:textId="77777777" w:rsidR="00A90F26" w:rsidRPr="007001F1" w:rsidRDefault="00A90F26" w:rsidP="0023087C">
            <w:pPr>
              <w:jc w:val="center"/>
              <w:rPr>
                <w:color w:val="000000"/>
              </w:rPr>
            </w:pPr>
          </w:p>
        </w:tc>
        <w:tc>
          <w:tcPr>
            <w:tcW w:w="567" w:type="dxa"/>
            <w:shd w:val="clear" w:color="auto" w:fill="auto"/>
            <w:vAlign w:val="center"/>
          </w:tcPr>
          <w:p w14:paraId="32EB4C2B" w14:textId="77777777" w:rsidR="00A90F26" w:rsidRPr="007001F1" w:rsidRDefault="00A90F26" w:rsidP="0023087C">
            <w:pPr>
              <w:jc w:val="center"/>
              <w:rPr>
                <w:color w:val="000000"/>
              </w:rPr>
            </w:pPr>
          </w:p>
        </w:tc>
        <w:tc>
          <w:tcPr>
            <w:tcW w:w="776" w:type="dxa"/>
            <w:shd w:val="clear" w:color="auto" w:fill="auto"/>
            <w:vAlign w:val="center"/>
          </w:tcPr>
          <w:p w14:paraId="07D5EF1B" w14:textId="77777777" w:rsidR="00A90F26" w:rsidRPr="007001F1" w:rsidRDefault="00A90F26" w:rsidP="0023087C">
            <w:pPr>
              <w:jc w:val="center"/>
              <w:rPr>
                <w:color w:val="000000"/>
              </w:rPr>
            </w:pPr>
          </w:p>
        </w:tc>
        <w:tc>
          <w:tcPr>
            <w:tcW w:w="1775" w:type="dxa"/>
            <w:shd w:val="clear" w:color="auto" w:fill="auto"/>
            <w:vAlign w:val="center"/>
          </w:tcPr>
          <w:p w14:paraId="35429E59" w14:textId="77777777" w:rsidR="00A90F26" w:rsidRPr="007001F1" w:rsidRDefault="00A90F26" w:rsidP="0023087C">
            <w:pPr>
              <w:jc w:val="center"/>
              <w:rPr>
                <w:color w:val="000000"/>
              </w:rPr>
            </w:pPr>
          </w:p>
        </w:tc>
      </w:tr>
      <w:tr w:rsidR="00A90F26" w:rsidRPr="007001F1" w14:paraId="1D23E1CA" w14:textId="77777777" w:rsidTr="003D4C35">
        <w:trPr>
          <w:trHeight w:val="20"/>
        </w:trPr>
        <w:tc>
          <w:tcPr>
            <w:tcW w:w="582" w:type="dxa"/>
            <w:shd w:val="clear" w:color="auto" w:fill="auto"/>
            <w:noWrap/>
            <w:vAlign w:val="center"/>
          </w:tcPr>
          <w:p w14:paraId="38D8E596" w14:textId="77777777"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14:paraId="73EC8FAB" w14:textId="77777777"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55508DB4" w14:textId="77777777" w:rsidR="00A90F26" w:rsidRPr="007001F1" w:rsidRDefault="00A90F26" w:rsidP="0023087C">
            <w:pPr>
              <w:jc w:val="center"/>
              <w:rPr>
                <w:color w:val="000000"/>
              </w:rPr>
            </w:pPr>
          </w:p>
        </w:tc>
        <w:tc>
          <w:tcPr>
            <w:tcW w:w="567" w:type="dxa"/>
            <w:shd w:val="clear" w:color="auto" w:fill="auto"/>
            <w:vAlign w:val="center"/>
          </w:tcPr>
          <w:p w14:paraId="0E591287" w14:textId="77777777" w:rsidR="00A90F26" w:rsidRPr="007001F1" w:rsidRDefault="00A90F26" w:rsidP="0023087C">
            <w:pPr>
              <w:jc w:val="center"/>
              <w:rPr>
                <w:color w:val="000000"/>
              </w:rPr>
            </w:pPr>
          </w:p>
        </w:tc>
        <w:tc>
          <w:tcPr>
            <w:tcW w:w="776" w:type="dxa"/>
            <w:shd w:val="clear" w:color="auto" w:fill="auto"/>
            <w:vAlign w:val="center"/>
          </w:tcPr>
          <w:p w14:paraId="0A287A3F" w14:textId="77777777" w:rsidR="00A90F26" w:rsidRPr="007001F1" w:rsidRDefault="00A90F26" w:rsidP="0023087C">
            <w:pPr>
              <w:jc w:val="center"/>
              <w:rPr>
                <w:color w:val="000000"/>
              </w:rPr>
            </w:pPr>
          </w:p>
        </w:tc>
        <w:tc>
          <w:tcPr>
            <w:tcW w:w="1775" w:type="dxa"/>
            <w:shd w:val="clear" w:color="auto" w:fill="auto"/>
            <w:vAlign w:val="center"/>
          </w:tcPr>
          <w:p w14:paraId="4DE67503" w14:textId="77777777" w:rsidR="00A90F26" w:rsidRPr="007001F1" w:rsidRDefault="00A90F26" w:rsidP="0023087C">
            <w:pPr>
              <w:jc w:val="center"/>
              <w:rPr>
                <w:color w:val="000000"/>
              </w:rPr>
            </w:pPr>
          </w:p>
        </w:tc>
      </w:tr>
      <w:tr w:rsidR="00A90F26" w:rsidRPr="007001F1" w14:paraId="12A684B4" w14:textId="77777777" w:rsidTr="003D4C35">
        <w:trPr>
          <w:trHeight w:val="20"/>
        </w:trPr>
        <w:tc>
          <w:tcPr>
            <w:tcW w:w="582" w:type="dxa"/>
            <w:shd w:val="clear" w:color="auto" w:fill="auto"/>
            <w:noWrap/>
            <w:vAlign w:val="center"/>
          </w:tcPr>
          <w:p w14:paraId="0499B2DE" w14:textId="77777777"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14:paraId="176F8FC5" w14:textId="77777777"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2DEB36FC" w14:textId="77777777" w:rsidR="00A90F26" w:rsidRPr="007001F1" w:rsidRDefault="00A90F26" w:rsidP="0023087C">
            <w:pPr>
              <w:jc w:val="center"/>
              <w:rPr>
                <w:color w:val="000000"/>
              </w:rPr>
            </w:pPr>
          </w:p>
        </w:tc>
        <w:tc>
          <w:tcPr>
            <w:tcW w:w="567" w:type="dxa"/>
            <w:shd w:val="clear" w:color="auto" w:fill="auto"/>
            <w:vAlign w:val="center"/>
          </w:tcPr>
          <w:p w14:paraId="33A920CA" w14:textId="77777777" w:rsidR="00A90F26" w:rsidRPr="007001F1" w:rsidRDefault="00A90F26" w:rsidP="0023087C">
            <w:pPr>
              <w:jc w:val="center"/>
              <w:rPr>
                <w:color w:val="000000"/>
              </w:rPr>
            </w:pPr>
          </w:p>
        </w:tc>
        <w:tc>
          <w:tcPr>
            <w:tcW w:w="776" w:type="dxa"/>
            <w:shd w:val="clear" w:color="auto" w:fill="auto"/>
            <w:vAlign w:val="center"/>
          </w:tcPr>
          <w:p w14:paraId="7A5BA48B" w14:textId="77777777" w:rsidR="00A90F26" w:rsidRPr="007001F1" w:rsidRDefault="00A90F26" w:rsidP="0023087C">
            <w:pPr>
              <w:jc w:val="center"/>
              <w:rPr>
                <w:color w:val="000000"/>
              </w:rPr>
            </w:pPr>
          </w:p>
        </w:tc>
        <w:tc>
          <w:tcPr>
            <w:tcW w:w="1775" w:type="dxa"/>
            <w:shd w:val="clear" w:color="auto" w:fill="auto"/>
            <w:vAlign w:val="center"/>
          </w:tcPr>
          <w:p w14:paraId="28C46D6C" w14:textId="77777777" w:rsidR="00A90F26" w:rsidRPr="007001F1" w:rsidRDefault="00A90F26" w:rsidP="0023087C">
            <w:pPr>
              <w:jc w:val="center"/>
              <w:rPr>
                <w:color w:val="000000"/>
              </w:rPr>
            </w:pPr>
          </w:p>
        </w:tc>
      </w:tr>
      <w:tr w:rsidR="00530834" w:rsidRPr="007001F1" w14:paraId="721E8C1B" w14:textId="77777777" w:rsidTr="003D4C35">
        <w:trPr>
          <w:trHeight w:val="299"/>
        </w:trPr>
        <w:tc>
          <w:tcPr>
            <w:tcW w:w="582" w:type="dxa"/>
            <w:vMerge w:val="restart"/>
            <w:shd w:val="clear" w:color="auto" w:fill="auto"/>
            <w:noWrap/>
            <w:vAlign w:val="center"/>
          </w:tcPr>
          <w:p w14:paraId="193DB746" w14:textId="77777777"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14:paraId="6FACAFA6" w14:textId="77777777"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14:paraId="4EDB6E7C" w14:textId="77777777" w:rsidR="00530834" w:rsidRPr="007001F1" w:rsidRDefault="00530834" w:rsidP="0023087C">
            <w:pPr>
              <w:jc w:val="center"/>
              <w:rPr>
                <w:color w:val="000000"/>
              </w:rPr>
            </w:pPr>
          </w:p>
        </w:tc>
        <w:tc>
          <w:tcPr>
            <w:tcW w:w="567" w:type="dxa"/>
            <w:shd w:val="clear" w:color="auto" w:fill="auto"/>
            <w:vAlign w:val="center"/>
          </w:tcPr>
          <w:p w14:paraId="532A7C90" w14:textId="77777777" w:rsidR="00530834" w:rsidRPr="007001F1" w:rsidRDefault="00530834" w:rsidP="0023087C">
            <w:pPr>
              <w:jc w:val="center"/>
              <w:rPr>
                <w:color w:val="000000"/>
              </w:rPr>
            </w:pPr>
          </w:p>
        </w:tc>
        <w:tc>
          <w:tcPr>
            <w:tcW w:w="776" w:type="dxa"/>
            <w:shd w:val="clear" w:color="auto" w:fill="auto"/>
            <w:vAlign w:val="center"/>
          </w:tcPr>
          <w:p w14:paraId="1FF98146" w14:textId="77777777" w:rsidR="00530834" w:rsidRPr="007001F1" w:rsidRDefault="00530834" w:rsidP="0023087C">
            <w:pPr>
              <w:jc w:val="center"/>
              <w:rPr>
                <w:color w:val="000000"/>
              </w:rPr>
            </w:pPr>
          </w:p>
        </w:tc>
        <w:tc>
          <w:tcPr>
            <w:tcW w:w="1775" w:type="dxa"/>
            <w:shd w:val="clear" w:color="auto" w:fill="auto"/>
            <w:vAlign w:val="center"/>
          </w:tcPr>
          <w:p w14:paraId="41E10F8E" w14:textId="77777777" w:rsidR="00530834" w:rsidRPr="007001F1" w:rsidRDefault="00530834" w:rsidP="0023087C">
            <w:pPr>
              <w:jc w:val="center"/>
              <w:rPr>
                <w:color w:val="000000"/>
              </w:rPr>
            </w:pPr>
          </w:p>
        </w:tc>
      </w:tr>
      <w:tr w:rsidR="003D4C35" w:rsidRPr="007001F1" w14:paraId="7CA0AFAD" w14:textId="77777777" w:rsidTr="00872A12">
        <w:trPr>
          <w:trHeight w:val="1181"/>
        </w:trPr>
        <w:tc>
          <w:tcPr>
            <w:tcW w:w="582" w:type="dxa"/>
            <w:vMerge/>
            <w:shd w:val="clear" w:color="auto" w:fill="auto"/>
            <w:noWrap/>
            <w:vAlign w:val="center"/>
          </w:tcPr>
          <w:p w14:paraId="18F1D9A1" w14:textId="77777777" w:rsidR="003D4C35" w:rsidRPr="007001F1" w:rsidRDefault="003D4C35" w:rsidP="0023087C">
            <w:pPr>
              <w:jc w:val="center"/>
              <w:rPr>
                <w:color w:val="000000"/>
              </w:rPr>
            </w:pPr>
          </w:p>
        </w:tc>
        <w:tc>
          <w:tcPr>
            <w:tcW w:w="4820" w:type="dxa"/>
            <w:gridSpan w:val="2"/>
            <w:shd w:val="clear" w:color="auto" w:fill="auto"/>
            <w:vAlign w:val="center"/>
          </w:tcPr>
          <w:p w14:paraId="1136A5AC" w14:textId="1DE95C36" w:rsidR="003D4C35" w:rsidRPr="007001F1" w:rsidRDefault="003D4C35" w:rsidP="00D27361">
            <w:pPr>
              <w:jc w:val="both"/>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del w:id="5976" w:author="Autor">
              <w:r w:rsidDel="00D27361">
                <w:delText xml:space="preserve"> </w:delText>
              </w:r>
              <w:r w:rsidRPr="00EF10E3" w:rsidDel="00D27361">
                <w:rPr>
                  <w:sz w:val="22"/>
                  <w:szCs w:val="22"/>
                </w:rPr>
                <w:delText>a podpísaná oprávnenými osobami</w:delText>
              </w:r>
            </w:del>
            <w:r w:rsidRPr="007001F1">
              <w:rPr>
                <w:sz w:val="22"/>
                <w:szCs w:val="22"/>
              </w:rPr>
              <w:t>?</w:t>
            </w:r>
          </w:p>
        </w:tc>
        <w:tc>
          <w:tcPr>
            <w:tcW w:w="567" w:type="dxa"/>
            <w:shd w:val="clear" w:color="auto" w:fill="auto"/>
            <w:vAlign w:val="center"/>
          </w:tcPr>
          <w:p w14:paraId="787E6317" w14:textId="77777777" w:rsidR="003D4C35" w:rsidRPr="007001F1" w:rsidRDefault="003D4C35" w:rsidP="0023087C">
            <w:pPr>
              <w:jc w:val="center"/>
              <w:rPr>
                <w:color w:val="000000"/>
              </w:rPr>
            </w:pPr>
          </w:p>
        </w:tc>
        <w:tc>
          <w:tcPr>
            <w:tcW w:w="567" w:type="dxa"/>
            <w:shd w:val="clear" w:color="auto" w:fill="auto"/>
            <w:vAlign w:val="center"/>
          </w:tcPr>
          <w:p w14:paraId="23AC5E9F" w14:textId="77777777" w:rsidR="003D4C35" w:rsidRPr="007001F1" w:rsidRDefault="003D4C35" w:rsidP="0023087C">
            <w:pPr>
              <w:jc w:val="center"/>
              <w:rPr>
                <w:color w:val="000000"/>
              </w:rPr>
            </w:pPr>
          </w:p>
        </w:tc>
        <w:tc>
          <w:tcPr>
            <w:tcW w:w="776" w:type="dxa"/>
            <w:shd w:val="clear" w:color="auto" w:fill="auto"/>
            <w:vAlign w:val="center"/>
          </w:tcPr>
          <w:p w14:paraId="26B6B794" w14:textId="77777777" w:rsidR="003D4C35" w:rsidRPr="007001F1" w:rsidRDefault="003D4C35" w:rsidP="0023087C">
            <w:pPr>
              <w:jc w:val="center"/>
              <w:rPr>
                <w:color w:val="000000"/>
              </w:rPr>
            </w:pPr>
          </w:p>
        </w:tc>
        <w:tc>
          <w:tcPr>
            <w:tcW w:w="1775" w:type="dxa"/>
            <w:shd w:val="clear" w:color="auto" w:fill="auto"/>
            <w:vAlign w:val="center"/>
          </w:tcPr>
          <w:p w14:paraId="4AAD7CFC" w14:textId="77777777" w:rsidR="003D4C35" w:rsidRPr="007001F1" w:rsidRDefault="003D4C35" w:rsidP="0023087C">
            <w:pPr>
              <w:jc w:val="center"/>
              <w:rPr>
                <w:color w:val="000000"/>
              </w:rPr>
            </w:pPr>
          </w:p>
        </w:tc>
      </w:tr>
      <w:tr w:rsidR="00A90F26" w:rsidRPr="007001F1" w14:paraId="65D4E2E1" w14:textId="77777777" w:rsidTr="003D4C35">
        <w:trPr>
          <w:trHeight w:val="20"/>
        </w:trPr>
        <w:tc>
          <w:tcPr>
            <w:tcW w:w="582" w:type="dxa"/>
            <w:shd w:val="clear" w:color="auto" w:fill="auto"/>
            <w:noWrap/>
            <w:vAlign w:val="center"/>
          </w:tcPr>
          <w:p w14:paraId="3B8081C6" w14:textId="77777777" w:rsidR="00A90F26" w:rsidRPr="007001F1" w:rsidRDefault="00A90F26" w:rsidP="0023087C">
            <w:pPr>
              <w:jc w:val="center"/>
              <w:rPr>
                <w:color w:val="000000"/>
              </w:rPr>
            </w:pPr>
            <w:r w:rsidRPr="007C7298">
              <w:rPr>
                <w:color w:val="000000"/>
                <w:sz w:val="22"/>
                <w:szCs w:val="22"/>
              </w:rPr>
              <w:t>11</w:t>
            </w:r>
          </w:p>
        </w:tc>
        <w:tc>
          <w:tcPr>
            <w:tcW w:w="4820" w:type="dxa"/>
            <w:gridSpan w:val="2"/>
            <w:shd w:val="clear" w:color="auto" w:fill="auto"/>
            <w:vAlign w:val="center"/>
          </w:tcPr>
          <w:p w14:paraId="4BFF6192" w14:textId="77777777"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14:paraId="1F4EF34F" w14:textId="77777777" w:rsidR="00A90F26" w:rsidRPr="007001F1" w:rsidRDefault="00A90F26" w:rsidP="0023087C">
            <w:pPr>
              <w:jc w:val="center"/>
              <w:rPr>
                <w:color w:val="000000"/>
              </w:rPr>
            </w:pPr>
          </w:p>
        </w:tc>
        <w:tc>
          <w:tcPr>
            <w:tcW w:w="567" w:type="dxa"/>
            <w:shd w:val="clear" w:color="auto" w:fill="auto"/>
            <w:vAlign w:val="center"/>
          </w:tcPr>
          <w:p w14:paraId="32D8EC4D" w14:textId="77777777" w:rsidR="00A90F26" w:rsidRPr="007001F1" w:rsidRDefault="00A90F26" w:rsidP="0023087C">
            <w:pPr>
              <w:jc w:val="center"/>
              <w:rPr>
                <w:color w:val="000000"/>
              </w:rPr>
            </w:pPr>
          </w:p>
        </w:tc>
        <w:tc>
          <w:tcPr>
            <w:tcW w:w="776" w:type="dxa"/>
            <w:shd w:val="clear" w:color="auto" w:fill="auto"/>
            <w:vAlign w:val="center"/>
          </w:tcPr>
          <w:p w14:paraId="46EE0E34" w14:textId="77777777" w:rsidR="00A90F26" w:rsidRPr="007001F1" w:rsidRDefault="00A90F26" w:rsidP="0023087C">
            <w:pPr>
              <w:jc w:val="center"/>
              <w:rPr>
                <w:color w:val="000000"/>
              </w:rPr>
            </w:pPr>
          </w:p>
        </w:tc>
        <w:tc>
          <w:tcPr>
            <w:tcW w:w="1775" w:type="dxa"/>
            <w:shd w:val="clear" w:color="auto" w:fill="auto"/>
            <w:vAlign w:val="center"/>
          </w:tcPr>
          <w:p w14:paraId="35A3BEA0" w14:textId="77777777" w:rsidR="00A90F26" w:rsidRPr="007001F1" w:rsidRDefault="00A90F26" w:rsidP="0023087C">
            <w:pPr>
              <w:jc w:val="center"/>
              <w:rPr>
                <w:color w:val="000000"/>
              </w:rPr>
            </w:pPr>
          </w:p>
        </w:tc>
      </w:tr>
      <w:tr w:rsidR="00F57BCB" w:rsidRPr="007001F1" w14:paraId="5272A984" w14:textId="77777777" w:rsidTr="003D4C35">
        <w:trPr>
          <w:trHeight w:val="20"/>
        </w:trPr>
        <w:tc>
          <w:tcPr>
            <w:tcW w:w="582" w:type="dxa"/>
            <w:shd w:val="clear" w:color="auto" w:fill="auto"/>
            <w:noWrap/>
            <w:vAlign w:val="center"/>
          </w:tcPr>
          <w:p w14:paraId="3310BB03" w14:textId="77777777"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14:paraId="23E343CC" w14:textId="77777777"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14:paraId="60ACBD8D" w14:textId="77777777" w:rsidR="00F57BCB" w:rsidRPr="007001F1" w:rsidRDefault="00F57BCB" w:rsidP="0023087C">
            <w:pPr>
              <w:jc w:val="center"/>
              <w:rPr>
                <w:color w:val="000000"/>
              </w:rPr>
            </w:pPr>
          </w:p>
        </w:tc>
        <w:tc>
          <w:tcPr>
            <w:tcW w:w="567" w:type="dxa"/>
            <w:shd w:val="clear" w:color="auto" w:fill="auto"/>
            <w:vAlign w:val="center"/>
          </w:tcPr>
          <w:p w14:paraId="5DF0BF42" w14:textId="77777777" w:rsidR="00F57BCB" w:rsidRPr="007001F1" w:rsidRDefault="00F57BCB" w:rsidP="0023087C">
            <w:pPr>
              <w:jc w:val="center"/>
              <w:rPr>
                <w:color w:val="000000"/>
              </w:rPr>
            </w:pPr>
          </w:p>
        </w:tc>
        <w:tc>
          <w:tcPr>
            <w:tcW w:w="776" w:type="dxa"/>
            <w:shd w:val="clear" w:color="auto" w:fill="auto"/>
            <w:vAlign w:val="center"/>
          </w:tcPr>
          <w:p w14:paraId="77E63C89" w14:textId="77777777" w:rsidR="00F57BCB" w:rsidRPr="007001F1" w:rsidRDefault="00F57BCB" w:rsidP="0023087C">
            <w:pPr>
              <w:jc w:val="center"/>
              <w:rPr>
                <w:color w:val="000000"/>
              </w:rPr>
            </w:pPr>
          </w:p>
        </w:tc>
        <w:tc>
          <w:tcPr>
            <w:tcW w:w="1775" w:type="dxa"/>
            <w:shd w:val="clear" w:color="auto" w:fill="auto"/>
            <w:vAlign w:val="center"/>
          </w:tcPr>
          <w:p w14:paraId="56AD53BF" w14:textId="77777777" w:rsidR="00F57BCB" w:rsidRPr="007001F1" w:rsidRDefault="00F57BCB" w:rsidP="0023087C">
            <w:pPr>
              <w:jc w:val="center"/>
              <w:rPr>
                <w:color w:val="000000"/>
              </w:rPr>
            </w:pPr>
          </w:p>
        </w:tc>
      </w:tr>
      <w:tr w:rsidR="00A90F26" w:rsidRPr="007001F1" w14:paraId="3F60FAA1" w14:textId="77777777" w:rsidTr="003D4C35">
        <w:trPr>
          <w:trHeight w:val="20"/>
        </w:trPr>
        <w:tc>
          <w:tcPr>
            <w:tcW w:w="582" w:type="dxa"/>
            <w:shd w:val="clear" w:color="auto" w:fill="auto"/>
            <w:noWrap/>
            <w:vAlign w:val="center"/>
          </w:tcPr>
          <w:p w14:paraId="13DE12B5" w14:textId="77777777"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498076DB" w14:textId="77777777"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05C85E0" w14:textId="77777777" w:rsidR="00A90F26" w:rsidRPr="007001F1" w:rsidRDefault="00A90F26" w:rsidP="0023087C">
            <w:pPr>
              <w:jc w:val="center"/>
              <w:rPr>
                <w:color w:val="000000"/>
              </w:rPr>
            </w:pPr>
          </w:p>
        </w:tc>
        <w:tc>
          <w:tcPr>
            <w:tcW w:w="567" w:type="dxa"/>
            <w:shd w:val="clear" w:color="auto" w:fill="auto"/>
            <w:vAlign w:val="center"/>
          </w:tcPr>
          <w:p w14:paraId="5888C5CE" w14:textId="77777777" w:rsidR="00A90F26" w:rsidRPr="007001F1" w:rsidRDefault="00A90F26" w:rsidP="0023087C">
            <w:pPr>
              <w:jc w:val="center"/>
              <w:rPr>
                <w:color w:val="000000"/>
              </w:rPr>
            </w:pPr>
          </w:p>
        </w:tc>
        <w:tc>
          <w:tcPr>
            <w:tcW w:w="776" w:type="dxa"/>
            <w:shd w:val="clear" w:color="auto" w:fill="auto"/>
            <w:vAlign w:val="center"/>
          </w:tcPr>
          <w:p w14:paraId="12194B1A" w14:textId="77777777" w:rsidR="00A90F26" w:rsidRPr="007001F1" w:rsidRDefault="00A90F26" w:rsidP="0023087C">
            <w:pPr>
              <w:jc w:val="center"/>
              <w:rPr>
                <w:color w:val="000000"/>
              </w:rPr>
            </w:pPr>
          </w:p>
        </w:tc>
        <w:tc>
          <w:tcPr>
            <w:tcW w:w="1775" w:type="dxa"/>
            <w:shd w:val="clear" w:color="auto" w:fill="auto"/>
            <w:vAlign w:val="center"/>
          </w:tcPr>
          <w:p w14:paraId="6F62E10F" w14:textId="77777777" w:rsidR="00A90F26" w:rsidRPr="007001F1" w:rsidRDefault="00A90F26" w:rsidP="0023087C">
            <w:pPr>
              <w:jc w:val="center"/>
              <w:rPr>
                <w:color w:val="000000"/>
              </w:rPr>
            </w:pPr>
          </w:p>
        </w:tc>
      </w:tr>
      <w:tr w:rsidR="00E94B70" w:rsidRPr="007001F1" w14:paraId="22B5332F" w14:textId="77777777" w:rsidTr="003D4C35">
        <w:trPr>
          <w:trHeight w:val="405"/>
        </w:trPr>
        <w:tc>
          <w:tcPr>
            <w:tcW w:w="582" w:type="dxa"/>
            <w:vMerge w:val="restart"/>
            <w:shd w:val="clear" w:color="auto" w:fill="auto"/>
            <w:noWrap/>
            <w:vAlign w:val="center"/>
          </w:tcPr>
          <w:p w14:paraId="067BC7D6" w14:textId="77777777"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14:paraId="55AE0BF2" w14:textId="77777777"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10D2D64" w14:textId="77777777" w:rsidR="00E94B70" w:rsidRPr="007001F1" w:rsidRDefault="00E94B70" w:rsidP="0023087C">
            <w:pPr>
              <w:jc w:val="center"/>
              <w:rPr>
                <w:color w:val="000000"/>
              </w:rPr>
            </w:pPr>
          </w:p>
        </w:tc>
        <w:tc>
          <w:tcPr>
            <w:tcW w:w="567" w:type="dxa"/>
            <w:shd w:val="clear" w:color="auto" w:fill="auto"/>
            <w:vAlign w:val="center"/>
          </w:tcPr>
          <w:p w14:paraId="41930D13" w14:textId="77777777" w:rsidR="00E94B70" w:rsidRPr="007001F1" w:rsidRDefault="00E94B70" w:rsidP="0023087C">
            <w:pPr>
              <w:jc w:val="center"/>
              <w:rPr>
                <w:color w:val="000000"/>
              </w:rPr>
            </w:pPr>
          </w:p>
        </w:tc>
        <w:tc>
          <w:tcPr>
            <w:tcW w:w="776" w:type="dxa"/>
            <w:shd w:val="clear" w:color="auto" w:fill="auto"/>
            <w:vAlign w:val="center"/>
          </w:tcPr>
          <w:p w14:paraId="41697123" w14:textId="77777777" w:rsidR="00E94B70" w:rsidRPr="007001F1" w:rsidRDefault="00E94B70" w:rsidP="0023087C">
            <w:pPr>
              <w:jc w:val="center"/>
              <w:rPr>
                <w:color w:val="000000"/>
              </w:rPr>
            </w:pPr>
          </w:p>
        </w:tc>
        <w:tc>
          <w:tcPr>
            <w:tcW w:w="1775" w:type="dxa"/>
            <w:shd w:val="clear" w:color="auto" w:fill="auto"/>
            <w:vAlign w:val="center"/>
          </w:tcPr>
          <w:p w14:paraId="05262063" w14:textId="77777777" w:rsidR="00E94B70" w:rsidRPr="007001F1" w:rsidRDefault="00E94B70" w:rsidP="0023087C">
            <w:pPr>
              <w:jc w:val="center"/>
              <w:rPr>
                <w:color w:val="000000"/>
              </w:rPr>
            </w:pPr>
          </w:p>
        </w:tc>
      </w:tr>
      <w:tr w:rsidR="00E94B70" w:rsidRPr="007001F1" w14:paraId="10A4E316" w14:textId="77777777" w:rsidTr="003D4C35">
        <w:trPr>
          <w:trHeight w:val="845"/>
        </w:trPr>
        <w:tc>
          <w:tcPr>
            <w:tcW w:w="582" w:type="dxa"/>
            <w:vMerge/>
            <w:shd w:val="clear" w:color="auto" w:fill="auto"/>
            <w:noWrap/>
            <w:vAlign w:val="center"/>
          </w:tcPr>
          <w:p w14:paraId="1C7954EA" w14:textId="77777777" w:rsidR="00E94B70" w:rsidRPr="007001F1" w:rsidRDefault="00E94B70" w:rsidP="0023087C">
            <w:pPr>
              <w:jc w:val="center"/>
              <w:rPr>
                <w:color w:val="000000"/>
              </w:rPr>
            </w:pPr>
          </w:p>
        </w:tc>
        <w:tc>
          <w:tcPr>
            <w:tcW w:w="4820" w:type="dxa"/>
            <w:gridSpan w:val="2"/>
            <w:shd w:val="clear" w:color="auto" w:fill="auto"/>
            <w:vAlign w:val="center"/>
          </w:tcPr>
          <w:p w14:paraId="75BB4961" w14:textId="77777777"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CFB0D2B" w14:textId="77777777" w:rsidR="00E94B70" w:rsidRPr="007001F1" w:rsidRDefault="00E94B70" w:rsidP="0023087C">
            <w:pPr>
              <w:jc w:val="center"/>
              <w:rPr>
                <w:color w:val="000000"/>
              </w:rPr>
            </w:pPr>
          </w:p>
        </w:tc>
        <w:tc>
          <w:tcPr>
            <w:tcW w:w="567" w:type="dxa"/>
            <w:shd w:val="clear" w:color="auto" w:fill="auto"/>
            <w:vAlign w:val="center"/>
          </w:tcPr>
          <w:p w14:paraId="3634F912" w14:textId="77777777" w:rsidR="00E94B70" w:rsidRPr="007001F1" w:rsidRDefault="00E94B70" w:rsidP="0023087C">
            <w:pPr>
              <w:jc w:val="center"/>
              <w:rPr>
                <w:color w:val="000000"/>
              </w:rPr>
            </w:pPr>
          </w:p>
        </w:tc>
        <w:tc>
          <w:tcPr>
            <w:tcW w:w="776" w:type="dxa"/>
            <w:shd w:val="clear" w:color="auto" w:fill="auto"/>
            <w:vAlign w:val="center"/>
          </w:tcPr>
          <w:p w14:paraId="29440833" w14:textId="77777777" w:rsidR="00E94B70" w:rsidRPr="007001F1" w:rsidRDefault="00E94B70" w:rsidP="0023087C">
            <w:pPr>
              <w:jc w:val="center"/>
              <w:rPr>
                <w:color w:val="000000"/>
              </w:rPr>
            </w:pPr>
          </w:p>
        </w:tc>
        <w:tc>
          <w:tcPr>
            <w:tcW w:w="1775" w:type="dxa"/>
            <w:shd w:val="clear" w:color="auto" w:fill="auto"/>
            <w:vAlign w:val="center"/>
          </w:tcPr>
          <w:p w14:paraId="31FB4C25" w14:textId="77777777" w:rsidR="00E94B70" w:rsidRPr="007001F1" w:rsidRDefault="00E94B70" w:rsidP="0023087C">
            <w:pPr>
              <w:jc w:val="center"/>
              <w:rPr>
                <w:color w:val="000000"/>
              </w:rPr>
            </w:pPr>
          </w:p>
        </w:tc>
      </w:tr>
      <w:tr w:rsidR="00E70D44" w:rsidRPr="007001F1" w14:paraId="287D9882" w14:textId="77777777" w:rsidTr="003D4C35">
        <w:trPr>
          <w:trHeight w:val="20"/>
        </w:trPr>
        <w:tc>
          <w:tcPr>
            <w:tcW w:w="582" w:type="dxa"/>
            <w:shd w:val="clear" w:color="auto" w:fill="auto"/>
            <w:noWrap/>
            <w:vAlign w:val="center"/>
          </w:tcPr>
          <w:p w14:paraId="20A88CF3" w14:textId="77777777"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14:paraId="7D340477" w14:textId="77777777"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14:paraId="4F9C404A" w14:textId="77777777" w:rsidR="00E70D44" w:rsidRPr="007001F1" w:rsidRDefault="00E70D44" w:rsidP="0023087C">
            <w:pPr>
              <w:jc w:val="center"/>
              <w:rPr>
                <w:color w:val="000000"/>
              </w:rPr>
            </w:pPr>
          </w:p>
        </w:tc>
        <w:tc>
          <w:tcPr>
            <w:tcW w:w="567" w:type="dxa"/>
            <w:shd w:val="clear" w:color="auto" w:fill="auto"/>
            <w:vAlign w:val="center"/>
          </w:tcPr>
          <w:p w14:paraId="385B48D9" w14:textId="77777777" w:rsidR="00E70D44" w:rsidRPr="007001F1" w:rsidRDefault="00E70D44" w:rsidP="0023087C">
            <w:pPr>
              <w:jc w:val="center"/>
              <w:rPr>
                <w:color w:val="000000"/>
              </w:rPr>
            </w:pPr>
          </w:p>
        </w:tc>
        <w:tc>
          <w:tcPr>
            <w:tcW w:w="776" w:type="dxa"/>
            <w:shd w:val="clear" w:color="auto" w:fill="auto"/>
            <w:vAlign w:val="center"/>
          </w:tcPr>
          <w:p w14:paraId="2106913D" w14:textId="77777777" w:rsidR="00E70D44" w:rsidRPr="007001F1" w:rsidRDefault="00E70D44" w:rsidP="0023087C">
            <w:pPr>
              <w:jc w:val="center"/>
              <w:rPr>
                <w:color w:val="000000"/>
              </w:rPr>
            </w:pPr>
          </w:p>
        </w:tc>
        <w:tc>
          <w:tcPr>
            <w:tcW w:w="1775" w:type="dxa"/>
            <w:shd w:val="clear" w:color="auto" w:fill="auto"/>
            <w:vAlign w:val="center"/>
          </w:tcPr>
          <w:p w14:paraId="13FE93ED" w14:textId="77777777" w:rsidR="00E70D44" w:rsidRPr="007001F1" w:rsidRDefault="00E70D44" w:rsidP="0023087C">
            <w:pPr>
              <w:jc w:val="center"/>
              <w:rPr>
                <w:color w:val="000000"/>
              </w:rPr>
            </w:pPr>
          </w:p>
        </w:tc>
      </w:tr>
      <w:tr w:rsidR="00D2171A" w:rsidRPr="007001F1" w14:paraId="5087CC0C" w14:textId="77777777" w:rsidTr="003D4C35">
        <w:trPr>
          <w:trHeight w:val="300"/>
        </w:trPr>
        <w:tc>
          <w:tcPr>
            <w:tcW w:w="3559" w:type="dxa"/>
            <w:gridSpan w:val="2"/>
            <w:shd w:val="clear" w:color="auto" w:fill="auto"/>
            <w:vAlign w:val="center"/>
            <w:hideMark/>
          </w:tcPr>
          <w:p w14:paraId="7550698C" w14:textId="77777777"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87"/>
              <w:t>2</w:t>
            </w:r>
            <w:r w:rsidRPr="007001F1">
              <w:rPr>
                <w:b/>
                <w:bCs/>
                <w:sz w:val="22"/>
                <w:szCs w:val="22"/>
              </w:rPr>
              <w:t>:</w:t>
            </w:r>
          </w:p>
        </w:tc>
        <w:tc>
          <w:tcPr>
            <w:tcW w:w="5528" w:type="dxa"/>
            <w:gridSpan w:val="5"/>
            <w:shd w:val="clear" w:color="auto" w:fill="auto"/>
            <w:vAlign w:val="center"/>
            <w:hideMark/>
          </w:tcPr>
          <w:p w14:paraId="28EE1426" w14:textId="77777777" w:rsidR="00D2171A" w:rsidRPr="007001F1" w:rsidRDefault="00D2171A" w:rsidP="00D2171A">
            <w:pPr>
              <w:rPr>
                <w:color w:val="000000"/>
              </w:rPr>
            </w:pPr>
            <w:r w:rsidRPr="007001F1">
              <w:rPr>
                <w:color w:val="000000"/>
                <w:sz w:val="22"/>
                <w:szCs w:val="22"/>
              </w:rPr>
              <w:t> </w:t>
            </w:r>
          </w:p>
        </w:tc>
      </w:tr>
      <w:tr w:rsidR="00D2171A" w:rsidRPr="007001F1" w14:paraId="45BD2817" w14:textId="77777777" w:rsidTr="003D4C35">
        <w:trPr>
          <w:trHeight w:val="300"/>
        </w:trPr>
        <w:tc>
          <w:tcPr>
            <w:tcW w:w="3559" w:type="dxa"/>
            <w:gridSpan w:val="2"/>
            <w:shd w:val="clear" w:color="auto" w:fill="auto"/>
            <w:vAlign w:val="center"/>
            <w:hideMark/>
          </w:tcPr>
          <w:p w14:paraId="04ABC4D3"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14:paraId="4CAA8BAC" w14:textId="77777777" w:rsidR="00D2171A" w:rsidRPr="007001F1" w:rsidRDefault="00D2171A" w:rsidP="00D2171A">
            <w:pPr>
              <w:rPr>
                <w:color w:val="000000"/>
              </w:rPr>
            </w:pPr>
            <w:r w:rsidRPr="007001F1">
              <w:rPr>
                <w:color w:val="000000"/>
                <w:sz w:val="22"/>
                <w:szCs w:val="22"/>
              </w:rPr>
              <w:t> </w:t>
            </w:r>
          </w:p>
        </w:tc>
      </w:tr>
      <w:tr w:rsidR="00D2171A" w:rsidRPr="007001F1" w14:paraId="2AA157F2" w14:textId="77777777" w:rsidTr="003D4C35">
        <w:trPr>
          <w:trHeight w:val="300"/>
        </w:trPr>
        <w:tc>
          <w:tcPr>
            <w:tcW w:w="3559" w:type="dxa"/>
            <w:gridSpan w:val="2"/>
            <w:shd w:val="clear" w:color="000000" w:fill="FFFFFF"/>
            <w:vAlign w:val="center"/>
            <w:hideMark/>
          </w:tcPr>
          <w:p w14:paraId="04B7D5B2" w14:textId="77777777" w:rsidR="00D2171A" w:rsidRPr="007001F1" w:rsidRDefault="00D2171A" w:rsidP="00D2171A">
            <w:pPr>
              <w:rPr>
                <w:b/>
                <w:bCs/>
              </w:rPr>
            </w:pPr>
            <w:r w:rsidRPr="007001F1">
              <w:rPr>
                <w:b/>
                <w:bCs/>
                <w:sz w:val="22"/>
                <w:szCs w:val="22"/>
              </w:rPr>
              <w:lastRenderedPageBreak/>
              <w:t>Podpis:</w:t>
            </w:r>
          </w:p>
        </w:tc>
        <w:tc>
          <w:tcPr>
            <w:tcW w:w="5528" w:type="dxa"/>
            <w:gridSpan w:val="5"/>
            <w:shd w:val="clear" w:color="auto" w:fill="auto"/>
            <w:vAlign w:val="center"/>
            <w:hideMark/>
          </w:tcPr>
          <w:p w14:paraId="1B8DD140" w14:textId="77777777" w:rsidR="00D2171A" w:rsidRPr="007001F1" w:rsidRDefault="00D2171A" w:rsidP="00D2171A">
            <w:pPr>
              <w:rPr>
                <w:color w:val="000000"/>
              </w:rPr>
            </w:pPr>
            <w:r w:rsidRPr="007001F1">
              <w:rPr>
                <w:color w:val="000000"/>
                <w:sz w:val="22"/>
                <w:szCs w:val="22"/>
              </w:rPr>
              <w:t> </w:t>
            </w:r>
          </w:p>
        </w:tc>
      </w:tr>
      <w:tr w:rsidR="00D2171A" w:rsidRPr="007001F1" w14:paraId="44997CE6" w14:textId="77777777" w:rsidTr="003D4C35">
        <w:trPr>
          <w:trHeight w:val="300"/>
        </w:trPr>
        <w:tc>
          <w:tcPr>
            <w:tcW w:w="9087" w:type="dxa"/>
            <w:gridSpan w:val="7"/>
            <w:shd w:val="clear" w:color="auto" w:fill="auto"/>
            <w:noWrap/>
            <w:vAlign w:val="bottom"/>
            <w:hideMark/>
          </w:tcPr>
          <w:p w14:paraId="0AB7B4A3" w14:textId="77777777" w:rsidR="00D2171A" w:rsidRPr="007001F1" w:rsidRDefault="00D2171A" w:rsidP="00D2171A">
            <w:pPr>
              <w:jc w:val="center"/>
              <w:rPr>
                <w:color w:val="000000"/>
              </w:rPr>
            </w:pPr>
            <w:r w:rsidRPr="007001F1">
              <w:rPr>
                <w:color w:val="000000"/>
                <w:sz w:val="22"/>
                <w:szCs w:val="22"/>
              </w:rPr>
              <w:t> </w:t>
            </w:r>
          </w:p>
        </w:tc>
      </w:tr>
      <w:tr w:rsidR="00D2171A" w:rsidRPr="007001F1" w14:paraId="6FB985F8" w14:textId="77777777" w:rsidTr="003D4C35">
        <w:trPr>
          <w:trHeight w:val="300"/>
        </w:trPr>
        <w:tc>
          <w:tcPr>
            <w:tcW w:w="3559" w:type="dxa"/>
            <w:gridSpan w:val="2"/>
            <w:shd w:val="clear" w:color="000000" w:fill="FFFFFF"/>
            <w:vAlign w:val="center"/>
            <w:hideMark/>
          </w:tcPr>
          <w:p w14:paraId="4F59596C" w14:textId="77777777"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8"/>
              <w:t>3</w:t>
            </w:r>
            <w:r w:rsidRPr="007001F1">
              <w:rPr>
                <w:b/>
                <w:bCs/>
                <w:sz w:val="22"/>
                <w:szCs w:val="22"/>
              </w:rPr>
              <w:t>:</w:t>
            </w:r>
          </w:p>
        </w:tc>
        <w:tc>
          <w:tcPr>
            <w:tcW w:w="5528" w:type="dxa"/>
            <w:gridSpan w:val="5"/>
            <w:shd w:val="clear" w:color="auto" w:fill="auto"/>
            <w:vAlign w:val="center"/>
            <w:hideMark/>
          </w:tcPr>
          <w:p w14:paraId="31C86438" w14:textId="77777777" w:rsidR="00D2171A" w:rsidRPr="007001F1" w:rsidRDefault="00D2171A" w:rsidP="00D2171A">
            <w:pPr>
              <w:rPr>
                <w:color w:val="000000"/>
              </w:rPr>
            </w:pPr>
            <w:r w:rsidRPr="007001F1">
              <w:rPr>
                <w:color w:val="000000"/>
                <w:sz w:val="22"/>
                <w:szCs w:val="22"/>
              </w:rPr>
              <w:t> </w:t>
            </w:r>
          </w:p>
        </w:tc>
      </w:tr>
      <w:tr w:rsidR="00D2171A" w:rsidRPr="007001F1" w14:paraId="162A9D57" w14:textId="77777777" w:rsidTr="003D4C35">
        <w:trPr>
          <w:trHeight w:val="300"/>
        </w:trPr>
        <w:tc>
          <w:tcPr>
            <w:tcW w:w="3559" w:type="dxa"/>
            <w:gridSpan w:val="2"/>
            <w:shd w:val="clear" w:color="000000" w:fill="FFFFFF"/>
            <w:vAlign w:val="center"/>
            <w:hideMark/>
          </w:tcPr>
          <w:p w14:paraId="3B555BD4"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4B09AAC" w14:textId="77777777" w:rsidR="00D2171A" w:rsidRPr="007001F1" w:rsidRDefault="00D2171A" w:rsidP="00D2171A">
            <w:pPr>
              <w:rPr>
                <w:color w:val="000000"/>
              </w:rPr>
            </w:pPr>
            <w:r w:rsidRPr="007001F1">
              <w:rPr>
                <w:color w:val="000000"/>
                <w:sz w:val="22"/>
                <w:szCs w:val="22"/>
              </w:rPr>
              <w:t> </w:t>
            </w:r>
          </w:p>
        </w:tc>
      </w:tr>
    </w:tbl>
    <w:p w14:paraId="7BE2D8CF" w14:textId="77777777" w:rsidR="00617EE4" w:rsidRPr="007001F1" w:rsidRDefault="00617EE4"/>
    <w:p w14:paraId="48A484F8" w14:textId="77777777"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6430D4B3" w14:textId="77777777" w:rsidTr="007261E4">
        <w:trPr>
          <w:trHeight w:val="645"/>
        </w:trPr>
        <w:tc>
          <w:tcPr>
            <w:tcW w:w="8710" w:type="dxa"/>
            <w:gridSpan w:val="7"/>
            <w:shd w:val="clear" w:color="000000" w:fill="60497A"/>
            <w:vAlign w:val="center"/>
            <w:hideMark/>
          </w:tcPr>
          <w:p w14:paraId="6A8DFD07" w14:textId="77777777"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5977"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5977"/>
          </w:p>
        </w:tc>
      </w:tr>
      <w:tr w:rsidR="00D2171A" w:rsidRPr="007001F1" w14:paraId="42E8190E" w14:textId="77777777" w:rsidTr="007261E4">
        <w:trPr>
          <w:trHeight w:val="330"/>
        </w:trPr>
        <w:tc>
          <w:tcPr>
            <w:tcW w:w="8710" w:type="dxa"/>
            <w:gridSpan w:val="7"/>
            <w:shd w:val="clear" w:color="auto" w:fill="auto"/>
            <w:vAlign w:val="center"/>
            <w:hideMark/>
          </w:tcPr>
          <w:p w14:paraId="405CCB17" w14:textId="77777777"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14:paraId="61D07916" w14:textId="77777777" w:rsidTr="007261E4">
        <w:trPr>
          <w:trHeight w:val="300"/>
        </w:trPr>
        <w:tc>
          <w:tcPr>
            <w:tcW w:w="3559" w:type="dxa"/>
            <w:gridSpan w:val="2"/>
            <w:shd w:val="clear" w:color="auto" w:fill="auto"/>
            <w:vAlign w:val="center"/>
            <w:hideMark/>
          </w:tcPr>
          <w:p w14:paraId="5D1616E9" w14:textId="77777777"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14:paraId="3379C6E8" w14:textId="77777777" w:rsidR="00D2171A" w:rsidRPr="007001F1" w:rsidRDefault="00D2171A" w:rsidP="00D2171A">
            <w:pPr>
              <w:rPr>
                <w:color w:val="000000"/>
              </w:rPr>
            </w:pPr>
            <w:r w:rsidRPr="007001F1">
              <w:rPr>
                <w:color w:val="000000"/>
                <w:sz w:val="22"/>
                <w:szCs w:val="22"/>
              </w:rPr>
              <w:t> </w:t>
            </w:r>
          </w:p>
        </w:tc>
      </w:tr>
      <w:tr w:rsidR="00D2171A" w:rsidRPr="007001F1" w14:paraId="588D9CB4" w14:textId="77777777" w:rsidTr="007261E4">
        <w:trPr>
          <w:trHeight w:val="660"/>
        </w:trPr>
        <w:tc>
          <w:tcPr>
            <w:tcW w:w="3559" w:type="dxa"/>
            <w:gridSpan w:val="2"/>
            <w:shd w:val="clear" w:color="auto" w:fill="auto"/>
            <w:vAlign w:val="center"/>
            <w:hideMark/>
          </w:tcPr>
          <w:p w14:paraId="15C233C9" w14:textId="77777777"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14:paraId="564963FC" w14:textId="77777777" w:rsidR="00D2171A" w:rsidRPr="007001F1" w:rsidRDefault="00D2171A" w:rsidP="00D2171A">
            <w:pPr>
              <w:rPr>
                <w:color w:val="000000"/>
              </w:rPr>
            </w:pPr>
            <w:r w:rsidRPr="007001F1">
              <w:rPr>
                <w:color w:val="000000"/>
                <w:sz w:val="22"/>
                <w:szCs w:val="22"/>
              </w:rPr>
              <w:t> </w:t>
            </w:r>
          </w:p>
        </w:tc>
      </w:tr>
      <w:tr w:rsidR="00D2171A" w:rsidRPr="007001F1" w14:paraId="58F00F77" w14:textId="77777777" w:rsidTr="007261E4">
        <w:trPr>
          <w:trHeight w:val="330"/>
        </w:trPr>
        <w:tc>
          <w:tcPr>
            <w:tcW w:w="8710" w:type="dxa"/>
            <w:gridSpan w:val="7"/>
            <w:shd w:val="clear" w:color="auto" w:fill="auto"/>
            <w:vAlign w:val="center"/>
            <w:hideMark/>
          </w:tcPr>
          <w:p w14:paraId="4BC17D48" w14:textId="77777777"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14:paraId="34080B46" w14:textId="77777777" w:rsidTr="007261E4">
        <w:trPr>
          <w:trHeight w:val="330"/>
        </w:trPr>
        <w:tc>
          <w:tcPr>
            <w:tcW w:w="3559" w:type="dxa"/>
            <w:gridSpan w:val="2"/>
            <w:shd w:val="clear" w:color="auto" w:fill="auto"/>
            <w:vAlign w:val="center"/>
            <w:hideMark/>
          </w:tcPr>
          <w:p w14:paraId="0C8E400B" w14:textId="77777777"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483BAA7B" w14:textId="77777777" w:rsidR="00D2171A" w:rsidRPr="007001F1" w:rsidRDefault="00D2171A" w:rsidP="00D2171A">
            <w:pPr>
              <w:rPr>
                <w:color w:val="000000"/>
              </w:rPr>
            </w:pPr>
            <w:r w:rsidRPr="007001F1">
              <w:rPr>
                <w:color w:val="000000"/>
                <w:sz w:val="22"/>
                <w:szCs w:val="22"/>
              </w:rPr>
              <w:t> </w:t>
            </w:r>
          </w:p>
        </w:tc>
      </w:tr>
      <w:tr w:rsidR="00D2171A" w:rsidRPr="007001F1" w14:paraId="37FB423F" w14:textId="77777777" w:rsidTr="007261E4">
        <w:trPr>
          <w:trHeight w:val="300"/>
        </w:trPr>
        <w:tc>
          <w:tcPr>
            <w:tcW w:w="3559" w:type="dxa"/>
            <w:gridSpan w:val="2"/>
            <w:shd w:val="clear" w:color="auto" w:fill="auto"/>
            <w:vAlign w:val="center"/>
            <w:hideMark/>
          </w:tcPr>
          <w:p w14:paraId="33A5470F" w14:textId="77777777"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14:paraId="66A3E0FD" w14:textId="77777777" w:rsidR="00D2171A" w:rsidRPr="007001F1" w:rsidRDefault="00D2171A" w:rsidP="00D2171A">
            <w:pPr>
              <w:rPr>
                <w:color w:val="000000"/>
              </w:rPr>
            </w:pPr>
            <w:r w:rsidRPr="007001F1">
              <w:rPr>
                <w:color w:val="000000"/>
                <w:sz w:val="22"/>
                <w:szCs w:val="22"/>
              </w:rPr>
              <w:t> </w:t>
            </w:r>
          </w:p>
        </w:tc>
      </w:tr>
      <w:tr w:rsidR="00D2171A" w:rsidRPr="007001F1" w14:paraId="579670E0" w14:textId="77777777" w:rsidTr="007261E4">
        <w:trPr>
          <w:trHeight w:val="300"/>
        </w:trPr>
        <w:tc>
          <w:tcPr>
            <w:tcW w:w="3559" w:type="dxa"/>
            <w:gridSpan w:val="2"/>
            <w:shd w:val="clear" w:color="auto" w:fill="auto"/>
            <w:vAlign w:val="center"/>
            <w:hideMark/>
          </w:tcPr>
          <w:p w14:paraId="3D2939C9" w14:textId="77777777"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719AB81F" w14:textId="77777777" w:rsidR="00D2171A" w:rsidRPr="007001F1" w:rsidRDefault="00D2171A" w:rsidP="00D2171A">
            <w:pPr>
              <w:rPr>
                <w:color w:val="000000"/>
              </w:rPr>
            </w:pPr>
            <w:r w:rsidRPr="007001F1">
              <w:rPr>
                <w:color w:val="000000"/>
                <w:sz w:val="22"/>
                <w:szCs w:val="22"/>
              </w:rPr>
              <w:t> </w:t>
            </w:r>
          </w:p>
        </w:tc>
      </w:tr>
      <w:tr w:rsidR="00D2171A" w:rsidRPr="007001F1" w14:paraId="5F696EC0" w14:textId="77777777" w:rsidTr="007261E4">
        <w:trPr>
          <w:trHeight w:val="300"/>
        </w:trPr>
        <w:tc>
          <w:tcPr>
            <w:tcW w:w="3559" w:type="dxa"/>
            <w:gridSpan w:val="2"/>
            <w:shd w:val="clear" w:color="auto" w:fill="auto"/>
            <w:vAlign w:val="center"/>
            <w:hideMark/>
          </w:tcPr>
          <w:p w14:paraId="417525B4" w14:textId="77777777"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46344C8C" w14:textId="77777777" w:rsidR="00D2171A" w:rsidRPr="007001F1" w:rsidRDefault="00D2171A" w:rsidP="00D2171A">
            <w:pPr>
              <w:rPr>
                <w:color w:val="000000"/>
              </w:rPr>
            </w:pPr>
            <w:r w:rsidRPr="007001F1">
              <w:rPr>
                <w:color w:val="000000"/>
                <w:sz w:val="22"/>
                <w:szCs w:val="22"/>
              </w:rPr>
              <w:t> </w:t>
            </w:r>
          </w:p>
        </w:tc>
      </w:tr>
      <w:tr w:rsidR="00D2171A" w:rsidRPr="007001F1" w14:paraId="79386F42" w14:textId="77777777" w:rsidTr="007261E4">
        <w:trPr>
          <w:trHeight w:val="330"/>
        </w:trPr>
        <w:tc>
          <w:tcPr>
            <w:tcW w:w="8710" w:type="dxa"/>
            <w:gridSpan w:val="7"/>
            <w:shd w:val="clear" w:color="auto" w:fill="auto"/>
            <w:vAlign w:val="center"/>
            <w:hideMark/>
          </w:tcPr>
          <w:p w14:paraId="6ACA980F" w14:textId="77777777"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14:paraId="414D3CEA" w14:textId="77777777" w:rsidTr="007261E4">
        <w:trPr>
          <w:trHeight w:val="300"/>
        </w:trPr>
        <w:tc>
          <w:tcPr>
            <w:tcW w:w="3559" w:type="dxa"/>
            <w:gridSpan w:val="2"/>
            <w:shd w:val="clear" w:color="auto" w:fill="auto"/>
            <w:vAlign w:val="center"/>
            <w:hideMark/>
          </w:tcPr>
          <w:p w14:paraId="051121E7" w14:textId="77777777"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14:paraId="7D4E562F" w14:textId="77777777"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14:paraId="3E36832F" w14:textId="77777777" w:rsidTr="007261E4">
        <w:trPr>
          <w:trHeight w:val="960"/>
        </w:trPr>
        <w:tc>
          <w:tcPr>
            <w:tcW w:w="3559" w:type="dxa"/>
            <w:gridSpan w:val="2"/>
            <w:shd w:val="clear" w:color="auto" w:fill="auto"/>
            <w:vAlign w:val="center"/>
            <w:hideMark/>
          </w:tcPr>
          <w:p w14:paraId="4B26AFF4" w14:textId="77777777" w:rsidR="00D2171A" w:rsidRPr="007001F1" w:rsidRDefault="00D2171A" w:rsidP="00D2171A">
            <w:pPr>
              <w:rPr>
                <w:color w:val="000000"/>
              </w:rPr>
            </w:pPr>
            <w:r w:rsidRPr="007001F1">
              <w:rPr>
                <w:color w:val="000000"/>
                <w:sz w:val="22"/>
                <w:szCs w:val="22"/>
              </w:rPr>
              <w:t xml:space="preserve">Bola zmena zmluvy vykonaná na základe priameho </w:t>
            </w:r>
          </w:p>
          <w:p w14:paraId="26390067" w14:textId="77777777"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73D1444F" w14:textId="77777777" w:rsidR="00D2171A" w:rsidRPr="007001F1" w:rsidRDefault="00D2171A" w:rsidP="00D2171A">
            <w:pPr>
              <w:rPr>
                <w:color w:val="000000"/>
              </w:rPr>
            </w:pPr>
            <w:r w:rsidRPr="007001F1">
              <w:rPr>
                <w:color w:val="000000"/>
                <w:sz w:val="22"/>
                <w:szCs w:val="22"/>
              </w:rPr>
              <w:t>Áno/Nie</w:t>
            </w:r>
          </w:p>
        </w:tc>
      </w:tr>
      <w:tr w:rsidR="00D2171A" w:rsidRPr="007001F1" w14:paraId="2673253B" w14:textId="77777777" w:rsidTr="007261E4">
        <w:trPr>
          <w:trHeight w:val="300"/>
        </w:trPr>
        <w:tc>
          <w:tcPr>
            <w:tcW w:w="3559" w:type="dxa"/>
            <w:gridSpan w:val="2"/>
            <w:shd w:val="clear" w:color="auto" w:fill="auto"/>
            <w:vAlign w:val="center"/>
          </w:tcPr>
          <w:p w14:paraId="4C537EE9" w14:textId="77777777"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A388C82" w14:textId="77777777" w:rsidR="00D2171A" w:rsidRPr="007001F1" w:rsidRDefault="00D2171A" w:rsidP="00D2171A">
            <w:pPr>
              <w:rPr>
                <w:color w:val="000000"/>
              </w:rPr>
            </w:pPr>
            <w:r w:rsidRPr="007001F1">
              <w:rPr>
                <w:color w:val="000000"/>
                <w:sz w:val="22"/>
                <w:szCs w:val="22"/>
              </w:rPr>
              <w:t>Áno/Nie</w:t>
            </w:r>
          </w:p>
        </w:tc>
      </w:tr>
      <w:tr w:rsidR="004D0B9F" w:rsidRPr="007001F1" w14:paraId="48ABF8E5" w14:textId="77777777" w:rsidTr="007261E4">
        <w:trPr>
          <w:trHeight w:val="300"/>
        </w:trPr>
        <w:tc>
          <w:tcPr>
            <w:tcW w:w="3559" w:type="dxa"/>
            <w:gridSpan w:val="2"/>
            <w:shd w:val="clear" w:color="auto" w:fill="auto"/>
            <w:vAlign w:val="center"/>
          </w:tcPr>
          <w:p w14:paraId="2A67FF48" w14:textId="77777777"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72B9457E" w14:textId="77777777" w:rsidR="004D0B9F" w:rsidRPr="007001F1" w:rsidRDefault="004D0B9F" w:rsidP="00D2171A">
            <w:pPr>
              <w:rPr>
                <w:color w:val="000000"/>
              </w:rPr>
            </w:pPr>
          </w:p>
        </w:tc>
      </w:tr>
      <w:tr w:rsidR="00D2171A" w:rsidRPr="007001F1" w14:paraId="7483DE48" w14:textId="77777777" w:rsidTr="007261E4">
        <w:trPr>
          <w:trHeight w:val="300"/>
        </w:trPr>
        <w:tc>
          <w:tcPr>
            <w:tcW w:w="3559" w:type="dxa"/>
            <w:gridSpan w:val="2"/>
            <w:shd w:val="clear" w:color="auto" w:fill="auto"/>
            <w:vAlign w:val="center"/>
            <w:hideMark/>
          </w:tcPr>
          <w:p w14:paraId="0878486E" w14:textId="77777777"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14:paraId="097F5245" w14:textId="77777777" w:rsidR="00D2171A" w:rsidRPr="007001F1" w:rsidRDefault="00D2171A" w:rsidP="00D2171A">
            <w:pPr>
              <w:rPr>
                <w:color w:val="000000"/>
              </w:rPr>
            </w:pPr>
            <w:r w:rsidRPr="007001F1">
              <w:rPr>
                <w:color w:val="000000"/>
                <w:sz w:val="22"/>
                <w:szCs w:val="22"/>
              </w:rPr>
              <w:t> </w:t>
            </w:r>
          </w:p>
        </w:tc>
      </w:tr>
      <w:tr w:rsidR="00D2171A" w:rsidRPr="007001F1" w14:paraId="7A1EB4AC" w14:textId="77777777" w:rsidTr="007261E4">
        <w:trPr>
          <w:trHeight w:val="300"/>
        </w:trPr>
        <w:tc>
          <w:tcPr>
            <w:tcW w:w="3559" w:type="dxa"/>
            <w:gridSpan w:val="2"/>
            <w:shd w:val="clear" w:color="auto" w:fill="auto"/>
            <w:vAlign w:val="center"/>
            <w:hideMark/>
          </w:tcPr>
          <w:p w14:paraId="01F3595C" w14:textId="77777777"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14:paraId="6FB7D2CB" w14:textId="77777777" w:rsidR="00D2171A" w:rsidRPr="007001F1" w:rsidRDefault="00D2171A" w:rsidP="00D2171A">
            <w:pPr>
              <w:rPr>
                <w:color w:val="000000"/>
              </w:rPr>
            </w:pPr>
            <w:r w:rsidRPr="007001F1">
              <w:rPr>
                <w:color w:val="000000"/>
                <w:sz w:val="22"/>
                <w:szCs w:val="22"/>
              </w:rPr>
              <w:t> </w:t>
            </w:r>
          </w:p>
        </w:tc>
      </w:tr>
      <w:tr w:rsidR="00D2171A" w:rsidRPr="007001F1" w14:paraId="06DE9419" w14:textId="77777777" w:rsidTr="007261E4">
        <w:trPr>
          <w:trHeight w:val="300"/>
        </w:trPr>
        <w:tc>
          <w:tcPr>
            <w:tcW w:w="3559" w:type="dxa"/>
            <w:gridSpan w:val="2"/>
            <w:shd w:val="clear" w:color="auto" w:fill="auto"/>
            <w:vAlign w:val="center"/>
            <w:hideMark/>
          </w:tcPr>
          <w:p w14:paraId="0706363B" w14:textId="77777777"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14:paraId="145B1FC5" w14:textId="77777777" w:rsidR="00D2171A" w:rsidRPr="007001F1" w:rsidRDefault="00D2171A" w:rsidP="00D2171A">
            <w:pPr>
              <w:rPr>
                <w:color w:val="000000"/>
              </w:rPr>
            </w:pPr>
            <w:r w:rsidRPr="007001F1">
              <w:rPr>
                <w:color w:val="000000"/>
                <w:sz w:val="22"/>
                <w:szCs w:val="22"/>
              </w:rPr>
              <w:t> </w:t>
            </w:r>
          </w:p>
        </w:tc>
      </w:tr>
      <w:tr w:rsidR="00D2171A" w:rsidRPr="007001F1" w14:paraId="2D2FD0E8" w14:textId="77777777" w:rsidTr="007261E4">
        <w:trPr>
          <w:trHeight w:val="300"/>
        </w:trPr>
        <w:tc>
          <w:tcPr>
            <w:tcW w:w="3559" w:type="dxa"/>
            <w:gridSpan w:val="2"/>
            <w:shd w:val="clear" w:color="auto" w:fill="auto"/>
            <w:vAlign w:val="center"/>
            <w:hideMark/>
          </w:tcPr>
          <w:p w14:paraId="23E43A28" w14:textId="77777777"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0597D76B" w14:textId="77777777" w:rsidR="00D2171A" w:rsidRPr="007001F1" w:rsidRDefault="00D2171A" w:rsidP="00D2171A">
            <w:pPr>
              <w:rPr>
                <w:color w:val="000000"/>
              </w:rPr>
            </w:pPr>
            <w:r w:rsidRPr="007001F1">
              <w:rPr>
                <w:color w:val="000000"/>
                <w:sz w:val="22"/>
                <w:szCs w:val="22"/>
              </w:rPr>
              <w:t> </w:t>
            </w:r>
          </w:p>
        </w:tc>
      </w:tr>
      <w:tr w:rsidR="00D2171A" w:rsidRPr="007001F1" w14:paraId="271206E7" w14:textId="77777777" w:rsidTr="007261E4">
        <w:trPr>
          <w:trHeight w:val="300"/>
        </w:trPr>
        <w:tc>
          <w:tcPr>
            <w:tcW w:w="3559" w:type="dxa"/>
            <w:gridSpan w:val="2"/>
            <w:shd w:val="clear" w:color="auto" w:fill="auto"/>
            <w:vAlign w:val="center"/>
            <w:hideMark/>
          </w:tcPr>
          <w:p w14:paraId="1E6E0E21" w14:textId="77777777"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7F20C427" w14:textId="77777777" w:rsidR="00D2171A" w:rsidRPr="007001F1" w:rsidRDefault="00D2171A" w:rsidP="00D2171A">
            <w:pPr>
              <w:rPr>
                <w:color w:val="000000"/>
              </w:rPr>
            </w:pPr>
            <w:r w:rsidRPr="007001F1">
              <w:rPr>
                <w:color w:val="000000"/>
                <w:sz w:val="22"/>
                <w:szCs w:val="22"/>
              </w:rPr>
              <w:t> </w:t>
            </w:r>
          </w:p>
        </w:tc>
      </w:tr>
      <w:tr w:rsidR="00D2171A" w:rsidRPr="007001F1" w14:paraId="4548A696" w14:textId="77777777" w:rsidTr="007261E4">
        <w:trPr>
          <w:trHeight w:val="300"/>
        </w:trPr>
        <w:tc>
          <w:tcPr>
            <w:tcW w:w="3559" w:type="dxa"/>
            <w:gridSpan w:val="2"/>
            <w:shd w:val="clear" w:color="auto" w:fill="auto"/>
            <w:vAlign w:val="center"/>
          </w:tcPr>
          <w:p w14:paraId="799F93C5" w14:textId="77777777"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79F4F42F" w14:textId="77777777" w:rsidR="00D2171A" w:rsidRPr="007001F1" w:rsidRDefault="00D2171A" w:rsidP="00D2171A">
            <w:pPr>
              <w:rPr>
                <w:color w:val="000000"/>
              </w:rPr>
            </w:pPr>
            <w:r w:rsidRPr="007001F1">
              <w:rPr>
                <w:color w:val="000000"/>
                <w:sz w:val="22"/>
                <w:szCs w:val="22"/>
              </w:rPr>
              <w:t> </w:t>
            </w:r>
          </w:p>
        </w:tc>
      </w:tr>
      <w:tr w:rsidR="00D2171A" w:rsidRPr="007001F1" w14:paraId="34BF325C" w14:textId="77777777" w:rsidTr="007261E4">
        <w:trPr>
          <w:trHeight w:val="300"/>
        </w:trPr>
        <w:tc>
          <w:tcPr>
            <w:tcW w:w="3559" w:type="dxa"/>
            <w:gridSpan w:val="2"/>
            <w:shd w:val="clear" w:color="auto" w:fill="auto"/>
            <w:vAlign w:val="center"/>
            <w:hideMark/>
          </w:tcPr>
          <w:p w14:paraId="0F2B978B" w14:textId="77777777"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16617B2D" w14:textId="77777777" w:rsidR="00D2171A" w:rsidRPr="007001F1" w:rsidRDefault="00D2171A" w:rsidP="00D2171A">
            <w:pPr>
              <w:rPr>
                <w:color w:val="000000"/>
              </w:rPr>
            </w:pPr>
            <w:r w:rsidRPr="007001F1">
              <w:rPr>
                <w:color w:val="000000"/>
                <w:sz w:val="22"/>
                <w:szCs w:val="22"/>
              </w:rPr>
              <w:t> </w:t>
            </w:r>
          </w:p>
        </w:tc>
      </w:tr>
      <w:tr w:rsidR="00D2171A" w:rsidRPr="007001F1" w14:paraId="2538072C" w14:textId="77777777" w:rsidTr="007261E4">
        <w:trPr>
          <w:trHeight w:val="1200"/>
        </w:trPr>
        <w:tc>
          <w:tcPr>
            <w:tcW w:w="3559" w:type="dxa"/>
            <w:gridSpan w:val="2"/>
            <w:shd w:val="clear" w:color="auto" w:fill="auto"/>
            <w:vAlign w:val="center"/>
            <w:hideMark/>
          </w:tcPr>
          <w:p w14:paraId="25FBB210" w14:textId="77777777"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43EAE3F5" w14:textId="77777777" w:rsidR="00D2171A" w:rsidRPr="007001F1" w:rsidRDefault="00D2171A" w:rsidP="00D2171A">
            <w:pPr>
              <w:rPr>
                <w:color w:val="000000"/>
              </w:rPr>
            </w:pPr>
            <w:r w:rsidRPr="007001F1">
              <w:rPr>
                <w:color w:val="000000"/>
                <w:sz w:val="22"/>
                <w:szCs w:val="22"/>
              </w:rPr>
              <w:t> </w:t>
            </w:r>
          </w:p>
        </w:tc>
      </w:tr>
      <w:tr w:rsidR="00D2171A" w:rsidRPr="007001F1" w14:paraId="4FBF50FE" w14:textId="77777777" w:rsidTr="007261E4">
        <w:trPr>
          <w:trHeight w:val="300"/>
        </w:trPr>
        <w:tc>
          <w:tcPr>
            <w:tcW w:w="3559" w:type="dxa"/>
            <w:gridSpan w:val="2"/>
            <w:shd w:val="clear" w:color="auto" w:fill="auto"/>
            <w:vAlign w:val="center"/>
            <w:hideMark/>
          </w:tcPr>
          <w:p w14:paraId="7177DC4D" w14:textId="77777777"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1E4B7474" w14:textId="77777777" w:rsidR="00D2171A" w:rsidRPr="007001F1" w:rsidRDefault="00D2171A" w:rsidP="00D2171A">
            <w:pPr>
              <w:rPr>
                <w:color w:val="000000"/>
              </w:rPr>
            </w:pPr>
            <w:r w:rsidRPr="007001F1">
              <w:rPr>
                <w:color w:val="000000"/>
                <w:sz w:val="22"/>
                <w:szCs w:val="22"/>
              </w:rPr>
              <w:t>Áno/Nie</w:t>
            </w:r>
          </w:p>
        </w:tc>
      </w:tr>
      <w:tr w:rsidR="00D2171A" w:rsidRPr="007001F1" w14:paraId="34288B06" w14:textId="77777777" w:rsidTr="007261E4">
        <w:trPr>
          <w:trHeight w:val="300"/>
        </w:trPr>
        <w:tc>
          <w:tcPr>
            <w:tcW w:w="3559" w:type="dxa"/>
            <w:gridSpan w:val="2"/>
            <w:shd w:val="clear" w:color="auto" w:fill="auto"/>
            <w:vAlign w:val="center"/>
            <w:hideMark/>
          </w:tcPr>
          <w:p w14:paraId="79930BB8" w14:textId="77777777"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19357DD1" w14:textId="77777777" w:rsidR="00D2171A" w:rsidRPr="007001F1" w:rsidRDefault="00D2171A" w:rsidP="00D2171A">
            <w:pPr>
              <w:rPr>
                <w:color w:val="000000"/>
              </w:rPr>
            </w:pPr>
            <w:r w:rsidRPr="007001F1">
              <w:rPr>
                <w:color w:val="000000"/>
                <w:sz w:val="22"/>
                <w:szCs w:val="22"/>
              </w:rPr>
              <w:t> </w:t>
            </w:r>
          </w:p>
        </w:tc>
      </w:tr>
      <w:tr w:rsidR="00D2171A" w:rsidRPr="007001F1" w14:paraId="2FFC8912" w14:textId="77777777" w:rsidTr="007261E4">
        <w:trPr>
          <w:trHeight w:val="300"/>
        </w:trPr>
        <w:tc>
          <w:tcPr>
            <w:tcW w:w="3559" w:type="dxa"/>
            <w:gridSpan w:val="2"/>
            <w:shd w:val="clear" w:color="auto" w:fill="auto"/>
            <w:vAlign w:val="center"/>
            <w:hideMark/>
          </w:tcPr>
          <w:p w14:paraId="126A45B1" w14:textId="77777777"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120048FB" w14:textId="77777777" w:rsidR="00D2171A" w:rsidRPr="007001F1" w:rsidRDefault="00D2171A" w:rsidP="00D2171A">
            <w:pPr>
              <w:rPr>
                <w:color w:val="000000"/>
              </w:rPr>
            </w:pPr>
            <w:r w:rsidRPr="007001F1">
              <w:rPr>
                <w:color w:val="000000"/>
                <w:sz w:val="22"/>
                <w:szCs w:val="22"/>
              </w:rPr>
              <w:t> </w:t>
            </w:r>
          </w:p>
        </w:tc>
      </w:tr>
      <w:tr w:rsidR="00D2171A" w:rsidRPr="007001F1" w14:paraId="35F33B4F" w14:textId="77777777" w:rsidTr="007261E4">
        <w:trPr>
          <w:trHeight w:val="300"/>
        </w:trPr>
        <w:tc>
          <w:tcPr>
            <w:tcW w:w="3559" w:type="dxa"/>
            <w:gridSpan w:val="2"/>
            <w:shd w:val="clear" w:color="auto" w:fill="auto"/>
            <w:vAlign w:val="center"/>
            <w:hideMark/>
          </w:tcPr>
          <w:p w14:paraId="062340BF" w14:textId="77777777"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1177A4A0" w14:textId="77777777" w:rsidR="00D2171A" w:rsidRPr="007001F1" w:rsidRDefault="00D2171A" w:rsidP="00D2171A">
            <w:pPr>
              <w:rPr>
                <w:color w:val="000000"/>
              </w:rPr>
            </w:pPr>
            <w:r w:rsidRPr="007001F1">
              <w:rPr>
                <w:color w:val="000000"/>
                <w:sz w:val="22"/>
                <w:szCs w:val="22"/>
              </w:rPr>
              <w:t>Áno/Nie</w:t>
            </w:r>
          </w:p>
        </w:tc>
      </w:tr>
      <w:tr w:rsidR="00D2171A" w:rsidRPr="007001F1" w14:paraId="24118294" w14:textId="77777777" w:rsidTr="007261E4">
        <w:trPr>
          <w:trHeight w:val="300"/>
        </w:trPr>
        <w:tc>
          <w:tcPr>
            <w:tcW w:w="3559" w:type="dxa"/>
            <w:gridSpan w:val="2"/>
            <w:shd w:val="clear" w:color="auto" w:fill="auto"/>
            <w:vAlign w:val="center"/>
            <w:hideMark/>
          </w:tcPr>
          <w:p w14:paraId="4F370D7B" w14:textId="77777777"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0E0D01FA" w14:textId="77777777" w:rsidR="00D2171A" w:rsidRPr="007001F1" w:rsidRDefault="00D2171A" w:rsidP="00D2171A">
            <w:pPr>
              <w:rPr>
                <w:color w:val="000000"/>
              </w:rPr>
            </w:pPr>
            <w:r w:rsidRPr="007001F1">
              <w:rPr>
                <w:color w:val="000000"/>
                <w:sz w:val="22"/>
                <w:szCs w:val="22"/>
              </w:rPr>
              <w:t> </w:t>
            </w:r>
          </w:p>
        </w:tc>
      </w:tr>
      <w:tr w:rsidR="00D2171A" w:rsidRPr="007001F1" w14:paraId="00148351" w14:textId="77777777" w:rsidTr="007261E4">
        <w:trPr>
          <w:trHeight w:val="300"/>
        </w:trPr>
        <w:tc>
          <w:tcPr>
            <w:tcW w:w="3559" w:type="dxa"/>
            <w:gridSpan w:val="2"/>
            <w:shd w:val="clear" w:color="auto" w:fill="auto"/>
            <w:vAlign w:val="center"/>
          </w:tcPr>
          <w:p w14:paraId="4ECB286E" w14:textId="77777777"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14:paraId="62DAD46F" w14:textId="77777777" w:rsidR="00D2171A" w:rsidRPr="007001F1" w:rsidRDefault="00D2171A" w:rsidP="00D2171A">
            <w:pPr>
              <w:rPr>
                <w:color w:val="000000"/>
              </w:rPr>
            </w:pPr>
          </w:p>
        </w:tc>
      </w:tr>
      <w:tr w:rsidR="00D2171A" w:rsidRPr="007001F1" w14:paraId="7FD7C292" w14:textId="77777777" w:rsidTr="007261E4">
        <w:trPr>
          <w:trHeight w:val="529"/>
        </w:trPr>
        <w:tc>
          <w:tcPr>
            <w:tcW w:w="3559" w:type="dxa"/>
            <w:gridSpan w:val="2"/>
            <w:shd w:val="clear" w:color="auto" w:fill="auto"/>
            <w:vAlign w:val="center"/>
          </w:tcPr>
          <w:p w14:paraId="2DFE5780" w14:textId="77777777"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16F8F43" w14:textId="77777777" w:rsidR="00D2171A" w:rsidRPr="007001F1" w:rsidRDefault="00D2171A" w:rsidP="00D2171A">
            <w:pPr>
              <w:rPr>
                <w:color w:val="000000"/>
              </w:rPr>
            </w:pPr>
            <w:r w:rsidRPr="007001F1">
              <w:rPr>
                <w:color w:val="000000"/>
                <w:sz w:val="22"/>
                <w:szCs w:val="22"/>
              </w:rPr>
              <w:t>Áno/Nie</w:t>
            </w:r>
          </w:p>
        </w:tc>
      </w:tr>
      <w:tr w:rsidR="00D2171A" w:rsidRPr="007001F1" w14:paraId="6D73179B" w14:textId="77777777" w:rsidTr="007261E4">
        <w:trPr>
          <w:trHeight w:val="300"/>
        </w:trPr>
        <w:tc>
          <w:tcPr>
            <w:tcW w:w="3559" w:type="dxa"/>
            <w:gridSpan w:val="2"/>
            <w:shd w:val="clear" w:color="auto" w:fill="auto"/>
            <w:vAlign w:val="center"/>
          </w:tcPr>
          <w:p w14:paraId="135054F3" w14:textId="77777777"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14:paraId="0BD7B623" w14:textId="77777777" w:rsidR="00D2171A" w:rsidRPr="007001F1" w:rsidRDefault="00D2171A" w:rsidP="00D2171A">
            <w:pPr>
              <w:rPr>
                <w:color w:val="000000"/>
              </w:rPr>
            </w:pPr>
            <w:r w:rsidRPr="007001F1">
              <w:rPr>
                <w:color w:val="000000"/>
                <w:sz w:val="22"/>
                <w:szCs w:val="22"/>
              </w:rPr>
              <w:t> </w:t>
            </w:r>
          </w:p>
        </w:tc>
      </w:tr>
      <w:tr w:rsidR="00D2171A" w:rsidRPr="007001F1" w14:paraId="48FBB894" w14:textId="77777777" w:rsidTr="007261E4">
        <w:trPr>
          <w:trHeight w:val="300"/>
        </w:trPr>
        <w:tc>
          <w:tcPr>
            <w:tcW w:w="3559" w:type="dxa"/>
            <w:gridSpan w:val="2"/>
            <w:shd w:val="clear" w:color="auto" w:fill="auto"/>
            <w:vAlign w:val="center"/>
          </w:tcPr>
          <w:p w14:paraId="735D8CAB" w14:textId="77777777"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14:paraId="66EA6398" w14:textId="77777777" w:rsidR="00D2171A" w:rsidRPr="007001F1" w:rsidRDefault="00D2171A" w:rsidP="00D2171A">
            <w:pPr>
              <w:rPr>
                <w:color w:val="000000"/>
              </w:rPr>
            </w:pPr>
          </w:p>
        </w:tc>
      </w:tr>
      <w:tr w:rsidR="00D2171A" w:rsidRPr="007001F1" w14:paraId="719FE3F7" w14:textId="77777777" w:rsidTr="007261E4">
        <w:trPr>
          <w:trHeight w:val="300"/>
        </w:trPr>
        <w:tc>
          <w:tcPr>
            <w:tcW w:w="3559" w:type="dxa"/>
            <w:gridSpan w:val="2"/>
            <w:shd w:val="clear" w:color="auto" w:fill="auto"/>
            <w:vAlign w:val="center"/>
          </w:tcPr>
          <w:p w14:paraId="7BE4D0FE" w14:textId="77777777"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14328834" w14:textId="77777777" w:rsidR="00D2171A" w:rsidRPr="007001F1" w:rsidRDefault="00D2171A" w:rsidP="00D2171A">
            <w:pPr>
              <w:rPr>
                <w:color w:val="000000"/>
              </w:rPr>
            </w:pPr>
            <w:r w:rsidRPr="007001F1">
              <w:rPr>
                <w:color w:val="000000"/>
                <w:sz w:val="22"/>
                <w:szCs w:val="22"/>
              </w:rPr>
              <w:t>Áno/Nie</w:t>
            </w:r>
          </w:p>
        </w:tc>
      </w:tr>
      <w:tr w:rsidR="00D2171A" w:rsidRPr="007001F1" w14:paraId="583BE4B0" w14:textId="77777777" w:rsidTr="007261E4">
        <w:trPr>
          <w:trHeight w:val="300"/>
        </w:trPr>
        <w:tc>
          <w:tcPr>
            <w:tcW w:w="3559" w:type="dxa"/>
            <w:gridSpan w:val="2"/>
            <w:shd w:val="clear" w:color="auto" w:fill="auto"/>
            <w:vAlign w:val="center"/>
          </w:tcPr>
          <w:p w14:paraId="1DF979F6" w14:textId="77777777"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06C89655" w14:textId="77777777" w:rsidR="00D2171A" w:rsidRPr="007001F1" w:rsidRDefault="00D2171A" w:rsidP="00D2171A">
            <w:pPr>
              <w:rPr>
                <w:color w:val="000000"/>
              </w:rPr>
            </w:pPr>
          </w:p>
        </w:tc>
      </w:tr>
      <w:tr w:rsidR="00D2171A" w:rsidRPr="007001F1" w14:paraId="5F926071" w14:textId="77777777" w:rsidTr="007261E4">
        <w:trPr>
          <w:trHeight w:val="315"/>
        </w:trPr>
        <w:tc>
          <w:tcPr>
            <w:tcW w:w="582" w:type="dxa"/>
            <w:shd w:val="clear" w:color="000000" w:fill="60497A"/>
            <w:vAlign w:val="center"/>
            <w:hideMark/>
          </w:tcPr>
          <w:p w14:paraId="0CC11B6B" w14:textId="77777777"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45856D" w14:textId="77777777"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11C9138" w14:textId="77777777"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FFBFD63" w14:textId="77777777"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134BC79" w14:textId="77777777"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4F2F2B06" w14:textId="77777777" w:rsidR="00D2171A" w:rsidRPr="007001F1" w:rsidRDefault="00D2171A" w:rsidP="00D2171A">
            <w:pPr>
              <w:jc w:val="center"/>
              <w:rPr>
                <w:b/>
                <w:bCs/>
                <w:color w:val="FFFFFF"/>
              </w:rPr>
            </w:pPr>
            <w:r w:rsidRPr="007001F1">
              <w:rPr>
                <w:b/>
                <w:bCs/>
                <w:color w:val="FFFFFF"/>
                <w:sz w:val="22"/>
                <w:szCs w:val="22"/>
              </w:rPr>
              <w:t>Poznámka</w:t>
            </w:r>
          </w:p>
        </w:tc>
      </w:tr>
      <w:tr w:rsidR="00D2171A" w:rsidRPr="007001F1" w14:paraId="3DEE595B" w14:textId="77777777" w:rsidTr="007261E4">
        <w:trPr>
          <w:trHeight w:val="20"/>
        </w:trPr>
        <w:tc>
          <w:tcPr>
            <w:tcW w:w="582" w:type="dxa"/>
            <w:shd w:val="clear" w:color="auto" w:fill="auto"/>
            <w:noWrap/>
            <w:vAlign w:val="center"/>
          </w:tcPr>
          <w:p w14:paraId="0D8AB209" w14:textId="77777777"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14:paraId="1CDCB4BA" w14:textId="77777777"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14:paraId="5A0DF28D" w14:textId="77777777" w:rsidR="00D2171A" w:rsidRPr="007001F1" w:rsidRDefault="00D2171A" w:rsidP="00D2171A">
            <w:pPr>
              <w:jc w:val="center"/>
              <w:rPr>
                <w:color w:val="000000"/>
              </w:rPr>
            </w:pPr>
          </w:p>
        </w:tc>
        <w:tc>
          <w:tcPr>
            <w:tcW w:w="567" w:type="dxa"/>
            <w:shd w:val="clear" w:color="auto" w:fill="auto"/>
            <w:vAlign w:val="center"/>
          </w:tcPr>
          <w:p w14:paraId="641EE0CA" w14:textId="77777777" w:rsidR="00D2171A" w:rsidRPr="007001F1" w:rsidRDefault="00D2171A" w:rsidP="00D2171A">
            <w:pPr>
              <w:jc w:val="center"/>
              <w:rPr>
                <w:color w:val="000000"/>
              </w:rPr>
            </w:pPr>
          </w:p>
        </w:tc>
        <w:tc>
          <w:tcPr>
            <w:tcW w:w="776" w:type="dxa"/>
            <w:shd w:val="clear" w:color="auto" w:fill="auto"/>
            <w:vAlign w:val="center"/>
          </w:tcPr>
          <w:p w14:paraId="0FA28FDC" w14:textId="77777777" w:rsidR="00D2171A" w:rsidRPr="007001F1" w:rsidRDefault="00D2171A" w:rsidP="00D2171A">
            <w:pPr>
              <w:jc w:val="center"/>
              <w:rPr>
                <w:color w:val="000000"/>
              </w:rPr>
            </w:pPr>
          </w:p>
        </w:tc>
        <w:tc>
          <w:tcPr>
            <w:tcW w:w="1398" w:type="dxa"/>
            <w:shd w:val="clear" w:color="auto" w:fill="auto"/>
            <w:vAlign w:val="center"/>
          </w:tcPr>
          <w:p w14:paraId="6A75A2AB" w14:textId="77777777" w:rsidR="00D2171A" w:rsidRPr="007001F1" w:rsidRDefault="00D2171A" w:rsidP="00D2171A">
            <w:pPr>
              <w:jc w:val="center"/>
              <w:rPr>
                <w:color w:val="000000"/>
              </w:rPr>
            </w:pPr>
          </w:p>
        </w:tc>
      </w:tr>
      <w:tr w:rsidR="00D2171A" w:rsidRPr="007001F1" w14:paraId="7E725449" w14:textId="77777777" w:rsidTr="007261E4">
        <w:trPr>
          <w:trHeight w:val="20"/>
        </w:trPr>
        <w:tc>
          <w:tcPr>
            <w:tcW w:w="582" w:type="dxa"/>
            <w:shd w:val="clear" w:color="auto" w:fill="auto"/>
            <w:noWrap/>
            <w:vAlign w:val="center"/>
          </w:tcPr>
          <w:p w14:paraId="7BE6CCB9" w14:textId="77777777"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14:paraId="6048DF26" w14:textId="77777777"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6A59E14" w14:textId="77777777" w:rsidR="00D2171A" w:rsidRPr="007001F1" w:rsidRDefault="00D2171A" w:rsidP="00D2171A">
            <w:pPr>
              <w:jc w:val="center"/>
              <w:rPr>
                <w:color w:val="000000"/>
              </w:rPr>
            </w:pPr>
          </w:p>
        </w:tc>
        <w:tc>
          <w:tcPr>
            <w:tcW w:w="567" w:type="dxa"/>
            <w:shd w:val="clear" w:color="auto" w:fill="auto"/>
            <w:vAlign w:val="center"/>
          </w:tcPr>
          <w:p w14:paraId="7AAE46F8" w14:textId="77777777" w:rsidR="00D2171A" w:rsidRPr="007001F1" w:rsidRDefault="00D2171A" w:rsidP="00D2171A">
            <w:pPr>
              <w:jc w:val="center"/>
              <w:rPr>
                <w:color w:val="000000"/>
              </w:rPr>
            </w:pPr>
          </w:p>
        </w:tc>
        <w:tc>
          <w:tcPr>
            <w:tcW w:w="776" w:type="dxa"/>
            <w:shd w:val="clear" w:color="auto" w:fill="auto"/>
            <w:vAlign w:val="center"/>
          </w:tcPr>
          <w:p w14:paraId="0AE592E8" w14:textId="77777777" w:rsidR="00D2171A" w:rsidRPr="007001F1" w:rsidRDefault="00D2171A" w:rsidP="00D2171A">
            <w:pPr>
              <w:jc w:val="center"/>
              <w:rPr>
                <w:color w:val="000000"/>
              </w:rPr>
            </w:pPr>
          </w:p>
        </w:tc>
        <w:tc>
          <w:tcPr>
            <w:tcW w:w="1398" w:type="dxa"/>
            <w:shd w:val="clear" w:color="auto" w:fill="auto"/>
            <w:vAlign w:val="center"/>
          </w:tcPr>
          <w:p w14:paraId="244176AB" w14:textId="77777777" w:rsidR="00D2171A" w:rsidRPr="007001F1" w:rsidRDefault="00D2171A" w:rsidP="00D2171A">
            <w:pPr>
              <w:jc w:val="center"/>
              <w:rPr>
                <w:color w:val="000000"/>
              </w:rPr>
            </w:pPr>
          </w:p>
        </w:tc>
      </w:tr>
      <w:tr w:rsidR="00E94B70" w:rsidRPr="007001F1" w14:paraId="4260A682" w14:textId="77777777" w:rsidTr="00DA30D4">
        <w:trPr>
          <w:trHeight w:val="414"/>
        </w:trPr>
        <w:tc>
          <w:tcPr>
            <w:tcW w:w="582" w:type="dxa"/>
            <w:vMerge w:val="restart"/>
            <w:shd w:val="clear" w:color="auto" w:fill="auto"/>
            <w:noWrap/>
            <w:vAlign w:val="center"/>
          </w:tcPr>
          <w:p w14:paraId="03187061" w14:textId="77777777"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14:paraId="5B9BF674" w14:textId="77777777"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14:paraId="094AA959" w14:textId="77777777" w:rsidR="00E94B70" w:rsidRPr="007001F1" w:rsidRDefault="00E94B70" w:rsidP="00D2171A">
            <w:pPr>
              <w:jc w:val="center"/>
              <w:rPr>
                <w:color w:val="000000"/>
              </w:rPr>
            </w:pPr>
          </w:p>
        </w:tc>
        <w:tc>
          <w:tcPr>
            <w:tcW w:w="567" w:type="dxa"/>
            <w:shd w:val="clear" w:color="auto" w:fill="auto"/>
            <w:vAlign w:val="center"/>
          </w:tcPr>
          <w:p w14:paraId="104F605A" w14:textId="77777777" w:rsidR="00E94B70" w:rsidRPr="007001F1" w:rsidRDefault="00E94B70" w:rsidP="00D2171A">
            <w:pPr>
              <w:jc w:val="center"/>
              <w:rPr>
                <w:color w:val="000000"/>
              </w:rPr>
            </w:pPr>
          </w:p>
        </w:tc>
        <w:tc>
          <w:tcPr>
            <w:tcW w:w="776" w:type="dxa"/>
            <w:shd w:val="clear" w:color="auto" w:fill="auto"/>
            <w:vAlign w:val="center"/>
          </w:tcPr>
          <w:p w14:paraId="503005D5" w14:textId="77777777" w:rsidR="00E94B70" w:rsidRPr="007001F1" w:rsidRDefault="00E94B70" w:rsidP="00D2171A">
            <w:pPr>
              <w:jc w:val="center"/>
              <w:rPr>
                <w:color w:val="000000"/>
              </w:rPr>
            </w:pPr>
          </w:p>
        </w:tc>
        <w:tc>
          <w:tcPr>
            <w:tcW w:w="1398" w:type="dxa"/>
            <w:shd w:val="clear" w:color="auto" w:fill="auto"/>
            <w:vAlign w:val="center"/>
          </w:tcPr>
          <w:p w14:paraId="5D5C8B80" w14:textId="77777777" w:rsidR="00E94B70" w:rsidRPr="007001F1" w:rsidRDefault="00E94B70" w:rsidP="00D2171A">
            <w:pPr>
              <w:jc w:val="center"/>
              <w:rPr>
                <w:color w:val="000000"/>
              </w:rPr>
            </w:pPr>
          </w:p>
        </w:tc>
      </w:tr>
      <w:tr w:rsidR="00E94B70" w:rsidRPr="007001F1" w14:paraId="299820A1" w14:textId="77777777" w:rsidTr="007261E4">
        <w:trPr>
          <w:trHeight w:val="590"/>
        </w:trPr>
        <w:tc>
          <w:tcPr>
            <w:tcW w:w="582" w:type="dxa"/>
            <w:vMerge/>
            <w:shd w:val="clear" w:color="auto" w:fill="auto"/>
            <w:noWrap/>
            <w:vAlign w:val="center"/>
          </w:tcPr>
          <w:p w14:paraId="10E0B07B" w14:textId="77777777" w:rsidR="00E94B70" w:rsidRPr="007001F1" w:rsidRDefault="00E94B70" w:rsidP="00D2171A">
            <w:pPr>
              <w:jc w:val="center"/>
              <w:rPr>
                <w:color w:val="000000"/>
              </w:rPr>
            </w:pPr>
          </w:p>
        </w:tc>
        <w:tc>
          <w:tcPr>
            <w:tcW w:w="4820" w:type="dxa"/>
            <w:gridSpan w:val="2"/>
            <w:shd w:val="clear" w:color="auto" w:fill="auto"/>
            <w:vAlign w:val="center"/>
          </w:tcPr>
          <w:p w14:paraId="16DF1DB3" w14:textId="77777777" w:rsidR="00E94B70" w:rsidRPr="007001F1" w:rsidRDefault="00E94B70" w:rsidP="00A3755D">
            <w:pPr>
              <w:autoSpaceDE w:val="0"/>
              <w:autoSpaceDN w:val="0"/>
              <w:adjustRightInd w:val="0"/>
              <w:jc w:val="both"/>
            </w:pPr>
          </w:p>
        </w:tc>
        <w:tc>
          <w:tcPr>
            <w:tcW w:w="567" w:type="dxa"/>
            <w:shd w:val="clear" w:color="auto" w:fill="auto"/>
            <w:vAlign w:val="center"/>
          </w:tcPr>
          <w:p w14:paraId="08832CA7" w14:textId="77777777" w:rsidR="00E94B70" w:rsidRPr="007001F1" w:rsidRDefault="00E94B70" w:rsidP="00D2171A">
            <w:pPr>
              <w:jc w:val="center"/>
              <w:rPr>
                <w:color w:val="000000"/>
              </w:rPr>
            </w:pPr>
          </w:p>
        </w:tc>
        <w:tc>
          <w:tcPr>
            <w:tcW w:w="567" w:type="dxa"/>
            <w:shd w:val="clear" w:color="auto" w:fill="auto"/>
            <w:vAlign w:val="center"/>
          </w:tcPr>
          <w:p w14:paraId="2B54C73B" w14:textId="77777777" w:rsidR="00E94B70" w:rsidRPr="007001F1" w:rsidRDefault="00E94B70" w:rsidP="00D2171A">
            <w:pPr>
              <w:jc w:val="center"/>
              <w:rPr>
                <w:color w:val="000000"/>
              </w:rPr>
            </w:pPr>
          </w:p>
        </w:tc>
        <w:tc>
          <w:tcPr>
            <w:tcW w:w="776" w:type="dxa"/>
            <w:shd w:val="clear" w:color="auto" w:fill="auto"/>
            <w:vAlign w:val="center"/>
          </w:tcPr>
          <w:p w14:paraId="6E6BDDA0" w14:textId="77777777" w:rsidR="00E94B70" w:rsidRPr="007001F1" w:rsidRDefault="00E94B70" w:rsidP="00D2171A">
            <w:pPr>
              <w:jc w:val="center"/>
              <w:rPr>
                <w:color w:val="000000"/>
              </w:rPr>
            </w:pPr>
          </w:p>
        </w:tc>
        <w:tc>
          <w:tcPr>
            <w:tcW w:w="1398" w:type="dxa"/>
            <w:shd w:val="clear" w:color="auto" w:fill="auto"/>
            <w:vAlign w:val="center"/>
          </w:tcPr>
          <w:p w14:paraId="3B222FFF" w14:textId="77777777" w:rsidR="00E94B70" w:rsidRPr="007001F1" w:rsidRDefault="00E94B70" w:rsidP="00D2171A">
            <w:pPr>
              <w:jc w:val="center"/>
              <w:rPr>
                <w:color w:val="000000"/>
              </w:rPr>
            </w:pPr>
          </w:p>
        </w:tc>
      </w:tr>
      <w:tr w:rsidR="00E94B70" w:rsidRPr="007001F1" w14:paraId="47535B2C" w14:textId="77777777" w:rsidTr="007261E4">
        <w:trPr>
          <w:trHeight w:val="590"/>
        </w:trPr>
        <w:tc>
          <w:tcPr>
            <w:tcW w:w="582" w:type="dxa"/>
            <w:vMerge/>
            <w:shd w:val="clear" w:color="auto" w:fill="auto"/>
            <w:noWrap/>
            <w:vAlign w:val="center"/>
          </w:tcPr>
          <w:p w14:paraId="4C2895E8" w14:textId="77777777" w:rsidR="00E94B70" w:rsidRPr="007001F1" w:rsidRDefault="00E94B70" w:rsidP="00D2171A">
            <w:pPr>
              <w:jc w:val="center"/>
              <w:rPr>
                <w:color w:val="000000"/>
              </w:rPr>
            </w:pPr>
          </w:p>
        </w:tc>
        <w:tc>
          <w:tcPr>
            <w:tcW w:w="4820" w:type="dxa"/>
            <w:gridSpan w:val="2"/>
            <w:shd w:val="clear" w:color="auto" w:fill="auto"/>
            <w:vAlign w:val="center"/>
          </w:tcPr>
          <w:p w14:paraId="4C0BC1D1" w14:textId="77777777" w:rsidR="00E94B70" w:rsidRPr="007001F1" w:rsidRDefault="004D6031" w:rsidP="00D2171A">
            <w:pPr>
              <w:rPr>
                <w:color w:val="000000"/>
              </w:rPr>
            </w:pPr>
            <w:r>
              <w:rPr>
                <w:sz w:val="22"/>
                <w:szCs w:val="22"/>
              </w:rPr>
              <w:t>b</w:t>
            </w:r>
            <w:r w:rsidR="00C50191" w:rsidRPr="007C7298">
              <w:rPr>
                <w:sz w:val="22"/>
                <w:szCs w:val="22"/>
              </w:rPr>
              <w:t>)</w:t>
            </w:r>
            <w:r w:rsidR="00C50191" w:rsidRPr="007001F1">
              <w:rPr>
                <w:sz w:val="22"/>
                <w:szCs w:val="22"/>
              </w:rPr>
              <w:t xml:space="preserve"> Je zmena zmluvy zverejnená v súlade so zákonom o slobodnom prístupe k informáciám?</w:t>
            </w:r>
          </w:p>
        </w:tc>
        <w:tc>
          <w:tcPr>
            <w:tcW w:w="567" w:type="dxa"/>
            <w:shd w:val="clear" w:color="auto" w:fill="auto"/>
            <w:vAlign w:val="center"/>
          </w:tcPr>
          <w:p w14:paraId="7A175546" w14:textId="77777777" w:rsidR="00E94B70" w:rsidRPr="007001F1" w:rsidRDefault="00E94B70" w:rsidP="00D2171A">
            <w:pPr>
              <w:jc w:val="center"/>
              <w:rPr>
                <w:color w:val="000000"/>
              </w:rPr>
            </w:pPr>
          </w:p>
        </w:tc>
        <w:tc>
          <w:tcPr>
            <w:tcW w:w="567" w:type="dxa"/>
            <w:shd w:val="clear" w:color="auto" w:fill="auto"/>
            <w:vAlign w:val="center"/>
          </w:tcPr>
          <w:p w14:paraId="6C2F6346" w14:textId="77777777" w:rsidR="00E94B70" w:rsidRPr="007001F1" w:rsidRDefault="00E94B70" w:rsidP="00D2171A">
            <w:pPr>
              <w:jc w:val="center"/>
              <w:rPr>
                <w:color w:val="000000"/>
              </w:rPr>
            </w:pPr>
          </w:p>
        </w:tc>
        <w:tc>
          <w:tcPr>
            <w:tcW w:w="776" w:type="dxa"/>
            <w:shd w:val="clear" w:color="auto" w:fill="auto"/>
            <w:vAlign w:val="center"/>
          </w:tcPr>
          <w:p w14:paraId="71007694" w14:textId="77777777" w:rsidR="00E94B70" w:rsidRPr="007001F1" w:rsidRDefault="00E94B70" w:rsidP="00D2171A">
            <w:pPr>
              <w:jc w:val="center"/>
              <w:rPr>
                <w:color w:val="000000"/>
              </w:rPr>
            </w:pPr>
          </w:p>
        </w:tc>
        <w:tc>
          <w:tcPr>
            <w:tcW w:w="1398" w:type="dxa"/>
            <w:shd w:val="clear" w:color="auto" w:fill="auto"/>
            <w:vAlign w:val="center"/>
          </w:tcPr>
          <w:p w14:paraId="39D1F93D" w14:textId="77777777" w:rsidR="00E94B70" w:rsidRPr="007001F1" w:rsidRDefault="00E94B70" w:rsidP="00D2171A">
            <w:pPr>
              <w:jc w:val="center"/>
              <w:rPr>
                <w:color w:val="000000"/>
              </w:rPr>
            </w:pPr>
          </w:p>
        </w:tc>
      </w:tr>
      <w:tr w:rsidR="00D2171A" w:rsidRPr="007001F1" w14:paraId="36CCCEDC" w14:textId="77777777" w:rsidTr="007261E4">
        <w:trPr>
          <w:trHeight w:val="20"/>
        </w:trPr>
        <w:tc>
          <w:tcPr>
            <w:tcW w:w="582" w:type="dxa"/>
            <w:shd w:val="clear" w:color="auto" w:fill="auto"/>
            <w:noWrap/>
            <w:vAlign w:val="center"/>
          </w:tcPr>
          <w:p w14:paraId="63DD81CC" w14:textId="77777777"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14:paraId="43C94EA5" w14:textId="77777777"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14:paraId="1CDADA1F" w14:textId="77777777" w:rsidR="00D2171A" w:rsidRPr="007001F1" w:rsidRDefault="00D2171A" w:rsidP="00D2171A">
            <w:pPr>
              <w:jc w:val="center"/>
              <w:rPr>
                <w:color w:val="000000"/>
              </w:rPr>
            </w:pPr>
          </w:p>
        </w:tc>
        <w:tc>
          <w:tcPr>
            <w:tcW w:w="567" w:type="dxa"/>
            <w:shd w:val="clear" w:color="auto" w:fill="auto"/>
            <w:vAlign w:val="center"/>
          </w:tcPr>
          <w:p w14:paraId="12EEAA5C" w14:textId="77777777" w:rsidR="00D2171A" w:rsidRPr="007001F1" w:rsidRDefault="00D2171A" w:rsidP="00D2171A">
            <w:pPr>
              <w:jc w:val="center"/>
              <w:rPr>
                <w:color w:val="000000"/>
              </w:rPr>
            </w:pPr>
          </w:p>
        </w:tc>
        <w:tc>
          <w:tcPr>
            <w:tcW w:w="776" w:type="dxa"/>
            <w:shd w:val="clear" w:color="auto" w:fill="auto"/>
            <w:vAlign w:val="center"/>
          </w:tcPr>
          <w:p w14:paraId="690A4FC1" w14:textId="77777777" w:rsidR="00D2171A" w:rsidRPr="007001F1" w:rsidRDefault="00D2171A" w:rsidP="00D2171A">
            <w:pPr>
              <w:jc w:val="center"/>
              <w:rPr>
                <w:color w:val="000000"/>
              </w:rPr>
            </w:pPr>
          </w:p>
        </w:tc>
        <w:tc>
          <w:tcPr>
            <w:tcW w:w="1398" w:type="dxa"/>
            <w:shd w:val="clear" w:color="auto" w:fill="auto"/>
            <w:vAlign w:val="center"/>
          </w:tcPr>
          <w:p w14:paraId="4BA29221" w14:textId="77777777" w:rsidR="00D2171A" w:rsidRPr="007001F1" w:rsidRDefault="00D2171A" w:rsidP="00D2171A">
            <w:pPr>
              <w:jc w:val="center"/>
              <w:rPr>
                <w:color w:val="000000"/>
              </w:rPr>
            </w:pPr>
          </w:p>
        </w:tc>
      </w:tr>
      <w:tr w:rsidR="00E70D44" w:rsidRPr="007001F1" w14:paraId="280851F3" w14:textId="77777777" w:rsidTr="007261E4">
        <w:trPr>
          <w:trHeight w:val="20"/>
        </w:trPr>
        <w:tc>
          <w:tcPr>
            <w:tcW w:w="582" w:type="dxa"/>
            <w:shd w:val="clear" w:color="auto" w:fill="auto"/>
            <w:noWrap/>
            <w:vAlign w:val="center"/>
          </w:tcPr>
          <w:p w14:paraId="6A28A3B6" w14:textId="77777777"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14:paraId="341D7C7F" w14:textId="77777777"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A3DE5E2" w14:textId="77777777" w:rsidR="00E70D44" w:rsidRPr="007001F1" w:rsidRDefault="00E70D44" w:rsidP="00D2171A">
            <w:pPr>
              <w:jc w:val="center"/>
              <w:rPr>
                <w:color w:val="000000"/>
              </w:rPr>
            </w:pPr>
          </w:p>
        </w:tc>
        <w:tc>
          <w:tcPr>
            <w:tcW w:w="567" w:type="dxa"/>
            <w:shd w:val="clear" w:color="auto" w:fill="auto"/>
            <w:vAlign w:val="center"/>
          </w:tcPr>
          <w:p w14:paraId="63A8EF75" w14:textId="77777777" w:rsidR="00E70D44" w:rsidRPr="007001F1" w:rsidRDefault="00E70D44" w:rsidP="00D2171A">
            <w:pPr>
              <w:jc w:val="center"/>
              <w:rPr>
                <w:color w:val="000000"/>
              </w:rPr>
            </w:pPr>
          </w:p>
        </w:tc>
        <w:tc>
          <w:tcPr>
            <w:tcW w:w="776" w:type="dxa"/>
            <w:shd w:val="clear" w:color="auto" w:fill="auto"/>
            <w:vAlign w:val="center"/>
          </w:tcPr>
          <w:p w14:paraId="62F74BF8" w14:textId="77777777" w:rsidR="00E70D44" w:rsidRPr="007001F1" w:rsidRDefault="00E70D44" w:rsidP="00D2171A">
            <w:pPr>
              <w:jc w:val="center"/>
              <w:rPr>
                <w:color w:val="000000"/>
              </w:rPr>
            </w:pPr>
          </w:p>
        </w:tc>
        <w:tc>
          <w:tcPr>
            <w:tcW w:w="1398" w:type="dxa"/>
            <w:shd w:val="clear" w:color="auto" w:fill="auto"/>
            <w:vAlign w:val="center"/>
          </w:tcPr>
          <w:p w14:paraId="442A5B96" w14:textId="77777777" w:rsidR="00E70D44" w:rsidRPr="007001F1" w:rsidRDefault="00E70D44" w:rsidP="00D2171A">
            <w:pPr>
              <w:jc w:val="center"/>
              <w:rPr>
                <w:color w:val="000000"/>
              </w:rPr>
            </w:pPr>
          </w:p>
        </w:tc>
      </w:tr>
      <w:tr w:rsidR="00F57BCB" w:rsidRPr="007001F1" w14:paraId="7A92D837" w14:textId="77777777" w:rsidTr="007261E4">
        <w:trPr>
          <w:trHeight w:val="20"/>
        </w:trPr>
        <w:tc>
          <w:tcPr>
            <w:tcW w:w="582" w:type="dxa"/>
            <w:shd w:val="clear" w:color="auto" w:fill="auto"/>
            <w:noWrap/>
            <w:vAlign w:val="center"/>
          </w:tcPr>
          <w:p w14:paraId="623CA38D" w14:textId="77777777"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14:paraId="4B5B54FA" w14:textId="77777777"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09D7E539" w14:textId="77777777" w:rsidR="00F57BCB" w:rsidRPr="007001F1" w:rsidRDefault="00F57BCB" w:rsidP="00D2171A">
            <w:pPr>
              <w:jc w:val="center"/>
              <w:rPr>
                <w:color w:val="000000"/>
              </w:rPr>
            </w:pPr>
          </w:p>
        </w:tc>
        <w:tc>
          <w:tcPr>
            <w:tcW w:w="567" w:type="dxa"/>
            <w:shd w:val="clear" w:color="auto" w:fill="auto"/>
            <w:vAlign w:val="center"/>
          </w:tcPr>
          <w:p w14:paraId="3A816C7C" w14:textId="77777777" w:rsidR="00F57BCB" w:rsidRPr="007001F1" w:rsidRDefault="00F57BCB" w:rsidP="00D2171A">
            <w:pPr>
              <w:jc w:val="center"/>
              <w:rPr>
                <w:color w:val="000000"/>
              </w:rPr>
            </w:pPr>
          </w:p>
        </w:tc>
        <w:tc>
          <w:tcPr>
            <w:tcW w:w="776" w:type="dxa"/>
            <w:shd w:val="clear" w:color="auto" w:fill="auto"/>
            <w:vAlign w:val="center"/>
          </w:tcPr>
          <w:p w14:paraId="122BB468" w14:textId="77777777" w:rsidR="00F57BCB" w:rsidRPr="007001F1" w:rsidRDefault="00F57BCB" w:rsidP="00D2171A">
            <w:pPr>
              <w:jc w:val="center"/>
              <w:rPr>
                <w:color w:val="000000"/>
              </w:rPr>
            </w:pPr>
          </w:p>
        </w:tc>
        <w:tc>
          <w:tcPr>
            <w:tcW w:w="1398" w:type="dxa"/>
            <w:shd w:val="clear" w:color="auto" w:fill="auto"/>
            <w:vAlign w:val="center"/>
          </w:tcPr>
          <w:p w14:paraId="31B4A7B7" w14:textId="77777777" w:rsidR="00F57BCB" w:rsidRPr="007001F1" w:rsidRDefault="00F57BCB" w:rsidP="00D2171A">
            <w:pPr>
              <w:jc w:val="center"/>
              <w:rPr>
                <w:color w:val="000000"/>
              </w:rPr>
            </w:pPr>
          </w:p>
        </w:tc>
      </w:tr>
      <w:tr w:rsidR="00D2171A" w:rsidRPr="007001F1" w14:paraId="7D86EBF2" w14:textId="77777777" w:rsidTr="007261E4">
        <w:trPr>
          <w:trHeight w:val="20"/>
        </w:trPr>
        <w:tc>
          <w:tcPr>
            <w:tcW w:w="582" w:type="dxa"/>
            <w:shd w:val="clear" w:color="auto" w:fill="auto"/>
            <w:noWrap/>
            <w:vAlign w:val="center"/>
          </w:tcPr>
          <w:p w14:paraId="6E7DB3C8" w14:textId="77777777"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14:paraId="6766FEF5" w14:textId="77777777"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54FEE38" w14:textId="77777777" w:rsidR="00D2171A" w:rsidRPr="007001F1" w:rsidRDefault="00D2171A" w:rsidP="00D2171A">
            <w:pPr>
              <w:jc w:val="center"/>
              <w:rPr>
                <w:color w:val="000000"/>
              </w:rPr>
            </w:pPr>
          </w:p>
        </w:tc>
        <w:tc>
          <w:tcPr>
            <w:tcW w:w="567" w:type="dxa"/>
            <w:shd w:val="clear" w:color="auto" w:fill="auto"/>
            <w:vAlign w:val="center"/>
          </w:tcPr>
          <w:p w14:paraId="1672C5CB" w14:textId="77777777" w:rsidR="00D2171A" w:rsidRPr="007001F1" w:rsidRDefault="00D2171A" w:rsidP="00D2171A">
            <w:pPr>
              <w:jc w:val="center"/>
              <w:rPr>
                <w:color w:val="000000"/>
              </w:rPr>
            </w:pPr>
          </w:p>
        </w:tc>
        <w:tc>
          <w:tcPr>
            <w:tcW w:w="776" w:type="dxa"/>
            <w:shd w:val="clear" w:color="auto" w:fill="auto"/>
            <w:vAlign w:val="center"/>
          </w:tcPr>
          <w:p w14:paraId="4C1AC281" w14:textId="77777777" w:rsidR="00D2171A" w:rsidRPr="007001F1" w:rsidRDefault="00D2171A" w:rsidP="00D2171A">
            <w:pPr>
              <w:jc w:val="center"/>
              <w:rPr>
                <w:color w:val="000000"/>
              </w:rPr>
            </w:pPr>
          </w:p>
        </w:tc>
        <w:tc>
          <w:tcPr>
            <w:tcW w:w="1398" w:type="dxa"/>
            <w:shd w:val="clear" w:color="auto" w:fill="auto"/>
            <w:vAlign w:val="center"/>
          </w:tcPr>
          <w:p w14:paraId="39A4ACD3" w14:textId="77777777" w:rsidR="00D2171A" w:rsidRPr="007001F1" w:rsidRDefault="00D2171A" w:rsidP="00D2171A">
            <w:pPr>
              <w:jc w:val="center"/>
              <w:rPr>
                <w:color w:val="000000"/>
              </w:rPr>
            </w:pPr>
          </w:p>
        </w:tc>
      </w:tr>
      <w:tr w:rsidR="00D2171A" w:rsidRPr="007001F1" w14:paraId="2CB0BAF2" w14:textId="77777777" w:rsidTr="007261E4">
        <w:trPr>
          <w:trHeight w:val="300"/>
        </w:trPr>
        <w:tc>
          <w:tcPr>
            <w:tcW w:w="3559" w:type="dxa"/>
            <w:gridSpan w:val="2"/>
            <w:shd w:val="clear" w:color="auto" w:fill="auto"/>
            <w:vAlign w:val="center"/>
            <w:hideMark/>
          </w:tcPr>
          <w:p w14:paraId="3C16A630" w14:textId="77777777"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89"/>
              <w:t>2</w:t>
            </w:r>
            <w:r w:rsidRPr="007001F1">
              <w:rPr>
                <w:b/>
                <w:bCs/>
                <w:sz w:val="22"/>
                <w:szCs w:val="22"/>
              </w:rPr>
              <w:t>:</w:t>
            </w:r>
          </w:p>
        </w:tc>
        <w:tc>
          <w:tcPr>
            <w:tcW w:w="5151" w:type="dxa"/>
            <w:gridSpan w:val="5"/>
            <w:shd w:val="clear" w:color="auto" w:fill="auto"/>
            <w:vAlign w:val="center"/>
            <w:hideMark/>
          </w:tcPr>
          <w:p w14:paraId="4BF26244" w14:textId="77777777" w:rsidR="00D2171A" w:rsidRPr="007001F1" w:rsidRDefault="00D2171A" w:rsidP="00D2171A">
            <w:pPr>
              <w:rPr>
                <w:color w:val="000000"/>
              </w:rPr>
            </w:pPr>
            <w:r w:rsidRPr="007001F1">
              <w:rPr>
                <w:color w:val="000000"/>
                <w:sz w:val="22"/>
                <w:szCs w:val="22"/>
              </w:rPr>
              <w:t> </w:t>
            </w:r>
          </w:p>
        </w:tc>
      </w:tr>
      <w:tr w:rsidR="00D2171A" w:rsidRPr="007001F1" w14:paraId="32DFB6F1" w14:textId="77777777" w:rsidTr="007261E4">
        <w:trPr>
          <w:trHeight w:val="300"/>
        </w:trPr>
        <w:tc>
          <w:tcPr>
            <w:tcW w:w="3559" w:type="dxa"/>
            <w:gridSpan w:val="2"/>
            <w:shd w:val="clear" w:color="auto" w:fill="auto"/>
            <w:vAlign w:val="center"/>
            <w:hideMark/>
          </w:tcPr>
          <w:p w14:paraId="1300B381" w14:textId="77777777"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14:paraId="1CF30A52" w14:textId="77777777" w:rsidR="00D2171A" w:rsidRPr="007001F1" w:rsidRDefault="00D2171A" w:rsidP="00D2171A">
            <w:pPr>
              <w:rPr>
                <w:color w:val="000000"/>
              </w:rPr>
            </w:pPr>
            <w:r w:rsidRPr="007001F1">
              <w:rPr>
                <w:color w:val="000000"/>
                <w:sz w:val="22"/>
                <w:szCs w:val="22"/>
              </w:rPr>
              <w:t> </w:t>
            </w:r>
          </w:p>
        </w:tc>
      </w:tr>
      <w:tr w:rsidR="00D2171A" w:rsidRPr="007001F1" w14:paraId="10377801" w14:textId="77777777" w:rsidTr="007261E4">
        <w:trPr>
          <w:trHeight w:val="300"/>
        </w:trPr>
        <w:tc>
          <w:tcPr>
            <w:tcW w:w="3559" w:type="dxa"/>
            <w:gridSpan w:val="2"/>
            <w:shd w:val="clear" w:color="000000" w:fill="FFFFFF"/>
            <w:vAlign w:val="center"/>
            <w:hideMark/>
          </w:tcPr>
          <w:p w14:paraId="4B7A1C82" w14:textId="77777777"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14:paraId="26A482B7" w14:textId="77777777" w:rsidR="00D2171A" w:rsidRPr="007001F1" w:rsidRDefault="00D2171A" w:rsidP="00D2171A">
            <w:pPr>
              <w:rPr>
                <w:color w:val="000000"/>
              </w:rPr>
            </w:pPr>
            <w:r w:rsidRPr="007001F1">
              <w:rPr>
                <w:color w:val="000000"/>
                <w:sz w:val="22"/>
                <w:szCs w:val="22"/>
              </w:rPr>
              <w:t> </w:t>
            </w:r>
          </w:p>
        </w:tc>
      </w:tr>
      <w:tr w:rsidR="00D2171A" w:rsidRPr="007001F1" w14:paraId="11CAED65" w14:textId="77777777" w:rsidTr="007261E4">
        <w:trPr>
          <w:trHeight w:val="300"/>
        </w:trPr>
        <w:tc>
          <w:tcPr>
            <w:tcW w:w="8710" w:type="dxa"/>
            <w:gridSpan w:val="7"/>
            <w:shd w:val="clear" w:color="auto" w:fill="auto"/>
            <w:noWrap/>
            <w:vAlign w:val="bottom"/>
            <w:hideMark/>
          </w:tcPr>
          <w:p w14:paraId="3B0389D1" w14:textId="77777777" w:rsidR="00D2171A" w:rsidRPr="007001F1" w:rsidRDefault="00D2171A" w:rsidP="00D2171A">
            <w:pPr>
              <w:jc w:val="center"/>
              <w:rPr>
                <w:color w:val="000000"/>
              </w:rPr>
            </w:pPr>
            <w:r w:rsidRPr="007001F1">
              <w:rPr>
                <w:color w:val="000000"/>
                <w:sz w:val="22"/>
                <w:szCs w:val="22"/>
              </w:rPr>
              <w:t> </w:t>
            </w:r>
          </w:p>
        </w:tc>
      </w:tr>
      <w:tr w:rsidR="00D2171A" w:rsidRPr="007001F1" w14:paraId="485EF64E" w14:textId="77777777" w:rsidTr="007261E4">
        <w:trPr>
          <w:trHeight w:val="300"/>
        </w:trPr>
        <w:tc>
          <w:tcPr>
            <w:tcW w:w="3559" w:type="dxa"/>
            <w:gridSpan w:val="2"/>
            <w:shd w:val="clear" w:color="000000" w:fill="FFFFFF"/>
            <w:vAlign w:val="center"/>
            <w:hideMark/>
          </w:tcPr>
          <w:p w14:paraId="310206B2" w14:textId="77777777"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0"/>
              <w:t>3</w:t>
            </w:r>
            <w:r w:rsidRPr="007001F1">
              <w:rPr>
                <w:b/>
                <w:bCs/>
                <w:sz w:val="22"/>
                <w:szCs w:val="22"/>
              </w:rPr>
              <w:t>:</w:t>
            </w:r>
          </w:p>
        </w:tc>
        <w:tc>
          <w:tcPr>
            <w:tcW w:w="5151" w:type="dxa"/>
            <w:gridSpan w:val="5"/>
            <w:shd w:val="clear" w:color="auto" w:fill="auto"/>
            <w:vAlign w:val="center"/>
            <w:hideMark/>
          </w:tcPr>
          <w:p w14:paraId="35C7ADB0" w14:textId="77777777" w:rsidR="00D2171A" w:rsidRPr="007001F1" w:rsidRDefault="00D2171A" w:rsidP="00D2171A">
            <w:pPr>
              <w:rPr>
                <w:color w:val="000000"/>
              </w:rPr>
            </w:pPr>
            <w:r w:rsidRPr="007001F1">
              <w:rPr>
                <w:color w:val="000000"/>
                <w:sz w:val="22"/>
                <w:szCs w:val="22"/>
              </w:rPr>
              <w:t> </w:t>
            </w:r>
          </w:p>
        </w:tc>
      </w:tr>
      <w:tr w:rsidR="00D2171A" w:rsidRPr="007001F1" w14:paraId="6F720482" w14:textId="77777777" w:rsidTr="007261E4">
        <w:trPr>
          <w:trHeight w:val="300"/>
        </w:trPr>
        <w:tc>
          <w:tcPr>
            <w:tcW w:w="3559" w:type="dxa"/>
            <w:gridSpan w:val="2"/>
            <w:shd w:val="clear" w:color="000000" w:fill="FFFFFF"/>
            <w:vAlign w:val="center"/>
            <w:hideMark/>
          </w:tcPr>
          <w:p w14:paraId="7E1BDF1B" w14:textId="77777777"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14:paraId="0E4B07AC" w14:textId="77777777" w:rsidR="00D2171A" w:rsidRPr="007001F1" w:rsidRDefault="00D2171A" w:rsidP="00D2171A">
            <w:pPr>
              <w:rPr>
                <w:color w:val="000000"/>
              </w:rPr>
            </w:pPr>
            <w:r w:rsidRPr="007001F1">
              <w:rPr>
                <w:color w:val="000000"/>
                <w:sz w:val="22"/>
                <w:szCs w:val="22"/>
              </w:rPr>
              <w:t> </w:t>
            </w:r>
          </w:p>
        </w:tc>
      </w:tr>
      <w:tr w:rsidR="00BE5592" w:rsidRPr="007001F1" w14:paraId="223FA331" w14:textId="77777777" w:rsidTr="00BE5592">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23E3D2" w14:textId="77777777" w:rsidR="00BE5592" w:rsidRPr="00BE5592" w:rsidRDefault="00BE5592" w:rsidP="0057615D">
            <w:pPr>
              <w:rPr>
                <w:b/>
                <w:bCs/>
                <w:sz w:val="22"/>
                <w:szCs w:val="22"/>
              </w:rPr>
            </w:pPr>
            <w:r w:rsidRPr="007001F1">
              <w:rPr>
                <w:b/>
                <w:bCs/>
                <w:sz w:val="22"/>
                <w:szCs w:val="22"/>
              </w:rPr>
              <w:t>Podpis:</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E794AD" w14:textId="77777777" w:rsidR="00BE5592" w:rsidRPr="00BE5592" w:rsidRDefault="00BE5592" w:rsidP="0057615D">
            <w:pPr>
              <w:rPr>
                <w:color w:val="000000"/>
                <w:sz w:val="22"/>
                <w:szCs w:val="22"/>
              </w:rPr>
            </w:pPr>
            <w:r w:rsidRPr="007001F1">
              <w:rPr>
                <w:color w:val="000000"/>
                <w:sz w:val="22"/>
                <w:szCs w:val="22"/>
              </w:rPr>
              <w:t> </w:t>
            </w:r>
          </w:p>
        </w:tc>
      </w:tr>
    </w:tbl>
    <w:p w14:paraId="7E644977" w14:textId="77777777" w:rsidR="006D70EA" w:rsidRDefault="006D70EA" w:rsidP="00D2171A"/>
    <w:p w14:paraId="6863630C" w14:textId="77777777"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14:paraId="5312D231" w14:textId="77777777" w:rsidTr="00C56426">
        <w:trPr>
          <w:trHeight w:val="645"/>
        </w:trPr>
        <w:tc>
          <w:tcPr>
            <w:tcW w:w="9087" w:type="dxa"/>
            <w:gridSpan w:val="7"/>
            <w:shd w:val="clear" w:color="000000" w:fill="60497A"/>
            <w:vAlign w:val="center"/>
            <w:hideMark/>
          </w:tcPr>
          <w:p w14:paraId="47DBB746" w14:textId="77777777" w:rsidR="006D56F1" w:rsidRPr="007001F1" w:rsidRDefault="006D56F1" w:rsidP="00C56426">
            <w:pPr>
              <w:jc w:val="center"/>
              <w:rPr>
                <w:b/>
                <w:bCs/>
                <w:color w:val="FFFFFF"/>
              </w:rPr>
            </w:pPr>
            <w:bookmarkStart w:id="5978" w:name="KZ_45" w:colFirst="0" w:colLast="2"/>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del w:id="5979" w:author="Autor">
              <w:r w:rsidDel="00C56426">
                <w:rPr>
                  <w:b/>
                  <w:bCs/>
                  <w:color w:val="FFFFFF"/>
                </w:rPr>
                <w:delText xml:space="preserve">-zákazka nad </w:delText>
              </w:r>
              <w:r w:rsidR="00B1766E" w:rsidRPr="00B1766E" w:rsidDel="00C56426">
                <w:rPr>
                  <w:b/>
                  <w:bCs/>
                  <w:color w:val="FFFFFF"/>
                </w:rPr>
                <w:delText>100</w:delText>
              </w:r>
              <w:r w:rsidR="00752989" w:rsidDel="00C56426">
                <w:rPr>
                  <w:b/>
                  <w:bCs/>
                  <w:color w:val="FFFFFF"/>
                </w:rPr>
                <w:delText xml:space="preserve"> 000</w:delText>
              </w:r>
              <w:r w:rsidDel="00C56426">
                <w:rPr>
                  <w:b/>
                  <w:bCs/>
                  <w:color w:val="FFFFFF"/>
                </w:rPr>
                <w:delText xml:space="preserve"> EUR</w:delText>
              </w:r>
            </w:del>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14:paraId="410D2C29" w14:textId="77777777" w:rsidTr="00C56426">
        <w:trPr>
          <w:trHeight w:val="330"/>
        </w:trPr>
        <w:tc>
          <w:tcPr>
            <w:tcW w:w="9087" w:type="dxa"/>
            <w:gridSpan w:val="7"/>
            <w:shd w:val="clear" w:color="auto" w:fill="auto"/>
            <w:vAlign w:val="center"/>
            <w:hideMark/>
          </w:tcPr>
          <w:p w14:paraId="141692DF" w14:textId="77777777"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14:paraId="3FB307FA" w14:textId="77777777" w:rsidTr="00C56426">
        <w:trPr>
          <w:trHeight w:val="300"/>
        </w:trPr>
        <w:tc>
          <w:tcPr>
            <w:tcW w:w="3751" w:type="dxa"/>
            <w:gridSpan w:val="2"/>
            <w:shd w:val="clear" w:color="auto" w:fill="auto"/>
            <w:vAlign w:val="center"/>
            <w:hideMark/>
          </w:tcPr>
          <w:p w14:paraId="3163EEBF" w14:textId="77777777"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1CAE4A9" w14:textId="77777777" w:rsidR="006D56F1" w:rsidRPr="007001F1" w:rsidRDefault="006D56F1" w:rsidP="00634A35">
            <w:pPr>
              <w:rPr>
                <w:color w:val="000000"/>
              </w:rPr>
            </w:pPr>
            <w:r w:rsidRPr="007001F1">
              <w:rPr>
                <w:color w:val="000000"/>
                <w:sz w:val="22"/>
                <w:szCs w:val="22"/>
              </w:rPr>
              <w:t> </w:t>
            </w:r>
          </w:p>
        </w:tc>
      </w:tr>
      <w:tr w:rsidR="006D56F1" w:rsidRPr="007001F1" w14:paraId="6AEB5405" w14:textId="77777777" w:rsidTr="00C56426">
        <w:trPr>
          <w:trHeight w:val="660"/>
        </w:trPr>
        <w:tc>
          <w:tcPr>
            <w:tcW w:w="3751" w:type="dxa"/>
            <w:gridSpan w:val="2"/>
            <w:shd w:val="clear" w:color="auto" w:fill="auto"/>
            <w:vAlign w:val="center"/>
            <w:hideMark/>
          </w:tcPr>
          <w:p w14:paraId="5245E0D4" w14:textId="77777777"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5DCF0B24" w14:textId="77777777" w:rsidR="006D56F1" w:rsidRPr="007001F1" w:rsidRDefault="006D56F1" w:rsidP="00634A35">
            <w:pPr>
              <w:rPr>
                <w:color w:val="000000"/>
              </w:rPr>
            </w:pPr>
            <w:r w:rsidRPr="007001F1">
              <w:rPr>
                <w:color w:val="000000"/>
                <w:sz w:val="22"/>
                <w:szCs w:val="22"/>
              </w:rPr>
              <w:t> </w:t>
            </w:r>
          </w:p>
        </w:tc>
      </w:tr>
      <w:tr w:rsidR="006D56F1" w:rsidRPr="007001F1" w14:paraId="51B7AF35" w14:textId="77777777" w:rsidTr="00C56426">
        <w:trPr>
          <w:trHeight w:val="330"/>
        </w:trPr>
        <w:tc>
          <w:tcPr>
            <w:tcW w:w="9087" w:type="dxa"/>
            <w:gridSpan w:val="7"/>
            <w:shd w:val="clear" w:color="auto" w:fill="auto"/>
            <w:vAlign w:val="center"/>
            <w:hideMark/>
          </w:tcPr>
          <w:p w14:paraId="61032BE4" w14:textId="77777777"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14:paraId="4C7A452A" w14:textId="77777777" w:rsidTr="00C56426">
        <w:trPr>
          <w:trHeight w:val="330"/>
        </w:trPr>
        <w:tc>
          <w:tcPr>
            <w:tcW w:w="3751" w:type="dxa"/>
            <w:gridSpan w:val="2"/>
            <w:shd w:val="clear" w:color="auto" w:fill="auto"/>
            <w:vAlign w:val="center"/>
            <w:hideMark/>
          </w:tcPr>
          <w:p w14:paraId="0EC954E1" w14:textId="77777777"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5CCA004C" w14:textId="77777777" w:rsidR="006D56F1" w:rsidRPr="007001F1" w:rsidRDefault="006D56F1" w:rsidP="00634A35">
            <w:pPr>
              <w:rPr>
                <w:color w:val="000000"/>
              </w:rPr>
            </w:pPr>
            <w:r w:rsidRPr="007001F1">
              <w:rPr>
                <w:color w:val="000000"/>
                <w:sz w:val="22"/>
                <w:szCs w:val="22"/>
              </w:rPr>
              <w:t> </w:t>
            </w:r>
          </w:p>
        </w:tc>
      </w:tr>
      <w:tr w:rsidR="006D56F1" w:rsidRPr="007001F1" w14:paraId="320F8BBB" w14:textId="77777777" w:rsidTr="00C56426">
        <w:trPr>
          <w:trHeight w:val="300"/>
        </w:trPr>
        <w:tc>
          <w:tcPr>
            <w:tcW w:w="3751" w:type="dxa"/>
            <w:gridSpan w:val="2"/>
            <w:shd w:val="clear" w:color="auto" w:fill="auto"/>
            <w:vAlign w:val="center"/>
            <w:hideMark/>
          </w:tcPr>
          <w:p w14:paraId="09BC4922" w14:textId="77777777"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174E4DE8" w14:textId="77777777" w:rsidR="006D56F1" w:rsidRPr="007001F1" w:rsidRDefault="006D56F1" w:rsidP="00634A35">
            <w:pPr>
              <w:rPr>
                <w:color w:val="000000"/>
              </w:rPr>
            </w:pPr>
            <w:r w:rsidRPr="007001F1">
              <w:rPr>
                <w:color w:val="000000"/>
                <w:sz w:val="22"/>
                <w:szCs w:val="22"/>
              </w:rPr>
              <w:t> </w:t>
            </w:r>
          </w:p>
        </w:tc>
      </w:tr>
      <w:tr w:rsidR="006D56F1" w:rsidRPr="007001F1" w14:paraId="0BC8C863" w14:textId="77777777" w:rsidTr="00C56426">
        <w:trPr>
          <w:trHeight w:val="300"/>
        </w:trPr>
        <w:tc>
          <w:tcPr>
            <w:tcW w:w="3751" w:type="dxa"/>
            <w:gridSpan w:val="2"/>
            <w:shd w:val="clear" w:color="auto" w:fill="auto"/>
            <w:vAlign w:val="center"/>
            <w:hideMark/>
          </w:tcPr>
          <w:p w14:paraId="19706598" w14:textId="77777777"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7F637D6" w14:textId="77777777" w:rsidR="006D56F1" w:rsidRPr="007001F1" w:rsidRDefault="006D56F1" w:rsidP="00634A35">
            <w:pPr>
              <w:rPr>
                <w:color w:val="000000"/>
              </w:rPr>
            </w:pPr>
            <w:r w:rsidRPr="007001F1">
              <w:rPr>
                <w:color w:val="000000"/>
                <w:sz w:val="22"/>
                <w:szCs w:val="22"/>
              </w:rPr>
              <w:t> </w:t>
            </w:r>
          </w:p>
        </w:tc>
      </w:tr>
      <w:tr w:rsidR="006D56F1" w:rsidRPr="007001F1" w14:paraId="5CEAE2CB" w14:textId="77777777" w:rsidTr="00C56426">
        <w:trPr>
          <w:trHeight w:val="300"/>
        </w:trPr>
        <w:tc>
          <w:tcPr>
            <w:tcW w:w="3751" w:type="dxa"/>
            <w:gridSpan w:val="2"/>
            <w:shd w:val="clear" w:color="auto" w:fill="auto"/>
            <w:vAlign w:val="center"/>
            <w:hideMark/>
          </w:tcPr>
          <w:p w14:paraId="30BC47EC" w14:textId="77777777"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421FE6ED" w14:textId="77777777" w:rsidR="006D56F1" w:rsidRPr="007001F1" w:rsidRDefault="006D56F1" w:rsidP="00634A35">
            <w:pPr>
              <w:rPr>
                <w:color w:val="000000"/>
              </w:rPr>
            </w:pPr>
            <w:r w:rsidRPr="007001F1">
              <w:rPr>
                <w:color w:val="000000"/>
                <w:sz w:val="22"/>
                <w:szCs w:val="22"/>
              </w:rPr>
              <w:t> </w:t>
            </w:r>
          </w:p>
        </w:tc>
      </w:tr>
      <w:tr w:rsidR="006D56F1" w:rsidRPr="007001F1" w14:paraId="64F985A6" w14:textId="77777777" w:rsidTr="00C56426">
        <w:trPr>
          <w:trHeight w:val="330"/>
        </w:trPr>
        <w:tc>
          <w:tcPr>
            <w:tcW w:w="9087" w:type="dxa"/>
            <w:gridSpan w:val="7"/>
            <w:shd w:val="clear" w:color="auto" w:fill="auto"/>
            <w:vAlign w:val="center"/>
            <w:hideMark/>
          </w:tcPr>
          <w:p w14:paraId="3A0B77A3" w14:textId="77777777"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Del="00C56426" w14:paraId="3480BF9B" w14:textId="77777777" w:rsidTr="00C56426">
        <w:trPr>
          <w:trHeight w:val="300"/>
          <w:del w:id="5980" w:author="Autor"/>
        </w:trPr>
        <w:tc>
          <w:tcPr>
            <w:tcW w:w="3751" w:type="dxa"/>
            <w:gridSpan w:val="2"/>
            <w:shd w:val="clear" w:color="auto" w:fill="auto"/>
            <w:vAlign w:val="center"/>
            <w:hideMark/>
          </w:tcPr>
          <w:p w14:paraId="53891E8D" w14:textId="77777777" w:rsidR="006D56F1" w:rsidRPr="007001F1" w:rsidDel="00C56426" w:rsidRDefault="006D56F1" w:rsidP="00634A35">
            <w:pPr>
              <w:rPr>
                <w:del w:id="5981" w:author="Autor"/>
                <w:color w:val="000000"/>
              </w:rPr>
            </w:pPr>
            <w:del w:id="5982" w:author="Autor">
              <w:r w:rsidRPr="007001F1" w:rsidDel="00C56426">
                <w:rPr>
                  <w:color w:val="000000"/>
                  <w:sz w:val="22"/>
                  <w:szCs w:val="22"/>
                </w:rPr>
                <w:delText xml:space="preserve">Druh zákazky </w:delText>
              </w:r>
              <w:r w:rsidDel="00C56426">
                <w:rPr>
                  <w:color w:val="000000"/>
                  <w:sz w:val="22"/>
                  <w:szCs w:val="22"/>
                </w:rPr>
                <w:delText>podľa výslednej sumy zákazky</w:delText>
              </w:r>
            </w:del>
          </w:p>
        </w:tc>
        <w:tc>
          <w:tcPr>
            <w:tcW w:w="5336" w:type="dxa"/>
            <w:gridSpan w:val="5"/>
            <w:shd w:val="clear" w:color="auto" w:fill="auto"/>
            <w:vAlign w:val="center"/>
            <w:hideMark/>
          </w:tcPr>
          <w:p w14:paraId="4E65DA9E" w14:textId="77777777" w:rsidR="006D56F1" w:rsidRPr="007001F1" w:rsidDel="00C56426" w:rsidRDefault="006D56F1" w:rsidP="00634A35">
            <w:pPr>
              <w:rPr>
                <w:del w:id="5983" w:author="Autor"/>
                <w:color w:val="000000"/>
              </w:rPr>
            </w:pPr>
            <w:del w:id="5984" w:author="Autor">
              <w:r w:rsidRPr="007001F1" w:rsidDel="00C56426">
                <w:rPr>
                  <w:color w:val="000000"/>
                  <w:sz w:val="22"/>
                  <w:szCs w:val="22"/>
                </w:rPr>
                <w:delText xml:space="preserve">Zákazka </w:delText>
              </w:r>
              <w:r w:rsidDel="00C56426">
                <w:rPr>
                  <w:color w:val="000000"/>
                  <w:sz w:val="22"/>
                  <w:szCs w:val="22"/>
                </w:rPr>
                <w:delText xml:space="preserve">nad </w:delText>
              </w:r>
              <w:r w:rsidR="00B97099" w:rsidDel="00C56426">
                <w:rPr>
                  <w:color w:val="000000"/>
                  <w:sz w:val="22"/>
                  <w:szCs w:val="22"/>
                </w:rPr>
                <w:delText>10</w:delText>
              </w:r>
              <w:r w:rsidDel="00C56426">
                <w:rPr>
                  <w:color w:val="000000"/>
                  <w:sz w:val="22"/>
                  <w:szCs w:val="22"/>
                </w:rPr>
                <w:delText xml:space="preserve">0 000 EUR </w:delText>
              </w:r>
              <w:r w:rsidR="00F56F0D" w:rsidDel="00C56426">
                <w:rPr>
                  <w:color w:val="000000"/>
                  <w:sz w:val="22"/>
                  <w:szCs w:val="22"/>
                </w:rPr>
                <w:delText>bez</w:delText>
              </w:r>
              <w:r w:rsidDel="00C56426">
                <w:rPr>
                  <w:color w:val="000000"/>
                  <w:sz w:val="22"/>
                  <w:szCs w:val="22"/>
                </w:rPr>
                <w:delText xml:space="preserve"> DPH</w:delText>
              </w:r>
            </w:del>
          </w:p>
        </w:tc>
      </w:tr>
      <w:tr w:rsidR="006D56F1" w:rsidRPr="007001F1" w14:paraId="0F062308" w14:textId="77777777" w:rsidTr="00C56426">
        <w:trPr>
          <w:trHeight w:val="300"/>
        </w:trPr>
        <w:tc>
          <w:tcPr>
            <w:tcW w:w="3751" w:type="dxa"/>
            <w:gridSpan w:val="2"/>
            <w:shd w:val="clear" w:color="auto" w:fill="auto"/>
            <w:vAlign w:val="center"/>
            <w:hideMark/>
          </w:tcPr>
          <w:p w14:paraId="4A437FD7" w14:textId="77777777"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1A8C2F7A" w14:textId="77777777"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14:paraId="197B7C69" w14:textId="77777777" w:rsidTr="00C56426">
        <w:trPr>
          <w:trHeight w:val="300"/>
        </w:trPr>
        <w:tc>
          <w:tcPr>
            <w:tcW w:w="3751" w:type="dxa"/>
            <w:gridSpan w:val="2"/>
            <w:shd w:val="clear" w:color="auto" w:fill="auto"/>
            <w:vAlign w:val="center"/>
            <w:hideMark/>
          </w:tcPr>
          <w:p w14:paraId="797A96DC" w14:textId="77777777"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EFA7586" w14:textId="77777777" w:rsidR="006D56F1" w:rsidRPr="007001F1" w:rsidRDefault="006D56F1" w:rsidP="00634A35">
            <w:pPr>
              <w:rPr>
                <w:color w:val="000000"/>
              </w:rPr>
            </w:pPr>
          </w:p>
        </w:tc>
      </w:tr>
      <w:tr w:rsidR="006D56F1" w:rsidRPr="007001F1" w14:paraId="10E19DF8" w14:textId="77777777" w:rsidTr="00C56426">
        <w:trPr>
          <w:trHeight w:val="300"/>
        </w:trPr>
        <w:tc>
          <w:tcPr>
            <w:tcW w:w="3751" w:type="dxa"/>
            <w:gridSpan w:val="2"/>
            <w:shd w:val="clear" w:color="auto" w:fill="auto"/>
            <w:vAlign w:val="center"/>
          </w:tcPr>
          <w:p w14:paraId="31607CD2" w14:textId="77777777"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5DA1525D" w14:textId="77777777" w:rsidR="006D56F1" w:rsidRPr="007001F1" w:rsidRDefault="006D56F1" w:rsidP="00634A35">
            <w:pPr>
              <w:rPr>
                <w:color w:val="000000"/>
              </w:rPr>
            </w:pPr>
          </w:p>
        </w:tc>
      </w:tr>
      <w:tr w:rsidR="006D56F1" w:rsidRPr="007001F1" w14:paraId="59ED59B5" w14:textId="77777777" w:rsidTr="00C56426">
        <w:trPr>
          <w:trHeight w:val="300"/>
        </w:trPr>
        <w:tc>
          <w:tcPr>
            <w:tcW w:w="3751" w:type="dxa"/>
            <w:gridSpan w:val="2"/>
            <w:shd w:val="clear" w:color="auto" w:fill="auto"/>
            <w:vAlign w:val="center"/>
            <w:hideMark/>
          </w:tcPr>
          <w:p w14:paraId="3A75E0F3" w14:textId="77777777"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5743AA69" w14:textId="77777777"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14:paraId="251C0830" w14:textId="77777777" w:rsidTr="00C56426">
        <w:trPr>
          <w:trHeight w:val="300"/>
        </w:trPr>
        <w:tc>
          <w:tcPr>
            <w:tcW w:w="3751" w:type="dxa"/>
            <w:gridSpan w:val="2"/>
            <w:shd w:val="clear" w:color="auto" w:fill="auto"/>
            <w:vAlign w:val="center"/>
            <w:hideMark/>
          </w:tcPr>
          <w:p w14:paraId="01974D40" w14:textId="77777777"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247B3138" w14:textId="77777777" w:rsidR="006D56F1" w:rsidRPr="007001F1" w:rsidRDefault="006D56F1" w:rsidP="00634A35">
            <w:pPr>
              <w:rPr>
                <w:color w:val="000000"/>
              </w:rPr>
            </w:pPr>
            <w:r w:rsidRPr="007001F1">
              <w:rPr>
                <w:color w:val="000000"/>
                <w:sz w:val="22"/>
                <w:szCs w:val="22"/>
              </w:rPr>
              <w:t> </w:t>
            </w:r>
          </w:p>
        </w:tc>
      </w:tr>
      <w:tr w:rsidR="006D56F1" w:rsidRPr="007001F1" w14:paraId="7F7F21A8" w14:textId="77777777" w:rsidTr="00C56426">
        <w:trPr>
          <w:trHeight w:val="300"/>
        </w:trPr>
        <w:tc>
          <w:tcPr>
            <w:tcW w:w="3751" w:type="dxa"/>
            <w:gridSpan w:val="2"/>
            <w:shd w:val="clear" w:color="auto" w:fill="auto"/>
            <w:vAlign w:val="center"/>
            <w:hideMark/>
          </w:tcPr>
          <w:p w14:paraId="3F72EC6C" w14:textId="77777777"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6E4B84D" w14:textId="77777777" w:rsidR="006D56F1" w:rsidRPr="007001F1" w:rsidRDefault="006D56F1" w:rsidP="00634A35">
            <w:pPr>
              <w:rPr>
                <w:color w:val="000000"/>
              </w:rPr>
            </w:pPr>
            <w:r w:rsidRPr="007001F1">
              <w:rPr>
                <w:color w:val="000000"/>
                <w:sz w:val="22"/>
                <w:szCs w:val="22"/>
              </w:rPr>
              <w:t> </w:t>
            </w:r>
          </w:p>
        </w:tc>
      </w:tr>
      <w:tr w:rsidR="006D56F1" w:rsidRPr="007001F1" w14:paraId="47CD6FC5" w14:textId="77777777" w:rsidTr="00C56426">
        <w:trPr>
          <w:trHeight w:val="300"/>
        </w:trPr>
        <w:tc>
          <w:tcPr>
            <w:tcW w:w="3751" w:type="dxa"/>
            <w:gridSpan w:val="2"/>
            <w:shd w:val="clear" w:color="auto" w:fill="auto"/>
            <w:vAlign w:val="center"/>
            <w:hideMark/>
          </w:tcPr>
          <w:p w14:paraId="4B3B395E" w14:textId="77777777"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A14B76C" w14:textId="77777777" w:rsidR="006D56F1" w:rsidRPr="007001F1" w:rsidRDefault="006D56F1" w:rsidP="00634A35">
            <w:pPr>
              <w:rPr>
                <w:color w:val="000000"/>
              </w:rPr>
            </w:pPr>
            <w:r w:rsidRPr="007001F1">
              <w:rPr>
                <w:color w:val="000000"/>
                <w:sz w:val="22"/>
                <w:szCs w:val="22"/>
              </w:rPr>
              <w:t> </w:t>
            </w:r>
          </w:p>
        </w:tc>
      </w:tr>
      <w:tr w:rsidR="006D56F1" w:rsidRPr="007001F1" w14:paraId="0E3FC106" w14:textId="77777777" w:rsidTr="00C56426">
        <w:trPr>
          <w:trHeight w:val="300"/>
        </w:trPr>
        <w:tc>
          <w:tcPr>
            <w:tcW w:w="3751" w:type="dxa"/>
            <w:gridSpan w:val="2"/>
            <w:shd w:val="clear" w:color="auto" w:fill="auto"/>
            <w:vAlign w:val="center"/>
            <w:hideMark/>
          </w:tcPr>
          <w:p w14:paraId="2F45A19F" w14:textId="77777777"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D562E6D" w14:textId="77777777" w:rsidR="006D56F1" w:rsidRPr="007001F1" w:rsidRDefault="006D56F1" w:rsidP="00634A35">
            <w:pPr>
              <w:rPr>
                <w:color w:val="000000"/>
              </w:rPr>
            </w:pPr>
          </w:p>
        </w:tc>
      </w:tr>
      <w:tr w:rsidR="006D56F1" w:rsidRPr="007001F1" w14:paraId="211BF43F" w14:textId="77777777" w:rsidTr="00C56426">
        <w:trPr>
          <w:trHeight w:val="300"/>
        </w:trPr>
        <w:tc>
          <w:tcPr>
            <w:tcW w:w="3751" w:type="dxa"/>
            <w:gridSpan w:val="2"/>
            <w:shd w:val="clear" w:color="auto" w:fill="auto"/>
            <w:vAlign w:val="center"/>
            <w:hideMark/>
          </w:tcPr>
          <w:p w14:paraId="3EDCCA36" w14:textId="77777777"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37465AF3" w14:textId="77777777" w:rsidR="006D56F1" w:rsidRPr="007001F1" w:rsidRDefault="006D56F1" w:rsidP="00634A35">
            <w:pPr>
              <w:rPr>
                <w:color w:val="000000"/>
              </w:rPr>
            </w:pPr>
            <w:r w:rsidRPr="007001F1">
              <w:rPr>
                <w:color w:val="000000"/>
                <w:sz w:val="22"/>
                <w:szCs w:val="22"/>
              </w:rPr>
              <w:t> </w:t>
            </w:r>
          </w:p>
        </w:tc>
      </w:tr>
      <w:tr w:rsidR="006D56F1" w:rsidRPr="007001F1" w14:paraId="4446A51E" w14:textId="77777777" w:rsidTr="00C56426">
        <w:trPr>
          <w:trHeight w:val="300"/>
        </w:trPr>
        <w:tc>
          <w:tcPr>
            <w:tcW w:w="3751" w:type="dxa"/>
            <w:gridSpan w:val="2"/>
            <w:shd w:val="clear" w:color="auto" w:fill="auto"/>
            <w:vAlign w:val="center"/>
            <w:hideMark/>
          </w:tcPr>
          <w:p w14:paraId="4875D1CE" w14:textId="77777777"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FE9929" w14:textId="77777777" w:rsidR="006D56F1" w:rsidRPr="007001F1" w:rsidRDefault="006D56F1" w:rsidP="00634A35">
            <w:pPr>
              <w:rPr>
                <w:color w:val="000000"/>
              </w:rPr>
            </w:pPr>
            <w:r w:rsidRPr="007001F1">
              <w:rPr>
                <w:color w:val="000000"/>
                <w:sz w:val="22"/>
                <w:szCs w:val="22"/>
              </w:rPr>
              <w:t> </w:t>
            </w:r>
          </w:p>
        </w:tc>
      </w:tr>
      <w:tr w:rsidR="006D56F1" w:rsidRPr="007001F1" w14:paraId="4E5C1734" w14:textId="77777777" w:rsidTr="00C56426">
        <w:trPr>
          <w:trHeight w:val="300"/>
        </w:trPr>
        <w:tc>
          <w:tcPr>
            <w:tcW w:w="3751" w:type="dxa"/>
            <w:gridSpan w:val="2"/>
            <w:shd w:val="clear" w:color="auto" w:fill="auto"/>
            <w:vAlign w:val="center"/>
            <w:hideMark/>
          </w:tcPr>
          <w:p w14:paraId="6539470A" w14:textId="77777777"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61672DFC" w14:textId="77777777" w:rsidR="006D56F1" w:rsidRPr="007001F1" w:rsidRDefault="006D56F1" w:rsidP="00634A35">
            <w:pPr>
              <w:rPr>
                <w:color w:val="000000"/>
              </w:rPr>
            </w:pPr>
            <w:r w:rsidRPr="007001F1">
              <w:rPr>
                <w:color w:val="000000"/>
                <w:sz w:val="22"/>
                <w:szCs w:val="22"/>
              </w:rPr>
              <w:t> </w:t>
            </w:r>
          </w:p>
        </w:tc>
      </w:tr>
      <w:tr w:rsidR="006D56F1" w:rsidRPr="007001F1" w14:paraId="12A09C59" w14:textId="77777777" w:rsidTr="00C56426">
        <w:trPr>
          <w:trHeight w:val="300"/>
        </w:trPr>
        <w:tc>
          <w:tcPr>
            <w:tcW w:w="3751" w:type="dxa"/>
            <w:gridSpan w:val="2"/>
            <w:shd w:val="clear" w:color="auto" w:fill="auto"/>
            <w:vAlign w:val="center"/>
            <w:hideMark/>
          </w:tcPr>
          <w:p w14:paraId="3DF30CFE" w14:textId="77777777"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304643B7" w14:textId="77777777" w:rsidR="006D56F1" w:rsidRPr="007001F1" w:rsidRDefault="006D56F1" w:rsidP="00634A35">
            <w:pPr>
              <w:rPr>
                <w:color w:val="000000"/>
              </w:rPr>
            </w:pPr>
            <w:r w:rsidRPr="007001F1">
              <w:rPr>
                <w:color w:val="000000"/>
                <w:sz w:val="22"/>
                <w:szCs w:val="22"/>
              </w:rPr>
              <w:t> </w:t>
            </w:r>
          </w:p>
        </w:tc>
      </w:tr>
      <w:tr w:rsidR="006D56F1" w:rsidRPr="007001F1" w14:paraId="05EE4B92" w14:textId="77777777" w:rsidTr="00C56426">
        <w:trPr>
          <w:trHeight w:val="300"/>
        </w:trPr>
        <w:tc>
          <w:tcPr>
            <w:tcW w:w="3751" w:type="dxa"/>
            <w:gridSpan w:val="2"/>
            <w:shd w:val="clear" w:color="auto" w:fill="auto"/>
            <w:vAlign w:val="center"/>
            <w:hideMark/>
          </w:tcPr>
          <w:p w14:paraId="369AC625" w14:textId="77777777"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6AB03BAD" w14:textId="77777777" w:rsidR="006D56F1" w:rsidRPr="007001F1" w:rsidRDefault="006D56F1" w:rsidP="00634A35">
            <w:pPr>
              <w:rPr>
                <w:color w:val="000000"/>
              </w:rPr>
            </w:pPr>
            <w:r w:rsidRPr="007001F1">
              <w:rPr>
                <w:color w:val="000000"/>
                <w:sz w:val="22"/>
                <w:szCs w:val="22"/>
              </w:rPr>
              <w:t> </w:t>
            </w:r>
          </w:p>
        </w:tc>
      </w:tr>
      <w:tr w:rsidR="006D56F1" w:rsidRPr="007001F1" w14:paraId="7EF2E221" w14:textId="77777777" w:rsidTr="00C56426">
        <w:trPr>
          <w:trHeight w:val="315"/>
        </w:trPr>
        <w:tc>
          <w:tcPr>
            <w:tcW w:w="774" w:type="dxa"/>
            <w:shd w:val="clear" w:color="000000" w:fill="60497A"/>
            <w:vAlign w:val="center"/>
            <w:hideMark/>
          </w:tcPr>
          <w:p w14:paraId="21D5CCD9" w14:textId="77777777"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22206C23" w14:textId="77777777"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0E1433F" w14:textId="77777777"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6CDD9B21" w14:textId="77777777"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0C9539A0" w14:textId="77777777"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3D073AF" w14:textId="77777777" w:rsidR="006D56F1" w:rsidRPr="007001F1" w:rsidRDefault="006D56F1" w:rsidP="00634A35">
            <w:pPr>
              <w:jc w:val="center"/>
              <w:rPr>
                <w:b/>
                <w:bCs/>
                <w:color w:val="FFFFFF"/>
              </w:rPr>
            </w:pPr>
            <w:r w:rsidRPr="007001F1">
              <w:rPr>
                <w:b/>
                <w:bCs/>
                <w:color w:val="FFFFFF"/>
                <w:sz w:val="22"/>
                <w:szCs w:val="22"/>
              </w:rPr>
              <w:t>Poznámka</w:t>
            </w:r>
          </w:p>
        </w:tc>
      </w:tr>
      <w:tr w:rsidR="006D56F1" w:rsidRPr="007001F1" w14:paraId="5FF7A416" w14:textId="77777777" w:rsidTr="00C56426">
        <w:trPr>
          <w:trHeight w:val="20"/>
        </w:trPr>
        <w:tc>
          <w:tcPr>
            <w:tcW w:w="774" w:type="dxa"/>
            <w:shd w:val="clear" w:color="auto" w:fill="auto"/>
            <w:noWrap/>
            <w:vAlign w:val="center"/>
          </w:tcPr>
          <w:p w14:paraId="46D9F8DC" w14:textId="77777777"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14:paraId="332CE6EA" w14:textId="77777777"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14:paraId="5CA3746D" w14:textId="77777777" w:rsidR="006D56F1" w:rsidRPr="00BC461E" w:rsidRDefault="006D56F1" w:rsidP="00634A35">
            <w:pPr>
              <w:jc w:val="center"/>
              <w:rPr>
                <w:color w:val="000000"/>
              </w:rPr>
            </w:pPr>
          </w:p>
        </w:tc>
        <w:tc>
          <w:tcPr>
            <w:tcW w:w="567" w:type="dxa"/>
            <w:shd w:val="clear" w:color="auto" w:fill="auto"/>
            <w:vAlign w:val="center"/>
          </w:tcPr>
          <w:p w14:paraId="05B65623" w14:textId="77777777" w:rsidR="006D56F1" w:rsidRPr="00776DCA" w:rsidRDefault="006D56F1" w:rsidP="00634A35">
            <w:pPr>
              <w:jc w:val="center"/>
              <w:rPr>
                <w:color w:val="000000"/>
              </w:rPr>
            </w:pPr>
          </w:p>
        </w:tc>
        <w:tc>
          <w:tcPr>
            <w:tcW w:w="776" w:type="dxa"/>
            <w:shd w:val="clear" w:color="auto" w:fill="auto"/>
            <w:vAlign w:val="center"/>
          </w:tcPr>
          <w:p w14:paraId="3F133CB4" w14:textId="77777777" w:rsidR="006D56F1" w:rsidRPr="00776DCA" w:rsidRDefault="006D56F1" w:rsidP="00634A35">
            <w:pPr>
              <w:jc w:val="center"/>
              <w:rPr>
                <w:color w:val="000000"/>
              </w:rPr>
            </w:pPr>
          </w:p>
        </w:tc>
        <w:tc>
          <w:tcPr>
            <w:tcW w:w="1775" w:type="dxa"/>
            <w:shd w:val="clear" w:color="auto" w:fill="auto"/>
            <w:vAlign w:val="center"/>
          </w:tcPr>
          <w:p w14:paraId="600CA3E0" w14:textId="77777777" w:rsidR="006D56F1" w:rsidRPr="00776DCA" w:rsidRDefault="006D56F1" w:rsidP="00634A35">
            <w:pPr>
              <w:jc w:val="center"/>
              <w:rPr>
                <w:color w:val="000000"/>
              </w:rPr>
            </w:pPr>
          </w:p>
        </w:tc>
      </w:tr>
      <w:tr w:rsidR="006D56F1" w:rsidRPr="007001F1" w14:paraId="635757FE" w14:textId="77777777" w:rsidTr="00C56426">
        <w:trPr>
          <w:trHeight w:val="20"/>
        </w:trPr>
        <w:tc>
          <w:tcPr>
            <w:tcW w:w="774" w:type="dxa"/>
            <w:shd w:val="clear" w:color="auto" w:fill="auto"/>
            <w:noWrap/>
            <w:vAlign w:val="center"/>
            <w:hideMark/>
          </w:tcPr>
          <w:p w14:paraId="3A5EC66B" w14:textId="77777777"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14:paraId="60EEDC53" w14:textId="77777777"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14:paraId="468733BE" w14:textId="77777777" w:rsidR="006D56F1" w:rsidRPr="00776DCA" w:rsidRDefault="006D56F1" w:rsidP="00634A35">
            <w:pPr>
              <w:jc w:val="center"/>
              <w:rPr>
                <w:color w:val="000000"/>
              </w:rPr>
            </w:pPr>
          </w:p>
        </w:tc>
        <w:tc>
          <w:tcPr>
            <w:tcW w:w="567" w:type="dxa"/>
            <w:shd w:val="clear" w:color="auto" w:fill="auto"/>
            <w:vAlign w:val="center"/>
          </w:tcPr>
          <w:p w14:paraId="4BD8E6D3" w14:textId="77777777" w:rsidR="006D56F1" w:rsidRPr="00776DCA" w:rsidRDefault="006D56F1" w:rsidP="00634A35">
            <w:pPr>
              <w:jc w:val="center"/>
              <w:rPr>
                <w:color w:val="000000"/>
              </w:rPr>
            </w:pPr>
          </w:p>
        </w:tc>
        <w:tc>
          <w:tcPr>
            <w:tcW w:w="776" w:type="dxa"/>
            <w:shd w:val="clear" w:color="auto" w:fill="auto"/>
            <w:vAlign w:val="center"/>
          </w:tcPr>
          <w:p w14:paraId="5B1C0E95" w14:textId="77777777" w:rsidR="006D56F1" w:rsidRPr="00776DCA" w:rsidRDefault="006D56F1" w:rsidP="00634A35">
            <w:pPr>
              <w:jc w:val="center"/>
              <w:rPr>
                <w:color w:val="000000"/>
              </w:rPr>
            </w:pPr>
          </w:p>
        </w:tc>
        <w:tc>
          <w:tcPr>
            <w:tcW w:w="1775" w:type="dxa"/>
            <w:shd w:val="clear" w:color="auto" w:fill="auto"/>
            <w:vAlign w:val="center"/>
          </w:tcPr>
          <w:p w14:paraId="5E68537A" w14:textId="77777777" w:rsidR="006D56F1" w:rsidRPr="00776DCA" w:rsidRDefault="006D56F1" w:rsidP="00634A35">
            <w:pPr>
              <w:jc w:val="center"/>
              <w:rPr>
                <w:color w:val="000000"/>
              </w:rPr>
            </w:pPr>
          </w:p>
        </w:tc>
      </w:tr>
      <w:tr w:rsidR="006D56F1" w:rsidRPr="007001F1" w14:paraId="29E533F3" w14:textId="77777777" w:rsidTr="00C56426">
        <w:trPr>
          <w:trHeight w:val="20"/>
        </w:trPr>
        <w:tc>
          <w:tcPr>
            <w:tcW w:w="774" w:type="dxa"/>
            <w:shd w:val="clear" w:color="auto" w:fill="auto"/>
            <w:noWrap/>
            <w:vAlign w:val="center"/>
          </w:tcPr>
          <w:p w14:paraId="28D7A1F6" w14:textId="77777777"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14:paraId="736D296A" w14:textId="77777777"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14:paraId="3DDAB98D" w14:textId="77777777" w:rsidR="006D56F1" w:rsidRPr="00776DCA" w:rsidRDefault="006D56F1" w:rsidP="00634A35">
            <w:pPr>
              <w:jc w:val="center"/>
              <w:rPr>
                <w:color w:val="000000"/>
              </w:rPr>
            </w:pPr>
          </w:p>
        </w:tc>
        <w:tc>
          <w:tcPr>
            <w:tcW w:w="567" w:type="dxa"/>
            <w:shd w:val="clear" w:color="auto" w:fill="auto"/>
            <w:vAlign w:val="center"/>
          </w:tcPr>
          <w:p w14:paraId="0B0D1B63" w14:textId="77777777" w:rsidR="006D56F1" w:rsidRPr="00776DCA" w:rsidRDefault="006D56F1" w:rsidP="00634A35">
            <w:pPr>
              <w:jc w:val="center"/>
              <w:rPr>
                <w:color w:val="000000"/>
              </w:rPr>
            </w:pPr>
          </w:p>
        </w:tc>
        <w:tc>
          <w:tcPr>
            <w:tcW w:w="776" w:type="dxa"/>
            <w:shd w:val="clear" w:color="auto" w:fill="auto"/>
            <w:vAlign w:val="center"/>
          </w:tcPr>
          <w:p w14:paraId="10E04B2E" w14:textId="77777777" w:rsidR="006D56F1" w:rsidRPr="00776DCA" w:rsidRDefault="006D56F1" w:rsidP="00634A35">
            <w:pPr>
              <w:jc w:val="center"/>
              <w:rPr>
                <w:color w:val="000000"/>
              </w:rPr>
            </w:pPr>
          </w:p>
        </w:tc>
        <w:tc>
          <w:tcPr>
            <w:tcW w:w="1775" w:type="dxa"/>
            <w:shd w:val="clear" w:color="auto" w:fill="auto"/>
            <w:vAlign w:val="center"/>
          </w:tcPr>
          <w:p w14:paraId="07B0EF9E" w14:textId="77777777" w:rsidR="006D56F1" w:rsidRPr="00776DCA" w:rsidRDefault="006D56F1" w:rsidP="00634A35">
            <w:pPr>
              <w:jc w:val="center"/>
              <w:rPr>
                <w:color w:val="000000"/>
              </w:rPr>
            </w:pPr>
          </w:p>
        </w:tc>
      </w:tr>
      <w:tr w:rsidR="006D56F1" w:rsidRPr="007001F1" w14:paraId="1164D5AC" w14:textId="77777777" w:rsidTr="00C56426">
        <w:trPr>
          <w:trHeight w:val="2081"/>
        </w:trPr>
        <w:tc>
          <w:tcPr>
            <w:tcW w:w="774" w:type="dxa"/>
            <w:shd w:val="clear" w:color="auto" w:fill="auto"/>
            <w:noWrap/>
            <w:vAlign w:val="center"/>
          </w:tcPr>
          <w:p w14:paraId="5906C9EB" w14:textId="77777777" w:rsidR="006D56F1" w:rsidRPr="007001F1" w:rsidRDefault="009C31E1" w:rsidP="00EF6B03">
            <w:pPr>
              <w:jc w:val="center"/>
              <w:rPr>
                <w:color w:val="000000"/>
              </w:rPr>
            </w:pPr>
            <w:r>
              <w:rPr>
                <w:color w:val="000000"/>
                <w:sz w:val="22"/>
                <w:szCs w:val="22"/>
              </w:rPr>
              <w:lastRenderedPageBreak/>
              <w:t>4</w:t>
            </w:r>
          </w:p>
        </w:tc>
        <w:tc>
          <w:tcPr>
            <w:tcW w:w="4628" w:type="dxa"/>
            <w:gridSpan w:val="2"/>
            <w:shd w:val="clear" w:color="auto" w:fill="auto"/>
            <w:vAlign w:val="center"/>
          </w:tcPr>
          <w:p w14:paraId="747D11A3" w14:textId="77777777" w:rsidR="006D56F1" w:rsidRPr="00776DCA" w:rsidRDefault="00F30C3D" w:rsidP="00F30C3D">
            <w:pPr>
              <w:pStyle w:val="Textkomentra"/>
              <w:jc w:val="both"/>
            </w:pPr>
            <w:ins w:id="5985" w:author="Autor">
              <w:r>
                <w:rPr>
                  <w:sz w:val="22"/>
                  <w:szCs w:val="22"/>
                </w:rPr>
                <w:t>Ak prijímateľ uplatnil postup so zverejnením výzvy na predkladanie ponúk, z</w:t>
              </w:r>
            </w:ins>
            <w:del w:id="5986" w:author="Autor">
              <w:r w:rsidR="006D56F1" w:rsidRPr="00776DCA" w:rsidDel="00F30C3D">
                <w:rPr>
                  <w:sz w:val="22"/>
                  <w:szCs w:val="22"/>
                </w:rPr>
                <w:delText>Z</w:delText>
              </w:r>
            </w:del>
            <w:r w:rsidR="006D56F1" w:rsidRPr="00776DCA">
              <w:rPr>
                <w:sz w:val="22"/>
                <w:szCs w:val="22"/>
              </w:rPr>
              <w:t xml:space="preserve">verejnil </w:t>
            </w:r>
            <w:del w:id="5987" w:author="Autor">
              <w:r w:rsidR="006D56F1" w:rsidRPr="00776DCA" w:rsidDel="00F30C3D">
                <w:rPr>
                  <w:sz w:val="22"/>
                  <w:szCs w:val="22"/>
                </w:rPr>
                <w:delText xml:space="preserve">prijímateľ </w:delText>
              </w:r>
            </w:del>
            <w:r w:rsidR="006D56F1" w:rsidRPr="00776DCA">
              <w:rPr>
                <w:sz w:val="22"/>
                <w:szCs w:val="22"/>
              </w:rPr>
              <w:t xml:space="preserve">výzvu na predkladanie ponúk na svojom alebo inom vhodnom webovom </w:t>
            </w:r>
            <w:ins w:id="5988" w:author="Autor">
              <w:r>
                <w:rPr>
                  <w:sz w:val="22"/>
                  <w:szCs w:val="22"/>
                </w:rPr>
                <w:t xml:space="preserve">a zaslal </w:t>
              </w:r>
            </w:ins>
            <w:del w:id="5989" w:author="Autor">
              <w:r w:rsidR="006D56F1" w:rsidRPr="00776DCA" w:rsidDel="00F30C3D">
                <w:rPr>
                  <w:sz w:val="22"/>
                  <w:szCs w:val="22"/>
                </w:rPr>
                <w:delText>sídle v súlade s</w:delText>
              </w:r>
              <w:r w:rsidR="00762865" w:rsidDel="00F30C3D">
                <w:rPr>
                  <w:sz w:val="22"/>
                  <w:szCs w:val="22"/>
                </w:rPr>
                <w:delText> </w:delText>
              </w:r>
              <w:r w:rsidR="006D56F1" w:rsidRPr="009A167E" w:rsidDel="00F30C3D">
                <w:rPr>
                  <w:sz w:val="22"/>
                  <w:szCs w:val="22"/>
                </w:rPr>
                <w:delText>Metodi</w:delText>
              </w:r>
              <w:r w:rsidR="00762865" w:rsidRPr="009A167E" w:rsidDel="00F30C3D">
                <w:rPr>
                  <w:sz w:val="22"/>
                  <w:szCs w:val="22"/>
                </w:rPr>
                <w:delText xml:space="preserve">ckým pokynom č. 12,  </w:delText>
              </w:r>
            </w:del>
            <w:ins w:id="5990" w:author="Autor">
              <w:r w:rsidRPr="00776DCA">
                <w:rPr>
                  <w:sz w:val="22"/>
                  <w:szCs w:val="22"/>
                </w:rPr>
                <w:t xml:space="preserve">v deň ako zverejnil výzvu na predkladanie ponúk na svojom alebo inom vhodnom webovom sídle aj informáciu o tomto zverejnení v štruktúre </w:t>
              </w:r>
              <w:r w:rsidRPr="009A167E">
                <w:rPr>
                  <w:sz w:val="22"/>
                  <w:szCs w:val="22"/>
                </w:rPr>
                <w:t>požadovanej Metodickým pokynom č. 12</w:t>
              </w:r>
              <w:r>
                <w:rPr>
                  <w:sz w:val="22"/>
                  <w:szCs w:val="22"/>
                </w:rPr>
                <w:t xml:space="preserve"> na </w:t>
              </w:r>
              <w:r w:rsidR="00872A12">
                <w:rPr>
                  <w:sz w:val="22"/>
                  <w:szCs w:val="22"/>
                </w:rPr>
                <w:t xml:space="preserve">e-mailový </w:t>
              </w:r>
              <w:r>
                <w:rPr>
                  <w:sz w:val="22"/>
                  <w:szCs w:val="22"/>
                </w:rPr>
                <w:t>kontakt zakazkycko@vlada.gov.sk</w:t>
              </w:r>
            </w:ins>
            <w:del w:id="5991" w:author="Autor">
              <w:r w:rsidR="00762865" w:rsidRPr="009A167E" w:rsidDel="00F30C3D">
                <w:rPr>
                  <w:sz w:val="22"/>
                  <w:szCs w:val="22"/>
                </w:rPr>
                <w:delText>v rámci ktorého je upravený spôsob</w:delText>
              </w:r>
              <w:r w:rsidR="006D56F1" w:rsidRPr="009A167E" w:rsidDel="00F30C3D">
                <w:rPr>
                  <w:sz w:val="22"/>
                  <w:szCs w:val="22"/>
                </w:rPr>
                <w:delText xml:space="preserve"> zadávania zákaziek a kontroly zákaziek vyhlásených osobou, ktorej verejný obstarávateľ poskytne 50% a menej finančných prostriedkov z nenávratného finančného príspevku (NFP)</w:delText>
              </w:r>
            </w:del>
            <w:r w:rsidR="00EF6B03" w:rsidRPr="009A167E">
              <w:rPr>
                <w:sz w:val="22"/>
                <w:szCs w:val="22"/>
              </w:rPr>
              <w:t>?</w:t>
            </w:r>
          </w:p>
        </w:tc>
        <w:tc>
          <w:tcPr>
            <w:tcW w:w="567" w:type="dxa"/>
            <w:shd w:val="clear" w:color="auto" w:fill="auto"/>
            <w:vAlign w:val="center"/>
          </w:tcPr>
          <w:p w14:paraId="7D1A8F2D" w14:textId="77777777" w:rsidR="006D56F1" w:rsidRPr="00776DCA" w:rsidRDefault="006D56F1" w:rsidP="00634A35">
            <w:pPr>
              <w:jc w:val="center"/>
              <w:rPr>
                <w:color w:val="000000"/>
              </w:rPr>
            </w:pPr>
          </w:p>
        </w:tc>
        <w:tc>
          <w:tcPr>
            <w:tcW w:w="567" w:type="dxa"/>
            <w:shd w:val="clear" w:color="auto" w:fill="auto"/>
            <w:vAlign w:val="center"/>
          </w:tcPr>
          <w:p w14:paraId="7EF3A003" w14:textId="77777777" w:rsidR="006D56F1" w:rsidRPr="00BC461E" w:rsidRDefault="006D56F1" w:rsidP="00634A35">
            <w:pPr>
              <w:jc w:val="center"/>
              <w:rPr>
                <w:color w:val="000000"/>
              </w:rPr>
            </w:pPr>
          </w:p>
        </w:tc>
        <w:tc>
          <w:tcPr>
            <w:tcW w:w="776" w:type="dxa"/>
            <w:shd w:val="clear" w:color="auto" w:fill="auto"/>
            <w:vAlign w:val="center"/>
          </w:tcPr>
          <w:p w14:paraId="634E9E3B" w14:textId="77777777" w:rsidR="006D56F1" w:rsidRPr="00776DCA" w:rsidRDefault="006D56F1" w:rsidP="00634A35">
            <w:pPr>
              <w:jc w:val="center"/>
              <w:rPr>
                <w:color w:val="000000"/>
              </w:rPr>
            </w:pPr>
          </w:p>
        </w:tc>
        <w:tc>
          <w:tcPr>
            <w:tcW w:w="1775" w:type="dxa"/>
            <w:shd w:val="clear" w:color="auto" w:fill="auto"/>
            <w:vAlign w:val="center"/>
          </w:tcPr>
          <w:p w14:paraId="5A19231C" w14:textId="77777777" w:rsidR="006D56F1" w:rsidRPr="00776DCA" w:rsidRDefault="006D56F1" w:rsidP="00634A35">
            <w:pPr>
              <w:jc w:val="center"/>
              <w:rPr>
                <w:color w:val="000000"/>
              </w:rPr>
            </w:pPr>
          </w:p>
        </w:tc>
      </w:tr>
      <w:tr w:rsidR="006D56F1" w:rsidRPr="007001F1" w:rsidDel="00F30C3D" w14:paraId="5E242B60" w14:textId="77777777" w:rsidTr="00C56426">
        <w:trPr>
          <w:trHeight w:val="2651"/>
          <w:del w:id="5992" w:author="Autor"/>
        </w:trPr>
        <w:tc>
          <w:tcPr>
            <w:tcW w:w="774" w:type="dxa"/>
            <w:shd w:val="clear" w:color="auto" w:fill="auto"/>
            <w:noWrap/>
            <w:vAlign w:val="center"/>
          </w:tcPr>
          <w:p w14:paraId="6465DB8F" w14:textId="77777777" w:rsidR="006D56F1" w:rsidRPr="007001F1" w:rsidDel="00F30C3D" w:rsidRDefault="009C31E1" w:rsidP="00EF6B03">
            <w:pPr>
              <w:jc w:val="center"/>
              <w:rPr>
                <w:del w:id="5993" w:author="Autor"/>
                <w:color w:val="000000"/>
              </w:rPr>
            </w:pPr>
            <w:del w:id="5994" w:author="Autor">
              <w:r w:rsidDel="00F30C3D">
                <w:rPr>
                  <w:color w:val="000000"/>
                  <w:sz w:val="22"/>
                  <w:szCs w:val="22"/>
                </w:rPr>
                <w:delText>5</w:delText>
              </w:r>
            </w:del>
          </w:p>
        </w:tc>
        <w:tc>
          <w:tcPr>
            <w:tcW w:w="4628" w:type="dxa"/>
            <w:gridSpan w:val="2"/>
            <w:shd w:val="clear" w:color="auto" w:fill="auto"/>
            <w:vAlign w:val="center"/>
          </w:tcPr>
          <w:p w14:paraId="32A4E001" w14:textId="77777777" w:rsidR="006D56F1" w:rsidRPr="00776DCA" w:rsidDel="00F30C3D" w:rsidRDefault="006D56F1" w:rsidP="00F30C3D">
            <w:pPr>
              <w:jc w:val="both"/>
              <w:rPr>
                <w:del w:id="5995" w:author="Autor"/>
                <w:color w:val="000000"/>
              </w:rPr>
            </w:pPr>
            <w:del w:id="5996" w:author="Autor">
              <w:r w:rsidRPr="00776DCA" w:rsidDel="00F30C3D">
                <w:rPr>
                  <w:sz w:val="22"/>
                  <w:szCs w:val="22"/>
                </w:rPr>
                <w:delText xml:space="preserve">Zaslal prijímateľ v deň ako zverejnil výzvu na predkladanie ponúk na svojom alebo inom vhodnom webovom sídle aj informáciu o tomto zverejnení v štruktúre </w:delText>
              </w:r>
              <w:r w:rsidRPr="009A167E" w:rsidDel="00F30C3D">
                <w:rPr>
                  <w:sz w:val="22"/>
                  <w:szCs w:val="22"/>
                </w:rPr>
                <w:delText xml:space="preserve">požadovanej </w:delText>
              </w:r>
              <w:r w:rsidR="00762865" w:rsidRPr="009A167E" w:rsidDel="00F30C3D">
                <w:rPr>
                  <w:sz w:val="22"/>
                  <w:szCs w:val="22"/>
                </w:rPr>
                <w:delText xml:space="preserve">Metodickým pokynom č. 12,  v rámci ktorého je upravený spôsob </w:delText>
              </w:r>
              <w:r w:rsidRPr="009A167E" w:rsidDel="00F30C3D">
                <w:rPr>
                  <w:sz w:val="22"/>
                  <w:szCs w:val="22"/>
                </w:rPr>
                <w:delText>zadávania zákaziek a kontroly zákaziek vyhlásených osobou, ktorej verejný obstarávateľ poskytne 50% a menej finančných prostriedkov z nenávratného finančného príspevku (NFP)</w:delText>
              </w:r>
              <w:r w:rsidRPr="00776DCA" w:rsidDel="00F30C3D">
                <w:rPr>
                  <w:sz w:val="22"/>
                  <w:szCs w:val="22"/>
                </w:rPr>
                <w:delText xml:space="preserve"> na </w:delText>
              </w:r>
              <w:r w:rsidR="00CF468C" w:rsidDel="00F30C3D">
                <w:rPr>
                  <w:sz w:val="22"/>
                  <w:szCs w:val="22"/>
                </w:rPr>
                <w:delText>e-</w:delText>
              </w:r>
              <w:r w:rsidRPr="00776DCA" w:rsidDel="00F30C3D">
                <w:rPr>
                  <w:sz w:val="22"/>
                  <w:szCs w:val="22"/>
                </w:rPr>
                <w:delText xml:space="preserve">mailový kontakt </w:delText>
              </w:r>
              <w:r w:rsidR="0057615D" w:rsidDel="00F30C3D">
                <w:fldChar w:fldCharType="begin"/>
              </w:r>
              <w:r w:rsidR="0057615D" w:rsidDel="00F30C3D">
                <w:delInstrText xml:space="preserve"> HYPERLINK "mailto:zakazkycko@vlada.gov.sk" </w:delInstrText>
              </w:r>
              <w:r w:rsidR="0057615D" w:rsidDel="00F30C3D">
                <w:fldChar w:fldCharType="separate"/>
              </w:r>
              <w:r w:rsidRPr="009A167E" w:rsidDel="00F30C3D">
                <w:rPr>
                  <w:rStyle w:val="Hypertextovprepojenie"/>
                  <w:sz w:val="22"/>
                  <w:szCs w:val="22"/>
                </w:rPr>
                <w:delText>zakazkycko@vlada.gov.sk</w:delText>
              </w:r>
              <w:r w:rsidR="0057615D" w:rsidDel="00F30C3D">
                <w:rPr>
                  <w:rStyle w:val="Hypertextovprepojenie"/>
                  <w:sz w:val="22"/>
                  <w:szCs w:val="22"/>
                </w:rPr>
                <w:fldChar w:fldCharType="end"/>
              </w:r>
              <w:r w:rsidRPr="00776DCA" w:rsidDel="00F30C3D">
                <w:rPr>
                  <w:sz w:val="22"/>
                  <w:szCs w:val="22"/>
                </w:rPr>
                <w:delText xml:space="preserve">? </w:delText>
              </w:r>
            </w:del>
          </w:p>
        </w:tc>
        <w:tc>
          <w:tcPr>
            <w:tcW w:w="567" w:type="dxa"/>
            <w:shd w:val="clear" w:color="auto" w:fill="auto"/>
            <w:vAlign w:val="center"/>
          </w:tcPr>
          <w:p w14:paraId="7A326525" w14:textId="77777777" w:rsidR="006D56F1" w:rsidRPr="00776DCA" w:rsidDel="00F30C3D" w:rsidRDefault="006D56F1" w:rsidP="00634A35">
            <w:pPr>
              <w:jc w:val="center"/>
              <w:rPr>
                <w:del w:id="5997" w:author="Autor"/>
                <w:color w:val="000000"/>
              </w:rPr>
            </w:pPr>
          </w:p>
        </w:tc>
        <w:tc>
          <w:tcPr>
            <w:tcW w:w="567" w:type="dxa"/>
            <w:shd w:val="clear" w:color="auto" w:fill="auto"/>
            <w:vAlign w:val="center"/>
          </w:tcPr>
          <w:p w14:paraId="7A5F3406" w14:textId="77777777" w:rsidR="006D56F1" w:rsidRPr="00776DCA" w:rsidDel="00F30C3D" w:rsidRDefault="006D56F1" w:rsidP="00634A35">
            <w:pPr>
              <w:jc w:val="center"/>
              <w:rPr>
                <w:del w:id="5998" w:author="Autor"/>
                <w:color w:val="000000"/>
              </w:rPr>
            </w:pPr>
          </w:p>
        </w:tc>
        <w:tc>
          <w:tcPr>
            <w:tcW w:w="776" w:type="dxa"/>
            <w:shd w:val="clear" w:color="auto" w:fill="auto"/>
            <w:vAlign w:val="center"/>
          </w:tcPr>
          <w:p w14:paraId="315BC67D" w14:textId="77777777" w:rsidR="006D56F1" w:rsidRPr="00776DCA" w:rsidDel="00F30C3D" w:rsidRDefault="006D56F1" w:rsidP="00634A35">
            <w:pPr>
              <w:jc w:val="center"/>
              <w:rPr>
                <w:del w:id="5999" w:author="Autor"/>
                <w:color w:val="000000"/>
              </w:rPr>
            </w:pPr>
          </w:p>
        </w:tc>
        <w:tc>
          <w:tcPr>
            <w:tcW w:w="1775" w:type="dxa"/>
            <w:shd w:val="clear" w:color="auto" w:fill="auto"/>
            <w:vAlign w:val="center"/>
          </w:tcPr>
          <w:p w14:paraId="28DA6A13" w14:textId="77777777" w:rsidR="006D56F1" w:rsidRPr="00776DCA" w:rsidDel="00F30C3D" w:rsidRDefault="006D56F1" w:rsidP="00634A35">
            <w:pPr>
              <w:jc w:val="center"/>
              <w:rPr>
                <w:del w:id="6000" w:author="Autor"/>
                <w:color w:val="000000"/>
              </w:rPr>
            </w:pPr>
          </w:p>
        </w:tc>
      </w:tr>
      <w:tr w:rsidR="006D56F1" w:rsidRPr="007001F1" w14:paraId="6587B39A" w14:textId="77777777" w:rsidTr="00C56426">
        <w:trPr>
          <w:trHeight w:val="20"/>
        </w:trPr>
        <w:tc>
          <w:tcPr>
            <w:tcW w:w="774" w:type="dxa"/>
            <w:shd w:val="clear" w:color="auto" w:fill="auto"/>
            <w:noWrap/>
            <w:vAlign w:val="center"/>
          </w:tcPr>
          <w:p w14:paraId="2CA0DEDD" w14:textId="77777777" w:rsidR="006D56F1" w:rsidRPr="007001F1" w:rsidRDefault="00AF6F0A" w:rsidP="00EF6B03">
            <w:pPr>
              <w:jc w:val="center"/>
              <w:rPr>
                <w:color w:val="000000"/>
              </w:rPr>
            </w:pPr>
            <w:ins w:id="6001" w:author="Autor">
              <w:r>
                <w:rPr>
                  <w:color w:val="000000"/>
                  <w:sz w:val="22"/>
                  <w:szCs w:val="22"/>
                </w:rPr>
                <w:t>5</w:t>
              </w:r>
            </w:ins>
            <w:del w:id="6002" w:author="Autor">
              <w:r w:rsidR="009C31E1" w:rsidDel="00AF6F0A">
                <w:rPr>
                  <w:color w:val="000000"/>
                  <w:sz w:val="22"/>
                  <w:szCs w:val="22"/>
                </w:rPr>
                <w:delText>6</w:delText>
              </w:r>
            </w:del>
          </w:p>
        </w:tc>
        <w:tc>
          <w:tcPr>
            <w:tcW w:w="4628" w:type="dxa"/>
            <w:gridSpan w:val="2"/>
            <w:shd w:val="clear" w:color="auto" w:fill="auto"/>
            <w:vAlign w:val="center"/>
          </w:tcPr>
          <w:p w14:paraId="329287B9" w14:textId="77777777" w:rsidR="006D56F1" w:rsidRPr="00776DCA" w:rsidRDefault="005006C0" w:rsidP="005006C0">
            <w:pPr>
              <w:jc w:val="both"/>
              <w:rPr>
                <w:color w:val="000000"/>
              </w:rPr>
            </w:pPr>
            <w:ins w:id="6003" w:author="Autor">
              <w:r>
                <w:rPr>
                  <w:sz w:val="22"/>
                  <w:szCs w:val="22"/>
                </w:rPr>
                <w:t>Ak prijímateľ uplatnil postup s oslovením alebo identifikovaním záujemcov, z</w:t>
              </w:r>
            </w:ins>
            <w:del w:id="6004" w:author="Autor">
              <w:r w:rsidR="006D56F1" w:rsidRPr="00776DCA" w:rsidDel="005006C0">
                <w:rPr>
                  <w:sz w:val="22"/>
                  <w:szCs w:val="22"/>
                </w:rPr>
                <w:delText>Z</w:delText>
              </w:r>
            </w:del>
            <w:r w:rsidR="006D56F1" w:rsidRPr="00776DCA">
              <w:rPr>
                <w:sz w:val="22"/>
                <w:szCs w:val="22"/>
              </w:rPr>
              <w:t xml:space="preserve">aslal prijímateľ výzvu na predkladanie ponúk </w:t>
            </w:r>
            <w:del w:id="6005" w:author="Autor">
              <w:r w:rsidR="006D56F1" w:rsidRPr="00776DCA" w:rsidDel="005006C0">
                <w:rPr>
                  <w:sz w:val="22"/>
                  <w:szCs w:val="22"/>
                </w:rPr>
                <w:delText xml:space="preserve">v rovnaký deň </w:delText>
              </w:r>
            </w:del>
            <w:r w:rsidR="006D56F1" w:rsidRPr="00776DCA">
              <w:rPr>
                <w:sz w:val="22"/>
                <w:szCs w:val="22"/>
              </w:rPr>
              <w:t>minimálne trom vybraným záu</w:t>
            </w:r>
            <w:r w:rsidR="006D56F1" w:rsidRPr="00BC461E">
              <w:rPr>
                <w:sz w:val="22"/>
                <w:szCs w:val="22"/>
              </w:rPr>
              <w:t>jemcom</w:t>
            </w:r>
            <w:ins w:id="6006" w:author="Autor">
              <w:r>
                <w:rPr>
                  <w:sz w:val="22"/>
                  <w:szCs w:val="22"/>
                </w:rPr>
                <w:t xml:space="preserve"> alebo identifikoval minimálne troch vybraných záujemcov</w:t>
              </w:r>
            </w:ins>
            <w:r w:rsidR="006D56F1"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3A6D89F7" w14:textId="77777777" w:rsidR="006D56F1" w:rsidRPr="00776DCA" w:rsidRDefault="006D56F1" w:rsidP="00634A35">
            <w:pPr>
              <w:jc w:val="center"/>
              <w:rPr>
                <w:color w:val="000000"/>
              </w:rPr>
            </w:pPr>
          </w:p>
        </w:tc>
        <w:tc>
          <w:tcPr>
            <w:tcW w:w="567" w:type="dxa"/>
            <w:shd w:val="clear" w:color="auto" w:fill="auto"/>
            <w:vAlign w:val="center"/>
          </w:tcPr>
          <w:p w14:paraId="1752A6B1" w14:textId="77777777" w:rsidR="006D56F1" w:rsidRPr="00776DCA" w:rsidRDefault="006D56F1" w:rsidP="00634A35">
            <w:pPr>
              <w:jc w:val="center"/>
              <w:rPr>
                <w:color w:val="000000"/>
              </w:rPr>
            </w:pPr>
          </w:p>
        </w:tc>
        <w:tc>
          <w:tcPr>
            <w:tcW w:w="776" w:type="dxa"/>
            <w:shd w:val="clear" w:color="auto" w:fill="auto"/>
            <w:vAlign w:val="center"/>
          </w:tcPr>
          <w:p w14:paraId="58D1A599" w14:textId="77777777" w:rsidR="006D56F1" w:rsidRPr="00776DCA" w:rsidRDefault="006D56F1" w:rsidP="00634A35">
            <w:pPr>
              <w:jc w:val="center"/>
              <w:rPr>
                <w:color w:val="000000"/>
              </w:rPr>
            </w:pPr>
          </w:p>
        </w:tc>
        <w:tc>
          <w:tcPr>
            <w:tcW w:w="1775" w:type="dxa"/>
            <w:shd w:val="clear" w:color="auto" w:fill="auto"/>
            <w:vAlign w:val="center"/>
          </w:tcPr>
          <w:p w14:paraId="7DCABB7D" w14:textId="77777777" w:rsidR="006D56F1" w:rsidRPr="00776DCA" w:rsidRDefault="006D56F1" w:rsidP="00634A35">
            <w:pPr>
              <w:jc w:val="center"/>
              <w:rPr>
                <w:color w:val="000000"/>
              </w:rPr>
            </w:pPr>
          </w:p>
        </w:tc>
      </w:tr>
      <w:tr w:rsidR="00762865" w:rsidRPr="007001F1" w14:paraId="29A56E37" w14:textId="77777777" w:rsidTr="00C56426">
        <w:trPr>
          <w:trHeight w:val="20"/>
        </w:trPr>
        <w:tc>
          <w:tcPr>
            <w:tcW w:w="774" w:type="dxa"/>
            <w:shd w:val="clear" w:color="auto" w:fill="auto"/>
            <w:noWrap/>
            <w:vAlign w:val="center"/>
          </w:tcPr>
          <w:p w14:paraId="22020B44" w14:textId="77777777" w:rsidR="00762865" w:rsidRDefault="00AF6F0A" w:rsidP="00EF6B03">
            <w:pPr>
              <w:jc w:val="center"/>
              <w:rPr>
                <w:color w:val="000000"/>
              </w:rPr>
            </w:pPr>
            <w:ins w:id="6007" w:author="Autor">
              <w:r>
                <w:rPr>
                  <w:color w:val="000000"/>
                  <w:sz w:val="22"/>
                  <w:szCs w:val="22"/>
                </w:rPr>
                <w:t>6</w:t>
              </w:r>
            </w:ins>
            <w:del w:id="6008" w:author="Autor">
              <w:r w:rsidR="009C31E1" w:rsidDel="00AF6F0A">
                <w:rPr>
                  <w:color w:val="000000"/>
                  <w:sz w:val="22"/>
                  <w:szCs w:val="22"/>
                </w:rPr>
                <w:delText>7</w:delText>
              </w:r>
            </w:del>
          </w:p>
        </w:tc>
        <w:tc>
          <w:tcPr>
            <w:tcW w:w="4628" w:type="dxa"/>
            <w:gridSpan w:val="2"/>
            <w:shd w:val="clear" w:color="auto" w:fill="auto"/>
            <w:vAlign w:val="center"/>
          </w:tcPr>
          <w:p w14:paraId="4376EDE5" w14:textId="77777777"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14:paraId="44913AE4" w14:textId="77777777" w:rsidR="00762865" w:rsidRPr="00776DCA" w:rsidRDefault="00762865" w:rsidP="00634A35">
            <w:pPr>
              <w:jc w:val="center"/>
              <w:rPr>
                <w:color w:val="000000"/>
              </w:rPr>
            </w:pPr>
          </w:p>
        </w:tc>
        <w:tc>
          <w:tcPr>
            <w:tcW w:w="567" w:type="dxa"/>
            <w:shd w:val="clear" w:color="auto" w:fill="auto"/>
            <w:vAlign w:val="center"/>
          </w:tcPr>
          <w:p w14:paraId="128D085C" w14:textId="77777777" w:rsidR="00762865" w:rsidRPr="00776DCA" w:rsidRDefault="00762865" w:rsidP="00634A35">
            <w:pPr>
              <w:jc w:val="center"/>
              <w:rPr>
                <w:color w:val="000000"/>
              </w:rPr>
            </w:pPr>
          </w:p>
        </w:tc>
        <w:tc>
          <w:tcPr>
            <w:tcW w:w="776" w:type="dxa"/>
            <w:shd w:val="clear" w:color="auto" w:fill="auto"/>
            <w:vAlign w:val="center"/>
          </w:tcPr>
          <w:p w14:paraId="4786687E" w14:textId="77777777" w:rsidR="00762865" w:rsidRPr="00776DCA" w:rsidRDefault="00762865" w:rsidP="00634A35">
            <w:pPr>
              <w:jc w:val="center"/>
              <w:rPr>
                <w:color w:val="000000"/>
              </w:rPr>
            </w:pPr>
          </w:p>
        </w:tc>
        <w:tc>
          <w:tcPr>
            <w:tcW w:w="1775" w:type="dxa"/>
            <w:shd w:val="clear" w:color="auto" w:fill="auto"/>
            <w:vAlign w:val="center"/>
          </w:tcPr>
          <w:p w14:paraId="0A639706" w14:textId="77777777" w:rsidR="00762865" w:rsidRPr="00776DCA" w:rsidRDefault="00762865" w:rsidP="00634A35">
            <w:pPr>
              <w:jc w:val="center"/>
              <w:rPr>
                <w:color w:val="000000"/>
              </w:rPr>
            </w:pPr>
          </w:p>
        </w:tc>
      </w:tr>
      <w:tr w:rsidR="006D56F1" w:rsidRPr="007001F1" w14:paraId="5ED72034" w14:textId="77777777" w:rsidTr="00C56426">
        <w:trPr>
          <w:trHeight w:val="20"/>
        </w:trPr>
        <w:tc>
          <w:tcPr>
            <w:tcW w:w="774" w:type="dxa"/>
            <w:shd w:val="clear" w:color="auto" w:fill="auto"/>
            <w:noWrap/>
            <w:vAlign w:val="center"/>
          </w:tcPr>
          <w:p w14:paraId="4A81EDD3" w14:textId="77777777" w:rsidR="006D56F1" w:rsidRPr="007001F1" w:rsidRDefault="00AF6F0A" w:rsidP="00EF6B03">
            <w:pPr>
              <w:jc w:val="center"/>
              <w:rPr>
                <w:color w:val="000000"/>
              </w:rPr>
            </w:pPr>
            <w:ins w:id="6009" w:author="Autor">
              <w:r>
                <w:rPr>
                  <w:color w:val="000000"/>
                  <w:sz w:val="22"/>
                  <w:szCs w:val="22"/>
                </w:rPr>
                <w:t>7</w:t>
              </w:r>
            </w:ins>
            <w:del w:id="6010" w:author="Autor">
              <w:r w:rsidR="009C31E1" w:rsidDel="00AF6F0A">
                <w:rPr>
                  <w:color w:val="000000"/>
                  <w:sz w:val="22"/>
                  <w:szCs w:val="22"/>
                </w:rPr>
                <w:delText>8</w:delText>
              </w:r>
            </w:del>
          </w:p>
        </w:tc>
        <w:tc>
          <w:tcPr>
            <w:tcW w:w="4628" w:type="dxa"/>
            <w:gridSpan w:val="2"/>
            <w:shd w:val="clear" w:color="auto" w:fill="auto"/>
            <w:vAlign w:val="center"/>
          </w:tcPr>
          <w:p w14:paraId="758D9A2E" w14:textId="77777777"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14:paraId="5460D171" w14:textId="77777777" w:rsidR="006D56F1" w:rsidRPr="00BC461E" w:rsidRDefault="006D56F1" w:rsidP="00634A35">
            <w:pPr>
              <w:jc w:val="center"/>
              <w:rPr>
                <w:color w:val="000000"/>
              </w:rPr>
            </w:pPr>
          </w:p>
        </w:tc>
        <w:tc>
          <w:tcPr>
            <w:tcW w:w="567" w:type="dxa"/>
            <w:shd w:val="clear" w:color="auto" w:fill="auto"/>
            <w:vAlign w:val="center"/>
          </w:tcPr>
          <w:p w14:paraId="214FCA46" w14:textId="77777777" w:rsidR="006D56F1" w:rsidRPr="00776DCA" w:rsidRDefault="006D56F1" w:rsidP="00634A35">
            <w:pPr>
              <w:jc w:val="center"/>
              <w:rPr>
                <w:color w:val="000000"/>
              </w:rPr>
            </w:pPr>
          </w:p>
        </w:tc>
        <w:tc>
          <w:tcPr>
            <w:tcW w:w="776" w:type="dxa"/>
            <w:shd w:val="clear" w:color="auto" w:fill="auto"/>
            <w:vAlign w:val="center"/>
          </w:tcPr>
          <w:p w14:paraId="0D0F9A54" w14:textId="77777777" w:rsidR="006D56F1" w:rsidRPr="00776DCA" w:rsidRDefault="006D56F1" w:rsidP="00634A35">
            <w:pPr>
              <w:jc w:val="center"/>
              <w:rPr>
                <w:color w:val="000000"/>
              </w:rPr>
            </w:pPr>
          </w:p>
        </w:tc>
        <w:tc>
          <w:tcPr>
            <w:tcW w:w="1775" w:type="dxa"/>
            <w:shd w:val="clear" w:color="auto" w:fill="auto"/>
            <w:vAlign w:val="center"/>
          </w:tcPr>
          <w:p w14:paraId="2AA03327" w14:textId="77777777" w:rsidR="006D56F1" w:rsidRPr="00776DCA" w:rsidRDefault="006D56F1" w:rsidP="00634A35">
            <w:pPr>
              <w:jc w:val="center"/>
              <w:rPr>
                <w:color w:val="000000"/>
              </w:rPr>
            </w:pPr>
          </w:p>
        </w:tc>
      </w:tr>
      <w:tr w:rsidR="00762865" w:rsidRPr="007001F1" w14:paraId="5F2C91C2" w14:textId="77777777" w:rsidTr="00C56426">
        <w:trPr>
          <w:trHeight w:val="20"/>
        </w:trPr>
        <w:tc>
          <w:tcPr>
            <w:tcW w:w="774" w:type="dxa"/>
            <w:shd w:val="clear" w:color="auto" w:fill="auto"/>
            <w:noWrap/>
            <w:vAlign w:val="center"/>
          </w:tcPr>
          <w:p w14:paraId="7DFB5E34" w14:textId="77777777" w:rsidR="00762865" w:rsidRDefault="00AF6F0A" w:rsidP="00EF6B03">
            <w:pPr>
              <w:jc w:val="center"/>
              <w:rPr>
                <w:color w:val="000000"/>
              </w:rPr>
            </w:pPr>
            <w:ins w:id="6011" w:author="Autor">
              <w:r>
                <w:rPr>
                  <w:color w:val="000000"/>
                  <w:sz w:val="22"/>
                  <w:szCs w:val="22"/>
                </w:rPr>
                <w:t>8</w:t>
              </w:r>
            </w:ins>
            <w:del w:id="6012" w:author="Autor">
              <w:r w:rsidR="009C31E1" w:rsidDel="00AF6F0A">
                <w:rPr>
                  <w:color w:val="000000"/>
                  <w:sz w:val="22"/>
                  <w:szCs w:val="22"/>
                </w:rPr>
                <w:delText>9</w:delText>
              </w:r>
            </w:del>
          </w:p>
        </w:tc>
        <w:tc>
          <w:tcPr>
            <w:tcW w:w="4628" w:type="dxa"/>
            <w:gridSpan w:val="2"/>
            <w:shd w:val="clear" w:color="auto" w:fill="auto"/>
            <w:vAlign w:val="center"/>
          </w:tcPr>
          <w:p w14:paraId="2F59DFA3" w14:textId="77777777" w:rsidR="00762865" w:rsidRPr="00776DCA" w:rsidRDefault="00762865" w:rsidP="00762865">
            <w:pPr>
              <w:pStyle w:val="Textkomentra"/>
              <w:jc w:val="both"/>
              <w:rPr>
                <w:sz w:val="22"/>
                <w:szCs w:val="22"/>
              </w:rPr>
            </w:pPr>
            <w:r>
              <w:rPr>
                <w:sz w:val="22"/>
                <w:szCs w:val="22"/>
              </w:rPr>
              <w:t xml:space="preserve">Bola lehota na predkladanie ponúk stanovená minimálne na </w:t>
            </w:r>
            <w:ins w:id="6013" w:author="Autor">
              <w:r w:rsidR="005006C0">
                <w:rPr>
                  <w:sz w:val="22"/>
                  <w:szCs w:val="22"/>
                </w:rPr>
                <w:t>5</w:t>
              </w:r>
            </w:ins>
            <w:del w:id="6014" w:author="Autor">
              <w:r w:rsidDel="005006C0">
                <w:rPr>
                  <w:sz w:val="22"/>
                  <w:szCs w:val="22"/>
                </w:rPr>
                <w:delText>7</w:delText>
              </w:r>
            </w:del>
            <w:r>
              <w:rPr>
                <w:sz w:val="22"/>
                <w:szCs w:val="22"/>
              </w:rPr>
              <w:t xml:space="preserve"> pracovných dní odo dňa zverejnenia výzvy na predkladanie ponúk v prípade zákaziek na tovary alebo služby, resp. </w:t>
            </w:r>
            <w:ins w:id="6015" w:author="Autor">
              <w:r w:rsidR="005006C0">
                <w:rPr>
                  <w:sz w:val="22"/>
                  <w:szCs w:val="22"/>
                </w:rPr>
                <w:t>7</w:t>
              </w:r>
            </w:ins>
            <w:del w:id="6016" w:author="Autor">
              <w:r w:rsidDel="005006C0">
                <w:rPr>
                  <w:sz w:val="22"/>
                  <w:szCs w:val="22"/>
                </w:rPr>
                <w:delText>12</w:delText>
              </w:r>
            </w:del>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25E535AD" w14:textId="77777777" w:rsidR="00762865" w:rsidRPr="00BC461E" w:rsidRDefault="00762865" w:rsidP="00634A35">
            <w:pPr>
              <w:jc w:val="center"/>
              <w:rPr>
                <w:color w:val="000000"/>
              </w:rPr>
            </w:pPr>
          </w:p>
        </w:tc>
        <w:tc>
          <w:tcPr>
            <w:tcW w:w="567" w:type="dxa"/>
            <w:shd w:val="clear" w:color="auto" w:fill="auto"/>
            <w:vAlign w:val="center"/>
          </w:tcPr>
          <w:p w14:paraId="6548EFEF" w14:textId="77777777" w:rsidR="00762865" w:rsidRPr="00776DCA" w:rsidRDefault="00762865" w:rsidP="00634A35">
            <w:pPr>
              <w:jc w:val="center"/>
              <w:rPr>
                <w:color w:val="000000"/>
              </w:rPr>
            </w:pPr>
          </w:p>
        </w:tc>
        <w:tc>
          <w:tcPr>
            <w:tcW w:w="776" w:type="dxa"/>
            <w:shd w:val="clear" w:color="auto" w:fill="auto"/>
            <w:vAlign w:val="center"/>
          </w:tcPr>
          <w:p w14:paraId="3A29859B" w14:textId="77777777" w:rsidR="00762865" w:rsidRPr="00776DCA" w:rsidRDefault="00762865" w:rsidP="00634A35">
            <w:pPr>
              <w:jc w:val="center"/>
              <w:rPr>
                <w:color w:val="000000"/>
              </w:rPr>
            </w:pPr>
          </w:p>
        </w:tc>
        <w:tc>
          <w:tcPr>
            <w:tcW w:w="1775" w:type="dxa"/>
            <w:shd w:val="clear" w:color="auto" w:fill="auto"/>
            <w:vAlign w:val="center"/>
          </w:tcPr>
          <w:p w14:paraId="65F766B8" w14:textId="77777777" w:rsidR="00762865" w:rsidRPr="00776DCA" w:rsidRDefault="00762865" w:rsidP="00634A35">
            <w:pPr>
              <w:jc w:val="center"/>
              <w:rPr>
                <w:color w:val="000000"/>
              </w:rPr>
            </w:pPr>
          </w:p>
        </w:tc>
      </w:tr>
      <w:tr w:rsidR="006D56F1" w:rsidRPr="007001F1" w14:paraId="0FCE4B15" w14:textId="77777777" w:rsidTr="00C56426">
        <w:trPr>
          <w:trHeight w:val="20"/>
        </w:trPr>
        <w:tc>
          <w:tcPr>
            <w:tcW w:w="774" w:type="dxa"/>
            <w:shd w:val="clear" w:color="auto" w:fill="auto"/>
            <w:noWrap/>
            <w:vAlign w:val="center"/>
          </w:tcPr>
          <w:p w14:paraId="4BE0B56A" w14:textId="77777777" w:rsidR="006D56F1" w:rsidRPr="007001F1" w:rsidRDefault="00AF6F0A" w:rsidP="009C31E1">
            <w:pPr>
              <w:jc w:val="center"/>
              <w:rPr>
                <w:color w:val="000000"/>
              </w:rPr>
            </w:pPr>
            <w:ins w:id="6017" w:author="Autor">
              <w:r>
                <w:rPr>
                  <w:color w:val="000000"/>
                  <w:sz w:val="22"/>
                  <w:szCs w:val="22"/>
                </w:rPr>
                <w:t>9</w:t>
              </w:r>
            </w:ins>
            <w:del w:id="6018" w:author="Autor">
              <w:r w:rsidR="00FE3D48" w:rsidDel="00AF6F0A">
                <w:rPr>
                  <w:color w:val="000000"/>
                  <w:sz w:val="22"/>
                  <w:szCs w:val="22"/>
                </w:rPr>
                <w:delText>1</w:delText>
              </w:r>
              <w:r w:rsidR="009C31E1" w:rsidDel="00AF6F0A">
                <w:rPr>
                  <w:color w:val="000000"/>
                  <w:sz w:val="22"/>
                  <w:szCs w:val="22"/>
                </w:rPr>
                <w:delText>0</w:delText>
              </w:r>
            </w:del>
          </w:p>
        </w:tc>
        <w:tc>
          <w:tcPr>
            <w:tcW w:w="4628" w:type="dxa"/>
            <w:gridSpan w:val="2"/>
            <w:shd w:val="clear" w:color="auto" w:fill="auto"/>
            <w:vAlign w:val="center"/>
          </w:tcPr>
          <w:p w14:paraId="069C799B" w14:textId="77777777" w:rsidR="006D56F1" w:rsidRPr="00BC461E" w:rsidRDefault="006D56F1" w:rsidP="005006C0">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w:t>
            </w:r>
            <w:del w:id="6019" w:author="Autor">
              <w:r w:rsidRPr="00BC461E" w:rsidDel="005006C0">
                <w:rPr>
                  <w:sz w:val="22"/>
                  <w:szCs w:val="22"/>
                </w:rPr>
                <w:delText xml:space="preserve"> a tak. že sa neodvolával najmä na konkrétneho výrobcu alebo značku? Umožnil predkladanie ekvivalentných produktov</w:delText>
              </w:r>
            </w:del>
            <w:r w:rsidRPr="00BC461E">
              <w:rPr>
                <w:sz w:val="22"/>
                <w:szCs w:val="22"/>
              </w:rPr>
              <w:t>?</w:t>
            </w:r>
          </w:p>
        </w:tc>
        <w:tc>
          <w:tcPr>
            <w:tcW w:w="567" w:type="dxa"/>
            <w:shd w:val="clear" w:color="auto" w:fill="auto"/>
            <w:vAlign w:val="center"/>
          </w:tcPr>
          <w:p w14:paraId="3BF1D779" w14:textId="77777777" w:rsidR="006D56F1" w:rsidRPr="00BC461E" w:rsidRDefault="006D56F1" w:rsidP="00634A35">
            <w:pPr>
              <w:jc w:val="center"/>
              <w:rPr>
                <w:color w:val="000000"/>
              </w:rPr>
            </w:pPr>
          </w:p>
        </w:tc>
        <w:tc>
          <w:tcPr>
            <w:tcW w:w="567" w:type="dxa"/>
            <w:shd w:val="clear" w:color="auto" w:fill="auto"/>
            <w:vAlign w:val="center"/>
          </w:tcPr>
          <w:p w14:paraId="47E3FE38" w14:textId="77777777" w:rsidR="006D56F1" w:rsidRPr="00776DCA" w:rsidRDefault="006D56F1" w:rsidP="00634A35">
            <w:pPr>
              <w:jc w:val="center"/>
              <w:rPr>
                <w:color w:val="000000"/>
              </w:rPr>
            </w:pPr>
          </w:p>
        </w:tc>
        <w:tc>
          <w:tcPr>
            <w:tcW w:w="776" w:type="dxa"/>
            <w:shd w:val="clear" w:color="auto" w:fill="auto"/>
            <w:vAlign w:val="center"/>
          </w:tcPr>
          <w:p w14:paraId="109C8C34" w14:textId="77777777" w:rsidR="006D56F1" w:rsidRPr="00776DCA" w:rsidRDefault="006D56F1" w:rsidP="00634A35">
            <w:pPr>
              <w:jc w:val="center"/>
              <w:rPr>
                <w:color w:val="000000"/>
              </w:rPr>
            </w:pPr>
          </w:p>
        </w:tc>
        <w:tc>
          <w:tcPr>
            <w:tcW w:w="1775" w:type="dxa"/>
            <w:shd w:val="clear" w:color="auto" w:fill="auto"/>
            <w:vAlign w:val="center"/>
          </w:tcPr>
          <w:p w14:paraId="60BB62E8" w14:textId="77777777" w:rsidR="006D56F1" w:rsidRPr="00776DCA" w:rsidRDefault="006D56F1" w:rsidP="00634A35">
            <w:pPr>
              <w:jc w:val="center"/>
              <w:rPr>
                <w:color w:val="000000"/>
              </w:rPr>
            </w:pPr>
          </w:p>
        </w:tc>
      </w:tr>
      <w:tr w:rsidR="006D56F1" w:rsidRPr="007001F1" w14:paraId="0EB83D70" w14:textId="77777777" w:rsidTr="00C56426">
        <w:trPr>
          <w:trHeight w:val="20"/>
        </w:trPr>
        <w:tc>
          <w:tcPr>
            <w:tcW w:w="774" w:type="dxa"/>
            <w:shd w:val="clear" w:color="auto" w:fill="auto"/>
            <w:noWrap/>
            <w:vAlign w:val="center"/>
          </w:tcPr>
          <w:p w14:paraId="78230E36" w14:textId="77777777" w:rsidR="006D56F1" w:rsidRPr="007001F1" w:rsidRDefault="006D56F1" w:rsidP="00EF6B03">
            <w:pPr>
              <w:jc w:val="center"/>
              <w:rPr>
                <w:color w:val="000000"/>
              </w:rPr>
            </w:pPr>
            <w:r>
              <w:rPr>
                <w:color w:val="000000"/>
                <w:sz w:val="22"/>
                <w:szCs w:val="22"/>
              </w:rPr>
              <w:t>1</w:t>
            </w:r>
            <w:ins w:id="6020" w:author="Autor">
              <w:r w:rsidR="00AF6F0A">
                <w:rPr>
                  <w:color w:val="000000"/>
                  <w:sz w:val="22"/>
                  <w:szCs w:val="22"/>
                </w:rPr>
                <w:t>0</w:t>
              </w:r>
            </w:ins>
            <w:del w:id="6021" w:author="Autor">
              <w:r w:rsidR="009C31E1" w:rsidDel="00AF6F0A">
                <w:rPr>
                  <w:color w:val="000000"/>
                  <w:sz w:val="22"/>
                  <w:szCs w:val="22"/>
                </w:rPr>
                <w:delText>1</w:delText>
              </w:r>
            </w:del>
          </w:p>
        </w:tc>
        <w:tc>
          <w:tcPr>
            <w:tcW w:w="4628" w:type="dxa"/>
            <w:gridSpan w:val="2"/>
            <w:shd w:val="clear" w:color="auto" w:fill="auto"/>
            <w:vAlign w:val="center"/>
          </w:tcPr>
          <w:p w14:paraId="73E5268C" w14:textId="77777777"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14:paraId="3904CFA8" w14:textId="77777777" w:rsidR="006D56F1" w:rsidRPr="00776DCA" w:rsidRDefault="006D56F1" w:rsidP="00634A35">
            <w:pPr>
              <w:jc w:val="center"/>
              <w:rPr>
                <w:color w:val="000000"/>
              </w:rPr>
            </w:pPr>
          </w:p>
        </w:tc>
        <w:tc>
          <w:tcPr>
            <w:tcW w:w="567" w:type="dxa"/>
            <w:shd w:val="clear" w:color="auto" w:fill="auto"/>
            <w:vAlign w:val="center"/>
          </w:tcPr>
          <w:p w14:paraId="089F312F" w14:textId="77777777" w:rsidR="006D56F1" w:rsidRPr="00776DCA" w:rsidRDefault="006D56F1" w:rsidP="00634A35">
            <w:pPr>
              <w:jc w:val="center"/>
              <w:rPr>
                <w:color w:val="000000"/>
              </w:rPr>
            </w:pPr>
          </w:p>
        </w:tc>
        <w:tc>
          <w:tcPr>
            <w:tcW w:w="776" w:type="dxa"/>
            <w:shd w:val="clear" w:color="auto" w:fill="auto"/>
            <w:vAlign w:val="center"/>
          </w:tcPr>
          <w:p w14:paraId="5E2E80AF" w14:textId="77777777" w:rsidR="006D56F1" w:rsidRPr="00776DCA" w:rsidRDefault="006D56F1" w:rsidP="00634A35">
            <w:pPr>
              <w:jc w:val="center"/>
              <w:rPr>
                <w:color w:val="000000"/>
              </w:rPr>
            </w:pPr>
          </w:p>
        </w:tc>
        <w:tc>
          <w:tcPr>
            <w:tcW w:w="1775" w:type="dxa"/>
            <w:shd w:val="clear" w:color="auto" w:fill="auto"/>
            <w:vAlign w:val="center"/>
          </w:tcPr>
          <w:p w14:paraId="390BA4A6" w14:textId="77777777" w:rsidR="006D56F1" w:rsidRPr="00776DCA" w:rsidRDefault="006D56F1" w:rsidP="00634A35">
            <w:pPr>
              <w:jc w:val="center"/>
              <w:rPr>
                <w:color w:val="000000"/>
              </w:rPr>
            </w:pPr>
          </w:p>
        </w:tc>
      </w:tr>
      <w:tr w:rsidR="006D56F1" w:rsidRPr="007001F1" w14:paraId="0F50AFCC" w14:textId="77777777" w:rsidTr="00C56426">
        <w:trPr>
          <w:trHeight w:val="20"/>
        </w:trPr>
        <w:tc>
          <w:tcPr>
            <w:tcW w:w="774" w:type="dxa"/>
            <w:shd w:val="clear" w:color="auto" w:fill="auto"/>
            <w:noWrap/>
            <w:vAlign w:val="center"/>
          </w:tcPr>
          <w:p w14:paraId="4D19AFF4" w14:textId="77777777" w:rsidR="006D56F1" w:rsidRPr="007001F1" w:rsidRDefault="006D56F1" w:rsidP="00EF6B03">
            <w:pPr>
              <w:jc w:val="center"/>
              <w:rPr>
                <w:color w:val="000000"/>
              </w:rPr>
            </w:pPr>
            <w:r>
              <w:rPr>
                <w:color w:val="000000"/>
                <w:sz w:val="22"/>
                <w:szCs w:val="22"/>
              </w:rPr>
              <w:t>1</w:t>
            </w:r>
            <w:ins w:id="6022" w:author="Autor">
              <w:r w:rsidR="00AF6F0A">
                <w:rPr>
                  <w:color w:val="000000"/>
                  <w:sz w:val="22"/>
                  <w:szCs w:val="22"/>
                </w:rPr>
                <w:t>1</w:t>
              </w:r>
            </w:ins>
            <w:del w:id="6023" w:author="Autor">
              <w:r w:rsidR="009C31E1" w:rsidDel="00AF6F0A">
                <w:rPr>
                  <w:color w:val="000000"/>
                  <w:sz w:val="22"/>
                  <w:szCs w:val="22"/>
                </w:rPr>
                <w:delText>2</w:delText>
              </w:r>
            </w:del>
          </w:p>
        </w:tc>
        <w:tc>
          <w:tcPr>
            <w:tcW w:w="4628" w:type="dxa"/>
            <w:gridSpan w:val="2"/>
            <w:shd w:val="clear" w:color="auto" w:fill="auto"/>
            <w:vAlign w:val="center"/>
          </w:tcPr>
          <w:p w14:paraId="6D7FFB4E" w14:textId="77777777"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61D8CD1B" w14:textId="77777777" w:rsidR="006D56F1" w:rsidRPr="00776DCA" w:rsidRDefault="006D56F1" w:rsidP="00634A35">
            <w:pPr>
              <w:jc w:val="center"/>
              <w:rPr>
                <w:color w:val="000000"/>
              </w:rPr>
            </w:pPr>
          </w:p>
        </w:tc>
        <w:tc>
          <w:tcPr>
            <w:tcW w:w="567" w:type="dxa"/>
            <w:shd w:val="clear" w:color="auto" w:fill="auto"/>
            <w:vAlign w:val="center"/>
          </w:tcPr>
          <w:p w14:paraId="554162B1" w14:textId="77777777" w:rsidR="006D56F1" w:rsidRPr="00776DCA" w:rsidRDefault="006D56F1" w:rsidP="00634A35">
            <w:pPr>
              <w:jc w:val="center"/>
              <w:rPr>
                <w:color w:val="000000"/>
              </w:rPr>
            </w:pPr>
          </w:p>
        </w:tc>
        <w:tc>
          <w:tcPr>
            <w:tcW w:w="776" w:type="dxa"/>
            <w:shd w:val="clear" w:color="auto" w:fill="auto"/>
            <w:vAlign w:val="center"/>
          </w:tcPr>
          <w:p w14:paraId="487410FE" w14:textId="77777777" w:rsidR="006D56F1" w:rsidRPr="00776DCA" w:rsidRDefault="006D56F1" w:rsidP="00634A35">
            <w:pPr>
              <w:jc w:val="center"/>
              <w:rPr>
                <w:color w:val="000000"/>
              </w:rPr>
            </w:pPr>
          </w:p>
        </w:tc>
        <w:tc>
          <w:tcPr>
            <w:tcW w:w="1775" w:type="dxa"/>
            <w:shd w:val="clear" w:color="auto" w:fill="auto"/>
            <w:vAlign w:val="center"/>
          </w:tcPr>
          <w:p w14:paraId="27BCC14F" w14:textId="77777777" w:rsidR="006D56F1" w:rsidRPr="00776DCA" w:rsidRDefault="006D56F1" w:rsidP="00634A35">
            <w:pPr>
              <w:jc w:val="center"/>
              <w:rPr>
                <w:color w:val="000000"/>
              </w:rPr>
            </w:pPr>
          </w:p>
        </w:tc>
      </w:tr>
      <w:tr w:rsidR="0004690F" w:rsidRPr="007001F1" w14:paraId="02AF7542" w14:textId="77777777" w:rsidTr="00C56426">
        <w:trPr>
          <w:trHeight w:val="20"/>
        </w:trPr>
        <w:tc>
          <w:tcPr>
            <w:tcW w:w="774" w:type="dxa"/>
            <w:shd w:val="clear" w:color="auto" w:fill="auto"/>
            <w:noWrap/>
            <w:vAlign w:val="center"/>
          </w:tcPr>
          <w:p w14:paraId="2574CC26" w14:textId="77777777" w:rsidR="0004690F" w:rsidRDefault="00FE3D48" w:rsidP="00EF6B03">
            <w:pPr>
              <w:jc w:val="center"/>
              <w:rPr>
                <w:color w:val="000000"/>
              </w:rPr>
            </w:pPr>
            <w:r>
              <w:rPr>
                <w:color w:val="000000"/>
                <w:sz w:val="22"/>
                <w:szCs w:val="22"/>
              </w:rPr>
              <w:t>1</w:t>
            </w:r>
            <w:ins w:id="6024" w:author="Autor">
              <w:r w:rsidR="00AF6F0A">
                <w:rPr>
                  <w:color w:val="000000"/>
                  <w:sz w:val="22"/>
                  <w:szCs w:val="22"/>
                </w:rPr>
                <w:t>2</w:t>
              </w:r>
            </w:ins>
            <w:del w:id="6025" w:author="Autor">
              <w:r w:rsidR="009C31E1" w:rsidDel="00AF6F0A">
                <w:rPr>
                  <w:color w:val="000000"/>
                  <w:sz w:val="22"/>
                  <w:szCs w:val="22"/>
                </w:rPr>
                <w:delText>3</w:delText>
              </w:r>
            </w:del>
          </w:p>
        </w:tc>
        <w:tc>
          <w:tcPr>
            <w:tcW w:w="4628" w:type="dxa"/>
            <w:gridSpan w:val="2"/>
            <w:shd w:val="clear" w:color="auto" w:fill="auto"/>
            <w:vAlign w:val="center"/>
          </w:tcPr>
          <w:p w14:paraId="0CC899A3" w14:textId="77777777" w:rsidR="0004690F" w:rsidRPr="00776DCA" w:rsidRDefault="0004690F" w:rsidP="00634A35">
            <w:pPr>
              <w:jc w:val="both"/>
            </w:pPr>
            <w:r w:rsidRPr="007001F1">
              <w:rPr>
                <w:sz w:val="22"/>
                <w:szCs w:val="22"/>
              </w:rPr>
              <w:t>Postupoval prijímateľ pri vyhodnocovaní predložených ponúk v súlade s výzvou na</w:t>
            </w:r>
            <w:ins w:id="6026" w:author="Autor">
              <w:r w:rsidR="005006C0">
                <w:rPr>
                  <w:sz w:val="22"/>
                  <w:szCs w:val="22"/>
                </w:rPr>
                <w:t xml:space="preserve"> predkladanie ponúk</w:t>
              </w:r>
            </w:ins>
            <w:del w:id="6027" w:author="Autor">
              <w:r w:rsidRPr="007001F1" w:rsidDel="005006C0">
                <w:rPr>
                  <w:sz w:val="22"/>
                  <w:szCs w:val="22"/>
                </w:rPr>
                <w:delText xml:space="preserve"> súťaž</w:delText>
              </w:r>
            </w:del>
            <w:r>
              <w:rPr>
                <w:sz w:val="22"/>
                <w:szCs w:val="22"/>
              </w:rPr>
              <w:t>?</w:t>
            </w:r>
          </w:p>
        </w:tc>
        <w:tc>
          <w:tcPr>
            <w:tcW w:w="567" w:type="dxa"/>
            <w:shd w:val="clear" w:color="auto" w:fill="auto"/>
            <w:vAlign w:val="center"/>
          </w:tcPr>
          <w:p w14:paraId="06BAAECD" w14:textId="77777777" w:rsidR="0004690F" w:rsidRPr="00776DCA" w:rsidRDefault="0004690F" w:rsidP="00634A35">
            <w:pPr>
              <w:jc w:val="center"/>
              <w:rPr>
                <w:color w:val="000000"/>
              </w:rPr>
            </w:pPr>
          </w:p>
        </w:tc>
        <w:tc>
          <w:tcPr>
            <w:tcW w:w="567" w:type="dxa"/>
            <w:shd w:val="clear" w:color="auto" w:fill="auto"/>
            <w:vAlign w:val="center"/>
          </w:tcPr>
          <w:p w14:paraId="42D0A4DF" w14:textId="77777777" w:rsidR="0004690F" w:rsidRPr="00776DCA" w:rsidRDefault="0004690F" w:rsidP="00634A35">
            <w:pPr>
              <w:jc w:val="center"/>
              <w:rPr>
                <w:color w:val="000000"/>
              </w:rPr>
            </w:pPr>
          </w:p>
        </w:tc>
        <w:tc>
          <w:tcPr>
            <w:tcW w:w="776" w:type="dxa"/>
            <w:shd w:val="clear" w:color="auto" w:fill="auto"/>
            <w:vAlign w:val="center"/>
          </w:tcPr>
          <w:p w14:paraId="5951D3E7" w14:textId="77777777" w:rsidR="0004690F" w:rsidRPr="00776DCA" w:rsidRDefault="0004690F" w:rsidP="00634A35">
            <w:pPr>
              <w:jc w:val="center"/>
              <w:rPr>
                <w:color w:val="000000"/>
              </w:rPr>
            </w:pPr>
          </w:p>
        </w:tc>
        <w:tc>
          <w:tcPr>
            <w:tcW w:w="1775" w:type="dxa"/>
            <w:shd w:val="clear" w:color="auto" w:fill="auto"/>
            <w:vAlign w:val="center"/>
          </w:tcPr>
          <w:p w14:paraId="333B3D67" w14:textId="77777777" w:rsidR="0004690F" w:rsidRPr="00776DCA" w:rsidRDefault="0004690F" w:rsidP="00634A35">
            <w:pPr>
              <w:jc w:val="center"/>
              <w:rPr>
                <w:color w:val="000000"/>
              </w:rPr>
            </w:pPr>
          </w:p>
        </w:tc>
      </w:tr>
      <w:tr w:rsidR="006D56F1" w:rsidRPr="007001F1" w14:paraId="16EC3607" w14:textId="77777777" w:rsidTr="00C56426">
        <w:trPr>
          <w:trHeight w:val="20"/>
        </w:trPr>
        <w:tc>
          <w:tcPr>
            <w:tcW w:w="774" w:type="dxa"/>
            <w:shd w:val="clear" w:color="auto" w:fill="auto"/>
            <w:noWrap/>
            <w:vAlign w:val="center"/>
          </w:tcPr>
          <w:p w14:paraId="20321A7A" w14:textId="77777777" w:rsidR="006D56F1" w:rsidRPr="007001F1" w:rsidRDefault="006D56F1" w:rsidP="00EF6B03">
            <w:pPr>
              <w:jc w:val="center"/>
              <w:rPr>
                <w:color w:val="000000"/>
              </w:rPr>
            </w:pPr>
            <w:r>
              <w:rPr>
                <w:color w:val="000000"/>
                <w:sz w:val="22"/>
                <w:szCs w:val="22"/>
              </w:rPr>
              <w:t>1</w:t>
            </w:r>
            <w:ins w:id="6028" w:author="Autor">
              <w:r w:rsidR="00AF6F0A">
                <w:rPr>
                  <w:color w:val="000000"/>
                  <w:sz w:val="22"/>
                  <w:szCs w:val="22"/>
                </w:rPr>
                <w:t>3</w:t>
              </w:r>
            </w:ins>
            <w:del w:id="6029" w:author="Autor">
              <w:r w:rsidR="009C31E1" w:rsidDel="00AF6F0A">
                <w:rPr>
                  <w:color w:val="000000"/>
                  <w:sz w:val="22"/>
                  <w:szCs w:val="22"/>
                </w:rPr>
                <w:delText>4</w:delText>
              </w:r>
            </w:del>
          </w:p>
        </w:tc>
        <w:tc>
          <w:tcPr>
            <w:tcW w:w="4628" w:type="dxa"/>
            <w:gridSpan w:val="2"/>
            <w:shd w:val="clear" w:color="auto" w:fill="auto"/>
            <w:vAlign w:val="center"/>
          </w:tcPr>
          <w:p w14:paraId="3D2E8853" w14:textId="77777777"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3D30A601" w14:textId="77777777" w:rsidR="006D56F1" w:rsidRPr="00BC461E" w:rsidRDefault="006D56F1" w:rsidP="00634A35">
            <w:pPr>
              <w:jc w:val="center"/>
              <w:rPr>
                <w:color w:val="000000"/>
              </w:rPr>
            </w:pPr>
          </w:p>
        </w:tc>
        <w:tc>
          <w:tcPr>
            <w:tcW w:w="567" w:type="dxa"/>
            <w:shd w:val="clear" w:color="auto" w:fill="auto"/>
            <w:vAlign w:val="center"/>
          </w:tcPr>
          <w:p w14:paraId="0E5D43A4" w14:textId="77777777" w:rsidR="006D56F1" w:rsidRPr="00776DCA" w:rsidRDefault="006D56F1" w:rsidP="00634A35">
            <w:pPr>
              <w:jc w:val="center"/>
              <w:rPr>
                <w:color w:val="000000"/>
              </w:rPr>
            </w:pPr>
          </w:p>
        </w:tc>
        <w:tc>
          <w:tcPr>
            <w:tcW w:w="776" w:type="dxa"/>
            <w:shd w:val="clear" w:color="auto" w:fill="auto"/>
            <w:vAlign w:val="center"/>
          </w:tcPr>
          <w:p w14:paraId="2AF8A4CD" w14:textId="77777777" w:rsidR="006D56F1" w:rsidRPr="00776DCA" w:rsidRDefault="006D56F1" w:rsidP="00634A35">
            <w:pPr>
              <w:jc w:val="center"/>
              <w:rPr>
                <w:color w:val="000000"/>
              </w:rPr>
            </w:pPr>
          </w:p>
        </w:tc>
        <w:tc>
          <w:tcPr>
            <w:tcW w:w="1775" w:type="dxa"/>
            <w:shd w:val="clear" w:color="auto" w:fill="auto"/>
            <w:vAlign w:val="center"/>
          </w:tcPr>
          <w:p w14:paraId="1FD7051F" w14:textId="77777777" w:rsidR="006D56F1" w:rsidRPr="00776DCA" w:rsidRDefault="006D56F1" w:rsidP="00634A35">
            <w:pPr>
              <w:jc w:val="center"/>
              <w:rPr>
                <w:color w:val="000000"/>
              </w:rPr>
            </w:pPr>
          </w:p>
        </w:tc>
      </w:tr>
      <w:tr w:rsidR="006D56F1" w:rsidRPr="007001F1" w14:paraId="5C5C8BAB" w14:textId="77777777" w:rsidTr="00C56426">
        <w:trPr>
          <w:trHeight w:val="20"/>
        </w:trPr>
        <w:tc>
          <w:tcPr>
            <w:tcW w:w="774" w:type="dxa"/>
            <w:shd w:val="clear" w:color="auto" w:fill="auto"/>
            <w:noWrap/>
            <w:vAlign w:val="center"/>
          </w:tcPr>
          <w:p w14:paraId="7EE1741E" w14:textId="77777777" w:rsidR="006D56F1" w:rsidRPr="007001F1" w:rsidRDefault="006D56F1" w:rsidP="00EF6B03">
            <w:pPr>
              <w:jc w:val="center"/>
              <w:rPr>
                <w:color w:val="000000"/>
              </w:rPr>
            </w:pPr>
            <w:r>
              <w:rPr>
                <w:color w:val="000000"/>
                <w:sz w:val="22"/>
                <w:szCs w:val="22"/>
              </w:rPr>
              <w:t>1</w:t>
            </w:r>
            <w:ins w:id="6030" w:author="Autor">
              <w:r w:rsidR="00AF6F0A">
                <w:rPr>
                  <w:color w:val="000000"/>
                  <w:sz w:val="22"/>
                  <w:szCs w:val="22"/>
                </w:rPr>
                <w:t>4</w:t>
              </w:r>
            </w:ins>
            <w:del w:id="6031" w:author="Autor">
              <w:r w:rsidR="009C31E1" w:rsidDel="00AF6F0A">
                <w:rPr>
                  <w:color w:val="000000"/>
                  <w:sz w:val="22"/>
                  <w:szCs w:val="22"/>
                </w:rPr>
                <w:delText>5</w:delText>
              </w:r>
            </w:del>
          </w:p>
        </w:tc>
        <w:tc>
          <w:tcPr>
            <w:tcW w:w="4628" w:type="dxa"/>
            <w:gridSpan w:val="2"/>
            <w:shd w:val="clear" w:color="auto" w:fill="auto"/>
            <w:vAlign w:val="center"/>
          </w:tcPr>
          <w:p w14:paraId="2A30B157" w14:textId="77777777"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 xml:space="preserve">Metodického </w:t>
            </w:r>
            <w:r w:rsidR="00901DE9" w:rsidRPr="009A167E">
              <w:rPr>
                <w:sz w:val="22"/>
                <w:szCs w:val="22"/>
              </w:rPr>
              <w:lastRenderedPageBreak/>
              <w:t>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14:paraId="2910159F" w14:textId="77777777" w:rsidR="006D56F1" w:rsidRPr="00BC461E" w:rsidRDefault="006D56F1" w:rsidP="00634A35">
            <w:pPr>
              <w:jc w:val="center"/>
              <w:rPr>
                <w:color w:val="000000"/>
              </w:rPr>
            </w:pPr>
          </w:p>
        </w:tc>
        <w:tc>
          <w:tcPr>
            <w:tcW w:w="567" w:type="dxa"/>
            <w:shd w:val="clear" w:color="auto" w:fill="auto"/>
            <w:vAlign w:val="center"/>
          </w:tcPr>
          <w:p w14:paraId="691A4562" w14:textId="77777777" w:rsidR="006D56F1" w:rsidRPr="00776DCA" w:rsidRDefault="006D56F1" w:rsidP="00634A35">
            <w:pPr>
              <w:jc w:val="center"/>
              <w:rPr>
                <w:color w:val="000000"/>
              </w:rPr>
            </w:pPr>
          </w:p>
        </w:tc>
        <w:tc>
          <w:tcPr>
            <w:tcW w:w="776" w:type="dxa"/>
            <w:shd w:val="clear" w:color="auto" w:fill="auto"/>
            <w:vAlign w:val="center"/>
          </w:tcPr>
          <w:p w14:paraId="2FE4AB87" w14:textId="77777777" w:rsidR="006D56F1" w:rsidRPr="00776DCA" w:rsidRDefault="006D56F1" w:rsidP="00634A35">
            <w:pPr>
              <w:jc w:val="center"/>
              <w:rPr>
                <w:color w:val="000000"/>
              </w:rPr>
            </w:pPr>
          </w:p>
        </w:tc>
        <w:tc>
          <w:tcPr>
            <w:tcW w:w="1775" w:type="dxa"/>
            <w:shd w:val="clear" w:color="auto" w:fill="auto"/>
            <w:vAlign w:val="center"/>
          </w:tcPr>
          <w:p w14:paraId="7295153C" w14:textId="77777777" w:rsidR="006D56F1" w:rsidRPr="00776DCA" w:rsidRDefault="006D56F1" w:rsidP="00634A35">
            <w:pPr>
              <w:jc w:val="center"/>
              <w:rPr>
                <w:color w:val="000000"/>
              </w:rPr>
            </w:pPr>
          </w:p>
        </w:tc>
      </w:tr>
      <w:tr w:rsidR="00901DE9" w:rsidRPr="007001F1" w14:paraId="57E2BDE5" w14:textId="77777777" w:rsidTr="00C56426">
        <w:trPr>
          <w:trHeight w:val="20"/>
        </w:trPr>
        <w:tc>
          <w:tcPr>
            <w:tcW w:w="774" w:type="dxa"/>
            <w:shd w:val="clear" w:color="auto" w:fill="auto"/>
            <w:noWrap/>
            <w:vAlign w:val="center"/>
          </w:tcPr>
          <w:p w14:paraId="6566F61C" w14:textId="77777777" w:rsidR="00901DE9" w:rsidRDefault="00FE3D48" w:rsidP="00EF6B03">
            <w:pPr>
              <w:jc w:val="center"/>
              <w:rPr>
                <w:color w:val="000000"/>
              </w:rPr>
            </w:pPr>
            <w:r w:rsidRPr="00486F5A">
              <w:rPr>
                <w:color w:val="000000"/>
                <w:sz w:val="22"/>
                <w:szCs w:val="22"/>
              </w:rPr>
              <w:t>1</w:t>
            </w:r>
            <w:ins w:id="6032" w:author="Autor">
              <w:r w:rsidR="00AF6F0A">
                <w:rPr>
                  <w:color w:val="000000"/>
                  <w:sz w:val="22"/>
                  <w:szCs w:val="22"/>
                </w:rPr>
                <w:t>5</w:t>
              </w:r>
            </w:ins>
            <w:del w:id="6033" w:author="Autor">
              <w:r w:rsidR="009C31E1" w:rsidRPr="00486F5A" w:rsidDel="00AF6F0A">
                <w:rPr>
                  <w:color w:val="000000"/>
                  <w:sz w:val="22"/>
                  <w:szCs w:val="22"/>
                </w:rPr>
                <w:delText>6</w:delText>
              </w:r>
            </w:del>
          </w:p>
        </w:tc>
        <w:tc>
          <w:tcPr>
            <w:tcW w:w="4628" w:type="dxa"/>
            <w:gridSpan w:val="2"/>
            <w:shd w:val="clear" w:color="auto" w:fill="auto"/>
            <w:vAlign w:val="center"/>
          </w:tcPr>
          <w:p w14:paraId="39FC8BF4" w14:textId="77777777" w:rsidR="00901DE9" w:rsidRPr="00776DCA" w:rsidRDefault="00901DE9" w:rsidP="00872A12">
            <w:pPr>
              <w:jc w:val="both"/>
            </w:pPr>
            <w:r>
              <w:rPr>
                <w:sz w:val="22"/>
                <w:szCs w:val="22"/>
              </w:rPr>
              <w:t>Bol záznam z prieskumu trhu zverejnený na webovom sídle prijímateľa</w:t>
            </w:r>
            <w:del w:id="6034" w:author="Autor">
              <w:r w:rsidDel="00872A12">
                <w:rPr>
                  <w:sz w:val="22"/>
                  <w:szCs w:val="22"/>
                </w:rPr>
                <w:delText xml:space="preserve"> do 5 dní od dátumu vyhodnotenia ponúk</w:delText>
              </w:r>
            </w:del>
            <w:r>
              <w:rPr>
                <w:sz w:val="22"/>
                <w:szCs w:val="22"/>
              </w:rPr>
              <w:t>?</w:t>
            </w:r>
          </w:p>
        </w:tc>
        <w:tc>
          <w:tcPr>
            <w:tcW w:w="567" w:type="dxa"/>
            <w:shd w:val="clear" w:color="auto" w:fill="auto"/>
            <w:vAlign w:val="center"/>
          </w:tcPr>
          <w:p w14:paraId="2891EC2E" w14:textId="77777777" w:rsidR="00901DE9" w:rsidRPr="00BC461E" w:rsidRDefault="00901DE9" w:rsidP="00634A35">
            <w:pPr>
              <w:jc w:val="center"/>
              <w:rPr>
                <w:color w:val="000000"/>
              </w:rPr>
            </w:pPr>
          </w:p>
        </w:tc>
        <w:tc>
          <w:tcPr>
            <w:tcW w:w="567" w:type="dxa"/>
            <w:shd w:val="clear" w:color="auto" w:fill="auto"/>
            <w:vAlign w:val="center"/>
          </w:tcPr>
          <w:p w14:paraId="011E60B4" w14:textId="77777777" w:rsidR="00901DE9" w:rsidRPr="00776DCA" w:rsidRDefault="00901DE9" w:rsidP="00634A35">
            <w:pPr>
              <w:jc w:val="center"/>
              <w:rPr>
                <w:color w:val="000000"/>
              </w:rPr>
            </w:pPr>
          </w:p>
        </w:tc>
        <w:tc>
          <w:tcPr>
            <w:tcW w:w="776" w:type="dxa"/>
            <w:shd w:val="clear" w:color="auto" w:fill="auto"/>
            <w:vAlign w:val="center"/>
          </w:tcPr>
          <w:p w14:paraId="05709184" w14:textId="77777777" w:rsidR="00901DE9" w:rsidRPr="00776DCA" w:rsidRDefault="00901DE9" w:rsidP="00634A35">
            <w:pPr>
              <w:jc w:val="center"/>
              <w:rPr>
                <w:color w:val="000000"/>
              </w:rPr>
            </w:pPr>
          </w:p>
        </w:tc>
        <w:tc>
          <w:tcPr>
            <w:tcW w:w="1775" w:type="dxa"/>
            <w:shd w:val="clear" w:color="auto" w:fill="auto"/>
            <w:vAlign w:val="center"/>
          </w:tcPr>
          <w:p w14:paraId="4A8B2A4E" w14:textId="77777777" w:rsidR="00901DE9" w:rsidRPr="00776DCA" w:rsidRDefault="00901DE9" w:rsidP="00634A35">
            <w:pPr>
              <w:jc w:val="center"/>
              <w:rPr>
                <w:color w:val="000000"/>
              </w:rPr>
            </w:pPr>
          </w:p>
        </w:tc>
      </w:tr>
      <w:tr w:rsidR="006D56F1" w:rsidRPr="007001F1" w14:paraId="46A8237D" w14:textId="77777777" w:rsidTr="00C56426">
        <w:trPr>
          <w:trHeight w:val="20"/>
        </w:trPr>
        <w:tc>
          <w:tcPr>
            <w:tcW w:w="774" w:type="dxa"/>
            <w:shd w:val="clear" w:color="auto" w:fill="auto"/>
            <w:noWrap/>
            <w:vAlign w:val="center"/>
          </w:tcPr>
          <w:p w14:paraId="309BE6B0" w14:textId="77777777" w:rsidR="006D56F1" w:rsidRPr="007001F1" w:rsidRDefault="006D56F1" w:rsidP="00EF6B03">
            <w:pPr>
              <w:jc w:val="center"/>
              <w:rPr>
                <w:color w:val="000000"/>
              </w:rPr>
            </w:pPr>
            <w:r>
              <w:rPr>
                <w:color w:val="000000"/>
                <w:sz w:val="22"/>
                <w:szCs w:val="22"/>
              </w:rPr>
              <w:t>1</w:t>
            </w:r>
            <w:ins w:id="6035" w:author="Autor">
              <w:r w:rsidR="00AF6F0A">
                <w:rPr>
                  <w:color w:val="000000"/>
                  <w:sz w:val="22"/>
                  <w:szCs w:val="22"/>
                </w:rPr>
                <w:t>6</w:t>
              </w:r>
            </w:ins>
            <w:del w:id="6036" w:author="Autor">
              <w:r w:rsidR="009C31E1" w:rsidDel="00AF6F0A">
                <w:rPr>
                  <w:color w:val="000000"/>
                  <w:sz w:val="22"/>
                  <w:szCs w:val="22"/>
                </w:rPr>
                <w:delText>7</w:delText>
              </w:r>
            </w:del>
          </w:p>
        </w:tc>
        <w:tc>
          <w:tcPr>
            <w:tcW w:w="4628" w:type="dxa"/>
            <w:gridSpan w:val="2"/>
            <w:shd w:val="clear" w:color="auto" w:fill="auto"/>
            <w:vAlign w:val="center"/>
          </w:tcPr>
          <w:p w14:paraId="67EDC860" w14:textId="77777777"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14:paraId="282CEDEF" w14:textId="77777777" w:rsidR="006D56F1" w:rsidRPr="00BC461E" w:rsidRDefault="006D56F1" w:rsidP="00634A35">
            <w:pPr>
              <w:jc w:val="center"/>
              <w:rPr>
                <w:color w:val="000000"/>
              </w:rPr>
            </w:pPr>
          </w:p>
        </w:tc>
        <w:tc>
          <w:tcPr>
            <w:tcW w:w="567" w:type="dxa"/>
            <w:shd w:val="clear" w:color="auto" w:fill="auto"/>
            <w:vAlign w:val="center"/>
          </w:tcPr>
          <w:p w14:paraId="5EB0A23E" w14:textId="77777777" w:rsidR="006D56F1" w:rsidRPr="00776DCA" w:rsidRDefault="006D56F1" w:rsidP="00634A35">
            <w:pPr>
              <w:jc w:val="center"/>
              <w:rPr>
                <w:color w:val="000000"/>
              </w:rPr>
            </w:pPr>
          </w:p>
        </w:tc>
        <w:tc>
          <w:tcPr>
            <w:tcW w:w="776" w:type="dxa"/>
            <w:shd w:val="clear" w:color="auto" w:fill="auto"/>
            <w:vAlign w:val="center"/>
          </w:tcPr>
          <w:p w14:paraId="394D1C1C" w14:textId="77777777" w:rsidR="006D56F1" w:rsidRPr="00776DCA" w:rsidRDefault="006D56F1" w:rsidP="00634A35">
            <w:pPr>
              <w:jc w:val="center"/>
              <w:rPr>
                <w:color w:val="000000"/>
              </w:rPr>
            </w:pPr>
          </w:p>
        </w:tc>
        <w:tc>
          <w:tcPr>
            <w:tcW w:w="1775" w:type="dxa"/>
            <w:shd w:val="clear" w:color="auto" w:fill="auto"/>
            <w:vAlign w:val="center"/>
          </w:tcPr>
          <w:p w14:paraId="5E3C341D" w14:textId="77777777" w:rsidR="006D56F1" w:rsidRPr="00776DCA" w:rsidRDefault="006D56F1" w:rsidP="00634A35">
            <w:pPr>
              <w:jc w:val="center"/>
              <w:rPr>
                <w:color w:val="000000"/>
              </w:rPr>
            </w:pPr>
          </w:p>
        </w:tc>
      </w:tr>
      <w:tr w:rsidR="00BE605A" w:rsidRPr="007001F1" w14:paraId="645BB8B1" w14:textId="77777777" w:rsidTr="00C56426">
        <w:trPr>
          <w:trHeight w:val="20"/>
        </w:trPr>
        <w:tc>
          <w:tcPr>
            <w:tcW w:w="774" w:type="dxa"/>
            <w:shd w:val="clear" w:color="auto" w:fill="auto"/>
            <w:noWrap/>
            <w:vAlign w:val="center"/>
          </w:tcPr>
          <w:p w14:paraId="3B663BEA" w14:textId="77777777" w:rsidR="00BE605A" w:rsidRDefault="00FE3D48" w:rsidP="00EF6B03">
            <w:pPr>
              <w:jc w:val="center"/>
              <w:rPr>
                <w:color w:val="000000"/>
              </w:rPr>
            </w:pPr>
            <w:r>
              <w:rPr>
                <w:color w:val="000000"/>
                <w:sz w:val="22"/>
                <w:szCs w:val="22"/>
              </w:rPr>
              <w:t>1</w:t>
            </w:r>
            <w:ins w:id="6037" w:author="Autor">
              <w:r w:rsidR="00AF6F0A">
                <w:rPr>
                  <w:color w:val="000000"/>
                  <w:sz w:val="22"/>
                  <w:szCs w:val="22"/>
                </w:rPr>
                <w:t>7</w:t>
              </w:r>
            </w:ins>
            <w:del w:id="6038" w:author="Autor">
              <w:r w:rsidR="009C31E1" w:rsidDel="00AF6F0A">
                <w:rPr>
                  <w:color w:val="000000"/>
                  <w:sz w:val="22"/>
                  <w:szCs w:val="22"/>
                </w:rPr>
                <w:delText>8</w:delText>
              </w:r>
            </w:del>
          </w:p>
        </w:tc>
        <w:tc>
          <w:tcPr>
            <w:tcW w:w="4628" w:type="dxa"/>
            <w:gridSpan w:val="2"/>
            <w:shd w:val="clear" w:color="auto" w:fill="auto"/>
            <w:vAlign w:val="center"/>
          </w:tcPr>
          <w:p w14:paraId="5C15611D" w14:textId="77777777"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3B3B7EF6" w14:textId="77777777" w:rsidR="00BE605A" w:rsidRPr="00BC461E" w:rsidRDefault="00BE605A" w:rsidP="00634A35">
            <w:pPr>
              <w:jc w:val="center"/>
              <w:rPr>
                <w:color w:val="000000"/>
              </w:rPr>
            </w:pPr>
          </w:p>
        </w:tc>
        <w:tc>
          <w:tcPr>
            <w:tcW w:w="567" w:type="dxa"/>
            <w:shd w:val="clear" w:color="auto" w:fill="auto"/>
            <w:vAlign w:val="center"/>
          </w:tcPr>
          <w:p w14:paraId="74826CA5" w14:textId="77777777" w:rsidR="00BE605A" w:rsidRPr="00776DCA" w:rsidRDefault="00BE605A" w:rsidP="00634A35">
            <w:pPr>
              <w:jc w:val="center"/>
              <w:rPr>
                <w:color w:val="000000"/>
              </w:rPr>
            </w:pPr>
          </w:p>
        </w:tc>
        <w:tc>
          <w:tcPr>
            <w:tcW w:w="776" w:type="dxa"/>
            <w:shd w:val="clear" w:color="auto" w:fill="auto"/>
            <w:vAlign w:val="center"/>
          </w:tcPr>
          <w:p w14:paraId="4A8EE882" w14:textId="77777777" w:rsidR="00BE605A" w:rsidRPr="00776DCA" w:rsidRDefault="00BE605A" w:rsidP="00634A35">
            <w:pPr>
              <w:jc w:val="center"/>
              <w:rPr>
                <w:color w:val="000000"/>
              </w:rPr>
            </w:pPr>
          </w:p>
        </w:tc>
        <w:tc>
          <w:tcPr>
            <w:tcW w:w="1775" w:type="dxa"/>
            <w:shd w:val="clear" w:color="auto" w:fill="auto"/>
            <w:vAlign w:val="center"/>
          </w:tcPr>
          <w:p w14:paraId="677A92B9" w14:textId="77777777" w:rsidR="00BE605A" w:rsidRPr="00776DCA" w:rsidRDefault="00BE605A" w:rsidP="00634A35">
            <w:pPr>
              <w:jc w:val="center"/>
              <w:rPr>
                <w:color w:val="000000"/>
              </w:rPr>
            </w:pPr>
          </w:p>
        </w:tc>
      </w:tr>
      <w:tr w:rsidR="00872A12" w:rsidRPr="007001F1" w14:paraId="7E830403" w14:textId="77777777" w:rsidTr="00872A12">
        <w:trPr>
          <w:trHeight w:val="1257"/>
        </w:trPr>
        <w:tc>
          <w:tcPr>
            <w:tcW w:w="774" w:type="dxa"/>
            <w:shd w:val="clear" w:color="auto" w:fill="auto"/>
            <w:noWrap/>
            <w:vAlign w:val="center"/>
          </w:tcPr>
          <w:p w14:paraId="2DC95750" w14:textId="77777777" w:rsidR="00872A12" w:rsidRPr="007001F1" w:rsidRDefault="00872A12" w:rsidP="00634A35">
            <w:pPr>
              <w:jc w:val="center"/>
              <w:rPr>
                <w:color w:val="000000"/>
              </w:rPr>
            </w:pPr>
            <w:r>
              <w:rPr>
                <w:color w:val="000000"/>
                <w:sz w:val="22"/>
                <w:szCs w:val="22"/>
              </w:rPr>
              <w:t>1</w:t>
            </w:r>
            <w:ins w:id="6039" w:author="Autor">
              <w:r w:rsidR="00AF6F0A">
                <w:rPr>
                  <w:color w:val="000000"/>
                  <w:sz w:val="22"/>
                  <w:szCs w:val="22"/>
                </w:rPr>
                <w:t>8</w:t>
              </w:r>
            </w:ins>
            <w:del w:id="6040" w:author="Autor">
              <w:r w:rsidDel="00AF6F0A">
                <w:rPr>
                  <w:color w:val="000000"/>
                  <w:sz w:val="22"/>
                  <w:szCs w:val="22"/>
                </w:rPr>
                <w:delText>9</w:delText>
              </w:r>
            </w:del>
          </w:p>
        </w:tc>
        <w:tc>
          <w:tcPr>
            <w:tcW w:w="4628" w:type="dxa"/>
            <w:gridSpan w:val="2"/>
            <w:shd w:val="clear" w:color="auto" w:fill="auto"/>
            <w:vAlign w:val="center"/>
          </w:tcPr>
          <w:p w14:paraId="202758F4" w14:textId="77777777" w:rsidR="00872A12" w:rsidRPr="00BC461E" w:rsidRDefault="00872A12" w:rsidP="00634A35">
            <w:pPr>
              <w:pStyle w:val="Textkomentra"/>
              <w:jc w:val="both"/>
              <w:rPr>
                <w:sz w:val="22"/>
                <w:szCs w:val="22"/>
              </w:rPr>
            </w:pPr>
            <w:r>
              <w:rPr>
                <w:sz w:val="22"/>
                <w:szCs w:val="22"/>
              </w:rPr>
              <w:t xml:space="preserve"> </w:t>
            </w: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14:paraId="208C47A8" w14:textId="77777777" w:rsidR="00872A12" w:rsidRPr="00776DCA" w:rsidRDefault="00872A12" w:rsidP="00634A35">
            <w:pPr>
              <w:jc w:val="center"/>
              <w:rPr>
                <w:color w:val="000000"/>
              </w:rPr>
            </w:pPr>
          </w:p>
        </w:tc>
        <w:tc>
          <w:tcPr>
            <w:tcW w:w="567" w:type="dxa"/>
            <w:shd w:val="clear" w:color="auto" w:fill="auto"/>
            <w:vAlign w:val="center"/>
          </w:tcPr>
          <w:p w14:paraId="40A5C8A8" w14:textId="77777777" w:rsidR="00872A12" w:rsidRPr="00776DCA" w:rsidRDefault="00872A12" w:rsidP="00634A35">
            <w:pPr>
              <w:jc w:val="center"/>
              <w:rPr>
                <w:color w:val="000000"/>
              </w:rPr>
            </w:pPr>
          </w:p>
        </w:tc>
        <w:tc>
          <w:tcPr>
            <w:tcW w:w="776" w:type="dxa"/>
            <w:shd w:val="clear" w:color="auto" w:fill="auto"/>
            <w:vAlign w:val="center"/>
          </w:tcPr>
          <w:p w14:paraId="330F9997" w14:textId="77777777" w:rsidR="00872A12" w:rsidRPr="00776DCA" w:rsidRDefault="00872A12" w:rsidP="00634A35">
            <w:pPr>
              <w:jc w:val="center"/>
              <w:rPr>
                <w:color w:val="000000"/>
              </w:rPr>
            </w:pPr>
          </w:p>
        </w:tc>
        <w:tc>
          <w:tcPr>
            <w:tcW w:w="1775" w:type="dxa"/>
            <w:shd w:val="clear" w:color="auto" w:fill="auto"/>
            <w:vAlign w:val="center"/>
          </w:tcPr>
          <w:p w14:paraId="78841769" w14:textId="77777777" w:rsidR="00872A12" w:rsidRPr="00776DCA" w:rsidRDefault="00872A12" w:rsidP="00634A35">
            <w:pPr>
              <w:jc w:val="center"/>
              <w:rPr>
                <w:color w:val="000000"/>
              </w:rPr>
            </w:pPr>
          </w:p>
        </w:tc>
      </w:tr>
      <w:tr w:rsidR="006D56F1" w:rsidRPr="007001F1" w14:paraId="31E4CA0F" w14:textId="77777777" w:rsidTr="00C56426">
        <w:trPr>
          <w:trHeight w:val="20"/>
        </w:trPr>
        <w:tc>
          <w:tcPr>
            <w:tcW w:w="774" w:type="dxa"/>
            <w:shd w:val="clear" w:color="auto" w:fill="auto"/>
            <w:noWrap/>
            <w:vAlign w:val="center"/>
          </w:tcPr>
          <w:p w14:paraId="033DE473" w14:textId="77777777" w:rsidR="006D56F1" w:rsidRPr="007001F1" w:rsidRDefault="00AF6F0A" w:rsidP="00634A35">
            <w:pPr>
              <w:jc w:val="center"/>
              <w:rPr>
                <w:color w:val="000000"/>
              </w:rPr>
            </w:pPr>
            <w:ins w:id="6041" w:author="Autor">
              <w:r>
                <w:rPr>
                  <w:color w:val="000000"/>
                  <w:sz w:val="22"/>
                  <w:szCs w:val="22"/>
                </w:rPr>
                <w:t>19</w:t>
              </w:r>
            </w:ins>
            <w:del w:id="6042" w:author="Autor">
              <w:r w:rsidR="00FE3D48" w:rsidDel="00AF6F0A">
                <w:rPr>
                  <w:color w:val="000000"/>
                  <w:sz w:val="22"/>
                  <w:szCs w:val="22"/>
                </w:rPr>
                <w:delText>2</w:delText>
              </w:r>
              <w:r w:rsidR="009C31E1" w:rsidDel="00AF6F0A">
                <w:rPr>
                  <w:color w:val="000000"/>
                  <w:sz w:val="22"/>
                  <w:szCs w:val="22"/>
                </w:rPr>
                <w:delText>0</w:delText>
              </w:r>
            </w:del>
          </w:p>
        </w:tc>
        <w:tc>
          <w:tcPr>
            <w:tcW w:w="4628" w:type="dxa"/>
            <w:gridSpan w:val="2"/>
            <w:shd w:val="clear" w:color="auto" w:fill="auto"/>
            <w:vAlign w:val="center"/>
          </w:tcPr>
          <w:p w14:paraId="7871BEE7" w14:textId="77777777"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14:paraId="3EB5ADCA" w14:textId="77777777" w:rsidR="006D56F1" w:rsidRPr="00776DCA" w:rsidRDefault="006D56F1" w:rsidP="00634A35">
            <w:pPr>
              <w:jc w:val="center"/>
              <w:rPr>
                <w:color w:val="000000"/>
              </w:rPr>
            </w:pPr>
          </w:p>
        </w:tc>
        <w:tc>
          <w:tcPr>
            <w:tcW w:w="567" w:type="dxa"/>
            <w:shd w:val="clear" w:color="auto" w:fill="auto"/>
            <w:vAlign w:val="center"/>
          </w:tcPr>
          <w:p w14:paraId="5AD8F154" w14:textId="77777777" w:rsidR="006D56F1" w:rsidRPr="00776DCA" w:rsidRDefault="006D56F1" w:rsidP="00634A35">
            <w:pPr>
              <w:jc w:val="center"/>
              <w:rPr>
                <w:color w:val="000000"/>
              </w:rPr>
            </w:pPr>
          </w:p>
        </w:tc>
        <w:tc>
          <w:tcPr>
            <w:tcW w:w="776" w:type="dxa"/>
            <w:shd w:val="clear" w:color="auto" w:fill="auto"/>
            <w:vAlign w:val="center"/>
          </w:tcPr>
          <w:p w14:paraId="4FAF0047" w14:textId="77777777" w:rsidR="006D56F1" w:rsidRPr="00776DCA" w:rsidRDefault="006D56F1" w:rsidP="00634A35">
            <w:pPr>
              <w:jc w:val="center"/>
              <w:rPr>
                <w:color w:val="000000"/>
              </w:rPr>
            </w:pPr>
          </w:p>
        </w:tc>
        <w:tc>
          <w:tcPr>
            <w:tcW w:w="1775" w:type="dxa"/>
            <w:shd w:val="clear" w:color="auto" w:fill="auto"/>
            <w:vAlign w:val="center"/>
          </w:tcPr>
          <w:p w14:paraId="07AA78B1" w14:textId="77777777" w:rsidR="006D56F1" w:rsidRPr="00776DCA" w:rsidRDefault="006D56F1" w:rsidP="00634A35">
            <w:pPr>
              <w:jc w:val="center"/>
              <w:rPr>
                <w:color w:val="000000"/>
              </w:rPr>
            </w:pPr>
          </w:p>
        </w:tc>
      </w:tr>
      <w:tr w:rsidR="006D56F1" w:rsidRPr="007001F1" w14:paraId="0F35F2BF" w14:textId="77777777" w:rsidTr="00C56426">
        <w:trPr>
          <w:trHeight w:val="20"/>
        </w:trPr>
        <w:tc>
          <w:tcPr>
            <w:tcW w:w="774" w:type="dxa"/>
            <w:shd w:val="clear" w:color="auto" w:fill="auto"/>
            <w:noWrap/>
            <w:vAlign w:val="center"/>
          </w:tcPr>
          <w:p w14:paraId="31287E49" w14:textId="77777777" w:rsidR="006D56F1" w:rsidRPr="007001F1" w:rsidRDefault="00FE3D48" w:rsidP="00634A35">
            <w:pPr>
              <w:jc w:val="center"/>
              <w:rPr>
                <w:color w:val="000000"/>
              </w:rPr>
            </w:pPr>
            <w:r>
              <w:rPr>
                <w:color w:val="000000"/>
                <w:sz w:val="22"/>
                <w:szCs w:val="22"/>
              </w:rPr>
              <w:t>2</w:t>
            </w:r>
            <w:ins w:id="6043" w:author="Autor">
              <w:r w:rsidR="00AF6F0A">
                <w:rPr>
                  <w:color w:val="000000"/>
                  <w:sz w:val="22"/>
                  <w:szCs w:val="22"/>
                </w:rPr>
                <w:t>0</w:t>
              </w:r>
            </w:ins>
            <w:del w:id="6044" w:author="Autor">
              <w:r w:rsidR="009C31E1" w:rsidDel="00AF6F0A">
                <w:rPr>
                  <w:color w:val="000000"/>
                  <w:sz w:val="22"/>
                  <w:szCs w:val="22"/>
                </w:rPr>
                <w:delText>1</w:delText>
              </w:r>
            </w:del>
          </w:p>
        </w:tc>
        <w:tc>
          <w:tcPr>
            <w:tcW w:w="4628" w:type="dxa"/>
            <w:gridSpan w:val="2"/>
            <w:shd w:val="clear" w:color="auto" w:fill="auto"/>
            <w:vAlign w:val="center"/>
          </w:tcPr>
          <w:p w14:paraId="79819261" w14:textId="77777777" w:rsidR="006D56F1" w:rsidRPr="00776DCA" w:rsidRDefault="006D56F1" w:rsidP="00634A35">
            <w:pPr>
              <w:jc w:val="both"/>
            </w:pPr>
            <w:r w:rsidRPr="00776DCA">
              <w:rPr>
                <w:sz w:val="22"/>
                <w:szCs w:val="22"/>
              </w:rPr>
              <w:t>Je zmluva</w:t>
            </w:r>
            <w:ins w:id="6045" w:author="Autor">
              <w:r w:rsidR="00872A12">
                <w:rPr>
                  <w:sz w:val="22"/>
                  <w:szCs w:val="22"/>
                </w:rPr>
                <w:t>/objednávka</w:t>
              </w:r>
            </w:ins>
            <w:r w:rsidRPr="00776DCA">
              <w:rPr>
                <w:sz w:val="22"/>
                <w:szCs w:val="22"/>
              </w:rPr>
              <w:t xml:space="preserve"> uzavretá v súlade s výzvou na predkladanie ponúk a s ponukou úspešného uchádzača?</w:t>
            </w:r>
          </w:p>
        </w:tc>
        <w:tc>
          <w:tcPr>
            <w:tcW w:w="567" w:type="dxa"/>
            <w:shd w:val="clear" w:color="auto" w:fill="auto"/>
            <w:vAlign w:val="center"/>
          </w:tcPr>
          <w:p w14:paraId="7AD98799" w14:textId="77777777" w:rsidR="006D56F1" w:rsidRPr="00BC461E" w:rsidRDefault="006D56F1" w:rsidP="00634A35">
            <w:pPr>
              <w:jc w:val="center"/>
              <w:rPr>
                <w:color w:val="000000"/>
              </w:rPr>
            </w:pPr>
          </w:p>
        </w:tc>
        <w:tc>
          <w:tcPr>
            <w:tcW w:w="567" w:type="dxa"/>
            <w:shd w:val="clear" w:color="auto" w:fill="auto"/>
            <w:vAlign w:val="center"/>
          </w:tcPr>
          <w:p w14:paraId="0633FC3C" w14:textId="77777777" w:rsidR="006D56F1" w:rsidRPr="00776DCA" w:rsidRDefault="006D56F1" w:rsidP="00634A35">
            <w:pPr>
              <w:jc w:val="center"/>
              <w:rPr>
                <w:color w:val="000000"/>
              </w:rPr>
            </w:pPr>
          </w:p>
        </w:tc>
        <w:tc>
          <w:tcPr>
            <w:tcW w:w="776" w:type="dxa"/>
            <w:shd w:val="clear" w:color="auto" w:fill="auto"/>
            <w:vAlign w:val="center"/>
          </w:tcPr>
          <w:p w14:paraId="136042D2" w14:textId="77777777" w:rsidR="006D56F1" w:rsidRPr="00776DCA" w:rsidRDefault="006D56F1" w:rsidP="00634A35">
            <w:pPr>
              <w:jc w:val="center"/>
              <w:rPr>
                <w:color w:val="000000"/>
              </w:rPr>
            </w:pPr>
          </w:p>
        </w:tc>
        <w:tc>
          <w:tcPr>
            <w:tcW w:w="1775" w:type="dxa"/>
            <w:shd w:val="clear" w:color="auto" w:fill="auto"/>
            <w:vAlign w:val="center"/>
          </w:tcPr>
          <w:p w14:paraId="6EF02E87" w14:textId="77777777" w:rsidR="006D56F1" w:rsidRPr="00776DCA" w:rsidRDefault="006D56F1" w:rsidP="00634A35">
            <w:pPr>
              <w:jc w:val="center"/>
              <w:rPr>
                <w:color w:val="000000"/>
              </w:rPr>
            </w:pPr>
          </w:p>
        </w:tc>
      </w:tr>
      <w:tr w:rsidR="006D56F1" w:rsidRPr="007001F1" w:rsidDel="00872A12" w14:paraId="50E9FB64" w14:textId="77777777" w:rsidTr="00C56426">
        <w:trPr>
          <w:trHeight w:val="20"/>
          <w:del w:id="6046" w:author="Autor"/>
        </w:trPr>
        <w:tc>
          <w:tcPr>
            <w:tcW w:w="774" w:type="dxa"/>
            <w:shd w:val="clear" w:color="auto" w:fill="auto"/>
            <w:noWrap/>
            <w:vAlign w:val="center"/>
          </w:tcPr>
          <w:p w14:paraId="23AE4D0D" w14:textId="77777777" w:rsidR="006D56F1" w:rsidRPr="007001F1" w:rsidDel="00872A12" w:rsidRDefault="00FE3D48" w:rsidP="00634A35">
            <w:pPr>
              <w:jc w:val="center"/>
              <w:rPr>
                <w:del w:id="6047" w:author="Autor"/>
                <w:color w:val="000000"/>
              </w:rPr>
            </w:pPr>
            <w:del w:id="6048" w:author="Autor">
              <w:r w:rsidDel="00872A12">
                <w:rPr>
                  <w:color w:val="000000"/>
                  <w:sz w:val="22"/>
                  <w:szCs w:val="22"/>
                </w:rPr>
                <w:delText>2</w:delText>
              </w:r>
              <w:r w:rsidR="009C31E1" w:rsidDel="00872A12">
                <w:rPr>
                  <w:color w:val="000000"/>
                  <w:sz w:val="22"/>
                  <w:szCs w:val="22"/>
                </w:rPr>
                <w:delText>2</w:delText>
              </w:r>
            </w:del>
          </w:p>
        </w:tc>
        <w:tc>
          <w:tcPr>
            <w:tcW w:w="4628" w:type="dxa"/>
            <w:gridSpan w:val="2"/>
            <w:shd w:val="clear" w:color="auto" w:fill="auto"/>
            <w:vAlign w:val="center"/>
          </w:tcPr>
          <w:p w14:paraId="70CEA005" w14:textId="77777777" w:rsidR="006D56F1" w:rsidRPr="00776DCA" w:rsidDel="00872A12" w:rsidRDefault="006D56F1" w:rsidP="00634A35">
            <w:pPr>
              <w:jc w:val="both"/>
              <w:rPr>
                <w:del w:id="6049" w:author="Autor"/>
              </w:rPr>
            </w:pPr>
            <w:del w:id="6050" w:author="Autor">
              <w:r w:rsidRPr="00776DCA" w:rsidDel="00872A12">
                <w:rPr>
                  <w:sz w:val="22"/>
                  <w:szCs w:val="22"/>
                </w:rPr>
                <w:delText>Má výsledná zmluva všetky požadované náležitosti</w:delText>
              </w:r>
              <w:r w:rsidRPr="00BC461E" w:rsidDel="00872A12">
                <w:rPr>
                  <w:sz w:val="22"/>
                  <w:szCs w:val="22"/>
                </w:rPr>
                <w:delText xml:space="preserve"> podľa </w:delText>
              </w:r>
              <w:r w:rsidR="00901DE9" w:rsidRPr="009A167E" w:rsidDel="00872A12">
                <w:rPr>
                  <w:sz w:val="22"/>
                  <w:szCs w:val="22"/>
                </w:rPr>
                <w:delText>Metodického pokynu č. 12,  v rámci ktorého je upravený spôsob</w:delText>
              </w:r>
              <w:r w:rsidRPr="009A167E" w:rsidDel="00872A12">
                <w:rPr>
                  <w:sz w:val="22"/>
                  <w:szCs w:val="22"/>
                </w:rPr>
                <w:delText xml:space="preserve"> zadávania zákaziek a kontroly zákaziek vyhlásených osobou, ktorej verejný obstarávateľ poskytne 50% a menej finančných prostriedkov z nenávratného finančného príspevku (NFP)</w:delText>
              </w:r>
              <w:r w:rsidRPr="00776DCA" w:rsidDel="00872A12">
                <w:rPr>
                  <w:sz w:val="22"/>
                  <w:szCs w:val="22"/>
                </w:rPr>
                <w:delText>?</w:delText>
              </w:r>
            </w:del>
          </w:p>
        </w:tc>
        <w:tc>
          <w:tcPr>
            <w:tcW w:w="567" w:type="dxa"/>
            <w:shd w:val="clear" w:color="auto" w:fill="auto"/>
            <w:vAlign w:val="center"/>
          </w:tcPr>
          <w:p w14:paraId="41DDD7C7" w14:textId="77777777" w:rsidR="006D56F1" w:rsidRPr="00BC461E" w:rsidDel="00872A12" w:rsidRDefault="006D56F1" w:rsidP="00634A35">
            <w:pPr>
              <w:jc w:val="center"/>
              <w:rPr>
                <w:del w:id="6051" w:author="Autor"/>
                <w:color w:val="000000"/>
              </w:rPr>
            </w:pPr>
          </w:p>
        </w:tc>
        <w:tc>
          <w:tcPr>
            <w:tcW w:w="567" w:type="dxa"/>
            <w:shd w:val="clear" w:color="auto" w:fill="auto"/>
            <w:vAlign w:val="center"/>
          </w:tcPr>
          <w:p w14:paraId="76ABBFC9" w14:textId="77777777" w:rsidR="006D56F1" w:rsidRPr="00776DCA" w:rsidDel="00872A12" w:rsidRDefault="006D56F1" w:rsidP="00634A35">
            <w:pPr>
              <w:jc w:val="center"/>
              <w:rPr>
                <w:del w:id="6052" w:author="Autor"/>
                <w:color w:val="000000"/>
              </w:rPr>
            </w:pPr>
          </w:p>
        </w:tc>
        <w:tc>
          <w:tcPr>
            <w:tcW w:w="776" w:type="dxa"/>
            <w:shd w:val="clear" w:color="auto" w:fill="auto"/>
            <w:vAlign w:val="center"/>
          </w:tcPr>
          <w:p w14:paraId="35E981B3" w14:textId="77777777" w:rsidR="006D56F1" w:rsidRPr="00776DCA" w:rsidDel="00872A12" w:rsidRDefault="006D56F1" w:rsidP="00634A35">
            <w:pPr>
              <w:jc w:val="center"/>
              <w:rPr>
                <w:del w:id="6053" w:author="Autor"/>
                <w:color w:val="000000"/>
              </w:rPr>
            </w:pPr>
          </w:p>
        </w:tc>
        <w:tc>
          <w:tcPr>
            <w:tcW w:w="1775" w:type="dxa"/>
            <w:shd w:val="clear" w:color="auto" w:fill="auto"/>
            <w:vAlign w:val="center"/>
          </w:tcPr>
          <w:p w14:paraId="5A217748" w14:textId="77777777" w:rsidR="006D56F1" w:rsidRPr="00776DCA" w:rsidDel="00872A12" w:rsidRDefault="006D56F1" w:rsidP="00634A35">
            <w:pPr>
              <w:jc w:val="center"/>
              <w:rPr>
                <w:del w:id="6054" w:author="Autor"/>
                <w:color w:val="000000"/>
              </w:rPr>
            </w:pPr>
          </w:p>
        </w:tc>
      </w:tr>
      <w:tr w:rsidR="0004690F" w:rsidRPr="007001F1" w14:paraId="1FA52B2F" w14:textId="77777777" w:rsidTr="00C56426">
        <w:trPr>
          <w:trHeight w:val="20"/>
        </w:trPr>
        <w:tc>
          <w:tcPr>
            <w:tcW w:w="774" w:type="dxa"/>
            <w:vMerge w:val="restart"/>
            <w:shd w:val="clear" w:color="auto" w:fill="auto"/>
            <w:noWrap/>
            <w:vAlign w:val="center"/>
          </w:tcPr>
          <w:p w14:paraId="3B5E1D4B" w14:textId="77777777" w:rsidR="0004690F" w:rsidRDefault="00FE3D48" w:rsidP="00634A35">
            <w:pPr>
              <w:jc w:val="center"/>
              <w:rPr>
                <w:color w:val="000000"/>
              </w:rPr>
            </w:pPr>
            <w:r>
              <w:rPr>
                <w:color w:val="000000"/>
                <w:sz w:val="22"/>
                <w:szCs w:val="22"/>
              </w:rPr>
              <w:t>2</w:t>
            </w:r>
            <w:ins w:id="6055" w:author="Autor">
              <w:r w:rsidR="00AF6F0A">
                <w:rPr>
                  <w:color w:val="000000"/>
                  <w:sz w:val="22"/>
                  <w:szCs w:val="22"/>
                </w:rPr>
                <w:t>1</w:t>
              </w:r>
            </w:ins>
            <w:del w:id="6056" w:author="Autor">
              <w:r w:rsidR="009C31E1" w:rsidDel="00872A12">
                <w:rPr>
                  <w:color w:val="000000"/>
                  <w:sz w:val="22"/>
                  <w:szCs w:val="22"/>
                </w:rPr>
                <w:delText>3</w:delText>
              </w:r>
            </w:del>
          </w:p>
        </w:tc>
        <w:tc>
          <w:tcPr>
            <w:tcW w:w="4628" w:type="dxa"/>
            <w:gridSpan w:val="2"/>
            <w:shd w:val="clear" w:color="auto" w:fill="auto"/>
            <w:vAlign w:val="center"/>
          </w:tcPr>
          <w:p w14:paraId="2496AAA7" w14:textId="77777777" w:rsidR="0004690F" w:rsidRPr="00776DCA" w:rsidRDefault="0004690F" w:rsidP="00634A35">
            <w:pPr>
              <w:jc w:val="both"/>
            </w:pPr>
            <w:r w:rsidRPr="007001F1">
              <w:rPr>
                <w:sz w:val="22"/>
                <w:szCs w:val="22"/>
              </w:rPr>
              <w:t>a) Je úspešný uchádzač zapísaný v registri partnerov verejného sektora</w:t>
            </w:r>
            <w:ins w:id="6057" w:author="Autor">
              <w:r w:rsidR="00872A12">
                <w:rPr>
                  <w:sz w:val="22"/>
                  <w:szCs w:val="22"/>
                </w:rPr>
                <w:t xml:space="preserve"> (ak relevantné)</w:t>
              </w:r>
            </w:ins>
            <w:r w:rsidRPr="007001F1">
              <w:rPr>
                <w:sz w:val="22"/>
                <w:szCs w:val="22"/>
              </w:rPr>
              <w:t>?</w:t>
            </w:r>
          </w:p>
        </w:tc>
        <w:tc>
          <w:tcPr>
            <w:tcW w:w="567" w:type="dxa"/>
            <w:shd w:val="clear" w:color="auto" w:fill="auto"/>
            <w:vAlign w:val="center"/>
          </w:tcPr>
          <w:p w14:paraId="431D8B6E" w14:textId="77777777" w:rsidR="0004690F" w:rsidRPr="00BC461E" w:rsidRDefault="0004690F" w:rsidP="00634A35">
            <w:pPr>
              <w:jc w:val="center"/>
              <w:rPr>
                <w:color w:val="000000"/>
              </w:rPr>
            </w:pPr>
          </w:p>
        </w:tc>
        <w:tc>
          <w:tcPr>
            <w:tcW w:w="567" w:type="dxa"/>
            <w:shd w:val="clear" w:color="auto" w:fill="auto"/>
            <w:vAlign w:val="center"/>
          </w:tcPr>
          <w:p w14:paraId="5F7ACEBB" w14:textId="77777777" w:rsidR="0004690F" w:rsidRPr="00776DCA" w:rsidRDefault="0004690F" w:rsidP="00634A35">
            <w:pPr>
              <w:jc w:val="center"/>
              <w:rPr>
                <w:color w:val="000000"/>
              </w:rPr>
            </w:pPr>
          </w:p>
        </w:tc>
        <w:tc>
          <w:tcPr>
            <w:tcW w:w="776" w:type="dxa"/>
            <w:shd w:val="clear" w:color="auto" w:fill="auto"/>
            <w:vAlign w:val="center"/>
          </w:tcPr>
          <w:p w14:paraId="0559B8A0" w14:textId="77777777" w:rsidR="0004690F" w:rsidRPr="00776DCA" w:rsidRDefault="0004690F" w:rsidP="00634A35">
            <w:pPr>
              <w:jc w:val="center"/>
              <w:rPr>
                <w:color w:val="000000"/>
              </w:rPr>
            </w:pPr>
          </w:p>
        </w:tc>
        <w:tc>
          <w:tcPr>
            <w:tcW w:w="1775" w:type="dxa"/>
            <w:shd w:val="clear" w:color="auto" w:fill="auto"/>
            <w:vAlign w:val="center"/>
          </w:tcPr>
          <w:p w14:paraId="5E0C79B0" w14:textId="77777777" w:rsidR="0004690F" w:rsidRPr="00776DCA" w:rsidRDefault="0004690F" w:rsidP="00634A35">
            <w:pPr>
              <w:jc w:val="center"/>
              <w:rPr>
                <w:color w:val="000000"/>
              </w:rPr>
            </w:pPr>
          </w:p>
        </w:tc>
      </w:tr>
      <w:tr w:rsidR="0004690F" w:rsidRPr="007001F1" w14:paraId="1B7C006C" w14:textId="77777777" w:rsidTr="00C56426">
        <w:trPr>
          <w:trHeight w:val="20"/>
        </w:trPr>
        <w:tc>
          <w:tcPr>
            <w:tcW w:w="774" w:type="dxa"/>
            <w:vMerge/>
            <w:shd w:val="clear" w:color="auto" w:fill="auto"/>
            <w:noWrap/>
            <w:vAlign w:val="center"/>
          </w:tcPr>
          <w:p w14:paraId="1E76602D" w14:textId="77777777" w:rsidR="0004690F" w:rsidRDefault="0004690F" w:rsidP="00634A35">
            <w:pPr>
              <w:jc w:val="center"/>
              <w:rPr>
                <w:color w:val="000000"/>
              </w:rPr>
            </w:pPr>
          </w:p>
        </w:tc>
        <w:tc>
          <w:tcPr>
            <w:tcW w:w="4628" w:type="dxa"/>
            <w:gridSpan w:val="2"/>
            <w:shd w:val="clear" w:color="auto" w:fill="auto"/>
            <w:vAlign w:val="center"/>
          </w:tcPr>
          <w:p w14:paraId="3E54575E" w14:textId="77777777"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44A893C1" w14:textId="77777777" w:rsidR="0004690F" w:rsidRPr="00BC461E" w:rsidRDefault="0004690F" w:rsidP="00634A35">
            <w:pPr>
              <w:jc w:val="center"/>
              <w:rPr>
                <w:color w:val="000000"/>
              </w:rPr>
            </w:pPr>
          </w:p>
        </w:tc>
        <w:tc>
          <w:tcPr>
            <w:tcW w:w="567" w:type="dxa"/>
            <w:shd w:val="clear" w:color="auto" w:fill="auto"/>
            <w:vAlign w:val="center"/>
          </w:tcPr>
          <w:p w14:paraId="12392E74" w14:textId="77777777" w:rsidR="0004690F" w:rsidRPr="00776DCA" w:rsidRDefault="0004690F" w:rsidP="00634A35">
            <w:pPr>
              <w:jc w:val="center"/>
              <w:rPr>
                <w:color w:val="000000"/>
              </w:rPr>
            </w:pPr>
          </w:p>
        </w:tc>
        <w:tc>
          <w:tcPr>
            <w:tcW w:w="776" w:type="dxa"/>
            <w:shd w:val="clear" w:color="auto" w:fill="auto"/>
            <w:vAlign w:val="center"/>
          </w:tcPr>
          <w:p w14:paraId="36B7DBBA" w14:textId="77777777" w:rsidR="0004690F" w:rsidRPr="00776DCA" w:rsidRDefault="0004690F" w:rsidP="00634A35">
            <w:pPr>
              <w:jc w:val="center"/>
              <w:rPr>
                <w:color w:val="000000"/>
              </w:rPr>
            </w:pPr>
          </w:p>
        </w:tc>
        <w:tc>
          <w:tcPr>
            <w:tcW w:w="1775" w:type="dxa"/>
            <w:shd w:val="clear" w:color="auto" w:fill="auto"/>
            <w:vAlign w:val="center"/>
          </w:tcPr>
          <w:p w14:paraId="46754244" w14:textId="77777777" w:rsidR="0004690F" w:rsidRPr="00776DCA" w:rsidRDefault="0004690F" w:rsidP="00634A35">
            <w:pPr>
              <w:jc w:val="center"/>
              <w:rPr>
                <w:color w:val="000000"/>
              </w:rPr>
            </w:pPr>
          </w:p>
        </w:tc>
      </w:tr>
      <w:tr w:rsidR="006D56F1" w:rsidRPr="007001F1" w14:paraId="55E6F9C6" w14:textId="77777777" w:rsidTr="00C56426">
        <w:trPr>
          <w:trHeight w:val="20"/>
        </w:trPr>
        <w:tc>
          <w:tcPr>
            <w:tcW w:w="774" w:type="dxa"/>
            <w:shd w:val="clear" w:color="auto" w:fill="auto"/>
            <w:noWrap/>
            <w:vAlign w:val="center"/>
          </w:tcPr>
          <w:p w14:paraId="7F290147" w14:textId="77777777" w:rsidR="006D56F1" w:rsidRPr="007001F1" w:rsidRDefault="00FE3D48" w:rsidP="00634A35">
            <w:pPr>
              <w:jc w:val="center"/>
              <w:rPr>
                <w:color w:val="000000"/>
              </w:rPr>
            </w:pPr>
            <w:r>
              <w:rPr>
                <w:color w:val="000000"/>
                <w:sz w:val="22"/>
                <w:szCs w:val="22"/>
              </w:rPr>
              <w:t>2</w:t>
            </w:r>
            <w:ins w:id="6058" w:author="Autor">
              <w:r w:rsidR="00AF6F0A">
                <w:rPr>
                  <w:color w:val="000000"/>
                  <w:sz w:val="22"/>
                  <w:szCs w:val="22"/>
                </w:rPr>
                <w:t>2</w:t>
              </w:r>
            </w:ins>
            <w:del w:id="6059" w:author="Autor">
              <w:r w:rsidR="009C31E1" w:rsidDel="00AF6F0A">
                <w:rPr>
                  <w:color w:val="000000"/>
                  <w:sz w:val="22"/>
                  <w:szCs w:val="22"/>
                </w:rPr>
                <w:delText>4</w:delText>
              </w:r>
            </w:del>
          </w:p>
        </w:tc>
        <w:tc>
          <w:tcPr>
            <w:tcW w:w="4628" w:type="dxa"/>
            <w:gridSpan w:val="2"/>
            <w:shd w:val="clear" w:color="auto" w:fill="auto"/>
            <w:vAlign w:val="center"/>
          </w:tcPr>
          <w:p w14:paraId="6322FD06" w14:textId="77777777"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14:paraId="5051AF50" w14:textId="77777777" w:rsidR="006D56F1" w:rsidRPr="00776DCA" w:rsidRDefault="006D56F1" w:rsidP="00634A35">
            <w:pPr>
              <w:jc w:val="center"/>
              <w:rPr>
                <w:color w:val="000000"/>
              </w:rPr>
            </w:pPr>
          </w:p>
        </w:tc>
        <w:tc>
          <w:tcPr>
            <w:tcW w:w="567" w:type="dxa"/>
            <w:shd w:val="clear" w:color="auto" w:fill="auto"/>
            <w:vAlign w:val="center"/>
          </w:tcPr>
          <w:p w14:paraId="68BF6B9F" w14:textId="77777777" w:rsidR="006D56F1" w:rsidRPr="00776DCA" w:rsidRDefault="006D56F1" w:rsidP="00634A35">
            <w:pPr>
              <w:jc w:val="center"/>
              <w:rPr>
                <w:color w:val="000000"/>
              </w:rPr>
            </w:pPr>
          </w:p>
        </w:tc>
        <w:tc>
          <w:tcPr>
            <w:tcW w:w="776" w:type="dxa"/>
            <w:shd w:val="clear" w:color="auto" w:fill="auto"/>
            <w:vAlign w:val="center"/>
          </w:tcPr>
          <w:p w14:paraId="1290B19E" w14:textId="77777777" w:rsidR="006D56F1" w:rsidRPr="00776DCA" w:rsidRDefault="006D56F1" w:rsidP="00634A35">
            <w:pPr>
              <w:jc w:val="center"/>
              <w:rPr>
                <w:color w:val="000000"/>
              </w:rPr>
            </w:pPr>
          </w:p>
        </w:tc>
        <w:tc>
          <w:tcPr>
            <w:tcW w:w="1775" w:type="dxa"/>
            <w:shd w:val="clear" w:color="auto" w:fill="auto"/>
            <w:vAlign w:val="center"/>
          </w:tcPr>
          <w:p w14:paraId="53FAC1BB" w14:textId="77777777" w:rsidR="006D56F1" w:rsidRPr="00776DCA" w:rsidRDefault="006D56F1" w:rsidP="00634A35">
            <w:pPr>
              <w:jc w:val="center"/>
              <w:rPr>
                <w:color w:val="000000"/>
              </w:rPr>
            </w:pPr>
          </w:p>
        </w:tc>
      </w:tr>
      <w:tr w:rsidR="006D56F1" w:rsidRPr="007001F1" w14:paraId="0C70FEBA" w14:textId="77777777" w:rsidTr="00C56426">
        <w:trPr>
          <w:trHeight w:val="20"/>
        </w:trPr>
        <w:tc>
          <w:tcPr>
            <w:tcW w:w="774" w:type="dxa"/>
            <w:shd w:val="clear" w:color="auto" w:fill="auto"/>
            <w:noWrap/>
            <w:vAlign w:val="center"/>
          </w:tcPr>
          <w:p w14:paraId="19090EC7" w14:textId="77777777" w:rsidR="006D56F1" w:rsidRPr="007001F1" w:rsidRDefault="002D06E6" w:rsidP="00634A35">
            <w:pPr>
              <w:jc w:val="center"/>
              <w:rPr>
                <w:color w:val="000000"/>
              </w:rPr>
            </w:pPr>
            <w:r>
              <w:rPr>
                <w:color w:val="000000"/>
                <w:sz w:val="22"/>
                <w:szCs w:val="22"/>
              </w:rPr>
              <w:t>2</w:t>
            </w:r>
            <w:ins w:id="6060" w:author="Autor">
              <w:r w:rsidR="00AF6F0A">
                <w:rPr>
                  <w:color w:val="000000"/>
                  <w:sz w:val="22"/>
                  <w:szCs w:val="22"/>
                </w:rPr>
                <w:t>3</w:t>
              </w:r>
            </w:ins>
            <w:del w:id="6061" w:author="Autor">
              <w:r w:rsidR="009C31E1" w:rsidDel="00AF6F0A">
                <w:rPr>
                  <w:color w:val="000000"/>
                  <w:sz w:val="22"/>
                  <w:szCs w:val="22"/>
                </w:rPr>
                <w:delText>5</w:delText>
              </w:r>
            </w:del>
          </w:p>
        </w:tc>
        <w:tc>
          <w:tcPr>
            <w:tcW w:w="4628" w:type="dxa"/>
            <w:gridSpan w:val="2"/>
            <w:shd w:val="clear" w:color="auto" w:fill="auto"/>
            <w:vAlign w:val="center"/>
          </w:tcPr>
          <w:p w14:paraId="0B88A6B6" w14:textId="77777777"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14:paraId="1470535C" w14:textId="77777777" w:rsidR="006D56F1" w:rsidRPr="00776DCA" w:rsidRDefault="006D56F1" w:rsidP="00634A35">
            <w:pPr>
              <w:jc w:val="center"/>
              <w:rPr>
                <w:color w:val="000000"/>
              </w:rPr>
            </w:pPr>
          </w:p>
        </w:tc>
        <w:tc>
          <w:tcPr>
            <w:tcW w:w="567" w:type="dxa"/>
            <w:shd w:val="clear" w:color="auto" w:fill="auto"/>
            <w:vAlign w:val="center"/>
          </w:tcPr>
          <w:p w14:paraId="343AAF96" w14:textId="77777777" w:rsidR="006D56F1" w:rsidRPr="00776DCA" w:rsidRDefault="006D56F1" w:rsidP="00634A35">
            <w:pPr>
              <w:jc w:val="center"/>
              <w:rPr>
                <w:color w:val="000000"/>
              </w:rPr>
            </w:pPr>
          </w:p>
        </w:tc>
        <w:tc>
          <w:tcPr>
            <w:tcW w:w="776" w:type="dxa"/>
            <w:shd w:val="clear" w:color="auto" w:fill="auto"/>
            <w:vAlign w:val="center"/>
          </w:tcPr>
          <w:p w14:paraId="4A6EEC0D" w14:textId="77777777" w:rsidR="006D56F1" w:rsidRPr="00776DCA" w:rsidRDefault="006D56F1" w:rsidP="00634A35">
            <w:pPr>
              <w:jc w:val="center"/>
              <w:rPr>
                <w:color w:val="000000"/>
              </w:rPr>
            </w:pPr>
          </w:p>
        </w:tc>
        <w:tc>
          <w:tcPr>
            <w:tcW w:w="1775" w:type="dxa"/>
            <w:shd w:val="clear" w:color="auto" w:fill="auto"/>
            <w:vAlign w:val="center"/>
          </w:tcPr>
          <w:p w14:paraId="1C629168" w14:textId="77777777" w:rsidR="006D56F1" w:rsidRPr="00776DCA" w:rsidRDefault="006D56F1" w:rsidP="00634A35">
            <w:pPr>
              <w:jc w:val="center"/>
              <w:rPr>
                <w:color w:val="000000"/>
              </w:rPr>
            </w:pPr>
          </w:p>
        </w:tc>
      </w:tr>
      <w:tr w:rsidR="006D56F1" w:rsidRPr="007001F1" w14:paraId="101E1349" w14:textId="77777777" w:rsidTr="00C56426">
        <w:trPr>
          <w:trHeight w:val="20"/>
        </w:trPr>
        <w:tc>
          <w:tcPr>
            <w:tcW w:w="774" w:type="dxa"/>
            <w:shd w:val="clear" w:color="auto" w:fill="auto"/>
            <w:noWrap/>
            <w:vAlign w:val="center"/>
          </w:tcPr>
          <w:p w14:paraId="65E8E508" w14:textId="77777777" w:rsidR="006D56F1" w:rsidRPr="007001F1" w:rsidRDefault="002D06E6" w:rsidP="00634A35">
            <w:pPr>
              <w:jc w:val="center"/>
              <w:rPr>
                <w:color w:val="000000"/>
              </w:rPr>
            </w:pPr>
            <w:r>
              <w:rPr>
                <w:color w:val="000000"/>
                <w:sz w:val="22"/>
                <w:szCs w:val="22"/>
              </w:rPr>
              <w:t>2</w:t>
            </w:r>
            <w:ins w:id="6062" w:author="Autor">
              <w:r w:rsidR="00AF6F0A">
                <w:rPr>
                  <w:color w:val="000000"/>
                  <w:sz w:val="22"/>
                  <w:szCs w:val="22"/>
                </w:rPr>
                <w:t>4</w:t>
              </w:r>
            </w:ins>
            <w:del w:id="6063" w:author="Autor">
              <w:r w:rsidR="009C31E1" w:rsidDel="00AF6F0A">
                <w:rPr>
                  <w:color w:val="000000"/>
                  <w:sz w:val="22"/>
                  <w:szCs w:val="22"/>
                </w:rPr>
                <w:delText>6</w:delText>
              </w:r>
            </w:del>
          </w:p>
        </w:tc>
        <w:tc>
          <w:tcPr>
            <w:tcW w:w="4628" w:type="dxa"/>
            <w:gridSpan w:val="2"/>
            <w:shd w:val="clear" w:color="auto" w:fill="auto"/>
            <w:vAlign w:val="center"/>
          </w:tcPr>
          <w:p w14:paraId="32A75E57" w14:textId="77777777"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14:paraId="59DB01CD" w14:textId="77777777" w:rsidR="006D56F1" w:rsidRPr="00BC461E" w:rsidRDefault="006D56F1" w:rsidP="00634A35">
            <w:pPr>
              <w:jc w:val="center"/>
              <w:rPr>
                <w:color w:val="000000"/>
              </w:rPr>
            </w:pPr>
          </w:p>
        </w:tc>
        <w:tc>
          <w:tcPr>
            <w:tcW w:w="567" w:type="dxa"/>
            <w:shd w:val="clear" w:color="auto" w:fill="auto"/>
            <w:vAlign w:val="center"/>
          </w:tcPr>
          <w:p w14:paraId="41E0F947" w14:textId="77777777" w:rsidR="006D56F1" w:rsidRPr="00776DCA" w:rsidRDefault="006D56F1" w:rsidP="00634A35">
            <w:pPr>
              <w:jc w:val="center"/>
              <w:rPr>
                <w:color w:val="000000"/>
              </w:rPr>
            </w:pPr>
          </w:p>
        </w:tc>
        <w:tc>
          <w:tcPr>
            <w:tcW w:w="776" w:type="dxa"/>
            <w:shd w:val="clear" w:color="auto" w:fill="auto"/>
            <w:vAlign w:val="center"/>
          </w:tcPr>
          <w:p w14:paraId="6EC7F088" w14:textId="77777777" w:rsidR="006D56F1" w:rsidRPr="00776DCA" w:rsidRDefault="006D56F1" w:rsidP="00634A35">
            <w:pPr>
              <w:jc w:val="center"/>
              <w:rPr>
                <w:color w:val="000000"/>
              </w:rPr>
            </w:pPr>
          </w:p>
        </w:tc>
        <w:tc>
          <w:tcPr>
            <w:tcW w:w="1775" w:type="dxa"/>
            <w:shd w:val="clear" w:color="auto" w:fill="auto"/>
            <w:vAlign w:val="center"/>
          </w:tcPr>
          <w:p w14:paraId="07638626" w14:textId="77777777" w:rsidR="006D56F1" w:rsidRPr="00776DCA" w:rsidRDefault="006D56F1" w:rsidP="00634A35">
            <w:pPr>
              <w:jc w:val="center"/>
              <w:rPr>
                <w:color w:val="000000"/>
              </w:rPr>
            </w:pPr>
          </w:p>
        </w:tc>
      </w:tr>
      <w:tr w:rsidR="006D56F1" w:rsidRPr="007001F1" w14:paraId="6A2BDC14" w14:textId="77777777" w:rsidTr="00C56426">
        <w:trPr>
          <w:trHeight w:val="300"/>
        </w:trPr>
        <w:tc>
          <w:tcPr>
            <w:tcW w:w="3751" w:type="dxa"/>
            <w:gridSpan w:val="2"/>
            <w:shd w:val="clear" w:color="auto" w:fill="auto"/>
            <w:vAlign w:val="center"/>
            <w:hideMark/>
          </w:tcPr>
          <w:p w14:paraId="6CD682D3" w14:textId="77777777"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91"/>
              <w:t>2</w:t>
            </w:r>
            <w:r w:rsidRPr="007001F1">
              <w:rPr>
                <w:b/>
                <w:bCs/>
                <w:sz w:val="22"/>
                <w:szCs w:val="22"/>
              </w:rPr>
              <w:t>:</w:t>
            </w:r>
          </w:p>
        </w:tc>
        <w:tc>
          <w:tcPr>
            <w:tcW w:w="5336" w:type="dxa"/>
            <w:gridSpan w:val="5"/>
            <w:shd w:val="clear" w:color="auto" w:fill="auto"/>
            <w:vAlign w:val="center"/>
            <w:hideMark/>
          </w:tcPr>
          <w:p w14:paraId="7C65D867" w14:textId="77777777" w:rsidR="006D56F1" w:rsidRPr="007001F1" w:rsidRDefault="006D56F1" w:rsidP="00634A35">
            <w:pPr>
              <w:rPr>
                <w:color w:val="000000"/>
              </w:rPr>
            </w:pPr>
            <w:r w:rsidRPr="007001F1">
              <w:rPr>
                <w:color w:val="000000"/>
                <w:sz w:val="22"/>
                <w:szCs w:val="22"/>
              </w:rPr>
              <w:t> </w:t>
            </w:r>
          </w:p>
        </w:tc>
      </w:tr>
      <w:tr w:rsidR="006D56F1" w:rsidRPr="007001F1" w14:paraId="04682460" w14:textId="77777777" w:rsidTr="00C56426">
        <w:trPr>
          <w:trHeight w:val="300"/>
        </w:trPr>
        <w:tc>
          <w:tcPr>
            <w:tcW w:w="3751" w:type="dxa"/>
            <w:gridSpan w:val="2"/>
            <w:shd w:val="clear" w:color="auto" w:fill="auto"/>
            <w:vAlign w:val="center"/>
            <w:hideMark/>
          </w:tcPr>
          <w:p w14:paraId="2FA6E46D" w14:textId="77777777" w:rsidR="006D56F1" w:rsidRPr="007001F1" w:rsidRDefault="006D56F1" w:rsidP="00634A35">
            <w:pPr>
              <w:rPr>
                <w:b/>
                <w:bCs/>
              </w:rPr>
            </w:pPr>
            <w:r w:rsidRPr="007001F1">
              <w:rPr>
                <w:b/>
                <w:bCs/>
                <w:sz w:val="22"/>
                <w:szCs w:val="22"/>
              </w:rPr>
              <w:lastRenderedPageBreak/>
              <w:t>Dátum:</w:t>
            </w:r>
          </w:p>
        </w:tc>
        <w:tc>
          <w:tcPr>
            <w:tcW w:w="5336" w:type="dxa"/>
            <w:gridSpan w:val="5"/>
            <w:shd w:val="clear" w:color="auto" w:fill="auto"/>
            <w:vAlign w:val="center"/>
            <w:hideMark/>
          </w:tcPr>
          <w:p w14:paraId="3095F86C" w14:textId="77777777" w:rsidR="006D56F1" w:rsidRPr="007001F1" w:rsidRDefault="006D56F1" w:rsidP="00634A35">
            <w:pPr>
              <w:rPr>
                <w:color w:val="000000"/>
              </w:rPr>
            </w:pPr>
            <w:r w:rsidRPr="007001F1">
              <w:rPr>
                <w:color w:val="000000"/>
                <w:sz w:val="22"/>
                <w:szCs w:val="22"/>
              </w:rPr>
              <w:t> </w:t>
            </w:r>
          </w:p>
        </w:tc>
      </w:tr>
      <w:tr w:rsidR="006D56F1" w:rsidRPr="007001F1" w14:paraId="7DD381E4" w14:textId="77777777" w:rsidTr="00C56426">
        <w:trPr>
          <w:trHeight w:val="300"/>
        </w:trPr>
        <w:tc>
          <w:tcPr>
            <w:tcW w:w="3751" w:type="dxa"/>
            <w:gridSpan w:val="2"/>
            <w:shd w:val="clear" w:color="000000" w:fill="FFFFFF"/>
            <w:vAlign w:val="center"/>
            <w:hideMark/>
          </w:tcPr>
          <w:p w14:paraId="2A4821E3"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2C48BEFC" w14:textId="77777777" w:rsidR="006D56F1" w:rsidRPr="007001F1" w:rsidRDefault="006D56F1" w:rsidP="00634A35">
            <w:pPr>
              <w:rPr>
                <w:color w:val="000000"/>
              </w:rPr>
            </w:pPr>
            <w:r w:rsidRPr="007001F1">
              <w:rPr>
                <w:color w:val="000000"/>
                <w:sz w:val="22"/>
                <w:szCs w:val="22"/>
              </w:rPr>
              <w:t> </w:t>
            </w:r>
          </w:p>
        </w:tc>
      </w:tr>
      <w:tr w:rsidR="006D56F1" w:rsidRPr="007001F1" w14:paraId="298A078E" w14:textId="77777777" w:rsidTr="00C56426">
        <w:trPr>
          <w:trHeight w:val="300"/>
        </w:trPr>
        <w:tc>
          <w:tcPr>
            <w:tcW w:w="9087" w:type="dxa"/>
            <w:gridSpan w:val="7"/>
            <w:shd w:val="clear" w:color="auto" w:fill="auto"/>
            <w:noWrap/>
            <w:vAlign w:val="bottom"/>
            <w:hideMark/>
          </w:tcPr>
          <w:p w14:paraId="362AF872" w14:textId="77777777" w:rsidR="006D56F1" w:rsidRPr="007001F1" w:rsidRDefault="006D56F1" w:rsidP="00634A35">
            <w:pPr>
              <w:jc w:val="center"/>
              <w:rPr>
                <w:color w:val="000000"/>
              </w:rPr>
            </w:pPr>
            <w:r w:rsidRPr="007001F1">
              <w:rPr>
                <w:color w:val="000000"/>
                <w:sz w:val="22"/>
                <w:szCs w:val="22"/>
              </w:rPr>
              <w:t> </w:t>
            </w:r>
          </w:p>
        </w:tc>
      </w:tr>
      <w:tr w:rsidR="006D56F1" w:rsidRPr="007001F1" w14:paraId="0F4E68AF" w14:textId="77777777" w:rsidTr="00C56426">
        <w:trPr>
          <w:trHeight w:val="300"/>
        </w:trPr>
        <w:tc>
          <w:tcPr>
            <w:tcW w:w="3751" w:type="dxa"/>
            <w:gridSpan w:val="2"/>
            <w:shd w:val="clear" w:color="000000" w:fill="FFFFFF"/>
            <w:vAlign w:val="center"/>
            <w:hideMark/>
          </w:tcPr>
          <w:p w14:paraId="2F5099C5" w14:textId="77777777"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2"/>
              <w:t>3</w:t>
            </w:r>
            <w:r w:rsidRPr="007001F1">
              <w:rPr>
                <w:b/>
                <w:bCs/>
                <w:sz w:val="22"/>
                <w:szCs w:val="22"/>
              </w:rPr>
              <w:t>:</w:t>
            </w:r>
          </w:p>
        </w:tc>
        <w:tc>
          <w:tcPr>
            <w:tcW w:w="5336" w:type="dxa"/>
            <w:gridSpan w:val="5"/>
            <w:shd w:val="clear" w:color="auto" w:fill="auto"/>
            <w:vAlign w:val="center"/>
            <w:hideMark/>
          </w:tcPr>
          <w:p w14:paraId="4227E379" w14:textId="77777777" w:rsidR="006D56F1" w:rsidRPr="007001F1" w:rsidRDefault="006D56F1" w:rsidP="00634A35">
            <w:pPr>
              <w:rPr>
                <w:color w:val="000000"/>
              </w:rPr>
            </w:pPr>
            <w:r w:rsidRPr="007001F1">
              <w:rPr>
                <w:color w:val="000000"/>
                <w:sz w:val="22"/>
                <w:szCs w:val="22"/>
              </w:rPr>
              <w:t> </w:t>
            </w:r>
          </w:p>
        </w:tc>
      </w:tr>
      <w:tr w:rsidR="006D56F1" w:rsidRPr="007001F1" w14:paraId="5D4A8E36" w14:textId="77777777" w:rsidTr="00C56426">
        <w:trPr>
          <w:trHeight w:val="300"/>
        </w:trPr>
        <w:tc>
          <w:tcPr>
            <w:tcW w:w="3751" w:type="dxa"/>
            <w:gridSpan w:val="2"/>
            <w:shd w:val="clear" w:color="000000" w:fill="FFFFFF"/>
            <w:vAlign w:val="center"/>
            <w:hideMark/>
          </w:tcPr>
          <w:p w14:paraId="4E12BF3D" w14:textId="77777777"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14:paraId="403F73CE" w14:textId="77777777" w:rsidR="006D56F1" w:rsidRPr="007001F1" w:rsidRDefault="006D56F1" w:rsidP="00634A35">
            <w:pPr>
              <w:rPr>
                <w:color w:val="000000"/>
              </w:rPr>
            </w:pPr>
            <w:r w:rsidRPr="007001F1">
              <w:rPr>
                <w:color w:val="000000"/>
                <w:sz w:val="22"/>
                <w:szCs w:val="22"/>
              </w:rPr>
              <w:t> </w:t>
            </w:r>
          </w:p>
        </w:tc>
      </w:tr>
      <w:tr w:rsidR="006D56F1" w:rsidRPr="007001F1" w14:paraId="33CCA951" w14:textId="77777777" w:rsidTr="00C56426">
        <w:trPr>
          <w:trHeight w:val="300"/>
        </w:trPr>
        <w:tc>
          <w:tcPr>
            <w:tcW w:w="3751" w:type="dxa"/>
            <w:gridSpan w:val="2"/>
            <w:shd w:val="clear" w:color="000000" w:fill="FFFFFF"/>
            <w:vAlign w:val="center"/>
            <w:hideMark/>
          </w:tcPr>
          <w:p w14:paraId="103E886F"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4A04C37F" w14:textId="77777777" w:rsidR="006D56F1" w:rsidRPr="007001F1" w:rsidRDefault="006D56F1" w:rsidP="00634A35">
            <w:pPr>
              <w:rPr>
                <w:color w:val="000000"/>
              </w:rPr>
            </w:pPr>
            <w:r w:rsidRPr="007001F1">
              <w:rPr>
                <w:color w:val="000000"/>
                <w:sz w:val="22"/>
                <w:szCs w:val="22"/>
              </w:rPr>
              <w:t> </w:t>
            </w:r>
          </w:p>
        </w:tc>
      </w:tr>
      <w:bookmarkEnd w:id="5978"/>
    </w:tbl>
    <w:p w14:paraId="4D885B85" w14:textId="77777777" w:rsidR="006D56F1" w:rsidRDefault="006D56F1" w:rsidP="00D2171A"/>
    <w:p w14:paraId="032BE805" w14:textId="653ACC24" w:rsidR="00231620" w:rsidDel="00C5578F" w:rsidRDefault="003408E8" w:rsidP="00B97099">
      <w:pPr>
        <w:tabs>
          <w:tab w:val="left" w:pos="8205"/>
        </w:tabs>
        <w:rPr>
          <w:del w:id="6064" w:author="Autor"/>
        </w:rPr>
      </w:pPr>
      <w:del w:id="6065" w:author="Autor">
        <w:r w:rsidDel="00C5578F">
          <w:tab/>
        </w:r>
      </w:del>
    </w:p>
    <w:p w14:paraId="4670AE1B" w14:textId="2EFB2542" w:rsidR="00231620" w:rsidDel="00C5578F" w:rsidRDefault="00231620" w:rsidP="00D2171A">
      <w:pPr>
        <w:rPr>
          <w:del w:id="6066" w:author="Autor"/>
        </w:rPr>
      </w:pPr>
    </w:p>
    <w:p w14:paraId="6BD414AE" w14:textId="73D129CB" w:rsidR="00231620" w:rsidDel="00C5578F" w:rsidRDefault="00231620" w:rsidP="00D2171A">
      <w:pPr>
        <w:rPr>
          <w:del w:id="6067" w:author="Autor"/>
        </w:rPr>
      </w:pPr>
    </w:p>
    <w:p w14:paraId="422A4402" w14:textId="3A3D4243" w:rsidR="00231620" w:rsidDel="00C5578F" w:rsidRDefault="00231620" w:rsidP="00D2171A">
      <w:pPr>
        <w:rPr>
          <w:del w:id="6068" w:author="Autor"/>
        </w:rPr>
      </w:pPr>
    </w:p>
    <w:p w14:paraId="6A7FD0AC" w14:textId="5B23E55F" w:rsidR="00231620" w:rsidDel="00C5578F" w:rsidRDefault="00231620" w:rsidP="00D2171A">
      <w:pPr>
        <w:rPr>
          <w:del w:id="6069" w:author="Autor"/>
        </w:rPr>
      </w:pPr>
    </w:p>
    <w:p w14:paraId="44754F6B" w14:textId="0B234FF9" w:rsidR="00231620" w:rsidDel="00C5578F" w:rsidRDefault="00231620" w:rsidP="00D2171A">
      <w:pPr>
        <w:rPr>
          <w:del w:id="6070" w:author="Autor"/>
        </w:rPr>
      </w:pPr>
    </w:p>
    <w:p w14:paraId="63749C27" w14:textId="64BFAA7E" w:rsidR="00231620" w:rsidDel="00C5578F" w:rsidRDefault="00231620" w:rsidP="00D2171A">
      <w:pPr>
        <w:rPr>
          <w:del w:id="6071" w:author="Autor"/>
        </w:rPr>
      </w:pPr>
    </w:p>
    <w:p w14:paraId="0B976DAC" w14:textId="27FC95F7" w:rsidR="00231620" w:rsidDel="00C5578F" w:rsidRDefault="00231620" w:rsidP="00D2171A">
      <w:pPr>
        <w:rPr>
          <w:del w:id="6072" w:author="Autor"/>
        </w:rPr>
      </w:pPr>
    </w:p>
    <w:p w14:paraId="4B57095E" w14:textId="2011F7AE" w:rsidR="00231620" w:rsidDel="00C5578F" w:rsidRDefault="00231620" w:rsidP="00D2171A">
      <w:pPr>
        <w:rPr>
          <w:del w:id="6073" w:author="Autor"/>
        </w:rPr>
      </w:pPr>
    </w:p>
    <w:p w14:paraId="650F4997" w14:textId="6C57849B" w:rsidR="00231620" w:rsidDel="00C5578F" w:rsidRDefault="00231620" w:rsidP="00D2171A">
      <w:pPr>
        <w:rPr>
          <w:del w:id="6074" w:author="Autor"/>
        </w:rPr>
      </w:pPr>
    </w:p>
    <w:p w14:paraId="16871C05" w14:textId="74872990" w:rsidR="006D70EA" w:rsidDel="00C5578F" w:rsidRDefault="006D70EA" w:rsidP="00D2171A">
      <w:pPr>
        <w:rPr>
          <w:del w:id="6075" w:author="Autor"/>
        </w:rPr>
      </w:pPr>
    </w:p>
    <w:p w14:paraId="584AB073" w14:textId="005271E0" w:rsidR="00A32D2D" w:rsidDel="00C5578F" w:rsidRDefault="00A32D2D" w:rsidP="00BE5592">
      <w:pPr>
        <w:spacing w:after="160" w:line="259" w:lineRule="auto"/>
        <w:rPr>
          <w:del w:id="6076" w:author="Autor"/>
        </w:rPr>
      </w:pPr>
    </w:p>
    <w:p w14:paraId="4460144D" w14:textId="75E75BE3" w:rsidR="00BE5592" w:rsidDel="00C5578F" w:rsidRDefault="00BE5592" w:rsidP="00BE5592">
      <w:pPr>
        <w:spacing w:after="160" w:line="259" w:lineRule="auto"/>
        <w:rPr>
          <w:del w:id="6077" w:author="Autor"/>
        </w:rPr>
      </w:pPr>
    </w:p>
    <w:p w14:paraId="34F7B6B9" w14:textId="47BD188A" w:rsidR="00BE5592" w:rsidDel="00C5578F" w:rsidRDefault="00BE5592" w:rsidP="00BE5592">
      <w:pPr>
        <w:spacing w:after="160" w:line="259" w:lineRule="auto"/>
        <w:rPr>
          <w:del w:id="6078" w:author="Autor"/>
        </w:rPr>
      </w:pPr>
    </w:p>
    <w:p w14:paraId="1E29AE80" w14:textId="3C633EC6" w:rsidR="00BE5592" w:rsidDel="00C5578F" w:rsidRDefault="00BE5592" w:rsidP="00BE5592">
      <w:pPr>
        <w:spacing w:after="160" w:line="259" w:lineRule="auto"/>
        <w:rPr>
          <w:del w:id="6079" w:author="Autor"/>
        </w:rPr>
      </w:pPr>
    </w:p>
    <w:p w14:paraId="40182F6E" w14:textId="466C0733" w:rsidR="00BE5592" w:rsidDel="00C5578F" w:rsidRDefault="00BE5592" w:rsidP="00BE5592">
      <w:pPr>
        <w:spacing w:after="160" w:line="259" w:lineRule="auto"/>
        <w:rPr>
          <w:del w:id="6080" w:author="Autor"/>
        </w:rPr>
      </w:pPr>
    </w:p>
    <w:p w14:paraId="7AE05B03" w14:textId="395CFE21" w:rsidR="00BE5592" w:rsidDel="00C5578F" w:rsidRDefault="00BE5592" w:rsidP="00BE5592">
      <w:pPr>
        <w:spacing w:after="160" w:line="259" w:lineRule="auto"/>
        <w:rPr>
          <w:del w:id="6081" w:author="Autor"/>
        </w:rPr>
      </w:pPr>
    </w:p>
    <w:p w14:paraId="0C1069F2" w14:textId="4F082718" w:rsidR="00C5578F" w:rsidRDefault="00C5578F">
      <w:pPr>
        <w:spacing w:after="160" w:line="259" w:lineRule="auto"/>
        <w:rPr>
          <w:ins w:id="6082" w:author="Autor"/>
        </w:rPr>
      </w:pPr>
      <w:ins w:id="6083" w:author="Autor">
        <w:r>
          <w:br w:type="page"/>
        </w:r>
      </w:ins>
    </w:p>
    <w:p w14:paraId="06D0B131" w14:textId="5E1FA049" w:rsidR="00231620" w:rsidDel="00C5578F" w:rsidRDefault="00231620" w:rsidP="00D2171A">
      <w:pPr>
        <w:rPr>
          <w:del w:id="6084"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2C928A0A" w14:textId="77777777" w:rsidTr="00872A12">
        <w:trPr>
          <w:trHeight w:val="645"/>
        </w:trPr>
        <w:tc>
          <w:tcPr>
            <w:tcW w:w="9087" w:type="dxa"/>
            <w:gridSpan w:val="7"/>
            <w:shd w:val="clear" w:color="000000" w:fill="60497A"/>
            <w:vAlign w:val="center"/>
            <w:hideMark/>
          </w:tcPr>
          <w:p w14:paraId="6CBD1319" w14:textId="77777777" w:rsidR="004D4533" w:rsidRPr="007001F1" w:rsidRDefault="004D4533" w:rsidP="00872A12">
            <w:pPr>
              <w:jc w:val="center"/>
              <w:rPr>
                <w:b/>
                <w:bCs/>
                <w:color w:val="FFFFFF"/>
              </w:rPr>
            </w:pPr>
            <w:bookmarkStart w:id="6085"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del w:id="6086" w:author="Autor">
              <w:r w:rsidDel="00872A12">
                <w:rPr>
                  <w:b/>
                  <w:bCs/>
                  <w:color w:val="FFFFFF"/>
                </w:rPr>
                <w:delText xml:space="preserve">-zákazka nad </w:delText>
              </w:r>
              <w:r w:rsidR="00901DE9" w:rsidRPr="00FE3D48" w:rsidDel="00872A12">
                <w:rPr>
                  <w:b/>
                  <w:bCs/>
                  <w:color w:val="FFFFFF"/>
                </w:rPr>
                <w:delText>10</w:delText>
              </w:r>
              <w:r w:rsidRPr="00FE3D48" w:rsidDel="00872A12">
                <w:rPr>
                  <w:b/>
                  <w:bCs/>
                  <w:color w:val="FFFFFF"/>
                </w:rPr>
                <w:delText>0</w:delText>
              </w:r>
              <w:r w:rsidDel="00872A12">
                <w:rPr>
                  <w:b/>
                  <w:bCs/>
                  <w:color w:val="FFFFFF"/>
                </w:rPr>
                <w:delText xml:space="preserve"> </w:delText>
              </w:r>
              <w:r w:rsidR="00752989" w:rsidDel="00872A12">
                <w:rPr>
                  <w:b/>
                  <w:bCs/>
                  <w:color w:val="FFFFFF"/>
                </w:rPr>
                <w:delText>000</w:delText>
              </w:r>
              <w:r w:rsidDel="00872A12">
                <w:rPr>
                  <w:b/>
                  <w:bCs/>
                  <w:color w:val="FFFFFF"/>
                </w:rPr>
                <w:delText xml:space="preserve"> EUR</w:delText>
              </w:r>
            </w:del>
            <w:r w:rsidRPr="007001F1">
              <w:rPr>
                <w:b/>
                <w:bCs/>
                <w:color w:val="FFFFFF"/>
              </w:rPr>
              <w:t xml:space="preserve">- </w:t>
            </w:r>
            <w:r>
              <w:rPr>
                <w:b/>
                <w:bCs/>
                <w:color w:val="FFFFFF"/>
              </w:rPr>
              <w:t>druhá ex ante kontrola</w:t>
            </w:r>
          </w:p>
        </w:tc>
      </w:tr>
      <w:tr w:rsidR="004D4533" w:rsidRPr="007001F1" w14:paraId="3187D027" w14:textId="77777777" w:rsidTr="00872A12">
        <w:trPr>
          <w:trHeight w:val="330"/>
        </w:trPr>
        <w:tc>
          <w:tcPr>
            <w:tcW w:w="9087" w:type="dxa"/>
            <w:gridSpan w:val="7"/>
            <w:shd w:val="clear" w:color="auto" w:fill="auto"/>
            <w:vAlign w:val="center"/>
            <w:hideMark/>
          </w:tcPr>
          <w:p w14:paraId="0CC6611A" w14:textId="6134398A"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084A999" w14:textId="77777777" w:rsidTr="00872A12">
        <w:trPr>
          <w:trHeight w:val="300"/>
        </w:trPr>
        <w:tc>
          <w:tcPr>
            <w:tcW w:w="3751" w:type="dxa"/>
            <w:gridSpan w:val="2"/>
            <w:shd w:val="clear" w:color="auto" w:fill="auto"/>
            <w:vAlign w:val="center"/>
            <w:hideMark/>
          </w:tcPr>
          <w:p w14:paraId="42493A5D"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0E50E598" w14:textId="77777777" w:rsidR="004D4533" w:rsidRPr="007001F1" w:rsidRDefault="004D4533" w:rsidP="00634A35">
            <w:pPr>
              <w:rPr>
                <w:color w:val="000000"/>
              </w:rPr>
            </w:pPr>
            <w:r w:rsidRPr="007001F1">
              <w:rPr>
                <w:color w:val="000000"/>
                <w:sz w:val="22"/>
                <w:szCs w:val="22"/>
              </w:rPr>
              <w:t> </w:t>
            </w:r>
          </w:p>
        </w:tc>
      </w:tr>
      <w:tr w:rsidR="004D4533" w:rsidRPr="007001F1" w14:paraId="0E44E067" w14:textId="77777777" w:rsidTr="00872A12">
        <w:trPr>
          <w:trHeight w:val="660"/>
        </w:trPr>
        <w:tc>
          <w:tcPr>
            <w:tcW w:w="3751" w:type="dxa"/>
            <w:gridSpan w:val="2"/>
            <w:shd w:val="clear" w:color="auto" w:fill="auto"/>
            <w:vAlign w:val="center"/>
            <w:hideMark/>
          </w:tcPr>
          <w:p w14:paraId="0C6B20F6"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04DC30B2" w14:textId="77777777" w:rsidR="004D4533" w:rsidRPr="007001F1" w:rsidRDefault="004D4533" w:rsidP="00634A35">
            <w:pPr>
              <w:rPr>
                <w:color w:val="000000"/>
              </w:rPr>
            </w:pPr>
            <w:r w:rsidRPr="007001F1">
              <w:rPr>
                <w:color w:val="000000"/>
                <w:sz w:val="22"/>
                <w:szCs w:val="22"/>
              </w:rPr>
              <w:t> </w:t>
            </w:r>
          </w:p>
        </w:tc>
      </w:tr>
      <w:tr w:rsidR="004D4533" w:rsidRPr="007001F1" w14:paraId="50124F6A" w14:textId="77777777" w:rsidTr="00872A12">
        <w:trPr>
          <w:trHeight w:val="330"/>
        </w:trPr>
        <w:tc>
          <w:tcPr>
            <w:tcW w:w="9087" w:type="dxa"/>
            <w:gridSpan w:val="7"/>
            <w:shd w:val="clear" w:color="auto" w:fill="auto"/>
            <w:vAlign w:val="center"/>
            <w:hideMark/>
          </w:tcPr>
          <w:p w14:paraId="03618AB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1711CD09" w14:textId="77777777" w:rsidTr="00872A12">
        <w:trPr>
          <w:trHeight w:val="330"/>
        </w:trPr>
        <w:tc>
          <w:tcPr>
            <w:tcW w:w="3751" w:type="dxa"/>
            <w:gridSpan w:val="2"/>
            <w:shd w:val="clear" w:color="auto" w:fill="auto"/>
            <w:vAlign w:val="center"/>
            <w:hideMark/>
          </w:tcPr>
          <w:p w14:paraId="697D684D"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0B17472A" w14:textId="77777777" w:rsidR="004D4533" w:rsidRPr="007001F1" w:rsidRDefault="004D4533" w:rsidP="00634A35">
            <w:pPr>
              <w:rPr>
                <w:color w:val="000000"/>
              </w:rPr>
            </w:pPr>
            <w:r w:rsidRPr="007001F1">
              <w:rPr>
                <w:color w:val="000000"/>
                <w:sz w:val="22"/>
                <w:szCs w:val="22"/>
              </w:rPr>
              <w:t> </w:t>
            </w:r>
          </w:p>
        </w:tc>
      </w:tr>
      <w:tr w:rsidR="004D4533" w:rsidRPr="007001F1" w14:paraId="5632D531" w14:textId="77777777" w:rsidTr="00872A12">
        <w:trPr>
          <w:trHeight w:val="300"/>
        </w:trPr>
        <w:tc>
          <w:tcPr>
            <w:tcW w:w="3751" w:type="dxa"/>
            <w:gridSpan w:val="2"/>
            <w:shd w:val="clear" w:color="auto" w:fill="auto"/>
            <w:vAlign w:val="center"/>
            <w:hideMark/>
          </w:tcPr>
          <w:p w14:paraId="20F37D48"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3819F0AC" w14:textId="77777777" w:rsidR="004D4533" w:rsidRPr="007001F1" w:rsidRDefault="004D4533" w:rsidP="00634A35">
            <w:pPr>
              <w:rPr>
                <w:color w:val="000000"/>
              </w:rPr>
            </w:pPr>
            <w:r w:rsidRPr="007001F1">
              <w:rPr>
                <w:color w:val="000000"/>
                <w:sz w:val="22"/>
                <w:szCs w:val="22"/>
              </w:rPr>
              <w:t> </w:t>
            </w:r>
          </w:p>
        </w:tc>
      </w:tr>
      <w:tr w:rsidR="004D4533" w:rsidRPr="007001F1" w14:paraId="26B5828E" w14:textId="77777777" w:rsidTr="00872A12">
        <w:trPr>
          <w:trHeight w:val="300"/>
        </w:trPr>
        <w:tc>
          <w:tcPr>
            <w:tcW w:w="3751" w:type="dxa"/>
            <w:gridSpan w:val="2"/>
            <w:shd w:val="clear" w:color="auto" w:fill="auto"/>
            <w:vAlign w:val="center"/>
            <w:hideMark/>
          </w:tcPr>
          <w:p w14:paraId="7729A96A"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145547F0" w14:textId="77777777" w:rsidR="004D4533" w:rsidRPr="007001F1" w:rsidRDefault="004D4533" w:rsidP="00634A35">
            <w:pPr>
              <w:rPr>
                <w:color w:val="000000"/>
              </w:rPr>
            </w:pPr>
            <w:r w:rsidRPr="007001F1">
              <w:rPr>
                <w:color w:val="000000"/>
                <w:sz w:val="22"/>
                <w:szCs w:val="22"/>
              </w:rPr>
              <w:t> </w:t>
            </w:r>
          </w:p>
        </w:tc>
      </w:tr>
      <w:tr w:rsidR="004D4533" w:rsidRPr="007001F1" w14:paraId="06093ACD" w14:textId="77777777" w:rsidTr="00872A12">
        <w:trPr>
          <w:trHeight w:val="300"/>
        </w:trPr>
        <w:tc>
          <w:tcPr>
            <w:tcW w:w="3751" w:type="dxa"/>
            <w:gridSpan w:val="2"/>
            <w:shd w:val="clear" w:color="auto" w:fill="auto"/>
            <w:vAlign w:val="center"/>
            <w:hideMark/>
          </w:tcPr>
          <w:p w14:paraId="1C5E3630" w14:textId="77777777"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6551968B" w14:textId="77777777" w:rsidR="004D4533" w:rsidRPr="007001F1" w:rsidRDefault="004D4533" w:rsidP="00634A35">
            <w:pPr>
              <w:rPr>
                <w:color w:val="000000"/>
              </w:rPr>
            </w:pPr>
            <w:r w:rsidRPr="007001F1">
              <w:rPr>
                <w:color w:val="000000"/>
                <w:sz w:val="22"/>
                <w:szCs w:val="22"/>
              </w:rPr>
              <w:t> </w:t>
            </w:r>
          </w:p>
        </w:tc>
      </w:tr>
      <w:tr w:rsidR="004D4533" w:rsidRPr="007001F1" w14:paraId="3E03AF4C" w14:textId="77777777" w:rsidTr="00872A12">
        <w:trPr>
          <w:trHeight w:val="330"/>
        </w:trPr>
        <w:tc>
          <w:tcPr>
            <w:tcW w:w="9087" w:type="dxa"/>
            <w:gridSpan w:val="7"/>
            <w:shd w:val="clear" w:color="auto" w:fill="auto"/>
            <w:vAlign w:val="center"/>
            <w:hideMark/>
          </w:tcPr>
          <w:p w14:paraId="2B2177F5"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Del="00872A12" w14:paraId="3DF59991" w14:textId="77777777" w:rsidTr="00872A12">
        <w:trPr>
          <w:trHeight w:val="300"/>
          <w:del w:id="6087" w:author="Autor"/>
        </w:trPr>
        <w:tc>
          <w:tcPr>
            <w:tcW w:w="3751" w:type="dxa"/>
            <w:gridSpan w:val="2"/>
            <w:shd w:val="clear" w:color="auto" w:fill="auto"/>
            <w:vAlign w:val="center"/>
            <w:hideMark/>
          </w:tcPr>
          <w:p w14:paraId="2E68C06A" w14:textId="77777777" w:rsidR="004D4533" w:rsidRPr="007001F1" w:rsidDel="00872A12" w:rsidRDefault="004D4533" w:rsidP="00634A35">
            <w:pPr>
              <w:rPr>
                <w:del w:id="6088" w:author="Autor"/>
                <w:color w:val="000000"/>
              </w:rPr>
            </w:pPr>
            <w:del w:id="6089" w:author="Autor">
              <w:r w:rsidRPr="007001F1" w:rsidDel="00872A12">
                <w:rPr>
                  <w:color w:val="000000"/>
                  <w:sz w:val="22"/>
                  <w:szCs w:val="22"/>
                </w:rPr>
                <w:delText xml:space="preserve">Druh zákazky </w:delText>
              </w:r>
              <w:r w:rsidDel="00872A12">
                <w:rPr>
                  <w:color w:val="000000"/>
                  <w:sz w:val="22"/>
                  <w:szCs w:val="22"/>
                </w:rPr>
                <w:delText>podľa výslednej sumy zákazky</w:delText>
              </w:r>
            </w:del>
          </w:p>
        </w:tc>
        <w:tc>
          <w:tcPr>
            <w:tcW w:w="5336" w:type="dxa"/>
            <w:gridSpan w:val="5"/>
            <w:shd w:val="clear" w:color="auto" w:fill="auto"/>
            <w:vAlign w:val="center"/>
            <w:hideMark/>
          </w:tcPr>
          <w:p w14:paraId="03AA7921" w14:textId="77777777" w:rsidR="004D4533" w:rsidRPr="00BC461E" w:rsidDel="00872A12" w:rsidRDefault="004D4533" w:rsidP="00634A35">
            <w:pPr>
              <w:rPr>
                <w:del w:id="6090" w:author="Autor"/>
                <w:color w:val="000000"/>
              </w:rPr>
            </w:pPr>
            <w:del w:id="6091" w:author="Autor">
              <w:r w:rsidRPr="00BC461E" w:rsidDel="00872A12">
                <w:rPr>
                  <w:color w:val="000000"/>
                  <w:sz w:val="22"/>
                  <w:szCs w:val="22"/>
                </w:rPr>
                <w:delText xml:space="preserve">Zákazka nad </w:delText>
              </w:r>
              <w:r w:rsidR="00901DE9" w:rsidRPr="0098254D" w:rsidDel="00872A12">
                <w:rPr>
                  <w:color w:val="000000"/>
                  <w:sz w:val="22"/>
                  <w:szCs w:val="22"/>
                </w:rPr>
                <w:delText>10</w:delText>
              </w:r>
              <w:r w:rsidRPr="0098254D" w:rsidDel="00872A12">
                <w:rPr>
                  <w:color w:val="000000"/>
                  <w:sz w:val="22"/>
                  <w:szCs w:val="22"/>
                </w:rPr>
                <w:delText xml:space="preserve">0 000 EUR </w:delText>
              </w:r>
              <w:r w:rsidR="00F56F0D" w:rsidDel="00872A12">
                <w:rPr>
                  <w:color w:val="000000"/>
                  <w:sz w:val="22"/>
                  <w:szCs w:val="22"/>
                </w:rPr>
                <w:delText>bez</w:delText>
              </w:r>
              <w:r w:rsidRPr="0098254D" w:rsidDel="00872A12">
                <w:rPr>
                  <w:color w:val="000000"/>
                  <w:sz w:val="22"/>
                  <w:szCs w:val="22"/>
                </w:rPr>
                <w:delText xml:space="preserve"> D</w:delText>
              </w:r>
              <w:r w:rsidRPr="00BC461E" w:rsidDel="00872A12">
                <w:rPr>
                  <w:color w:val="000000"/>
                  <w:sz w:val="22"/>
                  <w:szCs w:val="22"/>
                </w:rPr>
                <w:delText>PH</w:delText>
              </w:r>
            </w:del>
          </w:p>
        </w:tc>
      </w:tr>
      <w:tr w:rsidR="004D4533" w:rsidRPr="007001F1" w14:paraId="2927757E" w14:textId="77777777" w:rsidTr="00872A12">
        <w:trPr>
          <w:trHeight w:val="300"/>
        </w:trPr>
        <w:tc>
          <w:tcPr>
            <w:tcW w:w="3751" w:type="dxa"/>
            <w:gridSpan w:val="2"/>
            <w:shd w:val="clear" w:color="auto" w:fill="auto"/>
            <w:vAlign w:val="center"/>
            <w:hideMark/>
          </w:tcPr>
          <w:p w14:paraId="12111A75"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3530B89F" w14:textId="77777777"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14:paraId="1529CC04" w14:textId="77777777" w:rsidTr="00872A12">
        <w:trPr>
          <w:trHeight w:val="300"/>
        </w:trPr>
        <w:tc>
          <w:tcPr>
            <w:tcW w:w="3751" w:type="dxa"/>
            <w:gridSpan w:val="2"/>
            <w:shd w:val="clear" w:color="auto" w:fill="auto"/>
            <w:vAlign w:val="center"/>
            <w:hideMark/>
          </w:tcPr>
          <w:p w14:paraId="69D3326C"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642364B" w14:textId="77777777" w:rsidR="004D4533" w:rsidRPr="007001F1" w:rsidRDefault="004D4533" w:rsidP="00634A35">
            <w:pPr>
              <w:rPr>
                <w:color w:val="000000"/>
              </w:rPr>
            </w:pPr>
          </w:p>
        </w:tc>
      </w:tr>
      <w:tr w:rsidR="004D4533" w:rsidRPr="007001F1" w14:paraId="0FD0D328" w14:textId="77777777" w:rsidTr="00872A12">
        <w:trPr>
          <w:trHeight w:val="300"/>
        </w:trPr>
        <w:tc>
          <w:tcPr>
            <w:tcW w:w="3751" w:type="dxa"/>
            <w:gridSpan w:val="2"/>
            <w:shd w:val="clear" w:color="auto" w:fill="auto"/>
            <w:vAlign w:val="center"/>
          </w:tcPr>
          <w:p w14:paraId="7F847716"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17D98BB1" w14:textId="77777777" w:rsidR="004D4533" w:rsidRPr="007001F1" w:rsidRDefault="004D4533" w:rsidP="00634A35">
            <w:pPr>
              <w:rPr>
                <w:color w:val="000000"/>
              </w:rPr>
            </w:pPr>
          </w:p>
        </w:tc>
      </w:tr>
      <w:tr w:rsidR="004D4533" w:rsidRPr="007001F1" w14:paraId="5E8F96DC" w14:textId="77777777" w:rsidTr="00872A12">
        <w:trPr>
          <w:trHeight w:val="300"/>
        </w:trPr>
        <w:tc>
          <w:tcPr>
            <w:tcW w:w="3751" w:type="dxa"/>
            <w:gridSpan w:val="2"/>
            <w:shd w:val="clear" w:color="auto" w:fill="auto"/>
            <w:vAlign w:val="center"/>
            <w:hideMark/>
          </w:tcPr>
          <w:p w14:paraId="59414E71"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396B25A2" w14:textId="77777777"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14:paraId="1D41FA0D" w14:textId="77777777" w:rsidTr="00872A12">
        <w:trPr>
          <w:trHeight w:val="300"/>
        </w:trPr>
        <w:tc>
          <w:tcPr>
            <w:tcW w:w="3751" w:type="dxa"/>
            <w:gridSpan w:val="2"/>
            <w:shd w:val="clear" w:color="auto" w:fill="auto"/>
            <w:vAlign w:val="center"/>
            <w:hideMark/>
          </w:tcPr>
          <w:p w14:paraId="459B5C0D"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7427284D" w14:textId="77777777" w:rsidR="004D4533" w:rsidRPr="007001F1" w:rsidRDefault="004D4533" w:rsidP="00634A35">
            <w:pPr>
              <w:rPr>
                <w:color w:val="000000"/>
              </w:rPr>
            </w:pPr>
            <w:r w:rsidRPr="007001F1">
              <w:rPr>
                <w:color w:val="000000"/>
                <w:sz w:val="22"/>
                <w:szCs w:val="22"/>
              </w:rPr>
              <w:t> </w:t>
            </w:r>
          </w:p>
        </w:tc>
      </w:tr>
      <w:tr w:rsidR="004D4533" w:rsidRPr="007001F1" w14:paraId="660B4714" w14:textId="77777777" w:rsidTr="00872A12">
        <w:trPr>
          <w:trHeight w:val="300"/>
        </w:trPr>
        <w:tc>
          <w:tcPr>
            <w:tcW w:w="3751" w:type="dxa"/>
            <w:gridSpan w:val="2"/>
            <w:shd w:val="clear" w:color="auto" w:fill="auto"/>
            <w:vAlign w:val="center"/>
            <w:hideMark/>
          </w:tcPr>
          <w:p w14:paraId="072283BE"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5224BA48" w14:textId="77777777" w:rsidR="004D4533" w:rsidRPr="007001F1" w:rsidRDefault="004D4533" w:rsidP="00634A35">
            <w:pPr>
              <w:rPr>
                <w:color w:val="000000"/>
              </w:rPr>
            </w:pPr>
            <w:r w:rsidRPr="007001F1">
              <w:rPr>
                <w:color w:val="000000"/>
                <w:sz w:val="22"/>
                <w:szCs w:val="22"/>
              </w:rPr>
              <w:t> </w:t>
            </w:r>
          </w:p>
        </w:tc>
      </w:tr>
      <w:tr w:rsidR="004D4533" w:rsidRPr="007001F1" w14:paraId="7BB8EFCF" w14:textId="77777777" w:rsidTr="00872A12">
        <w:trPr>
          <w:trHeight w:val="300"/>
        </w:trPr>
        <w:tc>
          <w:tcPr>
            <w:tcW w:w="3751" w:type="dxa"/>
            <w:gridSpan w:val="2"/>
            <w:shd w:val="clear" w:color="auto" w:fill="auto"/>
            <w:vAlign w:val="center"/>
            <w:hideMark/>
          </w:tcPr>
          <w:p w14:paraId="59B2ABD2"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6768429" w14:textId="77777777" w:rsidR="004D4533" w:rsidRPr="007001F1" w:rsidRDefault="004D4533" w:rsidP="00634A35">
            <w:pPr>
              <w:rPr>
                <w:color w:val="000000"/>
              </w:rPr>
            </w:pPr>
            <w:r w:rsidRPr="007001F1">
              <w:rPr>
                <w:color w:val="000000"/>
                <w:sz w:val="22"/>
                <w:szCs w:val="22"/>
              </w:rPr>
              <w:t> </w:t>
            </w:r>
          </w:p>
        </w:tc>
      </w:tr>
      <w:tr w:rsidR="004D4533" w:rsidRPr="007001F1" w14:paraId="1EC3813D" w14:textId="77777777" w:rsidTr="00872A12">
        <w:trPr>
          <w:trHeight w:val="300"/>
        </w:trPr>
        <w:tc>
          <w:tcPr>
            <w:tcW w:w="3751" w:type="dxa"/>
            <w:gridSpan w:val="2"/>
            <w:shd w:val="clear" w:color="auto" w:fill="auto"/>
            <w:vAlign w:val="center"/>
            <w:hideMark/>
          </w:tcPr>
          <w:p w14:paraId="00D4CD04"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7EC9CCD2" w14:textId="77777777" w:rsidR="004D4533" w:rsidRPr="007001F1" w:rsidRDefault="004D4533" w:rsidP="00634A35">
            <w:pPr>
              <w:rPr>
                <w:color w:val="000000"/>
              </w:rPr>
            </w:pPr>
          </w:p>
        </w:tc>
      </w:tr>
      <w:tr w:rsidR="004D4533" w:rsidRPr="007001F1" w14:paraId="0E9AC11E" w14:textId="77777777" w:rsidTr="00872A12">
        <w:trPr>
          <w:trHeight w:val="300"/>
        </w:trPr>
        <w:tc>
          <w:tcPr>
            <w:tcW w:w="3751" w:type="dxa"/>
            <w:gridSpan w:val="2"/>
            <w:shd w:val="clear" w:color="auto" w:fill="auto"/>
            <w:vAlign w:val="center"/>
            <w:hideMark/>
          </w:tcPr>
          <w:p w14:paraId="4D41C438"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F1187FC" w14:textId="77777777" w:rsidR="004D4533" w:rsidRPr="007001F1" w:rsidRDefault="004D4533" w:rsidP="00634A35">
            <w:pPr>
              <w:rPr>
                <w:color w:val="000000"/>
              </w:rPr>
            </w:pPr>
            <w:r w:rsidRPr="007001F1">
              <w:rPr>
                <w:color w:val="000000"/>
                <w:sz w:val="22"/>
                <w:szCs w:val="22"/>
              </w:rPr>
              <w:t> </w:t>
            </w:r>
          </w:p>
        </w:tc>
      </w:tr>
      <w:tr w:rsidR="004D4533" w:rsidRPr="007001F1" w14:paraId="0EFEAA57" w14:textId="77777777" w:rsidTr="00872A12">
        <w:trPr>
          <w:trHeight w:val="300"/>
        </w:trPr>
        <w:tc>
          <w:tcPr>
            <w:tcW w:w="3751" w:type="dxa"/>
            <w:gridSpan w:val="2"/>
            <w:shd w:val="clear" w:color="auto" w:fill="auto"/>
            <w:vAlign w:val="center"/>
            <w:hideMark/>
          </w:tcPr>
          <w:p w14:paraId="61EF450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33383965" w14:textId="77777777" w:rsidR="004D4533" w:rsidRPr="007001F1" w:rsidRDefault="004D4533" w:rsidP="00634A35">
            <w:pPr>
              <w:rPr>
                <w:color w:val="000000"/>
              </w:rPr>
            </w:pPr>
            <w:r w:rsidRPr="007001F1">
              <w:rPr>
                <w:color w:val="000000"/>
                <w:sz w:val="22"/>
                <w:szCs w:val="22"/>
              </w:rPr>
              <w:t> </w:t>
            </w:r>
          </w:p>
        </w:tc>
      </w:tr>
      <w:tr w:rsidR="004D4533" w:rsidRPr="007001F1" w14:paraId="1252DFCB" w14:textId="77777777" w:rsidTr="00872A12">
        <w:trPr>
          <w:trHeight w:val="300"/>
        </w:trPr>
        <w:tc>
          <w:tcPr>
            <w:tcW w:w="3751" w:type="dxa"/>
            <w:gridSpan w:val="2"/>
            <w:shd w:val="clear" w:color="auto" w:fill="auto"/>
            <w:vAlign w:val="center"/>
            <w:hideMark/>
          </w:tcPr>
          <w:p w14:paraId="5AD98C7E"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66EFA326" w14:textId="77777777" w:rsidR="004D4533" w:rsidRPr="007001F1" w:rsidRDefault="004D4533" w:rsidP="00634A35">
            <w:pPr>
              <w:rPr>
                <w:color w:val="000000"/>
              </w:rPr>
            </w:pPr>
            <w:r w:rsidRPr="007001F1">
              <w:rPr>
                <w:color w:val="000000"/>
                <w:sz w:val="22"/>
                <w:szCs w:val="22"/>
              </w:rPr>
              <w:t> </w:t>
            </w:r>
          </w:p>
        </w:tc>
      </w:tr>
      <w:tr w:rsidR="004D4533" w:rsidRPr="007001F1" w14:paraId="06D0CFB4" w14:textId="77777777" w:rsidTr="00872A12">
        <w:trPr>
          <w:trHeight w:val="300"/>
        </w:trPr>
        <w:tc>
          <w:tcPr>
            <w:tcW w:w="3751" w:type="dxa"/>
            <w:gridSpan w:val="2"/>
            <w:shd w:val="clear" w:color="auto" w:fill="auto"/>
            <w:vAlign w:val="center"/>
            <w:hideMark/>
          </w:tcPr>
          <w:p w14:paraId="1060334F"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559D18E4" w14:textId="77777777" w:rsidR="004D4533" w:rsidRPr="007001F1" w:rsidRDefault="004D4533" w:rsidP="00634A35">
            <w:pPr>
              <w:rPr>
                <w:color w:val="000000"/>
              </w:rPr>
            </w:pPr>
            <w:r w:rsidRPr="007001F1">
              <w:rPr>
                <w:color w:val="000000"/>
                <w:sz w:val="22"/>
                <w:szCs w:val="22"/>
              </w:rPr>
              <w:t> </w:t>
            </w:r>
          </w:p>
        </w:tc>
      </w:tr>
      <w:tr w:rsidR="004D4533" w:rsidRPr="007001F1" w14:paraId="564F1671" w14:textId="77777777" w:rsidTr="00872A12">
        <w:trPr>
          <w:trHeight w:val="300"/>
        </w:trPr>
        <w:tc>
          <w:tcPr>
            <w:tcW w:w="3751" w:type="dxa"/>
            <w:gridSpan w:val="2"/>
            <w:shd w:val="clear" w:color="auto" w:fill="auto"/>
            <w:vAlign w:val="center"/>
            <w:hideMark/>
          </w:tcPr>
          <w:p w14:paraId="13BCDCF2" w14:textId="77777777"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4F74FE5D" w14:textId="77777777" w:rsidR="004D4533" w:rsidRPr="007001F1" w:rsidRDefault="004D4533" w:rsidP="00634A35">
            <w:pPr>
              <w:rPr>
                <w:color w:val="000000"/>
              </w:rPr>
            </w:pPr>
            <w:r w:rsidRPr="007001F1">
              <w:rPr>
                <w:color w:val="000000"/>
                <w:sz w:val="22"/>
                <w:szCs w:val="22"/>
              </w:rPr>
              <w:t> </w:t>
            </w:r>
          </w:p>
        </w:tc>
      </w:tr>
      <w:tr w:rsidR="004D4533" w:rsidRPr="007001F1" w14:paraId="761D9DBC" w14:textId="77777777" w:rsidTr="00872A12">
        <w:trPr>
          <w:trHeight w:val="315"/>
        </w:trPr>
        <w:tc>
          <w:tcPr>
            <w:tcW w:w="774" w:type="dxa"/>
            <w:shd w:val="clear" w:color="000000" w:fill="60497A"/>
            <w:vAlign w:val="center"/>
            <w:hideMark/>
          </w:tcPr>
          <w:p w14:paraId="331CD308"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73D8958C"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6EE0C2D"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55FEFB"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4F23947C"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0446D2"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45765651" w14:textId="77777777" w:rsidTr="00872A12">
        <w:trPr>
          <w:trHeight w:val="858"/>
        </w:trPr>
        <w:tc>
          <w:tcPr>
            <w:tcW w:w="774" w:type="dxa"/>
            <w:shd w:val="clear" w:color="auto" w:fill="auto"/>
            <w:noWrap/>
            <w:vAlign w:val="center"/>
          </w:tcPr>
          <w:p w14:paraId="69391F05" w14:textId="77777777"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14:paraId="4F67E80B" w14:textId="77777777"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14:paraId="603DD70B" w14:textId="77777777" w:rsidR="004D4533" w:rsidRPr="00BC461E" w:rsidRDefault="004D4533" w:rsidP="00634A35">
            <w:pPr>
              <w:jc w:val="center"/>
              <w:rPr>
                <w:color w:val="000000"/>
              </w:rPr>
            </w:pPr>
          </w:p>
        </w:tc>
        <w:tc>
          <w:tcPr>
            <w:tcW w:w="567" w:type="dxa"/>
            <w:shd w:val="clear" w:color="auto" w:fill="auto"/>
            <w:vAlign w:val="center"/>
          </w:tcPr>
          <w:p w14:paraId="3F6FB429" w14:textId="77777777" w:rsidR="004D4533" w:rsidRPr="00BC461E" w:rsidRDefault="004D4533" w:rsidP="00634A35">
            <w:pPr>
              <w:jc w:val="center"/>
              <w:rPr>
                <w:color w:val="000000"/>
              </w:rPr>
            </w:pPr>
          </w:p>
        </w:tc>
        <w:tc>
          <w:tcPr>
            <w:tcW w:w="776" w:type="dxa"/>
            <w:shd w:val="clear" w:color="auto" w:fill="auto"/>
            <w:vAlign w:val="center"/>
          </w:tcPr>
          <w:p w14:paraId="3B5F69B4" w14:textId="77777777" w:rsidR="004D4533" w:rsidRPr="00BC461E" w:rsidRDefault="004D4533" w:rsidP="00634A35">
            <w:pPr>
              <w:jc w:val="center"/>
              <w:rPr>
                <w:color w:val="000000"/>
              </w:rPr>
            </w:pPr>
          </w:p>
        </w:tc>
        <w:tc>
          <w:tcPr>
            <w:tcW w:w="1775" w:type="dxa"/>
            <w:shd w:val="clear" w:color="auto" w:fill="auto"/>
            <w:vAlign w:val="center"/>
          </w:tcPr>
          <w:p w14:paraId="5666EBF1" w14:textId="77777777" w:rsidR="004D4533" w:rsidRPr="00BC461E" w:rsidRDefault="004D4533" w:rsidP="00634A35">
            <w:pPr>
              <w:jc w:val="center"/>
              <w:rPr>
                <w:color w:val="000000"/>
              </w:rPr>
            </w:pPr>
          </w:p>
        </w:tc>
      </w:tr>
      <w:tr w:rsidR="004D4533" w:rsidRPr="007001F1" w14:paraId="7C3E72AF" w14:textId="77777777" w:rsidTr="00872A12">
        <w:trPr>
          <w:trHeight w:val="20"/>
        </w:trPr>
        <w:tc>
          <w:tcPr>
            <w:tcW w:w="774" w:type="dxa"/>
            <w:shd w:val="clear" w:color="auto" w:fill="auto"/>
            <w:noWrap/>
            <w:vAlign w:val="center"/>
            <w:hideMark/>
          </w:tcPr>
          <w:p w14:paraId="67DA2C21" w14:textId="77777777"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14:paraId="37DBCB80" w14:textId="77777777"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061ABB5B" w14:textId="77777777"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14:paraId="4A923AF8" w14:textId="77777777"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14:paraId="66ED1CAD" w14:textId="77777777"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14:paraId="3171F7DC" w14:textId="77777777" w:rsidR="004D4533" w:rsidRPr="00BC461E" w:rsidRDefault="004D4533" w:rsidP="00634A35">
            <w:pPr>
              <w:jc w:val="center"/>
              <w:rPr>
                <w:color w:val="000000"/>
              </w:rPr>
            </w:pPr>
            <w:r w:rsidRPr="00BC461E">
              <w:rPr>
                <w:color w:val="000000"/>
                <w:sz w:val="22"/>
                <w:szCs w:val="22"/>
              </w:rPr>
              <w:t> </w:t>
            </w:r>
          </w:p>
        </w:tc>
      </w:tr>
      <w:tr w:rsidR="004D4533" w:rsidRPr="007001F1" w14:paraId="744FD96D" w14:textId="77777777" w:rsidTr="00872A12">
        <w:trPr>
          <w:trHeight w:val="20"/>
        </w:trPr>
        <w:tc>
          <w:tcPr>
            <w:tcW w:w="774" w:type="dxa"/>
            <w:shd w:val="clear" w:color="auto" w:fill="auto"/>
            <w:noWrap/>
            <w:vAlign w:val="center"/>
          </w:tcPr>
          <w:p w14:paraId="02C29385" w14:textId="77777777"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14:paraId="7DA2172D" w14:textId="77777777"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14:paraId="4E600C97" w14:textId="77777777" w:rsidR="004D4533" w:rsidRPr="00BC461E" w:rsidRDefault="004D4533" w:rsidP="00634A35">
            <w:pPr>
              <w:jc w:val="center"/>
              <w:rPr>
                <w:color w:val="000000"/>
              </w:rPr>
            </w:pPr>
          </w:p>
        </w:tc>
        <w:tc>
          <w:tcPr>
            <w:tcW w:w="567" w:type="dxa"/>
            <w:shd w:val="clear" w:color="auto" w:fill="auto"/>
            <w:vAlign w:val="center"/>
          </w:tcPr>
          <w:p w14:paraId="55CFD558" w14:textId="77777777" w:rsidR="004D4533" w:rsidRPr="00BC461E" w:rsidRDefault="004D4533" w:rsidP="00634A35">
            <w:pPr>
              <w:jc w:val="center"/>
              <w:rPr>
                <w:color w:val="000000"/>
              </w:rPr>
            </w:pPr>
          </w:p>
        </w:tc>
        <w:tc>
          <w:tcPr>
            <w:tcW w:w="776" w:type="dxa"/>
            <w:shd w:val="clear" w:color="auto" w:fill="auto"/>
            <w:vAlign w:val="center"/>
          </w:tcPr>
          <w:p w14:paraId="21387EAA" w14:textId="77777777" w:rsidR="004D4533" w:rsidRPr="00BC461E" w:rsidRDefault="004D4533" w:rsidP="00634A35">
            <w:pPr>
              <w:jc w:val="center"/>
              <w:rPr>
                <w:color w:val="000000"/>
              </w:rPr>
            </w:pPr>
          </w:p>
        </w:tc>
        <w:tc>
          <w:tcPr>
            <w:tcW w:w="1775" w:type="dxa"/>
            <w:shd w:val="clear" w:color="auto" w:fill="auto"/>
            <w:vAlign w:val="center"/>
          </w:tcPr>
          <w:p w14:paraId="0F60169A" w14:textId="77777777" w:rsidR="004D4533" w:rsidRPr="00BC461E" w:rsidRDefault="004D4533" w:rsidP="00634A35">
            <w:pPr>
              <w:jc w:val="center"/>
              <w:rPr>
                <w:color w:val="000000"/>
              </w:rPr>
            </w:pPr>
          </w:p>
        </w:tc>
      </w:tr>
      <w:tr w:rsidR="004D4533" w:rsidRPr="007001F1" w14:paraId="162750A5" w14:textId="77777777" w:rsidTr="00872A12">
        <w:trPr>
          <w:trHeight w:val="2150"/>
        </w:trPr>
        <w:tc>
          <w:tcPr>
            <w:tcW w:w="774" w:type="dxa"/>
            <w:shd w:val="clear" w:color="auto" w:fill="auto"/>
            <w:noWrap/>
            <w:vAlign w:val="center"/>
          </w:tcPr>
          <w:p w14:paraId="36550F61" w14:textId="77777777" w:rsidR="004D4533" w:rsidRPr="007001F1" w:rsidRDefault="009C31E1" w:rsidP="00634A35">
            <w:pPr>
              <w:jc w:val="center"/>
              <w:rPr>
                <w:color w:val="000000"/>
              </w:rPr>
            </w:pPr>
            <w:r>
              <w:rPr>
                <w:color w:val="000000"/>
                <w:sz w:val="22"/>
                <w:szCs w:val="22"/>
              </w:rPr>
              <w:lastRenderedPageBreak/>
              <w:t>4</w:t>
            </w:r>
          </w:p>
        </w:tc>
        <w:tc>
          <w:tcPr>
            <w:tcW w:w="4628" w:type="dxa"/>
            <w:gridSpan w:val="2"/>
            <w:shd w:val="clear" w:color="auto" w:fill="auto"/>
            <w:vAlign w:val="center"/>
          </w:tcPr>
          <w:p w14:paraId="783BBB8D" w14:textId="77777777" w:rsidR="004D4533" w:rsidRPr="00BC461E" w:rsidRDefault="00872A12" w:rsidP="00872A12">
            <w:pPr>
              <w:pStyle w:val="Textkomentra"/>
              <w:jc w:val="both"/>
              <w:rPr>
                <w:color w:val="000000"/>
                <w:sz w:val="22"/>
                <w:szCs w:val="22"/>
              </w:rPr>
            </w:pPr>
            <w:ins w:id="6092" w:author="Autor">
              <w:r>
                <w:rPr>
                  <w:sz w:val="22"/>
                  <w:szCs w:val="22"/>
                </w:rPr>
                <w:t>Ak prijímateľ uplatnil postup so zverejnením výzvy na predkladanie ponúk, z</w:t>
              </w:r>
            </w:ins>
            <w:del w:id="6093" w:author="Autor">
              <w:r w:rsidR="004D4533" w:rsidRPr="00BC461E" w:rsidDel="00872A12">
                <w:rPr>
                  <w:sz w:val="22"/>
                  <w:szCs w:val="22"/>
                </w:rPr>
                <w:delText>Z</w:delText>
              </w:r>
            </w:del>
            <w:r w:rsidR="004D4533" w:rsidRPr="00BC461E">
              <w:rPr>
                <w:sz w:val="22"/>
                <w:szCs w:val="22"/>
              </w:rPr>
              <w:t xml:space="preserve">verejnil </w:t>
            </w:r>
            <w:del w:id="6094" w:author="Autor">
              <w:r w:rsidR="004D4533" w:rsidRPr="00BC461E" w:rsidDel="00872A12">
                <w:rPr>
                  <w:sz w:val="22"/>
                  <w:szCs w:val="22"/>
                </w:rPr>
                <w:delText xml:space="preserve">prijímateľ </w:delText>
              </w:r>
            </w:del>
            <w:r w:rsidR="004D4533" w:rsidRPr="00BC461E">
              <w:rPr>
                <w:sz w:val="22"/>
                <w:szCs w:val="22"/>
              </w:rPr>
              <w:t xml:space="preserve">výzvu na predkladanie ponúk na svojom alebo inom vhodnom webovom sídle </w:t>
            </w:r>
            <w:ins w:id="6095" w:author="Autor">
              <w:r>
                <w:rPr>
                  <w:sz w:val="22"/>
                  <w:szCs w:val="22"/>
                </w:rPr>
                <w:t>a z</w:t>
              </w:r>
              <w:r w:rsidRPr="00BC461E">
                <w:rPr>
                  <w:sz w:val="22"/>
                  <w:szCs w:val="22"/>
                </w:rPr>
                <w:t xml:space="preserve">aslal v deň ako zverejnil výzvu na predkladanie ponúk na svojom alebo inom vhodnom webovom sídle aj informáciu o tomto zverejnení v štruktúre </w:t>
              </w:r>
              <w:r w:rsidRPr="009A167E">
                <w:rPr>
                  <w:sz w:val="22"/>
                  <w:szCs w:val="22"/>
                </w:rPr>
                <w:t xml:space="preserve">požadovanej </w:t>
              </w:r>
              <w:r>
                <w:rPr>
                  <w:sz w:val="22"/>
                  <w:szCs w:val="22"/>
                </w:rPr>
                <w:t xml:space="preserve">Metodickým pokynom č. 12 </w:t>
              </w:r>
              <w:r w:rsidRPr="00BC461E">
                <w:rPr>
                  <w:sz w:val="22"/>
                  <w:szCs w:val="22"/>
                </w:rPr>
                <w:t xml:space="preserve">na </w:t>
              </w:r>
              <w:r>
                <w:rPr>
                  <w:sz w:val="22"/>
                  <w:szCs w:val="22"/>
                </w:rPr>
                <w:t>e-</w:t>
              </w:r>
              <w:r w:rsidRPr="00BC461E">
                <w:rPr>
                  <w:sz w:val="22"/>
                  <w:szCs w:val="22"/>
                </w:rPr>
                <w:t xml:space="preserve">mailový kontakt </w:t>
              </w:r>
              <w:r>
                <w:fldChar w:fldCharType="begin"/>
              </w:r>
              <w:r>
                <w:instrText xml:space="preserve"> HYPERLINK "mailto:zakazkycko@vlada.gov.sk" </w:instrText>
              </w:r>
              <w:r>
                <w:fldChar w:fldCharType="separate"/>
              </w:r>
              <w:r w:rsidRPr="00BC461E">
                <w:rPr>
                  <w:rStyle w:val="Hypertextovprepojenie"/>
                  <w:sz w:val="22"/>
                  <w:szCs w:val="22"/>
                </w:rPr>
                <w:t>zakazkycko@vlada.gov.sk</w:t>
              </w:r>
              <w:r>
                <w:rPr>
                  <w:rStyle w:val="Hypertextovprepojenie"/>
                  <w:sz w:val="22"/>
                  <w:szCs w:val="22"/>
                </w:rPr>
                <w:fldChar w:fldCharType="end"/>
              </w:r>
              <w:r w:rsidRPr="00BC461E">
                <w:rPr>
                  <w:sz w:val="22"/>
                  <w:szCs w:val="22"/>
                </w:rPr>
                <w:t>?</w:t>
              </w:r>
            </w:ins>
            <w:del w:id="6096" w:author="Autor">
              <w:r w:rsidR="004D4533" w:rsidRPr="00BC461E" w:rsidDel="00872A12">
                <w:rPr>
                  <w:sz w:val="22"/>
                  <w:szCs w:val="22"/>
                </w:rPr>
                <w:delText>v súlade s </w:delText>
              </w:r>
              <w:r w:rsidR="0098254D" w:rsidRPr="009A167E" w:rsidDel="00872A12">
                <w:rPr>
                  <w:sz w:val="22"/>
                  <w:szCs w:val="22"/>
                </w:rPr>
                <w:delText>Metodickým pokynom č. 12,  v rámci ktorého je upravený spôsob</w:delText>
              </w:r>
              <w:r w:rsidR="004D4533" w:rsidRPr="009A167E" w:rsidDel="00872A12">
                <w:rPr>
                  <w:sz w:val="22"/>
                  <w:szCs w:val="22"/>
                </w:rPr>
                <w:delText xml:space="preserve"> zadávania zákaziek a kontroly zákaziek vyhlásených osobou, ktorej verejný obstarávateľ poskytne 50% a menej finančných prostriedkov z nenávratného finančného príspevku (NFP)</w:delText>
              </w:r>
              <w:r w:rsidR="0098254D" w:rsidRPr="009A167E" w:rsidDel="00872A12">
                <w:rPr>
                  <w:sz w:val="22"/>
                  <w:szCs w:val="22"/>
                </w:rPr>
                <w:delText>?</w:delText>
              </w:r>
            </w:del>
          </w:p>
        </w:tc>
        <w:tc>
          <w:tcPr>
            <w:tcW w:w="567" w:type="dxa"/>
            <w:shd w:val="clear" w:color="auto" w:fill="auto"/>
            <w:vAlign w:val="center"/>
          </w:tcPr>
          <w:p w14:paraId="2696FCB8" w14:textId="77777777" w:rsidR="004D4533" w:rsidRPr="00BC461E" w:rsidRDefault="004D4533" w:rsidP="00634A35">
            <w:pPr>
              <w:jc w:val="center"/>
              <w:rPr>
                <w:color w:val="000000"/>
              </w:rPr>
            </w:pPr>
          </w:p>
        </w:tc>
        <w:tc>
          <w:tcPr>
            <w:tcW w:w="567" w:type="dxa"/>
            <w:shd w:val="clear" w:color="auto" w:fill="auto"/>
            <w:vAlign w:val="center"/>
          </w:tcPr>
          <w:p w14:paraId="0969F949" w14:textId="77777777" w:rsidR="004D4533" w:rsidRPr="00BC461E" w:rsidRDefault="004D4533" w:rsidP="00634A35">
            <w:pPr>
              <w:jc w:val="center"/>
              <w:rPr>
                <w:color w:val="000000"/>
              </w:rPr>
            </w:pPr>
          </w:p>
        </w:tc>
        <w:tc>
          <w:tcPr>
            <w:tcW w:w="776" w:type="dxa"/>
            <w:shd w:val="clear" w:color="auto" w:fill="auto"/>
            <w:vAlign w:val="center"/>
          </w:tcPr>
          <w:p w14:paraId="418D2236" w14:textId="77777777" w:rsidR="004D4533" w:rsidRPr="00BC461E" w:rsidRDefault="004D4533" w:rsidP="00634A35">
            <w:pPr>
              <w:jc w:val="center"/>
              <w:rPr>
                <w:color w:val="000000"/>
              </w:rPr>
            </w:pPr>
          </w:p>
        </w:tc>
        <w:tc>
          <w:tcPr>
            <w:tcW w:w="1775" w:type="dxa"/>
            <w:shd w:val="clear" w:color="auto" w:fill="auto"/>
            <w:vAlign w:val="center"/>
          </w:tcPr>
          <w:p w14:paraId="5E665066" w14:textId="77777777" w:rsidR="004D4533" w:rsidRPr="00BC461E" w:rsidRDefault="004D4533" w:rsidP="00634A35">
            <w:pPr>
              <w:jc w:val="center"/>
              <w:rPr>
                <w:color w:val="000000"/>
              </w:rPr>
            </w:pPr>
          </w:p>
        </w:tc>
      </w:tr>
      <w:tr w:rsidR="004D4533" w:rsidRPr="007001F1" w:rsidDel="00872A12" w14:paraId="57ECDE66" w14:textId="77777777" w:rsidTr="00872A12">
        <w:trPr>
          <w:trHeight w:val="2573"/>
          <w:del w:id="6097" w:author="Autor"/>
        </w:trPr>
        <w:tc>
          <w:tcPr>
            <w:tcW w:w="774" w:type="dxa"/>
            <w:shd w:val="clear" w:color="auto" w:fill="auto"/>
            <w:noWrap/>
            <w:vAlign w:val="center"/>
          </w:tcPr>
          <w:p w14:paraId="7D4D7984" w14:textId="77777777" w:rsidR="004D4533" w:rsidRPr="007001F1" w:rsidDel="00872A12" w:rsidRDefault="009C31E1" w:rsidP="00634A35">
            <w:pPr>
              <w:jc w:val="center"/>
              <w:rPr>
                <w:del w:id="6098" w:author="Autor"/>
                <w:color w:val="000000"/>
              </w:rPr>
            </w:pPr>
            <w:del w:id="6099" w:author="Autor">
              <w:r w:rsidDel="00872A12">
                <w:rPr>
                  <w:color w:val="000000"/>
                  <w:sz w:val="22"/>
                  <w:szCs w:val="22"/>
                </w:rPr>
                <w:delText>5</w:delText>
              </w:r>
            </w:del>
          </w:p>
        </w:tc>
        <w:tc>
          <w:tcPr>
            <w:tcW w:w="4628" w:type="dxa"/>
            <w:gridSpan w:val="2"/>
            <w:shd w:val="clear" w:color="auto" w:fill="auto"/>
            <w:vAlign w:val="center"/>
          </w:tcPr>
          <w:p w14:paraId="203BCA45" w14:textId="77777777" w:rsidR="004D4533" w:rsidRPr="00BC461E" w:rsidDel="00872A12" w:rsidRDefault="004D4533" w:rsidP="00634A35">
            <w:pPr>
              <w:jc w:val="both"/>
              <w:rPr>
                <w:del w:id="6100" w:author="Autor"/>
                <w:color w:val="000000"/>
              </w:rPr>
            </w:pPr>
            <w:del w:id="6101" w:author="Autor">
              <w:r w:rsidRPr="00BC461E" w:rsidDel="00872A12">
                <w:rPr>
                  <w:sz w:val="22"/>
                  <w:szCs w:val="22"/>
                </w:rPr>
                <w:delText xml:space="preserve">Zaslal prijímateľ v deň ako zverejnil výzvu na predkladanie ponúk na svojom alebo inom vhodnom webovom sídle aj informáciu o tomto zverejnení v štruktúre </w:delText>
              </w:r>
              <w:r w:rsidRPr="009A167E" w:rsidDel="00872A12">
                <w:rPr>
                  <w:sz w:val="22"/>
                  <w:szCs w:val="22"/>
                </w:rPr>
                <w:delText xml:space="preserve">požadovanej </w:delText>
              </w:r>
              <w:r w:rsidR="0098254D" w:rsidRPr="009A167E" w:rsidDel="00872A12">
                <w:rPr>
                  <w:sz w:val="22"/>
                  <w:szCs w:val="22"/>
                </w:rPr>
                <w:delText>v Metodickom pokyne č. 12,  v rámci ktorého je upravený spôsob</w:delText>
              </w:r>
              <w:r w:rsidRPr="009A167E" w:rsidDel="00872A12">
                <w:rPr>
                  <w:sz w:val="22"/>
                  <w:szCs w:val="22"/>
                </w:rPr>
                <w:delText xml:space="preserve"> zadávania zákaziek a kontroly zákaziek vyhlásených osobou, ktorej verejný obstarávateľ poskytne 50% a menej finančných prostriedkov z nenávratného finančného príspevku (NFP)</w:delText>
              </w:r>
              <w:r w:rsidRPr="00BC461E" w:rsidDel="00872A12">
                <w:rPr>
                  <w:sz w:val="22"/>
                  <w:szCs w:val="22"/>
                </w:rPr>
                <w:delText xml:space="preserve"> na </w:delText>
              </w:r>
              <w:r w:rsidR="00F04AB0" w:rsidDel="00872A12">
                <w:rPr>
                  <w:sz w:val="22"/>
                  <w:szCs w:val="22"/>
                </w:rPr>
                <w:delText>e-</w:delText>
              </w:r>
              <w:r w:rsidRPr="00BC461E" w:rsidDel="00872A12">
                <w:rPr>
                  <w:sz w:val="22"/>
                  <w:szCs w:val="22"/>
                </w:rPr>
                <w:delText xml:space="preserve">mailový kontakt </w:delText>
              </w:r>
              <w:r w:rsidR="0057615D" w:rsidDel="00872A12">
                <w:fldChar w:fldCharType="begin"/>
              </w:r>
              <w:r w:rsidR="0057615D" w:rsidDel="00872A12">
                <w:delInstrText xml:space="preserve"> HYPERLINK "mailto:zakazkycko@vlada.gov.sk" </w:delInstrText>
              </w:r>
              <w:r w:rsidR="0057615D" w:rsidDel="00872A12">
                <w:fldChar w:fldCharType="separate"/>
              </w:r>
              <w:r w:rsidRPr="00BC461E" w:rsidDel="00872A12">
                <w:rPr>
                  <w:rStyle w:val="Hypertextovprepojenie"/>
                  <w:sz w:val="22"/>
                  <w:szCs w:val="22"/>
                </w:rPr>
                <w:delText>zakazkycko@vlada.gov.sk</w:delText>
              </w:r>
              <w:r w:rsidR="0057615D" w:rsidDel="00872A12">
                <w:rPr>
                  <w:rStyle w:val="Hypertextovprepojenie"/>
                  <w:sz w:val="22"/>
                  <w:szCs w:val="22"/>
                </w:rPr>
                <w:fldChar w:fldCharType="end"/>
              </w:r>
              <w:r w:rsidRPr="00BC461E" w:rsidDel="00872A12">
                <w:rPr>
                  <w:sz w:val="22"/>
                  <w:szCs w:val="22"/>
                </w:rPr>
                <w:delText>?</w:delText>
              </w:r>
            </w:del>
          </w:p>
        </w:tc>
        <w:tc>
          <w:tcPr>
            <w:tcW w:w="567" w:type="dxa"/>
            <w:shd w:val="clear" w:color="auto" w:fill="auto"/>
            <w:vAlign w:val="center"/>
          </w:tcPr>
          <w:p w14:paraId="30CB82B9" w14:textId="77777777" w:rsidR="004D4533" w:rsidRPr="00BC461E" w:rsidDel="00872A12" w:rsidRDefault="004D4533" w:rsidP="00634A35">
            <w:pPr>
              <w:jc w:val="center"/>
              <w:rPr>
                <w:del w:id="6102" w:author="Autor"/>
                <w:color w:val="000000"/>
              </w:rPr>
            </w:pPr>
          </w:p>
        </w:tc>
        <w:tc>
          <w:tcPr>
            <w:tcW w:w="567" w:type="dxa"/>
            <w:shd w:val="clear" w:color="auto" w:fill="auto"/>
            <w:vAlign w:val="center"/>
          </w:tcPr>
          <w:p w14:paraId="0A62BBE4" w14:textId="77777777" w:rsidR="004D4533" w:rsidRPr="00BC461E" w:rsidDel="00872A12" w:rsidRDefault="004D4533" w:rsidP="00634A35">
            <w:pPr>
              <w:jc w:val="center"/>
              <w:rPr>
                <w:del w:id="6103" w:author="Autor"/>
                <w:color w:val="000000"/>
              </w:rPr>
            </w:pPr>
          </w:p>
        </w:tc>
        <w:tc>
          <w:tcPr>
            <w:tcW w:w="776" w:type="dxa"/>
            <w:shd w:val="clear" w:color="auto" w:fill="auto"/>
            <w:vAlign w:val="center"/>
          </w:tcPr>
          <w:p w14:paraId="08CED4A7" w14:textId="77777777" w:rsidR="004D4533" w:rsidRPr="00BC461E" w:rsidDel="00872A12" w:rsidRDefault="004D4533" w:rsidP="00634A35">
            <w:pPr>
              <w:jc w:val="center"/>
              <w:rPr>
                <w:del w:id="6104" w:author="Autor"/>
                <w:color w:val="000000"/>
              </w:rPr>
            </w:pPr>
          </w:p>
        </w:tc>
        <w:tc>
          <w:tcPr>
            <w:tcW w:w="1775" w:type="dxa"/>
            <w:shd w:val="clear" w:color="auto" w:fill="auto"/>
            <w:vAlign w:val="center"/>
          </w:tcPr>
          <w:p w14:paraId="01C0AE57" w14:textId="77777777" w:rsidR="004D4533" w:rsidRPr="00BC461E" w:rsidDel="00872A12" w:rsidRDefault="004D4533" w:rsidP="00634A35">
            <w:pPr>
              <w:jc w:val="center"/>
              <w:rPr>
                <w:del w:id="6105" w:author="Autor"/>
                <w:color w:val="000000"/>
              </w:rPr>
            </w:pPr>
          </w:p>
        </w:tc>
      </w:tr>
      <w:tr w:rsidR="004D4533" w:rsidRPr="007001F1" w14:paraId="592C3A69" w14:textId="77777777" w:rsidTr="00872A12">
        <w:trPr>
          <w:trHeight w:val="20"/>
        </w:trPr>
        <w:tc>
          <w:tcPr>
            <w:tcW w:w="774" w:type="dxa"/>
            <w:shd w:val="clear" w:color="auto" w:fill="auto"/>
            <w:noWrap/>
            <w:vAlign w:val="center"/>
          </w:tcPr>
          <w:p w14:paraId="351CE1FF" w14:textId="77777777" w:rsidR="004D4533" w:rsidRPr="007001F1" w:rsidRDefault="00AF6F0A" w:rsidP="00634A35">
            <w:pPr>
              <w:jc w:val="center"/>
              <w:rPr>
                <w:color w:val="000000"/>
              </w:rPr>
            </w:pPr>
            <w:ins w:id="6106" w:author="Autor">
              <w:r>
                <w:rPr>
                  <w:color w:val="000000"/>
                  <w:sz w:val="22"/>
                  <w:szCs w:val="22"/>
                </w:rPr>
                <w:t>5</w:t>
              </w:r>
            </w:ins>
            <w:del w:id="6107" w:author="Autor">
              <w:r w:rsidR="009C31E1" w:rsidDel="00AF6F0A">
                <w:rPr>
                  <w:color w:val="000000"/>
                  <w:sz w:val="22"/>
                  <w:szCs w:val="22"/>
                </w:rPr>
                <w:delText>6</w:delText>
              </w:r>
            </w:del>
          </w:p>
        </w:tc>
        <w:tc>
          <w:tcPr>
            <w:tcW w:w="4628" w:type="dxa"/>
            <w:gridSpan w:val="2"/>
            <w:shd w:val="clear" w:color="auto" w:fill="auto"/>
            <w:vAlign w:val="center"/>
          </w:tcPr>
          <w:p w14:paraId="3016D68B" w14:textId="77777777" w:rsidR="004D4533" w:rsidRPr="00BC461E" w:rsidRDefault="00AF6F0A" w:rsidP="00AF6F0A">
            <w:pPr>
              <w:jc w:val="both"/>
              <w:rPr>
                <w:color w:val="000000"/>
              </w:rPr>
            </w:pPr>
            <w:ins w:id="6108" w:author="Autor">
              <w:r>
                <w:rPr>
                  <w:sz w:val="22"/>
                  <w:szCs w:val="22"/>
                </w:rPr>
                <w:t>Ak prijímateľ uplatnil postup s oslovením alebo identifikovaním záujemcov, z</w:t>
              </w:r>
            </w:ins>
            <w:del w:id="6109" w:author="Autor">
              <w:r w:rsidR="004D4533" w:rsidRPr="00BC461E" w:rsidDel="00AF6F0A">
                <w:rPr>
                  <w:sz w:val="22"/>
                  <w:szCs w:val="22"/>
                </w:rPr>
                <w:delText>Z</w:delText>
              </w:r>
            </w:del>
            <w:r w:rsidR="004D4533" w:rsidRPr="00BC461E">
              <w:rPr>
                <w:sz w:val="22"/>
                <w:szCs w:val="22"/>
              </w:rPr>
              <w:t xml:space="preserve">aslal prijímateľ výzvu na predkladanie ponúk </w:t>
            </w:r>
            <w:del w:id="6110" w:author="Autor">
              <w:r w:rsidR="004D4533" w:rsidRPr="00BC461E" w:rsidDel="00AF6F0A">
                <w:rPr>
                  <w:sz w:val="22"/>
                  <w:szCs w:val="22"/>
                </w:rPr>
                <w:delText xml:space="preserve">v rovnaký deň </w:delText>
              </w:r>
            </w:del>
            <w:r w:rsidR="004D4533" w:rsidRPr="00BC461E">
              <w:rPr>
                <w:sz w:val="22"/>
                <w:szCs w:val="22"/>
              </w:rPr>
              <w:t>minimálne trom vybraným záujemcom</w:t>
            </w:r>
            <w:ins w:id="6111" w:author="Autor">
              <w:r>
                <w:rPr>
                  <w:sz w:val="22"/>
                  <w:szCs w:val="22"/>
                </w:rPr>
                <w:t xml:space="preserve"> alebo identifikoval minimálne troch vybraných záujemcov</w:t>
              </w:r>
            </w:ins>
            <w:r w:rsidR="004D4533"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77316357" w14:textId="77777777" w:rsidR="004D4533" w:rsidRPr="00BC461E" w:rsidRDefault="004D4533" w:rsidP="00634A35">
            <w:pPr>
              <w:jc w:val="center"/>
              <w:rPr>
                <w:color w:val="000000"/>
              </w:rPr>
            </w:pPr>
          </w:p>
        </w:tc>
        <w:tc>
          <w:tcPr>
            <w:tcW w:w="567" w:type="dxa"/>
            <w:shd w:val="clear" w:color="auto" w:fill="auto"/>
            <w:vAlign w:val="center"/>
          </w:tcPr>
          <w:p w14:paraId="3CBD006F" w14:textId="77777777" w:rsidR="004D4533" w:rsidRPr="00BC461E" w:rsidRDefault="004D4533" w:rsidP="00634A35">
            <w:pPr>
              <w:jc w:val="center"/>
              <w:rPr>
                <w:color w:val="000000"/>
              </w:rPr>
            </w:pPr>
          </w:p>
        </w:tc>
        <w:tc>
          <w:tcPr>
            <w:tcW w:w="776" w:type="dxa"/>
            <w:shd w:val="clear" w:color="auto" w:fill="auto"/>
            <w:vAlign w:val="center"/>
          </w:tcPr>
          <w:p w14:paraId="39C677AB" w14:textId="77777777" w:rsidR="004D4533" w:rsidRPr="00BC461E" w:rsidRDefault="004D4533" w:rsidP="00634A35">
            <w:pPr>
              <w:jc w:val="center"/>
              <w:rPr>
                <w:color w:val="000000"/>
              </w:rPr>
            </w:pPr>
          </w:p>
        </w:tc>
        <w:tc>
          <w:tcPr>
            <w:tcW w:w="1775" w:type="dxa"/>
            <w:shd w:val="clear" w:color="auto" w:fill="auto"/>
            <w:vAlign w:val="center"/>
          </w:tcPr>
          <w:p w14:paraId="0DE9B0B1" w14:textId="77777777" w:rsidR="004D4533" w:rsidRPr="00BC461E" w:rsidRDefault="004D4533" w:rsidP="00634A35">
            <w:pPr>
              <w:jc w:val="center"/>
              <w:rPr>
                <w:color w:val="000000"/>
              </w:rPr>
            </w:pPr>
          </w:p>
        </w:tc>
      </w:tr>
      <w:tr w:rsidR="0098254D" w:rsidRPr="007001F1" w14:paraId="258BF8A9" w14:textId="77777777" w:rsidTr="00872A12">
        <w:trPr>
          <w:trHeight w:val="20"/>
        </w:trPr>
        <w:tc>
          <w:tcPr>
            <w:tcW w:w="774" w:type="dxa"/>
            <w:shd w:val="clear" w:color="auto" w:fill="auto"/>
            <w:noWrap/>
            <w:vAlign w:val="center"/>
          </w:tcPr>
          <w:p w14:paraId="10C9AC42" w14:textId="77777777" w:rsidR="0098254D" w:rsidRDefault="00AF6F0A" w:rsidP="00634A35">
            <w:pPr>
              <w:jc w:val="center"/>
              <w:rPr>
                <w:color w:val="000000"/>
              </w:rPr>
            </w:pPr>
            <w:ins w:id="6112" w:author="Autor">
              <w:r>
                <w:rPr>
                  <w:color w:val="000000"/>
                  <w:sz w:val="22"/>
                  <w:szCs w:val="22"/>
                </w:rPr>
                <w:t>6</w:t>
              </w:r>
            </w:ins>
            <w:del w:id="6113" w:author="Autor">
              <w:r w:rsidR="009C31E1" w:rsidDel="00AF6F0A">
                <w:rPr>
                  <w:color w:val="000000"/>
                  <w:sz w:val="22"/>
                  <w:szCs w:val="22"/>
                </w:rPr>
                <w:delText>7</w:delText>
              </w:r>
            </w:del>
          </w:p>
        </w:tc>
        <w:tc>
          <w:tcPr>
            <w:tcW w:w="4628" w:type="dxa"/>
            <w:gridSpan w:val="2"/>
            <w:shd w:val="clear" w:color="auto" w:fill="auto"/>
            <w:vAlign w:val="center"/>
          </w:tcPr>
          <w:p w14:paraId="23E218D9" w14:textId="77777777"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14:paraId="33E01181" w14:textId="77777777" w:rsidR="0098254D" w:rsidRPr="00BC461E" w:rsidRDefault="0098254D" w:rsidP="00634A35">
            <w:pPr>
              <w:jc w:val="center"/>
              <w:rPr>
                <w:color w:val="000000"/>
              </w:rPr>
            </w:pPr>
          </w:p>
        </w:tc>
        <w:tc>
          <w:tcPr>
            <w:tcW w:w="567" w:type="dxa"/>
            <w:shd w:val="clear" w:color="auto" w:fill="auto"/>
            <w:vAlign w:val="center"/>
          </w:tcPr>
          <w:p w14:paraId="360C3F15" w14:textId="77777777" w:rsidR="0098254D" w:rsidRPr="00BC461E" w:rsidRDefault="0098254D" w:rsidP="00634A35">
            <w:pPr>
              <w:jc w:val="center"/>
              <w:rPr>
                <w:color w:val="000000"/>
              </w:rPr>
            </w:pPr>
          </w:p>
        </w:tc>
        <w:tc>
          <w:tcPr>
            <w:tcW w:w="776" w:type="dxa"/>
            <w:shd w:val="clear" w:color="auto" w:fill="auto"/>
            <w:vAlign w:val="center"/>
          </w:tcPr>
          <w:p w14:paraId="0EDCCB78" w14:textId="77777777" w:rsidR="0098254D" w:rsidRPr="00BC461E" w:rsidRDefault="0098254D" w:rsidP="00634A35">
            <w:pPr>
              <w:jc w:val="center"/>
              <w:rPr>
                <w:color w:val="000000"/>
              </w:rPr>
            </w:pPr>
          </w:p>
        </w:tc>
        <w:tc>
          <w:tcPr>
            <w:tcW w:w="1775" w:type="dxa"/>
            <w:shd w:val="clear" w:color="auto" w:fill="auto"/>
            <w:vAlign w:val="center"/>
          </w:tcPr>
          <w:p w14:paraId="47766EF8" w14:textId="77777777" w:rsidR="0098254D" w:rsidRPr="00BC461E" w:rsidRDefault="0098254D" w:rsidP="00634A35">
            <w:pPr>
              <w:jc w:val="center"/>
              <w:rPr>
                <w:color w:val="000000"/>
              </w:rPr>
            </w:pPr>
          </w:p>
        </w:tc>
      </w:tr>
      <w:tr w:rsidR="004D4533" w:rsidRPr="007001F1" w14:paraId="664E4385" w14:textId="77777777" w:rsidTr="00872A12">
        <w:trPr>
          <w:trHeight w:val="20"/>
        </w:trPr>
        <w:tc>
          <w:tcPr>
            <w:tcW w:w="774" w:type="dxa"/>
            <w:shd w:val="clear" w:color="auto" w:fill="auto"/>
            <w:noWrap/>
            <w:vAlign w:val="center"/>
          </w:tcPr>
          <w:p w14:paraId="05CF39B3" w14:textId="77777777" w:rsidR="004D4533" w:rsidRPr="007001F1" w:rsidRDefault="00AF6F0A" w:rsidP="00634A35">
            <w:pPr>
              <w:jc w:val="center"/>
              <w:rPr>
                <w:color w:val="000000"/>
              </w:rPr>
            </w:pPr>
            <w:ins w:id="6114" w:author="Autor">
              <w:r>
                <w:rPr>
                  <w:color w:val="000000"/>
                  <w:sz w:val="22"/>
                  <w:szCs w:val="22"/>
                </w:rPr>
                <w:t>7</w:t>
              </w:r>
            </w:ins>
            <w:del w:id="6115" w:author="Autor">
              <w:r w:rsidR="009C31E1" w:rsidDel="00AF6F0A">
                <w:rPr>
                  <w:color w:val="000000"/>
                  <w:sz w:val="22"/>
                  <w:szCs w:val="22"/>
                </w:rPr>
                <w:delText>8</w:delText>
              </w:r>
            </w:del>
          </w:p>
        </w:tc>
        <w:tc>
          <w:tcPr>
            <w:tcW w:w="4628" w:type="dxa"/>
            <w:gridSpan w:val="2"/>
            <w:shd w:val="clear" w:color="auto" w:fill="auto"/>
            <w:vAlign w:val="center"/>
          </w:tcPr>
          <w:p w14:paraId="79E53462" w14:textId="77777777"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14:paraId="691781D2" w14:textId="77777777" w:rsidR="004D4533" w:rsidRPr="00BC461E" w:rsidRDefault="004D4533" w:rsidP="00634A35">
            <w:pPr>
              <w:jc w:val="center"/>
              <w:rPr>
                <w:color w:val="000000"/>
              </w:rPr>
            </w:pPr>
          </w:p>
        </w:tc>
        <w:tc>
          <w:tcPr>
            <w:tcW w:w="567" w:type="dxa"/>
            <w:shd w:val="clear" w:color="auto" w:fill="auto"/>
            <w:vAlign w:val="center"/>
          </w:tcPr>
          <w:p w14:paraId="45DC369F" w14:textId="77777777" w:rsidR="004D4533" w:rsidRPr="00BC461E" w:rsidRDefault="004D4533" w:rsidP="00634A35">
            <w:pPr>
              <w:jc w:val="center"/>
              <w:rPr>
                <w:color w:val="000000"/>
              </w:rPr>
            </w:pPr>
          </w:p>
        </w:tc>
        <w:tc>
          <w:tcPr>
            <w:tcW w:w="776" w:type="dxa"/>
            <w:shd w:val="clear" w:color="auto" w:fill="auto"/>
            <w:vAlign w:val="center"/>
          </w:tcPr>
          <w:p w14:paraId="2C2849BB" w14:textId="77777777" w:rsidR="004D4533" w:rsidRPr="00BC461E" w:rsidRDefault="004D4533" w:rsidP="00634A35">
            <w:pPr>
              <w:jc w:val="center"/>
              <w:rPr>
                <w:color w:val="000000"/>
              </w:rPr>
            </w:pPr>
          </w:p>
        </w:tc>
        <w:tc>
          <w:tcPr>
            <w:tcW w:w="1775" w:type="dxa"/>
            <w:shd w:val="clear" w:color="auto" w:fill="auto"/>
            <w:vAlign w:val="center"/>
          </w:tcPr>
          <w:p w14:paraId="20A147DA" w14:textId="77777777" w:rsidR="004D4533" w:rsidRPr="00BC461E" w:rsidRDefault="004D4533" w:rsidP="00634A35">
            <w:pPr>
              <w:jc w:val="center"/>
              <w:rPr>
                <w:color w:val="000000"/>
              </w:rPr>
            </w:pPr>
          </w:p>
        </w:tc>
      </w:tr>
      <w:tr w:rsidR="0098254D" w:rsidRPr="007001F1" w14:paraId="6AA20730" w14:textId="77777777" w:rsidTr="00872A12">
        <w:trPr>
          <w:trHeight w:val="20"/>
        </w:trPr>
        <w:tc>
          <w:tcPr>
            <w:tcW w:w="774" w:type="dxa"/>
            <w:shd w:val="clear" w:color="auto" w:fill="auto"/>
            <w:noWrap/>
            <w:vAlign w:val="center"/>
          </w:tcPr>
          <w:p w14:paraId="63813089" w14:textId="77777777" w:rsidR="0098254D" w:rsidRDefault="00AF6F0A" w:rsidP="00634A35">
            <w:pPr>
              <w:jc w:val="center"/>
              <w:rPr>
                <w:color w:val="000000"/>
              </w:rPr>
            </w:pPr>
            <w:ins w:id="6116" w:author="Autor">
              <w:r>
                <w:rPr>
                  <w:color w:val="000000"/>
                  <w:sz w:val="22"/>
                  <w:szCs w:val="22"/>
                </w:rPr>
                <w:t>8</w:t>
              </w:r>
            </w:ins>
            <w:del w:id="6117" w:author="Autor">
              <w:r w:rsidR="009C31E1" w:rsidDel="00AF6F0A">
                <w:rPr>
                  <w:color w:val="000000"/>
                  <w:sz w:val="22"/>
                  <w:szCs w:val="22"/>
                </w:rPr>
                <w:delText>9</w:delText>
              </w:r>
            </w:del>
          </w:p>
        </w:tc>
        <w:tc>
          <w:tcPr>
            <w:tcW w:w="4628" w:type="dxa"/>
            <w:gridSpan w:val="2"/>
            <w:shd w:val="clear" w:color="auto" w:fill="auto"/>
            <w:vAlign w:val="center"/>
          </w:tcPr>
          <w:p w14:paraId="6E2FF532" w14:textId="77777777" w:rsidR="0098254D" w:rsidRPr="00BC461E" w:rsidRDefault="0098254D" w:rsidP="00634A35">
            <w:pPr>
              <w:pStyle w:val="Textkomentra"/>
              <w:jc w:val="both"/>
              <w:rPr>
                <w:sz w:val="22"/>
                <w:szCs w:val="22"/>
              </w:rPr>
            </w:pPr>
            <w:r>
              <w:rPr>
                <w:sz w:val="22"/>
                <w:szCs w:val="22"/>
              </w:rPr>
              <w:t xml:space="preserve">Bola lehota na predkladanie ponúk stanovená minimálne na </w:t>
            </w:r>
            <w:ins w:id="6118" w:author="Autor">
              <w:r w:rsidR="00AF6F0A">
                <w:rPr>
                  <w:sz w:val="22"/>
                  <w:szCs w:val="22"/>
                </w:rPr>
                <w:t>5</w:t>
              </w:r>
            </w:ins>
            <w:del w:id="6119" w:author="Autor">
              <w:r w:rsidDel="00AF6F0A">
                <w:rPr>
                  <w:sz w:val="22"/>
                  <w:szCs w:val="22"/>
                </w:rPr>
                <w:delText>7</w:delText>
              </w:r>
            </w:del>
            <w:r>
              <w:rPr>
                <w:sz w:val="22"/>
                <w:szCs w:val="22"/>
              </w:rPr>
              <w:t xml:space="preserve"> pracovných dní odo dňa zverejnenia výzvy na predkladanie ponúk v prípade zákaziek na tovary alebo služby, resp. </w:t>
            </w:r>
            <w:ins w:id="6120" w:author="Autor">
              <w:r w:rsidR="00AF6F0A">
                <w:rPr>
                  <w:sz w:val="22"/>
                  <w:szCs w:val="22"/>
                </w:rPr>
                <w:t>7</w:t>
              </w:r>
            </w:ins>
            <w:del w:id="6121" w:author="Autor">
              <w:r w:rsidDel="00AF6F0A">
                <w:rPr>
                  <w:sz w:val="22"/>
                  <w:szCs w:val="22"/>
                </w:rPr>
                <w:delText>12</w:delText>
              </w:r>
            </w:del>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40DE81EA" w14:textId="77777777" w:rsidR="0098254D" w:rsidRPr="00BC461E" w:rsidRDefault="0098254D" w:rsidP="00634A35">
            <w:pPr>
              <w:jc w:val="center"/>
              <w:rPr>
                <w:color w:val="000000"/>
              </w:rPr>
            </w:pPr>
          </w:p>
        </w:tc>
        <w:tc>
          <w:tcPr>
            <w:tcW w:w="567" w:type="dxa"/>
            <w:shd w:val="clear" w:color="auto" w:fill="auto"/>
            <w:vAlign w:val="center"/>
          </w:tcPr>
          <w:p w14:paraId="332AC680" w14:textId="77777777" w:rsidR="0098254D" w:rsidRPr="00BC461E" w:rsidRDefault="0098254D" w:rsidP="00634A35">
            <w:pPr>
              <w:jc w:val="center"/>
              <w:rPr>
                <w:color w:val="000000"/>
              </w:rPr>
            </w:pPr>
          </w:p>
        </w:tc>
        <w:tc>
          <w:tcPr>
            <w:tcW w:w="776" w:type="dxa"/>
            <w:shd w:val="clear" w:color="auto" w:fill="auto"/>
            <w:vAlign w:val="center"/>
          </w:tcPr>
          <w:p w14:paraId="0B0DE3D6" w14:textId="77777777" w:rsidR="0098254D" w:rsidRPr="00BC461E" w:rsidRDefault="0098254D" w:rsidP="00634A35">
            <w:pPr>
              <w:jc w:val="center"/>
              <w:rPr>
                <w:color w:val="000000"/>
              </w:rPr>
            </w:pPr>
          </w:p>
        </w:tc>
        <w:tc>
          <w:tcPr>
            <w:tcW w:w="1775" w:type="dxa"/>
            <w:shd w:val="clear" w:color="auto" w:fill="auto"/>
            <w:vAlign w:val="center"/>
          </w:tcPr>
          <w:p w14:paraId="2EEA3939" w14:textId="77777777" w:rsidR="0098254D" w:rsidRPr="00BC461E" w:rsidRDefault="0098254D" w:rsidP="00634A35">
            <w:pPr>
              <w:jc w:val="center"/>
              <w:rPr>
                <w:color w:val="000000"/>
              </w:rPr>
            </w:pPr>
          </w:p>
        </w:tc>
      </w:tr>
      <w:tr w:rsidR="004D4533" w:rsidRPr="007001F1" w14:paraId="7E6A4BEE" w14:textId="77777777" w:rsidTr="00872A12">
        <w:trPr>
          <w:trHeight w:val="20"/>
        </w:trPr>
        <w:tc>
          <w:tcPr>
            <w:tcW w:w="774" w:type="dxa"/>
            <w:shd w:val="clear" w:color="auto" w:fill="auto"/>
            <w:noWrap/>
            <w:vAlign w:val="center"/>
          </w:tcPr>
          <w:p w14:paraId="64FAA137" w14:textId="77777777" w:rsidR="004D4533" w:rsidRPr="007001F1" w:rsidRDefault="00AF6F0A" w:rsidP="009C31E1">
            <w:pPr>
              <w:jc w:val="center"/>
              <w:rPr>
                <w:color w:val="000000"/>
              </w:rPr>
            </w:pPr>
            <w:ins w:id="6122" w:author="Autor">
              <w:r>
                <w:rPr>
                  <w:color w:val="000000"/>
                  <w:sz w:val="22"/>
                  <w:szCs w:val="22"/>
                </w:rPr>
                <w:t>9</w:t>
              </w:r>
            </w:ins>
            <w:del w:id="6123" w:author="Autor">
              <w:r w:rsidR="002C35CA" w:rsidDel="00AF6F0A">
                <w:rPr>
                  <w:color w:val="000000"/>
                  <w:sz w:val="22"/>
                  <w:szCs w:val="22"/>
                </w:rPr>
                <w:delText>1</w:delText>
              </w:r>
              <w:r w:rsidR="009C31E1" w:rsidDel="00AF6F0A">
                <w:rPr>
                  <w:color w:val="000000"/>
                  <w:sz w:val="22"/>
                  <w:szCs w:val="22"/>
                </w:rPr>
                <w:delText>0</w:delText>
              </w:r>
            </w:del>
          </w:p>
        </w:tc>
        <w:tc>
          <w:tcPr>
            <w:tcW w:w="4628" w:type="dxa"/>
            <w:gridSpan w:val="2"/>
            <w:shd w:val="clear" w:color="auto" w:fill="auto"/>
            <w:vAlign w:val="center"/>
          </w:tcPr>
          <w:p w14:paraId="7E07A094" w14:textId="77777777" w:rsidR="004D4533" w:rsidRPr="00BC461E" w:rsidRDefault="004D4533" w:rsidP="00AF6F0A">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w:t>
            </w:r>
            <w:del w:id="6124" w:author="Autor">
              <w:r w:rsidRPr="00BC461E" w:rsidDel="00AF6F0A">
                <w:rPr>
                  <w:sz w:val="22"/>
                  <w:szCs w:val="22"/>
                </w:rPr>
                <w:delText xml:space="preserve"> a tak. že sa neodvolával najmä na konkrétneho výrobcu alebo značku? Umožnil predkladanie ekvivalentných produktov</w:delText>
              </w:r>
            </w:del>
            <w:r w:rsidRPr="00BC461E">
              <w:rPr>
                <w:sz w:val="22"/>
                <w:szCs w:val="22"/>
              </w:rPr>
              <w:t>?</w:t>
            </w:r>
          </w:p>
        </w:tc>
        <w:tc>
          <w:tcPr>
            <w:tcW w:w="567" w:type="dxa"/>
            <w:shd w:val="clear" w:color="auto" w:fill="auto"/>
            <w:vAlign w:val="center"/>
          </w:tcPr>
          <w:p w14:paraId="05A859A9" w14:textId="77777777" w:rsidR="004D4533" w:rsidRPr="00BC461E" w:rsidRDefault="004D4533" w:rsidP="00634A35">
            <w:pPr>
              <w:jc w:val="center"/>
              <w:rPr>
                <w:color w:val="000000"/>
              </w:rPr>
            </w:pPr>
          </w:p>
        </w:tc>
        <w:tc>
          <w:tcPr>
            <w:tcW w:w="567" w:type="dxa"/>
            <w:shd w:val="clear" w:color="auto" w:fill="auto"/>
            <w:vAlign w:val="center"/>
          </w:tcPr>
          <w:p w14:paraId="268460AB" w14:textId="77777777" w:rsidR="004D4533" w:rsidRPr="00BC461E" w:rsidRDefault="004D4533" w:rsidP="00634A35">
            <w:pPr>
              <w:jc w:val="center"/>
              <w:rPr>
                <w:color w:val="000000"/>
              </w:rPr>
            </w:pPr>
          </w:p>
        </w:tc>
        <w:tc>
          <w:tcPr>
            <w:tcW w:w="776" w:type="dxa"/>
            <w:shd w:val="clear" w:color="auto" w:fill="auto"/>
            <w:vAlign w:val="center"/>
          </w:tcPr>
          <w:p w14:paraId="3F7D4368" w14:textId="77777777" w:rsidR="004D4533" w:rsidRPr="00BC461E" w:rsidRDefault="004D4533" w:rsidP="00634A35">
            <w:pPr>
              <w:jc w:val="center"/>
              <w:rPr>
                <w:color w:val="000000"/>
              </w:rPr>
            </w:pPr>
          </w:p>
        </w:tc>
        <w:tc>
          <w:tcPr>
            <w:tcW w:w="1775" w:type="dxa"/>
            <w:shd w:val="clear" w:color="auto" w:fill="auto"/>
            <w:vAlign w:val="center"/>
          </w:tcPr>
          <w:p w14:paraId="438FCAF7" w14:textId="77777777" w:rsidR="004D4533" w:rsidRPr="00BC461E" w:rsidRDefault="004D4533" w:rsidP="00634A35">
            <w:pPr>
              <w:jc w:val="center"/>
              <w:rPr>
                <w:color w:val="000000"/>
              </w:rPr>
            </w:pPr>
          </w:p>
        </w:tc>
      </w:tr>
      <w:tr w:rsidR="004D4533" w:rsidRPr="007001F1" w14:paraId="56C6299A" w14:textId="77777777" w:rsidTr="00872A12">
        <w:trPr>
          <w:trHeight w:val="20"/>
        </w:trPr>
        <w:tc>
          <w:tcPr>
            <w:tcW w:w="774" w:type="dxa"/>
            <w:shd w:val="clear" w:color="auto" w:fill="auto"/>
            <w:noWrap/>
            <w:vAlign w:val="center"/>
          </w:tcPr>
          <w:p w14:paraId="4EEFE05F" w14:textId="77777777" w:rsidR="004D4533" w:rsidRPr="007001F1" w:rsidRDefault="004D4533" w:rsidP="00634A35">
            <w:pPr>
              <w:jc w:val="center"/>
              <w:rPr>
                <w:color w:val="000000"/>
              </w:rPr>
            </w:pPr>
            <w:r>
              <w:rPr>
                <w:color w:val="000000"/>
                <w:sz w:val="22"/>
                <w:szCs w:val="22"/>
              </w:rPr>
              <w:t>1</w:t>
            </w:r>
            <w:ins w:id="6125" w:author="Autor">
              <w:r w:rsidR="00AF6F0A">
                <w:rPr>
                  <w:color w:val="000000"/>
                  <w:sz w:val="22"/>
                  <w:szCs w:val="22"/>
                </w:rPr>
                <w:t>0</w:t>
              </w:r>
            </w:ins>
            <w:del w:id="6126" w:author="Autor">
              <w:r w:rsidR="009C31E1" w:rsidDel="00AF6F0A">
                <w:rPr>
                  <w:color w:val="000000"/>
                  <w:sz w:val="22"/>
                  <w:szCs w:val="22"/>
                </w:rPr>
                <w:delText>1</w:delText>
              </w:r>
            </w:del>
          </w:p>
        </w:tc>
        <w:tc>
          <w:tcPr>
            <w:tcW w:w="4628" w:type="dxa"/>
            <w:gridSpan w:val="2"/>
            <w:shd w:val="clear" w:color="auto" w:fill="auto"/>
            <w:vAlign w:val="center"/>
          </w:tcPr>
          <w:p w14:paraId="637F808A"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14:paraId="2D731AC8" w14:textId="77777777" w:rsidR="004D4533" w:rsidRPr="00BC461E" w:rsidRDefault="004D4533" w:rsidP="00634A35">
            <w:pPr>
              <w:jc w:val="center"/>
              <w:rPr>
                <w:color w:val="000000"/>
              </w:rPr>
            </w:pPr>
          </w:p>
        </w:tc>
        <w:tc>
          <w:tcPr>
            <w:tcW w:w="567" w:type="dxa"/>
            <w:shd w:val="clear" w:color="auto" w:fill="auto"/>
            <w:vAlign w:val="center"/>
          </w:tcPr>
          <w:p w14:paraId="33D72CAB" w14:textId="77777777" w:rsidR="004D4533" w:rsidRPr="00BC461E" w:rsidRDefault="004D4533" w:rsidP="00634A35">
            <w:pPr>
              <w:jc w:val="center"/>
              <w:rPr>
                <w:color w:val="000000"/>
              </w:rPr>
            </w:pPr>
          </w:p>
        </w:tc>
        <w:tc>
          <w:tcPr>
            <w:tcW w:w="776" w:type="dxa"/>
            <w:shd w:val="clear" w:color="auto" w:fill="auto"/>
            <w:vAlign w:val="center"/>
          </w:tcPr>
          <w:p w14:paraId="60D976EF" w14:textId="77777777" w:rsidR="004D4533" w:rsidRPr="00BC461E" w:rsidRDefault="004D4533" w:rsidP="00634A35">
            <w:pPr>
              <w:jc w:val="center"/>
              <w:rPr>
                <w:color w:val="000000"/>
              </w:rPr>
            </w:pPr>
          </w:p>
        </w:tc>
        <w:tc>
          <w:tcPr>
            <w:tcW w:w="1775" w:type="dxa"/>
            <w:shd w:val="clear" w:color="auto" w:fill="auto"/>
            <w:vAlign w:val="center"/>
          </w:tcPr>
          <w:p w14:paraId="11B48E5C" w14:textId="77777777" w:rsidR="004D4533" w:rsidRPr="00BC461E" w:rsidRDefault="004D4533" w:rsidP="00634A35">
            <w:pPr>
              <w:jc w:val="center"/>
              <w:rPr>
                <w:color w:val="000000"/>
              </w:rPr>
            </w:pPr>
          </w:p>
        </w:tc>
      </w:tr>
      <w:tr w:rsidR="004D4533" w:rsidRPr="007001F1" w14:paraId="38925FF9" w14:textId="77777777" w:rsidTr="00872A12">
        <w:trPr>
          <w:trHeight w:val="20"/>
        </w:trPr>
        <w:tc>
          <w:tcPr>
            <w:tcW w:w="774" w:type="dxa"/>
            <w:shd w:val="clear" w:color="auto" w:fill="auto"/>
            <w:noWrap/>
            <w:vAlign w:val="center"/>
          </w:tcPr>
          <w:p w14:paraId="0B36CC0B" w14:textId="77777777" w:rsidR="004D4533" w:rsidRPr="007001F1" w:rsidRDefault="004D4533" w:rsidP="00634A35">
            <w:pPr>
              <w:jc w:val="center"/>
              <w:rPr>
                <w:color w:val="000000"/>
              </w:rPr>
            </w:pPr>
            <w:r>
              <w:rPr>
                <w:color w:val="000000"/>
                <w:sz w:val="22"/>
                <w:szCs w:val="22"/>
              </w:rPr>
              <w:t>1</w:t>
            </w:r>
            <w:ins w:id="6127" w:author="Autor">
              <w:r w:rsidR="00AF6F0A">
                <w:rPr>
                  <w:color w:val="000000"/>
                  <w:sz w:val="22"/>
                  <w:szCs w:val="22"/>
                </w:rPr>
                <w:t>1</w:t>
              </w:r>
            </w:ins>
            <w:del w:id="6128" w:author="Autor">
              <w:r w:rsidR="009C31E1" w:rsidDel="00AF6F0A">
                <w:rPr>
                  <w:color w:val="000000"/>
                  <w:sz w:val="22"/>
                  <w:szCs w:val="22"/>
                </w:rPr>
                <w:delText>2</w:delText>
              </w:r>
            </w:del>
          </w:p>
        </w:tc>
        <w:tc>
          <w:tcPr>
            <w:tcW w:w="4628" w:type="dxa"/>
            <w:gridSpan w:val="2"/>
            <w:shd w:val="clear" w:color="auto" w:fill="auto"/>
            <w:vAlign w:val="center"/>
          </w:tcPr>
          <w:p w14:paraId="503E8654"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09B43789" w14:textId="77777777" w:rsidR="004D4533" w:rsidRPr="00BC461E" w:rsidRDefault="004D4533" w:rsidP="00634A35">
            <w:pPr>
              <w:jc w:val="center"/>
              <w:rPr>
                <w:color w:val="000000"/>
              </w:rPr>
            </w:pPr>
          </w:p>
        </w:tc>
        <w:tc>
          <w:tcPr>
            <w:tcW w:w="567" w:type="dxa"/>
            <w:shd w:val="clear" w:color="auto" w:fill="auto"/>
            <w:vAlign w:val="center"/>
          </w:tcPr>
          <w:p w14:paraId="61C32F46" w14:textId="77777777" w:rsidR="004D4533" w:rsidRPr="00BC461E" w:rsidRDefault="004D4533" w:rsidP="00634A35">
            <w:pPr>
              <w:jc w:val="center"/>
              <w:rPr>
                <w:color w:val="000000"/>
              </w:rPr>
            </w:pPr>
          </w:p>
        </w:tc>
        <w:tc>
          <w:tcPr>
            <w:tcW w:w="776" w:type="dxa"/>
            <w:shd w:val="clear" w:color="auto" w:fill="auto"/>
            <w:vAlign w:val="center"/>
          </w:tcPr>
          <w:p w14:paraId="17F98C97" w14:textId="77777777" w:rsidR="004D4533" w:rsidRPr="00BC461E" w:rsidRDefault="004D4533" w:rsidP="00634A35">
            <w:pPr>
              <w:jc w:val="center"/>
              <w:rPr>
                <w:color w:val="000000"/>
              </w:rPr>
            </w:pPr>
          </w:p>
        </w:tc>
        <w:tc>
          <w:tcPr>
            <w:tcW w:w="1775" w:type="dxa"/>
            <w:shd w:val="clear" w:color="auto" w:fill="auto"/>
            <w:vAlign w:val="center"/>
          </w:tcPr>
          <w:p w14:paraId="5B932F81" w14:textId="77777777" w:rsidR="004D4533" w:rsidRPr="00BC461E" w:rsidRDefault="004D4533" w:rsidP="00634A35">
            <w:pPr>
              <w:jc w:val="center"/>
              <w:rPr>
                <w:color w:val="000000"/>
              </w:rPr>
            </w:pPr>
          </w:p>
        </w:tc>
      </w:tr>
      <w:tr w:rsidR="004D4533" w:rsidRPr="007001F1" w14:paraId="451A3153" w14:textId="77777777" w:rsidTr="00872A12">
        <w:trPr>
          <w:trHeight w:val="20"/>
        </w:trPr>
        <w:tc>
          <w:tcPr>
            <w:tcW w:w="774" w:type="dxa"/>
            <w:shd w:val="clear" w:color="auto" w:fill="auto"/>
            <w:noWrap/>
            <w:vAlign w:val="center"/>
          </w:tcPr>
          <w:p w14:paraId="6278B3D0" w14:textId="77777777" w:rsidR="004D4533" w:rsidRPr="007001F1" w:rsidRDefault="004D4533" w:rsidP="00634A35">
            <w:pPr>
              <w:jc w:val="center"/>
              <w:rPr>
                <w:color w:val="000000"/>
              </w:rPr>
            </w:pPr>
            <w:r>
              <w:rPr>
                <w:color w:val="000000"/>
                <w:sz w:val="22"/>
                <w:szCs w:val="22"/>
              </w:rPr>
              <w:t>1</w:t>
            </w:r>
            <w:ins w:id="6129" w:author="Autor">
              <w:r w:rsidR="00AF6F0A">
                <w:rPr>
                  <w:color w:val="000000"/>
                  <w:sz w:val="22"/>
                  <w:szCs w:val="22"/>
                </w:rPr>
                <w:t>2</w:t>
              </w:r>
            </w:ins>
            <w:del w:id="6130" w:author="Autor">
              <w:r w:rsidR="009C31E1" w:rsidDel="00AF6F0A">
                <w:rPr>
                  <w:color w:val="000000"/>
                  <w:sz w:val="22"/>
                  <w:szCs w:val="22"/>
                </w:rPr>
                <w:delText>3</w:delText>
              </w:r>
            </w:del>
          </w:p>
        </w:tc>
        <w:tc>
          <w:tcPr>
            <w:tcW w:w="4628" w:type="dxa"/>
            <w:gridSpan w:val="2"/>
            <w:shd w:val="clear" w:color="auto" w:fill="auto"/>
            <w:vAlign w:val="center"/>
          </w:tcPr>
          <w:p w14:paraId="4B972308" w14:textId="77777777"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0027B60A" w14:textId="77777777" w:rsidR="004D4533" w:rsidRPr="00BC461E" w:rsidRDefault="004D4533" w:rsidP="00634A35">
            <w:pPr>
              <w:jc w:val="center"/>
              <w:rPr>
                <w:color w:val="000000"/>
              </w:rPr>
            </w:pPr>
          </w:p>
        </w:tc>
        <w:tc>
          <w:tcPr>
            <w:tcW w:w="567" w:type="dxa"/>
            <w:shd w:val="clear" w:color="auto" w:fill="auto"/>
            <w:vAlign w:val="center"/>
          </w:tcPr>
          <w:p w14:paraId="0E7F3FBB" w14:textId="77777777" w:rsidR="004D4533" w:rsidRPr="00BC461E" w:rsidRDefault="004D4533" w:rsidP="00634A35">
            <w:pPr>
              <w:jc w:val="center"/>
              <w:rPr>
                <w:color w:val="000000"/>
              </w:rPr>
            </w:pPr>
          </w:p>
        </w:tc>
        <w:tc>
          <w:tcPr>
            <w:tcW w:w="776" w:type="dxa"/>
            <w:shd w:val="clear" w:color="auto" w:fill="auto"/>
            <w:vAlign w:val="center"/>
          </w:tcPr>
          <w:p w14:paraId="42BC8ED9" w14:textId="77777777" w:rsidR="004D4533" w:rsidRPr="00BC461E" w:rsidRDefault="004D4533" w:rsidP="00634A35">
            <w:pPr>
              <w:jc w:val="center"/>
              <w:rPr>
                <w:color w:val="000000"/>
              </w:rPr>
            </w:pPr>
          </w:p>
        </w:tc>
        <w:tc>
          <w:tcPr>
            <w:tcW w:w="1775" w:type="dxa"/>
            <w:shd w:val="clear" w:color="auto" w:fill="auto"/>
            <w:vAlign w:val="center"/>
          </w:tcPr>
          <w:p w14:paraId="56C0FF97" w14:textId="77777777" w:rsidR="004D4533" w:rsidRPr="00BC461E" w:rsidRDefault="004D4533" w:rsidP="00634A35">
            <w:pPr>
              <w:jc w:val="center"/>
              <w:rPr>
                <w:color w:val="000000"/>
              </w:rPr>
            </w:pPr>
          </w:p>
        </w:tc>
      </w:tr>
      <w:tr w:rsidR="00BE605A" w:rsidRPr="007001F1" w14:paraId="414984F0" w14:textId="77777777" w:rsidTr="00872A12">
        <w:trPr>
          <w:trHeight w:val="20"/>
        </w:trPr>
        <w:tc>
          <w:tcPr>
            <w:tcW w:w="774" w:type="dxa"/>
            <w:shd w:val="clear" w:color="auto" w:fill="auto"/>
            <w:noWrap/>
            <w:vAlign w:val="center"/>
          </w:tcPr>
          <w:p w14:paraId="18E32575" w14:textId="77777777" w:rsidR="00BE605A" w:rsidRDefault="001D19EF" w:rsidP="00634A35">
            <w:pPr>
              <w:jc w:val="center"/>
              <w:rPr>
                <w:color w:val="000000"/>
              </w:rPr>
            </w:pPr>
            <w:r>
              <w:rPr>
                <w:color w:val="000000"/>
                <w:sz w:val="22"/>
                <w:szCs w:val="22"/>
              </w:rPr>
              <w:t>1</w:t>
            </w:r>
            <w:ins w:id="6131" w:author="Autor">
              <w:r w:rsidR="00AF6F0A">
                <w:rPr>
                  <w:color w:val="000000"/>
                  <w:sz w:val="22"/>
                  <w:szCs w:val="22"/>
                </w:rPr>
                <w:t>3</w:t>
              </w:r>
            </w:ins>
            <w:del w:id="6132" w:author="Autor">
              <w:r w:rsidR="009C31E1" w:rsidDel="00AF6F0A">
                <w:rPr>
                  <w:color w:val="000000"/>
                  <w:sz w:val="22"/>
                  <w:szCs w:val="22"/>
                </w:rPr>
                <w:delText>4</w:delText>
              </w:r>
            </w:del>
          </w:p>
        </w:tc>
        <w:tc>
          <w:tcPr>
            <w:tcW w:w="4628" w:type="dxa"/>
            <w:gridSpan w:val="2"/>
            <w:shd w:val="clear" w:color="auto" w:fill="auto"/>
            <w:vAlign w:val="center"/>
          </w:tcPr>
          <w:p w14:paraId="5D20A6FC" w14:textId="77777777" w:rsidR="00BE605A" w:rsidRPr="00BC461E" w:rsidRDefault="00BE605A" w:rsidP="00634A35">
            <w:pPr>
              <w:jc w:val="both"/>
            </w:pPr>
            <w:r w:rsidRPr="007001F1">
              <w:rPr>
                <w:sz w:val="22"/>
                <w:szCs w:val="22"/>
              </w:rPr>
              <w:t xml:space="preserve">Postupoval prijímateľ pri vyhodnocovaní predložených ponúk v súlade s výzvou </w:t>
            </w:r>
            <w:ins w:id="6133" w:author="Autor">
              <w:r w:rsidR="00AF6F0A">
                <w:rPr>
                  <w:sz w:val="22"/>
                  <w:szCs w:val="22"/>
                </w:rPr>
                <w:t>predkladanie ponúk</w:t>
              </w:r>
            </w:ins>
            <w:del w:id="6134" w:author="Autor">
              <w:r w:rsidRPr="007001F1" w:rsidDel="00AF6F0A">
                <w:rPr>
                  <w:sz w:val="22"/>
                  <w:szCs w:val="22"/>
                </w:rPr>
                <w:delText>na súťaž</w:delText>
              </w:r>
            </w:del>
            <w:r w:rsidRPr="007001F1">
              <w:rPr>
                <w:sz w:val="22"/>
                <w:szCs w:val="22"/>
              </w:rPr>
              <w:t>?</w:t>
            </w:r>
          </w:p>
        </w:tc>
        <w:tc>
          <w:tcPr>
            <w:tcW w:w="567" w:type="dxa"/>
            <w:shd w:val="clear" w:color="auto" w:fill="auto"/>
            <w:vAlign w:val="center"/>
          </w:tcPr>
          <w:p w14:paraId="48B2F534" w14:textId="77777777" w:rsidR="00BE605A" w:rsidRPr="00BC461E" w:rsidRDefault="00BE605A" w:rsidP="00634A35">
            <w:pPr>
              <w:jc w:val="center"/>
              <w:rPr>
                <w:color w:val="000000"/>
              </w:rPr>
            </w:pPr>
          </w:p>
        </w:tc>
        <w:tc>
          <w:tcPr>
            <w:tcW w:w="567" w:type="dxa"/>
            <w:shd w:val="clear" w:color="auto" w:fill="auto"/>
            <w:vAlign w:val="center"/>
          </w:tcPr>
          <w:p w14:paraId="147595B3" w14:textId="77777777" w:rsidR="00BE605A" w:rsidRPr="00BC461E" w:rsidRDefault="00BE605A" w:rsidP="00634A35">
            <w:pPr>
              <w:jc w:val="center"/>
              <w:rPr>
                <w:color w:val="000000"/>
              </w:rPr>
            </w:pPr>
          </w:p>
        </w:tc>
        <w:tc>
          <w:tcPr>
            <w:tcW w:w="776" w:type="dxa"/>
            <w:shd w:val="clear" w:color="auto" w:fill="auto"/>
            <w:vAlign w:val="center"/>
          </w:tcPr>
          <w:p w14:paraId="7DFCA447" w14:textId="77777777" w:rsidR="00BE605A" w:rsidRPr="00BC461E" w:rsidRDefault="00BE605A" w:rsidP="00634A35">
            <w:pPr>
              <w:jc w:val="center"/>
              <w:rPr>
                <w:color w:val="000000"/>
              </w:rPr>
            </w:pPr>
          </w:p>
        </w:tc>
        <w:tc>
          <w:tcPr>
            <w:tcW w:w="1775" w:type="dxa"/>
            <w:shd w:val="clear" w:color="auto" w:fill="auto"/>
            <w:vAlign w:val="center"/>
          </w:tcPr>
          <w:p w14:paraId="60373718" w14:textId="77777777" w:rsidR="00BE605A" w:rsidRPr="00BC461E" w:rsidRDefault="00BE605A" w:rsidP="00634A35">
            <w:pPr>
              <w:jc w:val="center"/>
              <w:rPr>
                <w:color w:val="000000"/>
              </w:rPr>
            </w:pPr>
          </w:p>
        </w:tc>
      </w:tr>
      <w:tr w:rsidR="004D4533" w:rsidRPr="007001F1" w14:paraId="0970F35A" w14:textId="77777777" w:rsidTr="00872A12">
        <w:trPr>
          <w:trHeight w:val="20"/>
        </w:trPr>
        <w:tc>
          <w:tcPr>
            <w:tcW w:w="774" w:type="dxa"/>
            <w:shd w:val="clear" w:color="auto" w:fill="auto"/>
            <w:noWrap/>
            <w:vAlign w:val="center"/>
          </w:tcPr>
          <w:p w14:paraId="3C7DB046" w14:textId="77777777" w:rsidR="004D4533" w:rsidRPr="007001F1" w:rsidRDefault="004D4533" w:rsidP="00634A35">
            <w:pPr>
              <w:jc w:val="center"/>
              <w:rPr>
                <w:color w:val="000000"/>
              </w:rPr>
            </w:pPr>
            <w:r>
              <w:rPr>
                <w:color w:val="000000"/>
                <w:sz w:val="22"/>
                <w:szCs w:val="22"/>
              </w:rPr>
              <w:t>1</w:t>
            </w:r>
            <w:ins w:id="6135" w:author="Autor">
              <w:r w:rsidR="003F3ECF">
                <w:rPr>
                  <w:color w:val="000000"/>
                  <w:sz w:val="22"/>
                  <w:szCs w:val="22"/>
                </w:rPr>
                <w:t>4</w:t>
              </w:r>
            </w:ins>
            <w:del w:id="6136" w:author="Autor">
              <w:r w:rsidR="009C31E1" w:rsidDel="003F3ECF">
                <w:rPr>
                  <w:color w:val="000000"/>
                  <w:sz w:val="22"/>
                  <w:szCs w:val="22"/>
                </w:rPr>
                <w:delText>5</w:delText>
              </w:r>
            </w:del>
          </w:p>
        </w:tc>
        <w:tc>
          <w:tcPr>
            <w:tcW w:w="4628" w:type="dxa"/>
            <w:gridSpan w:val="2"/>
            <w:shd w:val="clear" w:color="auto" w:fill="auto"/>
            <w:vAlign w:val="center"/>
          </w:tcPr>
          <w:p w14:paraId="3CE0330A" w14:textId="77777777"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 xml:space="preserve">Metodického </w:t>
            </w:r>
            <w:r w:rsidR="00BE605A" w:rsidRPr="00286190">
              <w:rPr>
                <w:sz w:val="22"/>
                <w:szCs w:val="22"/>
              </w:rPr>
              <w:lastRenderedPageBreak/>
              <w:t>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14:paraId="0012D6A9" w14:textId="77777777" w:rsidR="004D4533" w:rsidRPr="00BC461E" w:rsidRDefault="004D4533" w:rsidP="00634A35">
            <w:pPr>
              <w:jc w:val="center"/>
              <w:rPr>
                <w:color w:val="000000"/>
              </w:rPr>
            </w:pPr>
          </w:p>
        </w:tc>
        <w:tc>
          <w:tcPr>
            <w:tcW w:w="567" w:type="dxa"/>
            <w:shd w:val="clear" w:color="auto" w:fill="auto"/>
            <w:vAlign w:val="center"/>
          </w:tcPr>
          <w:p w14:paraId="6DC1C491" w14:textId="77777777" w:rsidR="004D4533" w:rsidRPr="00BC461E" w:rsidRDefault="004D4533" w:rsidP="00634A35">
            <w:pPr>
              <w:jc w:val="center"/>
              <w:rPr>
                <w:color w:val="000000"/>
              </w:rPr>
            </w:pPr>
          </w:p>
        </w:tc>
        <w:tc>
          <w:tcPr>
            <w:tcW w:w="776" w:type="dxa"/>
            <w:shd w:val="clear" w:color="auto" w:fill="auto"/>
            <w:vAlign w:val="center"/>
          </w:tcPr>
          <w:p w14:paraId="3D9EF134" w14:textId="77777777" w:rsidR="004D4533" w:rsidRPr="00BC461E" w:rsidRDefault="004D4533" w:rsidP="00634A35">
            <w:pPr>
              <w:jc w:val="center"/>
              <w:rPr>
                <w:color w:val="000000"/>
              </w:rPr>
            </w:pPr>
          </w:p>
        </w:tc>
        <w:tc>
          <w:tcPr>
            <w:tcW w:w="1775" w:type="dxa"/>
            <w:shd w:val="clear" w:color="auto" w:fill="auto"/>
            <w:vAlign w:val="center"/>
          </w:tcPr>
          <w:p w14:paraId="15982931" w14:textId="77777777" w:rsidR="004D4533" w:rsidRPr="00BC461E" w:rsidRDefault="004D4533" w:rsidP="00634A35">
            <w:pPr>
              <w:jc w:val="center"/>
              <w:rPr>
                <w:color w:val="000000"/>
              </w:rPr>
            </w:pPr>
          </w:p>
        </w:tc>
      </w:tr>
      <w:tr w:rsidR="00BE605A" w:rsidRPr="007001F1" w14:paraId="05A8CE5C" w14:textId="77777777" w:rsidTr="00872A12">
        <w:trPr>
          <w:trHeight w:val="20"/>
        </w:trPr>
        <w:tc>
          <w:tcPr>
            <w:tcW w:w="774" w:type="dxa"/>
            <w:shd w:val="clear" w:color="auto" w:fill="auto"/>
            <w:noWrap/>
            <w:vAlign w:val="center"/>
          </w:tcPr>
          <w:p w14:paraId="4D348029" w14:textId="77777777" w:rsidR="00BE605A" w:rsidRDefault="001D19EF" w:rsidP="00634A35">
            <w:pPr>
              <w:jc w:val="center"/>
              <w:rPr>
                <w:color w:val="000000"/>
              </w:rPr>
            </w:pPr>
            <w:r w:rsidRPr="00486F5A">
              <w:rPr>
                <w:color w:val="000000"/>
                <w:sz w:val="22"/>
                <w:szCs w:val="22"/>
              </w:rPr>
              <w:t>1</w:t>
            </w:r>
            <w:ins w:id="6137" w:author="Autor">
              <w:r w:rsidR="003F3ECF">
                <w:rPr>
                  <w:color w:val="000000"/>
                  <w:sz w:val="22"/>
                  <w:szCs w:val="22"/>
                </w:rPr>
                <w:t>5</w:t>
              </w:r>
            </w:ins>
            <w:del w:id="6138" w:author="Autor">
              <w:r w:rsidR="009C31E1" w:rsidRPr="00486F5A" w:rsidDel="003F3ECF">
                <w:rPr>
                  <w:color w:val="000000"/>
                  <w:sz w:val="22"/>
                  <w:szCs w:val="22"/>
                </w:rPr>
                <w:delText>6</w:delText>
              </w:r>
            </w:del>
          </w:p>
        </w:tc>
        <w:tc>
          <w:tcPr>
            <w:tcW w:w="4628" w:type="dxa"/>
            <w:gridSpan w:val="2"/>
            <w:shd w:val="clear" w:color="auto" w:fill="auto"/>
            <w:vAlign w:val="center"/>
          </w:tcPr>
          <w:p w14:paraId="72259522" w14:textId="77777777" w:rsidR="00BE605A" w:rsidRPr="00BC461E" w:rsidRDefault="00BE605A" w:rsidP="003F3ECF">
            <w:pPr>
              <w:jc w:val="both"/>
            </w:pPr>
            <w:r>
              <w:rPr>
                <w:sz w:val="22"/>
                <w:szCs w:val="22"/>
              </w:rPr>
              <w:t>Bol záznam z prieskumu trhu zverejnený na webovom sídle prijímateľa</w:t>
            </w:r>
            <w:del w:id="6139" w:author="Autor">
              <w:r w:rsidDel="003F3ECF">
                <w:rPr>
                  <w:sz w:val="22"/>
                  <w:szCs w:val="22"/>
                </w:rPr>
                <w:delText xml:space="preserve"> do 5 dní od dátumu vyhodnotenia ponúk</w:delText>
              </w:r>
            </w:del>
            <w:r>
              <w:rPr>
                <w:sz w:val="22"/>
                <w:szCs w:val="22"/>
              </w:rPr>
              <w:t>?</w:t>
            </w:r>
          </w:p>
        </w:tc>
        <w:tc>
          <w:tcPr>
            <w:tcW w:w="567" w:type="dxa"/>
            <w:shd w:val="clear" w:color="auto" w:fill="auto"/>
            <w:vAlign w:val="center"/>
          </w:tcPr>
          <w:p w14:paraId="26D73D4D" w14:textId="77777777" w:rsidR="00BE605A" w:rsidRPr="00BC461E" w:rsidRDefault="00BE605A" w:rsidP="00634A35">
            <w:pPr>
              <w:jc w:val="center"/>
              <w:rPr>
                <w:color w:val="000000"/>
              </w:rPr>
            </w:pPr>
          </w:p>
        </w:tc>
        <w:tc>
          <w:tcPr>
            <w:tcW w:w="567" w:type="dxa"/>
            <w:shd w:val="clear" w:color="auto" w:fill="auto"/>
            <w:vAlign w:val="center"/>
          </w:tcPr>
          <w:p w14:paraId="2A5787DE" w14:textId="77777777" w:rsidR="00BE605A" w:rsidRPr="00BC461E" w:rsidRDefault="00BE605A" w:rsidP="00634A35">
            <w:pPr>
              <w:jc w:val="center"/>
              <w:rPr>
                <w:color w:val="000000"/>
              </w:rPr>
            </w:pPr>
          </w:p>
        </w:tc>
        <w:tc>
          <w:tcPr>
            <w:tcW w:w="776" w:type="dxa"/>
            <w:shd w:val="clear" w:color="auto" w:fill="auto"/>
            <w:vAlign w:val="center"/>
          </w:tcPr>
          <w:p w14:paraId="7B0421C4" w14:textId="77777777" w:rsidR="00BE605A" w:rsidRPr="00BC461E" w:rsidRDefault="00BE605A" w:rsidP="00634A35">
            <w:pPr>
              <w:jc w:val="center"/>
              <w:rPr>
                <w:color w:val="000000"/>
              </w:rPr>
            </w:pPr>
          </w:p>
        </w:tc>
        <w:tc>
          <w:tcPr>
            <w:tcW w:w="1775" w:type="dxa"/>
            <w:shd w:val="clear" w:color="auto" w:fill="auto"/>
            <w:vAlign w:val="center"/>
          </w:tcPr>
          <w:p w14:paraId="68905F67" w14:textId="77777777" w:rsidR="00BE605A" w:rsidRPr="00BC461E" w:rsidRDefault="00BE605A" w:rsidP="00634A35">
            <w:pPr>
              <w:jc w:val="center"/>
              <w:rPr>
                <w:color w:val="000000"/>
              </w:rPr>
            </w:pPr>
          </w:p>
        </w:tc>
      </w:tr>
      <w:tr w:rsidR="00DC46C6" w:rsidRPr="007001F1" w14:paraId="508836AB" w14:textId="77777777" w:rsidTr="00872A12">
        <w:trPr>
          <w:trHeight w:val="20"/>
        </w:trPr>
        <w:tc>
          <w:tcPr>
            <w:tcW w:w="774" w:type="dxa"/>
            <w:shd w:val="clear" w:color="auto" w:fill="auto"/>
            <w:noWrap/>
            <w:vAlign w:val="center"/>
          </w:tcPr>
          <w:p w14:paraId="38014E07" w14:textId="77777777" w:rsidR="00DC46C6" w:rsidRDefault="001D19EF" w:rsidP="00634A35">
            <w:pPr>
              <w:jc w:val="center"/>
              <w:rPr>
                <w:color w:val="000000"/>
              </w:rPr>
            </w:pPr>
            <w:r>
              <w:rPr>
                <w:color w:val="000000"/>
                <w:sz w:val="22"/>
                <w:szCs w:val="22"/>
              </w:rPr>
              <w:t>1</w:t>
            </w:r>
            <w:ins w:id="6140" w:author="Autor">
              <w:r w:rsidR="003F3ECF">
                <w:rPr>
                  <w:color w:val="000000"/>
                  <w:sz w:val="22"/>
                  <w:szCs w:val="22"/>
                </w:rPr>
                <w:t>6</w:t>
              </w:r>
            </w:ins>
            <w:del w:id="6141" w:author="Autor">
              <w:r w:rsidR="009C31E1" w:rsidDel="003F3ECF">
                <w:rPr>
                  <w:color w:val="000000"/>
                  <w:sz w:val="22"/>
                  <w:szCs w:val="22"/>
                </w:rPr>
                <w:delText>7</w:delText>
              </w:r>
            </w:del>
          </w:p>
        </w:tc>
        <w:tc>
          <w:tcPr>
            <w:tcW w:w="4628" w:type="dxa"/>
            <w:gridSpan w:val="2"/>
            <w:shd w:val="clear" w:color="auto" w:fill="auto"/>
            <w:vAlign w:val="center"/>
          </w:tcPr>
          <w:p w14:paraId="251B3BA2" w14:textId="77777777"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20CB8E92" w14:textId="77777777" w:rsidR="00DC46C6" w:rsidRPr="00BC461E" w:rsidRDefault="00DC46C6" w:rsidP="00634A35">
            <w:pPr>
              <w:jc w:val="center"/>
              <w:rPr>
                <w:color w:val="000000"/>
              </w:rPr>
            </w:pPr>
          </w:p>
        </w:tc>
        <w:tc>
          <w:tcPr>
            <w:tcW w:w="567" w:type="dxa"/>
            <w:shd w:val="clear" w:color="auto" w:fill="auto"/>
            <w:vAlign w:val="center"/>
          </w:tcPr>
          <w:p w14:paraId="3C292CEA" w14:textId="77777777" w:rsidR="00DC46C6" w:rsidRPr="00BC461E" w:rsidRDefault="00DC46C6" w:rsidP="00634A35">
            <w:pPr>
              <w:jc w:val="center"/>
              <w:rPr>
                <w:color w:val="000000"/>
              </w:rPr>
            </w:pPr>
          </w:p>
        </w:tc>
        <w:tc>
          <w:tcPr>
            <w:tcW w:w="776" w:type="dxa"/>
            <w:shd w:val="clear" w:color="auto" w:fill="auto"/>
            <w:vAlign w:val="center"/>
          </w:tcPr>
          <w:p w14:paraId="12ACD77D" w14:textId="77777777" w:rsidR="00DC46C6" w:rsidRPr="00BC461E" w:rsidRDefault="00DC46C6" w:rsidP="00634A35">
            <w:pPr>
              <w:jc w:val="center"/>
              <w:rPr>
                <w:color w:val="000000"/>
              </w:rPr>
            </w:pPr>
          </w:p>
        </w:tc>
        <w:tc>
          <w:tcPr>
            <w:tcW w:w="1775" w:type="dxa"/>
            <w:shd w:val="clear" w:color="auto" w:fill="auto"/>
            <w:vAlign w:val="center"/>
          </w:tcPr>
          <w:p w14:paraId="0BD39F05" w14:textId="77777777" w:rsidR="00DC46C6" w:rsidRPr="00BC461E" w:rsidRDefault="00DC46C6" w:rsidP="00634A35">
            <w:pPr>
              <w:jc w:val="center"/>
              <w:rPr>
                <w:color w:val="000000"/>
              </w:rPr>
            </w:pPr>
          </w:p>
        </w:tc>
      </w:tr>
      <w:tr w:rsidR="004D4533" w:rsidRPr="007001F1" w14:paraId="1DAC272D" w14:textId="77777777" w:rsidTr="00872A12">
        <w:trPr>
          <w:trHeight w:val="20"/>
        </w:trPr>
        <w:tc>
          <w:tcPr>
            <w:tcW w:w="774" w:type="dxa"/>
            <w:shd w:val="clear" w:color="auto" w:fill="auto"/>
            <w:noWrap/>
            <w:vAlign w:val="center"/>
          </w:tcPr>
          <w:p w14:paraId="14A60C46" w14:textId="77777777" w:rsidR="004D4533" w:rsidRPr="007001F1" w:rsidRDefault="004D4533" w:rsidP="00634A35">
            <w:pPr>
              <w:jc w:val="center"/>
              <w:rPr>
                <w:color w:val="000000"/>
              </w:rPr>
            </w:pPr>
            <w:r>
              <w:rPr>
                <w:color w:val="000000"/>
                <w:sz w:val="22"/>
                <w:szCs w:val="22"/>
              </w:rPr>
              <w:t>1</w:t>
            </w:r>
            <w:ins w:id="6142" w:author="Autor">
              <w:r w:rsidR="003F3ECF">
                <w:rPr>
                  <w:color w:val="000000"/>
                  <w:sz w:val="22"/>
                  <w:szCs w:val="22"/>
                </w:rPr>
                <w:t>7</w:t>
              </w:r>
            </w:ins>
            <w:del w:id="6143" w:author="Autor">
              <w:r w:rsidR="009C31E1" w:rsidDel="003F3ECF">
                <w:rPr>
                  <w:color w:val="000000"/>
                  <w:sz w:val="22"/>
                  <w:szCs w:val="22"/>
                </w:rPr>
                <w:delText>8</w:delText>
              </w:r>
            </w:del>
          </w:p>
        </w:tc>
        <w:tc>
          <w:tcPr>
            <w:tcW w:w="4628" w:type="dxa"/>
            <w:gridSpan w:val="2"/>
            <w:shd w:val="clear" w:color="auto" w:fill="auto"/>
            <w:vAlign w:val="center"/>
          </w:tcPr>
          <w:p w14:paraId="41319E37" w14:textId="77777777"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14:paraId="278F7415" w14:textId="77777777" w:rsidR="004D4533" w:rsidRPr="00BC461E" w:rsidRDefault="004D4533" w:rsidP="00634A35">
            <w:pPr>
              <w:jc w:val="center"/>
              <w:rPr>
                <w:color w:val="000000"/>
              </w:rPr>
            </w:pPr>
          </w:p>
        </w:tc>
        <w:tc>
          <w:tcPr>
            <w:tcW w:w="567" w:type="dxa"/>
            <w:shd w:val="clear" w:color="auto" w:fill="auto"/>
            <w:vAlign w:val="center"/>
          </w:tcPr>
          <w:p w14:paraId="456503C6" w14:textId="77777777" w:rsidR="004D4533" w:rsidRPr="00BC461E" w:rsidRDefault="004D4533" w:rsidP="00634A35">
            <w:pPr>
              <w:jc w:val="center"/>
              <w:rPr>
                <w:color w:val="000000"/>
              </w:rPr>
            </w:pPr>
          </w:p>
        </w:tc>
        <w:tc>
          <w:tcPr>
            <w:tcW w:w="776" w:type="dxa"/>
            <w:shd w:val="clear" w:color="auto" w:fill="auto"/>
            <w:vAlign w:val="center"/>
          </w:tcPr>
          <w:p w14:paraId="4F4E9AF8" w14:textId="77777777" w:rsidR="004D4533" w:rsidRPr="00BC461E" w:rsidRDefault="004D4533" w:rsidP="00634A35">
            <w:pPr>
              <w:jc w:val="center"/>
              <w:rPr>
                <w:color w:val="000000"/>
              </w:rPr>
            </w:pPr>
          </w:p>
        </w:tc>
        <w:tc>
          <w:tcPr>
            <w:tcW w:w="1775" w:type="dxa"/>
            <w:shd w:val="clear" w:color="auto" w:fill="auto"/>
            <w:vAlign w:val="center"/>
          </w:tcPr>
          <w:p w14:paraId="159C0658" w14:textId="77777777" w:rsidR="004D4533" w:rsidRPr="00BC461E" w:rsidRDefault="004D4533" w:rsidP="00634A35">
            <w:pPr>
              <w:jc w:val="center"/>
              <w:rPr>
                <w:color w:val="000000"/>
              </w:rPr>
            </w:pPr>
          </w:p>
        </w:tc>
      </w:tr>
      <w:tr w:rsidR="003F3ECF" w:rsidRPr="007001F1" w14:paraId="6BD284D3" w14:textId="77777777" w:rsidTr="00C61F75">
        <w:trPr>
          <w:trHeight w:val="1003"/>
        </w:trPr>
        <w:tc>
          <w:tcPr>
            <w:tcW w:w="774" w:type="dxa"/>
            <w:shd w:val="clear" w:color="auto" w:fill="auto"/>
            <w:noWrap/>
            <w:vAlign w:val="center"/>
          </w:tcPr>
          <w:p w14:paraId="7067AE94" w14:textId="77777777" w:rsidR="003F3ECF" w:rsidRPr="007001F1" w:rsidRDefault="003F3ECF" w:rsidP="00634A35">
            <w:pPr>
              <w:jc w:val="center"/>
              <w:rPr>
                <w:color w:val="000000"/>
              </w:rPr>
            </w:pPr>
            <w:r>
              <w:rPr>
                <w:color w:val="000000"/>
                <w:sz w:val="22"/>
                <w:szCs w:val="22"/>
              </w:rPr>
              <w:t>1</w:t>
            </w:r>
            <w:ins w:id="6144" w:author="Autor">
              <w:r>
                <w:rPr>
                  <w:color w:val="000000"/>
                  <w:sz w:val="22"/>
                  <w:szCs w:val="22"/>
                </w:rPr>
                <w:t>8</w:t>
              </w:r>
            </w:ins>
            <w:del w:id="6145" w:author="Autor">
              <w:r w:rsidDel="003F3ECF">
                <w:rPr>
                  <w:color w:val="000000"/>
                  <w:sz w:val="22"/>
                  <w:szCs w:val="22"/>
                </w:rPr>
                <w:delText>9</w:delText>
              </w:r>
            </w:del>
          </w:p>
        </w:tc>
        <w:tc>
          <w:tcPr>
            <w:tcW w:w="4628" w:type="dxa"/>
            <w:gridSpan w:val="2"/>
            <w:shd w:val="clear" w:color="auto" w:fill="auto"/>
            <w:vAlign w:val="center"/>
          </w:tcPr>
          <w:p w14:paraId="54A15DAC" w14:textId="77777777" w:rsidR="003F3ECF" w:rsidRPr="00BC461E" w:rsidRDefault="003F3ECF"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14:paraId="4D937DB4" w14:textId="77777777" w:rsidR="003F3ECF" w:rsidRPr="00BC461E" w:rsidRDefault="003F3ECF" w:rsidP="00634A35">
            <w:pPr>
              <w:jc w:val="center"/>
              <w:rPr>
                <w:color w:val="000000"/>
              </w:rPr>
            </w:pPr>
          </w:p>
        </w:tc>
        <w:tc>
          <w:tcPr>
            <w:tcW w:w="567" w:type="dxa"/>
            <w:shd w:val="clear" w:color="auto" w:fill="auto"/>
            <w:vAlign w:val="center"/>
          </w:tcPr>
          <w:p w14:paraId="2E4A43A6" w14:textId="77777777" w:rsidR="003F3ECF" w:rsidRPr="00BC461E" w:rsidRDefault="003F3ECF" w:rsidP="00634A35">
            <w:pPr>
              <w:jc w:val="center"/>
              <w:rPr>
                <w:color w:val="000000"/>
              </w:rPr>
            </w:pPr>
          </w:p>
        </w:tc>
        <w:tc>
          <w:tcPr>
            <w:tcW w:w="776" w:type="dxa"/>
            <w:shd w:val="clear" w:color="auto" w:fill="auto"/>
            <w:vAlign w:val="center"/>
          </w:tcPr>
          <w:p w14:paraId="7212084D" w14:textId="77777777" w:rsidR="003F3ECF" w:rsidRPr="00BC461E" w:rsidRDefault="003F3ECF" w:rsidP="00634A35">
            <w:pPr>
              <w:jc w:val="center"/>
              <w:rPr>
                <w:color w:val="000000"/>
              </w:rPr>
            </w:pPr>
          </w:p>
        </w:tc>
        <w:tc>
          <w:tcPr>
            <w:tcW w:w="1775" w:type="dxa"/>
            <w:shd w:val="clear" w:color="auto" w:fill="auto"/>
            <w:vAlign w:val="center"/>
          </w:tcPr>
          <w:p w14:paraId="38D55960" w14:textId="77777777" w:rsidR="003F3ECF" w:rsidRPr="00BC461E" w:rsidRDefault="003F3ECF" w:rsidP="00634A35">
            <w:pPr>
              <w:jc w:val="center"/>
              <w:rPr>
                <w:color w:val="000000"/>
              </w:rPr>
            </w:pPr>
          </w:p>
        </w:tc>
      </w:tr>
      <w:tr w:rsidR="004D4533" w:rsidRPr="007001F1" w14:paraId="79F20875" w14:textId="77777777" w:rsidTr="00872A12">
        <w:trPr>
          <w:trHeight w:val="20"/>
        </w:trPr>
        <w:tc>
          <w:tcPr>
            <w:tcW w:w="774" w:type="dxa"/>
            <w:shd w:val="clear" w:color="auto" w:fill="auto"/>
            <w:noWrap/>
            <w:vAlign w:val="center"/>
          </w:tcPr>
          <w:p w14:paraId="063E8166" w14:textId="77777777" w:rsidR="004D4533" w:rsidRPr="007001F1" w:rsidRDefault="003F3ECF" w:rsidP="009C31E1">
            <w:pPr>
              <w:jc w:val="center"/>
              <w:rPr>
                <w:color w:val="000000"/>
              </w:rPr>
            </w:pPr>
            <w:ins w:id="6146" w:author="Autor">
              <w:r>
                <w:rPr>
                  <w:color w:val="000000"/>
                  <w:sz w:val="22"/>
                  <w:szCs w:val="22"/>
                </w:rPr>
                <w:t>19</w:t>
              </w:r>
            </w:ins>
            <w:del w:id="6147" w:author="Autor">
              <w:r w:rsidR="001D19EF" w:rsidDel="003F3ECF">
                <w:rPr>
                  <w:color w:val="000000"/>
                  <w:sz w:val="22"/>
                  <w:szCs w:val="22"/>
                </w:rPr>
                <w:delText>2</w:delText>
              </w:r>
              <w:r w:rsidR="009C31E1" w:rsidDel="003F3ECF">
                <w:rPr>
                  <w:color w:val="000000"/>
                  <w:sz w:val="22"/>
                  <w:szCs w:val="22"/>
                </w:rPr>
                <w:delText>0</w:delText>
              </w:r>
            </w:del>
          </w:p>
        </w:tc>
        <w:tc>
          <w:tcPr>
            <w:tcW w:w="4628" w:type="dxa"/>
            <w:gridSpan w:val="2"/>
            <w:shd w:val="clear" w:color="auto" w:fill="auto"/>
            <w:vAlign w:val="center"/>
          </w:tcPr>
          <w:p w14:paraId="26F6EB84" w14:textId="77777777"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14:paraId="69B5E90A" w14:textId="77777777" w:rsidR="004D4533" w:rsidRPr="00BC461E" w:rsidRDefault="004D4533" w:rsidP="00634A35">
            <w:pPr>
              <w:jc w:val="center"/>
              <w:rPr>
                <w:color w:val="000000"/>
              </w:rPr>
            </w:pPr>
          </w:p>
        </w:tc>
        <w:tc>
          <w:tcPr>
            <w:tcW w:w="567" w:type="dxa"/>
            <w:shd w:val="clear" w:color="auto" w:fill="auto"/>
            <w:vAlign w:val="center"/>
          </w:tcPr>
          <w:p w14:paraId="02BA066B" w14:textId="77777777" w:rsidR="004D4533" w:rsidRPr="00BC461E" w:rsidRDefault="004D4533" w:rsidP="00634A35">
            <w:pPr>
              <w:jc w:val="center"/>
              <w:rPr>
                <w:color w:val="000000"/>
              </w:rPr>
            </w:pPr>
          </w:p>
        </w:tc>
        <w:tc>
          <w:tcPr>
            <w:tcW w:w="776" w:type="dxa"/>
            <w:shd w:val="clear" w:color="auto" w:fill="auto"/>
            <w:vAlign w:val="center"/>
          </w:tcPr>
          <w:p w14:paraId="3594EBEC" w14:textId="77777777" w:rsidR="004D4533" w:rsidRPr="00BC461E" w:rsidRDefault="004D4533" w:rsidP="00634A35">
            <w:pPr>
              <w:jc w:val="center"/>
              <w:rPr>
                <w:color w:val="000000"/>
              </w:rPr>
            </w:pPr>
          </w:p>
        </w:tc>
        <w:tc>
          <w:tcPr>
            <w:tcW w:w="1775" w:type="dxa"/>
            <w:shd w:val="clear" w:color="auto" w:fill="auto"/>
            <w:vAlign w:val="center"/>
          </w:tcPr>
          <w:p w14:paraId="2D2B874B" w14:textId="77777777" w:rsidR="004D4533" w:rsidRPr="00BC461E" w:rsidRDefault="004D4533" w:rsidP="00634A35">
            <w:pPr>
              <w:jc w:val="center"/>
              <w:rPr>
                <w:color w:val="000000"/>
              </w:rPr>
            </w:pPr>
          </w:p>
        </w:tc>
      </w:tr>
      <w:tr w:rsidR="00E4470E" w:rsidRPr="007001F1" w14:paraId="5D60BF82" w14:textId="77777777" w:rsidTr="00872A12">
        <w:trPr>
          <w:trHeight w:val="20"/>
        </w:trPr>
        <w:tc>
          <w:tcPr>
            <w:tcW w:w="774" w:type="dxa"/>
            <w:shd w:val="clear" w:color="auto" w:fill="auto"/>
            <w:noWrap/>
            <w:vAlign w:val="center"/>
          </w:tcPr>
          <w:p w14:paraId="553B63E4" w14:textId="77777777" w:rsidR="00E4470E" w:rsidRPr="007001F1" w:rsidRDefault="001D19EF" w:rsidP="00E4470E">
            <w:pPr>
              <w:jc w:val="center"/>
              <w:rPr>
                <w:color w:val="000000"/>
              </w:rPr>
            </w:pPr>
            <w:r>
              <w:rPr>
                <w:color w:val="000000"/>
                <w:sz w:val="22"/>
                <w:szCs w:val="22"/>
              </w:rPr>
              <w:t>2</w:t>
            </w:r>
            <w:ins w:id="6148" w:author="Autor">
              <w:r w:rsidR="003F3ECF">
                <w:rPr>
                  <w:color w:val="000000"/>
                  <w:sz w:val="22"/>
                  <w:szCs w:val="22"/>
                </w:rPr>
                <w:t>0</w:t>
              </w:r>
            </w:ins>
            <w:del w:id="6149" w:author="Autor">
              <w:r w:rsidR="009C31E1" w:rsidDel="003F3ECF">
                <w:rPr>
                  <w:color w:val="000000"/>
                  <w:sz w:val="22"/>
                  <w:szCs w:val="22"/>
                </w:rPr>
                <w:delText>1</w:delText>
              </w:r>
            </w:del>
          </w:p>
        </w:tc>
        <w:tc>
          <w:tcPr>
            <w:tcW w:w="4628" w:type="dxa"/>
            <w:gridSpan w:val="2"/>
            <w:shd w:val="clear" w:color="auto" w:fill="auto"/>
            <w:vAlign w:val="center"/>
          </w:tcPr>
          <w:p w14:paraId="6274178A" w14:textId="77777777"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1AB7F0B0" w14:textId="77777777" w:rsidR="00E4470E" w:rsidRPr="00BC461E" w:rsidRDefault="00E4470E" w:rsidP="00E4470E">
            <w:pPr>
              <w:jc w:val="center"/>
              <w:rPr>
                <w:color w:val="000000"/>
              </w:rPr>
            </w:pPr>
          </w:p>
        </w:tc>
        <w:tc>
          <w:tcPr>
            <w:tcW w:w="567" w:type="dxa"/>
            <w:shd w:val="clear" w:color="auto" w:fill="auto"/>
            <w:vAlign w:val="center"/>
          </w:tcPr>
          <w:p w14:paraId="1D994477" w14:textId="77777777" w:rsidR="00E4470E" w:rsidRPr="00BC461E" w:rsidRDefault="00E4470E" w:rsidP="00E4470E">
            <w:pPr>
              <w:jc w:val="center"/>
              <w:rPr>
                <w:color w:val="000000"/>
              </w:rPr>
            </w:pPr>
          </w:p>
        </w:tc>
        <w:tc>
          <w:tcPr>
            <w:tcW w:w="776" w:type="dxa"/>
            <w:shd w:val="clear" w:color="auto" w:fill="auto"/>
            <w:vAlign w:val="center"/>
          </w:tcPr>
          <w:p w14:paraId="1BE4495F" w14:textId="77777777" w:rsidR="00E4470E" w:rsidRPr="00BC461E" w:rsidRDefault="00E4470E" w:rsidP="00E4470E">
            <w:pPr>
              <w:jc w:val="center"/>
              <w:rPr>
                <w:color w:val="000000"/>
              </w:rPr>
            </w:pPr>
          </w:p>
        </w:tc>
        <w:tc>
          <w:tcPr>
            <w:tcW w:w="1775" w:type="dxa"/>
            <w:shd w:val="clear" w:color="auto" w:fill="auto"/>
            <w:vAlign w:val="center"/>
          </w:tcPr>
          <w:p w14:paraId="1FDF8792" w14:textId="77777777" w:rsidR="00E4470E" w:rsidRPr="00BC461E" w:rsidRDefault="00E4470E" w:rsidP="00E4470E">
            <w:pPr>
              <w:jc w:val="center"/>
              <w:rPr>
                <w:color w:val="000000"/>
              </w:rPr>
            </w:pPr>
          </w:p>
        </w:tc>
      </w:tr>
      <w:tr w:rsidR="00E4470E" w:rsidRPr="007001F1" w14:paraId="6D3C6D66" w14:textId="77777777" w:rsidTr="00872A12">
        <w:trPr>
          <w:trHeight w:val="20"/>
        </w:trPr>
        <w:tc>
          <w:tcPr>
            <w:tcW w:w="774" w:type="dxa"/>
            <w:shd w:val="clear" w:color="auto" w:fill="auto"/>
            <w:noWrap/>
            <w:vAlign w:val="center"/>
          </w:tcPr>
          <w:p w14:paraId="639FC567" w14:textId="77777777" w:rsidR="00E4470E" w:rsidRPr="007001F1" w:rsidRDefault="001D19EF" w:rsidP="00E4470E">
            <w:pPr>
              <w:jc w:val="center"/>
              <w:rPr>
                <w:color w:val="000000"/>
              </w:rPr>
            </w:pPr>
            <w:r>
              <w:rPr>
                <w:color w:val="000000"/>
                <w:sz w:val="22"/>
                <w:szCs w:val="22"/>
              </w:rPr>
              <w:t>2</w:t>
            </w:r>
            <w:ins w:id="6150" w:author="Autor">
              <w:r w:rsidR="003F3ECF">
                <w:rPr>
                  <w:color w:val="000000"/>
                  <w:sz w:val="22"/>
                  <w:szCs w:val="22"/>
                </w:rPr>
                <w:t>1</w:t>
              </w:r>
            </w:ins>
            <w:del w:id="6151" w:author="Autor">
              <w:r w:rsidR="009C31E1" w:rsidDel="003F3ECF">
                <w:rPr>
                  <w:color w:val="000000"/>
                  <w:sz w:val="22"/>
                  <w:szCs w:val="22"/>
                </w:rPr>
                <w:delText>2</w:delText>
              </w:r>
            </w:del>
          </w:p>
        </w:tc>
        <w:tc>
          <w:tcPr>
            <w:tcW w:w="4628" w:type="dxa"/>
            <w:gridSpan w:val="2"/>
            <w:shd w:val="clear" w:color="auto" w:fill="auto"/>
            <w:vAlign w:val="center"/>
          </w:tcPr>
          <w:p w14:paraId="0364DED5" w14:textId="77777777"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14:paraId="4FC53FC2" w14:textId="77777777" w:rsidR="00E4470E" w:rsidRPr="00BC461E" w:rsidRDefault="00E4470E" w:rsidP="00E4470E">
            <w:pPr>
              <w:jc w:val="center"/>
              <w:rPr>
                <w:color w:val="000000"/>
              </w:rPr>
            </w:pPr>
          </w:p>
        </w:tc>
        <w:tc>
          <w:tcPr>
            <w:tcW w:w="567" w:type="dxa"/>
            <w:shd w:val="clear" w:color="auto" w:fill="auto"/>
            <w:vAlign w:val="center"/>
          </w:tcPr>
          <w:p w14:paraId="5D2BE006" w14:textId="77777777" w:rsidR="00E4470E" w:rsidRPr="00BC461E" w:rsidRDefault="00E4470E" w:rsidP="00E4470E">
            <w:pPr>
              <w:jc w:val="center"/>
              <w:rPr>
                <w:color w:val="000000"/>
              </w:rPr>
            </w:pPr>
          </w:p>
        </w:tc>
        <w:tc>
          <w:tcPr>
            <w:tcW w:w="776" w:type="dxa"/>
            <w:shd w:val="clear" w:color="auto" w:fill="auto"/>
            <w:vAlign w:val="center"/>
          </w:tcPr>
          <w:p w14:paraId="773E2B41" w14:textId="77777777" w:rsidR="00E4470E" w:rsidRPr="00BC461E" w:rsidRDefault="00E4470E" w:rsidP="00E4470E">
            <w:pPr>
              <w:jc w:val="center"/>
              <w:rPr>
                <w:color w:val="000000"/>
              </w:rPr>
            </w:pPr>
          </w:p>
        </w:tc>
        <w:tc>
          <w:tcPr>
            <w:tcW w:w="1775" w:type="dxa"/>
            <w:shd w:val="clear" w:color="auto" w:fill="auto"/>
            <w:vAlign w:val="center"/>
          </w:tcPr>
          <w:p w14:paraId="270E5E17" w14:textId="77777777" w:rsidR="00E4470E" w:rsidRPr="00BC461E" w:rsidRDefault="00E4470E" w:rsidP="00E4470E">
            <w:pPr>
              <w:jc w:val="center"/>
              <w:rPr>
                <w:color w:val="000000"/>
              </w:rPr>
            </w:pPr>
          </w:p>
        </w:tc>
      </w:tr>
      <w:tr w:rsidR="00E4470E" w:rsidRPr="007001F1" w14:paraId="5F04443D" w14:textId="77777777" w:rsidTr="00872A12">
        <w:trPr>
          <w:trHeight w:val="20"/>
        </w:trPr>
        <w:tc>
          <w:tcPr>
            <w:tcW w:w="774" w:type="dxa"/>
            <w:shd w:val="clear" w:color="auto" w:fill="auto"/>
            <w:noWrap/>
            <w:vAlign w:val="center"/>
          </w:tcPr>
          <w:p w14:paraId="423DC21D" w14:textId="77777777" w:rsidR="00E4470E" w:rsidRPr="007001F1" w:rsidRDefault="001D19EF" w:rsidP="00E4470E">
            <w:pPr>
              <w:jc w:val="center"/>
              <w:rPr>
                <w:color w:val="000000"/>
              </w:rPr>
            </w:pPr>
            <w:r>
              <w:rPr>
                <w:color w:val="000000"/>
                <w:sz w:val="22"/>
                <w:szCs w:val="22"/>
              </w:rPr>
              <w:t>2</w:t>
            </w:r>
            <w:ins w:id="6152" w:author="Autor">
              <w:r w:rsidR="003F3ECF">
                <w:rPr>
                  <w:color w:val="000000"/>
                  <w:sz w:val="22"/>
                  <w:szCs w:val="22"/>
                </w:rPr>
                <w:t>2</w:t>
              </w:r>
            </w:ins>
            <w:del w:id="6153" w:author="Autor">
              <w:r w:rsidR="009C31E1" w:rsidDel="003F3ECF">
                <w:rPr>
                  <w:color w:val="000000"/>
                  <w:sz w:val="22"/>
                  <w:szCs w:val="22"/>
                </w:rPr>
                <w:delText>3</w:delText>
              </w:r>
            </w:del>
          </w:p>
        </w:tc>
        <w:tc>
          <w:tcPr>
            <w:tcW w:w="4628" w:type="dxa"/>
            <w:gridSpan w:val="2"/>
            <w:shd w:val="clear" w:color="auto" w:fill="auto"/>
            <w:vAlign w:val="center"/>
          </w:tcPr>
          <w:p w14:paraId="564CA747" w14:textId="77777777"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14:paraId="55BA3957" w14:textId="77777777" w:rsidR="00E4470E" w:rsidRPr="00BC461E" w:rsidRDefault="00E4470E" w:rsidP="00E4470E">
            <w:pPr>
              <w:jc w:val="center"/>
              <w:rPr>
                <w:color w:val="000000"/>
              </w:rPr>
            </w:pPr>
          </w:p>
        </w:tc>
        <w:tc>
          <w:tcPr>
            <w:tcW w:w="567" w:type="dxa"/>
            <w:shd w:val="clear" w:color="auto" w:fill="auto"/>
            <w:vAlign w:val="center"/>
          </w:tcPr>
          <w:p w14:paraId="6436A3AF" w14:textId="77777777" w:rsidR="00E4470E" w:rsidRPr="00BC461E" w:rsidRDefault="00E4470E" w:rsidP="00E4470E">
            <w:pPr>
              <w:jc w:val="center"/>
              <w:rPr>
                <w:color w:val="000000"/>
              </w:rPr>
            </w:pPr>
          </w:p>
        </w:tc>
        <w:tc>
          <w:tcPr>
            <w:tcW w:w="776" w:type="dxa"/>
            <w:shd w:val="clear" w:color="auto" w:fill="auto"/>
            <w:vAlign w:val="center"/>
          </w:tcPr>
          <w:p w14:paraId="1F324BB0" w14:textId="77777777" w:rsidR="00E4470E" w:rsidRPr="00BC461E" w:rsidRDefault="00E4470E" w:rsidP="00E4470E">
            <w:pPr>
              <w:jc w:val="center"/>
              <w:rPr>
                <w:color w:val="000000"/>
              </w:rPr>
            </w:pPr>
          </w:p>
        </w:tc>
        <w:tc>
          <w:tcPr>
            <w:tcW w:w="1775" w:type="dxa"/>
            <w:shd w:val="clear" w:color="auto" w:fill="auto"/>
            <w:vAlign w:val="center"/>
          </w:tcPr>
          <w:p w14:paraId="678E73FB" w14:textId="77777777" w:rsidR="00E4470E" w:rsidRPr="00BC461E" w:rsidRDefault="00E4470E" w:rsidP="00E4470E">
            <w:pPr>
              <w:jc w:val="center"/>
              <w:rPr>
                <w:color w:val="000000"/>
              </w:rPr>
            </w:pPr>
          </w:p>
        </w:tc>
      </w:tr>
      <w:tr w:rsidR="00E4470E" w:rsidRPr="007001F1" w14:paraId="7A67228B" w14:textId="77777777" w:rsidTr="00872A12">
        <w:trPr>
          <w:trHeight w:val="300"/>
        </w:trPr>
        <w:tc>
          <w:tcPr>
            <w:tcW w:w="3751" w:type="dxa"/>
            <w:gridSpan w:val="2"/>
            <w:shd w:val="clear" w:color="auto" w:fill="auto"/>
            <w:vAlign w:val="center"/>
            <w:hideMark/>
          </w:tcPr>
          <w:p w14:paraId="41BAD31E" w14:textId="77777777"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93"/>
              <w:t>2</w:t>
            </w:r>
            <w:r w:rsidRPr="007001F1">
              <w:rPr>
                <w:b/>
                <w:bCs/>
                <w:sz w:val="22"/>
                <w:szCs w:val="22"/>
              </w:rPr>
              <w:t>:</w:t>
            </w:r>
          </w:p>
        </w:tc>
        <w:tc>
          <w:tcPr>
            <w:tcW w:w="5336" w:type="dxa"/>
            <w:gridSpan w:val="5"/>
            <w:shd w:val="clear" w:color="auto" w:fill="auto"/>
            <w:vAlign w:val="center"/>
            <w:hideMark/>
          </w:tcPr>
          <w:p w14:paraId="37420283" w14:textId="77777777" w:rsidR="00E4470E" w:rsidRPr="007001F1" w:rsidRDefault="00E4470E" w:rsidP="00E4470E">
            <w:pPr>
              <w:rPr>
                <w:color w:val="000000"/>
              </w:rPr>
            </w:pPr>
            <w:r w:rsidRPr="007001F1">
              <w:rPr>
                <w:color w:val="000000"/>
                <w:sz w:val="22"/>
                <w:szCs w:val="22"/>
              </w:rPr>
              <w:t> </w:t>
            </w:r>
          </w:p>
        </w:tc>
      </w:tr>
      <w:tr w:rsidR="00E4470E" w:rsidRPr="007001F1" w14:paraId="4E800364" w14:textId="77777777" w:rsidTr="00872A12">
        <w:trPr>
          <w:trHeight w:val="300"/>
        </w:trPr>
        <w:tc>
          <w:tcPr>
            <w:tcW w:w="3751" w:type="dxa"/>
            <w:gridSpan w:val="2"/>
            <w:shd w:val="clear" w:color="auto" w:fill="auto"/>
            <w:vAlign w:val="center"/>
            <w:hideMark/>
          </w:tcPr>
          <w:p w14:paraId="61A52F39" w14:textId="77777777"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14:paraId="191179F2" w14:textId="77777777" w:rsidR="00E4470E" w:rsidRPr="007001F1" w:rsidRDefault="00E4470E" w:rsidP="00E4470E">
            <w:pPr>
              <w:rPr>
                <w:color w:val="000000"/>
              </w:rPr>
            </w:pPr>
            <w:r w:rsidRPr="007001F1">
              <w:rPr>
                <w:color w:val="000000"/>
                <w:sz w:val="22"/>
                <w:szCs w:val="22"/>
              </w:rPr>
              <w:t> </w:t>
            </w:r>
          </w:p>
        </w:tc>
      </w:tr>
      <w:tr w:rsidR="00E4470E" w:rsidRPr="007001F1" w14:paraId="4A4B27CD" w14:textId="77777777" w:rsidTr="00872A12">
        <w:trPr>
          <w:trHeight w:val="300"/>
        </w:trPr>
        <w:tc>
          <w:tcPr>
            <w:tcW w:w="3751" w:type="dxa"/>
            <w:gridSpan w:val="2"/>
            <w:shd w:val="clear" w:color="000000" w:fill="FFFFFF"/>
            <w:vAlign w:val="center"/>
            <w:hideMark/>
          </w:tcPr>
          <w:p w14:paraId="200F024D"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AD7F7D2" w14:textId="77777777" w:rsidR="00E4470E" w:rsidRPr="007001F1" w:rsidRDefault="00E4470E" w:rsidP="00E4470E">
            <w:pPr>
              <w:rPr>
                <w:color w:val="000000"/>
              </w:rPr>
            </w:pPr>
            <w:r w:rsidRPr="007001F1">
              <w:rPr>
                <w:color w:val="000000"/>
                <w:sz w:val="22"/>
                <w:szCs w:val="22"/>
              </w:rPr>
              <w:t> </w:t>
            </w:r>
          </w:p>
        </w:tc>
      </w:tr>
      <w:tr w:rsidR="00E4470E" w:rsidRPr="007001F1" w14:paraId="5E0059BB" w14:textId="77777777" w:rsidTr="00872A12">
        <w:trPr>
          <w:trHeight w:val="300"/>
        </w:trPr>
        <w:tc>
          <w:tcPr>
            <w:tcW w:w="9087" w:type="dxa"/>
            <w:gridSpan w:val="7"/>
            <w:shd w:val="clear" w:color="auto" w:fill="auto"/>
            <w:noWrap/>
            <w:vAlign w:val="bottom"/>
            <w:hideMark/>
          </w:tcPr>
          <w:p w14:paraId="4042CEB2" w14:textId="77777777" w:rsidR="00E4470E" w:rsidRPr="007001F1" w:rsidRDefault="00E4470E" w:rsidP="00E4470E">
            <w:pPr>
              <w:jc w:val="center"/>
              <w:rPr>
                <w:color w:val="000000"/>
              </w:rPr>
            </w:pPr>
            <w:r w:rsidRPr="007001F1">
              <w:rPr>
                <w:color w:val="000000"/>
                <w:sz w:val="22"/>
                <w:szCs w:val="22"/>
              </w:rPr>
              <w:t> </w:t>
            </w:r>
          </w:p>
        </w:tc>
      </w:tr>
      <w:tr w:rsidR="00E4470E" w:rsidRPr="007001F1" w14:paraId="44BF3A9E" w14:textId="77777777" w:rsidTr="00872A12">
        <w:trPr>
          <w:trHeight w:val="300"/>
        </w:trPr>
        <w:tc>
          <w:tcPr>
            <w:tcW w:w="3751" w:type="dxa"/>
            <w:gridSpan w:val="2"/>
            <w:shd w:val="clear" w:color="000000" w:fill="FFFFFF"/>
            <w:vAlign w:val="center"/>
            <w:hideMark/>
          </w:tcPr>
          <w:p w14:paraId="4E7F3752" w14:textId="77777777"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4"/>
              <w:t>3</w:t>
            </w:r>
            <w:r w:rsidRPr="007001F1">
              <w:rPr>
                <w:b/>
                <w:bCs/>
                <w:sz w:val="22"/>
                <w:szCs w:val="22"/>
              </w:rPr>
              <w:t>:</w:t>
            </w:r>
          </w:p>
        </w:tc>
        <w:tc>
          <w:tcPr>
            <w:tcW w:w="5336" w:type="dxa"/>
            <w:gridSpan w:val="5"/>
            <w:shd w:val="clear" w:color="auto" w:fill="auto"/>
            <w:vAlign w:val="center"/>
            <w:hideMark/>
          </w:tcPr>
          <w:p w14:paraId="017A1D35" w14:textId="77777777" w:rsidR="00E4470E" w:rsidRPr="007001F1" w:rsidRDefault="00E4470E" w:rsidP="00E4470E">
            <w:pPr>
              <w:rPr>
                <w:color w:val="000000"/>
              </w:rPr>
            </w:pPr>
            <w:r w:rsidRPr="007001F1">
              <w:rPr>
                <w:color w:val="000000"/>
                <w:sz w:val="22"/>
                <w:szCs w:val="22"/>
              </w:rPr>
              <w:t> </w:t>
            </w:r>
          </w:p>
        </w:tc>
      </w:tr>
      <w:tr w:rsidR="00E4470E" w:rsidRPr="007001F1" w14:paraId="37C1E77E" w14:textId="77777777" w:rsidTr="00872A12">
        <w:trPr>
          <w:trHeight w:val="300"/>
        </w:trPr>
        <w:tc>
          <w:tcPr>
            <w:tcW w:w="3751" w:type="dxa"/>
            <w:gridSpan w:val="2"/>
            <w:shd w:val="clear" w:color="000000" w:fill="FFFFFF"/>
            <w:vAlign w:val="center"/>
            <w:hideMark/>
          </w:tcPr>
          <w:p w14:paraId="77389A5C" w14:textId="77777777"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14:paraId="5186B45B" w14:textId="77777777" w:rsidR="00E4470E" w:rsidRPr="007001F1" w:rsidRDefault="00E4470E" w:rsidP="00E4470E">
            <w:pPr>
              <w:rPr>
                <w:color w:val="000000"/>
              </w:rPr>
            </w:pPr>
            <w:r w:rsidRPr="007001F1">
              <w:rPr>
                <w:color w:val="000000"/>
                <w:sz w:val="22"/>
                <w:szCs w:val="22"/>
              </w:rPr>
              <w:t> </w:t>
            </w:r>
          </w:p>
        </w:tc>
      </w:tr>
      <w:tr w:rsidR="00E4470E" w:rsidRPr="007001F1" w14:paraId="2C77E1F0" w14:textId="77777777" w:rsidTr="00872A12">
        <w:trPr>
          <w:trHeight w:val="300"/>
        </w:trPr>
        <w:tc>
          <w:tcPr>
            <w:tcW w:w="3751" w:type="dxa"/>
            <w:gridSpan w:val="2"/>
            <w:shd w:val="clear" w:color="000000" w:fill="FFFFFF"/>
            <w:vAlign w:val="center"/>
            <w:hideMark/>
          </w:tcPr>
          <w:p w14:paraId="24DA9DD9"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1E655D6" w14:textId="77777777" w:rsidR="00E4470E" w:rsidRPr="007001F1" w:rsidRDefault="00E4470E" w:rsidP="00E4470E">
            <w:pPr>
              <w:rPr>
                <w:color w:val="000000"/>
              </w:rPr>
            </w:pPr>
            <w:r w:rsidRPr="007001F1">
              <w:rPr>
                <w:color w:val="000000"/>
                <w:sz w:val="22"/>
                <w:szCs w:val="22"/>
              </w:rPr>
              <w:t> </w:t>
            </w:r>
          </w:p>
        </w:tc>
      </w:tr>
    </w:tbl>
    <w:p w14:paraId="0E237CF2" w14:textId="77777777" w:rsidR="00231620" w:rsidRDefault="00231620" w:rsidP="00D2171A"/>
    <w:bookmarkEnd w:id="6085"/>
    <w:p w14:paraId="027D11B5" w14:textId="4C257BF9" w:rsidR="00231620" w:rsidDel="00C5578F" w:rsidRDefault="00231620" w:rsidP="00D2171A">
      <w:pPr>
        <w:rPr>
          <w:del w:id="6154" w:author="Autor"/>
        </w:rPr>
      </w:pPr>
    </w:p>
    <w:p w14:paraId="131CEC4D" w14:textId="5FAA00FF" w:rsidR="00184A99" w:rsidDel="00C5578F" w:rsidRDefault="00184A99" w:rsidP="00D2171A">
      <w:pPr>
        <w:rPr>
          <w:del w:id="6155" w:author="Autor"/>
        </w:rPr>
      </w:pPr>
    </w:p>
    <w:p w14:paraId="57A20B82" w14:textId="17F52203" w:rsidR="00184A99" w:rsidDel="00C5578F" w:rsidRDefault="00184A99" w:rsidP="00D2171A">
      <w:pPr>
        <w:rPr>
          <w:del w:id="6156" w:author="Autor"/>
        </w:rPr>
      </w:pPr>
    </w:p>
    <w:p w14:paraId="7EA05A48" w14:textId="32268BBB" w:rsidR="00184A99" w:rsidDel="00C5578F" w:rsidRDefault="00184A99" w:rsidP="00D2171A">
      <w:pPr>
        <w:rPr>
          <w:del w:id="6157" w:author="Autor"/>
        </w:rPr>
      </w:pPr>
    </w:p>
    <w:p w14:paraId="68B4771D" w14:textId="0BCB5915" w:rsidR="00184A99" w:rsidDel="00C5578F" w:rsidRDefault="00184A99" w:rsidP="00D2171A">
      <w:pPr>
        <w:rPr>
          <w:del w:id="6158" w:author="Autor"/>
        </w:rPr>
      </w:pPr>
    </w:p>
    <w:p w14:paraId="6E4A7038" w14:textId="13252D6F" w:rsidR="00184A99" w:rsidDel="00C5578F" w:rsidRDefault="00184A99" w:rsidP="00D2171A">
      <w:pPr>
        <w:rPr>
          <w:del w:id="6159" w:author="Autor"/>
        </w:rPr>
      </w:pPr>
    </w:p>
    <w:p w14:paraId="38C008A2" w14:textId="144CB4A6" w:rsidR="00184A99" w:rsidDel="00C5578F" w:rsidRDefault="00184A99" w:rsidP="00D2171A">
      <w:pPr>
        <w:rPr>
          <w:del w:id="6160" w:author="Autor"/>
        </w:rPr>
      </w:pPr>
    </w:p>
    <w:p w14:paraId="3A180518" w14:textId="5DBAF60E" w:rsidR="00184A99" w:rsidDel="00C5578F" w:rsidRDefault="00184A99" w:rsidP="00D2171A">
      <w:pPr>
        <w:rPr>
          <w:del w:id="6161" w:author="Autor"/>
        </w:rPr>
      </w:pPr>
    </w:p>
    <w:p w14:paraId="4688462E" w14:textId="687E684D" w:rsidR="00184A99" w:rsidDel="00C5578F" w:rsidRDefault="00184A99" w:rsidP="00D2171A">
      <w:pPr>
        <w:rPr>
          <w:del w:id="6162" w:author="Autor"/>
        </w:rPr>
      </w:pPr>
    </w:p>
    <w:p w14:paraId="74F93217" w14:textId="54743D6B" w:rsidR="00184A99" w:rsidDel="00C5578F" w:rsidRDefault="00184A99" w:rsidP="00D2171A">
      <w:pPr>
        <w:rPr>
          <w:del w:id="6163" w:author="Autor"/>
        </w:rPr>
      </w:pPr>
    </w:p>
    <w:p w14:paraId="1703A554" w14:textId="0A651DD9" w:rsidR="00184A99" w:rsidDel="00C5578F" w:rsidRDefault="00184A99" w:rsidP="00D2171A">
      <w:pPr>
        <w:rPr>
          <w:del w:id="6164" w:author="Autor"/>
        </w:rPr>
      </w:pPr>
    </w:p>
    <w:p w14:paraId="01EA3C7E" w14:textId="6436B77E" w:rsidR="00184A99" w:rsidDel="00C5578F" w:rsidRDefault="00184A99" w:rsidP="00D2171A">
      <w:pPr>
        <w:rPr>
          <w:del w:id="6165" w:author="Autor"/>
        </w:rPr>
      </w:pPr>
    </w:p>
    <w:p w14:paraId="121F715D" w14:textId="222A3651" w:rsidR="00184A99" w:rsidDel="00C5578F" w:rsidRDefault="00184A99" w:rsidP="00D2171A">
      <w:pPr>
        <w:rPr>
          <w:del w:id="6166" w:author="Autor"/>
        </w:rPr>
      </w:pPr>
    </w:p>
    <w:p w14:paraId="5B4CAA1E" w14:textId="48727739" w:rsidR="00184A99" w:rsidDel="00C5578F" w:rsidRDefault="00184A99" w:rsidP="00D2171A">
      <w:pPr>
        <w:rPr>
          <w:del w:id="6167" w:author="Autor"/>
        </w:rPr>
      </w:pPr>
    </w:p>
    <w:p w14:paraId="27272D9F" w14:textId="6A54AF94" w:rsidR="00184A99" w:rsidDel="00C5578F" w:rsidRDefault="00184A99" w:rsidP="00D2171A">
      <w:pPr>
        <w:rPr>
          <w:del w:id="6168" w:author="Autor"/>
        </w:rPr>
      </w:pPr>
    </w:p>
    <w:p w14:paraId="250DF5BE" w14:textId="4DE0B3DB" w:rsidR="00184A99" w:rsidDel="00C5578F" w:rsidRDefault="00184A99" w:rsidP="00D2171A">
      <w:pPr>
        <w:rPr>
          <w:del w:id="6169" w:author="Autor"/>
        </w:rPr>
      </w:pPr>
    </w:p>
    <w:p w14:paraId="239950B8" w14:textId="4060B266" w:rsidR="00184A99" w:rsidDel="00C5578F" w:rsidRDefault="00184A99" w:rsidP="00D2171A">
      <w:pPr>
        <w:rPr>
          <w:del w:id="6170" w:author="Autor"/>
        </w:rPr>
      </w:pPr>
    </w:p>
    <w:p w14:paraId="4BBA5C63" w14:textId="58A8C4BA" w:rsidR="00184A99" w:rsidDel="00C5578F" w:rsidRDefault="00184A99" w:rsidP="00D2171A">
      <w:pPr>
        <w:rPr>
          <w:del w:id="6171" w:author="Autor"/>
        </w:rPr>
      </w:pPr>
    </w:p>
    <w:p w14:paraId="47772EFC" w14:textId="5D8FECF5" w:rsidR="00184A99" w:rsidDel="00C5578F" w:rsidRDefault="00184A99" w:rsidP="00D2171A">
      <w:pPr>
        <w:rPr>
          <w:del w:id="6172" w:author="Autor"/>
        </w:rPr>
      </w:pPr>
    </w:p>
    <w:p w14:paraId="42525E67" w14:textId="75826797" w:rsidR="00184A99" w:rsidDel="00C5578F" w:rsidRDefault="00184A99" w:rsidP="00D2171A">
      <w:pPr>
        <w:rPr>
          <w:del w:id="6173" w:author="Autor"/>
        </w:rPr>
      </w:pPr>
    </w:p>
    <w:p w14:paraId="6CFC5BA0" w14:textId="26CCFDF9" w:rsidR="00184A99" w:rsidDel="00C5578F" w:rsidRDefault="00184A99" w:rsidP="00D2171A">
      <w:pPr>
        <w:rPr>
          <w:del w:id="6174" w:author="Autor"/>
        </w:rPr>
      </w:pPr>
    </w:p>
    <w:p w14:paraId="2853EA89" w14:textId="21380583" w:rsidR="00184A99" w:rsidDel="00C5578F" w:rsidRDefault="00184A99" w:rsidP="00D2171A">
      <w:pPr>
        <w:rPr>
          <w:del w:id="6175" w:author="Autor"/>
        </w:rPr>
      </w:pPr>
    </w:p>
    <w:p w14:paraId="36594257" w14:textId="7D383413" w:rsidR="00184A99" w:rsidDel="00C5578F" w:rsidRDefault="00184A99" w:rsidP="00D2171A">
      <w:pPr>
        <w:rPr>
          <w:del w:id="6176" w:author="Autor"/>
        </w:rPr>
      </w:pPr>
    </w:p>
    <w:p w14:paraId="1952E2C4" w14:textId="7032B3A9" w:rsidR="00184A99" w:rsidDel="00C5578F" w:rsidRDefault="00184A99" w:rsidP="00D2171A">
      <w:pPr>
        <w:rPr>
          <w:del w:id="6177" w:author="Autor"/>
        </w:rPr>
      </w:pPr>
    </w:p>
    <w:p w14:paraId="1BD246E8" w14:textId="642356D9" w:rsidR="00184A99" w:rsidDel="00C5578F" w:rsidRDefault="00184A99" w:rsidP="00D2171A">
      <w:pPr>
        <w:rPr>
          <w:del w:id="6178" w:author="Autor"/>
        </w:rPr>
      </w:pPr>
    </w:p>
    <w:p w14:paraId="6CF6F39E" w14:textId="3AC7B7CC" w:rsidR="00184A99" w:rsidDel="00C5578F" w:rsidRDefault="00184A99" w:rsidP="00BE5592">
      <w:pPr>
        <w:spacing w:after="160" w:line="259" w:lineRule="auto"/>
        <w:rPr>
          <w:del w:id="6179" w:author="Autor"/>
        </w:rPr>
      </w:pPr>
    </w:p>
    <w:p w14:paraId="58ECDD39" w14:textId="1AE2D558" w:rsidR="00BE5592" w:rsidDel="00C5578F" w:rsidRDefault="00BE5592" w:rsidP="00BE5592">
      <w:pPr>
        <w:spacing w:after="160" w:line="259" w:lineRule="auto"/>
        <w:rPr>
          <w:del w:id="6180" w:author="Autor"/>
        </w:rPr>
      </w:pPr>
    </w:p>
    <w:p w14:paraId="11EFB20B" w14:textId="0B1F4858" w:rsidR="00BE5592" w:rsidDel="00C5578F" w:rsidRDefault="00BE5592" w:rsidP="00BE5592">
      <w:pPr>
        <w:spacing w:after="160" w:line="259" w:lineRule="auto"/>
        <w:rPr>
          <w:del w:id="6181" w:author="Autor"/>
        </w:rPr>
      </w:pPr>
    </w:p>
    <w:p w14:paraId="338E1DC6" w14:textId="4A27145C" w:rsidR="00184A99" w:rsidDel="00C5578F" w:rsidRDefault="00184A99" w:rsidP="00D2171A">
      <w:pPr>
        <w:rPr>
          <w:del w:id="6182" w:author="Autor"/>
        </w:rPr>
      </w:pPr>
    </w:p>
    <w:p w14:paraId="6E18FD3C" w14:textId="518DC633" w:rsidR="00231620" w:rsidDel="00C5578F" w:rsidRDefault="00231620" w:rsidP="00D2171A">
      <w:pPr>
        <w:rPr>
          <w:del w:id="6183" w:author="Autor"/>
        </w:rPr>
      </w:pPr>
    </w:p>
    <w:p w14:paraId="1540BEB5" w14:textId="77777777" w:rsidR="00C5578F" w:rsidRDefault="00C5578F">
      <w:pPr>
        <w:rPr>
          <w:ins w:id="6184" w:author="Autor"/>
        </w:rPr>
      </w:pPr>
      <w:bookmarkStart w:id="6185" w:name="KZ_47"/>
      <w:ins w:id="6186"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5906CC22" w14:textId="77777777" w:rsidTr="003F3ECF">
        <w:trPr>
          <w:trHeight w:val="645"/>
        </w:trPr>
        <w:tc>
          <w:tcPr>
            <w:tcW w:w="9087" w:type="dxa"/>
            <w:gridSpan w:val="7"/>
            <w:shd w:val="clear" w:color="000000" w:fill="60497A"/>
            <w:vAlign w:val="center"/>
            <w:hideMark/>
          </w:tcPr>
          <w:p w14:paraId="4FB7CB80" w14:textId="2510EC2A" w:rsidR="004D4533" w:rsidRPr="007001F1" w:rsidRDefault="004D4533" w:rsidP="003F3ECF">
            <w:pPr>
              <w:jc w:val="center"/>
              <w:rPr>
                <w:b/>
                <w:bCs/>
                <w:color w:val="FFFFFF"/>
              </w:rPr>
            </w:pPr>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w:t>
            </w:r>
            <w:del w:id="6187" w:author="Autor">
              <w:r w:rsidDel="003F3ECF">
                <w:rPr>
                  <w:b/>
                  <w:bCs/>
                  <w:color w:val="FFFFFF"/>
                </w:rPr>
                <w:delText xml:space="preserve">zákazka nad </w:delText>
              </w:r>
              <w:r w:rsidR="00DC46C6" w:rsidDel="003F3ECF">
                <w:rPr>
                  <w:b/>
                  <w:bCs/>
                  <w:color w:val="FFFFFF"/>
                </w:rPr>
                <w:delText>10</w:delText>
              </w:r>
              <w:r w:rsidDel="003F3ECF">
                <w:rPr>
                  <w:b/>
                  <w:bCs/>
                  <w:color w:val="FFFFFF"/>
                </w:rPr>
                <w:delText xml:space="preserve">0 </w:delText>
              </w:r>
              <w:r w:rsidR="00752989" w:rsidDel="003F3ECF">
                <w:rPr>
                  <w:b/>
                  <w:bCs/>
                  <w:color w:val="FFFFFF"/>
                </w:rPr>
                <w:delText>000</w:delText>
              </w:r>
              <w:r w:rsidDel="003F3ECF">
                <w:rPr>
                  <w:b/>
                  <w:bCs/>
                  <w:color w:val="FFFFFF"/>
                </w:rPr>
                <w:delText xml:space="preserve"> EUR</w:delText>
              </w:r>
              <w:r w:rsidRPr="007001F1" w:rsidDel="003F3ECF">
                <w:rPr>
                  <w:b/>
                  <w:bCs/>
                  <w:color w:val="FFFFFF"/>
                </w:rPr>
                <w:delText>-</w:delText>
              </w:r>
            </w:del>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14:paraId="3BD5C42F" w14:textId="77777777" w:rsidTr="003F3ECF">
        <w:trPr>
          <w:trHeight w:val="330"/>
        </w:trPr>
        <w:tc>
          <w:tcPr>
            <w:tcW w:w="9087" w:type="dxa"/>
            <w:gridSpan w:val="7"/>
            <w:shd w:val="clear" w:color="auto" w:fill="auto"/>
            <w:vAlign w:val="center"/>
            <w:hideMark/>
          </w:tcPr>
          <w:p w14:paraId="74D21DFF" w14:textId="77777777"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EFF8873" w14:textId="77777777" w:rsidTr="003F3ECF">
        <w:trPr>
          <w:trHeight w:val="300"/>
        </w:trPr>
        <w:tc>
          <w:tcPr>
            <w:tcW w:w="3751" w:type="dxa"/>
            <w:gridSpan w:val="2"/>
            <w:shd w:val="clear" w:color="auto" w:fill="auto"/>
            <w:vAlign w:val="center"/>
            <w:hideMark/>
          </w:tcPr>
          <w:p w14:paraId="12D4255B"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FA9C535" w14:textId="77777777" w:rsidR="004D4533" w:rsidRPr="007001F1" w:rsidRDefault="004D4533" w:rsidP="00634A35">
            <w:pPr>
              <w:rPr>
                <w:color w:val="000000"/>
              </w:rPr>
            </w:pPr>
            <w:r w:rsidRPr="007001F1">
              <w:rPr>
                <w:color w:val="000000"/>
                <w:sz w:val="22"/>
                <w:szCs w:val="22"/>
              </w:rPr>
              <w:t> </w:t>
            </w:r>
          </w:p>
        </w:tc>
      </w:tr>
      <w:tr w:rsidR="004D4533" w:rsidRPr="007001F1" w14:paraId="47A4A9FF" w14:textId="77777777" w:rsidTr="003F3ECF">
        <w:trPr>
          <w:trHeight w:val="660"/>
        </w:trPr>
        <w:tc>
          <w:tcPr>
            <w:tcW w:w="3751" w:type="dxa"/>
            <w:gridSpan w:val="2"/>
            <w:shd w:val="clear" w:color="auto" w:fill="auto"/>
            <w:vAlign w:val="center"/>
            <w:hideMark/>
          </w:tcPr>
          <w:p w14:paraId="0C2289E8"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241152DD" w14:textId="77777777" w:rsidR="004D4533" w:rsidRPr="007001F1" w:rsidRDefault="004D4533" w:rsidP="00634A35">
            <w:pPr>
              <w:rPr>
                <w:color w:val="000000"/>
              </w:rPr>
            </w:pPr>
            <w:r w:rsidRPr="007001F1">
              <w:rPr>
                <w:color w:val="000000"/>
                <w:sz w:val="22"/>
                <w:szCs w:val="22"/>
              </w:rPr>
              <w:t> </w:t>
            </w:r>
          </w:p>
        </w:tc>
      </w:tr>
      <w:tr w:rsidR="004D4533" w:rsidRPr="007001F1" w14:paraId="7AD16734" w14:textId="77777777" w:rsidTr="003F3ECF">
        <w:trPr>
          <w:trHeight w:val="330"/>
        </w:trPr>
        <w:tc>
          <w:tcPr>
            <w:tcW w:w="9087" w:type="dxa"/>
            <w:gridSpan w:val="7"/>
            <w:shd w:val="clear" w:color="auto" w:fill="auto"/>
            <w:vAlign w:val="center"/>
            <w:hideMark/>
          </w:tcPr>
          <w:p w14:paraId="131A80F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3098C480" w14:textId="77777777" w:rsidTr="003F3ECF">
        <w:trPr>
          <w:trHeight w:val="330"/>
        </w:trPr>
        <w:tc>
          <w:tcPr>
            <w:tcW w:w="3751" w:type="dxa"/>
            <w:gridSpan w:val="2"/>
            <w:shd w:val="clear" w:color="auto" w:fill="auto"/>
            <w:vAlign w:val="center"/>
            <w:hideMark/>
          </w:tcPr>
          <w:p w14:paraId="4E7124EF"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65A2C627" w14:textId="77777777" w:rsidR="004D4533" w:rsidRPr="007001F1" w:rsidRDefault="004D4533" w:rsidP="00634A35">
            <w:pPr>
              <w:rPr>
                <w:color w:val="000000"/>
              </w:rPr>
            </w:pPr>
            <w:r w:rsidRPr="007001F1">
              <w:rPr>
                <w:color w:val="000000"/>
                <w:sz w:val="22"/>
                <w:szCs w:val="22"/>
              </w:rPr>
              <w:t> </w:t>
            </w:r>
          </w:p>
        </w:tc>
      </w:tr>
      <w:tr w:rsidR="004D4533" w:rsidRPr="007001F1" w14:paraId="45FC7E63" w14:textId="77777777" w:rsidTr="003F3ECF">
        <w:trPr>
          <w:trHeight w:val="300"/>
        </w:trPr>
        <w:tc>
          <w:tcPr>
            <w:tcW w:w="3751" w:type="dxa"/>
            <w:gridSpan w:val="2"/>
            <w:shd w:val="clear" w:color="auto" w:fill="auto"/>
            <w:vAlign w:val="center"/>
            <w:hideMark/>
          </w:tcPr>
          <w:p w14:paraId="6FB71F6A"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5F3D1932" w14:textId="77777777" w:rsidR="004D4533" w:rsidRPr="007001F1" w:rsidRDefault="004D4533" w:rsidP="00634A35">
            <w:pPr>
              <w:rPr>
                <w:color w:val="000000"/>
              </w:rPr>
            </w:pPr>
            <w:r w:rsidRPr="007001F1">
              <w:rPr>
                <w:color w:val="000000"/>
                <w:sz w:val="22"/>
                <w:szCs w:val="22"/>
              </w:rPr>
              <w:t> </w:t>
            </w:r>
          </w:p>
        </w:tc>
      </w:tr>
      <w:tr w:rsidR="004D4533" w:rsidRPr="007001F1" w14:paraId="4A3FD3AA" w14:textId="77777777" w:rsidTr="003F3ECF">
        <w:trPr>
          <w:trHeight w:val="300"/>
        </w:trPr>
        <w:tc>
          <w:tcPr>
            <w:tcW w:w="3751" w:type="dxa"/>
            <w:gridSpan w:val="2"/>
            <w:shd w:val="clear" w:color="auto" w:fill="auto"/>
            <w:vAlign w:val="center"/>
            <w:hideMark/>
          </w:tcPr>
          <w:p w14:paraId="02897309"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6E0ED64A" w14:textId="77777777" w:rsidR="004D4533" w:rsidRPr="007001F1" w:rsidRDefault="004D4533" w:rsidP="00634A35">
            <w:pPr>
              <w:rPr>
                <w:color w:val="000000"/>
              </w:rPr>
            </w:pPr>
            <w:r w:rsidRPr="007001F1">
              <w:rPr>
                <w:color w:val="000000"/>
                <w:sz w:val="22"/>
                <w:szCs w:val="22"/>
              </w:rPr>
              <w:t> </w:t>
            </w:r>
          </w:p>
        </w:tc>
      </w:tr>
      <w:tr w:rsidR="004D4533" w:rsidRPr="007001F1" w14:paraId="3F150780" w14:textId="77777777" w:rsidTr="003F3ECF">
        <w:trPr>
          <w:trHeight w:val="300"/>
        </w:trPr>
        <w:tc>
          <w:tcPr>
            <w:tcW w:w="3751" w:type="dxa"/>
            <w:gridSpan w:val="2"/>
            <w:shd w:val="clear" w:color="auto" w:fill="auto"/>
            <w:vAlign w:val="center"/>
            <w:hideMark/>
          </w:tcPr>
          <w:p w14:paraId="0DA7F834" w14:textId="77777777"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7FE99564" w14:textId="77777777" w:rsidR="004D4533" w:rsidRPr="007001F1" w:rsidRDefault="004D4533" w:rsidP="00634A35">
            <w:pPr>
              <w:rPr>
                <w:color w:val="000000"/>
              </w:rPr>
            </w:pPr>
            <w:r w:rsidRPr="007001F1">
              <w:rPr>
                <w:color w:val="000000"/>
                <w:sz w:val="22"/>
                <w:szCs w:val="22"/>
              </w:rPr>
              <w:t> </w:t>
            </w:r>
          </w:p>
        </w:tc>
      </w:tr>
      <w:tr w:rsidR="004D4533" w:rsidRPr="007001F1" w14:paraId="7FD368AB" w14:textId="77777777" w:rsidTr="003F3ECF">
        <w:trPr>
          <w:trHeight w:val="330"/>
        </w:trPr>
        <w:tc>
          <w:tcPr>
            <w:tcW w:w="9087" w:type="dxa"/>
            <w:gridSpan w:val="7"/>
            <w:shd w:val="clear" w:color="auto" w:fill="auto"/>
            <w:vAlign w:val="center"/>
            <w:hideMark/>
          </w:tcPr>
          <w:p w14:paraId="24CDA22D"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Del="003F3ECF" w14:paraId="413B0CBB" w14:textId="77777777" w:rsidTr="003F3ECF">
        <w:trPr>
          <w:trHeight w:val="300"/>
          <w:del w:id="6188" w:author="Autor"/>
        </w:trPr>
        <w:tc>
          <w:tcPr>
            <w:tcW w:w="3751" w:type="dxa"/>
            <w:gridSpan w:val="2"/>
            <w:shd w:val="clear" w:color="auto" w:fill="auto"/>
            <w:vAlign w:val="center"/>
            <w:hideMark/>
          </w:tcPr>
          <w:p w14:paraId="6C635D88" w14:textId="77777777" w:rsidR="004D4533" w:rsidRPr="007001F1" w:rsidDel="003F3ECF" w:rsidRDefault="004D4533" w:rsidP="00634A35">
            <w:pPr>
              <w:rPr>
                <w:del w:id="6189" w:author="Autor"/>
                <w:color w:val="000000"/>
              </w:rPr>
            </w:pPr>
            <w:del w:id="6190" w:author="Autor">
              <w:r w:rsidRPr="007001F1" w:rsidDel="003F3ECF">
                <w:rPr>
                  <w:color w:val="000000"/>
                  <w:sz w:val="22"/>
                  <w:szCs w:val="22"/>
                </w:rPr>
                <w:delText xml:space="preserve">Druh zákazky </w:delText>
              </w:r>
              <w:r w:rsidDel="003F3ECF">
                <w:rPr>
                  <w:color w:val="000000"/>
                  <w:sz w:val="22"/>
                  <w:szCs w:val="22"/>
                </w:rPr>
                <w:delText>podľa výslednej sumy zákazky</w:delText>
              </w:r>
            </w:del>
          </w:p>
        </w:tc>
        <w:tc>
          <w:tcPr>
            <w:tcW w:w="5336" w:type="dxa"/>
            <w:gridSpan w:val="5"/>
            <w:shd w:val="clear" w:color="auto" w:fill="auto"/>
            <w:vAlign w:val="center"/>
            <w:hideMark/>
          </w:tcPr>
          <w:p w14:paraId="3B081C86" w14:textId="77777777" w:rsidR="004D4533" w:rsidRPr="00E70DCC" w:rsidDel="003F3ECF" w:rsidRDefault="004D4533" w:rsidP="00634A35">
            <w:pPr>
              <w:rPr>
                <w:del w:id="6191" w:author="Autor"/>
                <w:color w:val="000000"/>
              </w:rPr>
            </w:pPr>
            <w:del w:id="6192" w:author="Autor">
              <w:r w:rsidRPr="00E70DCC" w:rsidDel="003F3ECF">
                <w:rPr>
                  <w:color w:val="000000"/>
                  <w:sz w:val="22"/>
                  <w:szCs w:val="22"/>
                </w:rPr>
                <w:delText xml:space="preserve">Zákazka nad </w:delText>
              </w:r>
              <w:r w:rsidR="00DC46C6" w:rsidDel="003F3ECF">
                <w:rPr>
                  <w:color w:val="000000"/>
                  <w:sz w:val="22"/>
                  <w:szCs w:val="22"/>
                </w:rPr>
                <w:delText>10</w:delText>
              </w:r>
              <w:r w:rsidRPr="00E70DCC" w:rsidDel="003F3ECF">
                <w:rPr>
                  <w:color w:val="000000"/>
                  <w:sz w:val="22"/>
                  <w:szCs w:val="22"/>
                </w:rPr>
                <w:delText xml:space="preserve">0 000 EUR </w:delText>
              </w:r>
              <w:r w:rsidR="00F56F0D" w:rsidDel="003F3ECF">
                <w:rPr>
                  <w:color w:val="000000"/>
                  <w:sz w:val="22"/>
                  <w:szCs w:val="22"/>
                </w:rPr>
                <w:delText>bez</w:delText>
              </w:r>
              <w:r w:rsidRPr="00E70DCC" w:rsidDel="003F3ECF">
                <w:rPr>
                  <w:color w:val="000000"/>
                  <w:sz w:val="22"/>
                  <w:szCs w:val="22"/>
                </w:rPr>
                <w:delText xml:space="preserve"> DPH</w:delText>
              </w:r>
            </w:del>
          </w:p>
        </w:tc>
      </w:tr>
      <w:tr w:rsidR="004D4533" w:rsidRPr="007001F1" w14:paraId="01D202E5" w14:textId="77777777" w:rsidTr="003F3ECF">
        <w:trPr>
          <w:trHeight w:val="300"/>
        </w:trPr>
        <w:tc>
          <w:tcPr>
            <w:tcW w:w="3751" w:type="dxa"/>
            <w:gridSpan w:val="2"/>
            <w:shd w:val="clear" w:color="auto" w:fill="auto"/>
            <w:vAlign w:val="center"/>
            <w:hideMark/>
          </w:tcPr>
          <w:p w14:paraId="116449CA"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F6F746B" w14:textId="77777777"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14:paraId="5C53A9E4" w14:textId="77777777" w:rsidTr="003F3ECF">
        <w:trPr>
          <w:trHeight w:val="300"/>
        </w:trPr>
        <w:tc>
          <w:tcPr>
            <w:tcW w:w="3751" w:type="dxa"/>
            <w:gridSpan w:val="2"/>
            <w:shd w:val="clear" w:color="auto" w:fill="auto"/>
            <w:vAlign w:val="center"/>
            <w:hideMark/>
          </w:tcPr>
          <w:p w14:paraId="70C5AC62"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A731759" w14:textId="77777777" w:rsidR="004D4533" w:rsidRPr="00E70DCC" w:rsidRDefault="004D4533" w:rsidP="00634A35">
            <w:pPr>
              <w:rPr>
                <w:color w:val="000000"/>
              </w:rPr>
            </w:pPr>
          </w:p>
        </w:tc>
      </w:tr>
      <w:tr w:rsidR="004D4533" w:rsidRPr="007001F1" w14:paraId="7605C697" w14:textId="77777777" w:rsidTr="003F3ECF">
        <w:trPr>
          <w:trHeight w:val="300"/>
        </w:trPr>
        <w:tc>
          <w:tcPr>
            <w:tcW w:w="3751" w:type="dxa"/>
            <w:gridSpan w:val="2"/>
            <w:shd w:val="clear" w:color="auto" w:fill="auto"/>
            <w:vAlign w:val="center"/>
          </w:tcPr>
          <w:p w14:paraId="10A973A3"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4FC5E598" w14:textId="77777777" w:rsidR="004D4533" w:rsidRPr="00E70DCC" w:rsidRDefault="004D4533" w:rsidP="00634A35">
            <w:pPr>
              <w:rPr>
                <w:color w:val="000000"/>
              </w:rPr>
            </w:pPr>
          </w:p>
        </w:tc>
      </w:tr>
      <w:tr w:rsidR="004D4533" w:rsidRPr="007001F1" w14:paraId="0E29FEBE" w14:textId="77777777" w:rsidTr="003F3ECF">
        <w:trPr>
          <w:trHeight w:val="300"/>
        </w:trPr>
        <w:tc>
          <w:tcPr>
            <w:tcW w:w="3751" w:type="dxa"/>
            <w:gridSpan w:val="2"/>
            <w:shd w:val="clear" w:color="auto" w:fill="auto"/>
            <w:vAlign w:val="center"/>
            <w:hideMark/>
          </w:tcPr>
          <w:p w14:paraId="56A08EE8"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68974474" w14:textId="77777777"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14:paraId="7A15BB98" w14:textId="77777777" w:rsidTr="003F3ECF">
        <w:trPr>
          <w:trHeight w:val="300"/>
        </w:trPr>
        <w:tc>
          <w:tcPr>
            <w:tcW w:w="3751" w:type="dxa"/>
            <w:gridSpan w:val="2"/>
            <w:shd w:val="clear" w:color="auto" w:fill="auto"/>
            <w:vAlign w:val="center"/>
            <w:hideMark/>
          </w:tcPr>
          <w:p w14:paraId="7C1E8860"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3A62C469" w14:textId="77777777" w:rsidR="004D4533" w:rsidRPr="007001F1" w:rsidRDefault="004D4533" w:rsidP="00634A35">
            <w:pPr>
              <w:rPr>
                <w:color w:val="000000"/>
              </w:rPr>
            </w:pPr>
            <w:r w:rsidRPr="007001F1">
              <w:rPr>
                <w:color w:val="000000"/>
                <w:sz w:val="22"/>
                <w:szCs w:val="22"/>
              </w:rPr>
              <w:t> </w:t>
            </w:r>
          </w:p>
        </w:tc>
      </w:tr>
      <w:tr w:rsidR="004D4533" w:rsidRPr="007001F1" w14:paraId="0FE4A656" w14:textId="77777777" w:rsidTr="003F3ECF">
        <w:trPr>
          <w:trHeight w:val="300"/>
        </w:trPr>
        <w:tc>
          <w:tcPr>
            <w:tcW w:w="3751" w:type="dxa"/>
            <w:gridSpan w:val="2"/>
            <w:shd w:val="clear" w:color="auto" w:fill="auto"/>
            <w:vAlign w:val="center"/>
            <w:hideMark/>
          </w:tcPr>
          <w:p w14:paraId="2ECAB30D"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143C4E1" w14:textId="77777777" w:rsidR="004D4533" w:rsidRPr="007001F1" w:rsidRDefault="004D4533" w:rsidP="00634A35">
            <w:pPr>
              <w:rPr>
                <w:color w:val="000000"/>
              </w:rPr>
            </w:pPr>
            <w:r w:rsidRPr="007001F1">
              <w:rPr>
                <w:color w:val="000000"/>
                <w:sz w:val="22"/>
                <w:szCs w:val="22"/>
              </w:rPr>
              <w:t> </w:t>
            </w:r>
          </w:p>
        </w:tc>
      </w:tr>
      <w:tr w:rsidR="004D4533" w:rsidRPr="007001F1" w14:paraId="49AE12F0" w14:textId="77777777" w:rsidTr="003F3ECF">
        <w:trPr>
          <w:trHeight w:val="300"/>
        </w:trPr>
        <w:tc>
          <w:tcPr>
            <w:tcW w:w="3751" w:type="dxa"/>
            <w:gridSpan w:val="2"/>
            <w:shd w:val="clear" w:color="auto" w:fill="auto"/>
            <w:vAlign w:val="center"/>
            <w:hideMark/>
          </w:tcPr>
          <w:p w14:paraId="51CDE65E"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630B75AB" w14:textId="77777777" w:rsidR="004D4533" w:rsidRPr="007001F1" w:rsidRDefault="004D4533" w:rsidP="00634A35">
            <w:pPr>
              <w:rPr>
                <w:color w:val="000000"/>
              </w:rPr>
            </w:pPr>
            <w:r w:rsidRPr="007001F1">
              <w:rPr>
                <w:color w:val="000000"/>
                <w:sz w:val="22"/>
                <w:szCs w:val="22"/>
              </w:rPr>
              <w:t> </w:t>
            </w:r>
          </w:p>
        </w:tc>
      </w:tr>
      <w:tr w:rsidR="004D4533" w:rsidRPr="007001F1" w14:paraId="32C9934B" w14:textId="77777777" w:rsidTr="003F3ECF">
        <w:trPr>
          <w:trHeight w:val="300"/>
        </w:trPr>
        <w:tc>
          <w:tcPr>
            <w:tcW w:w="3751" w:type="dxa"/>
            <w:gridSpan w:val="2"/>
            <w:shd w:val="clear" w:color="auto" w:fill="auto"/>
            <w:vAlign w:val="center"/>
            <w:hideMark/>
          </w:tcPr>
          <w:p w14:paraId="361957A8"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0544930A" w14:textId="77777777" w:rsidR="004D4533" w:rsidRPr="007001F1" w:rsidRDefault="004D4533" w:rsidP="00634A35">
            <w:pPr>
              <w:rPr>
                <w:color w:val="000000"/>
              </w:rPr>
            </w:pPr>
          </w:p>
        </w:tc>
      </w:tr>
      <w:tr w:rsidR="004D4533" w:rsidRPr="007001F1" w14:paraId="7D769BD7" w14:textId="77777777" w:rsidTr="003F3ECF">
        <w:trPr>
          <w:trHeight w:val="300"/>
        </w:trPr>
        <w:tc>
          <w:tcPr>
            <w:tcW w:w="3751" w:type="dxa"/>
            <w:gridSpan w:val="2"/>
            <w:shd w:val="clear" w:color="auto" w:fill="auto"/>
            <w:vAlign w:val="center"/>
            <w:hideMark/>
          </w:tcPr>
          <w:p w14:paraId="7A24619C"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0C194CE" w14:textId="77777777" w:rsidR="004D4533" w:rsidRPr="007001F1" w:rsidRDefault="004D4533" w:rsidP="00634A35">
            <w:pPr>
              <w:rPr>
                <w:color w:val="000000"/>
              </w:rPr>
            </w:pPr>
            <w:r w:rsidRPr="007001F1">
              <w:rPr>
                <w:color w:val="000000"/>
                <w:sz w:val="22"/>
                <w:szCs w:val="22"/>
              </w:rPr>
              <w:t> </w:t>
            </w:r>
          </w:p>
        </w:tc>
      </w:tr>
      <w:tr w:rsidR="004D4533" w:rsidRPr="007001F1" w14:paraId="1583E713" w14:textId="77777777" w:rsidTr="003F3ECF">
        <w:trPr>
          <w:trHeight w:val="300"/>
        </w:trPr>
        <w:tc>
          <w:tcPr>
            <w:tcW w:w="3751" w:type="dxa"/>
            <w:gridSpan w:val="2"/>
            <w:shd w:val="clear" w:color="auto" w:fill="auto"/>
            <w:vAlign w:val="center"/>
            <w:hideMark/>
          </w:tcPr>
          <w:p w14:paraId="4A4594B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673C5F" w14:textId="77777777" w:rsidR="004D4533" w:rsidRPr="007001F1" w:rsidRDefault="004D4533" w:rsidP="00634A35">
            <w:pPr>
              <w:rPr>
                <w:color w:val="000000"/>
              </w:rPr>
            </w:pPr>
            <w:r w:rsidRPr="007001F1">
              <w:rPr>
                <w:color w:val="000000"/>
                <w:sz w:val="22"/>
                <w:szCs w:val="22"/>
              </w:rPr>
              <w:t> </w:t>
            </w:r>
          </w:p>
        </w:tc>
      </w:tr>
      <w:tr w:rsidR="004D4533" w:rsidRPr="007001F1" w14:paraId="628CB422" w14:textId="77777777" w:rsidTr="003F3ECF">
        <w:trPr>
          <w:trHeight w:val="300"/>
        </w:trPr>
        <w:tc>
          <w:tcPr>
            <w:tcW w:w="3751" w:type="dxa"/>
            <w:gridSpan w:val="2"/>
            <w:shd w:val="clear" w:color="auto" w:fill="auto"/>
            <w:vAlign w:val="center"/>
            <w:hideMark/>
          </w:tcPr>
          <w:p w14:paraId="00448039"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5EF7C6A6" w14:textId="77777777" w:rsidR="004D4533" w:rsidRPr="007001F1" w:rsidRDefault="004D4533" w:rsidP="00634A35">
            <w:pPr>
              <w:rPr>
                <w:color w:val="000000"/>
              </w:rPr>
            </w:pPr>
            <w:r w:rsidRPr="007001F1">
              <w:rPr>
                <w:color w:val="000000"/>
                <w:sz w:val="22"/>
                <w:szCs w:val="22"/>
              </w:rPr>
              <w:t> </w:t>
            </w:r>
          </w:p>
        </w:tc>
      </w:tr>
      <w:tr w:rsidR="004D4533" w:rsidRPr="007001F1" w14:paraId="3D49F7C6" w14:textId="77777777" w:rsidTr="003F3ECF">
        <w:trPr>
          <w:trHeight w:val="300"/>
        </w:trPr>
        <w:tc>
          <w:tcPr>
            <w:tcW w:w="3751" w:type="dxa"/>
            <w:gridSpan w:val="2"/>
            <w:shd w:val="clear" w:color="auto" w:fill="auto"/>
            <w:vAlign w:val="center"/>
            <w:hideMark/>
          </w:tcPr>
          <w:p w14:paraId="4AE75ECF"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292CF89A" w14:textId="77777777" w:rsidR="004D4533" w:rsidRPr="007001F1" w:rsidRDefault="004D4533" w:rsidP="00634A35">
            <w:pPr>
              <w:rPr>
                <w:color w:val="000000"/>
              </w:rPr>
            </w:pPr>
            <w:r w:rsidRPr="007001F1">
              <w:rPr>
                <w:color w:val="000000"/>
                <w:sz w:val="22"/>
                <w:szCs w:val="22"/>
              </w:rPr>
              <w:t> </w:t>
            </w:r>
          </w:p>
        </w:tc>
      </w:tr>
      <w:tr w:rsidR="004D4533" w:rsidRPr="007001F1" w14:paraId="2510CA9C" w14:textId="77777777" w:rsidTr="003F3ECF">
        <w:trPr>
          <w:trHeight w:val="300"/>
        </w:trPr>
        <w:tc>
          <w:tcPr>
            <w:tcW w:w="3751" w:type="dxa"/>
            <w:gridSpan w:val="2"/>
            <w:shd w:val="clear" w:color="auto" w:fill="auto"/>
            <w:vAlign w:val="center"/>
            <w:hideMark/>
          </w:tcPr>
          <w:p w14:paraId="59B339E0" w14:textId="77777777"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4BC02323" w14:textId="77777777" w:rsidR="004D4533" w:rsidRPr="007001F1" w:rsidRDefault="004D4533" w:rsidP="00634A35">
            <w:pPr>
              <w:rPr>
                <w:color w:val="000000"/>
              </w:rPr>
            </w:pPr>
            <w:r w:rsidRPr="007001F1">
              <w:rPr>
                <w:color w:val="000000"/>
                <w:sz w:val="22"/>
                <w:szCs w:val="22"/>
              </w:rPr>
              <w:t> </w:t>
            </w:r>
          </w:p>
        </w:tc>
      </w:tr>
      <w:tr w:rsidR="004D4533" w:rsidRPr="007001F1" w14:paraId="3F537134" w14:textId="77777777" w:rsidTr="003F3ECF">
        <w:trPr>
          <w:trHeight w:val="315"/>
        </w:trPr>
        <w:tc>
          <w:tcPr>
            <w:tcW w:w="774" w:type="dxa"/>
            <w:shd w:val="clear" w:color="000000" w:fill="60497A"/>
            <w:vAlign w:val="center"/>
            <w:hideMark/>
          </w:tcPr>
          <w:p w14:paraId="103994CC"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0C0E0C96"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2058BFE"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79D85D45"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7C7F23A3"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48722EB"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0664840E" w14:textId="77777777" w:rsidTr="003F3ECF">
        <w:trPr>
          <w:trHeight w:val="20"/>
        </w:trPr>
        <w:tc>
          <w:tcPr>
            <w:tcW w:w="774" w:type="dxa"/>
            <w:shd w:val="clear" w:color="auto" w:fill="auto"/>
            <w:noWrap/>
            <w:vAlign w:val="center"/>
            <w:hideMark/>
          </w:tcPr>
          <w:p w14:paraId="7F2ABDF0" w14:textId="77777777"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14:paraId="25C5AF87" w14:textId="77777777"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2BEB93F4" w14:textId="77777777"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14:paraId="0797BD2E" w14:textId="77777777"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14:paraId="63413067" w14:textId="77777777"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14:paraId="56EABD14" w14:textId="77777777" w:rsidR="004D4533" w:rsidRPr="00E70DCC" w:rsidRDefault="004D4533" w:rsidP="00634A35">
            <w:pPr>
              <w:jc w:val="center"/>
              <w:rPr>
                <w:color w:val="000000"/>
              </w:rPr>
            </w:pPr>
            <w:r w:rsidRPr="00E70DCC">
              <w:rPr>
                <w:color w:val="000000"/>
                <w:sz w:val="22"/>
                <w:szCs w:val="22"/>
              </w:rPr>
              <w:t> </w:t>
            </w:r>
          </w:p>
        </w:tc>
      </w:tr>
      <w:tr w:rsidR="00C23DE1" w:rsidRPr="007001F1" w14:paraId="646CBE9F" w14:textId="77777777" w:rsidTr="003F3ECF">
        <w:trPr>
          <w:trHeight w:val="20"/>
        </w:trPr>
        <w:tc>
          <w:tcPr>
            <w:tcW w:w="774" w:type="dxa"/>
            <w:shd w:val="clear" w:color="auto" w:fill="auto"/>
            <w:noWrap/>
            <w:vAlign w:val="center"/>
          </w:tcPr>
          <w:p w14:paraId="592AD41E" w14:textId="77777777"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14:paraId="5B18643B" w14:textId="77777777" w:rsidR="00C23DE1" w:rsidRPr="00E70DCC" w:rsidRDefault="00C23DE1" w:rsidP="00C23DE1">
            <w:pPr>
              <w:jc w:val="both"/>
              <w:rPr>
                <w:color w:val="000000"/>
              </w:rPr>
            </w:pPr>
            <w:r w:rsidRPr="00E70DCC">
              <w:rPr>
                <w:color w:val="000000"/>
                <w:sz w:val="22"/>
                <w:szCs w:val="22"/>
              </w:rPr>
              <w:t>Je zmluva</w:t>
            </w:r>
            <w:ins w:id="6193" w:author="Autor">
              <w:r w:rsidR="003F3ECF">
                <w:rPr>
                  <w:color w:val="000000"/>
                  <w:sz w:val="22"/>
                  <w:szCs w:val="22"/>
                </w:rPr>
                <w:t>/objednávka</w:t>
              </w:r>
            </w:ins>
            <w:r w:rsidRPr="00E70DCC">
              <w:rPr>
                <w:color w:val="000000"/>
                <w:sz w:val="22"/>
                <w:szCs w:val="22"/>
              </w:rPr>
              <w:t>,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14:paraId="51CA0366" w14:textId="77777777" w:rsidR="00C23DE1" w:rsidRPr="00E70DCC" w:rsidRDefault="00C23DE1" w:rsidP="00634A35">
            <w:pPr>
              <w:jc w:val="center"/>
              <w:rPr>
                <w:color w:val="000000"/>
              </w:rPr>
            </w:pPr>
          </w:p>
        </w:tc>
        <w:tc>
          <w:tcPr>
            <w:tcW w:w="567" w:type="dxa"/>
            <w:shd w:val="clear" w:color="auto" w:fill="auto"/>
            <w:vAlign w:val="center"/>
          </w:tcPr>
          <w:p w14:paraId="4DF14356" w14:textId="77777777" w:rsidR="00C23DE1" w:rsidRPr="00E70DCC" w:rsidRDefault="00C23DE1" w:rsidP="00634A35">
            <w:pPr>
              <w:jc w:val="center"/>
              <w:rPr>
                <w:color w:val="000000"/>
              </w:rPr>
            </w:pPr>
          </w:p>
        </w:tc>
        <w:tc>
          <w:tcPr>
            <w:tcW w:w="776" w:type="dxa"/>
            <w:shd w:val="clear" w:color="auto" w:fill="auto"/>
            <w:vAlign w:val="center"/>
          </w:tcPr>
          <w:p w14:paraId="3BB10792" w14:textId="77777777" w:rsidR="00C23DE1" w:rsidRPr="00E70DCC" w:rsidRDefault="00C23DE1" w:rsidP="00634A35">
            <w:pPr>
              <w:jc w:val="center"/>
              <w:rPr>
                <w:color w:val="000000"/>
              </w:rPr>
            </w:pPr>
          </w:p>
        </w:tc>
        <w:tc>
          <w:tcPr>
            <w:tcW w:w="1775" w:type="dxa"/>
            <w:shd w:val="clear" w:color="auto" w:fill="auto"/>
            <w:vAlign w:val="center"/>
          </w:tcPr>
          <w:p w14:paraId="117C30E7" w14:textId="77777777" w:rsidR="00C23DE1" w:rsidRPr="00E70DCC" w:rsidRDefault="00C23DE1" w:rsidP="00634A35">
            <w:pPr>
              <w:jc w:val="center"/>
              <w:rPr>
                <w:color w:val="000000"/>
              </w:rPr>
            </w:pPr>
          </w:p>
        </w:tc>
      </w:tr>
      <w:tr w:rsidR="00C23DE1" w:rsidRPr="007001F1" w14:paraId="09530B52" w14:textId="77777777" w:rsidTr="003F3ECF">
        <w:trPr>
          <w:trHeight w:val="20"/>
        </w:trPr>
        <w:tc>
          <w:tcPr>
            <w:tcW w:w="774" w:type="dxa"/>
            <w:shd w:val="clear" w:color="auto" w:fill="auto"/>
            <w:noWrap/>
            <w:vAlign w:val="center"/>
          </w:tcPr>
          <w:p w14:paraId="3AD9B626" w14:textId="77777777"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14:paraId="4D2DA838" w14:textId="77777777" w:rsidR="00C23DE1" w:rsidRPr="00E70DCC" w:rsidRDefault="00C23DE1" w:rsidP="00C23DE1">
            <w:pPr>
              <w:jc w:val="both"/>
              <w:rPr>
                <w:color w:val="000000"/>
              </w:rPr>
            </w:pPr>
            <w:r w:rsidRPr="00E70DCC">
              <w:rPr>
                <w:sz w:val="22"/>
                <w:szCs w:val="22"/>
              </w:rPr>
              <w:t>Je zmluva</w:t>
            </w:r>
            <w:ins w:id="6194" w:author="Autor">
              <w:r w:rsidR="003F3ECF">
                <w:rPr>
                  <w:sz w:val="22"/>
                  <w:szCs w:val="22"/>
                </w:rPr>
                <w:t>/objdnávka</w:t>
              </w:r>
            </w:ins>
            <w:r w:rsidRPr="00E70DCC">
              <w:rPr>
                <w:sz w:val="22"/>
                <w:szCs w:val="22"/>
              </w:rPr>
              <w:t xml:space="preserve"> uzavretá v súlade s výzvou na predkladanie ponúk a s ponukou úspešného uchádzača?</w:t>
            </w:r>
          </w:p>
        </w:tc>
        <w:tc>
          <w:tcPr>
            <w:tcW w:w="567" w:type="dxa"/>
            <w:shd w:val="clear" w:color="auto" w:fill="auto"/>
            <w:vAlign w:val="center"/>
          </w:tcPr>
          <w:p w14:paraId="6B9B5311" w14:textId="77777777" w:rsidR="00C23DE1" w:rsidRPr="00E70DCC" w:rsidRDefault="00C23DE1" w:rsidP="00634A35">
            <w:pPr>
              <w:jc w:val="center"/>
              <w:rPr>
                <w:color w:val="000000"/>
              </w:rPr>
            </w:pPr>
          </w:p>
        </w:tc>
        <w:tc>
          <w:tcPr>
            <w:tcW w:w="567" w:type="dxa"/>
            <w:shd w:val="clear" w:color="auto" w:fill="auto"/>
            <w:vAlign w:val="center"/>
          </w:tcPr>
          <w:p w14:paraId="40CEB481" w14:textId="77777777" w:rsidR="00C23DE1" w:rsidRPr="00E70DCC" w:rsidRDefault="00C23DE1" w:rsidP="00634A35">
            <w:pPr>
              <w:jc w:val="center"/>
              <w:rPr>
                <w:color w:val="000000"/>
              </w:rPr>
            </w:pPr>
          </w:p>
        </w:tc>
        <w:tc>
          <w:tcPr>
            <w:tcW w:w="776" w:type="dxa"/>
            <w:shd w:val="clear" w:color="auto" w:fill="auto"/>
            <w:vAlign w:val="center"/>
          </w:tcPr>
          <w:p w14:paraId="54EF801E" w14:textId="77777777" w:rsidR="00C23DE1" w:rsidRPr="00E70DCC" w:rsidRDefault="00C23DE1" w:rsidP="00634A35">
            <w:pPr>
              <w:jc w:val="center"/>
              <w:rPr>
                <w:color w:val="000000"/>
              </w:rPr>
            </w:pPr>
          </w:p>
        </w:tc>
        <w:tc>
          <w:tcPr>
            <w:tcW w:w="1775" w:type="dxa"/>
            <w:shd w:val="clear" w:color="auto" w:fill="auto"/>
            <w:vAlign w:val="center"/>
          </w:tcPr>
          <w:p w14:paraId="0312F524" w14:textId="77777777" w:rsidR="00C23DE1" w:rsidRPr="00E70DCC" w:rsidRDefault="00C23DE1" w:rsidP="00634A35">
            <w:pPr>
              <w:jc w:val="center"/>
              <w:rPr>
                <w:color w:val="000000"/>
              </w:rPr>
            </w:pPr>
          </w:p>
        </w:tc>
      </w:tr>
      <w:tr w:rsidR="003F3ECF" w:rsidRPr="007001F1" w14:paraId="303E867A" w14:textId="77777777" w:rsidTr="00C61F75">
        <w:trPr>
          <w:trHeight w:val="1008"/>
        </w:trPr>
        <w:tc>
          <w:tcPr>
            <w:tcW w:w="774" w:type="dxa"/>
            <w:shd w:val="clear" w:color="auto" w:fill="auto"/>
            <w:noWrap/>
            <w:vAlign w:val="center"/>
          </w:tcPr>
          <w:p w14:paraId="51E606D5" w14:textId="77777777" w:rsidR="003F3ECF" w:rsidRPr="007001F1" w:rsidRDefault="003F3ECF" w:rsidP="001D19EF">
            <w:pPr>
              <w:jc w:val="center"/>
              <w:rPr>
                <w:color w:val="000000"/>
              </w:rPr>
            </w:pPr>
            <w:r>
              <w:rPr>
                <w:color w:val="000000"/>
                <w:sz w:val="22"/>
                <w:szCs w:val="22"/>
              </w:rPr>
              <w:t>4</w:t>
            </w:r>
          </w:p>
        </w:tc>
        <w:tc>
          <w:tcPr>
            <w:tcW w:w="4628" w:type="dxa"/>
            <w:gridSpan w:val="2"/>
            <w:shd w:val="clear" w:color="auto" w:fill="auto"/>
            <w:vAlign w:val="center"/>
          </w:tcPr>
          <w:p w14:paraId="00A0F323" w14:textId="77777777" w:rsidR="003F3ECF" w:rsidRDefault="003F3ECF"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p w14:paraId="399C4122" w14:textId="77777777" w:rsidR="003F3ECF" w:rsidRPr="00E70DCC" w:rsidRDefault="003F3ECF" w:rsidP="00634A35">
            <w:pPr>
              <w:pStyle w:val="Textkomentra"/>
              <w:jc w:val="both"/>
              <w:rPr>
                <w:sz w:val="22"/>
                <w:szCs w:val="22"/>
              </w:rPr>
            </w:pPr>
          </w:p>
        </w:tc>
        <w:tc>
          <w:tcPr>
            <w:tcW w:w="567" w:type="dxa"/>
            <w:shd w:val="clear" w:color="auto" w:fill="auto"/>
            <w:vAlign w:val="center"/>
          </w:tcPr>
          <w:p w14:paraId="3A7B90C4" w14:textId="77777777" w:rsidR="003F3ECF" w:rsidRPr="00E70DCC" w:rsidRDefault="003F3ECF" w:rsidP="00634A35">
            <w:pPr>
              <w:jc w:val="center"/>
              <w:rPr>
                <w:color w:val="000000"/>
              </w:rPr>
            </w:pPr>
          </w:p>
        </w:tc>
        <w:tc>
          <w:tcPr>
            <w:tcW w:w="567" w:type="dxa"/>
            <w:shd w:val="clear" w:color="auto" w:fill="auto"/>
            <w:vAlign w:val="center"/>
          </w:tcPr>
          <w:p w14:paraId="316D8539" w14:textId="77777777" w:rsidR="003F3ECF" w:rsidRPr="00E70DCC" w:rsidRDefault="003F3ECF" w:rsidP="00634A35">
            <w:pPr>
              <w:jc w:val="center"/>
              <w:rPr>
                <w:color w:val="000000"/>
              </w:rPr>
            </w:pPr>
          </w:p>
        </w:tc>
        <w:tc>
          <w:tcPr>
            <w:tcW w:w="776" w:type="dxa"/>
            <w:shd w:val="clear" w:color="auto" w:fill="auto"/>
            <w:vAlign w:val="center"/>
          </w:tcPr>
          <w:p w14:paraId="519CA343" w14:textId="77777777" w:rsidR="003F3ECF" w:rsidRPr="00E70DCC" w:rsidRDefault="003F3ECF" w:rsidP="00634A35">
            <w:pPr>
              <w:jc w:val="center"/>
              <w:rPr>
                <w:color w:val="000000"/>
              </w:rPr>
            </w:pPr>
          </w:p>
        </w:tc>
        <w:tc>
          <w:tcPr>
            <w:tcW w:w="1775" w:type="dxa"/>
            <w:shd w:val="clear" w:color="auto" w:fill="auto"/>
            <w:vAlign w:val="center"/>
          </w:tcPr>
          <w:p w14:paraId="01302D17" w14:textId="77777777" w:rsidR="003F3ECF" w:rsidRPr="00E70DCC" w:rsidRDefault="003F3ECF" w:rsidP="00634A35">
            <w:pPr>
              <w:jc w:val="center"/>
              <w:rPr>
                <w:color w:val="000000"/>
              </w:rPr>
            </w:pPr>
          </w:p>
        </w:tc>
      </w:tr>
      <w:tr w:rsidR="004D4533" w:rsidRPr="007001F1" w14:paraId="62DB29C0" w14:textId="77777777" w:rsidTr="003F3ECF">
        <w:trPr>
          <w:trHeight w:val="20"/>
        </w:trPr>
        <w:tc>
          <w:tcPr>
            <w:tcW w:w="774" w:type="dxa"/>
            <w:shd w:val="clear" w:color="auto" w:fill="auto"/>
            <w:noWrap/>
            <w:vAlign w:val="center"/>
          </w:tcPr>
          <w:p w14:paraId="69B9B5DC" w14:textId="77777777"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14:paraId="14829F77" w14:textId="77777777"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14:paraId="722C4EA0" w14:textId="77777777" w:rsidR="004D4533" w:rsidRPr="00E70DCC" w:rsidRDefault="004D4533" w:rsidP="00634A35">
            <w:pPr>
              <w:jc w:val="center"/>
              <w:rPr>
                <w:color w:val="000000"/>
              </w:rPr>
            </w:pPr>
          </w:p>
        </w:tc>
        <w:tc>
          <w:tcPr>
            <w:tcW w:w="567" w:type="dxa"/>
            <w:shd w:val="clear" w:color="auto" w:fill="auto"/>
            <w:vAlign w:val="center"/>
          </w:tcPr>
          <w:p w14:paraId="28D14B62" w14:textId="77777777" w:rsidR="004D4533" w:rsidRPr="00E70DCC" w:rsidRDefault="004D4533" w:rsidP="00634A35">
            <w:pPr>
              <w:jc w:val="center"/>
              <w:rPr>
                <w:color w:val="000000"/>
              </w:rPr>
            </w:pPr>
          </w:p>
        </w:tc>
        <w:tc>
          <w:tcPr>
            <w:tcW w:w="776" w:type="dxa"/>
            <w:shd w:val="clear" w:color="auto" w:fill="auto"/>
            <w:vAlign w:val="center"/>
          </w:tcPr>
          <w:p w14:paraId="0045C0CD" w14:textId="77777777" w:rsidR="004D4533" w:rsidRPr="00E70DCC" w:rsidRDefault="004D4533" w:rsidP="00634A35">
            <w:pPr>
              <w:jc w:val="center"/>
              <w:rPr>
                <w:color w:val="000000"/>
              </w:rPr>
            </w:pPr>
          </w:p>
        </w:tc>
        <w:tc>
          <w:tcPr>
            <w:tcW w:w="1775" w:type="dxa"/>
            <w:shd w:val="clear" w:color="auto" w:fill="auto"/>
            <w:vAlign w:val="center"/>
          </w:tcPr>
          <w:p w14:paraId="0F0235EB" w14:textId="77777777" w:rsidR="004D4533" w:rsidRPr="00E70DCC" w:rsidRDefault="004D4533" w:rsidP="00634A35">
            <w:pPr>
              <w:jc w:val="center"/>
              <w:rPr>
                <w:color w:val="000000"/>
              </w:rPr>
            </w:pPr>
          </w:p>
        </w:tc>
      </w:tr>
      <w:tr w:rsidR="004D4533" w:rsidRPr="007001F1" w:rsidDel="003F3ECF" w14:paraId="13233194" w14:textId="77777777" w:rsidTr="003F3ECF">
        <w:trPr>
          <w:trHeight w:val="20"/>
          <w:del w:id="6195" w:author="Autor"/>
        </w:trPr>
        <w:tc>
          <w:tcPr>
            <w:tcW w:w="774" w:type="dxa"/>
            <w:shd w:val="clear" w:color="auto" w:fill="auto"/>
            <w:noWrap/>
            <w:vAlign w:val="center"/>
          </w:tcPr>
          <w:p w14:paraId="0CDD877F" w14:textId="77777777" w:rsidR="004D4533" w:rsidRPr="007001F1" w:rsidDel="003F3ECF" w:rsidRDefault="00C23DE1" w:rsidP="001D19EF">
            <w:pPr>
              <w:jc w:val="center"/>
              <w:rPr>
                <w:del w:id="6196" w:author="Autor"/>
                <w:color w:val="000000"/>
              </w:rPr>
            </w:pPr>
            <w:del w:id="6197" w:author="Autor">
              <w:r w:rsidDel="003F3ECF">
                <w:rPr>
                  <w:color w:val="000000"/>
                  <w:sz w:val="22"/>
                  <w:szCs w:val="22"/>
                </w:rPr>
                <w:delText>6</w:delText>
              </w:r>
            </w:del>
          </w:p>
        </w:tc>
        <w:tc>
          <w:tcPr>
            <w:tcW w:w="4628" w:type="dxa"/>
            <w:gridSpan w:val="2"/>
            <w:shd w:val="clear" w:color="auto" w:fill="auto"/>
            <w:vAlign w:val="center"/>
          </w:tcPr>
          <w:p w14:paraId="29A3C989" w14:textId="77777777" w:rsidR="004D4533" w:rsidRPr="00E70DCC" w:rsidDel="003F3ECF" w:rsidRDefault="004D4533" w:rsidP="00634A35">
            <w:pPr>
              <w:jc w:val="both"/>
              <w:rPr>
                <w:del w:id="6198" w:author="Autor"/>
              </w:rPr>
            </w:pPr>
            <w:del w:id="6199" w:author="Autor">
              <w:r w:rsidRPr="00E70DCC" w:rsidDel="003F3ECF">
                <w:rPr>
                  <w:sz w:val="22"/>
                  <w:szCs w:val="22"/>
                </w:rPr>
                <w:delText xml:space="preserve">Má výsledná zmluva všetky požadované náležitosti podľa </w:delText>
              </w:r>
              <w:r w:rsidR="00DC46C6" w:rsidRPr="00286190" w:rsidDel="003F3ECF">
                <w:rPr>
                  <w:sz w:val="22"/>
                  <w:szCs w:val="22"/>
                </w:rPr>
                <w:delText xml:space="preserve">Metodického pokynu č. 12,  v rámci ktorého je upravený spôsob </w:delText>
              </w:r>
              <w:r w:rsidRPr="00286190" w:rsidDel="003F3ECF">
                <w:rPr>
                  <w:sz w:val="22"/>
                  <w:szCs w:val="22"/>
                </w:rPr>
                <w:delText>zadávania</w:delText>
              </w:r>
              <w:r w:rsidR="00DC4DA1" w:rsidDel="003F3ECF">
                <w:rPr>
                  <w:sz w:val="22"/>
                  <w:szCs w:val="22"/>
                </w:rPr>
                <w:delText xml:space="preserve"> </w:delText>
              </w:r>
              <w:r w:rsidRPr="009A6419" w:rsidDel="003F3ECF">
                <w:rPr>
                  <w:sz w:val="22"/>
                  <w:szCs w:val="22"/>
                </w:rPr>
                <w:delText xml:space="preserve">zákaziek a kontroly </w:delText>
              </w:r>
              <w:r w:rsidRPr="00E70DCC" w:rsidDel="003F3ECF">
                <w:rPr>
                  <w:sz w:val="22"/>
                  <w:szCs w:val="22"/>
                </w:rPr>
                <w:delText>zákaziek vyhlásených osobou, ktorej verejný obstarávateľ poskytne 50% a menej finančných prostriedkov z nenávratného finančného príspevku (NFP)?</w:delText>
              </w:r>
            </w:del>
          </w:p>
        </w:tc>
        <w:tc>
          <w:tcPr>
            <w:tcW w:w="567" w:type="dxa"/>
            <w:shd w:val="clear" w:color="auto" w:fill="auto"/>
            <w:vAlign w:val="center"/>
          </w:tcPr>
          <w:p w14:paraId="0B7761AB" w14:textId="77777777" w:rsidR="004D4533" w:rsidRPr="00E70DCC" w:rsidDel="003F3ECF" w:rsidRDefault="004D4533" w:rsidP="00634A35">
            <w:pPr>
              <w:jc w:val="center"/>
              <w:rPr>
                <w:del w:id="6200" w:author="Autor"/>
                <w:color w:val="000000"/>
              </w:rPr>
            </w:pPr>
          </w:p>
        </w:tc>
        <w:tc>
          <w:tcPr>
            <w:tcW w:w="567" w:type="dxa"/>
            <w:shd w:val="clear" w:color="auto" w:fill="auto"/>
            <w:vAlign w:val="center"/>
          </w:tcPr>
          <w:p w14:paraId="7DEA88E0" w14:textId="77777777" w:rsidR="004D4533" w:rsidRPr="00E70DCC" w:rsidDel="003F3ECF" w:rsidRDefault="004D4533" w:rsidP="00634A35">
            <w:pPr>
              <w:jc w:val="center"/>
              <w:rPr>
                <w:del w:id="6201" w:author="Autor"/>
                <w:color w:val="000000"/>
              </w:rPr>
            </w:pPr>
          </w:p>
        </w:tc>
        <w:tc>
          <w:tcPr>
            <w:tcW w:w="776" w:type="dxa"/>
            <w:shd w:val="clear" w:color="auto" w:fill="auto"/>
            <w:vAlign w:val="center"/>
          </w:tcPr>
          <w:p w14:paraId="2991FC93" w14:textId="77777777" w:rsidR="004D4533" w:rsidRPr="00E70DCC" w:rsidDel="003F3ECF" w:rsidRDefault="004D4533" w:rsidP="00634A35">
            <w:pPr>
              <w:jc w:val="center"/>
              <w:rPr>
                <w:del w:id="6202" w:author="Autor"/>
                <w:color w:val="000000"/>
              </w:rPr>
            </w:pPr>
          </w:p>
        </w:tc>
        <w:tc>
          <w:tcPr>
            <w:tcW w:w="1775" w:type="dxa"/>
            <w:shd w:val="clear" w:color="auto" w:fill="auto"/>
            <w:vAlign w:val="center"/>
          </w:tcPr>
          <w:p w14:paraId="60936F56" w14:textId="77777777" w:rsidR="004D4533" w:rsidRPr="00E70DCC" w:rsidDel="003F3ECF" w:rsidRDefault="004D4533" w:rsidP="00634A35">
            <w:pPr>
              <w:jc w:val="center"/>
              <w:rPr>
                <w:del w:id="6203" w:author="Autor"/>
                <w:color w:val="000000"/>
              </w:rPr>
            </w:pPr>
          </w:p>
        </w:tc>
      </w:tr>
      <w:tr w:rsidR="004D4533" w:rsidRPr="007001F1" w14:paraId="35A8CAA1" w14:textId="77777777" w:rsidTr="003F3ECF">
        <w:trPr>
          <w:trHeight w:val="20"/>
        </w:trPr>
        <w:tc>
          <w:tcPr>
            <w:tcW w:w="774" w:type="dxa"/>
            <w:shd w:val="clear" w:color="auto" w:fill="auto"/>
            <w:noWrap/>
            <w:vAlign w:val="center"/>
          </w:tcPr>
          <w:p w14:paraId="4831AD7E" w14:textId="77777777" w:rsidR="004D4533" w:rsidRPr="007001F1" w:rsidRDefault="003F3ECF" w:rsidP="001D19EF">
            <w:pPr>
              <w:jc w:val="center"/>
              <w:rPr>
                <w:color w:val="000000"/>
              </w:rPr>
            </w:pPr>
            <w:ins w:id="6204" w:author="Autor">
              <w:r>
                <w:rPr>
                  <w:color w:val="000000"/>
                  <w:sz w:val="22"/>
                  <w:szCs w:val="22"/>
                </w:rPr>
                <w:lastRenderedPageBreak/>
                <w:t>6</w:t>
              </w:r>
            </w:ins>
            <w:del w:id="6205" w:author="Autor">
              <w:r w:rsidR="00C23DE1" w:rsidDel="003F3ECF">
                <w:rPr>
                  <w:color w:val="000000"/>
                  <w:sz w:val="22"/>
                  <w:szCs w:val="22"/>
                </w:rPr>
                <w:delText>7</w:delText>
              </w:r>
            </w:del>
          </w:p>
        </w:tc>
        <w:tc>
          <w:tcPr>
            <w:tcW w:w="4628" w:type="dxa"/>
            <w:gridSpan w:val="2"/>
            <w:shd w:val="clear" w:color="auto" w:fill="auto"/>
            <w:vAlign w:val="center"/>
          </w:tcPr>
          <w:p w14:paraId="34D9937D" w14:textId="77777777"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14:paraId="19FBFEA6" w14:textId="77777777" w:rsidR="004D4533" w:rsidRPr="00E70DCC" w:rsidRDefault="004D4533" w:rsidP="00634A35">
            <w:pPr>
              <w:jc w:val="center"/>
              <w:rPr>
                <w:color w:val="000000"/>
              </w:rPr>
            </w:pPr>
          </w:p>
        </w:tc>
        <w:tc>
          <w:tcPr>
            <w:tcW w:w="567" w:type="dxa"/>
            <w:shd w:val="clear" w:color="auto" w:fill="auto"/>
            <w:vAlign w:val="center"/>
          </w:tcPr>
          <w:p w14:paraId="7364F0C8" w14:textId="77777777" w:rsidR="004D4533" w:rsidRPr="00E70DCC" w:rsidRDefault="004D4533" w:rsidP="00634A35">
            <w:pPr>
              <w:jc w:val="center"/>
              <w:rPr>
                <w:color w:val="000000"/>
              </w:rPr>
            </w:pPr>
          </w:p>
        </w:tc>
        <w:tc>
          <w:tcPr>
            <w:tcW w:w="776" w:type="dxa"/>
            <w:shd w:val="clear" w:color="auto" w:fill="auto"/>
            <w:vAlign w:val="center"/>
          </w:tcPr>
          <w:p w14:paraId="027617A1" w14:textId="77777777" w:rsidR="004D4533" w:rsidRPr="00E70DCC" w:rsidRDefault="004D4533" w:rsidP="00634A35">
            <w:pPr>
              <w:jc w:val="center"/>
              <w:rPr>
                <w:color w:val="000000"/>
              </w:rPr>
            </w:pPr>
          </w:p>
        </w:tc>
        <w:tc>
          <w:tcPr>
            <w:tcW w:w="1775" w:type="dxa"/>
            <w:shd w:val="clear" w:color="auto" w:fill="auto"/>
            <w:vAlign w:val="center"/>
          </w:tcPr>
          <w:p w14:paraId="07752F6B" w14:textId="77777777" w:rsidR="004D4533" w:rsidRPr="00E70DCC" w:rsidRDefault="004D4533" w:rsidP="00634A35">
            <w:pPr>
              <w:jc w:val="center"/>
              <w:rPr>
                <w:color w:val="000000"/>
              </w:rPr>
            </w:pPr>
          </w:p>
        </w:tc>
      </w:tr>
      <w:tr w:rsidR="004D4533" w:rsidRPr="007001F1" w14:paraId="1CC396DD" w14:textId="77777777" w:rsidTr="003F3ECF">
        <w:trPr>
          <w:trHeight w:val="20"/>
        </w:trPr>
        <w:tc>
          <w:tcPr>
            <w:tcW w:w="774" w:type="dxa"/>
            <w:shd w:val="clear" w:color="auto" w:fill="auto"/>
            <w:noWrap/>
            <w:vAlign w:val="center"/>
          </w:tcPr>
          <w:p w14:paraId="27725A26" w14:textId="77777777" w:rsidR="004D4533" w:rsidRPr="007001F1" w:rsidRDefault="003F3ECF" w:rsidP="001D19EF">
            <w:pPr>
              <w:jc w:val="center"/>
              <w:rPr>
                <w:color w:val="000000"/>
              </w:rPr>
            </w:pPr>
            <w:ins w:id="6206" w:author="Autor">
              <w:r>
                <w:rPr>
                  <w:color w:val="000000"/>
                  <w:sz w:val="22"/>
                  <w:szCs w:val="22"/>
                </w:rPr>
                <w:t>7</w:t>
              </w:r>
            </w:ins>
            <w:del w:id="6207" w:author="Autor">
              <w:r w:rsidR="002D06E6" w:rsidDel="003F3ECF">
                <w:rPr>
                  <w:color w:val="000000"/>
                  <w:sz w:val="22"/>
                  <w:szCs w:val="22"/>
                </w:rPr>
                <w:delText>8</w:delText>
              </w:r>
            </w:del>
          </w:p>
        </w:tc>
        <w:tc>
          <w:tcPr>
            <w:tcW w:w="4628" w:type="dxa"/>
            <w:gridSpan w:val="2"/>
            <w:shd w:val="clear" w:color="auto" w:fill="auto"/>
            <w:vAlign w:val="center"/>
          </w:tcPr>
          <w:p w14:paraId="68F91BEC" w14:textId="77777777"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37B12ED0" w14:textId="77777777" w:rsidR="004D4533" w:rsidRPr="00E70DCC" w:rsidRDefault="004D4533" w:rsidP="00634A35">
            <w:pPr>
              <w:jc w:val="center"/>
              <w:rPr>
                <w:color w:val="000000"/>
              </w:rPr>
            </w:pPr>
          </w:p>
        </w:tc>
        <w:tc>
          <w:tcPr>
            <w:tcW w:w="567" w:type="dxa"/>
            <w:shd w:val="clear" w:color="auto" w:fill="auto"/>
            <w:vAlign w:val="center"/>
          </w:tcPr>
          <w:p w14:paraId="235DA1A1" w14:textId="77777777" w:rsidR="004D4533" w:rsidRPr="00E70DCC" w:rsidRDefault="004D4533" w:rsidP="00634A35">
            <w:pPr>
              <w:jc w:val="center"/>
              <w:rPr>
                <w:color w:val="000000"/>
              </w:rPr>
            </w:pPr>
          </w:p>
        </w:tc>
        <w:tc>
          <w:tcPr>
            <w:tcW w:w="776" w:type="dxa"/>
            <w:shd w:val="clear" w:color="auto" w:fill="auto"/>
            <w:vAlign w:val="center"/>
          </w:tcPr>
          <w:p w14:paraId="5A0E5C94" w14:textId="77777777" w:rsidR="004D4533" w:rsidRPr="00E70DCC" w:rsidRDefault="004D4533" w:rsidP="00634A35">
            <w:pPr>
              <w:jc w:val="center"/>
              <w:rPr>
                <w:color w:val="000000"/>
              </w:rPr>
            </w:pPr>
          </w:p>
        </w:tc>
        <w:tc>
          <w:tcPr>
            <w:tcW w:w="1775" w:type="dxa"/>
            <w:shd w:val="clear" w:color="auto" w:fill="auto"/>
            <w:vAlign w:val="center"/>
          </w:tcPr>
          <w:p w14:paraId="7402715B" w14:textId="77777777" w:rsidR="004D4533" w:rsidRPr="00E70DCC" w:rsidRDefault="004D4533" w:rsidP="00634A35">
            <w:pPr>
              <w:jc w:val="center"/>
              <w:rPr>
                <w:color w:val="000000"/>
              </w:rPr>
            </w:pPr>
          </w:p>
        </w:tc>
      </w:tr>
      <w:tr w:rsidR="004D4533" w:rsidRPr="007001F1" w14:paraId="102069FA" w14:textId="77777777" w:rsidTr="003F3ECF">
        <w:trPr>
          <w:trHeight w:val="20"/>
        </w:trPr>
        <w:tc>
          <w:tcPr>
            <w:tcW w:w="774" w:type="dxa"/>
            <w:shd w:val="clear" w:color="auto" w:fill="auto"/>
            <w:noWrap/>
            <w:vAlign w:val="center"/>
          </w:tcPr>
          <w:p w14:paraId="167F57DB" w14:textId="77777777" w:rsidR="004D4533" w:rsidRPr="007001F1" w:rsidRDefault="003F3ECF" w:rsidP="001D19EF">
            <w:pPr>
              <w:jc w:val="center"/>
              <w:rPr>
                <w:color w:val="000000"/>
              </w:rPr>
            </w:pPr>
            <w:ins w:id="6208" w:author="Autor">
              <w:r>
                <w:rPr>
                  <w:color w:val="000000"/>
                  <w:sz w:val="22"/>
                  <w:szCs w:val="22"/>
                </w:rPr>
                <w:t>8</w:t>
              </w:r>
            </w:ins>
            <w:del w:id="6209" w:author="Autor">
              <w:r w:rsidR="002D06E6" w:rsidDel="003F3ECF">
                <w:rPr>
                  <w:color w:val="000000"/>
                  <w:sz w:val="22"/>
                  <w:szCs w:val="22"/>
                </w:rPr>
                <w:delText>9</w:delText>
              </w:r>
            </w:del>
          </w:p>
        </w:tc>
        <w:tc>
          <w:tcPr>
            <w:tcW w:w="4628" w:type="dxa"/>
            <w:gridSpan w:val="2"/>
            <w:shd w:val="clear" w:color="auto" w:fill="auto"/>
            <w:vAlign w:val="center"/>
          </w:tcPr>
          <w:p w14:paraId="2E5A2F8C" w14:textId="77777777"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14:paraId="54DED02C" w14:textId="77777777" w:rsidR="004D4533" w:rsidRPr="00E70DCC" w:rsidRDefault="004D4533" w:rsidP="00634A35">
            <w:pPr>
              <w:jc w:val="center"/>
              <w:rPr>
                <w:color w:val="000000"/>
              </w:rPr>
            </w:pPr>
          </w:p>
        </w:tc>
        <w:tc>
          <w:tcPr>
            <w:tcW w:w="567" w:type="dxa"/>
            <w:shd w:val="clear" w:color="auto" w:fill="auto"/>
            <w:vAlign w:val="center"/>
          </w:tcPr>
          <w:p w14:paraId="02E4F850" w14:textId="77777777" w:rsidR="004D4533" w:rsidRPr="00E70DCC" w:rsidRDefault="004D4533" w:rsidP="00634A35">
            <w:pPr>
              <w:jc w:val="center"/>
              <w:rPr>
                <w:color w:val="000000"/>
              </w:rPr>
            </w:pPr>
          </w:p>
        </w:tc>
        <w:tc>
          <w:tcPr>
            <w:tcW w:w="776" w:type="dxa"/>
            <w:shd w:val="clear" w:color="auto" w:fill="auto"/>
            <w:vAlign w:val="center"/>
          </w:tcPr>
          <w:p w14:paraId="2516BDC0" w14:textId="77777777" w:rsidR="004D4533" w:rsidRPr="00E70DCC" w:rsidRDefault="004D4533" w:rsidP="00634A35">
            <w:pPr>
              <w:jc w:val="center"/>
              <w:rPr>
                <w:color w:val="000000"/>
              </w:rPr>
            </w:pPr>
          </w:p>
        </w:tc>
        <w:tc>
          <w:tcPr>
            <w:tcW w:w="1775" w:type="dxa"/>
            <w:shd w:val="clear" w:color="auto" w:fill="auto"/>
            <w:vAlign w:val="center"/>
          </w:tcPr>
          <w:p w14:paraId="747A3A6D" w14:textId="77777777" w:rsidR="004D4533" w:rsidRPr="00E70DCC" w:rsidRDefault="004D4533" w:rsidP="00634A35">
            <w:pPr>
              <w:jc w:val="center"/>
              <w:rPr>
                <w:color w:val="000000"/>
              </w:rPr>
            </w:pPr>
          </w:p>
        </w:tc>
      </w:tr>
      <w:tr w:rsidR="004D4533" w:rsidRPr="007001F1" w14:paraId="0183807D" w14:textId="77777777" w:rsidTr="003F3ECF">
        <w:trPr>
          <w:trHeight w:val="300"/>
        </w:trPr>
        <w:tc>
          <w:tcPr>
            <w:tcW w:w="3751" w:type="dxa"/>
            <w:gridSpan w:val="2"/>
            <w:shd w:val="clear" w:color="auto" w:fill="auto"/>
            <w:vAlign w:val="center"/>
            <w:hideMark/>
          </w:tcPr>
          <w:p w14:paraId="468E5165" w14:textId="77777777"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95"/>
              <w:t>2</w:t>
            </w:r>
            <w:r w:rsidRPr="007001F1">
              <w:rPr>
                <w:b/>
                <w:bCs/>
                <w:sz w:val="22"/>
                <w:szCs w:val="22"/>
              </w:rPr>
              <w:t>:</w:t>
            </w:r>
          </w:p>
        </w:tc>
        <w:tc>
          <w:tcPr>
            <w:tcW w:w="5336" w:type="dxa"/>
            <w:gridSpan w:val="5"/>
            <w:shd w:val="clear" w:color="auto" w:fill="auto"/>
            <w:vAlign w:val="center"/>
            <w:hideMark/>
          </w:tcPr>
          <w:p w14:paraId="5CD564A9" w14:textId="77777777" w:rsidR="004D4533" w:rsidRPr="007001F1" w:rsidRDefault="004D4533" w:rsidP="00634A35">
            <w:pPr>
              <w:rPr>
                <w:color w:val="000000"/>
              </w:rPr>
            </w:pPr>
            <w:r w:rsidRPr="007001F1">
              <w:rPr>
                <w:color w:val="000000"/>
                <w:sz w:val="22"/>
                <w:szCs w:val="22"/>
              </w:rPr>
              <w:t> </w:t>
            </w:r>
          </w:p>
        </w:tc>
      </w:tr>
      <w:tr w:rsidR="004D4533" w:rsidRPr="007001F1" w14:paraId="4E2E8B3F" w14:textId="77777777" w:rsidTr="003F3ECF">
        <w:trPr>
          <w:trHeight w:val="300"/>
        </w:trPr>
        <w:tc>
          <w:tcPr>
            <w:tcW w:w="3751" w:type="dxa"/>
            <w:gridSpan w:val="2"/>
            <w:shd w:val="clear" w:color="auto" w:fill="auto"/>
            <w:vAlign w:val="center"/>
            <w:hideMark/>
          </w:tcPr>
          <w:p w14:paraId="2CE4EDC3" w14:textId="77777777"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14:paraId="65822E13" w14:textId="77777777" w:rsidR="004D4533" w:rsidRPr="007001F1" w:rsidRDefault="004D4533" w:rsidP="00634A35">
            <w:pPr>
              <w:rPr>
                <w:color w:val="000000"/>
              </w:rPr>
            </w:pPr>
            <w:r w:rsidRPr="007001F1">
              <w:rPr>
                <w:color w:val="000000"/>
                <w:sz w:val="22"/>
                <w:szCs w:val="22"/>
              </w:rPr>
              <w:t> </w:t>
            </w:r>
          </w:p>
        </w:tc>
      </w:tr>
      <w:tr w:rsidR="004D4533" w:rsidRPr="007001F1" w14:paraId="5326C7BD" w14:textId="77777777" w:rsidTr="003F3ECF">
        <w:trPr>
          <w:trHeight w:val="300"/>
        </w:trPr>
        <w:tc>
          <w:tcPr>
            <w:tcW w:w="3751" w:type="dxa"/>
            <w:gridSpan w:val="2"/>
            <w:shd w:val="clear" w:color="000000" w:fill="FFFFFF"/>
            <w:vAlign w:val="center"/>
            <w:hideMark/>
          </w:tcPr>
          <w:p w14:paraId="6AA0C71A"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35031AC5" w14:textId="77777777" w:rsidR="004D4533" w:rsidRPr="007001F1" w:rsidRDefault="004D4533" w:rsidP="00634A35">
            <w:pPr>
              <w:rPr>
                <w:color w:val="000000"/>
              </w:rPr>
            </w:pPr>
            <w:r w:rsidRPr="007001F1">
              <w:rPr>
                <w:color w:val="000000"/>
                <w:sz w:val="22"/>
                <w:szCs w:val="22"/>
              </w:rPr>
              <w:t> </w:t>
            </w:r>
          </w:p>
        </w:tc>
      </w:tr>
      <w:tr w:rsidR="004D4533" w:rsidRPr="007001F1" w14:paraId="7B0563A2" w14:textId="77777777" w:rsidTr="003F3ECF">
        <w:trPr>
          <w:trHeight w:val="300"/>
        </w:trPr>
        <w:tc>
          <w:tcPr>
            <w:tcW w:w="9087" w:type="dxa"/>
            <w:gridSpan w:val="7"/>
            <w:shd w:val="clear" w:color="auto" w:fill="auto"/>
            <w:noWrap/>
            <w:vAlign w:val="bottom"/>
            <w:hideMark/>
          </w:tcPr>
          <w:p w14:paraId="11C98524" w14:textId="77777777" w:rsidR="004D4533" w:rsidRPr="007001F1" w:rsidRDefault="004D4533" w:rsidP="00634A35">
            <w:pPr>
              <w:jc w:val="center"/>
              <w:rPr>
                <w:color w:val="000000"/>
              </w:rPr>
            </w:pPr>
            <w:r w:rsidRPr="007001F1">
              <w:rPr>
                <w:color w:val="000000"/>
                <w:sz w:val="22"/>
                <w:szCs w:val="22"/>
              </w:rPr>
              <w:t> </w:t>
            </w:r>
          </w:p>
        </w:tc>
      </w:tr>
      <w:tr w:rsidR="004D4533" w:rsidRPr="007001F1" w14:paraId="1B3F5B3A" w14:textId="77777777" w:rsidTr="003F3ECF">
        <w:trPr>
          <w:trHeight w:val="300"/>
        </w:trPr>
        <w:tc>
          <w:tcPr>
            <w:tcW w:w="3751" w:type="dxa"/>
            <w:gridSpan w:val="2"/>
            <w:shd w:val="clear" w:color="000000" w:fill="FFFFFF"/>
            <w:vAlign w:val="center"/>
            <w:hideMark/>
          </w:tcPr>
          <w:p w14:paraId="18CC287A" w14:textId="77777777"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6"/>
              <w:t>3</w:t>
            </w:r>
            <w:r w:rsidRPr="007001F1">
              <w:rPr>
                <w:b/>
                <w:bCs/>
                <w:sz w:val="22"/>
                <w:szCs w:val="22"/>
              </w:rPr>
              <w:t>:</w:t>
            </w:r>
          </w:p>
        </w:tc>
        <w:tc>
          <w:tcPr>
            <w:tcW w:w="5336" w:type="dxa"/>
            <w:gridSpan w:val="5"/>
            <w:shd w:val="clear" w:color="auto" w:fill="auto"/>
            <w:vAlign w:val="center"/>
            <w:hideMark/>
          </w:tcPr>
          <w:p w14:paraId="6B399614" w14:textId="77777777" w:rsidR="004D4533" w:rsidRPr="007001F1" w:rsidRDefault="004D4533" w:rsidP="00634A35">
            <w:pPr>
              <w:rPr>
                <w:color w:val="000000"/>
              </w:rPr>
            </w:pPr>
            <w:r w:rsidRPr="007001F1">
              <w:rPr>
                <w:color w:val="000000"/>
                <w:sz w:val="22"/>
                <w:szCs w:val="22"/>
              </w:rPr>
              <w:t> </w:t>
            </w:r>
          </w:p>
        </w:tc>
      </w:tr>
      <w:tr w:rsidR="004D4533" w:rsidRPr="007001F1" w14:paraId="7BAA160F" w14:textId="77777777" w:rsidTr="003F3ECF">
        <w:trPr>
          <w:trHeight w:val="300"/>
        </w:trPr>
        <w:tc>
          <w:tcPr>
            <w:tcW w:w="3751" w:type="dxa"/>
            <w:gridSpan w:val="2"/>
            <w:shd w:val="clear" w:color="000000" w:fill="FFFFFF"/>
            <w:vAlign w:val="center"/>
            <w:hideMark/>
          </w:tcPr>
          <w:p w14:paraId="689B9184" w14:textId="77777777"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14:paraId="332A5FCD" w14:textId="77777777" w:rsidR="004D4533" w:rsidRPr="007001F1" w:rsidRDefault="004D4533" w:rsidP="00634A35">
            <w:pPr>
              <w:rPr>
                <w:color w:val="000000"/>
              </w:rPr>
            </w:pPr>
            <w:r w:rsidRPr="007001F1">
              <w:rPr>
                <w:color w:val="000000"/>
                <w:sz w:val="22"/>
                <w:szCs w:val="22"/>
              </w:rPr>
              <w:t> </w:t>
            </w:r>
          </w:p>
        </w:tc>
      </w:tr>
      <w:tr w:rsidR="004D4533" w:rsidRPr="007001F1" w14:paraId="13114832" w14:textId="77777777" w:rsidTr="003F3ECF">
        <w:trPr>
          <w:trHeight w:val="300"/>
        </w:trPr>
        <w:tc>
          <w:tcPr>
            <w:tcW w:w="3751" w:type="dxa"/>
            <w:gridSpan w:val="2"/>
            <w:shd w:val="clear" w:color="000000" w:fill="FFFFFF"/>
            <w:vAlign w:val="center"/>
            <w:hideMark/>
          </w:tcPr>
          <w:p w14:paraId="471D2E71"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458B7B98" w14:textId="77777777" w:rsidR="004D4533" w:rsidRPr="007001F1" w:rsidRDefault="004D4533" w:rsidP="00634A35">
            <w:pPr>
              <w:rPr>
                <w:color w:val="000000"/>
              </w:rPr>
            </w:pPr>
            <w:r w:rsidRPr="007001F1">
              <w:rPr>
                <w:color w:val="000000"/>
                <w:sz w:val="22"/>
                <w:szCs w:val="22"/>
              </w:rPr>
              <w:t> </w:t>
            </w:r>
          </w:p>
        </w:tc>
      </w:tr>
    </w:tbl>
    <w:p w14:paraId="190B4EB4" w14:textId="77777777" w:rsidR="00231620" w:rsidRDefault="00231620" w:rsidP="00D2171A"/>
    <w:bookmarkEnd w:id="6185"/>
    <w:p w14:paraId="61D70D21" w14:textId="552ED9D6" w:rsidR="00231620" w:rsidDel="00C5578F" w:rsidRDefault="00231620" w:rsidP="00D2171A">
      <w:pPr>
        <w:rPr>
          <w:del w:id="6210" w:author="Autor"/>
        </w:rPr>
      </w:pPr>
    </w:p>
    <w:p w14:paraId="121F9E9B" w14:textId="3EC79491" w:rsidR="00231620" w:rsidDel="00C5578F" w:rsidRDefault="00231620" w:rsidP="00D2171A">
      <w:pPr>
        <w:rPr>
          <w:del w:id="6211" w:author="Autor"/>
        </w:rPr>
      </w:pPr>
    </w:p>
    <w:p w14:paraId="62145E33" w14:textId="099B585F" w:rsidR="00231620" w:rsidDel="00C5578F" w:rsidRDefault="00231620" w:rsidP="00D2171A">
      <w:pPr>
        <w:rPr>
          <w:del w:id="6212" w:author="Autor"/>
        </w:rPr>
      </w:pPr>
    </w:p>
    <w:p w14:paraId="426EA5B7" w14:textId="2799E8E3" w:rsidR="00231620" w:rsidDel="00C5578F" w:rsidRDefault="00231620" w:rsidP="00D2171A">
      <w:pPr>
        <w:rPr>
          <w:del w:id="6213" w:author="Autor"/>
        </w:rPr>
      </w:pPr>
    </w:p>
    <w:p w14:paraId="29D8397E" w14:textId="56882507" w:rsidR="00231620" w:rsidDel="00C5578F" w:rsidRDefault="00231620" w:rsidP="00D2171A">
      <w:pPr>
        <w:rPr>
          <w:del w:id="6214" w:author="Autor"/>
        </w:rPr>
      </w:pPr>
    </w:p>
    <w:p w14:paraId="672272B5" w14:textId="40017235" w:rsidR="00231620" w:rsidDel="00C5578F" w:rsidRDefault="00231620" w:rsidP="00D2171A">
      <w:pPr>
        <w:rPr>
          <w:del w:id="6215" w:author="Autor"/>
        </w:rPr>
      </w:pPr>
    </w:p>
    <w:p w14:paraId="2F978516" w14:textId="12872DFA" w:rsidR="00BE5592" w:rsidDel="00C5578F" w:rsidRDefault="00BE5592" w:rsidP="00D2171A">
      <w:pPr>
        <w:rPr>
          <w:del w:id="6216" w:author="Autor"/>
        </w:rPr>
      </w:pPr>
    </w:p>
    <w:p w14:paraId="62D97615" w14:textId="66FB97AD" w:rsidR="00BE5592" w:rsidDel="00C5578F" w:rsidRDefault="00BE5592" w:rsidP="00D2171A">
      <w:pPr>
        <w:rPr>
          <w:del w:id="6217" w:author="Autor"/>
        </w:rPr>
      </w:pPr>
    </w:p>
    <w:p w14:paraId="4B93DC58" w14:textId="5CF6A91A" w:rsidR="00BE5592" w:rsidDel="00C5578F" w:rsidRDefault="00BE5592" w:rsidP="00D2171A">
      <w:pPr>
        <w:rPr>
          <w:del w:id="6218" w:author="Autor"/>
        </w:rPr>
      </w:pPr>
    </w:p>
    <w:p w14:paraId="0278F836" w14:textId="7DC241CD" w:rsidR="00231620" w:rsidDel="00C5578F" w:rsidRDefault="00231620" w:rsidP="00D2171A">
      <w:pPr>
        <w:rPr>
          <w:del w:id="6219" w:author="Autor"/>
        </w:rPr>
      </w:pPr>
    </w:p>
    <w:p w14:paraId="75D6D3BB" w14:textId="2063633D" w:rsidR="00231620" w:rsidDel="00C5578F" w:rsidRDefault="00231620" w:rsidP="00D2171A">
      <w:pPr>
        <w:rPr>
          <w:del w:id="6220" w:author="Autor"/>
        </w:rPr>
      </w:pPr>
    </w:p>
    <w:p w14:paraId="4D859BE7" w14:textId="1FE2E81D" w:rsidR="00231620" w:rsidDel="00C5578F" w:rsidRDefault="00231620" w:rsidP="00D2171A">
      <w:pPr>
        <w:rPr>
          <w:del w:id="6221" w:author="Autor"/>
        </w:rPr>
      </w:pPr>
    </w:p>
    <w:p w14:paraId="19BADE23" w14:textId="5EEF68EA" w:rsidR="00231620" w:rsidDel="00C5578F" w:rsidRDefault="00231620" w:rsidP="00D2171A">
      <w:pPr>
        <w:rPr>
          <w:del w:id="6222"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Del="00C5578F" w14:paraId="68C6E314" w14:textId="52A6A65A" w:rsidTr="00C56426">
        <w:trPr>
          <w:trHeight w:val="645"/>
          <w:del w:id="6223" w:author="Autor"/>
        </w:trPr>
        <w:tc>
          <w:tcPr>
            <w:tcW w:w="9087" w:type="dxa"/>
            <w:gridSpan w:val="7"/>
            <w:shd w:val="clear" w:color="000000" w:fill="60497A"/>
            <w:vAlign w:val="center"/>
            <w:hideMark/>
          </w:tcPr>
          <w:p w14:paraId="30E8A9CD" w14:textId="1B8EDC50" w:rsidR="00231620" w:rsidRPr="007001F1" w:rsidDel="00C5578F" w:rsidRDefault="00231620" w:rsidP="00021036">
            <w:pPr>
              <w:jc w:val="center"/>
              <w:rPr>
                <w:del w:id="6224" w:author="Autor"/>
                <w:b/>
                <w:bCs/>
                <w:color w:val="FFFFFF"/>
              </w:rPr>
            </w:pPr>
            <w:bookmarkStart w:id="6225" w:name="KZ_48" w:colFirst="0" w:colLast="1"/>
            <w:del w:id="6226" w:author="Autor">
              <w:r w:rsidRPr="007001F1" w:rsidDel="00C5578F">
                <w:rPr>
                  <w:b/>
                  <w:bCs/>
                  <w:color w:val="FFFFFF"/>
                </w:rPr>
                <w:delText xml:space="preserve">Kontrolný zoznam k finančnej kontrole </w:delText>
              </w:r>
              <w:r w:rsidDel="00C5578F">
                <w:rPr>
                  <w:b/>
                  <w:bCs/>
                  <w:color w:val="FFFFFF"/>
                </w:rPr>
                <w:delText xml:space="preserve">zákazky vyhlásenej osobou, ktorej verejný obstarávateľ </w:delText>
              </w:r>
              <w:r w:rsidRPr="003408E8" w:rsidDel="00C5578F">
                <w:rPr>
                  <w:b/>
                  <w:bCs/>
                  <w:color w:val="FFFFFF"/>
                </w:rPr>
                <w:delText xml:space="preserve">poskytne 50% a menej finančných prostriedkov z NFP </w:delText>
              </w:r>
              <w:r w:rsidRPr="003408E8" w:rsidDel="00C5578F">
                <w:rPr>
                  <w:b/>
                  <w:bCs/>
                  <w:color w:val="FFFFFF"/>
                </w:rPr>
                <w:br/>
                <w:delText xml:space="preserve">-zákazka do </w:delText>
              </w:r>
              <w:r w:rsidR="00DC46C6" w:rsidRPr="003408E8" w:rsidDel="00C5578F">
                <w:rPr>
                  <w:b/>
                  <w:bCs/>
                  <w:color w:val="FFFFFF"/>
                </w:rPr>
                <w:delText>10</w:delText>
              </w:r>
              <w:r w:rsidRPr="003408E8" w:rsidDel="00C5578F">
                <w:rPr>
                  <w:b/>
                  <w:bCs/>
                  <w:color w:val="FFFFFF"/>
                </w:rPr>
                <w:delText xml:space="preserve">0 </w:delText>
              </w:r>
              <w:r w:rsidR="00752989" w:rsidDel="00C5578F">
                <w:rPr>
                  <w:b/>
                  <w:bCs/>
                  <w:color w:val="FFFFFF"/>
                </w:rPr>
                <w:delText>000</w:delText>
              </w:r>
              <w:r w:rsidRPr="003408E8" w:rsidDel="00C5578F">
                <w:rPr>
                  <w:b/>
                  <w:bCs/>
                  <w:color w:val="FFFFFF"/>
                </w:rPr>
                <w:delText xml:space="preserve"> EUR</w:delText>
              </w:r>
              <w:r w:rsidRPr="007001F1" w:rsidDel="00C5578F">
                <w:rPr>
                  <w:b/>
                  <w:bCs/>
                  <w:color w:val="FFFFFF"/>
                </w:rPr>
                <w:delText xml:space="preserve"> - štandardná ex</w:delText>
              </w:r>
              <w:r w:rsidR="00DC4DA1" w:rsidDel="00C5578F">
                <w:rPr>
                  <w:b/>
                  <w:bCs/>
                  <w:color w:val="FFFFFF"/>
                </w:rPr>
                <w:delText xml:space="preserve"> </w:delText>
              </w:r>
              <w:r w:rsidRPr="007001F1" w:rsidDel="00C5578F">
                <w:rPr>
                  <w:b/>
                  <w:bCs/>
                  <w:color w:val="FFFFFF"/>
                </w:rPr>
                <w:delText>post kontrola</w:delText>
              </w:r>
            </w:del>
          </w:p>
        </w:tc>
      </w:tr>
      <w:tr w:rsidR="00231620" w:rsidRPr="007001F1" w:rsidDel="00C5578F" w14:paraId="450F1C35" w14:textId="4B8524DC" w:rsidTr="00C56426">
        <w:trPr>
          <w:trHeight w:val="330"/>
          <w:del w:id="6227" w:author="Autor"/>
        </w:trPr>
        <w:tc>
          <w:tcPr>
            <w:tcW w:w="9087" w:type="dxa"/>
            <w:gridSpan w:val="7"/>
            <w:shd w:val="clear" w:color="auto" w:fill="auto"/>
            <w:vAlign w:val="center"/>
            <w:hideMark/>
          </w:tcPr>
          <w:p w14:paraId="31026CA7" w14:textId="273586E7" w:rsidR="00231620" w:rsidRPr="007001F1" w:rsidDel="00C5578F" w:rsidRDefault="00231620" w:rsidP="00634A35">
            <w:pPr>
              <w:jc w:val="center"/>
              <w:rPr>
                <w:del w:id="6228" w:author="Autor"/>
                <w:b/>
                <w:bCs/>
                <w:color w:val="000000"/>
              </w:rPr>
            </w:pPr>
            <w:del w:id="6229" w:author="Autor">
              <w:r w:rsidRPr="007001F1" w:rsidDel="00C5578F">
                <w:rPr>
                  <w:b/>
                  <w:bCs/>
                  <w:color w:val="000000"/>
                  <w:sz w:val="22"/>
                  <w:szCs w:val="22"/>
                </w:rPr>
                <w:delText>Identifikácia programu</w:delText>
              </w:r>
            </w:del>
          </w:p>
        </w:tc>
      </w:tr>
      <w:tr w:rsidR="00231620" w:rsidRPr="007001F1" w:rsidDel="00C5578F" w14:paraId="07B31968" w14:textId="2B525657" w:rsidTr="00C56426">
        <w:trPr>
          <w:trHeight w:val="300"/>
          <w:del w:id="6230" w:author="Autor"/>
        </w:trPr>
        <w:tc>
          <w:tcPr>
            <w:tcW w:w="3751" w:type="dxa"/>
            <w:gridSpan w:val="2"/>
            <w:shd w:val="clear" w:color="auto" w:fill="auto"/>
            <w:vAlign w:val="center"/>
            <w:hideMark/>
          </w:tcPr>
          <w:p w14:paraId="6FB9F96A" w14:textId="6498C5F4" w:rsidR="00231620" w:rsidRPr="007001F1" w:rsidDel="00C5578F" w:rsidRDefault="00231620" w:rsidP="00634A35">
            <w:pPr>
              <w:rPr>
                <w:del w:id="6231" w:author="Autor"/>
                <w:color w:val="000000"/>
              </w:rPr>
            </w:pPr>
            <w:del w:id="6232" w:author="Autor">
              <w:r w:rsidRPr="007001F1" w:rsidDel="00C5578F">
                <w:rPr>
                  <w:color w:val="000000"/>
                  <w:sz w:val="22"/>
                  <w:szCs w:val="22"/>
                </w:rPr>
                <w:delText>Názov programu</w:delText>
              </w:r>
            </w:del>
          </w:p>
        </w:tc>
        <w:tc>
          <w:tcPr>
            <w:tcW w:w="5336" w:type="dxa"/>
            <w:gridSpan w:val="5"/>
            <w:shd w:val="clear" w:color="auto" w:fill="auto"/>
            <w:vAlign w:val="center"/>
            <w:hideMark/>
          </w:tcPr>
          <w:p w14:paraId="4CA24162" w14:textId="166B3EBB" w:rsidR="00231620" w:rsidRPr="007001F1" w:rsidDel="00C5578F" w:rsidRDefault="00231620" w:rsidP="00634A35">
            <w:pPr>
              <w:rPr>
                <w:del w:id="6233" w:author="Autor"/>
                <w:color w:val="000000"/>
              </w:rPr>
            </w:pPr>
            <w:del w:id="6234" w:author="Autor">
              <w:r w:rsidRPr="007001F1" w:rsidDel="00C5578F">
                <w:rPr>
                  <w:color w:val="000000"/>
                  <w:sz w:val="22"/>
                  <w:szCs w:val="22"/>
                </w:rPr>
                <w:delText> </w:delText>
              </w:r>
            </w:del>
          </w:p>
        </w:tc>
      </w:tr>
      <w:tr w:rsidR="00231620" w:rsidRPr="007001F1" w:rsidDel="00C5578F" w14:paraId="2FF9C09A" w14:textId="76BB38C3" w:rsidTr="00C56426">
        <w:trPr>
          <w:trHeight w:val="660"/>
          <w:del w:id="6235" w:author="Autor"/>
        </w:trPr>
        <w:tc>
          <w:tcPr>
            <w:tcW w:w="3751" w:type="dxa"/>
            <w:gridSpan w:val="2"/>
            <w:shd w:val="clear" w:color="auto" w:fill="auto"/>
            <w:vAlign w:val="center"/>
            <w:hideMark/>
          </w:tcPr>
          <w:p w14:paraId="7CE26539" w14:textId="11155EB3" w:rsidR="00231620" w:rsidRPr="007001F1" w:rsidDel="00C5578F" w:rsidRDefault="00231620" w:rsidP="00DF158C">
            <w:pPr>
              <w:rPr>
                <w:del w:id="6236" w:author="Autor"/>
                <w:color w:val="000000"/>
              </w:rPr>
            </w:pPr>
            <w:del w:id="6237" w:author="Autor">
              <w:r w:rsidRPr="007001F1" w:rsidDel="00C5578F">
                <w:rPr>
                  <w:color w:val="000000"/>
                  <w:sz w:val="22"/>
                  <w:szCs w:val="22"/>
                </w:rPr>
                <w:delText xml:space="preserve">Názov </w:delText>
              </w:r>
              <w:r w:rsidDel="00C5578F">
                <w:rPr>
                  <w:color w:val="000000"/>
                  <w:sz w:val="22"/>
                  <w:szCs w:val="22"/>
                </w:rPr>
                <w:delText>prioritnej osi</w:delText>
              </w:r>
            </w:del>
          </w:p>
        </w:tc>
        <w:tc>
          <w:tcPr>
            <w:tcW w:w="5336" w:type="dxa"/>
            <w:gridSpan w:val="5"/>
            <w:shd w:val="clear" w:color="auto" w:fill="auto"/>
            <w:vAlign w:val="center"/>
            <w:hideMark/>
          </w:tcPr>
          <w:p w14:paraId="14522FA0" w14:textId="2BABBE96" w:rsidR="00231620" w:rsidRPr="007001F1" w:rsidDel="00C5578F" w:rsidRDefault="00231620" w:rsidP="00634A35">
            <w:pPr>
              <w:rPr>
                <w:del w:id="6238" w:author="Autor"/>
                <w:color w:val="000000"/>
              </w:rPr>
            </w:pPr>
            <w:del w:id="6239" w:author="Autor">
              <w:r w:rsidRPr="007001F1" w:rsidDel="00C5578F">
                <w:rPr>
                  <w:color w:val="000000"/>
                  <w:sz w:val="22"/>
                  <w:szCs w:val="22"/>
                </w:rPr>
                <w:delText> </w:delText>
              </w:r>
            </w:del>
          </w:p>
        </w:tc>
      </w:tr>
      <w:tr w:rsidR="00231620" w:rsidRPr="007001F1" w:rsidDel="00C5578F" w14:paraId="190477CA" w14:textId="30F0CC2A" w:rsidTr="00C56426">
        <w:trPr>
          <w:trHeight w:val="330"/>
          <w:del w:id="6240" w:author="Autor"/>
        </w:trPr>
        <w:tc>
          <w:tcPr>
            <w:tcW w:w="9087" w:type="dxa"/>
            <w:gridSpan w:val="7"/>
            <w:shd w:val="clear" w:color="auto" w:fill="auto"/>
            <w:vAlign w:val="center"/>
            <w:hideMark/>
          </w:tcPr>
          <w:p w14:paraId="1B5EA59F" w14:textId="73D0EBBE" w:rsidR="00231620" w:rsidRPr="007001F1" w:rsidDel="00C5578F" w:rsidRDefault="00231620" w:rsidP="00634A35">
            <w:pPr>
              <w:jc w:val="center"/>
              <w:rPr>
                <w:del w:id="6241" w:author="Autor"/>
                <w:b/>
                <w:bCs/>
                <w:color w:val="000000"/>
              </w:rPr>
            </w:pPr>
            <w:del w:id="6242" w:author="Autor">
              <w:r w:rsidRPr="007001F1" w:rsidDel="00C5578F">
                <w:rPr>
                  <w:b/>
                  <w:bCs/>
                  <w:color w:val="000000"/>
                  <w:sz w:val="22"/>
                  <w:szCs w:val="22"/>
                </w:rPr>
                <w:delText>Identifikácia projektu a prijímateľa</w:delText>
              </w:r>
            </w:del>
          </w:p>
        </w:tc>
      </w:tr>
      <w:tr w:rsidR="00231620" w:rsidRPr="007001F1" w:rsidDel="00C5578F" w14:paraId="33B05B93" w14:textId="417C5580" w:rsidTr="00C56426">
        <w:trPr>
          <w:trHeight w:val="330"/>
          <w:del w:id="6243" w:author="Autor"/>
        </w:trPr>
        <w:tc>
          <w:tcPr>
            <w:tcW w:w="3751" w:type="dxa"/>
            <w:gridSpan w:val="2"/>
            <w:shd w:val="clear" w:color="auto" w:fill="auto"/>
            <w:vAlign w:val="center"/>
            <w:hideMark/>
          </w:tcPr>
          <w:p w14:paraId="5B744E9B" w14:textId="2D944BC2" w:rsidR="00231620" w:rsidRPr="007001F1" w:rsidDel="00C5578F" w:rsidRDefault="00231620" w:rsidP="00634A35">
            <w:pPr>
              <w:rPr>
                <w:del w:id="6244" w:author="Autor"/>
                <w:color w:val="000000"/>
              </w:rPr>
            </w:pPr>
            <w:del w:id="6245" w:author="Autor">
              <w:r w:rsidRPr="007001F1" w:rsidDel="00C5578F">
                <w:rPr>
                  <w:color w:val="000000"/>
                  <w:sz w:val="22"/>
                  <w:szCs w:val="22"/>
                </w:rPr>
                <w:delText>Kód projektu v ITMS2014+</w:delText>
              </w:r>
            </w:del>
          </w:p>
        </w:tc>
        <w:tc>
          <w:tcPr>
            <w:tcW w:w="5336" w:type="dxa"/>
            <w:gridSpan w:val="5"/>
            <w:shd w:val="clear" w:color="auto" w:fill="auto"/>
            <w:vAlign w:val="center"/>
            <w:hideMark/>
          </w:tcPr>
          <w:p w14:paraId="17F8826D" w14:textId="6BA55A0B" w:rsidR="00231620" w:rsidRPr="007001F1" w:rsidDel="00C5578F" w:rsidRDefault="00231620" w:rsidP="00634A35">
            <w:pPr>
              <w:rPr>
                <w:del w:id="6246" w:author="Autor"/>
                <w:color w:val="000000"/>
              </w:rPr>
            </w:pPr>
            <w:del w:id="6247" w:author="Autor">
              <w:r w:rsidRPr="007001F1" w:rsidDel="00C5578F">
                <w:rPr>
                  <w:color w:val="000000"/>
                  <w:sz w:val="22"/>
                  <w:szCs w:val="22"/>
                </w:rPr>
                <w:delText> </w:delText>
              </w:r>
            </w:del>
          </w:p>
        </w:tc>
      </w:tr>
      <w:tr w:rsidR="00231620" w:rsidRPr="007001F1" w:rsidDel="00C5578F" w14:paraId="7028D546" w14:textId="0C287EF6" w:rsidTr="00C56426">
        <w:trPr>
          <w:trHeight w:val="300"/>
          <w:del w:id="6248" w:author="Autor"/>
        </w:trPr>
        <w:tc>
          <w:tcPr>
            <w:tcW w:w="3751" w:type="dxa"/>
            <w:gridSpan w:val="2"/>
            <w:shd w:val="clear" w:color="auto" w:fill="auto"/>
            <w:vAlign w:val="center"/>
            <w:hideMark/>
          </w:tcPr>
          <w:p w14:paraId="0FB5F74A" w14:textId="58BC6FB9" w:rsidR="00231620" w:rsidRPr="007001F1" w:rsidDel="00C5578F" w:rsidRDefault="00231620" w:rsidP="00634A35">
            <w:pPr>
              <w:rPr>
                <w:del w:id="6249" w:author="Autor"/>
                <w:color w:val="000000"/>
              </w:rPr>
            </w:pPr>
            <w:del w:id="6250" w:author="Autor">
              <w:r w:rsidRPr="007001F1" w:rsidDel="00C5578F">
                <w:rPr>
                  <w:color w:val="000000"/>
                  <w:sz w:val="22"/>
                  <w:szCs w:val="22"/>
                </w:rPr>
                <w:delText>Názov projektu</w:delText>
              </w:r>
            </w:del>
          </w:p>
        </w:tc>
        <w:tc>
          <w:tcPr>
            <w:tcW w:w="5336" w:type="dxa"/>
            <w:gridSpan w:val="5"/>
            <w:shd w:val="clear" w:color="auto" w:fill="auto"/>
            <w:vAlign w:val="center"/>
            <w:hideMark/>
          </w:tcPr>
          <w:p w14:paraId="52DC800A" w14:textId="1AE2DC42" w:rsidR="00231620" w:rsidRPr="007001F1" w:rsidDel="00C5578F" w:rsidRDefault="00231620" w:rsidP="00634A35">
            <w:pPr>
              <w:rPr>
                <w:del w:id="6251" w:author="Autor"/>
                <w:color w:val="000000"/>
              </w:rPr>
            </w:pPr>
            <w:del w:id="6252" w:author="Autor">
              <w:r w:rsidRPr="007001F1" w:rsidDel="00C5578F">
                <w:rPr>
                  <w:color w:val="000000"/>
                  <w:sz w:val="22"/>
                  <w:szCs w:val="22"/>
                </w:rPr>
                <w:delText> </w:delText>
              </w:r>
            </w:del>
          </w:p>
        </w:tc>
      </w:tr>
      <w:tr w:rsidR="00231620" w:rsidRPr="007001F1" w:rsidDel="00C5578F" w14:paraId="22EF375A" w14:textId="34472903" w:rsidTr="00C56426">
        <w:trPr>
          <w:trHeight w:val="300"/>
          <w:del w:id="6253" w:author="Autor"/>
        </w:trPr>
        <w:tc>
          <w:tcPr>
            <w:tcW w:w="3751" w:type="dxa"/>
            <w:gridSpan w:val="2"/>
            <w:shd w:val="clear" w:color="auto" w:fill="auto"/>
            <w:vAlign w:val="center"/>
            <w:hideMark/>
          </w:tcPr>
          <w:p w14:paraId="698ACFDE" w14:textId="49BB9583" w:rsidR="00231620" w:rsidRPr="007001F1" w:rsidDel="00C5578F" w:rsidRDefault="00231620" w:rsidP="00634A35">
            <w:pPr>
              <w:rPr>
                <w:del w:id="6254" w:author="Autor"/>
                <w:color w:val="000000"/>
              </w:rPr>
            </w:pPr>
            <w:del w:id="6255" w:author="Autor">
              <w:r w:rsidRPr="007001F1" w:rsidDel="00C5578F">
                <w:rPr>
                  <w:color w:val="000000"/>
                  <w:sz w:val="22"/>
                  <w:szCs w:val="22"/>
                </w:rPr>
                <w:delText>Názov/Meno a adresa sídla prijímateľa</w:delText>
              </w:r>
            </w:del>
          </w:p>
        </w:tc>
        <w:tc>
          <w:tcPr>
            <w:tcW w:w="5336" w:type="dxa"/>
            <w:gridSpan w:val="5"/>
            <w:shd w:val="clear" w:color="auto" w:fill="auto"/>
            <w:vAlign w:val="center"/>
            <w:hideMark/>
          </w:tcPr>
          <w:p w14:paraId="0D557827" w14:textId="5518D243" w:rsidR="00231620" w:rsidRPr="007001F1" w:rsidDel="00C5578F" w:rsidRDefault="00231620" w:rsidP="00634A35">
            <w:pPr>
              <w:rPr>
                <w:del w:id="6256" w:author="Autor"/>
                <w:color w:val="000000"/>
              </w:rPr>
            </w:pPr>
            <w:del w:id="6257" w:author="Autor">
              <w:r w:rsidRPr="007001F1" w:rsidDel="00C5578F">
                <w:rPr>
                  <w:color w:val="000000"/>
                  <w:sz w:val="22"/>
                  <w:szCs w:val="22"/>
                </w:rPr>
                <w:delText> </w:delText>
              </w:r>
            </w:del>
          </w:p>
        </w:tc>
      </w:tr>
      <w:tr w:rsidR="00231620" w:rsidRPr="007001F1" w:rsidDel="00C5578F" w14:paraId="59173B26" w14:textId="16DF750D" w:rsidTr="00C56426">
        <w:trPr>
          <w:trHeight w:val="300"/>
          <w:del w:id="6258" w:author="Autor"/>
        </w:trPr>
        <w:tc>
          <w:tcPr>
            <w:tcW w:w="3751" w:type="dxa"/>
            <w:gridSpan w:val="2"/>
            <w:shd w:val="clear" w:color="auto" w:fill="auto"/>
            <w:vAlign w:val="center"/>
            <w:hideMark/>
          </w:tcPr>
          <w:p w14:paraId="4E2B409A" w14:textId="10273A8A" w:rsidR="00231620" w:rsidRPr="007001F1" w:rsidDel="00C5578F" w:rsidRDefault="00231620" w:rsidP="00634A35">
            <w:pPr>
              <w:rPr>
                <w:del w:id="6259" w:author="Autor"/>
                <w:color w:val="000000"/>
              </w:rPr>
            </w:pPr>
            <w:del w:id="6260" w:author="Autor">
              <w:r w:rsidRPr="007001F1" w:rsidDel="00C5578F">
                <w:rPr>
                  <w:color w:val="000000"/>
                  <w:sz w:val="22"/>
                  <w:szCs w:val="22"/>
                </w:rPr>
                <w:delText>Druh verejného obstarávateľa / obstarávateľa podľa ZVO</w:delText>
              </w:r>
            </w:del>
          </w:p>
        </w:tc>
        <w:tc>
          <w:tcPr>
            <w:tcW w:w="5336" w:type="dxa"/>
            <w:gridSpan w:val="5"/>
            <w:shd w:val="clear" w:color="auto" w:fill="auto"/>
            <w:vAlign w:val="center"/>
            <w:hideMark/>
          </w:tcPr>
          <w:p w14:paraId="6C5A23AB" w14:textId="556B77CA" w:rsidR="00231620" w:rsidRPr="007001F1" w:rsidDel="00C5578F" w:rsidRDefault="00231620" w:rsidP="00634A35">
            <w:pPr>
              <w:rPr>
                <w:del w:id="6261" w:author="Autor"/>
                <w:color w:val="000000"/>
              </w:rPr>
            </w:pPr>
            <w:del w:id="6262" w:author="Autor">
              <w:r w:rsidRPr="007001F1" w:rsidDel="00C5578F">
                <w:rPr>
                  <w:color w:val="000000"/>
                  <w:sz w:val="22"/>
                  <w:szCs w:val="22"/>
                </w:rPr>
                <w:delText> </w:delText>
              </w:r>
            </w:del>
          </w:p>
        </w:tc>
      </w:tr>
      <w:tr w:rsidR="00231620" w:rsidRPr="007001F1" w:rsidDel="00C5578F" w14:paraId="5324BD06" w14:textId="6CB9AF4D" w:rsidTr="00C56426">
        <w:trPr>
          <w:trHeight w:val="330"/>
          <w:del w:id="6263" w:author="Autor"/>
        </w:trPr>
        <w:tc>
          <w:tcPr>
            <w:tcW w:w="9087" w:type="dxa"/>
            <w:gridSpan w:val="7"/>
            <w:shd w:val="clear" w:color="auto" w:fill="auto"/>
            <w:vAlign w:val="center"/>
            <w:hideMark/>
          </w:tcPr>
          <w:p w14:paraId="6B450D86" w14:textId="54CD8D7C" w:rsidR="00231620" w:rsidRPr="007001F1" w:rsidDel="00C5578F" w:rsidRDefault="00231620" w:rsidP="00634A35">
            <w:pPr>
              <w:jc w:val="center"/>
              <w:rPr>
                <w:del w:id="6264" w:author="Autor"/>
                <w:b/>
                <w:bCs/>
                <w:color w:val="000000"/>
              </w:rPr>
            </w:pPr>
            <w:del w:id="6265" w:author="Autor">
              <w:r w:rsidRPr="007001F1" w:rsidDel="00C5578F">
                <w:rPr>
                  <w:b/>
                  <w:bCs/>
                  <w:color w:val="000000"/>
                  <w:sz w:val="22"/>
                  <w:szCs w:val="22"/>
                </w:rPr>
                <w:delText>Identifikácia zákazky</w:delText>
              </w:r>
            </w:del>
          </w:p>
        </w:tc>
      </w:tr>
      <w:tr w:rsidR="00231620" w:rsidRPr="007001F1" w:rsidDel="00C5578F" w14:paraId="767E272C" w14:textId="1EA8BF0C" w:rsidTr="00C56426">
        <w:trPr>
          <w:trHeight w:val="300"/>
          <w:del w:id="6266" w:author="Autor"/>
        </w:trPr>
        <w:tc>
          <w:tcPr>
            <w:tcW w:w="3751" w:type="dxa"/>
            <w:gridSpan w:val="2"/>
            <w:shd w:val="clear" w:color="auto" w:fill="auto"/>
            <w:vAlign w:val="center"/>
            <w:hideMark/>
          </w:tcPr>
          <w:p w14:paraId="43746606" w14:textId="4B95BEFA" w:rsidR="00231620" w:rsidRPr="007001F1" w:rsidDel="00C5578F" w:rsidRDefault="00231620" w:rsidP="00634A35">
            <w:pPr>
              <w:rPr>
                <w:del w:id="6267" w:author="Autor"/>
                <w:color w:val="000000"/>
              </w:rPr>
            </w:pPr>
            <w:del w:id="6268" w:author="Autor">
              <w:r w:rsidRPr="007001F1" w:rsidDel="00C5578F">
                <w:rPr>
                  <w:color w:val="000000"/>
                  <w:sz w:val="22"/>
                  <w:szCs w:val="22"/>
                </w:rPr>
                <w:delText>Druh zákazky podľa predpokladanej hodnoty zákazky</w:delText>
              </w:r>
            </w:del>
          </w:p>
        </w:tc>
        <w:tc>
          <w:tcPr>
            <w:tcW w:w="5336" w:type="dxa"/>
            <w:gridSpan w:val="5"/>
            <w:shd w:val="clear" w:color="auto" w:fill="auto"/>
            <w:vAlign w:val="center"/>
            <w:hideMark/>
          </w:tcPr>
          <w:p w14:paraId="637ABBA9" w14:textId="6425F159" w:rsidR="00231620" w:rsidRPr="00E70DCC" w:rsidDel="00C5578F" w:rsidRDefault="00231620" w:rsidP="00634A35">
            <w:pPr>
              <w:rPr>
                <w:del w:id="6269" w:author="Autor"/>
                <w:color w:val="000000"/>
              </w:rPr>
            </w:pPr>
            <w:del w:id="6270" w:author="Autor">
              <w:r w:rsidRPr="00E70DCC" w:rsidDel="00C5578F">
                <w:rPr>
                  <w:color w:val="000000"/>
                  <w:sz w:val="22"/>
                  <w:szCs w:val="22"/>
                </w:rPr>
                <w:delText xml:space="preserve">Zákazka do </w:delText>
              </w:r>
              <w:r w:rsidR="00DC46C6" w:rsidRPr="003408E8" w:rsidDel="00C5578F">
                <w:rPr>
                  <w:color w:val="000000"/>
                  <w:sz w:val="22"/>
                  <w:szCs w:val="22"/>
                </w:rPr>
                <w:delText>10</w:delText>
              </w:r>
              <w:r w:rsidRPr="003408E8" w:rsidDel="00C5578F">
                <w:rPr>
                  <w:color w:val="000000"/>
                  <w:sz w:val="22"/>
                  <w:szCs w:val="22"/>
                </w:rPr>
                <w:delText>0 000 EUR</w:delText>
              </w:r>
              <w:r w:rsidRPr="00E70DCC" w:rsidDel="00C5578F">
                <w:rPr>
                  <w:color w:val="000000"/>
                  <w:sz w:val="22"/>
                  <w:szCs w:val="22"/>
                </w:rPr>
                <w:delText xml:space="preserve"> </w:delText>
              </w:r>
              <w:r w:rsidR="00F56F0D" w:rsidDel="00C5578F">
                <w:rPr>
                  <w:color w:val="000000"/>
                  <w:sz w:val="22"/>
                  <w:szCs w:val="22"/>
                </w:rPr>
                <w:delText>bez</w:delText>
              </w:r>
              <w:r w:rsidRPr="00E70DCC" w:rsidDel="00C5578F">
                <w:rPr>
                  <w:color w:val="000000"/>
                  <w:sz w:val="22"/>
                  <w:szCs w:val="22"/>
                </w:rPr>
                <w:delText xml:space="preserve"> DPH</w:delText>
              </w:r>
            </w:del>
          </w:p>
        </w:tc>
      </w:tr>
      <w:tr w:rsidR="00231620" w:rsidRPr="007001F1" w:rsidDel="00C5578F" w14:paraId="23AC6661" w14:textId="7C63EF66" w:rsidTr="00C56426">
        <w:trPr>
          <w:trHeight w:val="300"/>
          <w:del w:id="6271" w:author="Autor"/>
        </w:trPr>
        <w:tc>
          <w:tcPr>
            <w:tcW w:w="3751" w:type="dxa"/>
            <w:gridSpan w:val="2"/>
            <w:shd w:val="clear" w:color="auto" w:fill="auto"/>
            <w:vAlign w:val="center"/>
            <w:hideMark/>
          </w:tcPr>
          <w:p w14:paraId="60B1A896" w14:textId="40AEE7B0" w:rsidR="00231620" w:rsidRPr="007001F1" w:rsidDel="00C5578F" w:rsidRDefault="00231620" w:rsidP="00634A35">
            <w:pPr>
              <w:rPr>
                <w:del w:id="6272" w:author="Autor"/>
                <w:color w:val="000000"/>
              </w:rPr>
            </w:pPr>
            <w:del w:id="6273" w:author="Autor">
              <w:r w:rsidRPr="007001F1" w:rsidDel="00C5578F">
                <w:rPr>
                  <w:color w:val="000000"/>
                  <w:sz w:val="22"/>
                  <w:szCs w:val="22"/>
                </w:rPr>
                <w:delText>Druh zákazky podľa postupu</w:delText>
              </w:r>
            </w:del>
          </w:p>
        </w:tc>
        <w:tc>
          <w:tcPr>
            <w:tcW w:w="5336" w:type="dxa"/>
            <w:gridSpan w:val="5"/>
            <w:shd w:val="clear" w:color="auto" w:fill="auto"/>
            <w:vAlign w:val="center"/>
            <w:hideMark/>
          </w:tcPr>
          <w:p w14:paraId="1A9D6806" w14:textId="0D687BD9" w:rsidR="00231620" w:rsidRPr="00E70DCC" w:rsidDel="00C5578F" w:rsidRDefault="00231620" w:rsidP="00634A35">
            <w:pPr>
              <w:rPr>
                <w:del w:id="6274" w:author="Autor"/>
                <w:color w:val="000000"/>
              </w:rPr>
            </w:pPr>
            <w:del w:id="6275" w:author="Autor">
              <w:r w:rsidRPr="00E70DCC" w:rsidDel="00C5578F">
                <w:rPr>
                  <w:bCs/>
                  <w:color w:val="FFFFFF"/>
                  <w:sz w:val="22"/>
                  <w:szCs w:val="22"/>
                </w:rPr>
                <w:delText>Zákazka vyhlásená osobou, ktorej verejný obstarávateľ poskytne 50% a menej finančných prostriedkov z NFP</w:delText>
              </w:r>
            </w:del>
          </w:p>
        </w:tc>
      </w:tr>
      <w:tr w:rsidR="00231620" w:rsidRPr="007001F1" w:rsidDel="00C5578F" w14:paraId="621620A7" w14:textId="01BC9ED5" w:rsidTr="00C56426">
        <w:trPr>
          <w:trHeight w:val="300"/>
          <w:del w:id="6276" w:author="Autor"/>
        </w:trPr>
        <w:tc>
          <w:tcPr>
            <w:tcW w:w="3751" w:type="dxa"/>
            <w:gridSpan w:val="2"/>
            <w:shd w:val="clear" w:color="auto" w:fill="auto"/>
            <w:vAlign w:val="center"/>
            <w:hideMark/>
          </w:tcPr>
          <w:p w14:paraId="27E0538F" w14:textId="66B0293E" w:rsidR="00231620" w:rsidRPr="007001F1" w:rsidDel="00C5578F" w:rsidRDefault="00231620" w:rsidP="00634A35">
            <w:pPr>
              <w:rPr>
                <w:del w:id="6277" w:author="Autor"/>
                <w:color w:val="000000"/>
              </w:rPr>
            </w:pPr>
            <w:del w:id="6278" w:author="Autor">
              <w:r w:rsidRPr="007001F1" w:rsidDel="00C5578F">
                <w:rPr>
                  <w:color w:val="000000"/>
                  <w:sz w:val="22"/>
                  <w:szCs w:val="22"/>
                </w:rPr>
                <w:delText>Druh zákazky podľa predmetu obstarania</w:delText>
              </w:r>
            </w:del>
          </w:p>
        </w:tc>
        <w:tc>
          <w:tcPr>
            <w:tcW w:w="5336" w:type="dxa"/>
            <w:gridSpan w:val="5"/>
            <w:shd w:val="clear" w:color="auto" w:fill="auto"/>
            <w:vAlign w:val="center"/>
            <w:hideMark/>
          </w:tcPr>
          <w:p w14:paraId="63F250E4" w14:textId="0F2B0DC9" w:rsidR="00231620" w:rsidRPr="00E70DCC" w:rsidDel="00C5578F" w:rsidRDefault="00231620" w:rsidP="00634A35">
            <w:pPr>
              <w:rPr>
                <w:del w:id="6279" w:author="Autor"/>
                <w:color w:val="000000"/>
              </w:rPr>
            </w:pPr>
          </w:p>
        </w:tc>
      </w:tr>
      <w:tr w:rsidR="00231620" w:rsidRPr="007001F1" w:rsidDel="00C5578F" w14:paraId="1D645B63" w14:textId="342CC7E0" w:rsidTr="00C56426">
        <w:trPr>
          <w:trHeight w:val="300"/>
          <w:del w:id="6280" w:author="Autor"/>
        </w:trPr>
        <w:tc>
          <w:tcPr>
            <w:tcW w:w="3751" w:type="dxa"/>
            <w:gridSpan w:val="2"/>
            <w:shd w:val="clear" w:color="auto" w:fill="auto"/>
            <w:vAlign w:val="center"/>
          </w:tcPr>
          <w:p w14:paraId="05EFA11B" w14:textId="6C6D1865" w:rsidR="00231620" w:rsidRPr="007001F1" w:rsidDel="00C5578F" w:rsidRDefault="00231620" w:rsidP="00634A35">
            <w:pPr>
              <w:rPr>
                <w:del w:id="6281" w:author="Autor"/>
                <w:color w:val="000000"/>
              </w:rPr>
            </w:pPr>
            <w:del w:id="6282" w:author="Autor">
              <w:r w:rsidRPr="007001F1" w:rsidDel="00C5578F">
                <w:rPr>
                  <w:color w:val="000000"/>
                  <w:sz w:val="22"/>
                  <w:szCs w:val="22"/>
                </w:rPr>
                <w:delText>Identifikátor zákazky v ITMS2014+</w:delText>
              </w:r>
            </w:del>
          </w:p>
        </w:tc>
        <w:tc>
          <w:tcPr>
            <w:tcW w:w="5336" w:type="dxa"/>
            <w:gridSpan w:val="5"/>
            <w:shd w:val="clear" w:color="auto" w:fill="auto"/>
            <w:vAlign w:val="center"/>
          </w:tcPr>
          <w:p w14:paraId="550434A4" w14:textId="304DCFE1" w:rsidR="00231620" w:rsidRPr="00E70DCC" w:rsidDel="00C5578F" w:rsidRDefault="00231620" w:rsidP="00634A35">
            <w:pPr>
              <w:rPr>
                <w:del w:id="6283" w:author="Autor"/>
                <w:color w:val="000000"/>
              </w:rPr>
            </w:pPr>
          </w:p>
        </w:tc>
      </w:tr>
      <w:tr w:rsidR="00231620" w:rsidRPr="007001F1" w:rsidDel="00C5578F" w14:paraId="1E9515A9" w14:textId="56F7B229" w:rsidTr="00C56426">
        <w:trPr>
          <w:trHeight w:val="300"/>
          <w:del w:id="6284" w:author="Autor"/>
        </w:trPr>
        <w:tc>
          <w:tcPr>
            <w:tcW w:w="3751" w:type="dxa"/>
            <w:gridSpan w:val="2"/>
            <w:shd w:val="clear" w:color="auto" w:fill="auto"/>
            <w:vAlign w:val="center"/>
            <w:hideMark/>
          </w:tcPr>
          <w:p w14:paraId="2E129658" w14:textId="5CA25C44" w:rsidR="00231620" w:rsidRPr="007001F1" w:rsidDel="00C5578F" w:rsidRDefault="00231620" w:rsidP="00634A35">
            <w:pPr>
              <w:rPr>
                <w:del w:id="6285" w:author="Autor"/>
                <w:color w:val="000000"/>
              </w:rPr>
            </w:pPr>
            <w:del w:id="6286" w:author="Autor">
              <w:r w:rsidRPr="007001F1" w:rsidDel="00C5578F">
                <w:rPr>
                  <w:color w:val="000000"/>
                  <w:sz w:val="22"/>
                  <w:szCs w:val="22"/>
                </w:rPr>
                <w:delText>Typ kontroly</w:delText>
              </w:r>
            </w:del>
          </w:p>
        </w:tc>
        <w:tc>
          <w:tcPr>
            <w:tcW w:w="5336" w:type="dxa"/>
            <w:gridSpan w:val="5"/>
            <w:shd w:val="clear" w:color="auto" w:fill="auto"/>
            <w:vAlign w:val="center"/>
            <w:hideMark/>
          </w:tcPr>
          <w:p w14:paraId="1A1E7C59" w14:textId="5C5F817E" w:rsidR="00231620" w:rsidRPr="00E70DCC" w:rsidDel="00C5578F" w:rsidRDefault="00231620" w:rsidP="00021036">
            <w:pPr>
              <w:rPr>
                <w:del w:id="6287" w:author="Autor"/>
                <w:color w:val="000000"/>
              </w:rPr>
            </w:pPr>
            <w:del w:id="6288" w:author="Autor">
              <w:r w:rsidRPr="00E70DCC" w:rsidDel="00C5578F">
                <w:rPr>
                  <w:color w:val="000000"/>
                  <w:sz w:val="22"/>
                  <w:szCs w:val="22"/>
                </w:rPr>
                <w:delText>Štandardná ex</w:delText>
              </w:r>
              <w:r w:rsidR="00DC4DA1" w:rsidDel="00C5578F">
                <w:rPr>
                  <w:color w:val="000000"/>
                  <w:sz w:val="22"/>
                  <w:szCs w:val="22"/>
                </w:rPr>
                <w:delText xml:space="preserve"> </w:delText>
              </w:r>
              <w:r w:rsidRPr="00E70DCC" w:rsidDel="00C5578F">
                <w:rPr>
                  <w:color w:val="000000"/>
                  <w:sz w:val="22"/>
                  <w:szCs w:val="22"/>
                </w:rPr>
                <w:delText>post kontrola</w:delText>
              </w:r>
            </w:del>
          </w:p>
        </w:tc>
      </w:tr>
      <w:tr w:rsidR="00231620" w:rsidRPr="007001F1" w:rsidDel="00C5578F" w14:paraId="0F24C03E" w14:textId="19217D3C" w:rsidTr="00C56426">
        <w:trPr>
          <w:trHeight w:val="300"/>
          <w:del w:id="6289" w:author="Autor"/>
        </w:trPr>
        <w:tc>
          <w:tcPr>
            <w:tcW w:w="3751" w:type="dxa"/>
            <w:gridSpan w:val="2"/>
            <w:shd w:val="clear" w:color="auto" w:fill="auto"/>
            <w:vAlign w:val="center"/>
            <w:hideMark/>
          </w:tcPr>
          <w:p w14:paraId="586CB821" w14:textId="3BD555DC" w:rsidR="00231620" w:rsidRPr="007001F1" w:rsidDel="00C5578F" w:rsidRDefault="00231620" w:rsidP="00634A35">
            <w:pPr>
              <w:rPr>
                <w:del w:id="6290" w:author="Autor"/>
                <w:color w:val="000000"/>
              </w:rPr>
            </w:pPr>
            <w:del w:id="6291" w:author="Autor">
              <w:r w:rsidRPr="007001F1" w:rsidDel="00C5578F">
                <w:rPr>
                  <w:color w:val="000000"/>
                  <w:sz w:val="22"/>
                  <w:szCs w:val="22"/>
                </w:rPr>
                <w:delText>Názov zákazky</w:delText>
              </w:r>
            </w:del>
          </w:p>
        </w:tc>
        <w:tc>
          <w:tcPr>
            <w:tcW w:w="5336" w:type="dxa"/>
            <w:gridSpan w:val="5"/>
            <w:shd w:val="clear" w:color="auto" w:fill="auto"/>
            <w:vAlign w:val="center"/>
            <w:hideMark/>
          </w:tcPr>
          <w:p w14:paraId="5DE0AB9E" w14:textId="2D43B272" w:rsidR="00231620" w:rsidRPr="007001F1" w:rsidDel="00C5578F" w:rsidRDefault="00231620" w:rsidP="00634A35">
            <w:pPr>
              <w:rPr>
                <w:del w:id="6292" w:author="Autor"/>
                <w:color w:val="000000"/>
              </w:rPr>
            </w:pPr>
            <w:del w:id="6293" w:author="Autor">
              <w:r w:rsidRPr="007001F1" w:rsidDel="00C5578F">
                <w:rPr>
                  <w:color w:val="000000"/>
                  <w:sz w:val="22"/>
                  <w:szCs w:val="22"/>
                </w:rPr>
                <w:delText> </w:delText>
              </w:r>
            </w:del>
          </w:p>
        </w:tc>
      </w:tr>
      <w:tr w:rsidR="00231620" w:rsidRPr="007001F1" w:rsidDel="00C5578F" w14:paraId="1C7BD927" w14:textId="26AD1975" w:rsidTr="00C56426">
        <w:trPr>
          <w:trHeight w:val="300"/>
          <w:del w:id="6294" w:author="Autor"/>
        </w:trPr>
        <w:tc>
          <w:tcPr>
            <w:tcW w:w="3751" w:type="dxa"/>
            <w:gridSpan w:val="2"/>
            <w:shd w:val="clear" w:color="auto" w:fill="auto"/>
            <w:vAlign w:val="center"/>
            <w:hideMark/>
          </w:tcPr>
          <w:p w14:paraId="0FEFB6F6" w14:textId="646DA319" w:rsidR="00231620" w:rsidRPr="007001F1" w:rsidDel="00C5578F" w:rsidRDefault="00231620" w:rsidP="00634A35">
            <w:pPr>
              <w:rPr>
                <w:del w:id="6295" w:author="Autor"/>
                <w:color w:val="000000"/>
              </w:rPr>
            </w:pPr>
            <w:del w:id="6296" w:author="Autor">
              <w:r w:rsidRPr="007001F1" w:rsidDel="00C5578F">
                <w:rPr>
                  <w:color w:val="000000"/>
                  <w:sz w:val="22"/>
                  <w:szCs w:val="22"/>
                </w:rPr>
                <w:delText>Názov dodávateľa</w:delText>
              </w:r>
            </w:del>
          </w:p>
        </w:tc>
        <w:tc>
          <w:tcPr>
            <w:tcW w:w="5336" w:type="dxa"/>
            <w:gridSpan w:val="5"/>
            <w:shd w:val="clear" w:color="auto" w:fill="auto"/>
            <w:vAlign w:val="center"/>
            <w:hideMark/>
          </w:tcPr>
          <w:p w14:paraId="7A4AA3D3" w14:textId="4F951E02" w:rsidR="00231620" w:rsidRPr="007001F1" w:rsidDel="00C5578F" w:rsidRDefault="00231620" w:rsidP="00634A35">
            <w:pPr>
              <w:rPr>
                <w:del w:id="6297" w:author="Autor"/>
                <w:color w:val="000000"/>
              </w:rPr>
            </w:pPr>
            <w:del w:id="6298" w:author="Autor">
              <w:r w:rsidRPr="007001F1" w:rsidDel="00C5578F">
                <w:rPr>
                  <w:color w:val="000000"/>
                  <w:sz w:val="22"/>
                  <w:szCs w:val="22"/>
                </w:rPr>
                <w:delText> </w:delText>
              </w:r>
            </w:del>
          </w:p>
        </w:tc>
      </w:tr>
      <w:tr w:rsidR="00231620" w:rsidRPr="007001F1" w:rsidDel="00C5578F" w14:paraId="2A90B3B1" w14:textId="410E0727" w:rsidTr="00C56426">
        <w:trPr>
          <w:trHeight w:val="300"/>
          <w:del w:id="6299" w:author="Autor"/>
        </w:trPr>
        <w:tc>
          <w:tcPr>
            <w:tcW w:w="3751" w:type="dxa"/>
            <w:gridSpan w:val="2"/>
            <w:shd w:val="clear" w:color="auto" w:fill="auto"/>
            <w:vAlign w:val="center"/>
            <w:hideMark/>
          </w:tcPr>
          <w:p w14:paraId="56467E9D" w14:textId="42789CEA" w:rsidR="00231620" w:rsidRPr="007001F1" w:rsidDel="00C5578F" w:rsidRDefault="00231620" w:rsidP="00634A35">
            <w:pPr>
              <w:rPr>
                <w:del w:id="6300" w:author="Autor"/>
                <w:color w:val="000000"/>
              </w:rPr>
            </w:pPr>
            <w:del w:id="6301" w:author="Autor">
              <w:r w:rsidRPr="007001F1" w:rsidDel="00C5578F">
                <w:rPr>
                  <w:color w:val="000000"/>
                  <w:sz w:val="22"/>
                  <w:szCs w:val="22"/>
                </w:rPr>
                <w:delText>IČO dodávateľa</w:delText>
              </w:r>
            </w:del>
          </w:p>
        </w:tc>
        <w:tc>
          <w:tcPr>
            <w:tcW w:w="5336" w:type="dxa"/>
            <w:gridSpan w:val="5"/>
            <w:shd w:val="clear" w:color="auto" w:fill="auto"/>
            <w:vAlign w:val="center"/>
            <w:hideMark/>
          </w:tcPr>
          <w:p w14:paraId="697437E1" w14:textId="3A5A9B8B" w:rsidR="00231620" w:rsidRPr="007001F1" w:rsidDel="00C5578F" w:rsidRDefault="00231620" w:rsidP="00634A35">
            <w:pPr>
              <w:rPr>
                <w:del w:id="6302" w:author="Autor"/>
                <w:color w:val="000000"/>
              </w:rPr>
            </w:pPr>
            <w:del w:id="6303" w:author="Autor">
              <w:r w:rsidRPr="007001F1" w:rsidDel="00C5578F">
                <w:rPr>
                  <w:color w:val="000000"/>
                  <w:sz w:val="22"/>
                  <w:szCs w:val="22"/>
                </w:rPr>
                <w:delText> </w:delText>
              </w:r>
            </w:del>
          </w:p>
        </w:tc>
      </w:tr>
      <w:tr w:rsidR="00231620" w:rsidRPr="007001F1" w:rsidDel="00C5578F" w14:paraId="206B2456" w14:textId="27BBF140" w:rsidTr="00C56426">
        <w:trPr>
          <w:trHeight w:val="300"/>
          <w:del w:id="6304" w:author="Autor"/>
        </w:trPr>
        <w:tc>
          <w:tcPr>
            <w:tcW w:w="3751" w:type="dxa"/>
            <w:gridSpan w:val="2"/>
            <w:shd w:val="clear" w:color="auto" w:fill="auto"/>
            <w:vAlign w:val="center"/>
            <w:hideMark/>
          </w:tcPr>
          <w:p w14:paraId="0C4A57EF" w14:textId="5D0B2313" w:rsidR="00231620" w:rsidRPr="007001F1" w:rsidDel="00C5578F" w:rsidRDefault="00231620" w:rsidP="00634A35">
            <w:pPr>
              <w:rPr>
                <w:del w:id="6305" w:author="Autor"/>
                <w:color w:val="000000"/>
              </w:rPr>
            </w:pPr>
            <w:del w:id="6306" w:author="Autor">
              <w:r w:rsidRPr="007001F1" w:rsidDel="00C5578F">
                <w:rPr>
                  <w:color w:val="000000"/>
                  <w:sz w:val="22"/>
                  <w:szCs w:val="22"/>
                </w:rPr>
                <w:delText>Predpokladaná hodnota zákazky</w:delText>
              </w:r>
            </w:del>
          </w:p>
        </w:tc>
        <w:tc>
          <w:tcPr>
            <w:tcW w:w="5336" w:type="dxa"/>
            <w:gridSpan w:val="5"/>
            <w:shd w:val="clear" w:color="auto" w:fill="auto"/>
            <w:vAlign w:val="center"/>
            <w:hideMark/>
          </w:tcPr>
          <w:p w14:paraId="1B1C1C01" w14:textId="0F4D68D8" w:rsidR="00231620" w:rsidRPr="007001F1" w:rsidDel="00C5578F" w:rsidRDefault="00231620" w:rsidP="00634A35">
            <w:pPr>
              <w:rPr>
                <w:del w:id="6307" w:author="Autor"/>
                <w:color w:val="000000"/>
              </w:rPr>
            </w:pPr>
          </w:p>
        </w:tc>
      </w:tr>
      <w:tr w:rsidR="00231620" w:rsidRPr="007001F1" w:rsidDel="00C5578F" w14:paraId="375CD353" w14:textId="2309B9F3" w:rsidTr="00C56426">
        <w:trPr>
          <w:trHeight w:val="300"/>
          <w:del w:id="6308" w:author="Autor"/>
        </w:trPr>
        <w:tc>
          <w:tcPr>
            <w:tcW w:w="3751" w:type="dxa"/>
            <w:gridSpan w:val="2"/>
            <w:shd w:val="clear" w:color="auto" w:fill="auto"/>
            <w:vAlign w:val="center"/>
            <w:hideMark/>
          </w:tcPr>
          <w:p w14:paraId="495DC624" w14:textId="0552F9E2" w:rsidR="00231620" w:rsidRPr="007001F1" w:rsidDel="00C5578F" w:rsidRDefault="00231620" w:rsidP="00634A35">
            <w:pPr>
              <w:rPr>
                <w:del w:id="6309" w:author="Autor"/>
                <w:color w:val="000000"/>
              </w:rPr>
            </w:pPr>
            <w:del w:id="6310" w:author="Autor">
              <w:r w:rsidRPr="007001F1" w:rsidDel="00C5578F">
                <w:rPr>
                  <w:color w:val="000000"/>
                  <w:sz w:val="22"/>
                  <w:szCs w:val="22"/>
                </w:rPr>
                <w:delText>Hodnota zákazky bez DPH</w:delText>
              </w:r>
            </w:del>
          </w:p>
        </w:tc>
        <w:tc>
          <w:tcPr>
            <w:tcW w:w="5336" w:type="dxa"/>
            <w:gridSpan w:val="5"/>
            <w:shd w:val="clear" w:color="auto" w:fill="auto"/>
            <w:vAlign w:val="center"/>
            <w:hideMark/>
          </w:tcPr>
          <w:p w14:paraId="2D87372F" w14:textId="1A073F07" w:rsidR="00231620" w:rsidRPr="007001F1" w:rsidDel="00C5578F" w:rsidRDefault="00231620" w:rsidP="00634A35">
            <w:pPr>
              <w:rPr>
                <w:del w:id="6311" w:author="Autor"/>
                <w:color w:val="000000"/>
              </w:rPr>
            </w:pPr>
            <w:del w:id="6312" w:author="Autor">
              <w:r w:rsidRPr="007001F1" w:rsidDel="00C5578F">
                <w:rPr>
                  <w:color w:val="000000"/>
                  <w:sz w:val="22"/>
                  <w:szCs w:val="22"/>
                </w:rPr>
                <w:delText> </w:delText>
              </w:r>
            </w:del>
          </w:p>
        </w:tc>
      </w:tr>
      <w:tr w:rsidR="00231620" w:rsidRPr="007001F1" w:rsidDel="00C5578F" w14:paraId="55B5C92E" w14:textId="7DA745BE" w:rsidTr="00C56426">
        <w:trPr>
          <w:trHeight w:val="300"/>
          <w:del w:id="6313" w:author="Autor"/>
        </w:trPr>
        <w:tc>
          <w:tcPr>
            <w:tcW w:w="3751" w:type="dxa"/>
            <w:gridSpan w:val="2"/>
            <w:shd w:val="clear" w:color="auto" w:fill="auto"/>
            <w:vAlign w:val="center"/>
            <w:hideMark/>
          </w:tcPr>
          <w:p w14:paraId="7F23FB67" w14:textId="7FA5CF57" w:rsidR="00231620" w:rsidRPr="007001F1" w:rsidDel="00C5578F" w:rsidRDefault="00231620" w:rsidP="00634A35">
            <w:pPr>
              <w:rPr>
                <w:del w:id="6314" w:author="Autor"/>
                <w:color w:val="000000"/>
              </w:rPr>
            </w:pPr>
            <w:del w:id="6315" w:author="Autor">
              <w:r w:rsidRPr="007001F1" w:rsidDel="00C5578F">
                <w:rPr>
                  <w:color w:val="000000"/>
                  <w:sz w:val="22"/>
                  <w:szCs w:val="22"/>
                </w:rPr>
                <w:delText>Hodnota zákazky s DPH</w:delText>
              </w:r>
            </w:del>
          </w:p>
        </w:tc>
        <w:tc>
          <w:tcPr>
            <w:tcW w:w="5336" w:type="dxa"/>
            <w:gridSpan w:val="5"/>
            <w:shd w:val="clear" w:color="auto" w:fill="auto"/>
            <w:vAlign w:val="center"/>
            <w:hideMark/>
          </w:tcPr>
          <w:p w14:paraId="22709FF9" w14:textId="632AD7D7" w:rsidR="00231620" w:rsidRPr="007001F1" w:rsidDel="00C5578F" w:rsidRDefault="00231620" w:rsidP="00634A35">
            <w:pPr>
              <w:rPr>
                <w:del w:id="6316" w:author="Autor"/>
                <w:color w:val="000000"/>
              </w:rPr>
            </w:pPr>
            <w:del w:id="6317" w:author="Autor">
              <w:r w:rsidRPr="007001F1" w:rsidDel="00C5578F">
                <w:rPr>
                  <w:color w:val="000000"/>
                  <w:sz w:val="22"/>
                  <w:szCs w:val="22"/>
                </w:rPr>
                <w:delText> </w:delText>
              </w:r>
            </w:del>
          </w:p>
        </w:tc>
      </w:tr>
      <w:tr w:rsidR="00231620" w:rsidRPr="007001F1" w:rsidDel="00C5578F" w14:paraId="14133C5B" w14:textId="14231B48" w:rsidTr="00C56426">
        <w:trPr>
          <w:trHeight w:val="300"/>
          <w:del w:id="6318" w:author="Autor"/>
        </w:trPr>
        <w:tc>
          <w:tcPr>
            <w:tcW w:w="3751" w:type="dxa"/>
            <w:gridSpan w:val="2"/>
            <w:shd w:val="clear" w:color="auto" w:fill="auto"/>
            <w:vAlign w:val="center"/>
            <w:hideMark/>
          </w:tcPr>
          <w:p w14:paraId="39F3CC9E" w14:textId="41DE6AC4" w:rsidR="00231620" w:rsidRPr="007001F1" w:rsidDel="00C5578F" w:rsidRDefault="00231620" w:rsidP="00634A35">
            <w:pPr>
              <w:rPr>
                <w:del w:id="6319" w:author="Autor"/>
                <w:color w:val="000000"/>
              </w:rPr>
            </w:pPr>
            <w:del w:id="6320" w:author="Autor">
              <w:r w:rsidRPr="007001F1" w:rsidDel="00C5578F">
                <w:rPr>
                  <w:color w:val="000000"/>
                  <w:sz w:val="22"/>
                  <w:szCs w:val="22"/>
                </w:rPr>
                <w:delText>Dátum podpisu zmluvy s dodávateľom</w:delText>
              </w:r>
            </w:del>
          </w:p>
        </w:tc>
        <w:tc>
          <w:tcPr>
            <w:tcW w:w="5336" w:type="dxa"/>
            <w:gridSpan w:val="5"/>
            <w:shd w:val="clear" w:color="auto" w:fill="auto"/>
            <w:vAlign w:val="center"/>
            <w:hideMark/>
          </w:tcPr>
          <w:p w14:paraId="58FD9A3F" w14:textId="40623F4C" w:rsidR="00231620" w:rsidRPr="007001F1" w:rsidDel="00C5578F" w:rsidRDefault="00231620" w:rsidP="00634A35">
            <w:pPr>
              <w:rPr>
                <w:del w:id="6321" w:author="Autor"/>
                <w:color w:val="000000"/>
              </w:rPr>
            </w:pPr>
            <w:del w:id="6322" w:author="Autor">
              <w:r w:rsidRPr="007001F1" w:rsidDel="00C5578F">
                <w:rPr>
                  <w:color w:val="000000"/>
                  <w:sz w:val="22"/>
                  <w:szCs w:val="22"/>
                </w:rPr>
                <w:delText> </w:delText>
              </w:r>
            </w:del>
          </w:p>
        </w:tc>
      </w:tr>
      <w:tr w:rsidR="00231620" w:rsidRPr="007001F1" w:rsidDel="00C5578F" w14:paraId="76CF2A37" w14:textId="00CB98A4" w:rsidTr="00C56426">
        <w:trPr>
          <w:trHeight w:val="300"/>
          <w:del w:id="6323" w:author="Autor"/>
        </w:trPr>
        <w:tc>
          <w:tcPr>
            <w:tcW w:w="3751" w:type="dxa"/>
            <w:gridSpan w:val="2"/>
            <w:shd w:val="clear" w:color="auto" w:fill="auto"/>
            <w:vAlign w:val="center"/>
            <w:hideMark/>
          </w:tcPr>
          <w:p w14:paraId="40FF1DE4" w14:textId="6B6E17DA" w:rsidR="00231620" w:rsidRPr="007001F1" w:rsidDel="00C5578F" w:rsidRDefault="00231620" w:rsidP="00634A35">
            <w:pPr>
              <w:rPr>
                <w:del w:id="6324" w:author="Autor"/>
                <w:color w:val="000000"/>
              </w:rPr>
            </w:pPr>
            <w:del w:id="6325" w:author="Autor">
              <w:r w:rsidRPr="007001F1" w:rsidDel="00C5578F">
                <w:rPr>
                  <w:color w:val="000000"/>
                  <w:sz w:val="22"/>
                  <w:szCs w:val="22"/>
                </w:rPr>
                <w:delText>Dátum nadobudnutia účinnosti zmluvy</w:delText>
              </w:r>
            </w:del>
          </w:p>
        </w:tc>
        <w:tc>
          <w:tcPr>
            <w:tcW w:w="5336" w:type="dxa"/>
            <w:gridSpan w:val="5"/>
            <w:shd w:val="clear" w:color="auto" w:fill="auto"/>
            <w:vAlign w:val="center"/>
            <w:hideMark/>
          </w:tcPr>
          <w:p w14:paraId="162A7B76" w14:textId="0B4F6B14" w:rsidR="00231620" w:rsidRPr="007001F1" w:rsidDel="00C5578F" w:rsidRDefault="00231620" w:rsidP="00634A35">
            <w:pPr>
              <w:rPr>
                <w:del w:id="6326" w:author="Autor"/>
                <w:color w:val="000000"/>
              </w:rPr>
            </w:pPr>
            <w:del w:id="6327" w:author="Autor">
              <w:r w:rsidRPr="007001F1" w:rsidDel="00C5578F">
                <w:rPr>
                  <w:color w:val="000000"/>
                  <w:sz w:val="22"/>
                  <w:szCs w:val="22"/>
                </w:rPr>
                <w:delText> </w:delText>
              </w:r>
            </w:del>
          </w:p>
        </w:tc>
      </w:tr>
      <w:tr w:rsidR="00231620" w:rsidRPr="007001F1" w:rsidDel="00C5578F" w14:paraId="204B1562" w14:textId="09F48395" w:rsidTr="00C56426">
        <w:trPr>
          <w:trHeight w:val="300"/>
          <w:del w:id="6328" w:author="Autor"/>
        </w:trPr>
        <w:tc>
          <w:tcPr>
            <w:tcW w:w="3751" w:type="dxa"/>
            <w:gridSpan w:val="2"/>
            <w:shd w:val="clear" w:color="auto" w:fill="auto"/>
            <w:vAlign w:val="center"/>
            <w:hideMark/>
          </w:tcPr>
          <w:p w14:paraId="049383B5" w14:textId="54534EFF" w:rsidR="00231620" w:rsidRPr="007001F1" w:rsidDel="00C5578F" w:rsidRDefault="00231620" w:rsidP="00634A35">
            <w:pPr>
              <w:rPr>
                <w:del w:id="6329" w:author="Autor"/>
                <w:color w:val="000000"/>
              </w:rPr>
            </w:pPr>
            <w:del w:id="6330" w:author="Autor">
              <w:r w:rsidRPr="007001F1" w:rsidDel="00C5578F">
                <w:rPr>
                  <w:color w:val="000000"/>
                  <w:sz w:val="22"/>
                  <w:szCs w:val="22"/>
                </w:rPr>
                <w:delText>Link na CRZ, prípadne webové sídlo</w:delText>
              </w:r>
            </w:del>
          </w:p>
        </w:tc>
        <w:tc>
          <w:tcPr>
            <w:tcW w:w="5336" w:type="dxa"/>
            <w:gridSpan w:val="5"/>
            <w:shd w:val="clear" w:color="auto" w:fill="auto"/>
            <w:vAlign w:val="center"/>
            <w:hideMark/>
          </w:tcPr>
          <w:p w14:paraId="2A3076D2" w14:textId="78705EDF" w:rsidR="00231620" w:rsidRPr="007001F1" w:rsidDel="00C5578F" w:rsidRDefault="00231620" w:rsidP="00634A35">
            <w:pPr>
              <w:rPr>
                <w:del w:id="6331" w:author="Autor"/>
                <w:color w:val="000000"/>
              </w:rPr>
            </w:pPr>
            <w:del w:id="6332" w:author="Autor">
              <w:r w:rsidRPr="007001F1" w:rsidDel="00C5578F">
                <w:rPr>
                  <w:color w:val="000000"/>
                  <w:sz w:val="22"/>
                  <w:szCs w:val="22"/>
                </w:rPr>
                <w:delText> </w:delText>
              </w:r>
            </w:del>
          </w:p>
        </w:tc>
      </w:tr>
      <w:tr w:rsidR="00231620" w:rsidRPr="007001F1" w:rsidDel="00C5578F" w14:paraId="63E579C4" w14:textId="7E5ECD89" w:rsidTr="00C56426">
        <w:trPr>
          <w:trHeight w:val="315"/>
          <w:del w:id="6333" w:author="Autor"/>
        </w:trPr>
        <w:tc>
          <w:tcPr>
            <w:tcW w:w="774" w:type="dxa"/>
            <w:shd w:val="clear" w:color="000000" w:fill="60497A"/>
            <w:vAlign w:val="center"/>
            <w:hideMark/>
          </w:tcPr>
          <w:p w14:paraId="7B8001D3" w14:textId="3B0CC3D4" w:rsidR="00231620" w:rsidRPr="007001F1" w:rsidDel="00C5578F" w:rsidRDefault="00231620" w:rsidP="00634A35">
            <w:pPr>
              <w:jc w:val="center"/>
              <w:rPr>
                <w:del w:id="6334" w:author="Autor"/>
                <w:b/>
                <w:bCs/>
                <w:color w:val="FFFFFF"/>
              </w:rPr>
            </w:pPr>
            <w:del w:id="6335" w:author="Autor">
              <w:r w:rsidRPr="007001F1" w:rsidDel="00C5578F">
                <w:rPr>
                  <w:b/>
                  <w:bCs/>
                  <w:color w:val="FFFFFF"/>
                  <w:sz w:val="22"/>
                  <w:szCs w:val="22"/>
                </w:rPr>
                <w:delText>P. č.</w:delText>
              </w:r>
            </w:del>
          </w:p>
        </w:tc>
        <w:tc>
          <w:tcPr>
            <w:tcW w:w="4628" w:type="dxa"/>
            <w:gridSpan w:val="2"/>
            <w:shd w:val="clear" w:color="000000" w:fill="60497A"/>
            <w:vAlign w:val="center"/>
            <w:hideMark/>
          </w:tcPr>
          <w:p w14:paraId="78D308D0" w14:textId="5EBF30A5" w:rsidR="00231620" w:rsidRPr="007001F1" w:rsidDel="00C5578F" w:rsidRDefault="00231620" w:rsidP="00634A35">
            <w:pPr>
              <w:jc w:val="center"/>
              <w:rPr>
                <w:del w:id="6336" w:author="Autor"/>
                <w:b/>
                <w:bCs/>
                <w:color w:val="FFFFFF"/>
              </w:rPr>
            </w:pPr>
            <w:del w:id="6337" w:author="Autor">
              <w:r w:rsidRPr="007001F1" w:rsidDel="00C5578F">
                <w:rPr>
                  <w:b/>
                  <w:bCs/>
                  <w:color w:val="FFFFFF"/>
                  <w:sz w:val="22"/>
                  <w:szCs w:val="22"/>
                </w:rPr>
                <w:delText>Kontrolné otázky</w:delText>
              </w:r>
            </w:del>
          </w:p>
        </w:tc>
        <w:tc>
          <w:tcPr>
            <w:tcW w:w="567" w:type="dxa"/>
            <w:shd w:val="clear" w:color="000000" w:fill="60497A"/>
            <w:vAlign w:val="center"/>
            <w:hideMark/>
          </w:tcPr>
          <w:p w14:paraId="53061BDB" w14:textId="67F04D27" w:rsidR="00231620" w:rsidRPr="007001F1" w:rsidDel="00C5578F" w:rsidRDefault="00231620" w:rsidP="00634A35">
            <w:pPr>
              <w:jc w:val="center"/>
              <w:rPr>
                <w:del w:id="6338" w:author="Autor"/>
                <w:b/>
                <w:bCs/>
                <w:color w:val="FFFFFF"/>
              </w:rPr>
            </w:pPr>
            <w:del w:id="6339" w:author="Autor">
              <w:r w:rsidRPr="007001F1" w:rsidDel="00C5578F">
                <w:rPr>
                  <w:b/>
                  <w:bCs/>
                  <w:color w:val="FFFFFF"/>
                  <w:sz w:val="22"/>
                  <w:szCs w:val="22"/>
                </w:rPr>
                <w:delText>áno</w:delText>
              </w:r>
            </w:del>
          </w:p>
        </w:tc>
        <w:tc>
          <w:tcPr>
            <w:tcW w:w="567" w:type="dxa"/>
            <w:shd w:val="clear" w:color="000000" w:fill="60497A"/>
            <w:vAlign w:val="center"/>
            <w:hideMark/>
          </w:tcPr>
          <w:p w14:paraId="2C6789FC" w14:textId="301C6E24" w:rsidR="00231620" w:rsidRPr="007001F1" w:rsidDel="00C5578F" w:rsidRDefault="00231620" w:rsidP="00634A35">
            <w:pPr>
              <w:jc w:val="center"/>
              <w:rPr>
                <w:del w:id="6340" w:author="Autor"/>
                <w:b/>
                <w:bCs/>
                <w:color w:val="FFFFFF"/>
              </w:rPr>
            </w:pPr>
            <w:del w:id="6341" w:author="Autor">
              <w:r w:rsidRPr="007001F1" w:rsidDel="00C5578F">
                <w:rPr>
                  <w:b/>
                  <w:bCs/>
                  <w:color w:val="FFFFFF"/>
                  <w:sz w:val="22"/>
                  <w:szCs w:val="22"/>
                </w:rPr>
                <w:delText>nie</w:delText>
              </w:r>
            </w:del>
          </w:p>
        </w:tc>
        <w:tc>
          <w:tcPr>
            <w:tcW w:w="776" w:type="dxa"/>
            <w:shd w:val="clear" w:color="000000" w:fill="60497A"/>
            <w:vAlign w:val="center"/>
            <w:hideMark/>
          </w:tcPr>
          <w:p w14:paraId="1B2551D4" w14:textId="77991A90" w:rsidR="00231620" w:rsidRPr="007001F1" w:rsidDel="00C5578F" w:rsidRDefault="00231620" w:rsidP="00634A35">
            <w:pPr>
              <w:jc w:val="center"/>
              <w:rPr>
                <w:del w:id="6342" w:author="Autor"/>
                <w:b/>
                <w:bCs/>
                <w:color w:val="FFFFFF"/>
              </w:rPr>
            </w:pPr>
            <w:del w:id="6343" w:author="Autor">
              <w:r w:rsidRPr="007001F1" w:rsidDel="00C5578F">
                <w:rPr>
                  <w:b/>
                  <w:bCs/>
                  <w:color w:val="FFFFFF"/>
                  <w:sz w:val="22"/>
                  <w:szCs w:val="22"/>
                </w:rPr>
                <w:delText>netýka sa</w:delText>
              </w:r>
            </w:del>
          </w:p>
        </w:tc>
        <w:tc>
          <w:tcPr>
            <w:tcW w:w="1775" w:type="dxa"/>
            <w:shd w:val="clear" w:color="000000" w:fill="60497A"/>
            <w:vAlign w:val="center"/>
            <w:hideMark/>
          </w:tcPr>
          <w:p w14:paraId="01C0FE39" w14:textId="6CEA94E4" w:rsidR="00231620" w:rsidRPr="007001F1" w:rsidDel="00C5578F" w:rsidRDefault="00231620" w:rsidP="00634A35">
            <w:pPr>
              <w:jc w:val="center"/>
              <w:rPr>
                <w:del w:id="6344" w:author="Autor"/>
                <w:b/>
                <w:bCs/>
                <w:color w:val="FFFFFF"/>
              </w:rPr>
            </w:pPr>
            <w:del w:id="6345" w:author="Autor">
              <w:r w:rsidRPr="007001F1" w:rsidDel="00C5578F">
                <w:rPr>
                  <w:b/>
                  <w:bCs/>
                  <w:color w:val="FFFFFF"/>
                  <w:sz w:val="22"/>
                  <w:szCs w:val="22"/>
                </w:rPr>
                <w:delText>Poznámka</w:delText>
              </w:r>
            </w:del>
          </w:p>
        </w:tc>
      </w:tr>
      <w:tr w:rsidR="0097414E" w:rsidRPr="007001F1" w:rsidDel="00C5578F" w14:paraId="15CEB599" w14:textId="18EC692C" w:rsidTr="00C56426">
        <w:trPr>
          <w:trHeight w:val="1128"/>
          <w:del w:id="6346" w:author="Autor"/>
        </w:trPr>
        <w:tc>
          <w:tcPr>
            <w:tcW w:w="774" w:type="dxa"/>
            <w:vMerge w:val="restart"/>
            <w:shd w:val="clear" w:color="auto" w:fill="auto"/>
            <w:noWrap/>
            <w:vAlign w:val="center"/>
          </w:tcPr>
          <w:p w14:paraId="757D42B9" w14:textId="16DC3D1B" w:rsidR="0097414E" w:rsidRPr="007001F1" w:rsidDel="00C5578F" w:rsidRDefault="0097414E" w:rsidP="00634A35">
            <w:pPr>
              <w:jc w:val="center"/>
              <w:rPr>
                <w:del w:id="6347" w:author="Autor"/>
                <w:color w:val="000000"/>
              </w:rPr>
            </w:pPr>
            <w:del w:id="6348" w:author="Autor">
              <w:r w:rsidDel="00C5578F">
                <w:rPr>
                  <w:color w:val="000000"/>
                  <w:sz w:val="22"/>
                  <w:szCs w:val="22"/>
                </w:rPr>
                <w:delText>1</w:delText>
              </w:r>
            </w:del>
          </w:p>
        </w:tc>
        <w:tc>
          <w:tcPr>
            <w:tcW w:w="4628" w:type="dxa"/>
            <w:gridSpan w:val="2"/>
            <w:shd w:val="clear" w:color="auto" w:fill="auto"/>
            <w:vAlign w:val="center"/>
          </w:tcPr>
          <w:p w14:paraId="6175A0FA" w14:textId="2AF69C70" w:rsidR="0097414E" w:rsidRPr="00E70DCC" w:rsidDel="00C5578F" w:rsidRDefault="0097414E" w:rsidP="0097414E">
            <w:pPr>
              <w:jc w:val="both"/>
              <w:rPr>
                <w:del w:id="6349" w:author="Autor"/>
                <w:color w:val="000000"/>
              </w:rPr>
            </w:pPr>
            <w:del w:id="6350" w:author="Autor">
              <w:r w:rsidRPr="004E28D7" w:rsidDel="00C5578F">
                <w:rPr>
                  <w:color w:val="000000"/>
                  <w:sz w:val="22"/>
                  <w:szCs w:val="22"/>
                </w:rPr>
                <w:delText xml:space="preserve">a)Je zmluva, ktorá bola uzavretá s úspešným uchádzačom, spojená s možnosťou uplatnenia postupu pre </w:delText>
              </w:r>
              <w:r w:rsidRPr="004E28D7" w:rsidDel="00C5578F">
                <w:rPr>
                  <w:bCs/>
                  <w:sz w:val="22"/>
                  <w:szCs w:val="22"/>
                </w:rPr>
                <w:delText xml:space="preserve">zákazky vyhlásené osobou, ktorej verejný obstarávateľ poskytne 50% a menej finančných prostriedkov z NFP? </w:delText>
              </w:r>
            </w:del>
          </w:p>
        </w:tc>
        <w:tc>
          <w:tcPr>
            <w:tcW w:w="567" w:type="dxa"/>
            <w:shd w:val="clear" w:color="auto" w:fill="auto"/>
            <w:vAlign w:val="center"/>
          </w:tcPr>
          <w:p w14:paraId="78AD74B4" w14:textId="51DC325A" w:rsidR="0097414E" w:rsidRPr="00E70DCC" w:rsidDel="00C5578F" w:rsidRDefault="0097414E" w:rsidP="00634A35">
            <w:pPr>
              <w:jc w:val="center"/>
              <w:rPr>
                <w:del w:id="6351" w:author="Autor"/>
                <w:color w:val="000000"/>
              </w:rPr>
            </w:pPr>
          </w:p>
        </w:tc>
        <w:tc>
          <w:tcPr>
            <w:tcW w:w="567" w:type="dxa"/>
            <w:shd w:val="clear" w:color="auto" w:fill="auto"/>
            <w:vAlign w:val="center"/>
          </w:tcPr>
          <w:p w14:paraId="31630E16" w14:textId="07849358" w:rsidR="0097414E" w:rsidRPr="00E70DCC" w:rsidDel="00C5578F" w:rsidRDefault="0097414E" w:rsidP="00634A35">
            <w:pPr>
              <w:jc w:val="center"/>
              <w:rPr>
                <w:del w:id="6352" w:author="Autor"/>
                <w:color w:val="000000"/>
              </w:rPr>
            </w:pPr>
          </w:p>
        </w:tc>
        <w:tc>
          <w:tcPr>
            <w:tcW w:w="776" w:type="dxa"/>
            <w:shd w:val="clear" w:color="auto" w:fill="auto"/>
            <w:vAlign w:val="center"/>
          </w:tcPr>
          <w:p w14:paraId="40201CA9" w14:textId="041558FC" w:rsidR="0097414E" w:rsidRPr="00E70DCC" w:rsidDel="00C5578F" w:rsidRDefault="0097414E" w:rsidP="00634A35">
            <w:pPr>
              <w:jc w:val="center"/>
              <w:rPr>
                <w:del w:id="6353" w:author="Autor"/>
                <w:color w:val="000000"/>
              </w:rPr>
            </w:pPr>
          </w:p>
        </w:tc>
        <w:tc>
          <w:tcPr>
            <w:tcW w:w="1775" w:type="dxa"/>
            <w:shd w:val="clear" w:color="auto" w:fill="auto"/>
            <w:vAlign w:val="center"/>
          </w:tcPr>
          <w:p w14:paraId="2AF861DA" w14:textId="42036FFF" w:rsidR="0097414E" w:rsidRPr="00E70DCC" w:rsidDel="00C5578F" w:rsidRDefault="0097414E" w:rsidP="00634A35">
            <w:pPr>
              <w:jc w:val="center"/>
              <w:rPr>
                <w:del w:id="6354" w:author="Autor"/>
                <w:color w:val="000000"/>
              </w:rPr>
            </w:pPr>
          </w:p>
        </w:tc>
      </w:tr>
      <w:tr w:rsidR="0097414E" w:rsidRPr="007001F1" w:rsidDel="00C5578F" w14:paraId="3CD769FE" w14:textId="376AC619" w:rsidTr="00C56426">
        <w:trPr>
          <w:trHeight w:val="20"/>
          <w:del w:id="6355" w:author="Autor"/>
        </w:trPr>
        <w:tc>
          <w:tcPr>
            <w:tcW w:w="774" w:type="dxa"/>
            <w:vMerge/>
            <w:shd w:val="clear" w:color="auto" w:fill="auto"/>
            <w:noWrap/>
            <w:vAlign w:val="center"/>
          </w:tcPr>
          <w:p w14:paraId="36197A69" w14:textId="408B872A" w:rsidR="0097414E" w:rsidDel="00C5578F" w:rsidRDefault="0097414E" w:rsidP="00634A35">
            <w:pPr>
              <w:jc w:val="center"/>
              <w:rPr>
                <w:del w:id="6356" w:author="Autor"/>
                <w:color w:val="000000"/>
              </w:rPr>
            </w:pPr>
          </w:p>
        </w:tc>
        <w:tc>
          <w:tcPr>
            <w:tcW w:w="4628" w:type="dxa"/>
            <w:gridSpan w:val="2"/>
            <w:shd w:val="clear" w:color="auto" w:fill="auto"/>
            <w:vAlign w:val="center"/>
          </w:tcPr>
          <w:p w14:paraId="0A79E118" w14:textId="1C46EAE7" w:rsidR="0097414E" w:rsidRPr="00E70DCC" w:rsidDel="00C5578F" w:rsidRDefault="0097414E" w:rsidP="00634A35">
            <w:pPr>
              <w:jc w:val="both"/>
              <w:rPr>
                <w:del w:id="6357" w:author="Autor"/>
                <w:color w:val="000000"/>
              </w:rPr>
            </w:pPr>
            <w:del w:id="6358" w:author="Autor">
              <w:r w:rsidDel="00C5578F">
                <w:rPr>
                  <w:color w:val="000000"/>
                  <w:sz w:val="22"/>
                  <w:szCs w:val="22"/>
                </w:rPr>
                <w:delText>b)</w:delText>
              </w:r>
              <w:r w:rsidRPr="00E70DCC" w:rsidDel="00C5578F">
                <w:rPr>
                  <w:color w:val="000000"/>
                  <w:sz w:val="22"/>
                  <w:szCs w:val="22"/>
                </w:rPr>
                <w:delText xml:space="preserve">Nedošlo k rozdeleniu zákazky na samostatné zákazky s cieľom vyhnúť sa použitiu postupov spojených so zadávaním zákaziek nad </w:delText>
              </w:r>
              <w:r w:rsidRPr="00DC46C6" w:rsidDel="00C5578F">
                <w:rPr>
                  <w:color w:val="000000"/>
                  <w:sz w:val="22"/>
                  <w:szCs w:val="22"/>
                </w:rPr>
                <w:delText>100 000 eur</w:delText>
              </w:r>
              <w:r w:rsidRPr="00E70DCC" w:rsidDel="00C5578F">
                <w:rPr>
                  <w:color w:val="000000"/>
                  <w:sz w:val="22"/>
                  <w:szCs w:val="22"/>
                </w:rPr>
                <w:delText>?</w:delText>
              </w:r>
            </w:del>
          </w:p>
        </w:tc>
        <w:tc>
          <w:tcPr>
            <w:tcW w:w="567" w:type="dxa"/>
            <w:shd w:val="clear" w:color="auto" w:fill="auto"/>
            <w:vAlign w:val="center"/>
          </w:tcPr>
          <w:p w14:paraId="00BD0C1F" w14:textId="67AE5291" w:rsidR="0097414E" w:rsidRPr="00E70DCC" w:rsidDel="00C5578F" w:rsidRDefault="0097414E" w:rsidP="00634A35">
            <w:pPr>
              <w:jc w:val="center"/>
              <w:rPr>
                <w:del w:id="6359" w:author="Autor"/>
                <w:color w:val="000000"/>
              </w:rPr>
            </w:pPr>
          </w:p>
        </w:tc>
        <w:tc>
          <w:tcPr>
            <w:tcW w:w="567" w:type="dxa"/>
            <w:shd w:val="clear" w:color="auto" w:fill="auto"/>
            <w:vAlign w:val="center"/>
          </w:tcPr>
          <w:p w14:paraId="6F86AFCA" w14:textId="25A27CCA" w:rsidR="0097414E" w:rsidRPr="00E70DCC" w:rsidDel="00C5578F" w:rsidRDefault="0097414E" w:rsidP="00634A35">
            <w:pPr>
              <w:jc w:val="center"/>
              <w:rPr>
                <w:del w:id="6360" w:author="Autor"/>
                <w:color w:val="000000"/>
              </w:rPr>
            </w:pPr>
          </w:p>
        </w:tc>
        <w:tc>
          <w:tcPr>
            <w:tcW w:w="776" w:type="dxa"/>
            <w:shd w:val="clear" w:color="auto" w:fill="auto"/>
            <w:vAlign w:val="center"/>
          </w:tcPr>
          <w:p w14:paraId="1D12D0DF" w14:textId="659A0B60" w:rsidR="0097414E" w:rsidRPr="00E70DCC" w:rsidDel="00C5578F" w:rsidRDefault="0097414E" w:rsidP="00634A35">
            <w:pPr>
              <w:jc w:val="center"/>
              <w:rPr>
                <w:del w:id="6361" w:author="Autor"/>
                <w:color w:val="000000"/>
              </w:rPr>
            </w:pPr>
          </w:p>
        </w:tc>
        <w:tc>
          <w:tcPr>
            <w:tcW w:w="1775" w:type="dxa"/>
            <w:shd w:val="clear" w:color="auto" w:fill="auto"/>
            <w:vAlign w:val="center"/>
          </w:tcPr>
          <w:p w14:paraId="75E3BD05" w14:textId="61B35257" w:rsidR="0097414E" w:rsidRPr="00E70DCC" w:rsidDel="00C5578F" w:rsidRDefault="0097414E" w:rsidP="00634A35">
            <w:pPr>
              <w:jc w:val="center"/>
              <w:rPr>
                <w:del w:id="6362" w:author="Autor"/>
                <w:color w:val="000000"/>
              </w:rPr>
            </w:pPr>
          </w:p>
        </w:tc>
      </w:tr>
      <w:tr w:rsidR="00231620" w:rsidRPr="007001F1" w:rsidDel="00C5578F" w14:paraId="70501DD0" w14:textId="6DDD1876" w:rsidTr="00C56426">
        <w:trPr>
          <w:trHeight w:val="20"/>
          <w:del w:id="6363" w:author="Autor"/>
        </w:trPr>
        <w:tc>
          <w:tcPr>
            <w:tcW w:w="774" w:type="dxa"/>
            <w:shd w:val="clear" w:color="auto" w:fill="auto"/>
            <w:noWrap/>
            <w:vAlign w:val="center"/>
            <w:hideMark/>
          </w:tcPr>
          <w:p w14:paraId="2F0A14CF" w14:textId="752FFB68" w:rsidR="00231620" w:rsidRPr="007001F1" w:rsidDel="00C5578F" w:rsidRDefault="00231620" w:rsidP="00634A35">
            <w:pPr>
              <w:jc w:val="center"/>
              <w:rPr>
                <w:del w:id="6364" w:author="Autor"/>
                <w:color w:val="000000"/>
              </w:rPr>
            </w:pPr>
            <w:del w:id="6365" w:author="Autor">
              <w:r w:rsidDel="00C5578F">
                <w:rPr>
                  <w:color w:val="000000"/>
                  <w:sz w:val="22"/>
                  <w:szCs w:val="22"/>
                </w:rPr>
                <w:delText>2</w:delText>
              </w:r>
            </w:del>
          </w:p>
        </w:tc>
        <w:tc>
          <w:tcPr>
            <w:tcW w:w="4628" w:type="dxa"/>
            <w:gridSpan w:val="2"/>
            <w:shd w:val="clear" w:color="auto" w:fill="auto"/>
            <w:vAlign w:val="center"/>
            <w:hideMark/>
          </w:tcPr>
          <w:p w14:paraId="30CD1361" w14:textId="66298F3E" w:rsidR="00231620" w:rsidRPr="00E70DCC" w:rsidDel="00C5578F" w:rsidRDefault="00231620" w:rsidP="00634A35">
            <w:pPr>
              <w:jc w:val="both"/>
              <w:rPr>
                <w:del w:id="6366" w:author="Autor"/>
                <w:color w:val="000000"/>
              </w:rPr>
            </w:pPr>
            <w:del w:id="6367" w:author="Autor">
              <w:r w:rsidRPr="00E70DCC" w:rsidDel="00C5578F">
                <w:rPr>
                  <w:color w:val="000000"/>
                  <w:sz w:val="22"/>
                  <w:szCs w:val="22"/>
                </w:rPr>
                <w:delText xml:space="preserve">Boli dodržané princípy – rovnakého zaobchádzania a nediskriminácie hospodárskych subjektov, transparentnosť (vrátane vylúčenia konfliktu záujmov), hospodárnosť a efektívnosť, proporcionalita?  </w:delText>
              </w:r>
            </w:del>
          </w:p>
        </w:tc>
        <w:tc>
          <w:tcPr>
            <w:tcW w:w="567" w:type="dxa"/>
            <w:shd w:val="clear" w:color="auto" w:fill="auto"/>
            <w:vAlign w:val="center"/>
            <w:hideMark/>
          </w:tcPr>
          <w:p w14:paraId="466D4355" w14:textId="5255F516" w:rsidR="00231620" w:rsidRPr="00E70DCC" w:rsidDel="00C5578F" w:rsidRDefault="00231620" w:rsidP="00634A35">
            <w:pPr>
              <w:jc w:val="center"/>
              <w:rPr>
                <w:del w:id="6368" w:author="Autor"/>
                <w:color w:val="000000"/>
              </w:rPr>
            </w:pPr>
            <w:del w:id="6369" w:author="Autor">
              <w:r w:rsidRPr="00E70DCC" w:rsidDel="00C5578F">
                <w:rPr>
                  <w:color w:val="000000"/>
                  <w:sz w:val="22"/>
                  <w:szCs w:val="22"/>
                </w:rPr>
                <w:delText> </w:delText>
              </w:r>
            </w:del>
          </w:p>
        </w:tc>
        <w:tc>
          <w:tcPr>
            <w:tcW w:w="567" w:type="dxa"/>
            <w:shd w:val="clear" w:color="auto" w:fill="auto"/>
            <w:vAlign w:val="center"/>
            <w:hideMark/>
          </w:tcPr>
          <w:p w14:paraId="68BCFE93" w14:textId="3B2033FA" w:rsidR="00231620" w:rsidRPr="00E70DCC" w:rsidDel="00C5578F" w:rsidRDefault="00231620" w:rsidP="00634A35">
            <w:pPr>
              <w:jc w:val="center"/>
              <w:rPr>
                <w:del w:id="6370" w:author="Autor"/>
                <w:color w:val="000000"/>
              </w:rPr>
            </w:pPr>
            <w:del w:id="6371" w:author="Autor">
              <w:r w:rsidRPr="00E70DCC" w:rsidDel="00C5578F">
                <w:rPr>
                  <w:color w:val="000000"/>
                  <w:sz w:val="22"/>
                  <w:szCs w:val="22"/>
                </w:rPr>
                <w:delText> </w:delText>
              </w:r>
            </w:del>
          </w:p>
        </w:tc>
        <w:tc>
          <w:tcPr>
            <w:tcW w:w="776" w:type="dxa"/>
            <w:shd w:val="clear" w:color="auto" w:fill="auto"/>
            <w:vAlign w:val="center"/>
            <w:hideMark/>
          </w:tcPr>
          <w:p w14:paraId="357F406B" w14:textId="2FC9C7C5" w:rsidR="00231620" w:rsidRPr="00E70DCC" w:rsidDel="00C5578F" w:rsidRDefault="00231620" w:rsidP="00634A35">
            <w:pPr>
              <w:jc w:val="center"/>
              <w:rPr>
                <w:del w:id="6372" w:author="Autor"/>
                <w:color w:val="000000"/>
              </w:rPr>
            </w:pPr>
            <w:del w:id="6373" w:author="Autor">
              <w:r w:rsidRPr="00E70DCC" w:rsidDel="00C5578F">
                <w:rPr>
                  <w:color w:val="000000"/>
                  <w:sz w:val="22"/>
                  <w:szCs w:val="22"/>
                </w:rPr>
                <w:delText> </w:delText>
              </w:r>
            </w:del>
          </w:p>
        </w:tc>
        <w:tc>
          <w:tcPr>
            <w:tcW w:w="1775" w:type="dxa"/>
            <w:shd w:val="clear" w:color="auto" w:fill="auto"/>
            <w:vAlign w:val="center"/>
            <w:hideMark/>
          </w:tcPr>
          <w:p w14:paraId="6DD71BBD" w14:textId="39C24BA7" w:rsidR="00231620" w:rsidRPr="00E70DCC" w:rsidDel="00C5578F" w:rsidRDefault="00231620" w:rsidP="00634A35">
            <w:pPr>
              <w:jc w:val="center"/>
              <w:rPr>
                <w:del w:id="6374" w:author="Autor"/>
                <w:color w:val="000000"/>
              </w:rPr>
            </w:pPr>
            <w:del w:id="6375" w:author="Autor">
              <w:r w:rsidRPr="00E70DCC" w:rsidDel="00C5578F">
                <w:rPr>
                  <w:color w:val="000000"/>
                  <w:sz w:val="22"/>
                  <w:szCs w:val="22"/>
                </w:rPr>
                <w:delText> </w:delText>
              </w:r>
            </w:del>
          </w:p>
        </w:tc>
      </w:tr>
      <w:tr w:rsidR="00231620" w:rsidRPr="007001F1" w:rsidDel="00C5578F" w14:paraId="0CA8707E" w14:textId="0F92EE95" w:rsidTr="00C56426">
        <w:trPr>
          <w:trHeight w:val="20"/>
          <w:del w:id="6376" w:author="Autor"/>
        </w:trPr>
        <w:tc>
          <w:tcPr>
            <w:tcW w:w="774" w:type="dxa"/>
            <w:shd w:val="clear" w:color="auto" w:fill="auto"/>
            <w:noWrap/>
            <w:vAlign w:val="center"/>
          </w:tcPr>
          <w:p w14:paraId="4C94B404" w14:textId="66D86238" w:rsidR="00231620" w:rsidRPr="007001F1" w:rsidDel="00C5578F" w:rsidRDefault="00231620" w:rsidP="00634A35">
            <w:pPr>
              <w:jc w:val="center"/>
              <w:rPr>
                <w:del w:id="6377" w:author="Autor"/>
                <w:color w:val="000000"/>
              </w:rPr>
            </w:pPr>
            <w:del w:id="6378" w:author="Autor">
              <w:r w:rsidDel="00C5578F">
                <w:rPr>
                  <w:color w:val="000000"/>
                  <w:sz w:val="22"/>
                  <w:szCs w:val="22"/>
                </w:rPr>
                <w:delText>3</w:delText>
              </w:r>
            </w:del>
          </w:p>
        </w:tc>
        <w:tc>
          <w:tcPr>
            <w:tcW w:w="4628" w:type="dxa"/>
            <w:gridSpan w:val="2"/>
            <w:shd w:val="clear" w:color="auto" w:fill="auto"/>
            <w:vAlign w:val="center"/>
          </w:tcPr>
          <w:p w14:paraId="7FCAD63D" w14:textId="4D050726" w:rsidR="00231620" w:rsidRPr="00E70DCC" w:rsidDel="00C5578F" w:rsidRDefault="00231620" w:rsidP="00634A35">
            <w:pPr>
              <w:jc w:val="both"/>
              <w:rPr>
                <w:del w:id="6379" w:author="Autor"/>
                <w:color w:val="000000"/>
              </w:rPr>
            </w:pPr>
            <w:del w:id="6380" w:author="Autor">
              <w:r w:rsidRPr="00E70DCC" w:rsidDel="00C5578F">
                <w:rPr>
                  <w:color w:val="000000"/>
                  <w:sz w:val="22"/>
                  <w:szCs w:val="22"/>
                </w:rPr>
                <w:delText>Je uzavretá zmluva  z pohľadu kontroly predmetu, návrhu zmluvných podmienok a iných údajov vo vecnom súlade so schválenou žiadosťou o  NFP a účinnou Zmluvou o poskytnutí NFP?</w:delText>
              </w:r>
            </w:del>
          </w:p>
        </w:tc>
        <w:tc>
          <w:tcPr>
            <w:tcW w:w="567" w:type="dxa"/>
            <w:shd w:val="clear" w:color="auto" w:fill="auto"/>
            <w:vAlign w:val="center"/>
          </w:tcPr>
          <w:p w14:paraId="2389EBBB" w14:textId="54F02D6C" w:rsidR="00231620" w:rsidRPr="00E70DCC" w:rsidDel="00C5578F" w:rsidRDefault="00231620" w:rsidP="00634A35">
            <w:pPr>
              <w:jc w:val="center"/>
              <w:rPr>
                <w:del w:id="6381" w:author="Autor"/>
                <w:color w:val="000000"/>
              </w:rPr>
            </w:pPr>
          </w:p>
        </w:tc>
        <w:tc>
          <w:tcPr>
            <w:tcW w:w="567" w:type="dxa"/>
            <w:shd w:val="clear" w:color="auto" w:fill="auto"/>
            <w:vAlign w:val="center"/>
          </w:tcPr>
          <w:p w14:paraId="7D252B4A" w14:textId="1D0B624D" w:rsidR="00231620" w:rsidRPr="00E70DCC" w:rsidDel="00C5578F" w:rsidRDefault="00231620" w:rsidP="00634A35">
            <w:pPr>
              <w:jc w:val="center"/>
              <w:rPr>
                <w:del w:id="6382" w:author="Autor"/>
                <w:color w:val="000000"/>
              </w:rPr>
            </w:pPr>
          </w:p>
        </w:tc>
        <w:tc>
          <w:tcPr>
            <w:tcW w:w="776" w:type="dxa"/>
            <w:shd w:val="clear" w:color="auto" w:fill="auto"/>
            <w:vAlign w:val="center"/>
          </w:tcPr>
          <w:p w14:paraId="15FAA53B" w14:textId="58C6E42F" w:rsidR="00231620" w:rsidRPr="00E70DCC" w:rsidDel="00C5578F" w:rsidRDefault="00231620" w:rsidP="00634A35">
            <w:pPr>
              <w:jc w:val="center"/>
              <w:rPr>
                <w:del w:id="6383" w:author="Autor"/>
                <w:color w:val="000000"/>
              </w:rPr>
            </w:pPr>
          </w:p>
        </w:tc>
        <w:tc>
          <w:tcPr>
            <w:tcW w:w="1775" w:type="dxa"/>
            <w:shd w:val="clear" w:color="auto" w:fill="auto"/>
            <w:vAlign w:val="center"/>
          </w:tcPr>
          <w:p w14:paraId="4BA178E9" w14:textId="612CD276" w:rsidR="00231620" w:rsidRPr="00E70DCC" w:rsidDel="00C5578F" w:rsidRDefault="00231620" w:rsidP="00634A35">
            <w:pPr>
              <w:jc w:val="center"/>
              <w:rPr>
                <w:del w:id="6384" w:author="Autor"/>
                <w:color w:val="000000"/>
              </w:rPr>
            </w:pPr>
          </w:p>
        </w:tc>
      </w:tr>
      <w:tr w:rsidR="00231620" w:rsidRPr="007001F1" w:rsidDel="00C5578F" w14:paraId="7A145E7A" w14:textId="621D39CC" w:rsidTr="00C56426">
        <w:trPr>
          <w:trHeight w:val="20"/>
          <w:del w:id="6385" w:author="Autor"/>
        </w:trPr>
        <w:tc>
          <w:tcPr>
            <w:tcW w:w="774" w:type="dxa"/>
            <w:shd w:val="clear" w:color="auto" w:fill="auto"/>
            <w:noWrap/>
            <w:vAlign w:val="center"/>
          </w:tcPr>
          <w:p w14:paraId="34F05031" w14:textId="72087D50" w:rsidR="00231620" w:rsidRPr="007001F1" w:rsidDel="00C5578F" w:rsidRDefault="00231620" w:rsidP="00634A35">
            <w:pPr>
              <w:jc w:val="center"/>
              <w:rPr>
                <w:del w:id="6386" w:author="Autor"/>
                <w:color w:val="000000"/>
              </w:rPr>
            </w:pPr>
            <w:del w:id="6387" w:author="Autor">
              <w:r w:rsidDel="00C5578F">
                <w:rPr>
                  <w:color w:val="000000"/>
                  <w:sz w:val="22"/>
                  <w:szCs w:val="22"/>
                </w:rPr>
                <w:delText>4</w:delText>
              </w:r>
            </w:del>
          </w:p>
        </w:tc>
        <w:tc>
          <w:tcPr>
            <w:tcW w:w="4628" w:type="dxa"/>
            <w:gridSpan w:val="2"/>
            <w:shd w:val="clear" w:color="auto" w:fill="auto"/>
            <w:vAlign w:val="center"/>
          </w:tcPr>
          <w:p w14:paraId="0241270B" w14:textId="34D21CBC" w:rsidR="00231620" w:rsidRPr="00E70DCC" w:rsidDel="00C5578F" w:rsidRDefault="00231620" w:rsidP="00634A35">
            <w:pPr>
              <w:jc w:val="both"/>
              <w:rPr>
                <w:del w:id="6388" w:author="Autor"/>
                <w:color w:val="000000"/>
              </w:rPr>
            </w:pPr>
            <w:del w:id="6389" w:author="Autor">
              <w:r w:rsidRPr="00E70DCC" w:rsidDel="00C5578F">
                <w:rPr>
                  <w:color w:val="000000"/>
                  <w:sz w:val="22"/>
                  <w:szCs w:val="22"/>
                </w:rPr>
                <w:delText>Sú vynaložené náklady na predmet zákazky primerané jeho kvalite a cene?</w:delText>
              </w:r>
            </w:del>
          </w:p>
        </w:tc>
        <w:tc>
          <w:tcPr>
            <w:tcW w:w="567" w:type="dxa"/>
            <w:shd w:val="clear" w:color="auto" w:fill="auto"/>
            <w:vAlign w:val="center"/>
          </w:tcPr>
          <w:p w14:paraId="1883902A" w14:textId="7BA52BC4" w:rsidR="00231620" w:rsidRPr="00E70DCC" w:rsidDel="00C5578F" w:rsidRDefault="00231620" w:rsidP="00634A35">
            <w:pPr>
              <w:jc w:val="center"/>
              <w:rPr>
                <w:del w:id="6390" w:author="Autor"/>
                <w:color w:val="000000"/>
              </w:rPr>
            </w:pPr>
          </w:p>
        </w:tc>
        <w:tc>
          <w:tcPr>
            <w:tcW w:w="567" w:type="dxa"/>
            <w:shd w:val="clear" w:color="auto" w:fill="auto"/>
            <w:vAlign w:val="center"/>
          </w:tcPr>
          <w:p w14:paraId="0A3E5376" w14:textId="0A8CE562" w:rsidR="00231620" w:rsidRPr="00E70DCC" w:rsidDel="00C5578F" w:rsidRDefault="00231620" w:rsidP="00634A35">
            <w:pPr>
              <w:jc w:val="center"/>
              <w:rPr>
                <w:del w:id="6391" w:author="Autor"/>
                <w:color w:val="000000"/>
              </w:rPr>
            </w:pPr>
          </w:p>
        </w:tc>
        <w:tc>
          <w:tcPr>
            <w:tcW w:w="776" w:type="dxa"/>
            <w:shd w:val="clear" w:color="auto" w:fill="auto"/>
            <w:vAlign w:val="center"/>
          </w:tcPr>
          <w:p w14:paraId="141482D4" w14:textId="5A4898B9" w:rsidR="00231620" w:rsidRPr="00E70DCC" w:rsidDel="00C5578F" w:rsidRDefault="00231620" w:rsidP="00634A35">
            <w:pPr>
              <w:jc w:val="center"/>
              <w:rPr>
                <w:del w:id="6392" w:author="Autor"/>
                <w:color w:val="000000"/>
              </w:rPr>
            </w:pPr>
          </w:p>
        </w:tc>
        <w:tc>
          <w:tcPr>
            <w:tcW w:w="1775" w:type="dxa"/>
            <w:shd w:val="clear" w:color="auto" w:fill="auto"/>
            <w:vAlign w:val="center"/>
          </w:tcPr>
          <w:p w14:paraId="71EBB1E4" w14:textId="2E17CCEC" w:rsidR="00231620" w:rsidRPr="00E70DCC" w:rsidDel="00C5578F" w:rsidRDefault="00231620" w:rsidP="00634A35">
            <w:pPr>
              <w:jc w:val="center"/>
              <w:rPr>
                <w:del w:id="6393" w:author="Autor"/>
                <w:color w:val="000000"/>
              </w:rPr>
            </w:pPr>
          </w:p>
        </w:tc>
      </w:tr>
      <w:tr w:rsidR="00231620" w:rsidRPr="007001F1" w:rsidDel="00C5578F" w14:paraId="20877586" w14:textId="4B2F7D2B" w:rsidTr="00C56426">
        <w:trPr>
          <w:trHeight w:val="20"/>
          <w:del w:id="6394" w:author="Autor"/>
        </w:trPr>
        <w:tc>
          <w:tcPr>
            <w:tcW w:w="774" w:type="dxa"/>
            <w:shd w:val="clear" w:color="auto" w:fill="auto"/>
            <w:noWrap/>
            <w:vAlign w:val="center"/>
          </w:tcPr>
          <w:p w14:paraId="7A7968D3" w14:textId="109D67E8" w:rsidR="00231620" w:rsidRPr="007001F1" w:rsidDel="00C5578F" w:rsidRDefault="00231620" w:rsidP="00634A35">
            <w:pPr>
              <w:jc w:val="center"/>
              <w:rPr>
                <w:del w:id="6395" w:author="Autor"/>
                <w:color w:val="000000"/>
              </w:rPr>
            </w:pPr>
            <w:del w:id="6396" w:author="Autor">
              <w:r w:rsidDel="00C5578F">
                <w:rPr>
                  <w:color w:val="000000"/>
                  <w:sz w:val="22"/>
                  <w:szCs w:val="22"/>
                </w:rPr>
                <w:delText>5</w:delText>
              </w:r>
            </w:del>
          </w:p>
        </w:tc>
        <w:tc>
          <w:tcPr>
            <w:tcW w:w="4628" w:type="dxa"/>
            <w:gridSpan w:val="2"/>
            <w:shd w:val="clear" w:color="auto" w:fill="auto"/>
            <w:vAlign w:val="center"/>
          </w:tcPr>
          <w:p w14:paraId="1EB76642" w14:textId="0B864F1B" w:rsidR="00231620" w:rsidRPr="00E70DCC" w:rsidDel="00C5578F" w:rsidRDefault="00231620" w:rsidP="003408E8">
            <w:pPr>
              <w:jc w:val="both"/>
              <w:rPr>
                <w:del w:id="6397" w:author="Autor"/>
                <w:color w:val="000000"/>
              </w:rPr>
            </w:pPr>
            <w:del w:id="6398" w:author="Autor">
              <w:r w:rsidRPr="00E70DCC" w:rsidDel="00C5578F">
                <w:rPr>
                  <w:sz w:val="22"/>
                  <w:szCs w:val="22"/>
                </w:rPr>
                <w:delText xml:space="preserve">Zaslal prijímateľ výzvu na predkladanie ponúk minimálne trom vybraným záujemcom, resp. vykonal </w:delText>
              </w:r>
              <w:r w:rsidR="003408E8" w:rsidDel="00C5578F">
                <w:rPr>
                  <w:sz w:val="22"/>
                  <w:szCs w:val="22"/>
                </w:rPr>
                <w:delText xml:space="preserve">prijímateľ </w:delText>
              </w:r>
              <w:r w:rsidRPr="00E70DCC" w:rsidDel="00C5578F">
                <w:rPr>
                  <w:sz w:val="22"/>
                  <w:szCs w:val="22"/>
                </w:rPr>
                <w:delText>prieskum trhu iným preukázateľným spôsobom (napr. cez web stránky, katalógy a pod.)</w:delText>
              </w:r>
              <w:r w:rsidR="003408E8" w:rsidDel="00C5578F">
                <w:rPr>
                  <w:sz w:val="22"/>
                  <w:szCs w:val="22"/>
                </w:rPr>
                <w:delText>v rámci ktorého identifikoval min. troch uchádzačov</w:delText>
              </w:r>
              <w:r w:rsidRPr="00E70DCC" w:rsidDel="00C5578F">
                <w:rPr>
                  <w:sz w:val="22"/>
                  <w:szCs w:val="22"/>
                </w:rPr>
                <w:delText xml:space="preserve">, ktorí sú oprávnení dodávať tovar, uskutočňovať stavebné práce alebo poskytovať služby v rozsahu predmetu zákazky? </w:delText>
              </w:r>
            </w:del>
          </w:p>
        </w:tc>
        <w:tc>
          <w:tcPr>
            <w:tcW w:w="567" w:type="dxa"/>
            <w:shd w:val="clear" w:color="auto" w:fill="auto"/>
            <w:vAlign w:val="center"/>
          </w:tcPr>
          <w:p w14:paraId="7CDAB256" w14:textId="3A956F37" w:rsidR="00231620" w:rsidRPr="00E70DCC" w:rsidDel="00C5578F" w:rsidRDefault="00231620" w:rsidP="00634A35">
            <w:pPr>
              <w:jc w:val="center"/>
              <w:rPr>
                <w:del w:id="6399" w:author="Autor"/>
                <w:color w:val="000000"/>
              </w:rPr>
            </w:pPr>
          </w:p>
        </w:tc>
        <w:tc>
          <w:tcPr>
            <w:tcW w:w="567" w:type="dxa"/>
            <w:shd w:val="clear" w:color="auto" w:fill="auto"/>
            <w:vAlign w:val="center"/>
          </w:tcPr>
          <w:p w14:paraId="6CF88E91" w14:textId="11D8517F" w:rsidR="00231620" w:rsidRPr="00E70DCC" w:rsidDel="00C5578F" w:rsidRDefault="00231620" w:rsidP="00634A35">
            <w:pPr>
              <w:jc w:val="center"/>
              <w:rPr>
                <w:del w:id="6400" w:author="Autor"/>
                <w:color w:val="000000"/>
              </w:rPr>
            </w:pPr>
          </w:p>
        </w:tc>
        <w:tc>
          <w:tcPr>
            <w:tcW w:w="776" w:type="dxa"/>
            <w:shd w:val="clear" w:color="auto" w:fill="auto"/>
            <w:vAlign w:val="center"/>
          </w:tcPr>
          <w:p w14:paraId="16823E4C" w14:textId="32BB37AD" w:rsidR="00231620" w:rsidRPr="00E70DCC" w:rsidDel="00C5578F" w:rsidRDefault="00231620" w:rsidP="00634A35">
            <w:pPr>
              <w:jc w:val="center"/>
              <w:rPr>
                <w:del w:id="6401" w:author="Autor"/>
                <w:color w:val="000000"/>
              </w:rPr>
            </w:pPr>
          </w:p>
        </w:tc>
        <w:tc>
          <w:tcPr>
            <w:tcW w:w="1775" w:type="dxa"/>
            <w:shd w:val="clear" w:color="auto" w:fill="auto"/>
            <w:vAlign w:val="center"/>
          </w:tcPr>
          <w:p w14:paraId="1D9CB98F" w14:textId="5353A6B6" w:rsidR="00231620" w:rsidRPr="00E70DCC" w:rsidDel="00C5578F" w:rsidRDefault="00231620" w:rsidP="00634A35">
            <w:pPr>
              <w:jc w:val="center"/>
              <w:rPr>
                <w:del w:id="6402" w:author="Autor"/>
                <w:color w:val="000000"/>
              </w:rPr>
            </w:pPr>
          </w:p>
        </w:tc>
      </w:tr>
      <w:tr w:rsidR="00231620" w:rsidRPr="007001F1" w:rsidDel="00C5578F" w14:paraId="229F3A70" w14:textId="3B22B8D1" w:rsidTr="00C56426">
        <w:trPr>
          <w:trHeight w:val="20"/>
          <w:del w:id="6403" w:author="Autor"/>
        </w:trPr>
        <w:tc>
          <w:tcPr>
            <w:tcW w:w="774" w:type="dxa"/>
            <w:shd w:val="clear" w:color="auto" w:fill="auto"/>
            <w:noWrap/>
            <w:vAlign w:val="center"/>
          </w:tcPr>
          <w:p w14:paraId="07B44F9A" w14:textId="26E0BB0B" w:rsidR="00231620" w:rsidRPr="007001F1" w:rsidDel="00C5578F" w:rsidRDefault="00231620" w:rsidP="00634A35">
            <w:pPr>
              <w:jc w:val="center"/>
              <w:rPr>
                <w:del w:id="6404" w:author="Autor"/>
                <w:color w:val="000000"/>
              </w:rPr>
            </w:pPr>
            <w:del w:id="6405" w:author="Autor">
              <w:r w:rsidDel="00C5578F">
                <w:rPr>
                  <w:color w:val="000000"/>
                  <w:sz w:val="22"/>
                  <w:szCs w:val="22"/>
                </w:rPr>
                <w:delText>6</w:delText>
              </w:r>
            </w:del>
          </w:p>
        </w:tc>
        <w:tc>
          <w:tcPr>
            <w:tcW w:w="4628" w:type="dxa"/>
            <w:gridSpan w:val="2"/>
            <w:shd w:val="clear" w:color="auto" w:fill="auto"/>
            <w:vAlign w:val="center"/>
          </w:tcPr>
          <w:p w14:paraId="2B5E8A15" w14:textId="09F56EA1" w:rsidR="00231620" w:rsidRPr="00E70DCC" w:rsidDel="00C5578F" w:rsidRDefault="00231620" w:rsidP="00634A35">
            <w:pPr>
              <w:pStyle w:val="Textkomentra"/>
              <w:jc w:val="both"/>
              <w:rPr>
                <w:del w:id="6406" w:author="Autor"/>
                <w:sz w:val="22"/>
                <w:szCs w:val="22"/>
              </w:rPr>
            </w:pPr>
            <w:del w:id="6407" w:author="Autor">
              <w:r w:rsidRPr="00E70DCC" w:rsidDel="00C5578F">
                <w:rPr>
                  <w:sz w:val="22"/>
                  <w:szCs w:val="22"/>
                </w:rPr>
                <w:delText>Bol predmet zákazky popísaný jednoznačne, jasne a určito?</w:delText>
              </w:r>
            </w:del>
          </w:p>
        </w:tc>
        <w:tc>
          <w:tcPr>
            <w:tcW w:w="567" w:type="dxa"/>
            <w:shd w:val="clear" w:color="auto" w:fill="auto"/>
            <w:vAlign w:val="center"/>
          </w:tcPr>
          <w:p w14:paraId="64E417E0" w14:textId="27A1BAD5" w:rsidR="00231620" w:rsidRPr="00E70DCC" w:rsidDel="00C5578F" w:rsidRDefault="00231620" w:rsidP="00634A35">
            <w:pPr>
              <w:jc w:val="center"/>
              <w:rPr>
                <w:del w:id="6408" w:author="Autor"/>
                <w:color w:val="000000"/>
              </w:rPr>
            </w:pPr>
          </w:p>
        </w:tc>
        <w:tc>
          <w:tcPr>
            <w:tcW w:w="567" w:type="dxa"/>
            <w:shd w:val="clear" w:color="auto" w:fill="auto"/>
            <w:vAlign w:val="center"/>
          </w:tcPr>
          <w:p w14:paraId="1D74DAD2" w14:textId="02893488" w:rsidR="00231620" w:rsidRPr="00E70DCC" w:rsidDel="00C5578F" w:rsidRDefault="00231620" w:rsidP="00634A35">
            <w:pPr>
              <w:jc w:val="center"/>
              <w:rPr>
                <w:del w:id="6409" w:author="Autor"/>
                <w:color w:val="000000"/>
              </w:rPr>
            </w:pPr>
          </w:p>
        </w:tc>
        <w:tc>
          <w:tcPr>
            <w:tcW w:w="776" w:type="dxa"/>
            <w:shd w:val="clear" w:color="auto" w:fill="auto"/>
            <w:vAlign w:val="center"/>
          </w:tcPr>
          <w:p w14:paraId="26FB7A17" w14:textId="64B0ECE4" w:rsidR="00231620" w:rsidRPr="00E70DCC" w:rsidDel="00C5578F" w:rsidRDefault="00231620" w:rsidP="00634A35">
            <w:pPr>
              <w:jc w:val="center"/>
              <w:rPr>
                <w:del w:id="6410" w:author="Autor"/>
                <w:color w:val="000000"/>
              </w:rPr>
            </w:pPr>
          </w:p>
        </w:tc>
        <w:tc>
          <w:tcPr>
            <w:tcW w:w="1775" w:type="dxa"/>
            <w:shd w:val="clear" w:color="auto" w:fill="auto"/>
            <w:vAlign w:val="center"/>
          </w:tcPr>
          <w:p w14:paraId="188788FE" w14:textId="727CDC77" w:rsidR="00231620" w:rsidRPr="00E70DCC" w:rsidDel="00C5578F" w:rsidRDefault="00231620" w:rsidP="00634A35">
            <w:pPr>
              <w:jc w:val="center"/>
              <w:rPr>
                <w:del w:id="6411" w:author="Autor"/>
                <w:color w:val="000000"/>
              </w:rPr>
            </w:pPr>
          </w:p>
        </w:tc>
      </w:tr>
      <w:tr w:rsidR="00231620" w:rsidRPr="007001F1" w:rsidDel="00C5578F" w14:paraId="55C5D2F9" w14:textId="1D6A262F" w:rsidTr="00C56426">
        <w:trPr>
          <w:trHeight w:val="20"/>
          <w:del w:id="6412" w:author="Autor"/>
        </w:trPr>
        <w:tc>
          <w:tcPr>
            <w:tcW w:w="774" w:type="dxa"/>
            <w:shd w:val="clear" w:color="auto" w:fill="auto"/>
            <w:noWrap/>
            <w:vAlign w:val="center"/>
          </w:tcPr>
          <w:p w14:paraId="51919D13" w14:textId="601CCE99" w:rsidR="00231620" w:rsidRPr="007001F1" w:rsidDel="00C5578F" w:rsidRDefault="002C35CA" w:rsidP="00634A35">
            <w:pPr>
              <w:jc w:val="center"/>
              <w:rPr>
                <w:del w:id="6413" w:author="Autor"/>
                <w:color w:val="000000"/>
              </w:rPr>
            </w:pPr>
            <w:del w:id="6414" w:author="Autor">
              <w:r w:rsidDel="00C5578F">
                <w:rPr>
                  <w:color w:val="000000"/>
                  <w:sz w:val="22"/>
                  <w:szCs w:val="22"/>
                </w:rPr>
                <w:delText>7</w:delText>
              </w:r>
            </w:del>
          </w:p>
        </w:tc>
        <w:tc>
          <w:tcPr>
            <w:tcW w:w="4628" w:type="dxa"/>
            <w:gridSpan w:val="2"/>
            <w:shd w:val="clear" w:color="auto" w:fill="auto"/>
            <w:vAlign w:val="center"/>
          </w:tcPr>
          <w:p w14:paraId="5A43B931" w14:textId="33F09E5B" w:rsidR="00231620" w:rsidRPr="00E70DCC" w:rsidDel="00C5578F" w:rsidRDefault="00231620" w:rsidP="00634A35">
            <w:pPr>
              <w:jc w:val="both"/>
              <w:rPr>
                <w:del w:id="6415" w:author="Autor"/>
                <w:color w:val="000000"/>
              </w:rPr>
            </w:pPr>
            <w:del w:id="6416" w:author="Autor">
              <w:r w:rsidRPr="00E70DCC" w:rsidDel="00C5578F">
                <w:rPr>
                  <w:sz w:val="22"/>
                  <w:szCs w:val="22"/>
                </w:rPr>
                <w:delText xml:space="preserve">Ak si </w:delText>
              </w:r>
              <w:r w:rsidR="00E70DCC" w:rsidDel="00C5578F">
                <w:rPr>
                  <w:sz w:val="22"/>
                  <w:szCs w:val="22"/>
                </w:rPr>
                <w:delText>p</w:delText>
              </w:r>
              <w:r w:rsidRPr="00E70DCC" w:rsidDel="00C5578F">
                <w:rPr>
                  <w:sz w:val="22"/>
                  <w:szCs w:val="22"/>
                </w:rPr>
                <w:delText>rijímateľ určil podmienky účasti týkajúce sa finančného a ekonomického postavenia a technickej alebo odbornej spôsobilosti, boli tieto nastavené nediskriminačne?</w:delText>
              </w:r>
            </w:del>
          </w:p>
        </w:tc>
        <w:tc>
          <w:tcPr>
            <w:tcW w:w="567" w:type="dxa"/>
            <w:shd w:val="clear" w:color="auto" w:fill="auto"/>
            <w:vAlign w:val="center"/>
          </w:tcPr>
          <w:p w14:paraId="73247E17" w14:textId="30F7D87C" w:rsidR="00231620" w:rsidRPr="00E70DCC" w:rsidDel="00C5578F" w:rsidRDefault="00231620" w:rsidP="00634A35">
            <w:pPr>
              <w:jc w:val="center"/>
              <w:rPr>
                <w:del w:id="6417" w:author="Autor"/>
                <w:color w:val="000000"/>
              </w:rPr>
            </w:pPr>
          </w:p>
        </w:tc>
        <w:tc>
          <w:tcPr>
            <w:tcW w:w="567" w:type="dxa"/>
            <w:shd w:val="clear" w:color="auto" w:fill="auto"/>
            <w:vAlign w:val="center"/>
          </w:tcPr>
          <w:p w14:paraId="5A062AC5" w14:textId="2F38D534" w:rsidR="00231620" w:rsidRPr="00E70DCC" w:rsidDel="00C5578F" w:rsidRDefault="00231620" w:rsidP="00634A35">
            <w:pPr>
              <w:jc w:val="center"/>
              <w:rPr>
                <w:del w:id="6418" w:author="Autor"/>
                <w:color w:val="000000"/>
              </w:rPr>
            </w:pPr>
          </w:p>
        </w:tc>
        <w:tc>
          <w:tcPr>
            <w:tcW w:w="776" w:type="dxa"/>
            <w:shd w:val="clear" w:color="auto" w:fill="auto"/>
            <w:vAlign w:val="center"/>
          </w:tcPr>
          <w:p w14:paraId="39A3AF7E" w14:textId="325802A9" w:rsidR="00231620" w:rsidRPr="00E70DCC" w:rsidDel="00C5578F" w:rsidRDefault="00231620" w:rsidP="00634A35">
            <w:pPr>
              <w:jc w:val="center"/>
              <w:rPr>
                <w:del w:id="6419" w:author="Autor"/>
                <w:color w:val="000000"/>
              </w:rPr>
            </w:pPr>
          </w:p>
        </w:tc>
        <w:tc>
          <w:tcPr>
            <w:tcW w:w="1775" w:type="dxa"/>
            <w:shd w:val="clear" w:color="auto" w:fill="auto"/>
            <w:vAlign w:val="center"/>
          </w:tcPr>
          <w:p w14:paraId="57904C24" w14:textId="756ACDE8" w:rsidR="00231620" w:rsidRPr="00E70DCC" w:rsidDel="00C5578F" w:rsidRDefault="00231620" w:rsidP="00634A35">
            <w:pPr>
              <w:jc w:val="center"/>
              <w:rPr>
                <w:del w:id="6420" w:author="Autor"/>
                <w:color w:val="000000"/>
              </w:rPr>
            </w:pPr>
          </w:p>
        </w:tc>
      </w:tr>
      <w:tr w:rsidR="00231620" w:rsidRPr="007001F1" w:rsidDel="00C5578F" w14:paraId="75BC0DD5" w14:textId="3F75392C" w:rsidTr="00C56426">
        <w:trPr>
          <w:trHeight w:val="20"/>
          <w:del w:id="6421" w:author="Autor"/>
        </w:trPr>
        <w:tc>
          <w:tcPr>
            <w:tcW w:w="774" w:type="dxa"/>
            <w:shd w:val="clear" w:color="auto" w:fill="auto"/>
            <w:noWrap/>
            <w:vAlign w:val="center"/>
          </w:tcPr>
          <w:p w14:paraId="213B88C1" w14:textId="319CBB3D" w:rsidR="00231620" w:rsidRPr="007001F1" w:rsidDel="00C5578F" w:rsidRDefault="002C35CA" w:rsidP="00634A35">
            <w:pPr>
              <w:jc w:val="center"/>
              <w:rPr>
                <w:del w:id="6422" w:author="Autor"/>
                <w:color w:val="000000"/>
              </w:rPr>
            </w:pPr>
            <w:del w:id="6423" w:author="Autor">
              <w:r w:rsidDel="00C5578F">
                <w:rPr>
                  <w:color w:val="000000"/>
                  <w:sz w:val="22"/>
                  <w:szCs w:val="22"/>
                </w:rPr>
                <w:delText>8</w:delText>
              </w:r>
            </w:del>
          </w:p>
        </w:tc>
        <w:tc>
          <w:tcPr>
            <w:tcW w:w="4628" w:type="dxa"/>
            <w:gridSpan w:val="2"/>
            <w:shd w:val="clear" w:color="auto" w:fill="auto"/>
            <w:vAlign w:val="center"/>
          </w:tcPr>
          <w:p w14:paraId="03FA15FB" w14:textId="769569A4" w:rsidR="00231620" w:rsidRPr="00E70DCC" w:rsidDel="00C5578F" w:rsidRDefault="00231620" w:rsidP="00634A35">
            <w:pPr>
              <w:jc w:val="both"/>
              <w:rPr>
                <w:del w:id="6424" w:author="Autor"/>
                <w:color w:val="000000"/>
              </w:rPr>
            </w:pPr>
            <w:del w:id="6425" w:author="Autor">
              <w:r w:rsidRPr="00E70DCC" w:rsidDel="00C5578F">
                <w:rPr>
                  <w:sz w:val="22"/>
                  <w:szCs w:val="22"/>
                </w:rPr>
                <w:delText xml:space="preserve">Ak si </w:delText>
              </w:r>
              <w:r w:rsidR="00E70DCC" w:rsidDel="00C5578F">
                <w:rPr>
                  <w:sz w:val="22"/>
                  <w:szCs w:val="22"/>
                </w:rPr>
                <w:delText>p</w:delText>
              </w:r>
              <w:r w:rsidRPr="00E70DCC" w:rsidDel="00C5578F">
                <w:rPr>
                  <w:sz w:val="22"/>
                  <w:szCs w:val="22"/>
                </w:rPr>
                <w:delText>rijímateľ určil podmienky účasti týkajúce sa finančného a ekonomického postavenia a technickej alebo odbornej spôsobilosti, vyhodnotil ich prijímateľ v súlade s tým, ako ich určil?</w:delText>
              </w:r>
            </w:del>
          </w:p>
        </w:tc>
        <w:tc>
          <w:tcPr>
            <w:tcW w:w="567" w:type="dxa"/>
            <w:shd w:val="clear" w:color="auto" w:fill="auto"/>
            <w:vAlign w:val="center"/>
          </w:tcPr>
          <w:p w14:paraId="2C29E4B3" w14:textId="5D02A406" w:rsidR="00231620" w:rsidRPr="00E70DCC" w:rsidDel="00C5578F" w:rsidRDefault="00231620" w:rsidP="00634A35">
            <w:pPr>
              <w:jc w:val="center"/>
              <w:rPr>
                <w:del w:id="6426" w:author="Autor"/>
                <w:color w:val="000000"/>
              </w:rPr>
            </w:pPr>
          </w:p>
        </w:tc>
        <w:tc>
          <w:tcPr>
            <w:tcW w:w="567" w:type="dxa"/>
            <w:shd w:val="clear" w:color="auto" w:fill="auto"/>
            <w:vAlign w:val="center"/>
          </w:tcPr>
          <w:p w14:paraId="5E376870" w14:textId="495B664D" w:rsidR="00231620" w:rsidRPr="00E70DCC" w:rsidDel="00C5578F" w:rsidRDefault="00231620" w:rsidP="00634A35">
            <w:pPr>
              <w:jc w:val="center"/>
              <w:rPr>
                <w:del w:id="6427" w:author="Autor"/>
                <w:color w:val="000000"/>
              </w:rPr>
            </w:pPr>
          </w:p>
        </w:tc>
        <w:tc>
          <w:tcPr>
            <w:tcW w:w="776" w:type="dxa"/>
            <w:shd w:val="clear" w:color="auto" w:fill="auto"/>
            <w:vAlign w:val="center"/>
          </w:tcPr>
          <w:p w14:paraId="0EAE807C" w14:textId="527075EF" w:rsidR="00231620" w:rsidRPr="00E70DCC" w:rsidDel="00C5578F" w:rsidRDefault="00231620" w:rsidP="00634A35">
            <w:pPr>
              <w:jc w:val="center"/>
              <w:rPr>
                <w:del w:id="6428" w:author="Autor"/>
                <w:color w:val="000000"/>
              </w:rPr>
            </w:pPr>
          </w:p>
        </w:tc>
        <w:tc>
          <w:tcPr>
            <w:tcW w:w="1775" w:type="dxa"/>
            <w:shd w:val="clear" w:color="auto" w:fill="auto"/>
            <w:vAlign w:val="center"/>
          </w:tcPr>
          <w:p w14:paraId="5783C8D2" w14:textId="3F69231F" w:rsidR="00231620" w:rsidRPr="00E70DCC" w:rsidDel="00C5578F" w:rsidRDefault="00231620" w:rsidP="00634A35">
            <w:pPr>
              <w:jc w:val="center"/>
              <w:rPr>
                <w:del w:id="6429" w:author="Autor"/>
                <w:color w:val="000000"/>
              </w:rPr>
            </w:pPr>
          </w:p>
        </w:tc>
      </w:tr>
      <w:tr w:rsidR="003408E8" w:rsidRPr="007001F1" w:rsidDel="00C5578F" w14:paraId="438CCACC" w14:textId="649E391D" w:rsidTr="00C56426">
        <w:trPr>
          <w:trHeight w:val="20"/>
          <w:del w:id="6430" w:author="Autor"/>
        </w:trPr>
        <w:tc>
          <w:tcPr>
            <w:tcW w:w="774" w:type="dxa"/>
            <w:shd w:val="clear" w:color="auto" w:fill="auto"/>
            <w:noWrap/>
            <w:vAlign w:val="center"/>
          </w:tcPr>
          <w:p w14:paraId="4A6B93A6" w14:textId="3A7A2ECE" w:rsidR="003408E8" w:rsidDel="00C5578F" w:rsidRDefault="002C35CA" w:rsidP="00634A35">
            <w:pPr>
              <w:jc w:val="center"/>
              <w:rPr>
                <w:del w:id="6431" w:author="Autor"/>
                <w:color w:val="000000"/>
              </w:rPr>
            </w:pPr>
            <w:del w:id="6432" w:author="Autor">
              <w:r w:rsidDel="00C5578F">
                <w:rPr>
                  <w:color w:val="000000"/>
                  <w:sz w:val="22"/>
                  <w:szCs w:val="22"/>
                </w:rPr>
                <w:delText>9</w:delText>
              </w:r>
            </w:del>
          </w:p>
        </w:tc>
        <w:tc>
          <w:tcPr>
            <w:tcW w:w="4628" w:type="dxa"/>
            <w:gridSpan w:val="2"/>
            <w:shd w:val="clear" w:color="auto" w:fill="auto"/>
            <w:vAlign w:val="center"/>
          </w:tcPr>
          <w:p w14:paraId="1C0C171B" w14:textId="240F371F" w:rsidR="003408E8" w:rsidRPr="00E70DCC" w:rsidDel="00C5578F" w:rsidRDefault="003408E8" w:rsidP="003408E8">
            <w:pPr>
              <w:jc w:val="both"/>
              <w:rPr>
                <w:del w:id="6433" w:author="Autor"/>
              </w:rPr>
            </w:pPr>
            <w:del w:id="6434" w:author="Autor">
              <w:r w:rsidDel="00C5578F">
                <w:rPr>
                  <w:sz w:val="22"/>
                  <w:szCs w:val="22"/>
                </w:rPr>
                <w:delText xml:space="preserve">V prípade, ak bola výzva </w:delText>
              </w:r>
              <w:r w:rsidRPr="00776DCA" w:rsidDel="00C5578F">
                <w:rPr>
                  <w:sz w:val="22"/>
                  <w:szCs w:val="22"/>
                </w:rPr>
                <w:delText>na predkladanie ponúk</w:delText>
              </w:r>
              <w:r w:rsidDel="00C5578F">
                <w:rPr>
                  <w:sz w:val="22"/>
                  <w:szCs w:val="22"/>
                </w:rPr>
                <w:delText xml:space="preserve"> zaslaná menej ako trom záujemcom, bola výnimka zo strany prijímateľa riadne zdôvodnená a podložená relevantnými dôkazmi o jedinečnosti predmetu zákazky, napr. odborným alebo znaleckým posudkom?</w:delText>
              </w:r>
            </w:del>
          </w:p>
        </w:tc>
        <w:tc>
          <w:tcPr>
            <w:tcW w:w="567" w:type="dxa"/>
            <w:shd w:val="clear" w:color="auto" w:fill="auto"/>
            <w:vAlign w:val="center"/>
          </w:tcPr>
          <w:p w14:paraId="16DF2B72" w14:textId="76C25562" w:rsidR="003408E8" w:rsidRPr="00E70DCC" w:rsidDel="00C5578F" w:rsidRDefault="003408E8" w:rsidP="00634A35">
            <w:pPr>
              <w:jc w:val="center"/>
              <w:rPr>
                <w:del w:id="6435" w:author="Autor"/>
                <w:color w:val="000000"/>
              </w:rPr>
            </w:pPr>
          </w:p>
        </w:tc>
        <w:tc>
          <w:tcPr>
            <w:tcW w:w="567" w:type="dxa"/>
            <w:shd w:val="clear" w:color="auto" w:fill="auto"/>
            <w:vAlign w:val="center"/>
          </w:tcPr>
          <w:p w14:paraId="0A927694" w14:textId="1852887D" w:rsidR="003408E8" w:rsidRPr="00E70DCC" w:rsidDel="00C5578F" w:rsidRDefault="003408E8" w:rsidP="00634A35">
            <w:pPr>
              <w:jc w:val="center"/>
              <w:rPr>
                <w:del w:id="6436" w:author="Autor"/>
                <w:color w:val="000000"/>
              </w:rPr>
            </w:pPr>
          </w:p>
        </w:tc>
        <w:tc>
          <w:tcPr>
            <w:tcW w:w="776" w:type="dxa"/>
            <w:shd w:val="clear" w:color="auto" w:fill="auto"/>
            <w:vAlign w:val="center"/>
          </w:tcPr>
          <w:p w14:paraId="2FDBCE27" w14:textId="314AEEDD" w:rsidR="003408E8" w:rsidRPr="00E70DCC" w:rsidDel="00C5578F" w:rsidRDefault="003408E8" w:rsidP="00634A35">
            <w:pPr>
              <w:jc w:val="center"/>
              <w:rPr>
                <w:del w:id="6437" w:author="Autor"/>
                <w:color w:val="000000"/>
              </w:rPr>
            </w:pPr>
          </w:p>
        </w:tc>
        <w:tc>
          <w:tcPr>
            <w:tcW w:w="1775" w:type="dxa"/>
            <w:shd w:val="clear" w:color="auto" w:fill="auto"/>
            <w:vAlign w:val="center"/>
          </w:tcPr>
          <w:p w14:paraId="1E808576" w14:textId="22BA6AC1" w:rsidR="003408E8" w:rsidRPr="00E70DCC" w:rsidDel="00C5578F" w:rsidRDefault="003408E8" w:rsidP="00634A35">
            <w:pPr>
              <w:jc w:val="center"/>
              <w:rPr>
                <w:del w:id="6438" w:author="Autor"/>
                <w:color w:val="000000"/>
              </w:rPr>
            </w:pPr>
          </w:p>
        </w:tc>
      </w:tr>
      <w:tr w:rsidR="003408E8" w:rsidRPr="007001F1" w:rsidDel="00C5578F" w14:paraId="59FD78B4" w14:textId="292CF8C3" w:rsidTr="00C56426">
        <w:trPr>
          <w:trHeight w:val="20"/>
          <w:del w:id="6439" w:author="Autor"/>
        </w:trPr>
        <w:tc>
          <w:tcPr>
            <w:tcW w:w="774" w:type="dxa"/>
            <w:shd w:val="clear" w:color="auto" w:fill="auto"/>
            <w:noWrap/>
            <w:vAlign w:val="center"/>
          </w:tcPr>
          <w:p w14:paraId="0B4CC02A" w14:textId="59D04919" w:rsidR="003408E8" w:rsidDel="00C5578F" w:rsidRDefault="001D19EF" w:rsidP="00634A35">
            <w:pPr>
              <w:jc w:val="center"/>
              <w:rPr>
                <w:del w:id="6440" w:author="Autor"/>
                <w:color w:val="000000"/>
              </w:rPr>
            </w:pPr>
            <w:del w:id="6441" w:author="Autor">
              <w:r w:rsidDel="00C5578F">
                <w:rPr>
                  <w:color w:val="000000"/>
                  <w:sz w:val="22"/>
                  <w:szCs w:val="22"/>
                </w:rPr>
                <w:delText>10</w:delText>
              </w:r>
            </w:del>
          </w:p>
        </w:tc>
        <w:tc>
          <w:tcPr>
            <w:tcW w:w="4628" w:type="dxa"/>
            <w:gridSpan w:val="2"/>
            <w:shd w:val="clear" w:color="auto" w:fill="auto"/>
            <w:vAlign w:val="center"/>
          </w:tcPr>
          <w:p w14:paraId="1A74CCBF" w14:textId="7300A1A5" w:rsidR="003408E8" w:rsidDel="00C5578F" w:rsidRDefault="003408E8" w:rsidP="00C10ED5">
            <w:pPr>
              <w:jc w:val="both"/>
              <w:rPr>
                <w:del w:id="6442" w:author="Autor"/>
              </w:rPr>
            </w:pPr>
            <w:del w:id="6443" w:author="Autor">
              <w:r w:rsidDel="00C5578F">
                <w:rPr>
                  <w:sz w:val="22"/>
                  <w:szCs w:val="22"/>
                </w:rPr>
                <w:delText xml:space="preserve">Bola lehota na predkladanie ponúk stanovená minimálne na 7 pracovných dní odo dňa </w:delText>
              </w:r>
              <w:r w:rsidR="00C10ED5" w:rsidDel="00C5578F">
                <w:rPr>
                  <w:sz w:val="22"/>
                  <w:szCs w:val="22"/>
                </w:rPr>
                <w:delText>oslovenia min. troch potenciálnych dodávateľov</w:delText>
              </w:r>
              <w:r w:rsidDel="00C5578F">
                <w:rPr>
                  <w:sz w:val="22"/>
                  <w:szCs w:val="22"/>
                </w:rPr>
                <w:delText>?</w:delText>
              </w:r>
            </w:del>
          </w:p>
        </w:tc>
        <w:tc>
          <w:tcPr>
            <w:tcW w:w="567" w:type="dxa"/>
            <w:shd w:val="clear" w:color="auto" w:fill="auto"/>
            <w:vAlign w:val="center"/>
          </w:tcPr>
          <w:p w14:paraId="0DDF8BCA" w14:textId="7A4628E7" w:rsidR="003408E8" w:rsidRPr="00E70DCC" w:rsidDel="00C5578F" w:rsidRDefault="003408E8" w:rsidP="00634A35">
            <w:pPr>
              <w:jc w:val="center"/>
              <w:rPr>
                <w:del w:id="6444" w:author="Autor"/>
                <w:color w:val="000000"/>
              </w:rPr>
            </w:pPr>
          </w:p>
        </w:tc>
        <w:tc>
          <w:tcPr>
            <w:tcW w:w="567" w:type="dxa"/>
            <w:shd w:val="clear" w:color="auto" w:fill="auto"/>
            <w:vAlign w:val="center"/>
          </w:tcPr>
          <w:p w14:paraId="54027409" w14:textId="709C30C2" w:rsidR="003408E8" w:rsidRPr="00E70DCC" w:rsidDel="00C5578F" w:rsidRDefault="003408E8" w:rsidP="00634A35">
            <w:pPr>
              <w:jc w:val="center"/>
              <w:rPr>
                <w:del w:id="6445" w:author="Autor"/>
                <w:color w:val="000000"/>
              </w:rPr>
            </w:pPr>
          </w:p>
        </w:tc>
        <w:tc>
          <w:tcPr>
            <w:tcW w:w="776" w:type="dxa"/>
            <w:shd w:val="clear" w:color="auto" w:fill="auto"/>
            <w:vAlign w:val="center"/>
          </w:tcPr>
          <w:p w14:paraId="7D2A6B30" w14:textId="330772A5" w:rsidR="003408E8" w:rsidRPr="00E70DCC" w:rsidDel="00C5578F" w:rsidRDefault="003408E8" w:rsidP="00634A35">
            <w:pPr>
              <w:jc w:val="center"/>
              <w:rPr>
                <w:del w:id="6446" w:author="Autor"/>
                <w:color w:val="000000"/>
              </w:rPr>
            </w:pPr>
          </w:p>
        </w:tc>
        <w:tc>
          <w:tcPr>
            <w:tcW w:w="1775" w:type="dxa"/>
            <w:shd w:val="clear" w:color="auto" w:fill="auto"/>
            <w:vAlign w:val="center"/>
          </w:tcPr>
          <w:p w14:paraId="5F5EFC2F" w14:textId="3FC5FAA2" w:rsidR="003408E8" w:rsidRPr="00E70DCC" w:rsidDel="00C5578F" w:rsidRDefault="003408E8" w:rsidP="00634A35">
            <w:pPr>
              <w:jc w:val="center"/>
              <w:rPr>
                <w:del w:id="6447" w:author="Autor"/>
                <w:color w:val="000000"/>
              </w:rPr>
            </w:pPr>
          </w:p>
        </w:tc>
      </w:tr>
      <w:tr w:rsidR="00C10ED5" w:rsidRPr="007001F1" w:rsidDel="00C5578F" w14:paraId="6591BDF9" w14:textId="20FEF4A2" w:rsidTr="00C56426">
        <w:trPr>
          <w:trHeight w:val="20"/>
          <w:del w:id="6448" w:author="Autor"/>
        </w:trPr>
        <w:tc>
          <w:tcPr>
            <w:tcW w:w="774" w:type="dxa"/>
            <w:shd w:val="clear" w:color="auto" w:fill="auto"/>
            <w:noWrap/>
            <w:vAlign w:val="center"/>
          </w:tcPr>
          <w:p w14:paraId="6C0C853A" w14:textId="44A247FE" w:rsidR="00C10ED5" w:rsidDel="00C5578F" w:rsidRDefault="001D19EF" w:rsidP="00634A35">
            <w:pPr>
              <w:jc w:val="center"/>
              <w:rPr>
                <w:del w:id="6449" w:author="Autor"/>
                <w:color w:val="000000"/>
              </w:rPr>
            </w:pPr>
            <w:del w:id="6450" w:author="Autor">
              <w:r w:rsidDel="00C5578F">
                <w:rPr>
                  <w:color w:val="000000"/>
                  <w:sz w:val="22"/>
                  <w:szCs w:val="22"/>
                </w:rPr>
                <w:delText>11</w:delText>
              </w:r>
            </w:del>
          </w:p>
        </w:tc>
        <w:tc>
          <w:tcPr>
            <w:tcW w:w="4628" w:type="dxa"/>
            <w:gridSpan w:val="2"/>
            <w:shd w:val="clear" w:color="auto" w:fill="auto"/>
            <w:vAlign w:val="center"/>
          </w:tcPr>
          <w:p w14:paraId="375FFB3B" w14:textId="49EC580B" w:rsidR="00C10ED5" w:rsidDel="00C5578F" w:rsidRDefault="00C10ED5" w:rsidP="00510AB5">
            <w:pPr>
              <w:jc w:val="both"/>
              <w:rPr>
                <w:del w:id="6451" w:author="Autor"/>
              </w:rPr>
            </w:pPr>
            <w:del w:id="6452" w:author="Autor">
              <w:r w:rsidRPr="007001F1" w:rsidDel="00C5578F">
                <w:rPr>
                  <w:sz w:val="22"/>
                  <w:szCs w:val="22"/>
                </w:rPr>
                <w:delText xml:space="preserve">Postupoval prijímateľ pri vyhodnocovaní predložených ponúk v súlade s výzvou na </w:delText>
              </w:r>
              <w:r w:rsidR="00510AB5" w:rsidDel="00C5578F">
                <w:rPr>
                  <w:sz w:val="22"/>
                  <w:szCs w:val="22"/>
                </w:rPr>
                <w:delText>predkladanie ponúk</w:delText>
              </w:r>
              <w:r w:rsidDel="00C5578F">
                <w:rPr>
                  <w:sz w:val="22"/>
                  <w:szCs w:val="22"/>
                </w:rPr>
                <w:delText>?</w:delText>
              </w:r>
            </w:del>
          </w:p>
        </w:tc>
        <w:tc>
          <w:tcPr>
            <w:tcW w:w="567" w:type="dxa"/>
            <w:shd w:val="clear" w:color="auto" w:fill="auto"/>
            <w:vAlign w:val="center"/>
          </w:tcPr>
          <w:p w14:paraId="7835D554" w14:textId="0AFA6BB3" w:rsidR="00C10ED5" w:rsidRPr="00E70DCC" w:rsidDel="00C5578F" w:rsidRDefault="00C10ED5" w:rsidP="00634A35">
            <w:pPr>
              <w:jc w:val="center"/>
              <w:rPr>
                <w:del w:id="6453" w:author="Autor"/>
                <w:color w:val="000000"/>
              </w:rPr>
            </w:pPr>
          </w:p>
        </w:tc>
        <w:tc>
          <w:tcPr>
            <w:tcW w:w="567" w:type="dxa"/>
            <w:shd w:val="clear" w:color="auto" w:fill="auto"/>
            <w:vAlign w:val="center"/>
          </w:tcPr>
          <w:p w14:paraId="444601FC" w14:textId="4402735D" w:rsidR="00C10ED5" w:rsidRPr="00E70DCC" w:rsidDel="00C5578F" w:rsidRDefault="00C10ED5" w:rsidP="00634A35">
            <w:pPr>
              <w:jc w:val="center"/>
              <w:rPr>
                <w:del w:id="6454" w:author="Autor"/>
                <w:color w:val="000000"/>
              </w:rPr>
            </w:pPr>
          </w:p>
        </w:tc>
        <w:tc>
          <w:tcPr>
            <w:tcW w:w="776" w:type="dxa"/>
            <w:shd w:val="clear" w:color="auto" w:fill="auto"/>
            <w:vAlign w:val="center"/>
          </w:tcPr>
          <w:p w14:paraId="4CC6EDCC" w14:textId="2D109F9C" w:rsidR="00C10ED5" w:rsidRPr="00E70DCC" w:rsidDel="00C5578F" w:rsidRDefault="00C10ED5" w:rsidP="00634A35">
            <w:pPr>
              <w:jc w:val="center"/>
              <w:rPr>
                <w:del w:id="6455" w:author="Autor"/>
                <w:color w:val="000000"/>
              </w:rPr>
            </w:pPr>
          </w:p>
        </w:tc>
        <w:tc>
          <w:tcPr>
            <w:tcW w:w="1775" w:type="dxa"/>
            <w:shd w:val="clear" w:color="auto" w:fill="auto"/>
            <w:vAlign w:val="center"/>
          </w:tcPr>
          <w:p w14:paraId="069D8F5E" w14:textId="71C801EE" w:rsidR="00C10ED5" w:rsidRPr="00E70DCC" w:rsidDel="00C5578F" w:rsidRDefault="00C10ED5" w:rsidP="00634A35">
            <w:pPr>
              <w:jc w:val="center"/>
              <w:rPr>
                <w:del w:id="6456" w:author="Autor"/>
                <w:color w:val="000000"/>
              </w:rPr>
            </w:pPr>
          </w:p>
        </w:tc>
      </w:tr>
      <w:tr w:rsidR="00231620" w:rsidRPr="007001F1" w:rsidDel="00C5578F" w14:paraId="5F342F25" w14:textId="54FF1757" w:rsidTr="00C56426">
        <w:trPr>
          <w:trHeight w:val="20"/>
          <w:del w:id="6457" w:author="Autor"/>
        </w:trPr>
        <w:tc>
          <w:tcPr>
            <w:tcW w:w="774" w:type="dxa"/>
            <w:shd w:val="clear" w:color="auto" w:fill="auto"/>
            <w:noWrap/>
            <w:vAlign w:val="center"/>
          </w:tcPr>
          <w:p w14:paraId="2331D579" w14:textId="2AD2084F" w:rsidR="00231620" w:rsidRPr="007001F1" w:rsidDel="00C5578F" w:rsidRDefault="00231620" w:rsidP="00634A35">
            <w:pPr>
              <w:jc w:val="center"/>
              <w:rPr>
                <w:del w:id="6458" w:author="Autor"/>
                <w:color w:val="000000"/>
              </w:rPr>
            </w:pPr>
            <w:del w:id="6459" w:author="Autor">
              <w:r w:rsidDel="00C5578F">
                <w:rPr>
                  <w:color w:val="000000"/>
                  <w:sz w:val="22"/>
                  <w:szCs w:val="22"/>
                </w:rPr>
                <w:delText>1</w:delText>
              </w:r>
              <w:r w:rsidR="001D19EF" w:rsidDel="00C5578F">
                <w:rPr>
                  <w:color w:val="000000"/>
                  <w:sz w:val="22"/>
                  <w:szCs w:val="22"/>
                </w:rPr>
                <w:delText>2</w:delText>
              </w:r>
            </w:del>
          </w:p>
        </w:tc>
        <w:tc>
          <w:tcPr>
            <w:tcW w:w="4628" w:type="dxa"/>
            <w:gridSpan w:val="2"/>
            <w:shd w:val="clear" w:color="auto" w:fill="auto"/>
            <w:vAlign w:val="center"/>
          </w:tcPr>
          <w:p w14:paraId="49D73888" w14:textId="38168386" w:rsidR="00231620" w:rsidRPr="00E70DCC" w:rsidDel="00C5578F" w:rsidRDefault="00231620" w:rsidP="00634A35">
            <w:pPr>
              <w:jc w:val="both"/>
              <w:rPr>
                <w:del w:id="6460" w:author="Autor"/>
              </w:rPr>
            </w:pPr>
            <w:del w:id="6461" w:author="Autor">
              <w:r w:rsidRPr="00E70DCC" w:rsidDel="00C5578F">
                <w:rPr>
                  <w:sz w:val="22"/>
                  <w:szCs w:val="22"/>
                </w:rPr>
                <w:delText>Doručil úspešný uchádzač v stanovenej lehote doklady preukazujúce splnenie podmienok účasti týkajúce sa finančného a ekonomického postavenia a technickej alebo odbornej spôsobilosti?</w:delText>
              </w:r>
            </w:del>
          </w:p>
        </w:tc>
        <w:tc>
          <w:tcPr>
            <w:tcW w:w="567" w:type="dxa"/>
            <w:shd w:val="clear" w:color="auto" w:fill="auto"/>
            <w:vAlign w:val="center"/>
          </w:tcPr>
          <w:p w14:paraId="60A08E60" w14:textId="52C07209" w:rsidR="00231620" w:rsidRPr="00E70DCC" w:rsidDel="00C5578F" w:rsidRDefault="00231620" w:rsidP="00634A35">
            <w:pPr>
              <w:jc w:val="center"/>
              <w:rPr>
                <w:del w:id="6462" w:author="Autor"/>
                <w:color w:val="000000"/>
              </w:rPr>
            </w:pPr>
          </w:p>
        </w:tc>
        <w:tc>
          <w:tcPr>
            <w:tcW w:w="567" w:type="dxa"/>
            <w:shd w:val="clear" w:color="auto" w:fill="auto"/>
            <w:vAlign w:val="center"/>
          </w:tcPr>
          <w:p w14:paraId="0A82D1F8" w14:textId="3BE3B29D" w:rsidR="00231620" w:rsidRPr="00E70DCC" w:rsidDel="00C5578F" w:rsidRDefault="00231620" w:rsidP="00634A35">
            <w:pPr>
              <w:jc w:val="center"/>
              <w:rPr>
                <w:del w:id="6463" w:author="Autor"/>
                <w:color w:val="000000"/>
              </w:rPr>
            </w:pPr>
          </w:p>
        </w:tc>
        <w:tc>
          <w:tcPr>
            <w:tcW w:w="776" w:type="dxa"/>
            <w:shd w:val="clear" w:color="auto" w:fill="auto"/>
            <w:vAlign w:val="center"/>
          </w:tcPr>
          <w:p w14:paraId="57BDC972" w14:textId="294807BB" w:rsidR="00231620" w:rsidRPr="00E70DCC" w:rsidDel="00C5578F" w:rsidRDefault="00231620" w:rsidP="00634A35">
            <w:pPr>
              <w:jc w:val="center"/>
              <w:rPr>
                <w:del w:id="6464" w:author="Autor"/>
                <w:color w:val="000000"/>
              </w:rPr>
            </w:pPr>
          </w:p>
        </w:tc>
        <w:tc>
          <w:tcPr>
            <w:tcW w:w="1775" w:type="dxa"/>
            <w:shd w:val="clear" w:color="auto" w:fill="auto"/>
            <w:vAlign w:val="center"/>
          </w:tcPr>
          <w:p w14:paraId="26E5F6A7" w14:textId="4B5D4A7A" w:rsidR="00231620" w:rsidRPr="00E70DCC" w:rsidDel="00C5578F" w:rsidRDefault="00231620" w:rsidP="00634A35">
            <w:pPr>
              <w:jc w:val="center"/>
              <w:rPr>
                <w:del w:id="6465" w:author="Autor"/>
                <w:color w:val="000000"/>
              </w:rPr>
            </w:pPr>
          </w:p>
        </w:tc>
      </w:tr>
      <w:tr w:rsidR="00C10ED5" w:rsidRPr="007001F1" w:rsidDel="00C5578F" w14:paraId="1C82C69E" w14:textId="6BA13EC7" w:rsidTr="00C56426">
        <w:trPr>
          <w:trHeight w:val="20"/>
          <w:del w:id="6466" w:author="Autor"/>
        </w:trPr>
        <w:tc>
          <w:tcPr>
            <w:tcW w:w="774" w:type="dxa"/>
            <w:shd w:val="clear" w:color="auto" w:fill="auto"/>
            <w:noWrap/>
            <w:vAlign w:val="center"/>
          </w:tcPr>
          <w:p w14:paraId="70018D68" w14:textId="0621FA14" w:rsidR="00C10ED5" w:rsidDel="00C5578F" w:rsidRDefault="001D19EF" w:rsidP="00634A35">
            <w:pPr>
              <w:jc w:val="center"/>
              <w:rPr>
                <w:del w:id="6467" w:author="Autor"/>
                <w:color w:val="000000"/>
              </w:rPr>
            </w:pPr>
            <w:del w:id="6468" w:author="Autor">
              <w:r w:rsidDel="00C5578F">
                <w:rPr>
                  <w:color w:val="000000"/>
                  <w:sz w:val="22"/>
                  <w:szCs w:val="22"/>
                </w:rPr>
                <w:delText>13</w:delText>
              </w:r>
            </w:del>
          </w:p>
        </w:tc>
        <w:tc>
          <w:tcPr>
            <w:tcW w:w="4628" w:type="dxa"/>
            <w:gridSpan w:val="2"/>
            <w:shd w:val="clear" w:color="auto" w:fill="auto"/>
            <w:vAlign w:val="center"/>
          </w:tcPr>
          <w:p w14:paraId="069ACF5D" w14:textId="50B1984A" w:rsidR="00C10ED5" w:rsidRPr="00E70DCC" w:rsidDel="00C5578F" w:rsidRDefault="00C10ED5" w:rsidP="00634A35">
            <w:pPr>
              <w:jc w:val="both"/>
              <w:rPr>
                <w:del w:id="6469" w:author="Autor"/>
              </w:rPr>
            </w:pPr>
            <w:del w:id="6470" w:author="Autor">
              <w:r w:rsidRPr="007001F1" w:rsidDel="00C5578F">
                <w:rPr>
                  <w:sz w:val="22"/>
                  <w:szCs w:val="22"/>
                </w:rPr>
                <w:delText>V prípade, že prijímateľovi nebola predložená ani jedna ponuka a následne došlo k rokovaniu s jedným alebo viacerými záujemcami</w:delText>
              </w:r>
              <w:r w:rsidDel="00C5578F">
                <w:rPr>
                  <w:sz w:val="22"/>
                  <w:szCs w:val="22"/>
                </w:rPr>
                <w:delText>,</w:delText>
              </w:r>
              <w:r w:rsidRPr="007001F1" w:rsidDel="00C5578F">
                <w:rPr>
                  <w:sz w:val="22"/>
                  <w:szCs w:val="22"/>
                </w:rPr>
                <w:delText xml:space="preserve"> boli splnené podmienky pre toto rokovanie v zmysle </w:delText>
              </w:r>
              <w:r w:rsidR="00510AB5" w:rsidRPr="009A167E" w:rsidDel="00C5578F">
                <w:rPr>
                  <w:sz w:val="22"/>
                  <w:szCs w:val="22"/>
                </w:rPr>
                <w:delText>Metodického pokynu č. 12</w:delText>
              </w:r>
              <w:r w:rsidRPr="007001F1" w:rsidDel="00C5578F">
                <w:rPr>
                  <w:sz w:val="22"/>
                  <w:szCs w:val="22"/>
                </w:rPr>
                <w:delText>?</w:delText>
              </w:r>
            </w:del>
          </w:p>
        </w:tc>
        <w:tc>
          <w:tcPr>
            <w:tcW w:w="567" w:type="dxa"/>
            <w:shd w:val="clear" w:color="auto" w:fill="auto"/>
            <w:vAlign w:val="center"/>
          </w:tcPr>
          <w:p w14:paraId="7C11CA92" w14:textId="482C3C6E" w:rsidR="00C10ED5" w:rsidRPr="00E70DCC" w:rsidDel="00C5578F" w:rsidRDefault="00C10ED5" w:rsidP="00634A35">
            <w:pPr>
              <w:jc w:val="center"/>
              <w:rPr>
                <w:del w:id="6471" w:author="Autor"/>
                <w:color w:val="000000"/>
              </w:rPr>
            </w:pPr>
          </w:p>
        </w:tc>
        <w:tc>
          <w:tcPr>
            <w:tcW w:w="567" w:type="dxa"/>
            <w:shd w:val="clear" w:color="auto" w:fill="auto"/>
            <w:vAlign w:val="center"/>
          </w:tcPr>
          <w:p w14:paraId="51952E30" w14:textId="641710DD" w:rsidR="00C10ED5" w:rsidRPr="00E70DCC" w:rsidDel="00C5578F" w:rsidRDefault="00C10ED5" w:rsidP="00634A35">
            <w:pPr>
              <w:jc w:val="center"/>
              <w:rPr>
                <w:del w:id="6472" w:author="Autor"/>
                <w:color w:val="000000"/>
              </w:rPr>
            </w:pPr>
          </w:p>
        </w:tc>
        <w:tc>
          <w:tcPr>
            <w:tcW w:w="776" w:type="dxa"/>
            <w:shd w:val="clear" w:color="auto" w:fill="auto"/>
            <w:vAlign w:val="center"/>
          </w:tcPr>
          <w:p w14:paraId="6319B7AF" w14:textId="63EEE45F" w:rsidR="00C10ED5" w:rsidRPr="00E70DCC" w:rsidDel="00C5578F" w:rsidRDefault="00C10ED5" w:rsidP="00634A35">
            <w:pPr>
              <w:jc w:val="center"/>
              <w:rPr>
                <w:del w:id="6473" w:author="Autor"/>
                <w:color w:val="000000"/>
              </w:rPr>
            </w:pPr>
          </w:p>
        </w:tc>
        <w:tc>
          <w:tcPr>
            <w:tcW w:w="1775" w:type="dxa"/>
            <w:shd w:val="clear" w:color="auto" w:fill="auto"/>
            <w:vAlign w:val="center"/>
          </w:tcPr>
          <w:p w14:paraId="6CA8A304" w14:textId="5EBBF48A" w:rsidR="00C10ED5" w:rsidRPr="00E70DCC" w:rsidDel="00C5578F" w:rsidRDefault="00C10ED5" w:rsidP="00634A35">
            <w:pPr>
              <w:jc w:val="center"/>
              <w:rPr>
                <w:del w:id="6474" w:author="Autor"/>
                <w:color w:val="000000"/>
              </w:rPr>
            </w:pPr>
          </w:p>
        </w:tc>
      </w:tr>
      <w:tr w:rsidR="00231620" w:rsidRPr="007001F1" w:rsidDel="00C5578F" w14:paraId="7BEF5FA4" w14:textId="3496E047" w:rsidTr="00C56426">
        <w:trPr>
          <w:trHeight w:val="20"/>
          <w:del w:id="6475" w:author="Autor"/>
        </w:trPr>
        <w:tc>
          <w:tcPr>
            <w:tcW w:w="774" w:type="dxa"/>
            <w:shd w:val="clear" w:color="auto" w:fill="auto"/>
            <w:noWrap/>
            <w:vAlign w:val="center"/>
          </w:tcPr>
          <w:p w14:paraId="600A601B" w14:textId="00BE223C" w:rsidR="00231620" w:rsidRPr="007001F1" w:rsidDel="00C5578F" w:rsidRDefault="00231620" w:rsidP="00634A35">
            <w:pPr>
              <w:jc w:val="center"/>
              <w:rPr>
                <w:del w:id="6476" w:author="Autor"/>
                <w:color w:val="000000"/>
              </w:rPr>
            </w:pPr>
            <w:del w:id="6477" w:author="Autor">
              <w:r w:rsidDel="00C5578F">
                <w:rPr>
                  <w:color w:val="000000"/>
                  <w:sz w:val="22"/>
                  <w:szCs w:val="22"/>
                </w:rPr>
                <w:delText>1</w:delText>
              </w:r>
              <w:r w:rsidR="001D19EF" w:rsidDel="00C5578F">
                <w:rPr>
                  <w:color w:val="000000"/>
                  <w:sz w:val="22"/>
                  <w:szCs w:val="22"/>
                </w:rPr>
                <w:delText>4</w:delText>
              </w:r>
            </w:del>
          </w:p>
        </w:tc>
        <w:tc>
          <w:tcPr>
            <w:tcW w:w="4628" w:type="dxa"/>
            <w:gridSpan w:val="2"/>
            <w:shd w:val="clear" w:color="auto" w:fill="auto"/>
            <w:vAlign w:val="center"/>
          </w:tcPr>
          <w:p w14:paraId="0915DB4E" w14:textId="109C8379" w:rsidR="00231620" w:rsidRPr="00E70DCC" w:rsidDel="00C5578F" w:rsidRDefault="00231620" w:rsidP="00634A35">
            <w:pPr>
              <w:jc w:val="both"/>
              <w:rPr>
                <w:del w:id="6478" w:author="Autor"/>
              </w:rPr>
            </w:pPr>
            <w:del w:id="6479" w:author="Autor">
              <w:r w:rsidRPr="00E70DCC" w:rsidDel="00C5578F">
                <w:rPr>
                  <w:sz w:val="22"/>
                  <w:szCs w:val="22"/>
                </w:rPr>
                <w:delText xml:space="preserve">Vyhotovil prijímateľ z priebehu zadávania zákazky záznam z prieskumu trhu, so všetkými požadovanými náležitosťami podľa </w:delText>
              </w:r>
              <w:r w:rsidR="00C10ED5" w:rsidRPr="00286190" w:rsidDel="00C5578F">
                <w:rPr>
                  <w:sz w:val="22"/>
                  <w:szCs w:val="22"/>
                </w:rPr>
                <w:delText xml:space="preserve">Metodického pokynu č. 12,  v rámci ktorého je upravený spôsob </w:delText>
              </w:r>
              <w:r w:rsidRPr="00286190" w:rsidDel="00C5578F">
                <w:rPr>
                  <w:sz w:val="22"/>
                  <w:szCs w:val="22"/>
                </w:rPr>
                <w:delText>zadávania zákaziek a kontroly zákaziek vyhlásených osobou, ktorej verejný obstarávateľ poskytne 50% a menej finančných prostriedkov z nenávratného finančného príspevku (NFP)</w:delText>
              </w:r>
              <w:r w:rsidRPr="00E70DCC" w:rsidDel="00C5578F">
                <w:rPr>
                  <w:sz w:val="22"/>
                  <w:szCs w:val="22"/>
                </w:rPr>
                <w:delText>?</w:delText>
              </w:r>
            </w:del>
          </w:p>
        </w:tc>
        <w:tc>
          <w:tcPr>
            <w:tcW w:w="567" w:type="dxa"/>
            <w:shd w:val="clear" w:color="auto" w:fill="auto"/>
            <w:vAlign w:val="center"/>
          </w:tcPr>
          <w:p w14:paraId="268AFD9A" w14:textId="5F6C74C0" w:rsidR="00231620" w:rsidRPr="00E70DCC" w:rsidDel="00C5578F" w:rsidRDefault="00231620" w:rsidP="00634A35">
            <w:pPr>
              <w:jc w:val="center"/>
              <w:rPr>
                <w:del w:id="6480" w:author="Autor"/>
                <w:color w:val="000000"/>
              </w:rPr>
            </w:pPr>
          </w:p>
        </w:tc>
        <w:tc>
          <w:tcPr>
            <w:tcW w:w="567" w:type="dxa"/>
            <w:shd w:val="clear" w:color="auto" w:fill="auto"/>
            <w:vAlign w:val="center"/>
          </w:tcPr>
          <w:p w14:paraId="3D2FD49D" w14:textId="5EC7C1A4" w:rsidR="00231620" w:rsidRPr="00E70DCC" w:rsidDel="00C5578F" w:rsidRDefault="00231620" w:rsidP="00634A35">
            <w:pPr>
              <w:jc w:val="center"/>
              <w:rPr>
                <w:del w:id="6481" w:author="Autor"/>
                <w:color w:val="000000"/>
              </w:rPr>
            </w:pPr>
          </w:p>
        </w:tc>
        <w:tc>
          <w:tcPr>
            <w:tcW w:w="776" w:type="dxa"/>
            <w:shd w:val="clear" w:color="auto" w:fill="auto"/>
            <w:vAlign w:val="center"/>
          </w:tcPr>
          <w:p w14:paraId="6EFC5270" w14:textId="305C8CE4" w:rsidR="00231620" w:rsidRPr="00E70DCC" w:rsidDel="00C5578F" w:rsidRDefault="00231620" w:rsidP="00634A35">
            <w:pPr>
              <w:jc w:val="center"/>
              <w:rPr>
                <w:del w:id="6482" w:author="Autor"/>
                <w:color w:val="000000"/>
              </w:rPr>
            </w:pPr>
          </w:p>
        </w:tc>
        <w:tc>
          <w:tcPr>
            <w:tcW w:w="1775" w:type="dxa"/>
            <w:shd w:val="clear" w:color="auto" w:fill="auto"/>
            <w:vAlign w:val="center"/>
          </w:tcPr>
          <w:p w14:paraId="60F396DC" w14:textId="6995D846" w:rsidR="00231620" w:rsidRPr="00E70DCC" w:rsidDel="00C5578F" w:rsidRDefault="00231620" w:rsidP="00634A35">
            <w:pPr>
              <w:jc w:val="center"/>
              <w:rPr>
                <w:del w:id="6483" w:author="Autor"/>
                <w:color w:val="000000"/>
              </w:rPr>
            </w:pPr>
          </w:p>
        </w:tc>
      </w:tr>
      <w:tr w:rsidR="00231620" w:rsidRPr="007001F1" w:rsidDel="00C5578F" w14:paraId="3B0F3F52" w14:textId="2EB34647" w:rsidTr="00C56426">
        <w:trPr>
          <w:trHeight w:val="20"/>
          <w:del w:id="6484" w:author="Autor"/>
        </w:trPr>
        <w:tc>
          <w:tcPr>
            <w:tcW w:w="774" w:type="dxa"/>
            <w:shd w:val="clear" w:color="auto" w:fill="auto"/>
            <w:noWrap/>
            <w:vAlign w:val="center"/>
          </w:tcPr>
          <w:p w14:paraId="29352219" w14:textId="2D974DFA" w:rsidR="00231620" w:rsidRPr="007001F1" w:rsidDel="00C5578F" w:rsidRDefault="00231620" w:rsidP="00634A35">
            <w:pPr>
              <w:jc w:val="center"/>
              <w:rPr>
                <w:del w:id="6485" w:author="Autor"/>
                <w:color w:val="000000"/>
              </w:rPr>
            </w:pPr>
            <w:del w:id="6486" w:author="Autor">
              <w:r w:rsidDel="00C5578F">
                <w:rPr>
                  <w:color w:val="000000"/>
                  <w:sz w:val="22"/>
                  <w:szCs w:val="22"/>
                </w:rPr>
                <w:delText>1</w:delText>
              </w:r>
              <w:r w:rsidR="001D19EF" w:rsidDel="00C5578F">
                <w:rPr>
                  <w:color w:val="000000"/>
                  <w:sz w:val="22"/>
                  <w:szCs w:val="22"/>
                </w:rPr>
                <w:delText>5</w:delText>
              </w:r>
            </w:del>
          </w:p>
        </w:tc>
        <w:tc>
          <w:tcPr>
            <w:tcW w:w="4628" w:type="dxa"/>
            <w:gridSpan w:val="2"/>
            <w:shd w:val="clear" w:color="auto" w:fill="auto"/>
            <w:vAlign w:val="center"/>
          </w:tcPr>
          <w:p w14:paraId="7669D4F2" w14:textId="2534B90C" w:rsidR="00231620" w:rsidRPr="00E70DCC" w:rsidDel="00C5578F" w:rsidRDefault="00231620" w:rsidP="00634A35">
            <w:pPr>
              <w:pStyle w:val="Textkomentra"/>
              <w:jc w:val="both"/>
              <w:rPr>
                <w:del w:id="6487" w:author="Autor"/>
                <w:sz w:val="22"/>
                <w:szCs w:val="22"/>
              </w:rPr>
            </w:pPr>
            <w:del w:id="6488" w:author="Autor">
              <w:r w:rsidRPr="00E70DCC" w:rsidDel="00C5578F">
                <w:rPr>
                  <w:sz w:val="22"/>
                  <w:szCs w:val="22"/>
                </w:rPr>
                <w:delText>Boli kritériá na vyhodnotenie ponúk stanovené nediskriminačne?</w:delText>
              </w:r>
            </w:del>
          </w:p>
        </w:tc>
        <w:tc>
          <w:tcPr>
            <w:tcW w:w="567" w:type="dxa"/>
            <w:shd w:val="clear" w:color="auto" w:fill="auto"/>
            <w:vAlign w:val="center"/>
          </w:tcPr>
          <w:p w14:paraId="551B4D23" w14:textId="72ABCE9C" w:rsidR="00231620" w:rsidRPr="00E70DCC" w:rsidDel="00C5578F" w:rsidRDefault="00231620" w:rsidP="00634A35">
            <w:pPr>
              <w:jc w:val="center"/>
              <w:rPr>
                <w:del w:id="6489" w:author="Autor"/>
                <w:color w:val="000000"/>
              </w:rPr>
            </w:pPr>
          </w:p>
        </w:tc>
        <w:tc>
          <w:tcPr>
            <w:tcW w:w="567" w:type="dxa"/>
            <w:shd w:val="clear" w:color="auto" w:fill="auto"/>
            <w:vAlign w:val="center"/>
          </w:tcPr>
          <w:p w14:paraId="136B100F" w14:textId="44221AED" w:rsidR="00231620" w:rsidRPr="00E70DCC" w:rsidDel="00C5578F" w:rsidRDefault="00231620" w:rsidP="00634A35">
            <w:pPr>
              <w:jc w:val="center"/>
              <w:rPr>
                <w:del w:id="6490" w:author="Autor"/>
                <w:color w:val="000000"/>
              </w:rPr>
            </w:pPr>
          </w:p>
        </w:tc>
        <w:tc>
          <w:tcPr>
            <w:tcW w:w="776" w:type="dxa"/>
            <w:shd w:val="clear" w:color="auto" w:fill="auto"/>
            <w:vAlign w:val="center"/>
          </w:tcPr>
          <w:p w14:paraId="0D53C8D9" w14:textId="6B6FD16F" w:rsidR="00231620" w:rsidRPr="00E70DCC" w:rsidDel="00C5578F" w:rsidRDefault="00231620" w:rsidP="00634A35">
            <w:pPr>
              <w:jc w:val="center"/>
              <w:rPr>
                <w:del w:id="6491" w:author="Autor"/>
                <w:color w:val="000000"/>
              </w:rPr>
            </w:pPr>
          </w:p>
        </w:tc>
        <w:tc>
          <w:tcPr>
            <w:tcW w:w="1775" w:type="dxa"/>
            <w:shd w:val="clear" w:color="auto" w:fill="auto"/>
            <w:vAlign w:val="center"/>
          </w:tcPr>
          <w:p w14:paraId="624CE58D" w14:textId="3BC27946" w:rsidR="00231620" w:rsidRPr="00E70DCC" w:rsidDel="00C5578F" w:rsidRDefault="00231620" w:rsidP="00634A35">
            <w:pPr>
              <w:jc w:val="center"/>
              <w:rPr>
                <w:del w:id="6492" w:author="Autor"/>
                <w:color w:val="000000"/>
              </w:rPr>
            </w:pPr>
          </w:p>
        </w:tc>
      </w:tr>
      <w:tr w:rsidR="00DA6FF7" w:rsidRPr="007001F1" w:rsidDel="00C5578F" w14:paraId="1695AC9B" w14:textId="3DFADE89" w:rsidTr="00C56426">
        <w:trPr>
          <w:trHeight w:val="760"/>
          <w:del w:id="6493" w:author="Autor"/>
        </w:trPr>
        <w:tc>
          <w:tcPr>
            <w:tcW w:w="774" w:type="dxa"/>
            <w:vMerge w:val="restart"/>
            <w:shd w:val="clear" w:color="auto" w:fill="auto"/>
            <w:noWrap/>
            <w:vAlign w:val="center"/>
          </w:tcPr>
          <w:p w14:paraId="52FCF23F" w14:textId="2A6448CC" w:rsidR="00DA6FF7" w:rsidRPr="007001F1" w:rsidDel="00C5578F" w:rsidRDefault="00DA6FF7" w:rsidP="00634A35">
            <w:pPr>
              <w:jc w:val="center"/>
              <w:rPr>
                <w:del w:id="6494" w:author="Autor"/>
                <w:color w:val="000000"/>
              </w:rPr>
            </w:pPr>
            <w:del w:id="6495" w:author="Autor">
              <w:r w:rsidDel="00C5578F">
                <w:rPr>
                  <w:color w:val="000000"/>
                  <w:sz w:val="22"/>
                  <w:szCs w:val="22"/>
                </w:rPr>
                <w:delText>16</w:delText>
              </w:r>
            </w:del>
          </w:p>
        </w:tc>
        <w:tc>
          <w:tcPr>
            <w:tcW w:w="4628" w:type="dxa"/>
            <w:gridSpan w:val="2"/>
            <w:shd w:val="clear" w:color="auto" w:fill="auto"/>
            <w:vAlign w:val="center"/>
          </w:tcPr>
          <w:p w14:paraId="4CE64356" w14:textId="75420882" w:rsidR="00DA6FF7" w:rsidDel="00C5578F" w:rsidRDefault="00DA6FF7" w:rsidP="00634A35">
            <w:pPr>
              <w:pStyle w:val="Textkomentra"/>
              <w:jc w:val="both"/>
              <w:rPr>
                <w:del w:id="6496" w:author="Autor"/>
                <w:sz w:val="22"/>
                <w:szCs w:val="22"/>
              </w:rPr>
            </w:pPr>
            <w:del w:id="6497" w:author="Autor">
              <w:r w:rsidRPr="00E70DCC" w:rsidDel="00C5578F">
                <w:rPr>
                  <w:sz w:val="22"/>
                  <w:szCs w:val="22"/>
                </w:rPr>
                <w:delText xml:space="preserve">Nebol pri zadávaní zákazky identifikovaný konflikt záujmov (posudzuje sa analogicky podľa § 23 ZVO)?  </w:delText>
              </w:r>
            </w:del>
          </w:p>
          <w:p w14:paraId="38B21C06" w14:textId="014D545F" w:rsidR="00DA6FF7" w:rsidRPr="00E70DCC" w:rsidDel="00C5578F" w:rsidRDefault="00DA6FF7" w:rsidP="00634A35">
            <w:pPr>
              <w:pStyle w:val="Textkomentra"/>
              <w:jc w:val="both"/>
              <w:rPr>
                <w:del w:id="6498" w:author="Autor"/>
                <w:sz w:val="22"/>
                <w:szCs w:val="22"/>
              </w:rPr>
            </w:pPr>
          </w:p>
        </w:tc>
        <w:tc>
          <w:tcPr>
            <w:tcW w:w="567" w:type="dxa"/>
            <w:shd w:val="clear" w:color="auto" w:fill="auto"/>
            <w:vAlign w:val="center"/>
          </w:tcPr>
          <w:p w14:paraId="23E9ED98" w14:textId="0EAA7EC8" w:rsidR="00DA6FF7" w:rsidRPr="00E70DCC" w:rsidDel="00C5578F" w:rsidRDefault="00DA6FF7" w:rsidP="00634A35">
            <w:pPr>
              <w:jc w:val="center"/>
              <w:rPr>
                <w:del w:id="6499" w:author="Autor"/>
                <w:color w:val="000000"/>
              </w:rPr>
            </w:pPr>
          </w:p>
        </w:tc>
        <w:tc>
          <w:tcPr>
            <w:tcW w:w="567" w:type="dxa"/>
            <w:shd w:val="clear" w:color="auto" w:fill="auto"/>
            <w:vAlign w:val="center"/>
          </w:tcPr>
          <w:p w14:paraId="604CAAC5" w14:textId="3DCE6FF6" w:rsidR="00DA6FF7" w:rsidRPr="00E70DCC" w:rsidDel="00C5578F" w:rsidRDefault="00DA6FF7" w:rsidP="00634A35">
            <w:pPr>
              <w:jc w:val="center"/>
              <w:rPr>
                <w:del w:id="6500" w:author="Autor"/>
                <w:color w:val="000000"/>
              </w:rPr>
            </w:pPr>
          </w:p>
        </w:tc>
        <w:tc>
          <w:tcPr>
            <w:tcW w:w="776" w:type="dxa"/>
            <w:shd w:val="clear" w:color="auto" w:fill="auto"/>
            <w:vAlign w:val="center"/>
          </w:tcPr>
          <w:p w14:paraId="78403D80" w14:textId="33AA0347" w:rsidR="00DA6FF7" w:rsidRPr="00E70DCC" w:rsidDel="00C5578F" w:rsidRDefault="00DA6FF7" w:rsidP="00634A35">
            <w:pPr>
              <w:jc w:val="center"/>
              <w:rPr>
                <w:del w:id="6501" w:author="Autor"/>
                <w:color w:val="000000"/>
              </w:rPr>
            </w:pPr>
          </w:p>
        </w:tc>
        <w:tc>
          <w:tcPr>
            <w:tcW w:w="1775" w:type="dxa"/>
            <w:shd w:val="clear" w:color="auto" w:fill="auto"/>
            <w:vAlign w:val="center"/>
          </w:tcPr>
          <w:p w14:paraId="538453F4" w14:textId="1C4C80EE" w:rsidR="00DA6FF7" w:rsidRPr="00E70DCC" w:rsidDel="00C5578F" w:rsidRDefault="00DA6FF7" w:rsidP="00634A35">
            <w:pPr>
              <w:jc w:val="center"/>
              <w:rPr>
                <w:del w:id="6502" w:author="Autor"/>
                <w:color w:val="000000"/>
              </w:rPr>
            </w:pPr>
          </w:p>
        </w:tc>
      </w:tr>
      <w:tr w:rsidR="00DA6FF7" w:rsidRPr="007001F1" w:rsidDel="00C5578F" w14:paraId="5F0B018C" w14:textId="1A7ED97B" w:rsidTr="00C56426">
        <w:trPr>
          <w:trHeight w:val="243"/>
          <w:del w:id="6503" w:author="Autor"/>
        </w:trPr>
        <w:tc>
          <w:tcPr>
            <w:tcW w:w="774" w:type="dxa"/>
            <w:vMerge/>
            <w:shd w:val="clear" w:color="auto" w:fill="auto"/>
            <w:noWrap/>
            <w:vAlign w:val="center"/>
          </w:tcPr>
          <w:p w14:paraId="070B7E8B" w14:textId="5C3810D3" w:rsidR="00DA6FF7" w:rsidDel="00C5578F" w:rsidRDefault="00DA6FF7" w:rsidP="00634A35">
            <w:pPr>
              <w:jc w:val="center"/>
              <w:rPr>
                <w:del w:id="6504" w:author="Autor"/>
                <w:color w:val="000000"/>
                <w:sz w:val="22"/>
                <w:szCs w:val="22"/>
              </w:rPr>
            </w:pPr>
          </w:p>
        </w:tc>
        <w:tc>
          <w:tcPr>
            <w:tcW w:w="4628" w:type="dxa"/>
            <w:gridSpan w:val="2"/>
            <w:shd w:val="clear" w:color="auto" w:fill="auto"/>
            <w:vAlign w:val="center"/>
          </w:tcPr>
          <w:p w14:paraId="5F0251DE" w14:textId="6DEA4D6F" w:rsidR="00DA6FF7" w:rsidRPr="00E70DCC" w:rsidDel="00C5578F" w:rsidRDefault="00DA6FF7" w:rsidP="00634A35">
            <w:pPr>
              <w:pStyle w:val="Textkomentra"/>
              <w:jc w:val="both"/>
              <w:rPr>
                <w:del w:id="6505" w:author="Autor"/>
                <w:sz w:val="22"/>
                <w:szCs w:val="22"/>
              </w:rPr>
            </w:pPr>
          </w:p>
        </w:tc>
        <w:tc>
          <w:tcPr>
            <w:tcW w:w="567" w:type="dxa"/>
            <w:shd w:val="clear" w:color="auto" w:fill="auto"/>
            <w:vAlign w:val="center"/>
          </w:tcPr>
          <w:p w14:paraId="770B9467" w14:textId="50A992E9" w:rsidR="00DA6FF7" w:rsidRPr="00E70DCC" w:rsidDel="00C5578F" w:rsidRDefault="00DA6FF7" w:rsidP="00634A35">
            <w:pPr>
              <w:jc w:val="center"/>
              <w:rPr>
                <w:del w:id="6506" w:author="Autor"/>
                <w:color w:val="000000"/>
              </w:rPr>
            </w:pPr>
          </w:p>
        </w:tc>
        <w:tc>
          <w:tcPr>
            <w:tcW w:w="567" w:type="dxa"/>
            <w:shd w:val="clear" w:color="auto" w:fill="auto"/>
            <w:vAlign w:val="center"/>
          </w:tcPr>
          <w:p w14:paraId="12491CB2" w14:textId="1475CA97" w:rsidR="00DA6FF7" w:rsidRPr="00E70DCC" w:rsidDel="00C5578F" w:rsidRDefault="00DA6FF7" w:rsidP="00634A35">
            <w:pPr>
              <w:jc w:val="center"/>
              <w:rPr>
                <w:del w:id="6507" w:author="Autor"/>
                <w:color w:val="000000"/>
              </w:rPr>
            </w:pPr>
          </w:p>
        </w:tc>
        <w:tc>
          <w:tcPr>
            <w:tcW w:w="776" w:type="dxa"/>
            <w:shd w:val="clear" w:color="auto" w:fill="auto"/>
            <w:vAlign w:val="center"/>
          </w:tcPr>
          <w:p w14:paraId="19DE9416" w14:textId="05E9C373" w:rsidR="00DA6FF7" w:rsidRPr="00E70DCC" w:rsidDel="00C5578F" w:rsidRDefault="00DA6FF7" w:rsidP="00634A35">
            <w:pPr>
              <w:jc w:val="center"/>
              <w:rPr>
                <w:del w:id="6508" w:author="Autor"/>
                <w:color w:val="000000"/>
              </w:rPr>
            </w:pPr>
          </w:p>
        </w:tc>
        <w:tc>
          <w:tcPr>
            <w:tcW w:w="1775" w:type="dxa"/>
            <w:shd w:val="clear" w:color="auto" w:fill="auto"/>
            <w:vAlign w:val="center"/>
          </w:tcPr>
          <w:p w14:paraId="0AE3C50C" w14:textId="73FBB5EA" w:rsidR="00DA6FF7" w:rsidRPr="00E70DCC" w:rsidDel="00C5578F" w:rsidRDefault="00DA6FF7" w:rsidP="00634A35">
            <w:pPr>
              <w:jc w:val="center"/>
              <w:rPr>
                <w:del w:id="6509" w:author="Autor"/>
                <w:color w:val="000000"/>
              </w:rPr>
            </w:pPr>
          </w:p>
        </w:tc>
      </w:tr>
      <w:tr w:rsidR="00231620" w:rsidRPr="007001F1" w:rsidDel="00C5578F" w14:paraId="70928C63" w14:textId="243081B8" w:rsidTr="00C56426">
        <w:trPr>
          <w:trHeight w:val="20"/>
          <w:del w:id="6510" w:author="Autor"/>
        </w:trPr>
        <w:tc>
          <w:tcPr>
            <w:tcW w:w="774" w:type="dxa"/>
            <w:shd w:val="clear" w:color="auto" w:fill="auto"/>
            <w:noWrap/>
            <w:vAlign w:val="center"/>
          </w:tcPr>
          <w:p w14:paraId="44474DCC" w14:textId="794DEA52" w:rsidR="00231620" w:rsidRPr="007001F1" w:rsidDel="00C5578F" w:rsidRDefault="00231620" w:rsidP="00634A35">
            <w:pPr>
              <w:jc w:val="center"/>
              <w:rPr>
                <w:del w:id="6511" w:author="Autor"/>
                <w:color w:val="000000"/>
              </w:rPr>
            </w:pPr>
            <w:del w:id="6512" w:author="Autor">
              <w:r w:rsidDel="00C5578F">
                <w:rPr>
                  <w:color w:val="000000"/>
                  <w:sz w:val="22"/>
                  <w:szCs w:val="22"/>
                </w:rPr>
                <w:delText>1</w:delText>
              </w:r>
              <w:r w:rsidR="001D19EF" w:rsidDel="00C5578F">
                <w:rPr>
                  <w:color w:val="000000"/>
                  <w:sz w:val="22"/>
                  <w:szCs w:val="22"/>
                </w:rPr>
                <w:delText>7</w:delText>
              </w:r>
            </w:del>
          </w:p>
        </w:tc>
        <w:tc>
          <w:tcPr>
            <w:tcW w:w="4628" w:type="dxa"/>
            <w:gridSpan w:val="2"/>
            <w:shd w:val="clear" w:color="auto" w:fill="auto"/>
            <w:vAlign w:val="center"/>
          </w:tcPr>
          <w:p w14:paraId="7E806133" w14:textId="0C9A72DF" w:rsidR="00231620" w:rsidRPr="00E70DCC" w:rsidDel="00C5578F" w:rsidRDefault="00231620" w:rsidP="00634A35">
            <w:pPr>
              <w:pStyle w:val="Textkomentra"/>
              <w:jc w:val="both"/>
              <w:rPr>
                <w:del w:id="6513" w:author="Autor"/>
                <w:sz w:val="22"/>
                <w:szCs w:val="22"/>
              </w:rPr>
            </w:pPr>
            <w:del w:id="6514" w:author="Autor">
              <w:r w:rsidRPr="00E70DCC" w:rsidDel="00C5578F">
                <w:rPr>
                  <w:sz w:val="22"/>
                  <w:szCs w:val="22"/>
                </w:rPr>
                <w:delText>Boli v prípade konfliktu záujmov prijaté primerané opatrenia a vykonaná náprava?</w:delText>
              </w:r>
            </w:del>
          </w:p>
        </w:tc>
        <w:tc>
          <w:tcPr>
            <w:tcW w:w="567" w:type="dxa"/>
            <w:shd w:val="clear" w:color="auto" w:fill="auto"/>
            <w:vAlign w:val="center"/>
          </w:tcPr>
          <w:p w14:paraId="1E1DD66B" w14:textId="1C358844" w:rsidR="00231620" w:rsidRPr="00E70DCC" w:rsidDel="00C5578F" w:rsidRDefault="00231620" w:rsidP="00634A35">
            <w:pPr>
              <w:jc w:val="center"/>
              <w:rPr>
                <w:del w:id="6515" w:author="Autor"/>
                <w:color w:val="000000"/>
              </w:rPr>
            </w:pPr>
          </w:p>
        </w:tc>
        <w:tc>
          <w:tcPr>
            <w:tcW w:w="567" w:type="dxa"/>
            <w:shd w:val="clear" w:color="auto" w:fill="auto"/>
            <w:vAlign w:val="center"/>
          </w:tcPr>
          <w:p w14:paraId="79B78821" w14:textId="4CB95578" w:rsidR="00231620" w:rsidRPr="00E70DCC" w:rsidDel="00C5578F" w:rsidRDefault="00231620" w:rsidP="00634A35">
            <w:pPr>
              <w:jc w:val="center"/>
              <w:rPr>
                <w:del w:id="6516" w:author="Autor"/>
                <w:color w:val="000000"/>
              </w:rPr>
            </w:pPr>
          </w:p>
        </w:tc>
        <w:tc>
          <w:tcPr>
            <w:tcW w:w="776" w:type="dxa"/>
            <w:shd w:val="clear" w:color="auto" w:fill="auto"/>
            <w:vAlign w:val="center"/>
          </w:tcPr>
          <w:p w14:paraId="10EE6236" w14:textId="7D10C258" w:rsidR="00231620" w:rsidRPr="00E70DCC" w:rsidDel="00C5578F" w:rsidRDefault="00231620" w:rsidP="00634A35">
            <w:pPr>
              <w:jc w:val="center"/>
              <w:rPr>
                <w:del w:id="6517" w:author="Autor"/>
                <w:color w:val="000000"/>
              </w:rPr>
            </w:pPr>
          </w:p>
        </w:tc>
        <w:tc>
          <w:tcPr>
            <w:tcW w:w="1775" w:type="dxa"/>
            <w:shd w:val="clear" w:color="auto" w:fill="auto"/>
            <w:vAlign w:val="center"/>
          </w:tcPr>
          <w:p w14:paraId="243A6DC9" w14:textId="06FC9D70" w:rsidR="00231620" w:rsidRPr="00E70DCC" w:rsidDel="00C5578F" w:rsidRDefault="00231620" w:rsidP="00634A35">
            <w:pPr>
              <w:jc w:val="center"/>
              <w:rPr>
                <w:del w:id="6518" w:author="Autor"/>
                <w:color w:val="000000"/>
              </w:rPr>
            </w:pPr>
          </w:p>
        </w:tc>
      </w:tr>
      <w:tr w:rsidR="00231620" w:rsidRPr="007001F1" w:rsidDel="00C5578F" w14:paraId="5BE6FBF9" w14:textId="52E3C65D" w:rsidTr="00C56426">
        <w:trPr>
          <w:trHeight w:val="20"/>
          <w:del w:id="6519" w:author="Autor"/>
        </w:trPr>
        <w:tc>
          <w:tcPr>
            <w:tcW w:w="774" w:type="dxa"/>
            <w:shd w:val="clear" w:color="auto" w:fill="auto"/>
            <w:noWrap/>
            <w:vAlign w:val="center"/>
          </w:tcPr>
          <w:p w14:paraId="4120A009" w14:textId="15103C2C" w:rsidR="00231620" w:rsidRPr="007001F1" w:rsidDel="00C5578F" w:rsidRDefault="00231620" w:rsidP="00634A35">
            <w:pPr>
              <w:jc w:val="center"/>
              <w:rPr>
                <w:del w:id="6520" w:author="Autor"/>
                <w:color w:val="000000"/>
              </w:rPr>
            </w:pPr>
            <w:del w:id="6521" w:author="Autor">
              <w:r w:rsidDel="00C5578F">
                <w:rPr>
                  <w:color w:val="000000"/>
                  <w:sz w:val="22"/>
                  <w:szCs w:val="22"/>
                </w:rPr>
                <w:delText>1</w:delText>
              </w:r>
              <w:r w:rsidR="001D19EF" w:rsidDel="00C5578F">
                <w:rPr>
                  <w:color w:val="000000"/>
                  <w:sz w:val="22"/>
                  <w:szCs w:val="22"/>
                </w:rPr>
                <w:delText>8</w:delText>
              </w:r>
            </w:del>
          </w:p>
        </w:tc>
        <w:tc>
          <w:tcPr>
            <w:tcW w:w="4628" w:type="dxa"/>
            <w:gridSpan w:val="2"/>
            <w:shd w:val="clear" w:color="auto" w:fill="auto"/>
            <w:vAlign w:val="center"/>
          </w:tcPr>
          <w:p w14:paraId="1BA84CAB" w14:textId="1B6C5C57" w:rsidR="00231620" w:rsidRPr="00E70DCC" w:rsidDel="00C5578F" w:rsidRDefault="00231620" w:rsidP="00634A35">
            <w:pPr>
              <w:jc w:val="both"/>
              <w:rPr>
                <w:del w:id="6522" w:author="Autor"/>
              </w:rPr>
            </w:pPr>
            <w:del w:id="6523" w:author="Autor">
              <w:r w:rsidRPr="00E70DCC" w:rsidDel="00C5578F">
                <w:rPr>
                  <w:sz w:val="22"/>
                  <w:szCs w:val="22"/>
                </w:rPr>
                <w:delText>Je zmluva/objednávka uzavretá v súlade s výzvou na predkladanie ponúk a s ponukou úspešného uchádzača?</w:delText>
              </w:r>
            </w:del>
          </w:p>
        </w:tc>
        <w:tc>
          <w:tcPr>
            <w:tcW w:w="567" w:type="dxa"/>
            <w:shd w:val="clear" w:color="auto" w:fill="auto"/>
            <w:vAlign w:val="center"/>
          </w:tcPr>
          <w:p w14:paraId="2291F5F8" w14:textId="271F24F6" w:rsidR="00231620" w:rsidRPr="00E70DCC" w:rsidDel="00C5578F" w:rsidRDefault="00231620" w:rsidP="00634A35">
            <w:pPr>
              <w:jc w:val="center"/>
              <w:rPr>
                <w:del w:id="6524" w:author="Autor"/>
                <w:color w:val="000000"/>
              </w:rPr>
            </w:pPr>
          </w:p>
        </w:tc>
        <w:tc>
          <w:tcPr>
            <w:tcW w:w="567" w:type="dxa"/>
            <w:shd w:val="clear" w:color="auto" w:fill="auto"/>
            <w:vAlign w:val="center"/>
          </w:tcPr>
          <w:p w14:paraId="5495E743" w14:textId="70D9C369" w:rsidR="00231620" w:rsidRPr="00E70DCC" w:rsidDel="00C5578F" w:rsidRDefault="00231620" w:rsidP="00634A35">
            <w:pPr>
              <w:jc w:val="center"/>
              <w:rPr>
                <w:del w:id="6525" w:author="Autor"/>
                <w:color w:val="000000"/>
              </w:rPr>
            </w:pPr>
          </w:p>
        </w:tc>
        <w:tc>
          <w:tcPr>
            <w:tcW w:w="776" w:type="dxa"/>
            <w:shd w:val="clear" w:color="auto" w:fill="auto"/>
            <w:vAlign w:val="center"/>
          </w:tcPr>
          <w:p w14:paraId="15D5C9B6" w14:textId="6D2A8F60" w:rsidR="00231620" w:rsidRPr="00E70DCC" w:rsidDel="00C5578F" w:rsidRDefault="00231620" w:rsidP="00634A35">
            <w:pPr>
              <w:jc w:val="center"/>
              <w:rPr>
                <w:del w:id="6526" w:author="Autor"/>
                <w:color w:val="000000"/>
              </w:rPr>
            </w:pPr>
          </w:p>
        </w:tc>
        <w:tc>
          <w:tcPr>
            <w:tcW w:w="1775" w:type="dxa"/>
            <w:shd w:val="clear" w:color="auto" w:fill="auto"/>
            <w:vAlign w:val="center"/>
          </w:tcPr>
          <w:p w14:paraId="45A812D3" w14:textId="14CB3603" w:rsidR="00231620" w:rsidRPr="00E70DCC" w:rsidDel="00C5578F" w:rsidRDefault="00231620" w:rsidP="00634A35">
            <w:pPr>
              <w:jc w:val="center"/>
              <w:rPr>
                <w:del w:id="6527" w:author="Autor"/>
                <w:color w:val="000000"/>
              </w:rPr>
            </w:pPr>
          </w:p>
        </w:tc>
      </w:tr>
      <w:tr w:rsidR="00231620" w:rsidRPr="007001F1" w:rsidDel="00C5578F" w14:paraId="18547F6F" w14:textId="38D13BC7" w:rsidTr="00C56426">
        <w:trPr>
          <w:trHeight w:val="20"/>
          <w:del w:id="6528" w:author="Autor"/>
        </w:trPr>
        <w:tc>
          <w:tcPr>
            <w:tcW w:w="774" w:type="dxa"/>
            <w:shd w:val="clear" w:color="auto" w:fill="auto"/>
            <w:noWrap/>
            <w:vAlign w:val="center"/>
          </w:tcPr>
          <w:p w14:paraId="475D58B2" w14:textId="04DBDF4D" w:rsidR="00231620" w:rsidRPr="007001F1" w:rsidDel="00C5578F" w:rsidRDefault="00231620" w:rsidP="00634A35">
            <w:pPr>
              <w:jc w:val="center"/>
              <w:rPr>
                <w:del w:id="6529" w:author="Autor"/>
                <w:color w:val="000000"/>
              </w:rPr>
            </w:pPr>
            <w:del w:id="6530" w:author="Autor">
              <w:r w:rsidDel="00C5578F">
                <w:rPr>
                  <w:color w:val="000000"/>
                  <w:sz w:val="22"/>
                  <w:szCs w:val="22"/>
                </w:rPr>
                <w:delText>1</w:delText>
              </w:r>
              <w:r w:rsidR="001D19EF" w:rsidDel="00C5578F">
                <w:rPr>
                  <w:color w:val="000000"/>
                  <w:sz w:val="22"/>
                  <w:szCs w:val="22"/>
                </w:rPr>
                <w:delText>9</w:delText>
              </w:r>
            </w:del>
          </w:p>
        </w:tc>
        <w:tc>
          <w:tcPr>
            <w:tcW w:w="4628" w:type="dxa"/>
            <w:gridSpan w:val="2"/>
            <w:shd w:val="clear" w:color="auto" w:fill="auto"/>
            <w:vAlign w:val="center"/>
          </w:tcPr>
          <w:p w14:paraId="63208B50" w14:textId="6EB4BF0F" w:rsidR="00231620" w:rsidRPr="00E70DCC" w:rsidDel="00C5578F" w:rsidRDefault="00231620" w:rsidP="00634A35">
            <w:pPr>
              <w:jc w:val="both"/>
              <w:rPr>
                <w:del w:id="6531" w:author="Autor"/>
              </w:rPr>
            </w:pPr>
            <w:del w:id="6532" w:author="Autor">
              <w:r w:rsidRPr="00E70DCC" w:rsidDel="00C5578F">
                <w:rPr>
                  <w:sz w:val="22"/>
                  <w:szCs w:val="22"/>
                </w:rPr>
                <w:delText xml:space="preserve">Má výsledná zmluva/objednávka všetky požadované náležitosti podľa </w:delText>
              </w:r>
              <w:r w:rsidR="002F2DD7" w:rsidRPr="00286190" w:rsidDel="00C5578F">
                <w:rPr>
                  <w:sz w:val="22"/>
                  <w:szCs w:val="22"/>
                </w:rPr>
                <w:delText>Metodického pokynu č. 12,  v rámci ktorého je upravený spôsob</w:delText>
              </w:r>
              <w:r w:rsidRPr="00286190" w:rsidDel="00C5578F">
                <w:rPr>
                  <w:sz w:val="22"/>
                  <w:szCs w:val="22"/>
                </w:rPr>
                <w:delText xml:space="preserve"> zadávania zákaziek a kontroly zákaziek vyhlásených osobou, ktorej verejný obstarávateľ poskytne 50% a menej finančných prostriedkov z nenávratného finančného príspevku (NFP)</w:delText>
              </w:r>
              <w:r w:rsidRPr="00E70DCC" w:rsidDel="00C5578F">
                <w:rPr>
                  <w:sz w:val="22"/>
                  <w:szCs w:val="22"/>
                </w:rPr>
                <w:delText>?</w:delText>
              </w:r>
            </w:del>
          </w:p>
        </w:tc>
        <w:tc>
          <w:tcPr>
            <w:tcW w:w="567" w:type="dxa"/>
            <w:shd w:val="clear" w:color="auto" w:fill="auto"/>
            <w:vAlign w:val="center"/>
          </w:tcPr>
          <w:p w14:paraId="728D766B" w14:textId="27128F79" w:rsidR="00231620" w:rsidRPr="00E70DCC" w:rsidDel="00C5578F" w:rsidRDefault="00231620" w:rsidP="00634A35">
            <w:pPr>
              <w:jc w:val="center"/>
              <w:rPr>
                <w:del w:id="6533" w:author="Autor"/>
                <w:color w:val="000000"/>
              </w:rPr>
            </w:pPr>
          </w:p>
        </w:tc>
        <w:tc>
          <w:tcPr>
            <w:tcW w:w="567" w:type="dxa"/>
            <w:shd w:val="clear" w:color="auto" w:fill="auto"/>
            <w:vAlign w:val="center"/>
          </w:tcPr>
          <w:p w14:paraId="3804D877" w14:textId="0E16D387" w:rsidR="00231620" w:rsidRPr="00E70DCC" w:rsidDel="00C5578F" w:rsidRDefault="00231620" w:rsidP="00634A35">
            <w:pPr>
              <w:jc w:val="center"/>
              <w:rPr>
                <w:del w:id="6534" w:author="Autor"/>
                <w:color w:val="000000"/>
              </w:rPr>
            </w:pPr>
          </w:p>
        </w:tc>
        <w:tc>
          <w:tcPr>
            <w:tcW w:w="776" w:type="dxa"/>
            <w:shd w:val="clear" w:color="auto" w:fill="auto"/>
            <w:vAlign w:val="center"/>
          </w:tcPr>
          <w:p w14:paraId="2CF10ECB" w14:textId="1CBD88DC" w:rsidR="00231620" w:rsidRPr="00E70DCC" w:rsidDel="00C5578F" w:rsidRDefault="00231620" w:rsidP="00634A35">
            <w:pPr>
              <w:jc w:val="center"/>
              <w:rPr>
                <w:del w:id="6535" w:author="Autor"/>
                <w:color w:val="000000"/>
              </w:rPr>
            </w:pPr>
          </w:p>
        </w:tc>
        <w:tc>
          <w:tcPr>
            <w:tcW w:w="1775" w:type="dxa"/>
            <w:shd w:val="clear" w:color="auto" w:fill="auto"/>
            <w:vAlign w:val="center"/>
          </w:tcPr>
          <w:p w14:paraId="36D1591D" w14:textId="2E3816D9" w:rsidR="00231620" w:rsidRPr="00E70DCC" w:rsidDel="00C5578F" w:rsidRDefault="00231620" w:rsidP="00634A35">
            <w:pPr>
              <w:jc w:val="center"/>
              <w:rPr>
                <w:del w:id="6536" w:author="Autor"/>
                <w:color w:val="000000"/>
              </w:rPr>
            </w:pPr>
          </w:p>
        </w:tc>
      </w:tr>
      <w:tr w:rsidR="00231620" w:rsidRPr="007001F1" w:rsidDel="00C5578F" w14:paraId="70C925CC" w14:textId="09B99AD8" w:rsidTr="00C56426">
        <w:trPr>
          <w:trHeight w:val="20"/>
          <w:del w:id="6537" w:author="Autor"/>
        </w:trPr>
        <w:tc>
          <w:tcPr>
            <w:tcW w:w="774" w:type="dxa"/>
            <w:shd w:val="clear" w:color="auto" w:fill="auto"/>
            <w:noWrap/>
            <w:vAlign w:val="center"/>
          </w:tcPr>
          <w:p w14:paraId="7CA98D41" w14:textId="6935B5EB" w:rsidR="00231620" w:rsidRPr="007001F1" w:rsidDel="00C5578F" w:rsidRDefault="001D19EF" w:rsidP="00634A35">
            <w:pPr>
              <w:jc w:val="center"/>
              <w:rPr>
                <w:del w:id="6538" w:author="Autor"/>
                <w:color w:val="000000"/>
              </w:rPr>
            </w:pPr>
            <w:del w:id="6539" w:author="Autor">
              <w:r w:rsidDel="00C5578F">
                <w:rPr>
                  <w:color w:val="000000"/>
                  <w:sz w:val="22"/>
                  <w:szCs w:val="22"/>
                </w:rPr>
                <w:delText>20</w:delText>
              </w:r>
            </w:del>
          </w:p>
        </w:tc>
        <w:tc>
          <w:tcPr>
            <w:tcW w:w="4628" w:type="dxa"/>
            <w:gridSpan w:val="2"/>
            <w:shd w:val="clear" w:color="auto" w:fill="auto"/>
            <w:vAlign w:val="center"/>
          </w:tcPr>
          <w:p w14:paraId="0F9CDED8" w14:textId="38C85450" w:rsidR="00231620" w:rsidRPr="00E70DCC" w:rsidDel="00C5578F" w:rsidRDefault="00231620" w:rsidP="00634A35">
            <w:pPr>
              <w:jc w:val="both"/>
              <w:rPr>
                <w:del w:id="6540" w:author="Autor"/>
              </w:rPr>
            </w:pPr>
            <w:del w:id="6541" w:author="Autor">
              <w:r w:rsidRPr="00E70DCC" w:rsidDel="00C5578F">
                <w:rPr>
                  <w:color w:val="000000"/>
                  <w:sz w:val="22"/>
                  <w:szCs w:val="22"/>
                </w:rPr>
                <w:delText>Bola objednávka alebo zmluva podpísaná oprávnenou osobou/oprávnenými osobami?</w:delText>
              </w:r>
            </w:del>
          </w:p>
        </w:tc>
        <w:tc>
          <w:tcPr>
            <w:tcW w:w="567" w:type="dxa"/>
            <w:shd w:val="clear" w:color="auto" w:fill="auto"/>
            <w:vAlign w:val="center"/>
          </w:tcPr>
          <w:p w14:paraId="101DAB0F" w14:textId="7857514F" w:rsidR="00231620" w:rsidRPr="00E70DCC" w:rsidDel="00C5578F" w:rsidRDefault="00231620" w:rsidP="00634A35">
            <w:pPr>
              <w:jc w:val="center"/>
              <w:rPr>
                <w:del w:id="6542" w:author="Autor"/>
                <w:color w:val="000000"/>
              </w:rPr>
            </w:pPr>
          </w:p>
        </w:tc>
        <w:tc>
          <w:tcPr>
            <w:tcW w:w="567" w:type="dxa"/>
            <w:shd w:val="clear" w:color="auto" w:fill="auto"/>
            <w:vAlign w:val="center"/>
          </w:tcPr>
          <w:p w14:paraId="5D3826D4" w14:textId="48D73225" w:rsidR="00231620" w:rsidRPr="00E70DCC" w:rsidDel="00C5578F" w:rsidRDefault="00231620" w:rsidP="00634A35">
            <w:pPr>
              <w:jc w:val="center"/>
              <w:rPr>
                <w:del w:id="6543" w:author="Autor"/>
                <w:color w:val="000000"/>
              </w:rPr>
            </w:pPr>
          </w:p>
        </w:tc>
        <w:tc>
          <w:tcPr>
            <w:tcW w:w="776" w:type="dxa"/>
            <w:shd w:val="clear" w:color="auto" w:fill="auto"/>
            <w:vAlign w:val="center"/>
          </w:tcPr>
          <w:p w14:paraId="4E367EB0" w14:textId="02AB8565" w:rsidR="00231620" w:rsidRPr="00E70DCC" w:rsidDel="00C5578F" w:rsidRDefault="00231620" w:rsidP="00634A35">
            <w:pPr>
              <w:jc w:val="center"/>
              <w:rPr>
                <w:del w:id="6544" w:author="Autor"/>
                <w:color w:val="000000"/>
              </w:rPr>
            </w:pPr>
          </w:p>
        </w:tc>
        <w:tc>
          <w:tcPr>
            <w:tcW w:w="1775" w:type="dxa"/>
            <w:shd w:val="clear" w:color="auto" w:fill="auto"/>
            <w:vAlign w:val="center"/>
          </w:tcPr>
          <w:p w14:paraId="1BA70074" w14:textId="09291FE7" w:rsidR="00231620" w:rsidRPr="00E70DCC" w:rsidDel="00C5578F" w:rsidRDefault="00231620" w:rsidP="00634A35">
            <w:pPr>
              <w:jc w:val="center"/>
              <w:rPr>
                <w:del w:id="6545" w:author="Autor"/>
                <w:color w:val="000000"/>
              </w:rPr>
            </w:pPr>
          </w:p>
        </w:tc>
      </w:tr>
      <w:tr w:rsidR="00231620" w:rsidRPr="007001F1" w:rsidDel="00C5578F" w14:paraId="31C1F9F1" w14:textId="01519FCD" w:rsidTr="00C56426">
        <w:trPr>
          <w:trHeight w:val="20"/>
          <w:del w:id="6546" w:author="Autor"/>
        </w:trPr>
        <w:tc>
          <w:tcPr>
            <w:tcW w:w="774" w:type="dxa"/>
            <w:shd w:val="clear" w:color="auto" w:fill="auto"/>
            <w:noWrap/>
            <w:vAlign w:val="center"/>
          </w:tcPr>
          <w:p w14:paraId="6FBC0422" w14:textId="3A8D5016" w:rsidR="00231620" w:rsidRPr="007001F1" w:rsidDel="00C5578F" w:rsidRDefault="001D19EF" w:rsidP="00634A35">
            <w:pPr>
              <w:jc w:val="center"/>
              <w:rPr>
                <w:del w:id="6547" w:author="Autor"/>
                <w:color w:val="000000"/>
              </w:rPr>
            </w:pPr>
            <w:del w:id="6548" w:author="Autor">
              <w:r w:rsidDel="00C5578F">
                <w:rPr>
                  <w:color w:val="000000"/>
                  <w:sz w:val="22"/>
                  <w:szCs w:val="22"/>
                </w:rPr>
                <w:delText>21</w:delText>
              </w:r>
            </w:del>
          </w:p>
        </w:tc>
        <w:tc>
          <w:tcPr>
            <w:tcW w:w="4628" w:type="dxa"/>
            <w:gridSpan w:val="2"/>
            <w:shd w:val="clear" w:color="auto" w:fill="auto"/>
            <w:vAlign w:val="center"/>
          </w:tcPr>
          <w:p w14:paraId="1AF78477" w14:textId="1AFBF510" w:rsidR="00231620" w:rsidRPr="00E70DCC" w:rsidDel="00C5578F" w:rsidRDefault="00231620" w:rsidP="00634A35">
            <w:pPr>
              <w:pStyle w:val="Textkomentra"/>
              <w:jc w:val="both"/>
              <w:rPr>
                <w:del w:id="6549" w:author="Autor"/>
                <w:sz w:val="22"/>
                <w:szCs w:val="22"/>
              </w:rPr>
            </w:pPr>
            <w:del w:id="6550" w:author="Autor">
              <w:r w:rsidRPr="00E70DCC" w:rsidDel="00C5578F">
                <w:rPr>
                  <w:color w:val="000000"/>
                  <w:sz w:val="22"/>
                  <w:szCs w:val="22"/>
                </w:rPr>
                <w:delTex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delText>
              </w:r>
            </w:del>
          </w:p>
        </w:tc>
        <w:tc>
          <w:tcPr>
            <w:tcW w:w="567" w:type="dxa"/>
            <w:shd w:val="clear" w:color="auto" w:fill="auto"/>
            <w:vAlign w:val="center"/>
          </w:tcPr>
          <w:p w14:paraId="24A1834D" w14:textId="4EF52155" w:rsidR="00231620" w:rsidRPr="00E70DCC" w:rsidDel="00C5578F" w:rsidRDefault="00231620" w:rsidP="00634A35">
            <w:pPr>
              <w:jc w:val="center"/>
              <w:rPr>
                <w:del w:id="6551" w:author="Autor"/>
                <w:color w:val="000000"/>
              </w:rPr>
            </w:pPr>
          </w:p>
        </w:tc>
        <w:tc>
          <w:tcPr>
            <w:tcW w:w="567" w:type="dxa"/>
            <w:shd w:val="clear" w:color="auto" w:fill="auto"/>
            <w:vAlign w:val="center"/>
          </w:tcPr>
          <w:p w14:paraId="6336F20B" w14:textId="2D0C8E66" w:rsidR="00231620" w:rsidRPr="00E70DCC" w:rsidDel="00C5578F" w:rsidRDefault="00231620" w:rsidP="00634A35">
            <w:pPr>
              <w:jc w:val="center"/>
              <w:rPr>
                <w:del w:id="6552" w:author="Autor"/>
                <w:color w:val="000000"/>
              </w:rPr>
            </w:pPr>
          </w:p>
        </w:tc>
        <w:tc>
          <w:tcPr>
            <w:tcW w:w="776" w:type="dxa"/>
            <w:shd w:val="clear" w:color="auto" w:fill="auto"/>
            <w:vAlign w:val="center"/>
          </w:tcPr>
          <w:p w14:paraId="4DF07E5D" w14:textId="55BFB4B2" w:rsidR="00231620" w:rsidRPr="00E70DCC" w:rsidDel="00C5578F" w:rsidRDefault="00231620" w:rsidP="00634A35">
            <w:pPr>
              <w:jc w:val="center"/>
              <w:rPr>
                <w:del w:id="6553" w:author="Autor"/>
                <w:color w:val="000000"/>
              </w:rPr>
            </w:pPr>
          </w:p>
        </w:tc>
        <w:tc>
          <w:tcPr>
            <w:tcW w:w="1775" w:type="dxa"/>
            <w:shd w:val="clear" w:color="auto" w:fill="auto"/>
            <w:vAlign w:val="center"/>
          </w:tcPr>
          <w:p w14:paraId="1E2CA4FB" w14:textId="3684021B" w:rsidR="00231620" w:rsidRPr="00E70DCC" w:rsidDel="00C5578F" w:rsidRDefault="00231620" w:rsidP="00634A35">
            <w:pPr>
              <w:jc w:val="center"/>
              <w:rPr>
                <w:del w:id="6554" w:author="Autor"/>
                <w:color w:val="000000"/>
              </w:rPr>
            </w:pPr>
          </w:p>
        </w:tc>
      </w:tr>
      <w:tr w:rsidR="00231620" w:rsidRPr="007001F1" w:rsidDel="00C5578F" w14:paraId="75ECC3CC" w14:textId="4C27D824" w:rsidTr="00C56426">
        <w:trPr>
          <w:trHeight w:val="20"/>
          <w:del w:id="6555" w:author="Autor"/>
        </w:trPr>
        <w:tc>
          <w:tcPr>
            <w:tcW w:w="774" w:type="dxa"/>
            <w:shd w:val="clear" w:color="auto" w:fill="auto"/>
            <w:noWrap/>
            <w:vAlign w:val="center"/>
          </w:tcPr>
          <w:p w14:paraId="799E5456" w14:textId="592F47FE" w:rsidR="00231620" w:rsidRPr="007001F1" w:rsidDel="00C5578F" w:rsidRDefault="001D19EF" w:rsidP="00634A35">
            <w:pPr>
              <w:jc w:val="center"/>
              <w:rPr>
                <w:del w:id="6556" w:author="Autor"/>
                <w:color w:val="000000"/>
              </w:rPr>
            </w:pPr>
            <w:del w:id="6557" w:author="Autor">
              <w:r w:rsidDel="00C5578F">
                <w:rPr>
                  <w:color w:val="000000"/>
                  <w:sz w:val="22"/>
                  <w:szCs w:val="22"/>
                </w:rPr>
                <w:delText>22</w:delText>
              </w:r>
            </w:del>
          </w:p>
        </w:tc>
        <w:tc>
          <w:tcPr>
            <w:tcW w:w="4628" w:type="dxa"/>
            <w:gridSpan w:val="2"/>
            <w:shd w:val="clear" w:color="auto" w:fill="auto"/>
            <w:vAlign w:val="center"/>
          </w:tcPr>
          <w:p w14:paraId="4A165383" w14:textId="71EE5A11" w:rsidR="00231620" w:rsidRPr="00E70DCC" w:rsidDel="00C5578F" w:rsidRDefault="00231620" w:rsidP="00634A35">
            <w:pPr>
              <w:pStyle w:val="Textkomentra"/>
              <w:jc w:val="both"/>
              <w:rPr>
                <w:del w:id="6558" w:author="Autor"/>
                <w:sz w:val="22"/>
                <w:szCs w:val="22"/>
              </w:rPr>
            </w:pPr>
            <w:del w:id="6559" w:author="Autor">
              <w:r w:rsidRPr="00E70DCC" w:rsidDel="00C5578F">
                <w:rPr>
                  <w:color w:val="000000"/>
                  <w:sz w:val="22"/>
                  <w:szCs w:val="22"/>
                </w:rPr>
                <w:delText>Neboli identifikované iné porušenia pravidiel a postupov zadávania zákazky?</w:delText>
              </w:r>
            </w:del>
          </w:p>
        </w:tc>
        <w:tc>
          <w:tcPr>
            <w:tcW w:w="567" w:type="dxa"/>
            <w:shd w:val="clear" w:color="auto" w:fill="auto"/>
            <w:vAlign w:val="center"/>
          </w:tcPr>
          <w:p w14:paraId="558EB48F" w14:textId="60023DC7" w:rsidR="00231620" w:rsidRPr="00E70DCC" w:rsidDel="00C5578F" w:rsidRDefault="00231620" w:rsidP="00634A35">
            <w:pPr>
              <w:jc w:val="center"/>
              <w:rPr>
                <w:del w:id="6560" w:author="Autor"/>
                <w:color w:val="000000"/>
              </w:rPr>
            </w:pPr>
          </w:p>
        </w:tc>
        <w:tc>
          <w:tcPr>
            <w:tcW w:w="567" w:type="dxa"/>
            <w:shd w:val="clear" w:color="auto" w:fill="auto"/>
            <w:vAlign w:val="center"/>
          </w:tcPr>
          <w:p w14:paraId="5EB1C856" w14:textId="5108E205" w:rsidR="00231620" w:rsidRPr="00E70DCC" w:rsidDel="00C5578F" w:rsidRDefault="00231620" w:rsidP="00634A35">
            <w:pPr>
              <w:jc w:val="center"/>
              <w:rPr>
                <w:del w:id="6561" w:author="Autor"/>
                <w:color w:val="000000"/>
              </w:rPr>
            </w:pPr>
          </w:p>
        </w:tc>
        <w:tc>
          <w:tcPr>
            <w:tcW w:w="776" w:type="dxa"/>
            <w:shd w:val="clear" w:color="auto" w:fill="auto"/>
            <w:vAlign w:val="center"/>
          </w:tcPr>
          <w:p w14:paraId="655F64C8" w14:textId="5CD3B4C7" w:rsidR="00231620" w:rsidRPr="00E70DCC" w:rsidDel="00C5578F" w:rsidRDefault="00231620" w:rsidP="00634A35">
            <w:pPr>
              <w:jc w:val="center"/>
              <w:rPr>
                <w:del w:id="6562" w:author="Autor"/>
                <w:color w:val="000000"/>
              </w:rPr>
            </w:pPr>
          </w:p>
        </w:tc>
        <w:tc>
          <w:tcPr>
            <w:tcW w:w="1775" w:type="dxa"/>
            <w:shd w:val="clear" w:color="auto" w:fill="auto"/>
            <w:vAlign w:val="center"/>
          </w:tcPr>
          <w:p w14:paraId="17AA28D2" w14:textId="40CB23C3" w:rsidR="00231620" w:rsidRPr="00E70DCC" w:rsidDel="00C5578F" w:rsidRDefault="00231620" w:rsidP="00634A35">
            <w:pPr>
              <w:jc w:val="center"/>
              <w:rPr>
                <w:del w:id="6563" w:author="Autor"/>
                <w:color w:val="000000"/>
              </w:rPr>
            </w:pPr>
          </w:p>
        </w:tc>
      </w:tr>
      <w:tr w:rsidR="00231620" w:rsidRPr="007001F1" w:rsidDel="00C5578F" w14:paraId="16EEF608" w14:textId="2711847A" w:rsidTr="00C56426">
        <w:trPr>
          <w:trHeight w:val="20"/>
          <w:del w:id="6564" w:author="Autor"/>
        </w:trPr>
        <w:tc>
          <w:tcPr>
            <w:tcW w:w="774" w:type="dxa"/>
            <w:shd w:val="clear" w:color="auto" w:fill="auto"/>
            <w:noWrap/>
            <w:vAlign w:val="center"/>
          </w:tcPr>
          <w:p w14:paraId="17205C34" w14:textId="47769322" w:rsidR="00231620" w:rsidRPr="007001F1" w:rsidDel="00C5578F" w:rsidRDefault="002D06E6" w:rsidP="00634A35">
            <w:pPr>
              <w:jc w:val="center"/>
              <w:rPr>
                <w:del w:id="6565" w:author="Autor"/>
                <w:color w:val="000000"/>
              </w:rPr>
            </w:pPr>
            <w:del w:id="6566" w:author="Autor">
              <w:r w:rsidDel="00C5578F">
                <w:rPr>
                  <w:color w:val="000000"/>
                  <w:sz w:val="22"/>
                  <w:szCs w:val="22"/>
                </w:rPr>
                <w:delText>2</w:delText>
              </w:r>
              <w:r w:rsidR="001D19EF" w:rsidDel="00C5578F">
                <w:rPr>
                  <w:color w:val="000000"/>
                  <w:sz w:val="22"/>
                  <w:szCs w:val="22"/>
                </w:rPr>
                <w:delText>3</w:delText>
              </w:r>
            </w:del>
          </w:p>
        </w:tc>
        <w:tc>
          <w:tcPr>
            <w:tcW w:w="4628" w:type="dxa"/>
            <w:gridSpan w:val="2"/>
            <w:shd w:val="clear" w:color="auto" w:fill="auto"/>
            <w:vAlign w:val="center"/>
          </w:tcPr>
          <w:p w14:paraId="4F7DEA5E" w14:textId="6259D3DE" w:rsidR="00231620" w:rsidRPr="00E70DCC" w:rsidDel="00C5578F" w:rsidRDefault="00231620" w:rsidP="00634A35">
            <w:pPr>
              <w:pStyle w:val="Textkomentra"/>
              <w:jc w:val="both"/>
              <w:rPr>
                <w:del w:id="6567" w:author="Autor"/>
                <w:color w:val="000000"/>
                <w:sz w:val="22"/>
                <w:szCs w:val="22"/>
              </w:rPr>
            </w:pPr>
            <w:del w:id="6568" w:author="Autor">
              <w:r w:rsidRPr="00E70DCC" w:rsidDel="00C5578F">
                <w:rPr>
                  <w:color w:val="000000"/>
                  <w:sz w:val="22"/>
                  <w:szCs w:val="22"/>
                </w:rPr>
                <w:delText xml:space="preserve">Je výber úspešného uchádzača odôvodnený vykonaním a riadnym zdokumentovaním prieskumu trhu a </w:delText>
              </w:r>
              <w:r w:rsidRPr="00E70DCC" w:rsidDel="00C5578F">
                <w:rPr>
                  <w:sz w:val="22"/>
                  <w:szCs w:val="22"/>
                </w:rPr>
                <w:delText xml:space="preserve">boli vo výzve na predkladanie ponúk definované všetky požadované náležitosti podľa </w:delText>
              </w:r>
              <w:r w:rsidR="001D19EF" w:rsidRPr="00286190" w:rsidDel="00C5578F">
                <w:rPr>
                  <w:sz w:val="22"/>
                  <w:szCs w:val="22"/>
                </w:rPr>
                <w:delText>Metodického pokynu č. 12,  v rámci ktorého je upravený spôsob</w:delText>
              </w:r>
              <w:r w:rsidRPr="00286190" w:rsidDel="00C5578F">
                <w:rPr>
                  <w:sz w:val="22"/>
                  <w:szCs w:val="22"/>
                </w:rPr>
                <w:delText xml:space="preserve"> zadávania zákaziek a kontroly zákaziek vyhlásených osobou, ktorej verejný obstarávateľ poskytne 50% a menej finančných prostriedkov z nenávratného finančného príspevku (NFP)</w:delText>
              </w:r>
              <w:r w:rsidRPr="00E70DCC" w:rsidDel="00C5578F">
                <w:rPr>
                  <w:sz w:val="22"/>
                  <w:szCs w:val="22"/>
                </w:rPr>
                <w:delText>?</w:delText>
              </w:r>
            </w:del>
          </w:p>
        </w:tc>
        <w:tc>
          <w:tcPr>
            <w:tcW w:w="567" w:type="dxa"/>
            <w:shd w:val="clear" w:color="auto" w:fill="auto"/>
            <w:vAlign w:val="center"/>
          </w:tcPr>
          <w:p w14:paraId="2C94E9D2" w14:textId="2B21D885" w:rsidR="00231620" w:rsidRPr="00E70DCC" w:rsidDel="00C5578F" w:rsidRDefault="00231620" w:rsidP="00634A35">
            <w:pPr>
              <w:jc w:val="center"/>
              <w:rPr>
                <w:del w:id="6569" w:author="Autor"/>
                <w:color w:val="000000"/>
              </w:rPr>
            </w:pPr>
          </w:p>
        </w:tc>
        <w:tc>
          <w:tcPr>
            <w:tcW w:w="567" w:type="dxa"/>
            <w:shd w:val="clear" w:color="auto" w:fill="auto"/>
            <w:vAlign w:val="center"/>
          </w:tcPr>
          <w:p w14:paraId="67DAF6AD" w14:textId="4C7C3D3C" w:rsidR="00231620" w:rsidRPr="00E70DCC" w:rsidDel="00C5578F" w:rsidRDefault="00231620" w:rsidP="00634A35">
            <w:pPr>
              <w:jc w:val="center"/>
              <w:rPr>
                <w:del w:id="6570" w:author="Autor"/>
                <w:color w:val="000000"/>
              </w:rPr>
            </w:pPr>
          </w:p>
        </w:tc>
        <w:tc>
          <w:tcPr>
            <w:tcW w:w="776" w:type="dxa"/>
            <w:shd w:val="clear" w:color="auto" w:fill="auto"/>
            <w:vAlign w:val="center"/>
          </w:tcPr>
          <w:p w14:paraId="56363F6F" w14:textId="5545F53F" w:rsidR="00231620" w:rsidRPr="00E70DCC" w:rsidDel="00C5578F" w:rsidRDefault="00231620" w:rsidP="00634A35">
            <w:pPr>
              <w:jc w:val="center"/>
              <w:rPr>
                <w:del w:id="6571" w:author="Autor"/>
                <w:color w:val="000000"/>
              </w:rPr>
            </w:pPr>
          </w:p>
        </w:tc>
        <w:tc>
          <w:tcPr>
            <w:tcW w:w="1775" w:type="dxa"/>
            <w:shd w:val="clear" w:color="auto" w:fill="auto"/>
            <w:vAlign w:val="center"/>
          </w:tcPr>
          <w:p w14:paraId="7A2C7770" w14:textId="77DE528B" w:rsidR="00231620" w:rsidRPr="00E70DCC" w:rsidDel="00C5578F" w:rsidRDefault="00231620" w:rsidP="00634A35">
            <w:pPr>
              <w:jc w:val="center"/>
              <w:rPr>
                <w:del w:id="6572" w:author="Autor"/>
                <w:color w:val="000000"/>
              </w:rPr>
            </w:pPr>
          </w:p>
        </w:tc>
      </w:tr>
      <w:tr w:rsidR="00231620" w:rsidRPr="007001F1" w:rsidDel="00C5578F" w14:paraId="63354D52" w14:textId="3B0E97F1" w:rsidTr="00C56426">
        <w:trPr>
          <w:trHeight w:val="300"/>
          <w:del w:id="6573" w:author="Autor"/>
        </w:trPr>
        <w:tc>
          <w:tcPr>
            <w:tcW w:w="3751" w:type="dxa"/>
            <w:gridSpan w:val="2"/>
            <w:shd w:val="clear" w:color="auto" w:fill="auto"/>
            <w:vAlign w:val="center"/>
            <w:hideMark/>
          </w:tcPr>
          <w:p w14:paraId="68614B93" w14:textId="07D6C0E5" w:rsidR="00231620" w:rsidRPr="007001F1" w:rsidDel="00C5578F" w:rsidRDefault="00231620" w:rsidP="00634A35">
            <w:pPr>
              <w:rPr>
                <w:del w:id="6574" w:author="Autor"/>
                <w:b/>
                <w:bCs/>
              </w:rPr>
            </w:pPr>
            <w:del w:id="6575" w:author="Autor">
              <w:r w:rsidRPr="007001F1" w:rsidDel="00C5578F">
                <w:rPr>
                  <w:b/>
                  <w:bCs/>
                  <w:sz w:val="22"/>
                  <w:szCs w:val="22"/>
                </w:rPr>
                <w:delText>Kontrolu vykonal</w:delText>
              </w:r>
              <w:r w:rsidR="00DC4DA1" w:rsidDel="00C5578F">
                <w:rPr>
                  <w:rStyle w:val="Odkaznapoznmkupodiarou"/>
                  <w:b/>
                  <w:bCs/>
                  <w:sz w:val="22"/>
                  <w:szCs w:val="22"/>
                </w:rPr>
                <w:footnoteReference w:customMarkFollows="1" w:id="97"/>
                <w:delText>2</w:delText>
              </w:r>
              <w:r w:rsidRPr="007001F1" w:rsidDel="00C5578F">
                <w:rPr>
                  <w:b/>
                  <w:bCs/>
                  <w:sz w:val="22"/>
                  <w:szCs w:val="22"/>
                </w:rPr>
                <w:delText>:</w:delText>
              </w:r>
            </w:del>
          </w:p>
        </w:tc>
        <w:tc>
          <w:tcPr>
            <w:tcW w:w="5336" w:type="dxa"/>
            <w:gridSpan w:val="5"/>
            <w:shd w:val="clear" w:color="auto" w:fill="auto"/>
            <w:vAlign w:val="center"/>
            <w:hideMark/>
          </w:tcPr>
          <w:p w14:paraId="779D28DB" w14:textId="66894450" w:rsidR="00231620" w:rsidRPr="007001F1" w:rsidDel="00C5578F" w:rsidRDefault="00231620" w:rsidP="00634A35">
            <w:pPr>
              <w:rPr>
                <w:del w:id="6578" w:author="Autor"/>
                <w:color w:val="000000"/>
              </w:rPr>
            </w:pPr>
            <w:del w:id="6579" w:author="Autor">
              <w:r w:rsidRPr="007001F1" w:rsidDel="00C5578F">
                <w:rPr>
                  <w:color w:val="000000"/>
                  <w:sz w:val="22"/>
                  <w:szCs w:val="22"/>
                </w:rPr>
                <w:delText> </w:delText>
              </w:r>
            </w:del>
          </w:p>
        </w:tc>
      </w:tr>
      <w:tr w:rsidR="00231620" w:rsidRPr="007001F1" w:rsidDel="00C5578F" w14:paraId="5EDBBCA3" w14:textId="7D57AA94" w:rsidTr="00C56426">
        <w:trPr>
          <w:trHeight w:val="300"/>
          <w:del w:id="6580" w:author="Autor"/>
        </w:trPr>
        <w:tc>
          <w:tcPr>
            <w:tcW w:w="3751" w:type="dxa"/>
            <w:gridSpan w:val="2"/>
            <w:shd w:val="clear" w:color="auto" w:fill="auto"/>
            <w:vAlign w:val="center"/>
            <w:hideMark/>
          </w:tcPr>
          <w:p w14:paraId="0EE4350F" w14:textId="0A012039" w:rsidR="00231620" w:rsidRPr="007001F1" w:rsidDel="00C5578F" w:rsidRDefault="00231620" w:rsidP="00634A35">
            <w:pPr>
              <w:rPr>
                <w:del w:id="6581" w:author="Autor"/>
                <w:b/>
                <w:bCs/>
              </w:rPr>
            </w:pPr>
            <w:del w:id="6582" w:author="Autor">
              <w:r w:rsidRPr="007001F1" w:rsidDel="00C5578F">
                <w:rPr>
                  <w:b/>
                  <w:bCs/>
                  <w:sz w:val="22"/>
                  <w:szCs w:val="22"/>
                </w:rPr>
                <w:delText>Dátum:</w:delText>
              </w:r>
            </w:del>
          </w:p>
        </w:tc>
        <w:tc>
          <w:tcPr>
            <w:tcW w:w="5336" w:type="dxa"/>
            <w:gridSpan w:val="5"/>
            <w:shd w:val="clear" w:color="auto" w:fill="auto"/>
            <w:vAlign w:val="center"/>
            <w:hideMark/>
          </w:tcPr>
          <w:p w14:paraId="63D433FF" w14:textId="2AC9087F" w:rsidR="00231620" w:rsidRPr="007001F1" w:rsidDel="00C5578F" w:rsidRDefault="00231620" w:rsidP="00634A35">
            <w:pPr>
              <w:rPr>
                <w:del w:id="6583" w:author="Autor"/>
                <w:color w:val="000000"/>
              </w:rPr>
            </w:pPr>
            <w:del w:id="6584" w:author="Autor">
              <w:r w:rsidRPr="007001F1" w:rsidDel="00C5578F">
                <w:rPr>
                  <w:color w:val="000000"/>
                  <w:sz w:val="22"/>
                  <w:szCs w:val="22"/>
                </w:rPr>
                <w:delText> </w:delText>
              </w:r>
            </w:del>
          </w:p>
        </w:tc>
      </w:tr>
      <w:tr w:rsidR="00231620" w:rsidRPr="007001F1" w:rsidDel="00C5578F" w14:paraId="3437E58E" w14:textId="25CE57DB" w:rsidTr="00C56426">
        <w:trPr>
          <w:trHeight w:val="300"/>
          <w:del w:id="6585" w:author="Autor"/>
        </w:trPr>
        <w:tc>
          <w:tcPr>
            <w:tcW w:w="3751" w:type="dxa"/>
            <w:gridSpan w:val="2"/>
            <w:shd w:val="clear" w:color="000000" w:fill="FFFFFF"/>
            <w:vAlign w:val="center"/>
            <w:hideMark/>
          </w:tcPr>
          <w:p w14:paraId="2EE0B4D9" w14:textId="2626640D" w:rsidR="00231620" w:rsidRPr="007001F1" w:rsidDel="00C5578F" w:rsidRDefault="00231620" w:rsidP="00634A35">
            <w:pPr>
              <w:rPr>
                <w:del w:id="6586" w:author="Autor"/>
                <w:b/>
                <w:bCs/>
              </w:rPr>
            </w:pPr>
            <w:del w:id="6587" w:author="Autor">
              <w:r w:rsidRPr="007001F1" w:rsidDel="00C5578F">
                <w:rPr>
                  <w:b/>
                  <w:bCs/>
                  <w:sz w:val="22"/>
                  <w:szCs w:val="22"/>
                </w:rPr>
                <w:delText>Podpis:</w:delText>
              </w:r>
            </w:del>
          </w:p>
        </w:tc>
        <w:tc>
          <w:tcPr>
            <w:tcW w:w="5336" w:type="dxa"/>
            <w:gridSpan w:val="5"/>
            <w:shd w:val="clear" w:color="auto" w:fill="auto"/>
            <w:vAlign w:val="center"/>
            <w:hideMark/>
          </w:tcPr>
          <w:p w14:paraId="7D86B76E" w14:textId="0889B416" w:rsidR="00231620" w:rsidRPr="007001F1" w:rsidDel="00C5578F" w:rsidRDefault="00231620" w:rsidP="00634A35">
            <w:pPr>
              <w:rPr>
                <w:del w:id="6588" w:author="Autor"/>
                <w:color w:val="000000"/>
              </w:rPr>
            </w:pPr>
            <w:del w:id="6589" w:author="Autor">
              <w:r w:rsidRPr="007001F1" w:rsidDel="00C5578F">
                <w:rPr>
                  <w:color w:val="000000"/>
                  <w:sz w:val="22"/>
                  <w:szCs w:val="22"/>
                </w:rPr>
                <w:delText> </w:delText>
              </w:r>
            </w:del>
          </w:p>
        </w:tc>
      </w:tr>
      <w:tr w:rsidR="00231620" w:rsidRPr="007001F1" w:rsidDel="00C5578F" w14:paraId="26F26A8C" w14:textId="6D9E5DAA" w:rsidTr="00C56426">
        <w:trPr>
          <w:trHeight w:val="300"/>
          <w:del w:id="6590" w:author="Autor"/>
        </w:trPr>
        <w:tc>
          <w:tcPr>
            <w:tcW w:w="9087" w:type="dxa"/>
            <w:gridSpan w:val="7"/>
            <w:shd w:val="clear" w:color="auto" w:fill="auto"/>
            <w:noWrap/>
            <w:vAlign w:val="bottom"/>
            <w:hideMark/>
          </w:tcPr>
          <w:p w14:paraId="5F6E5652" w14:textId="2E36210B" w:rsidR="00231620" w:rsidRPr="007001F1" w:rsidDel="00C5578F" w:rsidRDefault="00231620" w:rsidP="00634A35">
            <w:pPr>
              <w:jc w:val="center"/>
              <w:rPr>
                <w:del w:id="6591" w:author="Autor"/>
                <w:color w:val="000000"/>
              </w:rPr>
            </w:pPr>
            <w:del w:id="6592" w:author="Autor">
              <w:r w:rsidRPr="007001F1" w:rsidDel="00C5578F">
                <w:rPr>
                  <w:color w:val="000000"/>
                  <w:sz w:val="22"/>
                  <w:szCs w:val="22"/>
                </w:rPr>
                <w:delText> </w:delText>
              </w:r>
            </w:del>
          </w:p>
        </w:tc>
      </w:tr>
      <w:tr w:rsidR="00231620" w:rsidRPr="007001F1" w:rsidDel="00C5578F" w14:paraId="015B33E1" w14:textId="3E5A2D66" w:rsidTr="00C56426">
        <w:trPr>
          <w:trHeight w:val="300"/>
          <w:del w:id="6593" w:author="Autor"/>
        </w:trPr>
        <w:tc>
          <w:tcPr>
            <w:tcW w:w="3751" w:type="dxa"/>
            <w:gridSpan w:val="2"/>
            <w:shd w:val="clear" w:color="000000" w:fill="FFFFFF"/>
            <w:vAlign w:val="center"/>
            <w:hideMark/>
          </w:tcPr>
          <w:p w14:paraId="3CEE3FC5" w14:textId="17BED7D5" w:rsidR="00231620" w:rsidRPr="007001F1" w:rsidDel="00C5578F" w:rsidRDefault="00231620" w:rsidP="00634A35">
            <w:pPr>
              <w:rPr>
                <w:del w:id="6594" w:author="Autor"/>
                <w:b/>
                <w:bCs/>
              </w:rPr>
            </w:pPr>
            <w:del w:id="6595" w:author="Autor">
              <w:r w:rsidRPr="007001F1" w:rsidDel="00C5578F">
                <w:rPr>
                  <w:b/>
                  <w:bCs/>
                  <w:sz w:val="22"/>
                  <w:szCs w:val="22"/>
                </w:rPr>
                <w:delText xml:space="preserve">Kontrolu </w:delText>
              </w:r>
              <w:r w:rsidR="00E3352C" w:rsidDel="00C5578F">
                <w:rPr>
                  <w:b/>
                  <w:bCs/>
                  <w:sz w:val="22"/>
                  <w:szCs w:val="22"/>
                </w:rPr>
                <w:delText>schválil</w:delText>
              </w:r>
              <w:r w:rsidR="00E3352C" w:rsidRPr="007001F1" w:rsidDel="00C5578F">
                <w:rPr>
                  <w:b/>
                  <w:bCs/>
                  <w:sz w:val="22"/>
                  <w:szCs w:val="22"/>
                </w:rPr>
                <w:delText xml:space="preserve"> </w:delText>
              </w:r>
              <w:r w:rsidR="00DC4DA1" w:rsidDel="00C5578F">
                <w:rPr>
                  <w:rStyle w:val="Odkaznapoznmkupodiarou"/>
                  <w:b/>
                  <w:bCs/>
                  <w:sz w:val="22"/>
                  <w:szCs w:val="22"/>
                </w:rPr>
                <w:footnoteReference w:customMarkFollows="1" w:id="98"/>
                <w:delText>3</w:delText>
              </w:r>
              <w:r w:rsidRPr="007001F1" w:rsidDel="00C5578F">
                <w:rPr>
                  <w:b/>
                  <w:bCs/>
                  <w:sz w:val="22"/>
                  <w:szCs w:val="22"/>
                </w:rPr>
                <w:delText>:</w:delText>
              </w:r>
            </w:del>
          </w:p>
        </w:tc>
        <w:tc>
          <w:tcPr>
            <w:tcW w:w="5336" w:type="dxa"/>
            <w:gridSpan w:val="5"/>
            <w:shd w:val="clear" w:color="auto" w:fill="auto"/>
            <w:vAlign w:val="center"/>
            <w:hideMark/>
          </w:tcPr>
          <w:p w14:paraId="1B114A47" w14:textId="100C2E55" w:rsidR="00231620" w:rsidRPr="007001F1" w:rsidDel="00C5578F" w:rsidRDefault="00231620" w:rsidP="00634A35">
            <w:pPr>
              <w:rPr>
                <w:del w:id="6598" w:author="Autor"/>
                <w:color w:val="000000"/>
              </w:rPr>
            </w:pPr>
            <w:del w:id="6599" w:author="Autor">
              <w:r w:rsidRPr="007001F1" w:rsidDel="00C5578F">
                <w:rPr>
                  <w:color w:val="000000"/>
                  <w:sz w:val="22"/>
                  <w:szCs w:val="22"/>
                </w:rPr>
                <w:delText> </w:delText>
              </w:r>
            </w:del>
          </w:p>
        </w:tc>
      </w:tr>
      <w:tr w:rsidR="00231620" w:rsidRPr="007001F1" w:rsidDel="00C5578F" w14:paraId="241BBEDA" w14:textId="0D62DC76" w:rsidTr="00C56426">
        <w:trPr>
          <w:trHeight w:val="300"/>
          <w:del w:id="6600" w:author="Autor"/>
        </w:trPr>
        <w:tc>
          <w:tcPr>
            <w:tcW w:w="3751" w:type="dxa"/>
            <w:gridSpan w:val="2"/>
            <w:shd w:val="clear" w:color="000000" w:fill="FFFFFF"/>
            <w:vAlign w:val="center"/>
            <w:hideMark/>
          </w:tcPr>
          <w:p w14:paraId="22E1E70D" w14:textId="3BADBB0C" w:rsidR="00231620" w:rsidRPr="007001F1" w:rsidDel="00C5578F" w:rsidRDefault="00231620" w:rsidP="00634A35">
            <w:pPr>
              <w:rPr>
                <w:del w:id="6601" w:author="Autor"/>
                <w:b/>
                <w:bCs/>
              </w:rPr>
            </w:pPr>
            <w:del w:id="6602" w:author="Autor">
              <w:r w:rsidRPr="007001F1" w:rsidDel="00C5578F">
                <w:rPr>
                  <w:b/>
                  <w:bCs/>
                  <w:sz w:val="22"/>
                  <w:szCs w:val="22"/>
                </w:rPr>
                <w:delText xml:space="preserve">Dátum: </w:delText>
              </w:r>
            </w:del>
          </w:p>
        </w:tc>
        <w:tc>
          <w:tcPr>
            <w:tcW w:w="5336" w:type="dxa"/>
            <w:gridSpan w:val="5"/>
            <w:shd w:val="clear" w:color="auto" w:fill="auto"/>
            <w:vAlign w:val="center"/>
            <w:hideMark/>
          </w:tcPr>
          <w:p w14:paraId="4F69ACEC" w14:textId="3D4B50AD" w:rsidR="00231620" w:rsidRPr="007001F1" w:rsidDel="00C5578F" w:rsidRDefault="00231620" w:rsidP="00634A35">
            <w:pPr>
              <w:rPr>
                <w:del w:id="6603" w:author="Autor"/>
                <w:color w:val="000000"/>
              </w:rPr>
            </w:pPr>
            <w:del w:id="6604" w:author="Autor">
              <w:r w:rsidRPr="007001F1" w:rsidDel="00C5578F">
                <w:rPr>
                  <w:color w:val="000000"/>
                  <w:sz w:val="22"/>
                  <w:szCs w:val="22"/>
                </w:rPr>
                <w:delText> </w:delText>
              </w:r>
            </w:del>
          </w:p>
        </w:tc>
      </w:tr>
      <w:tr w:rsidR="00231620" w:rsidRPr="007001F1" w:rsidDel="00C5578F" w14:paraId="0E65870C" w14:textId="39E815BE" w:rsidTr="00C56426">
        <w:trPr>
          <w:trHeight w:val="300"/>
          <w:del w:id="6605" w:author="Autor"/>
        </w:trPr>
        <w:tc>
          <w:tcPr>
            <w:tcW w:w="3751" w:type="dxa"/>
            <w:gridSpan w:val="2"/>
            <w:shd w:val="clear" w:color="000000" w:fill="FFFFFF"/>
            <w:vAlign w:val="center"/>
            <w:hideMark/>
          </w:tcPr>
          <w:p w14:paraId="57757C92" w14:textId="196CE6A5" w:rsidR="00231620" w:rsidRPr="007001F1" w:rsidDel="00C5578F" w:rsidRDefault="00231620" w:rsidP="00634A35">
            <w:pPr>
              <w:rPr>
                <w:del w:id="6606" w:author="Autor"/>
                <w:b/>
                <w:bCs/>
              </w:rPr>
            </w:pPr>
            <w:del w:id="6607" w:author="Autor">
              <w:r w:rsidRPr="007001F1" w:rsidDel="00C5578F">
                <w:rPr>
                  <w:b/>
                  <w:bCs/>
                  <w:sz w:val="22"/>
                  <w:szCs w:val="22"/>
                </w:rPr>
                <w:delText>Podpis:</w:delText>
              </w:r>
            </w:del>
          </w:p>
        </w:tc>
        <w:tc>
          <w:tcPr>
            <w:tcW w:w="5336" w:type="dxa"/>
            <w:gridSpan w:val="5"/>
            <w:shd w:val="clear" w:color="auto" w:fill="auto"/>
            <w:vAlign w:val="center"/>
            <w:hideMark/>
          </w:tcPr>
          <w:p w14:paraId="5138E2E7" w14:textId="7EC72BCB" w:rsidR="00231620" w:rsidRPr="007001F1" w:rsidDel="00C5578F" w:rsidRDefault="00231620" w:rsidP="00634A35">
            <w:pPr>
              <w:rPr>
                <w:del w:id="6608" w:author="Autor"/>
                <w:color w:val="000000"/>
              </w:rPr>
            </w:pPr>
            <w:del w:id="6609" w:author="Autor">
              <w:r w:rsidRPr="007001F1" w:rsidDel="00C5578F">
                <w:rPr>
                  <w:color w:val="000000"/>
                  <w:sz w:val="22"/>
                  <w:szCs w:val="22"/>
                </w:rPr>
                <w:delText> </w:delText>
              </w:r>
            </w:del>
          </w:p>
        </w:tc>
      </w:tr>
      <w:bookmarkEnd w:id="6225"/>
    </w:tbl>
    <w:p w14:paraId="67FA83A4" w14:textId="1796E255" w:rsidR="00231620" w:rsidDel="00C5578F" w:rsidRDefault="00231620" w:rsidP="00D2171A">
      <w:pPr>
        <w:rPr>
          <w:del w:id="6610" w:author="Autor"/>
        </w:rPr>
      </w:pPr>
    </w:p>
    <w:p w14:paraId="109911D5" w14:textId="1BDA5220" w:rsidR="00E4470E" w:rsidDel="00C5578F" w:rsidRDefault="00E4470E" w:rsidP="00D2171A">
      <w:pPr>
        <w:rPr>
          <w:del w:id="6611" w:author="Autor"/>
        </w:rPr>
      </w:pPr>
    </w:p>
    <w:p w14:paraId="5B4DD764" w14:textId="218D5DDC" w:rsidR="00E4470E" w:rsidDel="00C5578F" w:rsidRDefault="00E4470E" w:rsidP="00D2171A">
      <w:pPr>
        <w:rPr>
          <w:del w:id="6612" w:author="Autor"/>
        </w:rPr>
      </w:pPr>
    </w:p>
    <w:p w14:paraId="544D0E50" w14:textId="4756784B" w:rsidR="00E4470E" w:rsidDel="00C5578F" w:rsidRDefault="00E4470E" w:rsidP="00D2171A">
      <w:pPr>
        <w:rPr>
          <w:del w:id="6613" w:author="Autor"/>
        </w:rPr>
      </w:pPr>
    </w:p>
    <w:p w14:paraId="2B2AFDFD" w14:textId="5B51B800" w:rsidR="00E4470E" w:rsidDel="00C5578F" w:rsidRDefault="00E4470E" w:rsidP="00D2171A">
      <w:pPr>
        <w:rPr>
          <w:del w:id="6614" w:author="Autor"/>
        </w:rPr>
      </w:pPr>
    </w:p>
    <w:p w14:paraId="2B5E8E1B" w14:textId="690CC146" w:rsidR="00E4470E" w:rsidDel="00C5578F" w:rsidRDefault="00E4470E" w:rsidP="00D2171A">
      <w:pPr>
        <w:rPr>
          <w:del w:id="6615" w:author="Autor"/>
        </w:rPr>
      </w:pPr>
    </w:p>
    <w:p w14:paraId="657E6850" w14:textId="295F7C23" w:rsidR="00E4470E" w:rsidDel="00C5578F" w:rsidRDefault="00E4470E" w:rsidP="00D2171A">
      <w:pPr>
        <w:rPr>
          <w:del w:id="6616" w:author="Autor"/>
        </w:rPr>
      </w:pPr>
    </w:p>
    <w:p w14:paraId="3D74C258" w14:textId="4F2A1F29" w:rsidR="00E4470E" w:rsidDel="00C5578F" w:rsidRDefault="00E4470E" w:rsidP="00D2171A">
      <w:pPr>
        <w:rPr>
          <w:del w:id="6617" w:author="Autor"/>
        </w:rPr>
      </w:pPr>
    </w:p>
    <w:p w14:paraId="4350786B" w14:textId="1DFA3692" w:rsidR="00E4470E" w:rsidDel="00C5578F" w:rsidRDefault="00E4470E" w:rsidP="00D2171A">
      <w:pPr>
        <w:rPr>
          <w:del w:id="6618" w:author="Autor"/>
        </w:rPr>
      </w:pPr>
    </w:p>
    <w:p w14:paraId="01288188" w14:textId="230C4E3E" w:rsidR="00E4470E" w:rsidDel="00C5578F" w:rsidRDefault="00E4470E" w:rsidP="00D2171A">
      <w:pPr>
        <w:rPr>
          <w:del w:id="6619" w:author="Autor"/>
        </w:rPr>
      </w:pPr>
    </w:p>
    <w:p w14:paraId="09FDFE06" w14:textId="2A2253C7" w:rsidR="00E4470E" w:rsidDel="00C5578F" w:rsidRDefault="00E4470E" w:rsidP="00D2171A">
      <w:pPr>
        <w:rPr>
          <w:del w:id="6620" w:author="Autor"/>
        </w:rPr>
      </w:pPr>
    </w:p>
    <w:p w14:paraId="7006E7D2" w14:textId="01F4B610" w:rsidR="00E4470E" w:rsidDel="00C5578F" w:rsidRDefault="00E4470E" w:rsidP="00D2171A">
      <w:pPr>
        <w:rPr>
          <w:del w:id="6621" w:author="Autor"/>
        </w:rPr>
      </w:pPr>
    </w:p>
    <w:p w14:paraId="53F85F1B" w14:textId="23F94334" w:rsidR="00E4470E" w:rsidDel="00C5578F" w:rsidRDefault="00E4470E" w:rsidP="00D2171A">
      <w:pPr>
        <w:rPr>
          <w:del w:id="6622" w:author="Autor"/>
        </w:rPr>
      </w:pPr>
    </w:p>
    <w:p w14:paraId="7A65821F" w14:textId="2C93EEFF" w:rsidR="00E4470E" w:rsidDel="00C5578F" w:rsidRDefault="00E4470E" w:rsidP="00D2171A">
      <w:pPr>
        <w:rPr>
          <w:del w:id="6623" w:author="Autor"/>
        </w:rPr>
      </w:pPr>
    </w:p>
    <w:p w14:paraId="233DCE02" w14:textId="42447398" w:rsidR="00DF3D72" w:rsidDel="00C5578F" w:rsidRDefault="00DF3D72" w:rsidP="00D2171A">
      <w:pPr>
        <w:rPr>
          <w:del w:id="6624" w:author="Autor"/>
        </w:rPr>
      </w:pPr>
    </w:p>
    <w:p w14:paraId="1514E830" w14:textId="57136895" w:rsidR="00DF3D72" w:rsidDel="00C5578F" w:rsidRDefault="00DF3D72" w:rsidP="00D2171A">
      <w:pPr>
        <w:rPr>
          <w:del w:id="6625" w:author="Autor"/>
        </w:rPr>
      </w:pPr>
    </w:p>
    <w:p w14:paraId="5E1C3B86" w14:textId="1E9FF838" w:rsidR="00DF3D72" w:rsidDel="00C5578F" w:rsidRDefault="00DF3D72" w:rsidP="00D2171A">
      <w:pPr>
        <w:rPr>
          <w:del w:id="6626" w:author="Autor"/>
        </w:rPr>
      </w:pPr>
    </w:p>
    <w:p w14:paraId="7C246575" w14:textId="7A0238E2" w:rsidR="00DF3D72" w:rsidDel="00C5578F" w:rsidRDefault="00DF3D72" w:rsidP="00D2171A">
      <w:pPr>
        <w:rPr>
          <w:del w:id="6627" w:author="Autor"/>
        </w:rPr>
      </w:pPr>
    </w:p>
    <w:p w14:paraId="1B553B48" w14:textId="424D2D50" w:rsidR="00DF3D72" w:rsidDel="00C5578F" w:rsidRDefault="00DF3D72" w:rsidP="00D2171A">
      <w:pPr>
        <w:rPr>
          <w:del w:id="6628" w:author="Autor"/>
        </w:rPr>
      </w:pPr>
    </w:p>
    <w:p w14:paraId="2FD003B6" w14:textId="25D02F9B" w:rsidR="00DF3D72" w:rsidDel="00C5578F" w:rsidRDefault="00DF3D72" w:rsidP="00D2171A">
      <w:pPr>
        <w:rPr>
          <w:del w:id="6629" w:author="Autor"/>
        </w:rPr>
      </w:pPr>
    </w:p>
    <w:p w14:paraId="5A2B2CB1" w14:textId="3EBF031C" w:rsidR="00DF3D72" w:rsidDel="00C5578F" w:rsidRDefault="00DF3D72" w:rsidP="00D2171A">
      <w:pPr>
        <w:rPr>
          <w:del w:id="6630" w:author="Autor"/>
        </w:rPr>
      </w:pPr>
    </w:p>
    <w:p w14:paraId="455E5865" w14:textId="40E70CAF" w:rsidR="00DF3D72" w:rsidDel="00C5578F" w:rsidRDefault="00DF3D72" w:rsidP="00D2171A">
      <w:pPr>
        <w:rPr>
          <w:del w:id="6631" w:author="Autor"/>
        </w:rPr>
      </w:pPr>
    </w:p>
    <w:p w14:paraId="4F71E937" w14:textId="7ADE624C" w:rsidR="00DF3D72" w:rsidDel="00C5578F" w:rsidRDefault="00DF3D72" w:rsidP="00D2171A">
      <w:pPr>
        <w:rPr>
          <w:del w:id="6632" w:author="Autor"/>
        </w:rPr>
      </w:pPr>
    </w:p>
    <w:p w14:paraId="600CCA9B" w14:textId="406DFDD0" w:rsidR="00DF3D72" w:rsidDel="00C5578F" w:rsidRDefault="00DF3D72" w:rsidP="00D2171A">
      <w:pPr>
        <w:rPr>
          <w:del w:id="6633" w:author="Autor"/>
        </w:rPr>
      </w:pPr>
    </w:p>
    <w:p w14:paraId="65C57E2A" w14:textId="56AEE64F" w:rsidR="00DF3D72" w:rsidDel="00C5578F" w:rsidRDefault="00DF3D72" w:rsidP="00D2171A">
      <w:pPr>
        <w:rPr>
          <w:del w:id="6634" w:author="Autor"/>
        </w:rPr>
      </w:pPr>
    </w:p>
    <w:p w14:paraId="6485F3A3" w14:textId="0EC6450F" w:rsidR="00DF3D72" w:rsidDel="00C5578F" w:rsidRDefault="00DF3D72" w:rsidP="00D2171A">
      <w:pPr>
        <w:rPr>
          <w:del w:id="6635" w:author="Autor"/>
        </w:rPr>
      </w:pPr>
    </w:p>
    <w:p w14:paraId="01E0A104" w14:textId="67541A8D" w:rsidR="00DF3D72" w:rsidDel="00C5578F" w:rsidRDefault="00DF3D72" w:rsidP="00D2171A">
      <w:pPr>
        <w:rPr>
          <w:del w:id="6636" w:author="Autor"/>
        </w:rPr>
      </w:pPr>
    </w:p>
    <w:p w14:paraId="218DC00A" w14:textId="208B85B7" w:rsidR="00DF3D72" w:rsidDel="00C5578F" w:rsidRDefault="00DF3D72" w:rsidP="00D2171A">
      <w:pPr>
        <w:rPr>
          <w:del w:id="6637" w:author="Autor"/>
        </w:rPr>
      </w:pPr>
    </w:p>
    <w:p w14:paraId="560D1235" w14:textId="239585F0" w:rsidR="00DF3D72" w:rsidDel="00C5578F" w:rsidRDefault="00DF3D72" w:rsidP="00D2171A">
      <w:pPr>
        <w:rPr>
          <w:del w:id="6638" w:author="Autor"/>
        </w:rPr>
      </w:pPr>
    </w:p>
    <w:p w14:paraId="4E804C2D" w14:textId="3A401477" w:rsidR="00DF3D72" w:rsidDel="00C5578F" w:rsidRDefault="00DF3D72" w:rsidP="00D2171A">
      <w:pPr>
        <w:rPr>
          <w:del w:id="6639" w:author="Autor"/>
        </w:rPr>
      </w:pPr>
    </w:p>
    <w:p w14:paraId="2AF73AC8" w14:textId="475DEF9F" w:rsidR="00DF3D72" w:rsidDel="00C5578F" w:rsidRDefault="00DF3D72" w:rsidP="00D2171A">
      <w:pPr>
        <w:rPr>
          <w:del w:id="6640" w:author="Autor"/>
        </w:rPr>
      </w:pPr>
    </w:p>
    <w:p w14:paraId="6996DBBA" w14:textId="79BE9128" w:rsidR="00DF3D72" w:rsidDel="00C5578F" w:rsidRDefault="00DF3D72" w:rsidP="00D2171A">
      <w:pPr>
        <w:rPr>
          <w:del w:id="6641" w:author="Autor"/>
        </w:rPr>
      </w:pPr>
    </w:p>
    <w:p w14:paraId="5B785CF0" w14:textId="1ED3A90A" w:rsidR="00DF3D72" w:rsidDel="00C5578F" w:rsidRDefault="00DF3D72" w:rsidP="00D2171A">
      <w:pPr>
        <w:rPr>
          <w:del w:id="6642" w:author="Autor"/>
        </w:rPr>
      </w:pPr>
    </w:p>
    <w:p w14:paraId="33925262" w14:textId="3908A1B3" w:rsidR="00DF3D72" w:rsidDel="00C5578F" w:rsidRDefault="00DF3D72" w:rsidP="00D2171A">
      <w:pPr>
        <w:rPr>
          <w:del w:id="6643" w:author="Autor"/>
        </w:rPr>
      </w:pPr>
    </w:p>
    <w:p w14:paraId="0F6F425C" w14:textId="1B302B4B" w:rsidR="003442EA" w:rsidDel="00C5578F" w:rsidRDefault="003442EA" w:rsidP="00D2171A">
      <w:pPr>
        <w:rPr>
          <w:del w:id="6644" w:author="Autor"/>
        </w:rPr>
      </w:pPr>
    </w:p>
    <w:p w14:paraId="3A518536" w14:textId="21F998DE" w:rsidR="00193C9C" w:rsidDel="00C5578F" w:rsidRDefault="00193C9C" w:rsidP="00D2171A">
      <w:pPr>
        <w:rPr>
          <w:del w:id="6645" w:author="Autor"/>
        </w:rPr>
      </w:pPr>
    </w:p>
    <w:p w14:paraId="64702E86" w14:textId="7F6A2E19" w:rsidR="003442EA" w:rsidDel="00C5578F" w:rsidRDefault="003442EA" w:rsidP="00D2171A">
      <w:pPr>
        <w:rPr>
          <w:del w:id="6646" w:author="Autor"/>
        </w:rPr>
      </w:pPr>
    </w:p>
    <w:p w14:paraId="3EB5B694" w14:textId="277770CA" w:rsidR="003442EA" w:rsidDel="00C5578F" w:rsidRDefault="003442EA" w:rsidP="00D2171A">
      <w:pPr>
        <w:rPr>
          <w:del w:id="6647" w:author="Autor"/>
        </w:rPr>
      </w:pPr>
    </w:p>
    <w:p w14:paraId="5C2A14D2" w14:textId="2C2ECB07" w:rsidR="003442EA" w:rsidDel="00C5578F" w:rsidRDefault="003442EA" w:rsidP="00D2171A">
      <w:pPr>
        <w:rPr>
          <w:del w:id="6648" w:author="Autor"/>
        </w:rPr>
      </w:pPr>
    </w:p>
    <w:p w14:paraId="556D99F3" w14:textId="1A2F96A0" w:rsidR="003442EA" w:rsidDel="00C5578F" w:rsidRDefault="003442EA" w:rsidP="00D2171A">
      <w:pPr>
        <w:rPr>
          <w:del w:id="6649" w:author="Autor"/>
        </w:rPr>
      </w:pPr>
    </w:p>
    <w:p w14:paraId="68B7DB10" w14:textId="2EB22BC1" w:rsidR="003442EA" w:rsidDel="00C5578F" w:rsidRDefault="003442EA" w:rsidP="00D2171A">
      <w:pPr>
        <w:rPr>
          <w:del w:id="6650" w:author="Autor"/>
        </w:rPr>
      </w:pPr>
    </w:p>
    <w:p w14:paraId="705BE235" w14:textId="0445445D" w:rsidR="003442EA" w:rsidDel="00C5578F" w:rsidRDefault="003442EA" w:rsidP="00D2171A">
      <w:pPr>
        <w:rPr>
          <w:del w:id="6651" w:author="Autor"/>
        </w:rPr>
      </w:pPr>
    </w:p>
    <w:p w14:paraId="1001EC97" w14:textId="705C4E91" w:rsidR="00E4470E" w:rsidDel="00C5578F" w:rsidRDefault="00E4470E" w:rsidP="00D2171A">
      <w:pPr>
        <w:rPr>
          <w:del w:id="6652" w:author="Autor"/>
        </w:rPr>
      </w:pPr>
    </w:p>
    <w:p w14:paraId="2D192B92" w14:textId="77777777" w:rsidR="00C5578F" w:rsidRDefault="00C5578F">
      <w:pPr>
        <w:rPr>
          <w:ins w:id="6653" w:author="Autor"/>
        </w:rPr>
      </w:pPr>
      <w:bookmarkStart w:id="6654" w:name="KZ_49"/>
      <w:ins w:id="6655"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14:paraId="45E061A8"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34DE0E89" w14:textId="6CE52068" w:rsidR="00E4470E" w:rsidRPr="00BE7850" w:rsidRDefault="00E4470E">
            <w:pPr>
              <w:jc w:val="center"/>
              <w:rPr>
                <w:b/>
                <w:bCs/>
                <w:color w:val="FFFFFF"/>
                <w:lang w:eastAsia="en-US"/>
              </w:rPr>
              <w:pPrChange w:id="6656" w:author="Autor">
                <w:pPr>
                  <w:spacing w:line="256" w:lineRule="auto"/>
                  <w:jc w:val="center"/>
                </w:pPr>
              </w:pPrChange>
            </w:pPr>
            <w:r w:rsidRPr="00E70316">
              <w:rPr>
                <w:b/>
                <w:bCs/>
                <w:color w:val="FFFFFF"/>
                <w:rPrChange w:id="6657" w:author="Autor">
                  <w:rPr>
                    <w:b/>
                    <w:bCs/>
                    <w:color w:val="FFFFFF"/>
                    <w:sz w:val="22"/>
                    <w:szCs w:val="22"/>
                  </w:rPr>
                </w:rPrChange>
              </w:rPr>
              <w:lastRenderedPageBreak/>
              <w:t xml:space="preserve">Kontrolný zoznam k finančnej kontrole zadávania čiastkových zmlúv, zadávaných na základe rámcových dohôd – </w:t>
            </w:r>
            <w:r w:rsidR="006F3D3D" w:rsidRPr="00E70316">
              <w:rPr>
                <w:b/>
                <w:bCs/>
                <w:color w:val="FFFFFF"/>
                <w:rPrChange w:id="6658" w:author="Autor">
                  <w:rPr>
                    <w:b/>
                    <w:bCs/>
                    <w:color w:val="FFFFFF"/>
                    <w:sz w:val="22"/>
                    <w:szCs w:val="22"/>
                  </w:rPr>
                </w:rPrChange>
              </w:rPr>
              <w:t>štandardná ex post kontrola</w:t>
            </w:r>
          </w:p>
        </w:tc>
      </w:tr>
      <w:tr w:rsidR="00E4470E" w:rsidRPr="00BE7850" w14:paraId="7E2D7064"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C0F333C"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14:paraId="71018CB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03DA63D" w14:textId="77777777"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81F3A04"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2AE5202"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7FF31D" w14:textId="77777777"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E9E8703" w14:textId="77777777" w:rsidR="00E4470E" w:rsidRPr="00BE7850" w:rsidRDefault="00E4470E" w:rsidP="00634A35">
            <w:pPr>
              <w:spacing w:line="256" w:lineRule="auto"/>
              <w:rPr>
                <w:lang w:eastAsia="en-US"/>
              </w:rPr>
            </w:pPr>
          </w:p>
        </w:tc>
      </w:tr>
      <w:tr w:rsidR="00E4470E" w:rsidRPr="00BE7850" w14:paraId="40799F61"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8D0159"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14:paraId="1B8B7EB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E4233C" w14:textId="77777777"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2863DB"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6F3F7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189B249" w14:textId="77777777"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897901"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CD45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5A7A55" w14:textId="77777777"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213CE0C"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08BD58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9A2DC45" w14:textId="77777777"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E8FF03"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B970B39"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F8C7CA7"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14:paraId="668D271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9693F3" w14:textId="77777777"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7B6B00F" w14:textId="77777777" w:rsidR="00E4470E" w:rsidRPr="00BE7850" w:rsidRDefault="00E4470E" w:rsidP="00634A35">
            <w:pPr>
              <w:spacing w:line="256" w:lineRule="auto"/>
              <w:rPr>
                <w:lang w:eastAsia="en-US"/>
              </w:rPr>
            </w:pPr>
          </w:p>
        </w:tc>
      </w:tr>
      <w:tr w:rsidR="00E4470E" w:rsidRPr="00BE7850" w14:paraId="46D2EAB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0223A15"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C1B1A75" w14:textId="77777777" w:rsidR="00E4470E" w:rsidRPr="00BE7850" w:rsidRDefault="00E4470E" w:rsidP="00634A35">
            <w:pPr>
              <w:spacing w:line="256" w:lineRule="auto"/>
              <w:rPr>
                <w:color w:val="000000"/>
                <w:lang w:eastAsia="en-US"/>
              </w:rPr>
            </w:pPr>
          </w:p>
        </w:tc>
      </w:tr>
      <w:tr w:rsidR="00E4470E" w:rsidRPr="00BE7850" w14:paraId="6CD9CD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4847EF9"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7EB48" w14:textId="77777777" w:rsidR="00E4470E" w:rsidRPr="00BE7850" w:rsidRDefault="00E4470E" w:rsidP="00634A35">
            <w:pPr>
              <w:spacing w:line="256" w:lineRule="auto"/>
              <w:rPr>
                <w:color w:val="000000"/>
                <w:lang w:eastAsia="en-US"/>
              </w:rPr>
            </w:pPr>
          </w:p>
        </w:tc>
      </w:tr>
      <w:tr w:rsidR="00E4470E" w:rsidRPr="00BE7850" w14:paraId="15EB72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ABE9DDE"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DBB4FA5" w14:textId="77777777" w:rsidR="00E4470E" w:rsidRPr="00BE7850" w:rsidRDefault="00E4470E" w:rsidP="00634A35">
            <w:pPr>
              <w:spacing w:line="256" w:lineRule="auto"/>
              <w:rPr>
                <w:color w:val="000000"/>
                <w:lang w:eastAsia="en-US"/>
              </w:rPr>
            </w:pPr>
          </w:p>
        </w:tc>
      </w:tr>
      <w:tr w:rsidR="00E4470E" w:rsidRPr="00BE7850" w14:paraId="689E8D2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4A16C5D" w14:textId="77777777"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FC6DF7C" w14:textId="77777777"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14:paraId="4B787EA0" w14:textId="77777777"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14:paraId="102AA2C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599E085" w14:textId="77777777"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B470F8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DF66F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EB28640"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D531AC"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110594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77D85D1"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5838156"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B3583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1E317219"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9F2E7CB" w14:textId="77777777" w:rsidR="00E4470E" w:rsidRPr="00BE7850" w:rsidRDefault="00E4470E" w:rsidP="00634A35">
            <w:pPr>
              <w:spacing w:line="256" w:lineRule="auto"/>
              <w:rPr>
                <w:color w:val="000000"/>
                <w:lang w:eastAsia="en-US"/>
              </w:rPr>
            </w:pPr>
          </w:p>
        </w:tc>
      </w:tr>
      <w:tr w:rsidR="00E4470E" w:rsidRPr="00BE7850" w14:paraId="79F619C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94C57C0" w14:textId="77777777"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0CF40D0"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9BB8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1485D5B" w14:textId="77777777"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32596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040DDCC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F08A7E8" w14:textId="77777777"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1E3617"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43CA4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2DBC8FD"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4BA4DB3"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3EF2B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5B40877"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5B50B"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3439B6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966C825" w14:textId="77777777"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1718F9F4" w14:textId="77777777" w:rsidR="00E4470E" w:rsidRPr="00BE7850" w:rsidRDefault="00E4470E" w:rsidP="00634A35">
            <w:pPr>
              <w:spacing w:line="256" w:lineRule="auto"/>
              <w:rPr>
                <w:color w:val="000000"/>
                <w:lang w:eastAsia="en-US"/>
              </w:rPr>
            </w:pPr>
          </w:p>
        </w:tc>
      </w:tr>
      <w:tr w:rsidR="00E4470E" w:rsidRPr="00BE7850" w14:paraId="6F07114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50F6A9E" w14:textId="77777777"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5B79E9B1" w14:textId="77777777" w:rsidR="00E4470E" w:rsidRPr="00BE7850" w:rsidRDefault="00E4470E" w:rsidP="00634A35">
            <w:pPr>
              <w:spacing w:line="256" w:lineRule="auto"/>
              <w:rPr>
                <w:color w:val="000000"/>
                <w:lang w:eastAsia="en-US"/>
              </w:rPr>
            </w:pPr>
          </w:p>
        </w:tc>
      </w:tr>
      <w:tr w:rsidR="00E4470E" w:rsidRPr="00BE7850" w14:paraId="004B363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D2EB2CC" w14:textId="77777777"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38E2C6E" w14:textId="77777777" w:rsidR="00E4470E" w:rsidRPr="00BE7850" w:rsidRDefault="00E4470E" w:rsidP="00634A35">
            <w:pPr>
              <w:spacing w:line="256" w:lineRule="auto"/>
              <w:rPr>
                <w:color w:val="000000"/>
                <w:lang w:eastAsia="en-US"/>
              </w:rPr>
            </w:pPr>
          </w:p>
        </w:tc>
      </w:tr>
      <w:tr w:rsidR="00E4470E" w:rsidRPr="00BE7850" w14:paraId="5A3E6321"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6C26BC"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3016E812"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9D1C05E"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ECDE170"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3B4E79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4C9063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14:paraId="1E7904E0"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66DC0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B8D540C" w14:textId="77777777"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DE482B"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83847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7DCA2F" w14:textId="77777777" w:rsidR="00E4470E" w:rsidRPr="00BE7850" w:rsidRDefault="00E4470E" w:rsidP="00634A35">
            <w:pPr>
              <w:spacing w:line="256" w:lineRule="auto"/>
              <w:jc w:val="center"/>
              <w:rPr>
                <w:color w:val="000000"/>
                <w:lang w:eastAsia="en-US"/>
              </w:rPr>
            </w:pPr>
          </w:p>
          <w:p w14:paraId="71C237B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2DFCAEF" w14:textId="77777777" w:rsidR="00E4470E" w:rsidRPr="00BE7850" w:rsidRDefault="00E4470E" w:rsidP="00634A35">
            <w:pPr>
              <w:spacing w:line="256" w:lineRule="auto"/>
              <w:jc w:val="center"/>
              <w:rPr>
                <w:color w:val="000000"/>
                <w:lang w:eastAsia="en-US"/>
              </w:rPr>
            </w:pPr>
          </w:p>
        </w:tc>
      </w:tr>
      <w:tr w:rsidR="00E4470E" w:rsidRPr="00BE7850" w14:paraId="45686D5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3BCB4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973FBB9"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8CB5D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288D1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BA581E"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D354C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425D7C5F"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237D05D"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241623E"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6162B1E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2509CED"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9A1030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0FE99C3" w14:textId="77777777" w:rsidR="00E4470E" w:rsidRPr="00BE7850" w:rsidRDefault="00E4470E" w:rsidP="00634A35">
            <w:pPr>
              <w:spacing w:line="256" w:lineRule="auto"/>
              <w:jc w:val="center"/>
              <w:rPr>
                <w:color w:val="000000"/>
                <w:lang w:eastAsia="en-US"/>
              </w:rPr>
            </w:pPr>
          </w:p>
        </w:tc>
      </w:tr>
      <w:tr w:rsidR="00E4470E" w:rsidRPr="00BE7850" w14:paraId="33172FD0"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17791AA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BFFA127"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D62903"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AF03BBF"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30D831"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E2A66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1D69A527" w14:textId="77777777"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14:paraId="1B920958"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C7D3315" w14:textId="77777777"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A1D9CB8"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D1234DB"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8292B2"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42880A" w14:textId="77777777" w:rsidR="00E4470E" w:rsidRPr="00BE7850" w:rsidRDefault="00E4470E" w:rsidP="00634A35">
            <w:pPr>
              <w:spacing w:line="256" w:lineRule="auto"/>
              <w:jc w:val="center"/>
              <w:rPr>
                <w:color w:val="000000"/>
                <w:lang w:eastAsia="en-US"/>
              </w:rPr>
            </w:pPr>
          </w:p>
        </w:tc>
      </w:tr>
      <w:tr w:rsidR="00E4470E" w:rsidRPr="00BE7850" w14:paraId="354CE5C5"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78F1818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4026F35" w14:textId="77777777"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4C711E6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AA7CFE0"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2DE8D4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EDED2E2" w14:textId="77777777" w:rsidR="00E4470E" w:rsidRPr="00BE7850" w:rsidRDefault="00E4470E" w:rsidP="00634A35">
            <w:pPr>
              <w:spacing w:line="256" w:lineRule="auto"/>
              <w:jc w:val="center"/>
              <w:rPr>
                <w:color w:val="000000"/>
                <w:lang w:eastAsia="en-US"/>
              </w:rPr>
            </w:pPr>
          </w:p>
        </w:tc>
      </w:tr>
      <w:tr w:rsidR="00E4470E" w:rsidRPr="00BE7850" w14:paraId="69372981" w14:textId="77777777"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21793DA"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D8FF181" w14:textId="77777777"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30BD80"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E2B6F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1BE9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C490AF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76A6B00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4403067" w14:textId="77777777" w:rsidR="00E4470E" w:rsidRPr="00BE7850" w:rsidRDefault="00E4470E" w:rsidP="00634A35">
            <w:pPr>
              <w:spacing w:line="256" w:lineRule="auto"/>
              <w:jc w:val="center"/>
              <w:rPr>
                <w:color w:val="000000"/>
                <w:lang w:eastAsia="en-US"/>
              </w:rPr>
            </w:pPr>
            <w:r w:rsidRPr="00486F5A">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D8DA088" w14:textId="77777777"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2D54555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75A3BC7"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B406F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47C7BD0" w14:textId="77777777" w:rsidR="00E4470E" w:rsidRPr="00BE7850" w:rsidRDefault="00E4470E" w:rsidP="00634A35">
            <w:pPr>
              <w:spacing w:line="256" w:lineRule="auto"/>
              <w:jc w:val="center"/>
              <w:rPr>
                <w:color w:val="000000"/>
                <w:lang w:eastAsia="en-US"/>
              </w:rPr>
            </w:pPr>
          </w:p>
        </w:tc>
      </w:tr>
      <w:tr w:rsidR="00E4470E" w:rsidRPr="00BE7850" w14:paraId="3EDF4CA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73BCEC9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CD3F16" w14:textId="77777777"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9FA0DEE"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8F51C41"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E49DDAD"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2CA1DA0" w14:textId="77777777" w:rsidR="00E4470E" w:rsidRPr="00BE7850" w:rsidRDefault="00E4470E" w:rsidP="00634A35">
            <w:pPr>
              <w:spacing w:line="256" w:lineRule="auto"/>
              <w:jc w:val="center"/>
              <w:rPr>
                <w:color w:val="000000"/>
                <w:lang w:eastAsia="en-US"/>
              </w:rPr>
            </w:pPr>
          </w:p>
        </w:tc>
      </w:tr>
      <w:tr w:rsidR="000728F4" w:rsidRPr="00BE7850" w14:paraId="5C4AADEE" w14:textId="77777777" w:rsidTr="00ED6BF1">
        <w:trPr>
          <w:trHeight w:val="910"/>
        </w:trPr>
        <w:tc>
          <w:tcPr>
            <w:tcW w:w="582" w:type="dxa"/>
            <w:vMerge w:val="restart"/>
            <w:tcBorders>
              <w:top w:val="single" w:sz="4" w:space="0" w:color="auto"/>
              <w:left w:val="single" w:sz="4" w:space="0" w:color="auto"/>
              <w:right w:val="single" w:sz="4" w:space="0" w:color="auto"/>
            </w:tcBorders>
            <w:noWrap/>
            <w:vAlign w:val="center"/>
          </w:tcPr>
          <w:p w14:paraId="178B9D99" w14:textId="77777777" w:rsidR="000728F4" w:rsidRPr="00BE7850" w:rsidRDefault="000728F4"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229B9A4"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75C3B838" w14:textId="77777777" w:rsidR="000728F4" w:rsidRPr="00BE7850"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07F2EE8" w14:textId="77777777"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A377024" w14:textId="77777777"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BD60AA5" w14:textId="77777777"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D630F30" w14:textId="77777777" w:rsidR="000728F4" w:rsidRPr="00BE7850" w:rsidRDefault="000728F4" w:rsidP="00634A35">
            <w:pPr>
              <w:spacing w:line="256" w:lineRule="auto"/>
              <w:jc w:val="center"/>
              <w:rPr>
                <w:color w:val="000000"/>
                <w:lang w:eastAsia="en-US"/>
              </w:rPr>
            </w:pPr>
          </w:p>
        </w:tc>
      </w:tr>
      <w:tr w:rsidR="000728F4" w:rsidRPr="00BE7850" w14:paraId="618AD8F1" w14:textId="77777777" w:rsidTr="00ED6BF1">
        <w:trPr>
          <w:trHeight w:val="479"/>
        </w:trPr>
        <w:tc>
          <w:tcPr>
            <w:tcW w:w="582" w:type="dxa"/>
            <w:vMerge/>
            <w:tcBorders>
              <w:left w:val="single" w:sz="4" w:space="0" w:color="auto"/>
              <w:bottom w:val="single" w:sz="4" w:space="0" w:color="auto"/>
              <w:right w:val="single" w:sz="4" w:space="0" w:color="auto"/>
            </w:tcBorders>
            <w:noWrap/>
            <w:vAlign w:val="center"/>
          </w:tcPr>
          <w:p w14:paraId="37FF694A" w14:textId="77777777"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C770FF3" w14:textId="77777777" w:rsidR="000728F4" w:rsidRDefault="000728F4" w:rsidP="00634A35">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5EABD5D6" w14:textId="77777777"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137568D" w14:textId="77777777"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00109A" w14:textId="77777777"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489B252" w14:textId="77777777" w:rsidR="000728F4" w:rsidRPr="00BE7850" w:rsidRDefault="000728F4" w:rsidP="00634A35">
            <w:pPr>
              <w:spacing w:line="256" w:lineRule="auto"/>
              <w:jc w:val="center"/>
              <w:rPr>
                <w:color w:val="000000"/>
                <w:lang w:eastAsia="en-US"/>
              </w:rPr>
            </w:pPr>
          </w:p>
        </w:tc>
      </w:tr>
      <w:tr w:rsidR="00E4470E" w:rsidRPr="00BE7850" w14:paraId="1E03C7F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6B177C9" w14:textId="77777777"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14D1285" w14:textId="77777777"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04CC2A2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7799F44"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FDFC02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DBD83F" w14:textId="77777777" w:rsidR="00E4470E" w:rsidRPr="00BE7850" w:rsidRDefault="00E4470E" w:rsidP="00634A35">
            <w:pPr>
              <w:spacing w:line="256" w:lineRule="auto"/>
              <w:jc w:val="center"/>
              <w:rPr>
                <w:color w:val="000000"/>
                <w:lang w:eastAsia="en-US"/>
              </w:rPr>
            </w:pPr>
          </w:p>
        </w:tc>
      </w:tr>
      <w:tr w:rsidR="00E4470E" w:rsidRPr="00BE7850" w14:paraId="14E63F2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21B6231" w14:textId="77777777"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F92B742" w14:textId="77777777"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7A8D476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FA0262"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A3A1EBA"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2B99718" w14:textId="77777777" w:rsidR="00E4470E" w:rsidRPr="00BE7850" w:rsidRDefault="00E4470E" w:rsidP="00634A35">
            <w:pPr>
              <w:spacing w:line="256" w:lineRule="auto"/>
              <w:jc w:val="center"/>
              <w:rPr>
                <w:color w:val="000000"/>
                <w:lang w:eastAsia="en-US"/>
              </w:rPr>
            </w:pPr>
          </w:p>
        </w:tc>
      </w:tr>
      <w:tr w:rsidR="00E4470E" w:rsidRPr="00BE7850" w14:paraId="0581F9E8"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60125173" w14:textId="77777777"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CB9A25" w14:textId="77777777"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52E5507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4CA299"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106985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0FAD8E" w14:textId="77777777" w:rsidR="00E4470E" w:rsidRPr="00BE7850" w:rsidRDefault="00E4470E" w:rsidP="00634A35">
            <w:pPr>
              <w:spacing w:line="256" w:lineRule="auto"/>
              <w:jc w:val="center"/>
              <w:rPr>
                <w:color w:val="000000"/>
                <w:lang w:eastAsia="en-US"/>
              </w:rPr>
            </w:pPr>
          </w:p>
        </w:tc>
      </w:tr>
      <w:tr w:rsidR="00E4470E" w:rsidRPr="00BE7850" w14:paraId="6A1D164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665CDA2C" w14:textId="77777777"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99"/>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2AC03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A0CCBE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78EDB91A" w14:textId="77777777"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E30392"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CFF0CC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7F680C3"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65C4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D5495DE"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F99E0DF" w14:textId="77777777" w:rsidR="00E4470E" w:rsidRPr="00BE7850" w:rsidRDefault="00E4470E" w:rsidP="00634A35">
            <w:pPr>
              <w:spacing w:line="256" w:lineRule="auto"/>
              <w:rPr>
                <w:lang w:eastAsia="en-US"/>
              </w:rPr>
            </w:pPr>
            <w:r w:rsidRPr="00BE7850">
              <w:rPr>
                <w:sz w:val="22"/>
                <w:szCs w:val="22"/>
                <w:lang w:eastAsia="en-US"/>
              </w:rPr>
              <w:lastRenderedPageBreak/>
              <w:t> </w:t>
            </w:r>
          </w:p>
        </w:tc>
      </w:tr>
      <w:tr w:rsidR="00E4470E" w:rsidRPr="00BE7850" w14:paraId="0DAE1B4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1062ABB" w14:textId="77777777"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100"/>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4A233E7" w14:textId="77777777" w:rsidR="00E4470E" w:rsidRPr="00BE7850" w:rsidRDefault="00E4470E" w:rsidP="00634A35">
            <w:pPr>
              <w:spacing w:line="256" w:lineRule="auto"/>
              <w:rPr>
                <w:lang w:eastAsia="en-US"/>
              </w:rPr>
            </w:pPr>
          </w:p>
        </w:tc>
      </w:tr>
      <w:tr w:rsidR="00E4470E" w:rsidRPr="00BE7850" w14:paraId="041422C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B5A58DF" w14:textId="77777777"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410658A"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81324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87A06A"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521ADBE" w14:textId="77777777" w:rsidR="00E4470E" w:rsidRPr="00BE7850" w:rsidRDefault="00E4470E" w:rsidP="00634A35">
            <w:pPr>
              <w:spacing w:line="256" w:lineRule="auto"/>
              <w:rPr>
                <w:lang w:eastAsia="en-US"/>
              </w:rPr>
            </w:pPr>
            <w:r w:rsidRPr="00BE7850">
              <w:rPr>
                <w:sz w:val="22"/>
                <w:szCs w:val="22"/>
                <w:lang w:eastAsia="en-US"/>
              </w:rPr>
              <w:t> </w:t>
            </w:r>
          </w:p>
        </w:tc>
      </w:tr>
    </w:tbl>
    <w:p w14:paraId="6169FBC2" w14:textId="77777777" w:rsidR="00E4470E" w:rsidRDefault="00E4470E" w:rsidP="00D2171A"/>
    <w:p w14:paraId="39EC3338" w14:textId="5CD62791" w:rsidR="001B6240" w:rsidDel="00C5578F" w:rsidRDefault="001B6240" w:rsidP="00D2171A">
      <w:pPr>
        <w:rPr>
          <w:del w:id="6659" w:author="Autor"/>
        </w:rPr>
      </w:pPr>
    </w:p>
    <w:p w14:paraId="3575BAD8" w14:textId="7CE6BCEA" w:rsidR="001B6240" w:rsidDel="00C5578F" w:rsidRDefault="001B6240" w:rsidP="00D2171A">
      <w:pPr>
        <w:rPr>
          <w:del w:id="6660" w:author="Autor"/>
        </w:rPr>
      </w:pPr>
    </w:p>
    <w:p w14:paraId="008DBF99" w14:textId="3AEA46E2" w:rsidR="001B6240" w:rsidDel="00C5578F" w:rsidRDefault="001B6240" w:rsidP="00D2171A">
      <w:pPr>
        <w:rPr>
          <w:del w:id="6661" w:author="Autor"/>
        </w:rPr>
      </w:pPr>
    </w:p>
    <w:p w14:paraId="58FBFCDD" w14:textId="48AE18E7" w:rsidR="001B6240" w:rsidDel="00C5578F" w:rsidRDefault="001B6240" w:rsidP="00D2171A">
      <w:pPr>
        <w:rPr>
          <w:del w:id="6662" w:author="Autor"/>
        </w:rPr>
      </w:pPr>
    </w:p>
    <w:p w14:paraId="56209189" w14:textId="59FE36B9" w:rsidR="001B6240" w:rsidDel="00C5578F" w:rsidRDefault="001B6240" w:rsidP="00D2171A">
      <w:pPr>
        <w:rPr>
          <w:del w:id="6663" w:author="Autor"/>
        </w:rPr>
      </w:pPr>
    </w:p>
    <w:p w14:paraId="3A7C259D" w14:textId="08864B20" w:rsidR="001B6240" w:rsidDel="00C5578F" w:rsidRDefault="001B6240" w:rsidP="00D2171A">
      <w:pPr>
        <w:rPr>
          <w:del w:id="6664" w:author="Autor"/>
        </w:rPr>
      </w:pPr>
    </w:p>
    <w:p w14:paraId="47BBC0A4" w14:textId="22FCBE07" w:rsidR="001B6240" w:rsidDel="00C5578F" w:rsidRDefault="001B6240" w:rsidP="00D2171A">
      <w:pPr>
        <w:rPr>
          <w:del w:id="6665" w:author="Autor"/>
        </w:rPr>
      </w:pPr>
    </w:p>
    <w:p w14:paraId="08DA2DCC" w14:textId="5512DD3F" w:rsidR="001B6240" w:rsidDel="00C5578F" w:rsidRDefault="001B6240" w:rsidP="00D2171A">
      <w:pPr>
        <w:rPr>
          <w:del w:id="6666" w:author="Autor"/>
        </w:rPr>
      </w:pPr>
    </w:p>
    <w:p w14:paraId="351B92E6" w14:textId="4FBE9766" w:rsidR="001B6240" w:rsidDel="00C5578F" w:rsidRDefault="001B6240" w:rsidP="00D2171A">
      <w:pPr>
        <w:rPr>
          <w:del w:id="6667" w:author="Autor"/>
        </w:rPr>
      </w:pPr>
    </w:p>
    <w:p w14:paraId="7DDF4656" w14:textId="5DC2F1E7" w:rsidR="001B6240" w:rsidDel="00C5578F" w:rsidRDefault="001B6240" w:rsidP="00D2171A">
      <w:pPr>
        <w:rPr>
          <w:del w:id="6668" w:author="Autor"/>
        </w:rPr>
      </w:pPr>
    </w:p>
    <w:bookmarkEnd w:id="6654"/>
    <w:p w14:paraId="799A47B3" w14:textId="5F601DBD" w:rsidR="001B6240" w:rsidDel="00C5578F" w:rsidRDefault="001B6240" w:rsidP="00D2171A">
      <w:pPr>
        <w:rPr>
          <w:del w:id="6669" w:author="Autor"/>
        </w:rPr>
      </w:pPr>
    </w:p>
    <w:p w14:paraId="2EBDA4F9" w14:textId="5EA20A4E" w:rsidR="001B6240" w:rsidDel="00C5578F" w:rsidRDefault="001B6240" w:rsidP="00D2171A">
      <w:pPr>
        <w:rPr>
          <w:del w:id="6670" w:author="Autor"/>
        </w:rPr>
      </w:pPr>
    </w:p>
    <w:p w14:paraId="3C6EC38B" w14:textId="09724428" w:rsidR="001B6240" w:rsidDel="00C5578F" w:rsidRDefault="001B6240" w:rsidP="00D2171A">
      <w:pPr>
        <w:rPr>
          <w:del w:id="6671" w:author="Autor"/>
        </w:rPr>
      </w:pPr>
    </w:p>
    <w:p w14:paraId="0050723C" w14:textId="7FAD62A2" w:rsidR="001B6240" w:rsidDel="00C5578F" w:rsidRDefault="001B6240" w:rsidP="00D2171A">
      <w:pPr>
        <w:rPr>
          <w:del w:id="6672" w:author="Autor"/>
        </w:rPr>
      </w:pPr>
    </w:p>
    <w:p w14:paraId="293B06E5" w14:textId="39ADD238" w:rsidR="001B6240" w:rsidDel="00C5578F" w:rsidRDefault="001B6240" w:rsidP="00D2171A">
      <w:pPr>
        <w:rPr>
          <w:del w:id="6673" w:author="Autor"/>
        </w:rPr>
      </w:pPr>
    </w:p>
    <w:p w14:paraId="58844147" w14:textId="5C668170" w:rsidR="001B6240" w:rsidDel="00C5578F" w:rsidRDefault="001B6240" w:rsidP="00D2171A">
      <w:pPr>
        <w:rPr>
          <w:del w:id="6674" w:author="Autor"/>
        </w:rPr>
      </w:pPr>
    </w:p>
    <w:p w14:paraId="64C930F5" w14:textId="63809062" w:rsidR="001B6240" w:rsidDel="00C5578F" w:rsidRDefault="001B6240" w:rsidP="00D2171A">
      <w:pPr>
        <w:rPr>
          <w:del w:id="6675" w:author="Autor"/>
        </w:rPr>
      </w:pPr>
    </w:p>
    <w:p w14:paraId="156823FD" w14:textId="562FF29E" w:rsidR="001B6240" w:rsidDel="00C5578F" w:rsidRDefault="001B6240" w:rsidP="00D2171A">
      <w:pPr>
        <w:rPr>
          <w:del w:id="6676" w:author="Autor"/>
        </w:rPr>
      </w:pPr>
    </w:p>
    <w:p w14:paraId="5739537C" w14:textId="087B6A46" w:rsidR="001B6240" w:rsidDel="00C5578F" w:rsidRDefault="001B6240" w:rsidP="00D2171A">
      <w:pPr>
        <w:rPr>
          <w:del w:id="6677" w:author="Autor"/>
        </w:rPr>
      </w:pPr>
    </w:p>
    <w:p w14:paraId="4D44AD30" w14:textId="01A8AEDD" w:rsidR="001B6240" w:rsidDel="00C5578F" w:rsidRDefault="001B6240" w:rsidP="00D2171A">
      <w:pPr>
        <w:rPr>
          <w:del w:id="6678" w:author="Autor"/>
        </w:rPr>
      </w:pPr>
    </w:p>
    <w:p w14:paraId="5EB4EEEA" w14:textId="3F4906F0" w:rsidR="001B6240" w:rsidDel="00C5578F" w:rsidRDefault="001B6240" w:rsidP="00D2171A">
      <w:pPr>
        <w:rPr>
          <w:del w:id="6679" w:author="Autor"/>
        </w:rPr>
      </w:pPr>
    </w:p>
    <w:p w14:paraId="5E3E7719" w14:textId="6F9BF6EF" w:rsidR="001B6240" w:rsidDel="00C5578F" w:rsidRDefault="001B6240" w:rsidP="00D2171A">
      <w:pPr>
        <w:rPr>
          <w:del w:id="6680" w:author="Autor"/>
        </w:rPr>
      </w:pPr>
    </w:p>
    <w:p w14:paraId="1D6BF019" w14:textId="4D5D1AA5" w:rsidR="001B6240" w:rsidDel="00C5578F" w:rsidRDefault="001B6240" w:rsidP="00D2171A">
      <w:pPr>
        <w:rPr>
          <w:del w:id="6681" w:author="Autor"/>
        </w:rPr>
      </w:pPr>
    </w:p>
    <w:p w14:paraId="50E6A5C7" w14:textId="07D41478" w:rsidR="001B6240" w:rsidDel="00C5578F" w:rsidRDefault="001B6240" w:rsidP="00D2171A">
      <w:pPr>
        <w:rPr>
          <w:del w:id="6682" w:author="Autor"/>
        </w:rPr>
      </w:pPr>
    </w:p>
    <w:p w14:paraId="3B72B410" w14:textId="6E2201FA" w:rsidR="001B6240" w:rsidDel="00C5578F" w:rsidRDefault="001B6240" w:rsidP="00D2171A">
      <w:pPr>
        <w:rPr>
          <w:del w:id="6683" w:author="Autor"/>
        </w:rPr>
      </w:pPr>
    </w:p>
    <w:p w14:paraId="3A728B73" w14:textId="29B2D17A" w:rsidR="001B6240" w:rsidDel="00C5578F" w:rsidRDefault="001B6240" w:rsidP="00D2171A">
      <w:pPr>
        <w:rPr>
          <w:del w:id="6684" w:author="Autor"/>
        </w:rPr>
      </w:pPr>
    </w:p>
    <w:p w14:paraId="575C991C" w14:textId="4C1B0053" w:rsidR="001B6240" w:rsidDel="00C5578F" w:rsidRDefault="001B6240" w:rsidP="00D2171A">
      <w:pPr>
        <w:rPr>
          <w:del w:id="6685" w:author="Autor"/>
        </w:rPr>
      </w:pPr>
    </w:p>
    <w:p w14:paraId="166ABB50" w14:textId="42E8432C" w:rsidR="001B6240" w:rsidDel="00C5578F" w:rsidRDefault="001B6240" w:rsidP="00D2171A">
      <w:pPr>
        <w:rPr>
          <w:del w:id="6686" w:author="Autor"/>
        </w:rPr>
      </w:pPr>
    </w:p>
    <w:p w14:paraId="17A0B45F" w14:textId="6365D2B6" w:rsidR="001B6240" w:rsidDel="00C5578F" w:rsidRDefault="001B6240" w:rsidP="00D2171A">
      <w:pPr>
        <w:rPr>
          <w:del w:id="6687" w:author="Autor"/>
        </w:rPr>
      </w:pPr>
    </w:p>
    <w:p w14:paraId="0B345EDB" w14:textId="54518741" w:rsidR="001B6240" w:rsidDel="00C5578F" w:rsidRDefault="001B6240" w:rsidP="00D2171A">
      <w:pPr>
        <w:rPr>
          <w:del w:id="6688" w:author="Autor"/>
        </w:rPr>
      </w:pPr>
    </w:p>
    <w:p w14:paraId="7327AFD4" w14:textId="56BE9B1C" w:rsidR="001B6240" w:rsidDel="00C5578F" w:rsidRDefault="001B6240" w:rsidP="00D2171A">
      <w:pPr>
        <w:rPr>
          <w:del w:id="6689" w:author="Autor"/>
        </w:rPr>
      </w:pPr>
    </w:p>
    <w:p w14:paraId="549141AA" w14:textId="69515A7C" w:rsidR="001B6240" w:rsidDel="00C5578F" w:rsidRDefault="001B6240" w:rsidP="00D2171A">
      <w:pPr>
        <w:rPr>
          <w:del w:id="6690" w:author="Autor"/>
        </w:rPr>
      </w:pPr>
    </w:p>
    <w:p w14:paraId="6390F517" w14:textId="710934AA" w:rsidR="001B6240" w:rsidDel="00C5578F" w:rsidRDefault="001B6240" w:rsidP="00D2171A">
      <w:pPr>
        <w:rPr>
          <w:del w:id="6691" w:author="Autor"/>
        </w:rPr>
      </w:pPr>
    </w:p>
    <w:p w14:paraId="4B17677E" w14:textId="09365400" w:rsidR="00B16726" w:rsidDel="00C5578F" w:rsidRDefault="00B16726" w:rsidP="00D2171A">
      <w:pPr>
        <w:rPr>
          <w:del w:id="6692" w:author="Autor"/>
        </w:rPr>
      </w:pPr>
    </w:p>
    <w:p w14:paraId="5BEA3B71" w14:textId="04412965" w:rsidR="00B16726" w:rsidDel="00C5578F" w:rsidRDefault="00B16726" w:rsidP="00D2171A">
      <w:pPr>
        <w:rPr>
          <w:del w:id="6693" w:author="Autor"/>
        </w:rPr>
      </w:pPr>
    </w:p>
    <w:p w14:paraId="43F742C1" w14:textId="52DDAD4E" w:rsidR="00B16726" w:rsidDel="00C5578F" w:rsidRDefault="00B16726" w:rsidP="00D2171A">
      <w:pPr>
        <w:rPr>
          <w:del w:id="6694" w:author="Autor"/>
        </w:rPr>
      </w:pPr>
    </w:p>
    <w:p w14:paraId="7FC8C4BF" w14:textId="1D4E6A38" w:rsidR="00073E57" w:rsidDel="00C5578F" w:rsidRDefault="00073E57" w:rsidP="00D2171A">
      <w:pPr>
        <w:rPr>
          <w:del w:id="6695" w:author="Autor"/>
        </w:rPr>
      </w:pPr>
    </w:p>
    <w:p w14:paraId="5430BD09" w14:textId="644DBADC" w:rsidR="001B6240" w:rsidDel="00C5578F" w:rsidRDefault="001B6240" w:rsidP="00D2171A">
      <w:pPr>
        <w:rPr>
          <w:del w:id="6696" w:author="Autor"/>
        </w:rPr>
      </w:pPr>
    </w:p>
    <w:p w14:paraId="7A347990" w14:textId="77777777" w:rsidR="00C5578F" w:rsidRDefault="00C5578F">
      <w:pPr>
        <w:rPr>
          <w:ins w:id="6697" w:author="Autor"/>
        </w:rPr>
      </w:pPr>
      <w:bookmarkStart w:id="6698" w:name="KZ_50" w:colFirst="0" w:colLast="1"/>
      <w:ins w:id="6699"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14:paraId="24456816"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CD0E09A" w14:textId="0A159CFE" w:rsidR="001B6240" w:rsidRPr="00564F9B" w:rsidRDefault="001B6240">
            <w:pPr>
              <w:jc w:val="center"/>
              <w:rPr>
                <w:b/>
                <w:bCs/>
                <w:color w:val="FFFFFF"/>
                <w:lang w:eastAsia="en-US"/>
              </w:rPr>
              <w:pPrChange w:id="6700" w:author="Autor">
                <w:pPr>
                  <w:spacing w:line="256" w:lineRule="auto"/>
                  <w:jc w:val="center"/>
                </w:pPr>
              </w:pPrChange>
            </w:pPr>
            <w:r w:rsidRPr="00E70316">
              <w:rPr>
                <w:b/>
                <w:bCs/>
                <w:color w:val="FFFFFF"/>
                <w:rPrChange w:id="6701" w:author="Autor">
                  <w:rPr>
                    <w:b/>
                    <w:bCs/>
                    <w:color w:val="FFFFFF"/>
                    <w:sz w:val="22"/>
                    <w:szCs w:val="22"/>
                  </w:rPr>
                </w:rPrChange>
              </w:rPr>
              <w:lastRenderedPageBreak/>
              <w:t xml:space="preserve">Kontrolný zoznam k administratívnej kontrole zadávania čiastkových zmlúv zadávaných na základe rámcových dohôd – </w:t>
            </w:r>
            <w:r w:rsidR="006F3D3D" w:rsidRPr="00E70316">
              <w:rPr>
                <w:b/>
                <w:bCs/>
                <w:color w:val="FFFFFF"/>
                <w:rPrChange w:id="6702" w:author="Autor">
                  <w:rPr>
                    <w:b/>
                    <w:bCs/>
                    <w:color w:val="FFFFFF"/>
                    <w:sz w:val="22"/>
                    <w:szCs w:val="22"/>
                  </w:rPr>
                </w:rPrChange>
              </w:rPr>
              <w:t>druhá ex ante kontrola</w:t>
            </w:r>
          </w:p>
        </w:tc>
      </w:tr>
      <w:tr w:rsidR="001B6240" w:rsidRPr="00564F9B" w14:paraId="2333F40E"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5B6DC73"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14:paraId="0FB9FE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B26937B" w14:textId="77777777"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F499B8"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16A1B4C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D77ECE6" w14:textId="77777777"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CC82E37" w14:textId="77777777" w:rsidR="001B6240" w:rsidRPr="00564F9B" w:rsidRDefault="001B6240" w:rsidP="00634A35">
            <w:pPr>
              <w:spacing w:line="256" w:lineRule="auto"/>
              <w:rPr>
                <w:lang w:eastAsia="en-US"/>
              </w:rPr>
            </w:pPr>
          </w:p>
        </w:tc>
      </w:tr>
      <w:tr w:rsidR="001B6240" w:rsidRPr="00564F9B" w14:paraId="59A30946"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A1AE28"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14:paraId="659E6DAA"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7ACFA" w14:textId="77777777"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1A3D7E6"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6244950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9E20E2B" w14:textId="77777777"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0464151"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493770C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15BD6D" w14:textId="77777777"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10EBEA"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2D11E5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EEF9840" w14:textId="77777777"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8B0D465"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845E00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B863FAF"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14:paraId="5F4A2F3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BAF98D8" w14:textId="77777777"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879ACB" w14:textId="77777777"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14:paraId="154C6AD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C0155A6" w14:textId="77777777"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3F9BE5" w14:textId="77777777" w:rsidR="001B6240" w:rsidRPr="00564F9B" w:rsidRDefault="001B6240" w:rsidP="00634A35">
            <w:pPr>
              <w:spacing w:line="256" w:lineRule="auto"/>
              <w:rPr>
                <w:lang w:eastAsia="en-US"/>
              </w:rPr>
            </w:pPr>
          </w:p>
        </w:tc>
      </w:tr>
      <w:tr w:rsidR="001B6240" w:rsidRPr="00564F9B" w14:paraId="5716449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FAAD0D5" w14:textId="77777777"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71A4D5A" w14:textId="77777777" w:rsidR="001B6240" w:rsidRPr="00564F9B" w:rsidRDefault="001B6240" w:rsidP="00634A35">
            <w:pPr>
              <w:spacing w:line="256" w:lineRule="auto"/>
              <w:rPr>
                <w:color w:val="000000"/>
                <w:lang w:eastAsia="en-US"/>
              </w:rPr>
            </w:pPr>
          </w:p>
        </w:tc>
      </w:tr>
      <w:tr w:rsidR="001B6240" w:rsidRPr="00564F9B" w14:paraId="102513A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C525F5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F1FC067" w14:textId="77777777" w:rsidR="001B6240" w:rsidRPr="00564F9B" w:rsidRDefault="001B6240" w:rsidP="00634A35">
            <w:pPr>
              <w:spacing w:line="256" w:lineRule="auto"/>
              <w:rPr>
                <w:color w:val="000000"/>
                <w:lang w:eastAsia="en-US"/>
              </w:rPr>
            </w:pPr>
          </w:p>
        </w:tc>
      </w:tr>
      <w:tr w:rsidR="001B6240" w:rsidRPr="00564F9B" w14:paraId="47DF5B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97088AB" w14:textId="77777777"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D380A7E" w14:textId="77777777"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14:paraId="19F78614" w14:textId="77777777"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14:paraId="12A4825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D732F8" w14:textId="77777777"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CB4F0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167D0D0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C28E433"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C75E64"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D233E1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6699232"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B1A5B0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5E7E7B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C10C4D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A5BCAC3" w14:textId="77777777" w:rsidR="001B6240" w:rsidRPr="00564F9B" w:rsidRDefault="001B6240" w:rsidP="00634A35">
            <w:pPr>
              <w:spacing w:line="256" w:lineRule="auto"/>
              <w:rPr>
                <w:color w:val="000000"/>
                <w:lang w:eastAsia="en-US"/>
              </w:rPr>
            </w:pPr>
          </w:p>
        </w:tc>
      </w:tr>
      <w:tr w:rsidR="001B6240" w:rsidRPr="00564F9B" w14:paraId="6C26B4A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491DA2" w14:textId="77777777"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1029BF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3F72DA6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3ECC3DB" w14:textId="77777777"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D227F1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812C9B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43209C6" w14:textId="77777777"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ADAEAB"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4970B0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D215A0"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947D4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3B48F5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18FA7AD"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F2042E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05218224"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EAA449"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24AD7583"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2D81F92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E3F5F5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038C20E"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C7950E6"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14:paraId="10B4086A"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18A58D8"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37F5865" w14:textId="77777777"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6EF35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79D92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C5567" w14:textId="77777777" w:rsidR="001B6240" w:rsidRPr="00564F9B" w:rsidRDefault="001B6240" w:rsidP="00634A35">
            <w:pPr>
              <w:spacing w:line="256" w:lineRule="auto"/>
              <w:jc w:val="center"/>
              <w:rPr>
                <w:color w:val="000000"/>
                <w:lang w:eastAsia="en-US"/>
              </w:rPr>
            </w:pPr>
          </w:p>
          <w:p w14:paraId="01B53F0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3F33D4" w14:textId="77777777" w:rsidR="001B6240" w:rsidRPr="00564F9B" w:rsidRDefault="001B6240" w:rsidP="00634A35">
            <w:pPr>
              <w:spacing w:line="256" w:lineRule="auto"/>
              <w:jc w:val="center"/>
              <w:rPr>
                <w:color w:val="000000"/>
                <w:lang w:eastAsia="en-US"/>
              </w:rPr>
            </w:pPr>
          </w:p>
        </w:tc>
      </w:tr>
      <w:tr w:rsidR="001B6240" w:rsidRPr="00564F9B" w14:paraId="2FB7D603"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14:paraId="65B37E0E" w14:textId="77777777"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F7DE17" w14:textId="77777777"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0D0FEDA1"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71BE1BA"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AF64CD"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ABAEA35" w14:textId="77777777" w:rsidR="001B6240" w:rsidRPr="00564F9B" w:rsidRDefault="001B6240" w:rsidP="00634A35">
            <w:pPr>
              <w:spacing w:line="256" w:lineRule="auto"/>
              <w:jc w:val="center"/>
              <w:rPr>
                <w:color w:val="000000"/>
                <w:lang w:eastAsia="en-US"/>
              </w:rPr>
            </w:pPr>
          </w:p>
        </w:tc>
      </w:tr>
      <w:tr w:rsidR="001B6240" w:rsidRPr="00564F9B" w14:paraId="4497CA3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A99F400" w14:textId="77777777"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F3285B5"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40453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AB843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FB8E17"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86E1F9"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6904847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E35D277" w14:textId="77777777" w:rsidR="001B6240" w:rsidRPr="00564F9B" w:rsidRDefault="001B6240" w:rsidP="00634A35">
            <w:pPr>
              <w:spacing w:line="256" w:lineRule="auto"/>
              <w:jc w:val="center"/>
              <w:rPr>
                <w:color w:val="000000"/>
                <w:lang w:eastAsia="en-US"/>
              </w:rPr>
            </w:pPr>
            <w:r>
              <w:rPr>
                <w:color w:val="000000"/>
                <w:sz w:val="22"/>
                <w:szCs w:val="22"/>
                <w:lang w:eastAsia="en-US"/>
              </w:rPr>
              <w:lastRenderedPageBreak/>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1D7C5F8"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0DD2916A"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2214C93"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2837EAB"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99F22BC" w14:textId="77777777" w:rsidR="001B6240" w:rsidRPr="00564F9B" w:rsidRDefault="001B6240" w:rsidP="00634A35">
            <w:pPr>
              <w:spacing w:line="256" w:lineRule="auto"/>
              <w:jc w:val="center"/>
              <w:rPr>
                <w:color w:val="000000"/>
                <w:lang w:eastAsia="en-US"/>
              </w:rPr>
            </w:pPr>
          </w:p>
        </w:tc>
      </w:tr>
      <w:tr w:rsidR="001B6240" w:rsidRPr="00564F9B" w14:paraId="1BF7FB81" w14:textId="77777777"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14:paraId="6D5B11A9" w14:textId="77777777"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9C17C53" w14:textId="77777777"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14:paraId="6ECB66C6"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C32A5FB"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163EF7"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67A46BA" w14:textId="77777777" w:rsidR="001B6240" w:rsidRPr="00564F9B" w:rsidRDefault="001B6240" w:rsidP="00634A35">
            <w:pPr>
              <w:spacing w:line="256" w:lineRule="auto"/>
              <w:jc w:val="center"/>
              <w:rPr>
                <w:color w:val="000000"/>
                <w:lang w:eastAsia="en-US"/>
              </w:rPr>
            </w:pPr>
          </w:p>
        </w:tc>
      </w:tr>
      <w:tr w:rsidR="001B6240" w:rsidRPr="00564F9B" w14:paraId="6D12FB14" w14:textId="77777777"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14:paraId="1378449B" w14:textId="77777777"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EC9F64" w14:textId="77777777"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14:paraId="1BAB71D5"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B3ABC31"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752660A"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F2156FC" w14:textId="77777777" w:rsidR="001B6240" w:rsidRPr="00564F9B" w:rsidRDefault="001B6240" w:rsidP="00634A35">
            <w:pPr>
              <w:spacing w:line="256" w:lineRule="auto"/>
              <w:jc w:val="center"/>
              <w:rPr>
                <w:color w:val="000000"/>
                <w:lang w:eastAsia="en-US"/>
              </w:rPr>
            </w:pPr>
          </w:p>
        </w:tc>
      </w:tr>
      <w:tr w:rsidR="001B6240" w:rsidRPr="00564F9B" w14:paraId="5E6CA11B"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0C372016" w14:textId="77777777"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D69C2C" w14:textId="77777777"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793215F4"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8126E8"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2BE501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A13A34C" w14:textId="77777777" w:rsidR="001B6240" w:rsidRPr="00564F9B" w:rsidRDefault="001B6240" w:rsidP="00634A35">
            <w:pPr>
              <w:spacing w:line="256" w:lineRule="auto"/>
              <w:jc w:val="center"/>
              <w:rPr>
                <w:color w:val="000000"/>
                <w:lang w:eastAsia="en-US"/>
              </w:rPr>
            </w:pPr>
          </w:p>
        </w:tc>
      </w:tr>
      <w:tr w:rsidR="000728F4" w:rsidRPr="00564F9B" w14:paraId="3ED2B541" w14:textId="77777777" w:rsidTr="00ED6BF1">
        <w:trPr>
          <w:trHeight w:val="813"/>
        </w:trPr>
        <w:tc>
          <w:tcPr>
            <w:tcW w:w="582" w:type="dxa"/>
            <w:vMerge w:val="restart"/>
            <w:tcBorders>
              <w:top w:val="single" w:sz="4" w:space="0" w:color="auto"/>
              <w:left w:val="single" w:sz="4" w:space="0" w:color="auto"/>
              <w:right w:val="single" w:sz="4" w:space="0" w:color="auto"/>
            </w:tcBorders>
            <w:vAlign w:val="center"/>
          </w:tcPr>
          <w:p w14:paraId="086D6473" w14:textId="77777777" w:rsidR="000728F4" w:rsidRDefault="000728F4"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7B348DF" w14:textId="77777777" w:rsidR="000728F4" w:rsidRDefault="000728F4" w:rsidP="00634A35">
            <w:pPr>
              <w:spacing w:line="256" w:lineRule="auto"/>
              <w:jc w:val="both"/>
              <w:rPr>
                <w:sz w:val="22"/>
                <w:szCs w:val="22"/>
              </w:rPr>
            </w:pPr>
            <w:r w:rsidRPr="00D44129">
              <w:rPr>
                <w:sz w:val="22"/>
                <w:szCs w:val="22"/>
              </w:rPr>
              <w:t>Nebol pri zadávaní zákazky identifikovaný konflikt záujmov (posudzuje sa analogicky podľa § 23 ZVO)?</w:t>
            </w:r>
          </w:p>
          <w:p w14:paraId="63FF7C95" w14:textId="77777777" w:rsidR="000728F4" w:rsidRPr="00564F9B" w:rsidRDefault="000728F4" w:rsidP="00634A35">
            <w:pPr>
              <w:spacing w:line="256" w:lineRule="auto"/>
              <w:jc w:val="both"/>
              <w:rPr>
                <w:lang w:eastAsia="en-US"/>
              </w:rPr>
            </w:pPr>
            <w:r w:rsidRPr="00D44129">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5B5B5DB5" w14:textId="77777777"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B26D313" w14:textId="77777777"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7C7670" w14:textId="77777777"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0D88E29" w14:textId="77777777" w:rsidR="000728F4" w:rsidRPr="00564F9B" w:rsidRDefault="000728F4" w:rsidP="00634A35">
            <w:pPr>
              <w:spacing w:line="256" w:lineRule="auto"/>
              <w:jc w:val="center"/>
              <w:rPr>
                <w:color w:val="000000"/>
                <w:lang w:eastAsia="en-US"/>
              </w:rPr>
            </w:pPr>
          </w:p>
        </w:tc>
      </w:tr>
      <w:tr w:rsidR="000728F4" w:rsidRPr="00564F9B" w14:paraId="3481D991" w14:textId="77777777" w:rsidTr="00ED6BF1">
        <w:trPr>
          <w:trHeight w:val="283"/>
        </w:trPr>
        <w:tc>
          <w:tcPr>
            <w:tcW w:w="582" w:type="dxa"/>
            <w:vMerge/>
            <w:tcBorders>
              <w:left w:val="single" w:sz="4" w:space="0" w:color="auto"/>
              <w:bottom w:val="single" w:sz="4" w:space="0" w:color="auto"/>
              <w:right w:val="single" w:sz="4" w:space="0" w:color="auto"/>
            </w:tcBorders>
            <w:vAlign w:val="center"/>
          </w:tcPr>
          <w:p w14:paraId="348049EB" w14:textId="77777777"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8A084E7" w14:textId="77777777" w:rsidR="000728F4" w:rsidRDefault="000728F4" w:rsidP="00634A35">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0117652B" w14:textId="77777777"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990CE87" w14:textId="77777777"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4FFBD1" w14:textId="77777777"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E7C6028" w14:textId="77777777" w:rsidR="000728F4" w:rsidRPr="00564F9B" w:rsidRDefault="000728F4" w:rsidP="00634A35">
            <w:pPr>
              <w:spacing w:line="256" w:lineRule="auto"/>
              <w:jc w:val="center"/>
              <w:rPr>
                <w:color w:val="000000"/>
                <w:lang w:eastAsia="en-US"/>
              </w:rPr>
            </w:pPr>
          </w:p>
        </w:tc>
      </w:tr>
      <w:tr w:rsidR="001B6240" w:rsidRPr="00564F9B" w14:paraId="7E850A2D" w14:textId="77777777"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14:paraId="74844D0A" w14:textId="77777777"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28C6FC6" w14:textId="77777777"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30A8AB37"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1BD1DDE"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F2FB306"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3F3E42A" w14:textId="77777777" w:rsidR="001B6240" w:rsidRPr="00564F9B" w:rsidRDefault="001B6240" w:rsidP="00634A35">
            <w:pPr>
              <w:spacing w:line="256" w:lineRule="auto"/>
              <w:jc w:val="center"/>
              <w:rPr>
                <w:color w:val="000000"/>
                <w:lang w:eastAsia="en-US"/>
              </w:rPr>
            </w:pPr>
          </w:p>
        </w:tc>
      </w:tr>
      <w:tr w:rsidR="001B6240" w:rsidRPr="00564F9B" w14:paraId="3BF9DBBD"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50E46844" w14:textId="77777777"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580E5B9" w14:textId="77777777"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1CF9CF10"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6895F05"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F0F243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ED7DA5" w14:textId="77777777" w:rsidR="001B6240" w:rsidRPr="00564F9B" w:rsidRDefault="001B6240" w:rsidP="00634A35">
            <w:pPr>
              <w:spacing w:line="256" w:lineRule="auto"/>
              <w:jc w:val="center"/>
              <w:rPr>
                <w:color w:val="000000"/>
                <w:lang w:eastAsia="en-US"/>
              </w:rPr>
            </w:pPr>
          </w:p>
        </w:tc>
      </w:tr>
      <w:tr w:rsidR="001B6240" w:rsidRPr="00564F9B" w14:paraId="08759E9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B6FAF5C" w14:textId="77777777"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6A74420" w14:textId="77777777"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ED4216"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0D2440"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34986B"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1C833BC"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4F0A5487"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23520B41" w14:textId="77777777"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101"/>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8694E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F0C24A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5A59A23F" w14:textId="77777777"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BB2379C"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41F2189"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E6F15C"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C63654"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31EE57C"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6956699F"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65C9BB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3568F07" w14:textId="77777777"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102"/>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AB9D63C" w14:textId="77777777" w:rsidR="001B6240" w:rsidRPr="00564F9B" w:rsidRDefault="001B6240" w:rsidP="00634A35">
            <w:pPr>
              <w:spacing w:line="256" w:lineRule="auto"/>
              <w:rPr>
                <w:lang w:eastAsia="en-US"/>
              </w:rPr>
            </w:pPr>
          </w:p>
        </w:tc>
      </w:tr>
      <w:tr w:rsidR="001B6240" w:rsidRPr="00564F9B" w14:paraId="7F64C0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CE3569" w14:textId="77777777"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6E3E21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E5598EB"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7299C8D"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267AC9B" w14:textId="77777777" w:rsidR="001B6240" w:rsidRPr="00564F9B" w:rsidRDefault="001B6240" w:rsidP="00634A35">
            <w:pPr>
              <w:spacing w:line="256" w:lineRule="auto"/>
              <w:rPr>
                <w:lang w:eastAsia="en-US"/>
              </w:rPr>
            </w:pPr>
            <w:r w:rsidRPr="00564F9B">
              <w:rPr>
                <w:sz w:val="22"/>
                <w:szCs w:val="22"/>
                <w:lang w:eastAsia="en-US"/>
              </w:rPr>
              <w:t> </w:t>
            </w:r>
          </w:p>
        </w:tc>
      </w:tr>
      <w:bookmarkEnd w:id="6698"/>
    </w:tbl>
    <w:p w14:paraId="04D82459" w14:textId="3F0DE4E3" w:rsidR="00C5578F" w:rsidRDefault="00C5578F" w:rsidP="00D2171A">
      <w:pPr>
        <w:rPr>
          <w:ins w:id="6703" w:author="Autor"/>
        </w:rPr>
      </w:pPr>
    </w:p>
    <w:p w14:paraId="1312ACFD" w14:textId="77777777" w:rsidR="00C5578F" w:rsidRDefault="00C5578F">
      <w:pPr>
        <w:spacing w:after="160" w:line="259" w:lineRule="auto"/>
        <w:rPr>
          <w:ins w:id="6704" w:author="Autor"/>
        </w:rPr>
      </w:pPr>
      <w:ins w:id="6705" w:author="Autor">
        <w:r>
          <w:br w:type="page"/>
        </w:r>
      </w:ins>
    </w:p>
    <w:p w14:paraId="2D4EB1F6" w14:textId="27FBEB58" w:rsidR="001B6240" w:rsidDel="00C5578F" w:rsidRDefault="001B6240" w:rsidP="00E70316">
      <w:pPr>
        <w:rPr>
          <w:del w:id="6706" w:author="Autor"/>
        </w:rPr>
      </w:pPr>
    </w:p>
    <w:p w14:paraId="72F72DEA" w14:textId="366F1AEA" w:rsidR="00B16726" w:rsidDel="00C5578F" w:rsidRDefault="00B16726" w:rsidP="00E70316">
      <w:pPr>
        <w:rPr>
          <w:del w:id="6707" w:author="Autor"/>
        </w:rPr>
      </w:pPr>
    </w:p>
    <w:p w14:paraId="0FA96412" w14:textId="5F6841B9" w:rsidR="003442EA" w:rsidDel="00C5578F" w:rsidRDefault="003442EA" w:rsidP="00E70316">
      <w:pPr>
        <w:rPr>
          <w:del w:id="6708" w:author="Autor"/>
        </w:rPr>
      </w:pPr>
    </w:p>
    <w:p w14:paraId="7070B5F7" w14:textId="3DAE3152" w:rsidR="003442EA" w:rsidDel="00C5578F" w:rsidRDefault="003442EA" w:rsidP="00E70316">
      <w:pPr>
        <w:rPr>
          <w:del w:id="6709" w:author="Autor"/>
        </w:rPr>
      </w:pPr>
    </w:p>
    <w:p w14:paraId="2F01C41C" w14:textId="5EA6EBD5" w:rsidR="00B16726" w:rsidDel="00C5578F" w:rsidRDefault="00B16726" w:rsidP="00E70316">
      <w:pPr>
        <w:rPr>
          <w:del w:id="6710" w:author="Autor"/>
        </w:rPr>
      </w:pPr>
    </w:p>
    <w:p w14:paraId="71CD37EA" w14:textId="44B22A70" w:rsidR="009A6419" w:rsidDel="00C5578F" w:rsidRDefault="009A6419" w:rsidP="00E70316">
      <w:pPr>
        <w:rPr>
          <w:del w:id="6711"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14:paraId="03C65A31"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8E712BA" w14:textId="77777777" w:rsidR="000B25C7" w:rsidRPr="009A2A75" w:rsidRDefault="000B25C7">
            <w:pPr>
              <w:jc w:val="center"/>
              <w:rPr>
                <w:b/>
                <w:bCs/>
                <w:color w:val="FFFFFF"/>
                <w:lang w:eastAsia="en-US"/>
              </w:rPr>
              <w:pPrChange w:id="6712" w:author="Autor">
                <w:pPr>
                  <w:spacing w:line="256" w:lineRule="auto"/>
                  <w:jc w:val="center"/>
                </w:pPr>
              </w:pPrChange>
            </w:pPr>
            <w:bookmarkStart w:id="6713" w:name="KZ_51" w:colFirst="0" w:colLast="1"/>
            <w:r w:rsidRPr="00E70316">
              <w:rPr>
                <w:b/>
                <w:bCs/>
                <w:color w:val="FFFFFF"/>
                <w:rPrChange w:id="6714" w:author="Autor">
                  <w:rPr>
                    <w:b/>
                    <w:bCs/>
                    <w:color w:val="FFFFFF"/>
                    <w:sz w:val="22"/>
                    <w:szCs w:val="22"/>
                  </w:rPr>
                </w:rPrChange>
              </w:rPr>
              <w:t xml:space="preserve">Kontrolný zoznam k administratívnej kontrole zadávania čiastkových zmlúv zadávaných na základe rámcových dohôd – </w:t>
            </w:r>
            <w:r w:rsidR="006F3D3D" w:rsidRPr="00E70316">
              <w:rPr>
                <w:b/>
                <w:bCs/>
                <w:color w:val="FFFFFF"/>
                <w:rPrChange w:id="6715" w:author="Autor">
                  <w:rPr>
                    <w:b/>
                    <w:bCs/>
                    <w:color w:val="FFFFFF"/>
                    <w:sz w:val="22"/>
                    <w:szCs w:val="22"/>
                  </w:rPr>
                </w:rPrChange>
              </w:rPr>
              <w:t>následná ex post kontrola</w:t>
            </w:r>
          </w:p>
        </w:tc>
      </w:tr>
      <w:tr w:rsidR="000B25C7" w:rsidRPr="009A2A75" w14:paraId="7838BE1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7EBD80" w14:textId="38C0A876"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14:paraId="5780368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E0D25E"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F3368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A74BE6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B8D68C" w14:textId="77777777"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B9C38" w14:textId="77777777" w:rsidR="000B25C7" w:rsidRPr="009A2A75" w:rsidRDefault="000B25C7" w:rsidP="00634A35">
            <w:pPr>
              <w:spacing w:line="256" w:lineRule="auto"/>
              <w:rPr>
                <w:color w:val="000000"/>
                <w:lang w:eastAsia="en-US"/>
              </w:rPr>
            </w:pPr>
          </w:p>
        </w:tc>
      </w:tr>
      <w:tr w:rsidR="000B25C7" w:rsidRPr="009A2A75" w14:paraId="5FF48EC7"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BA2A4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14:paraId="7E1BAF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4164FEB" w14:textId="77777777"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704CC3B"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D243D4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26BB94"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F6C659"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02FB0A6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24F3A23" w14:textId="77777777"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7621C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129D77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CA6728" w14:textId="77777777"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6E458A7"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FABBA7A"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D3B86B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14:paraId="7F239E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A1DA361"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117788" w14:textId="77777777"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14:paraId="4CD699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869B0F"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F75077" w14:textId="77777777" w:rsidR="000B25C7" w:rsidRPr="009A2A75" w:rsidRDefault="000B25C7" w:rsidP="00634A35">
            <w:pPr>
              <w:spacing w:line="256" w:lineRule="auto"/>
              <w:rPr>
                <w:color w:val="000000"/>
                <w:lang w:eastAsia="en-US"/>
              </w:rPr>
            </w:pPr>
          </w:p>
        </w:tc>
      </w:tr>
      <w:tr w:rsidR="000B25C7" w:rsidRPr="009A2A75" w14:paraId="01BAB1C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FD287BE"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AE7491" w14:textId="77777777" w:rsidR="000B25C7" w:rsidRPr="009A2A75" w:rsidRDefault="000B25C7" w:rsidP="00634A35">
            <w:pPr>
              <w:spacing w:line="256" w:lineRule="auto"/>
              <w:rPr>
                <w:color w:val="000000"/>
                <w:lang w:eastAsia="en-US"/>
              </w:rPr>
            </w:pPr>
          </w:p>
        </w:tc>
      </w:tr>
      <w:tr w:rsidR="000B25C7" w:rsidRPr="009A2A75" w14:paraId="5AF1DAE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242BD43"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563A65C" w14:textId="77777777" w:rsidR="000B25C7" w:rsidRPr="009A2A75" w:rsidRDefault="000B25C7" w:rsidP="00634A35">
            <w:pPr>
              <w:spacing w:line="256" w:lineRule="auto"/>
              <w:rPr>
                <w:color w:val="000000"/>
                <w:lang w:eastAsia="en-US"/>
              </w:rPr>
            </w:pPr>
          </w:p>
        </w:tc>
      </w:tr>
      <w:tr w:rsidR="000B25C7" w:rsidRPr="009A2A75" w14:paraId="1291877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68CF8E" w14:textId="77777777"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EEF2E10" w14:textId="77777777"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14:paraId="48C6ED7C" w14:textId="77777777"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14:paraId="757D59E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405A1E9"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2159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8364C6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4EE67AD"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90C4E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50D1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61EFDA4"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DF542B6"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4707A70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02C09CA5"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32461E5D" w14:textId="77777777" w:rsidR="000B25C7" w:rsidRPr="009A2A75" w:rsidRDefault="000B25C7" w:rsidP="00634A35">
            <w:pPr>
              <w:spacing w:line="256" w:lineRule="auto"/>
              <w:rPr>
                <w:color w:val="000000"/>
                <w:lang w:eastAsia="en-US"/>
              </w:rPr>
            </w:pPr>
          </w:p>
        </w:tc>
      </w:tr>
      <w:tr w:rsidR="000B25C7" w:rsidRPr="009A2A75" w14:paraId="3E919E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9EE4AD" w14:textId="77777777"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B7785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0B5198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877F23" w14:textId="77777777"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025442C"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3496F7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17688" w14:textId="77777777"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4D3078"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D95F06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461C71"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BE10C4"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3C2CCE0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340736"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05AF8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81278F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DE99F1E" w14:textId="77777777"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268A05EF" w14:textId="77777777" w:rsidR="000B25C7" w:rsidRPr="009A2A75" w:rsidRDefault="000B25C7" w:rsidP="00634A35">
            <w:pPr>
              <w:spacing w:line="256" w:lineRule="auto"/>
              <w:rPr>
                <w:color w:val="000000"/>
                <w:lang w:eastAsia="en-US"/>
              </w:rPr>
            </w:pPr>
          </w:p>
        </w:tc>
      </w:tr>
      <w:tr w:rsidR="000B25C7" w:rsidRPr="009A2A75" w14:paraId="2D892E9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7B77F17" w14:textId="77777777"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5934349" w14:textId="77777777" w:rsidR="000B25C7" w:rsidRPr="009A2A75" w:rsidRDefault="000B25C7" w:rsidP="00634A35">
            <w:pPr>
              <w:spacing w:line="256" w:lineRule="auto"/>
              <w:rPr>
                <w:color w:val="000000"/>
                <w:lang w:eastAsia="en-US"/>
              </w:rPr>
            </w:pPr>
          </w:p>
        </w:tc>
      </w:tr>
      <w:tr w:rsidR="000B25C7" w:rsidRPr="009A2A75" w14:paraId="7282364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02CE6135" w14:textId="77777777"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273E0C1" w14:textId="77777777" w:rsidR="000B25C7" w:rsidRPr="009A2A75" w:rsidRDefault="000B25C7" w:rsidP="00634A35">
            <w:pPr>
              <w:spacing w:line="256" w:lineRule="auto"/>
              <w:rPr>
                <w:color w:val="000000"/>
                <w:lang w:eastAsia="en-US"/>
              </w:rPr>
            </w:pPr>
          </w:p>
        </w:tc>
      </w:tr>
      <w:tr w:rsidR="000B25C7" w:rsidRPr="009A2A75" w14:paraId="43F589FC"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8698E20"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547E21FD"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5EAC1E1"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A1C757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0D3D7F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A11B264"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14:paraId="0B113EFD"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DBB525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6531D50" w14:textId="77777777" w:rsidR="000B25C7" w:rsidRPr="009A2A75" w:rsidRDefault="000B25C7" w:rsidP="005F373E">
            <w:pPr>
              <w:spacing w:line="256" w:lineRule="auto"/>
              <w:jc w:val="both"/>
              <w:rPr>
                <w:color w:val="000000"/>
                <w:lang w:eastAsia="en-US"/>
              </w:rPr>
            </w:pPr>
            <w:r w:rsidRPr="009A2A75">
              <w:rPr>
                <w:color w:val="000000"/>
                <w:sz w:val="22"/>
                <w:szCs w:val="22"/>
              </w:rPr>
              <w:t xml:space="preserve">Je uzatvorená čiastková zmluva/objednávka v súlade s návrhom čiastkovej zmluvy/objednávky </w:t>
            </w:r>
            <w:r w:rsidRPr="009A2A75">
              <w:rPr>
                <w:color w:val="000000"/>
                <w:sz w:val="22"/>
                <w:szCs w:val="22"/>
              </w:rPr>
              <w:lastRenderedPageBreak/>
              <w:t>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985F00"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lastRenderedPageBreak/>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817424"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516D8F" w14:textId="77777777" w:rsidR="000B25C7" w:rsidRPr="009A2A75" w:rsidRDefault="000B25C7" w:rsidP="00634A35">
            <w:pPr>
              <w:spacing w:line="256" w:lineRule="auto"/>
              <w:jc w:val="center"/>
              <w:rPr>
                <w:color w:val="000000"/>
                <w:lang w:eastAsia="en-US"/>
              </w:rPr>
            </w:pPr>
          </w:p>
          <w:p w14:paraId="1CE4D0AE"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lastRenderedPageBreak/>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12672DD" w14:textId="77777777" w:rsidR="000B25C7" w:rsidRPr="009A2A75" w:rsidRDefault="000B25C7" w:rsidP="00634A35">
            <w:pPr>
              <w:spacing w:line="256" w:lineRule="auto"/>
              <w:jc w:val="center"/>
              <w:rPr>
                <w:color w:val="000000"/>
                <w:lang w:eastAsia="en-US"/>
              </w:rPr>
            </w:pPr>
          </w:p>
        </w:tc>
      </w:tr>
      <w:tr w:rsidR="000B25C7" w:rsidRPr="009A2A75" w14:paraId="287A20E1" w14:textId="77777777"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14:paraId="2FAA13F4" w14:textId="77777777"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ACC3948" w14:textId="77777777"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7BE372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755BAC3"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EAB9A9"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E154AC" w14:textId="77777777" w:rsidR="000B25C7" w:rsidRPr="009A2A75" w:rsidRDefault="000B25C7" w:rsidP="00634A35">
            <w:pPr>
              <w:spacing w:line="256" w:lineRule="auto"/>
              <w:jc w:val="center"/>
              <w:rPr>
                <w:color w:val="000000"/>
                <w:lang w:eastAsia="en-US"/>
              </w:rPr>
            </w:pPr>
          </w:p>
        </w:tc>
      </w:tr>
      <w:tr w:rsidR="000B25C7" w:rsidRPr="009A2A75" w14:paraId="5B7A8A1F" w14:textId="77777777"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04C1BC5" w14:textId="77777777"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2D25213" w14:textId="77777777"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A35FF8"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A5885C"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6CEE0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5F4CD73"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14:paraId="32541AFB"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7119CD5" w14:textId="77777777" w:rsidR="000B25C7" w:rsidRPr="009A2A75" w:rsidRDefault="000B25C7" w:rsidP="00634A35">
            <w:pPr>
              <w:spacing w:line="256" w:lineRule="auto"/>
              <w:jc w:val="center"/>
              <w:rPr>
                <w:color w:val="000000"/>
                <w:lang w:eastAsia="en-US"/>
              </w:rPr>
            </w:pPr>
            <w:r w:rsidRPr="00486F5A">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9BA5B7D" w14:textId="77777777"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0D54A88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3D1D58E"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3FA56E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5E44C68" w14:textId="77777777" w:rsidR="000B25C7" w:rsidRPr="009A2A75" w:rsidRDefault="000B25C7" w:rsidP="00634A35">
            <w:pPr>
              <w:spacing w:line="256" w:lineRule="auto"/>
              <w:jc w:val="center"/>
              <w:rPr>
                <w:color w:val="000000"/>
                <w:lang w:eastAsia="en-US"/>
              </w:rPr>
            </w:pPr>
          </w:p>
        </w:tc>
      </w:tr>
      <w:tr w:rsidR="000B25C7" w:rsidRPr="009A2A75" w14:paraId="4FC512E4"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F9BE9EC" w14:textId="77777777"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B69DB4C" w14:textId="77777777"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70EE74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1CB3B3B"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CABEEE4"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AF8A455" w14:textId="77777777" w:rsidR="000B25C7" w:rsidRPr="009A2A75" w:rsidRDefault="000B25C7" w:rsidP="00634A35">
            <w:pPr>
              <w:spacing w:line="256" w:lineRule="auto"/>
              <w:jc w:val="center"/>
              <w:rPr>
                <w:color w:val="000000"/>
                <w:lang w:eastAsia="en-US"/>
              </w:rPr>
            </w:pPr>
          </w:p>
        </w:tc>
      </w:tr>
      <w:tr w:rsidR="000728F4" w:rsidRPr="009A2A75" w14:paraId="53A86E6F" w14:textId="77777777" w:rsidTr="00ED6BF1">
        <w:trPr>
          <w:trHeight w:val="821"/>
        </w:trPr>
        <w:tc>
          <w:tcPr>
            <w:tcW w:w="582" w:type="dxa"/>
            <w:vMerge w:val="restart"/>
            <w:tcBorders>
              <w:top w:val="single" w:sz="4" w:space="0" w:color="auto"/>
              <w:left w:val="single" w:sz="4" w:space="0" w:color="auto"/>
              <w:right w:val="single" w:sz="4" w:space="0" w:color="auto"/>
            </w:tcBorders>
            <w:noWrap/>
            <w:vAlign w:val="center"/>
          </w:tcPr>
          <w:p w14:paraId="56728FA4" w14:textId="77777777" w:rsidR="000728F4" w:rsidRDefault="000728F4"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3FD661E"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2B4330B7" w14:textId="77777777" w:rsidR="000728F4" w:rsidRPr="00564F9B"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BB0AF93" w14:textId="77777777"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44C8519" w14:textId="77777777"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9B031A" w14:textId="77777777"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3D2A8F4" w14:textId="77777777" w:rsidR="000728F4" w:rsidRPr="009A2A75" w:rsidRDefault="000728F4" w:rsidP="00634A35">
            <w:pPr>
              <w:spacing w:line="256" w:lineRule="auto"/>
              <w:jc w:val="center"/>
              <w:rPr>
                <w:color w:val="000000"/>
                <w:lang w:eastAsia="en-US"/>
              </w:rPr>
            </w:pPr>
          </w:p>
        </w:tc>
      </w:tr>
      <w:tr w:rsidR="000728F4" w:rsidRPr="009A2A75" w14:paraId="457A9E1C" w14:textId="77777777" w:rsidTr="00ED6BF1">
        <w:trPr>
          <w:trHeight w:val="274"/>
        </w:trPr>
        <w:tc>
          <w:tcPr>
            <w:tcW w:w="582" w:type="dxa"/>
            <w:vMerge/>
            <w:tcBorders>
              <w:left w:val="single" w:sz="4" w:space="0" w:color="auto"/>
              <w:bottom w:val="single" w:sz="4" w:space="0" w:color="auto"/>
              <w:right w:val="single" w:sz="4" w:space="0" w:color="auto"/>
            </w:tcBorders>
            <w:noWrap/>
            <w:vAlign w:val="center"/>
          </w:tcPr>
          <w:p w14:paraId="7FA17156" w14:textId="77777777"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F85E85A" w14:textId="77777777" w:rsidR="000728F4" w:rsidRDefault="000728F4" w:rsidP="00073E57">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7F2FA520" w14:textId="77777777"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1DEB422" w14:textId="77777777"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7B171C4" w14:textId="77777777"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D6637E2" w14:textId="77777777" w:rsidR="000728F4" w:rsidRPr="009A2A75" w:rsidRDefault="000728F4" w:rsidP="00634A35">
            <w:pPr>
              <w:spacing w:line="256" w:lineRule="auto"/>
              <w:jc w:val="center"/>
              <w:rPr>
                <w:color w:val="000000"/>
                <w:lang w:eastAsia="en-US"/>
              </w:rPr>
            </w:pPr>
          </w:p>
        </w:tc>
      </w:tr>
      <w:tr w:rsidR="000B25C7" w:rsidRPr="009A2A75" w14:paraId="7F51D1C5"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C107D2E" w14:textId="77777777"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F9EFB7D" w14:textId="77777777"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4122E9F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3757C05"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23B1DE"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6B7AC5" w14:textId="77777777" w:rsidR="000B25C7" w:rsidRPr="009A2A75" w:rsidRDefault="000B25C7" w:rsidP="00634A35">
            <w:pPr>
              <w:spacing w:line="256" w:lineRule="auto"/>
              <w:jc w:val="center"/>
              <w:rPr>
                <w:color w:val="000000"/>
                <w:lang w:eastAsia="en-US"/>
              </w:rPr>
            </w:pPr>
          </w:p>
        </w:tc>
      </w:tr>
      <w:tr w:rsidR="000B25C7" w:rsidRPr="009A2A75" w14:paraId="0A0873A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0E97C97" w14:textId="77777777"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85D5073" w14:textId="77777777"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4EE409F8"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D5F4B4C"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BD8567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579BB04" w14:textId="77777777" w:rsidR="000B25C7" w:rsidRPr="009A2A75" w:rsidRDefault="000B25C7" w:rsidP="00634A35">
            <w:pPr>
              <w:spacing w:line="256" w:lineRule="auto"/>
              <w:jc w:val="center"/>
              <w:rPr>
                <w:color w:val="000000"/>
                <w:lang w:eastAsia="en-US"/>
              </w:rPr>
            </w:pPr>
          </w:p>
        </w:tc>
      </w:tr>
      <w:tr w:rsidR="000B25C7" w:rsidRPr="009A2A75" w14:paraId="2BEC2FE2"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14A8AEB" w14:textId="77777777"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3C00F65" w14:textId="77777777"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1A1B6E1C"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95BF40A"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7ADE6E1"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57F339E" w14:textId="77777777" w:rsidR="000B25C7" w:rsidRPr="009A2A75" w:rsidRDefault="000B25C7" w:rsidP="00634A35">
            <w:pPr>
              <w:spacing w:line="256" w:lineRule="auto"/>
              <w:jc w:val="center"/>
              <w:rPr>
                <w:color w:val="000000"/>
                <w:lang w:eastAsia="en-US"/>
              </w:rPr>
            </w:pPr>
          </w:p>
        </w:tc>
      </w:tr>
      <w:tr w:rsidR="000B25C7" w:rsidRPr="009A2A75" w14:paraId="7E08D5D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1EF5B1C4" w14:textId="77777777"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103"/>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B17CA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28801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400362E" w14:textId="77777777"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72B4879"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0CB621E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B075E2"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A73C0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31C9789F"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4240249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BF32E1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254095" w14:textId="77777777"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04"/>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52B5F48" w14:textId="77777777" w:rsidR="000B25C7" w:rsidRPr="009A2A75" w:rsidRDefault="000B25C7" w:rsidP="00634A35">
            <w:pPr>
              <w:spacing w:line="256" w:lineRule="auto"/>
              <w:rPr>
                <w:lang w:eastAsia="en-US"/>
              </w:rPr>
            </w:pPr>
          </w:p>
        </w:tc>
      </w:tr>
      <w:tr w:rsidR="000B25C7" w:rsidRPr="009A2A75" w14:paraId="79E2F9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B3CEA06" w14:textId="77777777"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AEAB9B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9751590"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97A9F0"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C5F2757" w14:textId="77777777" w:rsidR="000B25C7" w:rsidRPr="009A2A75" w:rsidRDefault="000B25C7" w:rsidP="00634A35">
            <w:pPr>
              <w:spacing w:line="256" w:lineRule="auto"/>
              <w:rPr>
                <w:lang w:eastAsia="en-US"/>
              </w:rPr>
            </w:pPr>
            <w:r w:rsidRPr="009A2A75">
              <w:rPr>
                <w:sz w:val="22"/>
                <w:szCs w:val="22"/>
                <w:lang w:eastAsia="en-US"/>
              </w:rPr>
              <w:t> </w:t>
            </w:r>
          </w:p>
        </w:tc>
      </w:tr>
      <w:bookmarkEnd w:id="6713"/>
    </w:tbl>
    <w:p w14:paraId="0BC910CE" w14:textId="77777777" w:rsidR="003442EA" w:rsidRDefault="003442EA" w:rsidP="00D2171A"/>
    <w:p w14:paraId="3B9659FF" w14:textId="3EE8306D" w:rsidR="00C5578F" w:rsidRDefault="00C5578F">
      <w:pPr>
        <w:spacing w:after="160" w:line="259" w:lineRule="auto"/>
        <w:rPr>
          <w:ins w:id="6717" w:author="Autor"/>
        </w:rPr>
      </w:pPr>
      <w:ins w:id="6718" w:author="Autor">
        <w:r>
          <w:br w:type="page"/>
        </w:r>
        <w:bookmarkStart w:id="6719" w:name="_GoBack"/>
        <w:bookmarkEnd w:id="6719"/>
      </w:ins>
    </w:p>
    <w:p w14:paraId="6C96A4C1" w14:textId="0DA62660" w:rsidR="00073E57" w:rsidDel="00C5578F" w:rsidRDefault="00073E57" w:rsidP="00D2171A">
      <w:pPr>
        <w:rPr>
          <w:del w:id="6720"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3EA4E3D3" w14:textId="77777777" w:rsidTr="00184A99">
        <w:trPr>
          <w:trHeight w:val="645"/>
        </w:trPr>
        <w:tc>
          <w:tcPr>
            <w:tcW w:w="9087" w:type="dxa"/>
            <w:gridSpan w:val="7"/>
            <w:shd w:val="clear" w:color="000000" w:fill="60497A"/>
            <w:vAlign w:val="center"/>
            <w:hideMark/>
          </w:tcPr>
          <w:p w14:paraId="12075718" w14:textId="77777777" w:rsidR="00F42686" w:rsidRPr="007001F1" w:rsidRDefault="00F42686" w:rsidP="00184A99">
            <w:pPr>
              <w:jc w:val="center"/>
              <w:rPr>
                <w:b/>
                <w:bCs/>
                <w:color w:val="FFFFFF"/>
              </w:rPr>
            </w:pPr>
            <w:bookmarkStart w:id="6721"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14:paraId="59EB600D" w14:textId="77777777" w:rsidTr="00184A99">
        <w:trPr>
          <w:trHeight w:val="330"/>
        </w:trPr>
        <w:tc>
          <w:tcPr>
            <w:tcW w:w="9087" w:type="dxa"/>
            <w:gridSpan w:val="7"/>
            <w:shd w:val="clear" w:color="auto" w:fill="auto"/>
            <w:vAlign w:val="center"/>
            <w:hideMark/>
          </w:tcPr>
          <w:p w14:paraId="56C4E0A8"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11D0F382" w14:textId="77777777" w:rsidTr="00184A99">
        <w:trPr>
          <w:trHeight w:val="300"/>
        </w:trPr>
        <w:tc>
          <w:tcPr>
            <w:tcW w:w="3559" w:type="dxa"/>
            <w:gridSpan w:val="2"/>
            <w:shd w:val="clear" w:color="auto" w:fill="auto"/>
            <w:vAlign w:val="center"/>
            <w:hideMark/>
          </w:tcPr>
          <w:p w14:paraId="35D0B674"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22F450EA" w14:textId="77777777" w:rsidR="00F42686" w:rsidRPr="007001F1" w:rsidRDefault="00F42686" w:rsidP="00184A99">
            <w:pPr>
              <w:rPr>
                <w:color w:val="000000"/>
              </w:rPr>
            </w:pPr>
            <w:r w:rsidRPr="007001F1">
              <w:rPr>
                <w:color w:val="000000"/>
                <w:sz w:val="22"/>
                <w:szCs w:val="22"/>
              </w:rPr>
              <w:t> </w:t>
            </w:r>
          </w:p>
        </w:tc>
      </w:tr>
      <w:tr w:rsidR="00F42686" w:rsidRPr="007001F1" w14:paraId="1CDFF5F8" w14:textId="77777777" w:rsidTr="00184A99">
        <w:trPr>
          <w:trHeight w:val="660"/>
        </w:trPr>
        <w:tc>
          <w:tcPr>
            <w:tcW w:w="3559" w:type="dxa"/>
            <w:gridSpan w:val="2"/>
            <w:shd w:val="clear" w:color="auto" w:fill="auto"/>
            <w:vAlign w:val="center"/>
            <w:hideMark/>
          </w:tcPr>
          <w:p w14:paraId="181A752E"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A0E2CF8" w14:textId="77777777" w:rsidR="00F42686" w:rsidRPr="007001F1" w:rsidRDefault="00F42686" w:rsidP="00184A99">
            <w:pPr>
              <w:rPr>
                <w:color w:val="000000"/>
              </w:rPr>
            </w:pPr>
            <w:r w:rsidRPr="007001F1">
              <w:rPr>
                <w:color w:val="000000"/>
                <w:sz w:val="22"/>
                <w:szCs w:val="22"/>
              </w:rPr>
              <w:t> </w:t>
            </w:r>
          </w:p>
        </w:tc>
      </w:tr>
      <w:tr w:rsidR="00F42686" w:rsidRPr="007001F1" w14:paraId="3563EF12" w14:textId="77777777" w:rsidTr="00184A99">
        <w:trPr>
          <w:trHeight w:val="330"/>
        </w:trPr>
        <w:tc>
          <w:tcPr>
            <w:tcW w:w="9087" w:type="dxa"/>
            <w:gridSpan w:val="7"/>
            <w:shd w:val="clear" w:color="auto" w:fill="auto"/>
            <w:vAlign w:val="center"/>
            <w:hideMark/>
          </w:tcPr>
          <w:p w14:paraId="56EBF6B2"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1F00A6B6" w14:textId="77777777" w:rsidTr="00184A99">
        <w:trPr>
          <w:trHeight w:val="330"/>
        </w:trPr>
        <w:tc>
          <w:tcPr>
            <w:tcW w:w="3559" w:type="dxa"/>
            <w:gridSpan w:val="2"/>
            <w:shd w:val="clear" w:color="auto" w:fill="auto"/>
            <w:vAlign w:val="center"/>
            <w:hideMark/>
          </w:tcPr>
          <w:p w14:paraId="55D7484D"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FD85BE" w14:textId="77777777" w:rsidR="00F42686" w:rsidRPr="007001F1" w:rsidRDefault="00F42686" w:rsidP="00184A99">
            <w:pPr>
              <w:rPr>
                <w:color w:val="000000"/>
              </w:rPr>
            </w:pPr>
            <w:r w:rsidRPr="007001F1">
              <w:rPr>
                <w:color w:val="000000"/>
                <w:sz w:val="22"/>
                <w:szCs w:val="22"/>
              </w:rPr>
              <w:t> </w:t>
            </w:r>
          </w:p>
        </w:tc>
      </w:tr>
      <w:tr w:rsidR="00F42686" w:rsidRPr="007001F1" w14:paraId="59AFFEB2" w14:textId="77777777" w:rsidTr="00184A99">
        <w:trPr>
          <w:trHeight w:val="300"/>
        </w:trPr>
        <w:tc>
          <w:tcPr>
            <w:tcW w:w="3559" w:type="dxa"/>
            <w:gridSpan w:val="2"/>
            <w:shd w:val="clear" w:color="auto" w:fill="auto"/>
            <w:vAlign w:val="center"/>
            <w:hideMark/>
          </w:tcPr>
          <w:p w14:paraId="7708620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17A6163E" w14:textId="77777777" w:rsidR="00F42686" w:rsidRPr="007001F1" w:rsidRDefault="00F42686" w:rsidP="00184A99">
            <w:pPr>
              <w:rPr>
                <w:color w:val="000000"/>
              </w:rPr>
            </w:pPr>
            <w:r w:rsidRPr="007001F1">
              <w:rPr>
                <w:color w:val="000000"/>
                <w:sz w:val="22"/>
                <w:szCs w:val="22"/>
              </w:rPr>
              <w:t> </w:t>
            </w:r>
          </w:p>
        </w:tc>
      </w:tr>
      <w:tr w:rsidR="00F42686" w:rsidRPr="007001F1" w14:paraId="3E386EE6" w14:textId="77777777" w:rsidTr="00184A99">
        <w:trPr>
          <w:trHeight w:val="300"/>
        </w:trPr>
        <w:tc>
          <w:tcPr>
            <w:tcW w:w="3559" w:type="dxa"/>
            <w:gridSpan w:val="2"/>
            <w:shd w:val="clear" w:color="auto" w:fill="auto"/>
            <w:vAlign w:val="center"/>
            <w:hideMark/>
          </w:tcPr>
          <w:p w14:paraId="4FCAD904"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3F44CF0" w14:textId="77777777" w:rsidR="00F42686" w:rsidRPr="007001F1" w:rsidRDefault="00F42686" w:rsidP="00184A99">
            <w:pPr>
              <w:rPr>
                <w:color w:val="000000"/>
              </w:rPr>
            </w:pPr>
            <w:r w:rsidRPr="007001F1">
              <w:rPr>
                <w:color w:val="000000"/>
                <w:sz w:val="22"/>
                <w:szCs w:val="22"/>
              </w:rPr>
              <w:t> </w:t>
            </w:r>
          </w:p>
        </w:tc>
      </w:tr>
      <w:tr w:rsidR="00F42686" w:rsidRPr="007001F1" w14:paraId="25ADA9CF" w14:textId="77777777" w:rsidTr="00184A99">
        <w:trPr>
          <w:trHeight w:val="300"/>
        </w:trPr>
        <w:tc>
          <w:tcPr>
            <w:tcW w:w="3559" w:type="dxa"/>
            <w:gridSpan w:val="2"/>
            <w:shd w:val="clear" w:color="auto" w:fill="auto"/>
            <w:vAlign w:val="center"/>
            <w:hideMark/>
          </w:tcPr>
          <w:p w14:paraId="160353FC"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B9A9A4" w14:textId="77777777" w:rsidR="00F42686" w:rsidRPr="007001F1" w:rsidRDefault="00F42686" w:rsidP="00184A99">
            <w:pPr>
              <w:rPr>
                <w:color w:val="000000"/>
              </w:rPr>
            </w:pPr>
            <w:r w:rsidRPr="007001F1">
              <w:rPr>
                <w:color w:val="000000"/>
                <w:sz w:val="22"/>
                <w:szCs w:val="22"/>
              </w:rPr>
              <w:t> </w:t>
            </w:r>
          </w:p>
        </w:tc>
      </w:tr>
      <w:tr w:rsidR="00F42686" w:rsidRPr="007001F1" w14:paraId="5B689125" w14:textId="77777777" w:rsidTr="00184A99">
        <w:trPr>
          <w:trHeight w:val="330"/>
        </w:trPr>
        <w:tc>
          <w:tcPr>
            <w:tcW w:w="9087" w:type="dxa"/>
            <w:gridSpan w:val="7"/>
            <w:shd w:val="clear" w:color="auto" w:fill="auto"/>
            <w:vAlign w:val="center"/>
            <w:hideMark/>
          </w:tcPr>
          <w:p w14:paraId="12582AA4"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D06AEC6" w14:textId="77777777" w:rsidTr="00184A99">
        <w:trPr>
          <w:trHeight w:val="300"/>
        </w:trPr>
        <w:tc>
          <w:tcPr>
            <w:tcW w:w="3559" w:type="dxa"/>
            <w:gridSpan w:val="2"/>
            <w:shd w:val="clear" w:color="auto" w:fill="auto"/>
            <w:vAlign w:val="center"/>
            <w:hideMark/>
          </w:tcPr>
          <w:p w14:paraId="559521CA" w14:textId="77777777"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3E2B0F"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516ADB4B" w14:textId="77777777" w:rsidTr="00184A99">
        <w:trPr>
          <w:trHeight w:val="300"/>
        </w:trPr>
        <w:tc>
          <w:tcPr>
            <w:tcW w:w="3559" w:type="dxa"/>
            <w:gridSpan w:val="2"/>
            <w:shd w:val="clear" w:color="auto" w:fill="auto"/>
            <w:vAlign w:val="center"/>
            <w:hideMark/>
          </w:tcPr>
          <w:p w14:paraId="146BB0FB"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7158DE" w14:textId="77777777" w:rsidR="00F42686" w:rsidRPr="007001F1" w:rsidRDefault="00F42686" w:rsidP="00184A99">
            <w:pPr>
              <w:rPr>
                <w:color w:val="000000"/>
              </w:rPr>
            </w:pPr>
            <w:r>
              <w:rPr>
                <w:color w:val="000000"/>
                <w:sz w:val="22"/>
                <w:szCs w:val="22"/>
              </w:rPr>
              <w:t xml:space="preserve"> Dynamický nákupný systém</w:t>
            </w:r>
          </w:p>
        </w:tc>
      </w:tr>
      <w:tr w:rsidR="00F42686" w:rsidRPr="007001F1" w14:paraId="51D04C27" w14:textId="77777777" w:rsidTr="00184A99">
        <w:trPr>
          <w:trHeight w:val="300"/>
        </w:trPr>
        <w:tc>
          <w:tcPr>
            <w:tcW w:w="3559" w:type="dxa"/>
            <w:gridSpan w:val="2"/>
            <w:shd w:val="clear" w:color="auto" w:fill="auto"/>
            <w:vAlign w:val="center"/>
            <w:hideMark/>
          </w:tcPr>
          <w:p w14:paraId="0B6BB141"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D7BCF66" w14:textId="77777777" w:rsidR="00F42686" w:rsidRPr="007001F1" w:rsidRDefault="00F42686" w:rsidP="00184A99">
            <w:pPr>
              <w:rPr>
                <w:color w:val="000000"/>
              </w:rPr>
            </w:pPr>
          </w:p>
        </w:tc>
      </w:tr>
      <w:tr w:rsidR="00F42686" w:rsidRPr="007001F1" w14:paraId="0D5816B7" w14:textId="77777777" w:rsidTr="00184A99">
        <w:trPr>
          <w:trHeight w:val="300"/>
        </w:trPr>
        <w:tc>
          <w:tcPr>
            <w:tcW w:w="3559" w:type="dxa"/>
            <w:gridSpan w:val="2"/>
            <w:shd w:val="clear" w:color="auto" w:fill="auto"/>
            <w:vAlign w:val="center"/>
          </w:tcPr>
          <w:p w14:paraId="3F0654AD"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0EB48E3" w14:textId="77777777" w:rsidR="00F42686" w:rsidRPr="007001F1" w:rsidRDefault="00F42686" w:rsidP="00184A99">
            <w:pPr>
              <w:rPr>
                <w:color w:val="000000"/>
              </w:rPr>
            </w:pPr>
          </w:p>
        </w:tc>
      </w:tr>
      <w:tr w:rsidR="00F42686" w:rsidRPr="007001F1" w14:paraId="66F1BB4F" w14:textId="77777777" w:rsidTr="00184A99">
        <w:trPr>
          <w:trHeight w:val="300"/>
        </w:trPr>
        <w:tc>
          <w:tcPr>
            <w:tcW w:w="3559" w:type="dxa"/>
            <w:gridSpan w:val="2"/>
            <w:shd w:val="clear" w:color="auto" w:fill="auto"/>
            <w:vAlign w:val="center"/>
            <w:hideMark/>
          </w:tcPr>
          <w:p w14:paraId="076C33D7"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5D0D6BE9" w14:textId="77777777"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14:paraId="489DED80" w14:textId="77777777" w:rsidTr="00184A99">
        <w:trPr>
          <w:trHeight w:val="300"/>
        </w:trPr>
        <w:tc>
          <w:tcPr>
            <w:tcW w:w="3559" w:type="dxa"/>
            <w:gridSpan w:val="2"/>
            <w:shd w:val="clear" w:color="auto" w:fill="auto"/>
            <w:vAlign w:val="center"/>
            <w:hideMark/>
          </w:tcPr>
          <w:p w14:paraId="62ABB497"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703BFE76" w14:textId="77777777" w:rsidR="00F42686" w:rsidRPr="007001F1" w:rsidRDefault="00F42686" w:rsidP="00184A99">
            <w:pPr>
              <w:rPr>
                <w:color w:val="000000"/>
              </w:rPr>
            </w:pPr>
            <w:r w:rsidRPr="007001F1">
              <w:rPr>
                <w:color w:val="000000"/>
                <w:sz w:val="22"/>
                <w:szCs w:val="22"/>
              </w:rPr>
              <w:t> </w:t>
            </w:r>
          </w:p>
        </w:tc>
      </w:tr>
      <w:tr w:rsidR="00F42686" w:rsidRPr="007001F1" w14:paraId="0E004468" w14:textId="77777777" w:rsidTr="00184A99">
        <w:trPr>
          <w:trHeight w:val="300"/>
        </w:trPr>
        <w:tc>
          <w:tcPr>
            <w:tcW w:w="3559" w:type="dxa"/>
            <w:gridSpan w:val="2"/>
            <w:shd w:val="clear" w:color="auto" w:fill="auto"/>
            <w:vAlign w:val="center"/>
            <w:hideMark/>
          </w:tcPr>
          <w:p w14:paraId="6DAD326C" w14:textId="77777777"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8743ACB" w14:textId="77777777" w:rsidR="00F42686" w:rsidRPr="007001F1" w:rsidRDefault="00F42686" w:rsidP="00184A99">
            <w:pPr>
              <w:rPr>
                <w:color w:val="000000"/>
              </w:rPr>
            </w:pPr>
            <w:r w:rsidRPr="007001F1">
              <w:rPr>
                <w:color w:val="000000"/>
                <w:sz w:val="22"/>
                <w:szCs w:val="22"/>
              </w:rPr>
              <w:t> </w:t>
            </w:r>
          </w:p>
        </w:tc>
      </w:tr>
      <w:tr w:rsidR="00F42686" w:rsidRPr="007001F1" w14:paraId="5C51BA65" w14:textId="77777777" w:rsidTr="00184A99">
        <w:trPr>
          <w:trHeight w:val="315"/>
        </w:trPr>
        <w:tc>
          <w:tcPr>
            <w:tcW w:w="582" w:type="dxa"/>
            <w:shd w:val="clear" w:color="000000" w:fill="60497A"/>
            <w:vAlign w:val="center"/>
            <w:hideMark/>
          </w:tcPr>
          <w:p w14:paraId="3B4D0846"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5432BA4"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CEDED9F"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5EC1CBB2"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4BB04AD3"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334E5A"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14B5926C" w14:textId="77777777" w:rsidTr="00184A99">
        <w:trPr>
          <w:trHeight w:val="236"/>
        </w:trPr>
        <w:tc>
          <w:tcPr>
            <w:tcW w:w="582" w:type="dxa"/>
            <w:vMerge w:val="restart"/>
            <w:shd w:val="clear" w:color="auto" w:fill="auto"/>
            <w:noWrap/>
            <w:vAlign w:val="center"/>
          </w:tcPr>
          <w:p w14:paraId="46689D84" w14:textId="77777777"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14:paraId="366FAF37"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5A197C9" w14:textId="77777777" w:rsidR="00BC1C04" w:rsidRPr="007001F1" w:rsidRDefault="00BC1C04" w:rsidP="00184A99">
            <w:pPr>
              <w:jc w:val="both"/>
              <w:rPr>
                <w:color w:val="000000"/>
              </w:rPr>
            </w:pPr>
          </w:p>
        </w:tc>
        <w:tc>
          <w:tcPr>
            <w:tcW w:w="567" w:type="dxa"/>
            <w:shd w:val="clear" w:color="auto" w:fill="auto"/>
            <w:vAlign w:val="center"/>
          </w:tcPr>
          <w:p w14:paraId="5348ECCF" w14:textId="77777777" w:rsidR="00BC1C04" w:rsidRPr="007001F1" w:rsidRDefault="00BC1C04" w:rsidP="00184A99">
            <w:pPr>
              <w:jc w:val="both"/>
              <w:rPr>
                <w:color w:val="000000"/>
              </w:rPr>
            </w:pPr>
          </w:p>
        </w:tc>
        <w:tc>
          <w:tcPr>
            <w:tcW w:w="776" w:type="dxa"/>
            <w:shd w:val="clear" w:color="auto" w:fill="auto"/>
            <w:vAlign w:val="center"/>
          </w:tcPr>
          <w:p w14:paraId="2FB1A588" w14:textId="77777777" w:rsidR="00BC1C04" w:rsidRPr="007001F1" w:rsidRDefault="00BC1C04" w:rsidP="00184A99">
            <w:pPr>
              <w:jc w:val="both"/>
              <w:rPr>
                <w:color w:val="000000"/>
              </w:rPr>
            </w:pPr>
          </w:p>
        </w:tc>
        <w:tc>
          <w:tcPr>
            <w:tcW w:w="1775" w:type="dxa"/>
            <w:shd w:val="clear" w:color="auto" w:fill="auto"/>
            <w:vAlign w:val="center"/>
          </w:tcPr>
          <w:p w14:paraId="4D280E33" w14:textId="77777777" w:rsidR="00BC1C04" w:rsidRPr="007001F1" w:rsidRDefault="00BC1C04" w:rsidP="00184A99">
            <w:pPr>
              <w:jc w:val="both"/>
              <w:rPr>
                <w:color w:val="000000"/>
              </w:rPr>
            </w:pPr>
          </w:p>
        </w:tc>
      </w:tr>
      <w:tr w:rsidR="00BC1C04" w:rsidRPr="007001F1" w14:paraId="27E8B549" w14:textId="77777777" w:rsidTr="00184A99">
        <w:trPr>
          <w:trHeight w:val="236"/>
        </w:trPr>
        <w:tc>
          <w:tcPr>
            <w:tcW w:w="582" w:type="dxa"/>
            <w:vMerge/>
            <w:shd w:val="clear" w:color="auto" w:fill="auto"/>
            <w:noWrap/>
            <w:vAlign w:val="center"/>
          </w:tcPr>
          <w:p w14:paraId="14BEEF30" w14:textId="77777777" w:rsidR="00BC1C04" w:rsidRPr="007001F1" w:rsidRDefault="00BC1C04" w:rsidP="00184A99">
            <w:pPr>
              <w:jc w:val="center"/>
              <w:rPr>
                <w:color w:val="000000"/>
                <w:sz w:val="22"/>
                <w:szCs w:val="22"/>
              </w:rPr>
            </w:pPr>
          </w:p>
        </w:tc>
        <w:tc>
          <w:tcPr>
            <w:tcW w:w="4820" w:type="dxa"/>
            <w:gridSpan w:val="2"/>
            <w:shd w:val="clear" w:color="auto" w:fill="auto"/>
            <w:vAlign w:val="center"/>
          </w:tcPr>
          <w:p w14:paraId="7BEAAF85"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755C6C29" w14:textId="77777777" w:rsidR="00BC1C04" w:rsidRPr="007001F1" w:rsidRDefault="00BC1C04" w:rsidP="00184A99">
            <w:pPr>
              <w:jc w:val="both"/>
              <w:rPr>
                <w:color w:val="000000"/>
              </w:rPr>
            </w:pPr>
          </w:p>
        </w:tc>
        <w:tc>
          <w:tcPr>
            <w:tcW w:w="567" w:type="dxa"/>
            <w:shd w:val="clear" w:color="auto" w:fill="auto"/>
            <w:vAlign w:val="center"/>
          </w:tcPr>
          <w:p w14:paraId="75AE61FE" w14:textId="77777777" w:rsidR="00BC1C04" w:rsidRPr="007001F1" w:rsidRDefault="00BC1C04" w:rsidP="00184A99">
            <w:pPr>
              <w:jc w:val="both"/>
              <w:rPr>
                <w:color w:val="000000"/>
              </w:rPr>
            </w:pPr>
          </w:p>
        </w:tc>
        <w:tc>
          <w:tcPr>
            <w:tcW w:w="776" w:type="dxa"/>
            <w:shd w:val="clear" w:color="auto" w:fill="auto"/>
            <w:vAlign w:val="center"/>
          </w:tcPr>
          <w:p w14:paraId="3DF24C47" w14:textId="77777777" w:rsidR="00BC1C04" w:rsidRPr="007001F1" w:rsidRDefault="00BC1C04" w:rsidP="00184A99">
            <w:pPr>
              <w:jc w:val="both"/>
              <w:rPr>
                <w:color w:val="000000"/>
              </w:rPr>
            </w:pPr>
          </w:p>
        </w:tc>
        <w:tc>
          <w:tcPr>
            <w:tcW w:w="1775" w:type="dxa"/>
            <w:shd w:val="clear" w:color="auto" w:fill="auto"/>
            <w:vAlign w:val="center"/>
          </w:tcPr>
          <w:p w14:paraId="13651524" w14:textId="77777777" w:rsidR="00BC1C04" w:rsidRPr="007001F1" w:rsidRDefault="00BC1C04" w:rsidP="00184A99">
            <w:pPr>
              <w:jc w:val="both"/>
              <w:rPr>
                <w:color w:val="000000"/>
              </w:rPr>
            </w:pPr>
          </w:p>
        </w:tc>
      </w:tr>
      <w:tr w:rsidR="00F42686" w:rsidRPr="007001F1" w14:paraId="3FCCB770" w14:textId="77777777" w:rsidTr="00184A99">
        <w:trPr>
          <w:trHeight w:val="236"/>
        </w:trPr>
        <w:tc>
          <w:tcPr>
            <w:tcW w:w="582" w:type="dxa"/>
            <w:vMerge w:val="restart"/>
            <w:shd w:val="clear" w:color="auto" w:fill="auto"/>
            <w:noWrap/>
            <w:vAlign w:val="center"/>
            <w:hideMark/>
          </w:tcPr>
          <w:p w14:paraId="257F75A2" w14:textId="77777777"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14:paraId="25D07F9A" w14:textId="77777777"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4ABBEFD1"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26EBF99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45D31FCC"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4F77BE4F" w14:textId="77777777" w:rsidR="00F42686" w:rsidRPr="007001F1" w:rsidRDefault="00F42686" w:rsidP="00184A99">
            <w:pPr>
              <w:jc w:val="both"/>
              <w:rPr>
                <w:color w:val="000000"/>
              </w:rPr>
            </w:pPr>
            <w:r w:rsidRPr="007001F1">
              <w:rPr>
                <w:color w:val="000000"/>
                <w:sz w:val="22"/>
                <w:szCs w:val="22"/>
              </w:rPr>
              <w:t> </w:t>
            </w:r>
          </w:p>
        </w:tc>
      </w:tr>
      <w:tr w:rsidR="00F42686" w:rsidRPr="007001F1" w14:paraId="25CBD7CE" w14:textId="77777777" w:rsidTr="00184A99">
        <w:trPr>
          <w:trHeight w:val="831"/>
        </w:trPr>
        <w:tc>
          <w:tcPr>
            <w:tcW w:w="582" w:type="dxa"/>
            <w:vMerge/>
            <w:shd w:val="clear" w:color="auto" w:fill="auto"/>
            <w:noWrap/>
            <w:vAlign w:val="center"/>
          </w:tcPr>
          <w:p w14:paraId="2BA61C41" w14:textId="77777777" w:rsidR="00F42686" w:rsidRPr="007001F1" w:rsidRDefault="00F42686" w:rsidP="00184A99">
            <w:pPr>
              <w:jc w:val="center"/>
              <w:rPr>
                <w:color w:val="000000"/>
              </w:rPr>
            </w:pPr>
          </w:p>
        </w:tc>
        <w:tc>
          <w:tcPr>
            <w:tcW w:w="4820" w:type="dxa"/>
            <w:gridSpan w:val="2"/>
            <w:shd w:val="clear" w:color="auto" w:fill="auto"/>
            <w:vAlign w:val="center"/>
          </w:tcPr>
          <w:p w14:paraId="1E96B7EA" w14:textId="507DF480" w:rsidR="00F42686" w:rsidRPr="007001F1" w:rsidDel="005D7C9D" w:rsidRDefault="00F42686" w:rsidP="00BE5615">
            <w:pPr>
              <w:jc w:val="both"/>
              <w:rPr>
                <w:color w:val="000000"/>
              </w:rPr>
            </w:pPr>
            <w:r w:rsidRPr="007001F1">
              <w:rPr>
                <w:color w:val="000000"/>
                <w:sz w:val="22"/>
                <w:szCs w:val="22"/>
              </w:rPr>
              <w:t xml:space="preserve">b) </w:t>
            </w:r>
            <w:del w:id="6722" w:author="Autor">
              <w:r w:rsidRPr="007001F1" w:rsidDel="00BE5615">
                <w:rPr>
                  <w:color w:val="000000"/>
                  <w:sz w:val="22"/>
                  <w:szCs w:val="22"/>
                </w:rPr>
                <w:delText>Bola určená PHZ podľa podmienok platných v čase odoslania oznámenia o vyhlásení verejného obstarávania</w:delText>
              </w:r>
              <w:r w:rsidR="00DD05AC" w:rsidDel="00BE5615">
                <w:rPr>
                  <w:color w:val="000000"/>
                  <w:sz w:val="22"/>
                  <w:szCs w:val="22"/>
                </w:rPr>
                <w:delText>, pričom verejný obstarávateľ postupoval v súlade s ustanoveniami Systému riadenia EŠIF upravujúcimi určenie PHZ</w:delText>
              </w:r>
              <w:r w:rsidRPr="007001F1" w:rsidDel="00BE5615">
                <w:rPr>
                  <w:color w:val="000000"/>
                  <w:sz w:val="22"/>
                  <w:szCs w:val="22"/>
                </w:rPr>
                <w:delText>?</w:delText>
              </w:r>
            </w:del>
            <w:ins w:id="6723" w:author="Autor">
              <w:r w:rsidR="00BE5615" w:rsidRPr="007001F1">
                <w:rPr>
                  <w:color w:val="000000"/>
                  <w:sz w:val="22"/>
                  <w:szCs w:val="22"/>
                </w:rPr>
                <w:t xml:space="preserve"> Bola PHZ určená </w:t>
              </w:r>
              <w:r w:rsidR="00BE5615">
                <w:rPr>
                  <w:color w:val="000000"/>
                  <w:sz w:val="22"/>
                  <w:szCs w:val="22"/>
                </w:rPr>
                <w:t xml:space="preserve">v súlade s ustanoveniami Systému riadenia EŠIF upravujúcimi určenie PHZ a Jednotnou príručkou pre </w:t>
              </w:r>
              <w:r w:rsidR="00BE5615" w:rsidRPr="004C5105">
                <w:rPr>
                  <w:color w:val="000000"/>
                  <w:sz w:val="22"/>
                  <w:szCs w:val="22"/>
                </w:rPr>
                <w:t>žiadateľa/prijímateľa k procesu verejného obstarávania/obstarávania</w:t>
              </w:r>
              <w:r w:rsidR="00BE5615" w:rsidRPr="007001F1">
                <w:rPr>
                  <w:color w:val="000000"/>
                  <w:sz w:val="22"/>
                  <w:szCs w:val="22"/>
                </w:rPr>
                <w:t>?</w:t>
              </w:r>
            </w:ins>
          </w:p>
        </w:tc>
        <w:tc>
          <w:tcPr>
            <w:tcW w:w="567" w:type="dxa"/>
            <w:shd w:val="clear" w:color="auto" w:fill="auto"/>
            <w:vAlign w:val="center"/>
          </w:tcPr>
          <w:p w14:paraId="171A5EBB" w14:textId="77777777" w:rsidR="00F42686" w:rsidRPr="007001F1" w:rsidRDefault="00F42686" w:rsidP="00184A99">
            <w:pPr>
              <w:jc w:val="both"/>
              <w:rPr>
                <w:color w:val="000000"/>
              </w:rPr>
            </w:pPr>
          </w:p>
        </w:tc>
        <w:tc>
          <w:tcPr>
            <w:tcW w:w="567" w:type="dxa"/>
            <w:shd w:val="clear" w:color="auto" w:fill="auto"/>
            <w:vAlign w:val="center"/>
          </w:tcPr>
          <w:p w14:paraId="69B0F3CA" w14:textId="77777777" w:rsidR="00F42686" w:rsidRPr="007001F1" w:rsidRDefault="00F42686" w:rsidP="00184A99">
            <w:pPr>
              <w:jc w:val="both"/>
              <w:rPr>
                <w:color w:val="000000"/>
              </w:rPr>
            </w:pPr>
          </w:p>
        </w:tc>
        <w:tc>
          <w:tcPr>
            <w:tcW w:w="776" w:type="dxa"/>
            <w:shd w:val="clear" w:color="auto" w:fill="auto"/>
            <w:vAlign w:val="center"/>
          </w:tcPr>
          <w:p w14:paraId="44856DA4" w14:textId="77777777" w:rsidR="00F42686" w:rsidRPr="007001F1" w:rsidRDefault="00F42686" w:rsidP="00184A99">
            <w:pPr>
              <w:jc w:val="both"/>
              <w:rPr>
                <w:color w:val="000000"/>
              </w:rPr>
            </w:pPr>
          </w:p>
        </w:tc>
        <w:tc>
          <w:tcPr>
            <w:tcW w:w="1775" w:type="dxa"/>
            <w:shd w:val="clear" w:color="auto" w:fill="auto"/>
            <w:vAlign w:val="center"/>
          </w:tcPr>
          <w:p w14:paraId="4DCBFD93" w14:textId="77777777" w:rsidR="00F42686" w:rsidRPr="007001F1" w:rsidRDefault="00F42686" w:rsidP="00184A99">
            <w:pPr>
              <w:jc w:val="both"/>
              <w:rPr>
                <w:color w:val="000000"/>
              </w:rPr>
            </w:pPr>
          </w:p>
        </w:tc>
      </w:tr>
      <w:tr w:rsidR="00F42686" w:rsidRPr="007001F1" w14:paraId="76262992" w14:textId="77777777" w:rsidTr="00184A99">
        <w:trPr>
          <w:trHeight w:val="831"/>
        </w:trPr>
        <w:tc>
          <w:tcPr>
            <w:tcW w:w="582" w:type="dxa"/>
            <w:vMerge/>
            <w:shd w:val="clear" w:color="auto" w:fill="auto"/>
            <w:noWrap/>
            <w:vAlign w:val="center"/>
          </w:tcPr>
          <w:p w14:paraId="1822C6CA" w14:textId="77777777" w:rsidR="00F42686" w:rsidRPr="007001F1" w:rsidRDefault="00F42686" w:rsidP="00184A99">
            <w:pPr>
              <w:jc w:val="center"/>
              <w:rPr>
                <w:color w:val="000000"/>
              </w:rPr>
            </w:pPr>
          </w:p>
        </w:tc>
        <w:tc>
          <w:tcPr>
            <w:tcW w:w="4820" w:type="dxa"/>
            <w:gridSpan w:val="2"/>
            <w:shd w:val="clear" w:color="auto" w:fill="auto"/>
            <w:vAlign w:val="center"/>
          </w:tcPr>
          <w:p w14:paraId="0930FBC4" w14:textId="77777777"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37375383" w14:textId="77777777" w:rsidR="00F42686" w:rsidRPr="007001F1" w:rsidRDefault="00F42686" w:rsidP="00184A99">
            <w:pPr>
              <w:jc w:val="both"/>
              <w:rPr>
                <w:color w:val="000000"/>
              </w:rPr>
            </w:pPr>
          </w:p>
        </w:tc>
        <w:tc>
          <w:tcPr>
            <w:tcW w:w="567" w:type="dxa"/>
            <w:shd w:val="clear" w:color="auto" w:fill="auto"/>
            <w:vAlign w:val="center"/>
          </w:tcPr>
          <w:p w14:paraId="608BA31A" w14:textId="77777777" w:rsidR="00F42686" w:rsidRPr="007001F1" w:rsidRDefault="00F42686" w:rsidP="00184A99">
            <w:pPr>
              <w:jc w:val="both"/>
              <w:rPr>
                <w:color w:val="000000"/>
              </w:rPr>
            </w:pPr>
          </w:p>
        </w:tc>
        <w:tc>
          <w:tcPr>
            <w:tcW w:w="776" w:type="dxa"/>
            <w:shd w:val="clear" w:color="auto" w:fill="auto"/>
            <w:vAlign w:val="center"/>
          </w:tcPr>
          <w:p w14:paraId="67FD0677" w14:textId="77777777" w:rsidR="00F42686" w:rsidRPr="007001F1" w:rsidRDefault="00F42686" w:rsidP="00184A99">
            <w:pPr>
              <w:jc w:val="both"/>
              <w:rPr>
                <w:color w:val="000000"/>
              </w:rPr>
            </w:pPr>
          </w:p>
        </w:tc>
        <w:tc>
          <w:tcPr>
            <w:tcW w:w="1775" w:type="dxa"/>
            <w:shd w:val="clear" w:color="auto" w:fill="auto"/>
            <w:vAlign w:val="center"/>
          </w:tcPr>
          <w:p w14:paraId="70EE0441" w14:textId="77777777" w:rsidR="00F42686" w:rsidRPr="007001F1" w:rsidRDefault="00F42686" w:rsidP="00184A99">
            <w:pPr>
              <w:jc w:val="both"/>
              <w:rPr>
                <w:color w:val="000000"/>
              </w:rPr>
            </w:pPr>
          </w:p>
        </w:tc>
      </w:tr>
      <w:tr w:rsidR="00F42686" w:rsidRPr="007001F1" w14:paraId="38B07812" w14:textId="77777777" w:rsidTr="00184A99">
        <w:trPr>
          <w:trHeight w:val="831"/>
        </w:trPr>
        <w:tc>
          <w:tcPr>
            <w:tcW w:w="582" w:type="dxa"/>
            <w:vMerge/>
            <w:shd w:val="clear" w:color="auto" w:fill="auto"/>
            <w:noWrap/>
            <w:vAlign w:val="center"/>
          </w:tcPr>
          <w:p w14:paraId="3115BEE6" w14:textId="77777777" w:rsidR="00F42686" w:rsidRPr="007001F1" w:rsidRDefault="00F42686" w:rsidP="00184A99">
            <w:pPr>
              <w:jc w:val="center"/>
              <w:rPr>
                <w:color w:val="000000"/>
              </w:rPr>
            </w:pPr>
          </w:p>
        </w:tc>
        <w:tc>
          <w:tcPr>
            <w:tcW w:w="4820" w:type="dxa"/>
            <w:gridSpan w:val="2"/>
            <w:shd w:val="clear" w:color="auto" w:fill="auto"/>
            <w:vAlign w:val="center"/>
          </w:tcPr>
          <w:p w14:paraId="2A4956F2" w14:textId="77777777"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5A995023" w14:textId="77777777" w:rsidR="00F42686" w:rsidRPr="007001F1" w:rsidRDefault="00F42686" w:rsidP="00184A99">
            <w:pPr>
              <w:jc w:val="both"/>
              <w:rPr>
                <w:color w:val="000000"/>
              </w:rPr>
            </w:pPr>
          </w:p>
        </w:tc>
        <w:tc>
          <w:tcPr>
            <w:tcW w:w="567" w:type="dxa"/>
            <w:shd w:val="clear" w:color="auto" w:fill="auto"/>
            <w:vAlign w:val="center"/>
          </w:tcPr>
          <w:p w14:paraId="46A440D5" w14:textId="77777777" w:rsidR="00F42686" w:rsidRPr="007001F1" w:rsidRDefault="00F42686" w:rsidP="00184A99">
            <w:pPr>
              <w:jc w:val="both"/>
              <w:rPr>
                <w:color w:val="000000"/>
              </w:rPr>
            </w:pPr>
          </w:p>
        </w:tc>
        <w:tc>
          <w:tcPr>
            <w:tcW w:w="776" w:type="dxa"/>
            <w:shd w:val="clear" w:color="auto" w:fill="auto"/>
            <w:vAlign w:val="center"/>
          </w:tcPr>
          <w:p w14:paraId="2657F75C" w14:textId="77777777" w:rsidR="00F42686" w:rsidRPr="007001F1" w:rsidRDefault="00F42686" w:rsidP="00184A99">
            <w:pPr>
              <w:jc w:val="both"/>
              <w:rPr>
                <w:color w:val="000000"/>
              </w:rPr>
            </w:pPr>
          </w:p>
        </w:tc>
        <w:tc>
          <w:tcPr>
            <w:tcW w:w="1775" w:type="dxa"/>
            <w:shd w:val="clear" w:color="auto" w:fill="auto"/>
            <w:vAlign w:val="center"/>
          </w:tcPr>
          <w:p w14:paraId="17B93EF2" w14:textId="77777777" w:rsidR="00F42686" w:rsidRPr="007001F1" w:rsidRDefault="00F42686" w:rsidP="00184A99">
            <w:pPr>
              <w:jc w:val="both"/>
              <w:rPr>
                <w:color w:val="000000"/>
              </w:rPr>
            </w:pPr>
          </w:p>
        </w:tc>
      </w:tr>
      <w:tr w:rsidR="00F42686" w:rsidRPr="007001F1" w14:paraId="5BC35D38" w14:textId="77777777" w:rsidTr="004B5668">
        <w:trPr>
          <w:trHeight w:val="293"/>
        </w:trPr>
        <w:tc>
          <w:tcPr>
            <w:tcW w:w="582" w:type="dxa"/>
            <w:vMerge/>
            <w:shd w:val="clear" w:color="auto" w:fill="auto"/>
            <w:noWrap/>
            <w:vAlign w:val="center"/>
          </w:tcPr>
          <w:p w14:paraId="64FB202E" w14:textId="77777777" w:rsidR="00F42686" w:rsidRPr="007001F1" w:rsidRDefault="00F42686" w:rsidP="00184A99">
            <w:pPr>
              <w:jc w:val="center"/>
              <w:rPr>
                <w:color w:val="000000"/>
              </w:rPr>
            </w:pPr>
          </w:p>
        </w:tc>
        <w:tc>
          <w:tcPr>
            <w:tcW w:w="4820" w:type="dxa"/>
            <w:gridSpan w:val="2"/>
            <w:shd w:val="clear" w:color="auto" w:fill="auto"/>
            <w:vAlign w:val="center"/>
          </w:tcPr>
          <w:p w14:paraId="110E7628" w14:textId="77777777"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2D79027" w14:textId="77777777" w:rsidR="00F42686" w:rsidRPr="007001F1" w:rsidRDefault="00F42686" w:rsidP="00184A99">
            <w:pPr>
              <w:jc w:val="both"/>
              <w:rPr>
                <w:color w:val="000000"/>
              </w:rPr>
            </w:pPr>
          </w:p>
        </w:tc>
        <w:tc>
          <w:tcPr>
            <w:tcW w:w="567" w:type="dxa"/>
            <w:shd w:val="clear" w:color="auto" w:fill="auto"/>
            <w:vAlign w:val="center"/>
          </w:tcPr>
          <w:p w14:paraId="52C22E24" w14:textId="77777777" w:rsidR="00F42686" w:rsidRPr="007001F1" w:rsidRDefault="00F42686" w:rsidP="00184A99">
            <w:pPr>
              <w:jc w:val="both"/>
              <w:rPr>
                <w:color w:val="000000"/>
              </w:rPr>
            </w:pPr>
          </w:p>
        </w:tc>
        <w:tc>
          <w:tcPr>
            <w:tcW w:w="776" w:type="dxa"/>
            <w:shd w:val="clear" w:color="auto" w:fill="auto"/>
            <w:vAlign w:val="center"/>
          </w:tcPr>
          <w:p w14:paraId="7E70EC39" w14:textId="77777777" w:rsidR="00F42686" w:rsidRPr="007001F1" w:rsidRDefault="00F42686" w:rsidP="00184A99">
            <w:pPr>
              <w:jc w:val="both"/>
              <w:rPr>
                <w:color w:val="000000"/>
              </w:rPr>
            </w:pPr>
          </w:p>
        </w:tc>
        <w:tc>
          <w:tcPr>
            <w:tcW w:w="1775" w:type="dxa"/>
            <w:shd w:val="clear" w:color="auto" w:fill="auto"/>
            <w:vAlign w:val="center"/>
          </w:tcPr>
          <w:p w14:paraId="4D233C0B" w14:textId="77777777" w:rsidR="00F42686" w:rsidRPr="007001F1" w:rsidRDefault="00F42686" w:rsidP="00184A99">
            <w:pPr>
              <w:jc w:val="both"/>
              <w:rPr>
                <w:color w:val="000000"/>
              </w:rPr>
            </w:pPr>
          </w:p>
        </w:tc>
      </w:tr>
      <w:tr w:rsidR="00F42686" w:rsidRPr="007001F1" w14:paraId="6331FD7D" w14:textId="77777777" w:rsidTr="00184A99">
        <w:trPr>
          <w:trHeight w:val="312"/>
        </w:trPr>
        <w:tc>
          <w:tcPr>
            <w:tcW w:w="582" w:type="dxa"/>
            <w:vMerge/>
            <w:shd w:val="clear" w:color="auto" w:fill="auto"/>
            <w:noWrap/>
            <w:vAlign w:val="center"/>
          </w:tcPr>
          <w:p w14:paraId="70DC0468" w14:textId="77777777" w:rsidR="00F42686" w:rsidRPr="007001F1" w:rsidRDefault="00F42686" w:rsidP="00184A99">
            <w:pPr>
              <w:jc w:val="center"/>
              <w:rPr>
                <w:color w:val="000000"/>
              </w:rPr>
            </w:pPr>
          </w:p>
        </w:tc>
        <w:tc>
          <w:tcPr>
            <w:tcW w:w="4820" w:type="dxa"/>
            <w:gridSpan w:val="2"/>
            <w:shd w:val="clear" w:color="auto" w:fill="auto"/>
            <w:vAlign w:val="center"/>
          </w:tcPr>
          <w:p w14:paraId="43A20C88" w14:textId="77777777"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14:paraId="3AC795E6" w14:textId="77777777" w:rsidR="00F42686" w:rsidRPr="007001F1" w:rsidRDefault="00F42686" w:rsidP="00184A99">
            <w:pPr>
              <w:jc w:val="both"/>
              <w:rPr>
                <w:color w:val="000000"/>
              </w:rPr>
            </w:pPr>
          </w:p>
        </w:tc>
        <w:tc>
          <w:tcPr>
            <w:tcW w:w="567" w:type="dxa"/>
            <w:shd w:val="clear" w:color="auto" w:fill="auto"/>
            <w:vAlign w:val="center"/>
          </w:tcPr>
          <w:p w14:paraId="15CE5FE4" w14:textId="77777777" w:rsidR="00F42686" w:rsidRPr="007001F1" w:rsidRDefault="00F42686" w:rsidP="00184A99">
            <w:pPr>
              <w:jc w:val="both"/>
              <w:rPr>
                <w:color w:val="000000"/>
              </w:rPr>
            </w:pPr>
          </w:p>
        </w:tc>
        <w:tc>
          <w:tcPr>
            <w:tcW w:w="776" w:type="dxa"/>
            <w:shd w:val="clear" w:color="auto" w:fill="auto"/>
            <w:vAlign w:val="center"/>
          </w:tcPr>
          <w:p w14:paraId="29415E4F" w14:textId="77777777" w:rsidR="00F42686" w:rsidRPr="007001F1" w:rsidRDefault="00F42686" w:rsidP="00184A99">
            <w:pPr>
              <w:jc w:val="both"/>
              <w:rPr>
                <w:color w:val="000000"/>
              </w:rPr>
            </w:pPr>
          </w:p>
        </w:tc>
        <w:tc>
          <w:tcPr>
            <w:tcW w:w="1775" w:type="dxa"/>
            <w:shd w:val="clear" w:color="auto" w:fill="auto"/>
            <w:vAlign w:val="center"/>
          </w:tcPr>
          <w:p w14:paraId="4BCBC42E" w14:textId="77777777" w:rsidR="00F42686" w:rsidRPr="007001F1" w:rsidRDefault="00F42686" w:rsidP="00184A99">
            <w:pPr>
              <w:jc w:val="both"/>
              <w:rPr>
                <w:color w:val="000000"/>
              </w:rPr>
            </w:pPr>
          </w:p>
        </w:tc>
      </w:tr>
      <w:tr w:rsidR="00F42686" w:rsidRPr="007001F1" w14:paraId="115334C0" w14:textId="77777777" w:rsidTr="00184A99">
        <w:trPr>
          <w:trHeight w:val="441"/>
        </w:trPr>
        <w:tc>
          <w:tcPr>
            <w:tcW w:w="582" w:type="dxa"/>
            <w:vMerge/>
            <w:shd w:val="clear" w:color="auto" w:fill="auto"/>
            <w:noWrap/>
            <w:vAlign w:val="center"/>
          </w:tcPr>
          <w:p w14:paraId="0FD68A04" w14:textId="77777777" w:rsidR="00F42686" w:rsidRPr="007001F1" w:rsidRDefault="00F42686" w:rsidP="00184A99">
            <w:pPr>
              <w:jc w:val="center"/>
              <w:rPr>
                <w:color w:val="000000"/>
              </w:rPr>
            </w:pPr>
          </w:p>
        </w:tc>
        <w:tc>
          <w:tcPr>
            <w:tcW w:w="4820" w:type="dxa"/>
            <w:gridSpan w:val="2"/>
            <w:shd w:val="clear" w:color="auto" w:fill="auto"/>
            <w:vAlign w:val="center"/>
          </w:tcPr>
          <w:p w14:paraId="34797A9E" w14:textId="77777777"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3361DDF6" w14:textId="77777777" w:rsidR="00F42686" w:rsidRPr="007001F1" w:rsidRDefault="00F42686" w:rsidP="00184A99">
            <w:pPr>
              <w:jc w:val="both"/>
              <w:rPr>
                <w:color w:val="000000"/>
              </w:rPr>
            </w:pPr>
          </w:p>
        </w:tc>
        <w:tc>
          <w:tcPr>
            <w:tcW w:w="567" w:type="dxa"/>
            <w:shd w:val="clear" w:color="auto" w:fill="auto"/>
            <w:vAlign w:val="center"/>
          </w:tcPr>
          <w:p w14:paraId="4C8CE2AF" w14:textId="77777777" w:rsidR="00F42686" w:rsidRPr="007001F1" w:rsidRDefault="00F42686" w:rsidP="00184A99">
            <w:pPr>
              <w:jc w:val="both"/>
              <w:rPr>
                <w:color w:val="000000"/>
              </w:rPr>
            </w:pPr>
          </w:p>
        </w:tc>
        <w:tc>
          <w:tcPr>
            <w:tcW w:w="776" w:type="dxa"/>
            <w:shd w:val="clear" w:color="auto" w:fill="auto"/>
            <w:vAlign w:val="center"/>
          </w:tcPr>
          <w:p w14:paraId="53E135E1" w14:textId="77777777" w:rsidR="00F42686" w:rsidRPr="007001F1" w:rsidRDefault="00F42686" w:rsidP="00184A99">
            <w:pPr>
              <w:jc w:val="both"/>
              <w:rPr>
                <w:color w:val="000000"/>
              </w:rPr>
            </w:pPr>
          </w:p>
        </w:tc>
        <w:tc>
          <w:tcPr>
            <w:tcW w:w="1775" w:type="dxa"/>
            <w:shd w:val="clear" w:color="auto" w:fill="auto"/>
            <w:vAlign w:val="center"/>
          </w:tcPr>
          <w:p w14:paraId="01DCDE92" w14:textId="77777777" w:rsidR="00F42686" w:rsidRPr="007001F1" w:rsidRDefault="00F42686" w:rsidP="00184A99">
            <w:pPr>
              <w:jc w:val="both"/>
              <w:rPr>
                <w:color w:val="000000"/>
              </w:rPr>
            </w:pPr>
          </w:p>
        </w:tc>
      </w:tr>
      <w:tr w:rsidR="00F42686" w:rsidRPr="007001F1" w14:paraId="205C4FA8" w14:textId="77777777" w:rsidTr="00184A99">
        <w:trPr>
          <w:trHeight w:val="20"/>
        </w:trPr>
        <w:tc>
          <w:tcPr>
            <w:tcW w:w="582" w:type="dxa"/>
            <w:shd w:val="clear" w:color="auto" w:fill="auto"/>
            <w:noWrap/>
            <w:vAlign w:val="center"/>
            <w:hideMark/>
          </w:tcPr>
          <w:p w14:paraId="401B5596" w14:textId="77777777"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14:paraId="73AF2FEF" w14:textId="77777777"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2CED8D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46265A2"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DE1DF6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D444D74" w14:textId="77777777" w:rsidR="00F42686" w:rsidRPr="007001F1" w:rsidRDefault="00F42686" w:rsidP="00184A99">
            <w:pPr>
              <w:jc w:val="both"/>
              <w:rPr>
                <w:color w:val="000000"/>
              </w:rPr>
            </w:pPr>
            <w:r w:rsidRPr="007001F1">
              <w:rPr>
                <w:color w:val="000000"/>
                <w:sz w:val="22"/>
                <w:szCs w:val="22"/>
              </w:rPr>
              <w:t> </w:t>
            </w:r>
          </w:p>
        </w:tc>
      </w:tr>
      <w:tr w:rsidR="00F42686" w:rsidRPr="007001F1" w14:paraId="08267F3D" w14:textId="77777777" w:rsidTr="00184A99">
        <w:trPr>
          <w:trHeight w:val="20"/>
        </w:trPr>
        <w:tc>
          <w:tcPr>
            <w:tcW w:w="582" w:type="dxa"/>
            <w:shd w:val="clear" w:color="auto" w:fill="auto"/>
            <w:noWrap/>
            <w:vAlign w:val="center"/>
          </w:tcPr>
          <w:p w14:paraId="1068A4D2" w14:textId="77777777"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14:paraId="1987B607" w14:textId="77777777"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065EE4B1" w14:textId="77777777" w:rsidR="00F42686" w:rsidRPr="007001F1" w:rsidRDefault="00F42686" w:rsidP="00184A99">
            <w:pPr>
              <w:jc w:val="both"/>
              <w:rPr>
                <w:color w:val="000000"/>
              </w:rPr>
            </w:pPr>
          </w:p>
        </w:tc>
        <w:tc>
          <w:tcPr>
            <w:tcW w:w="567" w:type="dxa"/>
            <w:shd w:val="clear" w:color="auto" w:fill="auto"/>
            <w:vAlign w:val="center"/>
          </w:tcPr>
          <w:p w14:paraId="01780BFB" w14:textId="77777777" w:rsidR="00F42686" w:rsidRPr="007001F1" w:rsidRDefault="00F42686" w:rsidP="00184A99">
            <w:pPr>
              <w:jc w:val="both"/>
              <w:rPr>
                <w:color w:val="000000"/>
              </w:rPr>
            </w:pPr>
          </w:p>
        </w:tc>
        <w:tc>
          <w:tcPr>
            <w:tcW w:w="776" w:type="dxa"/>
            <w:shd w:val="clear" w:color="auto" w:fill="auto"/>
            <w:vAlign w:val="center"/>
          </w:tcPr>
          <w:p w14:paraId="75706011" w14:textId="77777777" w:rsidR="00F42686" w:rsidRPr="007001F1" w:rsidRDefault="00F42686" w:rsidP="00184A99">
            <w:pPr>
              <w:jc w:val="both"/>
              <w:rPr>
                <w:color w:val="000000"/>
              </w:rPr>
            </w:pPr>
          </w:p>
        </w:tc>
        <w:tc>
          <w:tcPr>
            <w:tcW w:w="1775" w:type="dxa"/>
            <w:shd w:val="clear" w:color="auto" w:fill="auto"/>
            <w:vAlign w:val="center"/>
          </w:tcPr>
          <w:p w14:paraId="73225BBE" w14:textId="77777777" w:rsidR="00F42686" w:rsidRPr="007001F1" w:rsidRDefault="00F42686" w:rsidP="00184A99">
            <w:pPr>
              <w:jc w:val="both"/>
              <w:rPr>
                <w:color w:val="000000"/>
              </w:rPr>
            </w:pPr>
          </w:p>
        </w:tc>
      </w:tr>
      <w:tr w:rsidR="00F42686" w:rsidRPr="007001F1" w14:paraId="1BDEF18C" w14:textId="77777777" w:rsidTr="00184A99">
        <w:trPr>
          <w:trHeight w:val="20"/>
        </w:trPr>
        <w:tc>
          <w:tcPr>
            <w:tcW w:w="582" w:type="dxa"/>
            <w:shd w:val="clear" w:color="auto" w:fill="auto"/>
            <w:noWrap/>
            <w:vAlign w:val="center"/>
          </w:tcPr>
          <w:p w14:paraId="47EBFA56" w14:textId="77777777"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14:paraId="42EF9167" w14:textId="77777777"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14:paraId="7BAA064A" w14:textId="77777777" w:rsidR="00F42686" w:rsidRPr="007001F1" w:rsidRDefault="00F42686" w:rsidP="00184A99">
            <w:pPr>
              <w:jc w:val="both"/>
              <w:rPr>
                <w:color w:val="000000"/>
              </w:rPr>
            </w:pPr>
          </w:p>
        </w:tc>
        <w:tc>
          <w:tcPr>
            <w:tcW w:w="567" w:type="dxa"/>
            <w:shd w:val="clear" w:color="auto" w:fill="auto"/>
            <w:vAlign w:val="center"/>
          </w:tcPr>
          <w:p w14:paraId="44C037F9" w14:textId="77777777" w:rsidR="00F42686" w:rsidRPr="007001F1" w:rsidRDefault="00F42686" w:rsidP="00184A99">
            <w:pPr>
              <w:jc w:val="both"/>
              <w:rPr>
                <w:color w:val="000000"/>
              </w:rPr>
            </w:pPr>
          </w:p>
        </w:tc>
        <w:tc>
          <w:tcPr>
            <w:tcW w:w="776" w:type="dxa"/>
            <w:shd w:val="clear" w:color="auto" w:fill="auto"/>
            <w:vAlign w:val="center"/>
          </w:tcPr>
          <w:p w14:paraId="1D30254C" w14:textId="77777777" w:rsidR="00F42686" w:rsidRPr="007001F1" w:rsidRDefault="00F42686" w:rsidP="00184A99">
            <w:pPr>
              <w:jc w:val="both"/>
              <w:rPr>
                <w:color w:val="000000"/>
              </w:rPr>
            </w:pPr>
          </w:p>
        </w:tc>
        <w:tc>
          <w:tcPr>
            <w:tcW w:w="1775" w:type="dxa"/>
            <w:shd w:val="clear" w:color="auto" w:fill="auto"/>
            <w:vAlign w:val="center"/>
          </w:tcPr>
          <w:p w14:paraId="5B13A648" w14:textId="77777777" w:rsidR="00F42686" w:rsidRPr="007001F1" w:rsidRDefault="00F42686" w:rsidP="00184A99">
            <w:pPr>
              <w:jc w:val="both"/>
              <w:rPr>
                <w:color w:val="000000"/>
              </w:rPr>
            </w:pPr>
          </w:p>
        </w:tc>
      </w:tr>
      <w:tr w:rsidR="00F42686" w:rsidRPr="007001F1" w14:paraId="0409AADD" w14:textId="77777777" w:rsidTr="00184A99">
        <w:trPr>
          <w:trHeight w:val="20"/>
        </w:trPr>
        <w:tc>
          <w:tcPr>
            <w:tcW w:w="582" w:type="dxa"/>
            <w:shd w:val="clear" w:color="auto" w:fill="auto"/>
            <w:noWrap/>
            <w:vAlign w:val="center"/>
          </w:tcPr>
          <w:p w14:paraId="52E55615" w14:textId="77777777"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14:paraId="432455BF" w14:textId="77777777"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14:paraId="63FA4C5D" w14:textId="77777777" w:rsidR="00F42686" w:rsidRPr="007001F1" w:rsidRDefault="00F42686" w:rsidP="00184A99">
            <w:pPr>
              <w:jc w:val="both"/>
              <w:rPr>
                <w:color w:val="000000"/>
              </w:rPr>
            </w:pPr>
          </w:p>
        </w:tc>
        <w:tc>
          <w:tcPr>
            <w:tcW w:w="567" w:type="dxa"/>
            <w:shd w:val="clear" w:color="auto" w:fill="auto"/>
            <w:vAlign w:val="center"/>
          </w:tcPr>
          <w:p w14:paraId="14506CAC" w14:textId="77777777" w:rsidR="00F42686" w:rsidRPr="007001F1" w:rsidRDefault="00F42686" w:rsidP="00184A99">
            <w:pPr>
              <w:jc w:val="both"/>
              <w:rPr>
                <w:color w:val="000000"/>
              </w:rPr>
            </w:pPr>
          </w:p>
        </w:tc>
        <w:tc>
          <w:tcPr>
            <w:tcW w:w="776" w:type="dxa"/>
            <w:shd w:val="clear" w:color="auto" w:fill="auto"/>
            <w:vAlign w:val="center"/>
          </w:tcPr>
          <w:p w14:paraId="6C65B0A3" w14:textId="77777777" w:rsidR="00F42686" w:rsidRPr="007001F1" w:rsidRDefault="00F42686" w:rsidP="00184A99">
            <w:pPr>
              <w:jc w:val="both"/>
              <w:rPr>
                <w:color w:val="000000"/>
              </w:rPr>
            </w:pPr>
          </w:p>
        </w:tc>
        <w:tc>
          <w:tcPr>
            <w:tcW w:w="1775" w:type="dxa"/>
            <w:shd w:val="clear" w:color="auto" w:fill="auto"/>
            <w:vAlign w:val="center"/>
          </w:tcPr>
          <w:p w14:paraId="14365939" w14:textId="77777777" w:rsidR="00F42686" w:rsidRPr="007001F1" w:rsidRDefault="00F42686" w:rsidP="00184A99">
            <w:pPr>
              <w:jc w:val="both"/>
              <w:rPr>
                <w:color w:val="000000"/>
              </w:rPr>
            </w:pPr>
          </w:p>
        </w:tc>
      </w:tr>
      <w:tr w:rsidR="00F42686" w:rsidRPr="007001F1" w14:paraId="4F151D74" w14:textId="77777777" w:rsidTr="00184A99">
        <w:trPr>
          <w:trHeight w:val="20"/>
        </w:trPr>
        <w:tc>
          <w:tcPr>
            <w:tcW w:w="582" w:type="dxa"/>
            <w:shd w:val="clear" w:color="auto" w:fill="auto"/>
            <w:noWrap/>
            <w:vAlign w:val="center"/>
          </w:tcPr>
          <w:p w14:paraId="01EC9AE2" w14:textId="77777777"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14:paraId="6CFE8539" w14:textId="77777777"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14:paraId="7B49D397" w14:textId="77777777" w:rsidR="00F42686" w:rsidRPr="007001F1" w:rsidRDefault="00F42686" w:rsidP="00184A99">
            <w:pPr>
              <w:jc w:val="both"/>
              <w:rPr>
                <w:color w:val="000000"/>
              </w:rPr>
            </w:pPr>
          </w:p>
        </w:tc>
        <w:tc>
          <w:tcPr>
            <w:tcW w:w="567" w:type="dxa"/>
            <w:shd w:val="clear" w:color="auto" w:fill="auto"/>
            <w:vAlign w:val="center"/>
          </w:tcPr>
          <w:p w14:paraId="5A4750C0" w14:textId="77777777" w:rsidR="00F42686" w:rsidRPr="007001F1" w:rsidRDefault="00F42686" w:rsidP="00184A99">
            <w:pPr>
              <w:jc w:val="both"/>
              <w:rPr>
                <w:color w:val="000000"/>
              </w:rPr>
            </w:pPr>
          </w:p>
        </w:tc>
        <w:tc>
          <w:tcPr>
            <w:tcW w:w="776" w:type="dxa"/>
            <w:shd w:val="clear" w:color="auto" w:fill="auto"/>
            <w:vAlign w:val="center"/>
          </w:tcPr>
          <w:p w14:paraId="7CF1AA31" w14:textId="77777777" w:rsidR="00F42686" w:rsidRPr="007001F1" w:rsidRDefault="00F42686" w:rsidP="00184A99">
            <w:pPr>
              <w:jc w:val="both"/>
              <w:rPr>
                <w:color w:val="000000"/>
              </w:rPr>
            </w:pPr>
          </w:p>
        </w:tc>
        <w:tc>
          <w:tcPr>
            <w:tcW w:w="1775" w:type="dxa"/>
            <w:shd w:val="clear" w:color="auto" w:fill="auto"/>
            <w:vAlign w:val="center"/>
          </w:tcPr>
          <w:p w14:paraId="5E1B0ED6" w14:textId="77777777" w:rsidR="00F42686" w:rsidRPr="007001F1" w:rsidRDefault="00F42686" w:rsidP="00184A99">
            <w:pPr>
              <w:jc w:val="both"/>
              <w:rPr>
                <w:color w:val="000000"/>
              </w:rPr>
            </w:pPr>
          </w:p>
        </w:tc>
      </w:tr>
      <w:tr w:rsidR="00F42686" w:rsidRPr="007001F1" w14:paraId="130E6865" w14:textId="77777777" w:rsidTr="00184A99">
        <w:trPr>
          <w:trHeight w:val="20"/>
        </w:trPr>
        <w:tc>
          <w:tcPr>
            <w:tcW w:w="582" w:type="dxa"/>
            <w:shd w:val="clear" w:color="auto" w:fill="auto"/>
            <w:noWrap/>
            <w:vAlign w:val="center"/>
            <w:hideMark/>
          </w:tcPr>
          <w:p w14:paraId="7817D2B0" w14:textId="77777777"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14:paraId="44FAAB30"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5F863703"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AF9617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C1D7B09"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205C975" w14:textId="77777777" w:rsidR="00F42686" w:rsidRPr="007001F1" w:rsidRDefault="00F42686" w:rsidP="00184A99">
            <w:pPr>
              <w:jc w:val="both"/>
              <w:rPr>
                <w:color w:val="000000"/>
              </w:rPr>
            </w:pPr>
            <w:r w:rsidRPr="007001F1">
              <w:rPr>
                <w:color w:val="000000"/>
                <w:sz w:val="22"/>
                <w:szCs w:val="22"/>
              </w:rPr>
              <w:t> </w:t>
            </w:r>
          </w:p>
        </w:tc>
      </w:tr>
      <w:tr w:rsidR="00F42686" w:rsidRPr="007001F1" w14:paraId="2924AE71" w14:textId="77777777" w:rsidTr="00184A99">
        <w:trPr>
          <w:trHeight w:val="20"/>
        </w:trPr>
        <w:tc>
          <w:tcPr>
            <w:tcW w:w="582" w:type="dxa"/>
            <w:shd w:val="clear" w:color="auto" w:fill="auto"/>
            <w:noWrap/>
            <w:vAlign w:val="center"/>
            <w:hideMark/>
          </w:tcPr>
          <w:p w14:paraId="2AC7AAD5" w14:textId="77777777"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14:paraId="48F17370" w14:textId="77777777"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1E6632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2E76DCB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0FDEA3E"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481001DF" w14:textId="77777777" w:rsidR="00F42686" w:rsidRPr="007001F1" w:rsidRDefault="00F42686" w:rsidP="00184A99">
            <w:pPr>
              <w:jc w:val="both"/>
              <w:rPr>
                <w:color w:val="000000"/>
              </w:rPr>
            </w:pPr>
            <w:r w:rsidRPr="007001F1">
              <w:rPr>
                <w:color w:val="000000"/>
                <w:sz w:val="22"/>
                <w:szCs w:val="22"/>
              </w:rPr>
              <w:t> </w:t>
            </w:r>
          </w:p>
        </w:tc>
      </w:tr>
      <w:tr w:rsidR="00F42686" w:rsidRPr="007001F1" w14:paraId="27CE0CBE" w14:textId="77777777" w:rsidTr="00184A99">
        <w:trPr>
          <w:trHeight w:val="20"/>
        </w:trPr>
        <w:tc>
          <w:tcPr>
            <w:tcW w:w="582" w:type="dxa"/>
            <w:shd w:val="clear" w:color="auto" w:fill="auto"/>
            <w:noWrap/>
            <w:vAlign w:val="center"/>
            <w:hideMark/>
          </w:tcPr>
          <w:p w14:paraId="7F44E423" w14:textId="77777777"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14:paraId="10F110AC" w14:textId="77777777"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B19570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62B5D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8B0360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0B1460B1" w14:textId="77777777" w:rsidR="00F42686" w:rsidRPr="007001F1" w:rsidRDefault="00F42686" w:rsidP="00184A99">
            <w:pPr>
              <w:jc w:val="both"/>
              <w:rPr>
                <w:color w:val="000000"/>
              </w:rPr>
            </w:pPr>
            <w:r w:rsidRPr="007001F1">
              <w:rPr>
                <w:color w:val="000000"/>
                <w:sz w:val="22"/>
                <w:szCs w:val="22"/>
              </w:rPr>
              <w:t> </w:t>
            </w:r>
          </w:p>
        </w:tc>
      </w:tr>
      <w:tr w:rsidR="00F42686" w:rsidRPr="007001F1" w14:paraId="63EB9500" w14:textId="77777777" w:rsidTr="00184A99">
        <w:trPr>
          <w:trHeight w:val="20"/>
        </w:trPr>
        <w:tc>
          <w:tcPr>
            <w:tcW w:w="582" w:type="dxa"/>
            <w:shd w:val="clear" w:color="auto" w:fill="auto"/>
            <w:noWrap/>
            <w:vAlign w:val="center"/>
            <w:hideMark/>
          </w:tcPr>
          <w:p w14:paraId="26CB8F78" w14:textId="77777777"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14:paraId="6A4BBC24" w14:textId="77777777"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767DB13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4F0408F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8D87C9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43081AC" w14:textId="77777777" w:rsidR="00F42686" w:rsidRPr="007001F1" w:rsidRDefault="00F42686" w:rsidP="00184A99">
            <w:pPr>
              <w:jc w:val="both"/>
              <w:rPr>
                <w:color w:val="000000"/>
              </w:rPr>
            </w:pPr>
            <w:r w:rsidRPr="007001F1">
              <w:rPr>
                <w:color w:val="000000"/>
                <w:sz w:val="22"/>
                <w:szCs w:val="22"/>
              </w:rPr>
              <w:t> </w:t>
            </w:r>
          </w:p>
        </w:tc>
      </w:tr>
      <w:tr w:rsidR="00F42686" w:rsidRPr="007001F1" w14:paraId="53C785FD" w14:textId="77777777" w:rsidTr="00184A99">
        <w:trPr>
          <w:trHeight w:val="20"/>
        </w:trPr>
        <w:tc>
          <w:tcPr>
            <w:tcW w:w="582" w:type="dxa"/>
            <w:shd w:val="clear" w:color="auto" w:fill="auto"/>
            <w:noWrap/>
            <w:vAlign w:val="center"/>
            <w:hideMark/>
          </w:tcPr>
          <w:p w14:paraId="5FC001F5" w14:textId="77777777"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14:paraId="6417EF7D" w14:textId="77777777"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54B864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D6BDD10"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0C8547"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161E628" w14:textId="77777777" w:rsidR="00F42686" w:rsidRPr="007001F1" w:rsidRDefault="00F42686" w:rsidP="00184A99">
            <w:pPr>
              <w:jc w:val="both"/>
              <w:rPr>
                <w:color w:val="000000"/>
              </w:rPr>
            </w:pPr>
            <w:r w:rsidRPr="007001F1">
              <w:rPr>
                <w:color w:val="000000"/>
                <w:sz w:val="22"/>
                <w:szCs w:val="22"/>
              </w:rPr>
              <w:t> </w:t>
            </w:r>
          </w:p>
        </w:tc>
      </w:tr>
      <w:tr w:rsidR="00F42686" w:rsidRPr="007001F1" w14:paraId="3BDB85D6" w14:textId="77777777" w:rsidTr="00184A99">
        <w:trPr>
          <w:trHeight w:val="20"/>
        </w:trPr>
        <w:tc>
          <w:tcPr>
            <w:tcW w:w="582" w:type="dxa"/>
            <w:shd w:val="clear" w:color="auto" w:fill="auto"/>
            <w:noWrap/>
            <w:vAlign w:val="center"/>
            <w:hideMark/>
          </w:tcPr>
          <w:p w14:paraId="286C25AF" w14:textId="77777777"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14:paraId="57EE7E31" w14:textId="77777777"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14:paraId="736C12E9"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141E712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E8A0FD"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74FB59" w14:textId="77777777" w:rsidR="00F42686" w:rsidRPr="007001F1" w:rsidRDefault="00F42686" w:rsidP="00184A99">
            <w:pPr>
              <w:jc w:val="both"/>
              <w:rPr>
                <w:color w:val="000000"/>
              </w:rPr>
            </w:pPr>
            <w:r w:rsidRPr="007001F1">
              <w:rPr>
                <w:color w:val="000000"/>
                <w:sz w:val="22"/>
                <w:szCs w:val="22"/>
              </w:rPr>
              <w:t> </w:t>
            </w:r>
          </w:p>
        </w:tc>
      </w:tr>
      <w:tr w:rsidR="00F42686" w:rsidRPr="007001F1" w14:paraId="5CCF4552" w14:textId="77777777" w:rsidTr="00184A99">
        <w:trPr>
          <w:trHeight w:val="1268"/>
        </w:trPr>
        <w:tc>
          <w:tcPr>
            <w:tcW w:w="582" w:type="dxa"/>
            <w:vMerge w:val="restart"/>
            <w:shd w:val="clear" w:color="auto" w:fill="auto"/>
            <w:noWrap/>
            <w:vAlign w:val="center"/>
            <w:hideMark/>
          </w:tcPr>
          <w:p w14:paraId="6FAA29FF" w14:textId="77777777"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6E1A11DF" w14:textId="77777777"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92C8A2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CBBE00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E8EC79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68A9052" w14:textId="77777777" w:rsidR="00F42686" w:rsidRPr="007001F1" w:rsidRDefault="00F42686" w:rsidP="00184A99">
            <w:pPr>
              <w:jc w:val="both"/>
              <w:rPr>
                <w:color w:val="000000"/>
              </w:rPr>
            </w:pPr>
            <w:r w:rsidRPr="007001F1">
              <w:rPr>
                <w:color w:val="000000"/>
                <w:sz w:val="22"/>
                <w:szCs w:val="22"/>
              </w:rPr>
              <w:t> </w:t>
            </w:r>
          </w:p>
        </w:tc>
      </w:tr>
      <w:tr w:rsidR="00323C2E" w:rsidRPr="007001F1" w14:paraId="614BE622" w14:textId="77777777" w:rsidTr="00184A99">
        <w:trPr>
          <w:trHeight w:val="1268"/>
        </w:trPr>
        <w:tc>
          <w:tcPr>
            <w:tcW w:w="582" w:type="dxa"/>
            <w:vMerge/>
            <w:shd w:val="clear" w:color="auto" w:fill="auto"/>
            <w:noWrap/>
            <w:vAlign w:val="center"/>
          </w:tcPr>
          <w:p w14:paraId="16A34916" w14:textId="77777777" w:rsidR="00323C2E" w:rsidRPr="007001F1" w:rsidRDefault="00323C2E" w:rsidP="00184A99">
            <w:pPr>
              <w:jc w:val="center"/>
              <w:rPr>
                <w:color w:val="000000"/>
                <w:sz w:val="22"/>
                <w:szCs w:val="22"/>
              </w:rPr>
            </w:pPr>
          </w:p>
        </w:tc>
        <w:tc>
          <w:tcPr>
            <w:tcW w:w="4820" w:type="dxa"/>
            <w:gridSpan w:val="2"/>
            <w:shd w:val="clear" w:color="auto" w:fill="auto"/>
            <w:vAlign w:val="center"/>
          </w:tcPr>
          <w:p w14:paraId="113792DB" w14:textId="77777777"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14:paraId="1C09A870" w14:textId="77777777" w:rsidR="00323C2E" w:rsidRPr="007001F1" w:rsidRDefault="00323C2E" w:rsidP="00184A99">
            <w:pPr>
              <w:jc w:val="both"/>
              <w:rPr>
                <w:color w:val="000000"/>
                <w:sz w:val="22"/>
                <w:szCs w:val="22"/>
              </w:rPr>
            </w:pPr>
          </w:p>
        </w:tc>
        <w:tc>
          <w:tcPr>
            <w:tcW w:w="567" w:type="dxa"/>
            <w:shd w:val="clear" w:color="auto" w:fill="auto"/>
            <w:vAlign w:val="center"/>
          </w:tcPr>
          <w:p w14:paraId="398F921A" w14:textId="77777777" w:rsidR="00323C2E" w:rsidRPr="007001F1" w:rsidRDefault="00323C2E" w:rsidP="00184A99">
            <w:pPr>
              <w:jc w:val="both"/>
              <w:rPr>
                <w:color w:val="000000"/>
                <w:sz w:val="22"/>
                <w:szCs w:val="22"/>
              </w:rPr>
            </w:pPr>
          </w:p>
        </w:tc>
        <w:tc>
          <w:tcPr>
            <w:tcW w:w="776" w:type="dxa"/>
            <w:shd w:val="clear" w:color="auto" w:fill="auto"/>
            <w:vAlign w:val="center"/>
          </w:tcPr>
          <w:p w14:paraId="53E4B8E0" w14:textId="77777777" w:rsidR="00323C2E" w:rsidRPr="007001F1" w:rsidRDefault="00323C2E" w:rsidP="00184A99">
            <w:pPr>
              <w:jc w:val="both"/>
              <w:rPr>
                <w:color w:val="000000"/>
                <w:sz w:val="22"/>
                <w:szCs w:val="22"/>
              </w:rPr>
            </w:pPr>
          </w:p>
        </w:tc>
        <w:tc>
          <w:tcPr>
            <w:tcW w:w="1775" w:type="dxa"/>
            <w:shd w:val="clear" w:color="auto" w:fill="auto"/>
            <w:vAlign w:val="center"/>
          </w:tcPr>
          <w:p w14:paraId="08954384" w14:textId="77777777" w:rsidR="00323C2E" w:rsidRPr="007001F1" w:rsidRDefault="00323C2E" w:rsidP="00184A99">
            <w:pPr>
              <w:jc w:val="both"/>
              <w:rPr>
                <w:color w:val="000000"/>
                <w:sz w:val="22"/>
                <w:szCs w:val="22"/>
              </w:rPr>
            </w:pPr>
          </w:p>
        </w:tc>
      </w:tr>
      <w:tr w:rsidR="00F42686" w:rsidRPr="007001F1" w14:paraId="09BFDD24" w14:textId="77777777" w:rsidTr="00184A99">
        <w:trPr>
          <w:trHeight w:val="1267"/>
        </w:trPr>
        <w:tc>
          <w:tcPr>
            <w:tcW w:w="582" w:type="dxa"/>
            <w:vMerge/>
            <w:shd w:val="clear" w:color="auto" w:fill="auto"/>
            <w:noWrap/>
            <w:vAlign w:val="center"/>
          </w:tcPr>
          <w:p w14:paraId="37C8959F" w14:textId="77777777" w:rsidR="00F42686" w:rsidRPr="007001F1" w:rsidRDefault="00F42686" w:rsidP="00184A99">
            <w:pPr>
              <w:jc w:val="center"/>
              <w:rPr>
                <w:color w:val="000000"/>
              </w:rPr>
            </w:pPr>
          </w:p>
        </w:tc>
        <w:tc>
          <w:tcPr>
            <w:tcW w:w="4820" w:type="dxa"/>
            <w:gridSpan w:val="2"/>
            <w:shd w:val="clear" w:color="auto" w:fill="auto"/>
            <w:vAlign w:val="center"/>
          </w:tcPr>
          <w:p w14:paraId="2520C47D" w14:textId="77777777"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1EAD13" w14:textId="77777777" w:rsidR="00F42686" w:rsidRPr="007001F1" w:rsidRDefault="00F42686" w:rsidP="00184A99">
            <w:pPr>
              <w:jc w:val="both"/>
              <w:rPr>
                <w:color w:val="000000"/>
              </w:rPr>
            </w:pPr>
          </w:p>
        </w:tc>
        <w:tc>
          <w:tcPr>
            <w:tcW w:w="567" w:type="dxa"/>
            <w:shd w:val="clear" w:color="auto" w:fill="auto"/>
            <w:vAlign w:val="center"/>
          </w:tcPr>
          <w:p w14:paraId="34E29E8D" w14:textId="77777777" w:rsidR="00F42686" w:rsidRPr="007001F1" w:rsidRDefault="00F42686" w:rsidP="00184A99">
            <w:pPr>
              <w:jc w:val="both"/>
              <w:rPr>
                <w:color w:val="000000"/>
              </w:rPr>
            </w:pPr>
          </w:p>
        </w:tc>
        <w:tc>
          <w:tcPr>
            <w:tcW w:w="776" w:type="dxa"/>
            <w:shd w:val="clear" w:color="auto" w:fill="auto"/>
            <w:vAlign w:val="center"/>
          </w:tcPr>
          <w:p w14:paraId="74E94962" w14:textId="77777777" w:rsidR="00F42686" w:rsidRPr="007001F1" w:rsidRDefault="00F42686" w:rsidP="00184A99">
            <w:pPr>
              <w:jc w:val="both"/>
              <w:rPr>
                <w:color w:val="000000"/>
              </w:rPr>
            </w:pPr>
          </w:p>
        </w:tc>
        <w:tc>
          <w:tcPr>
            <w:tcW w:w="1775" w:type="dxa"/>
            <w:shd w:val="clear" w:color="auto" w:fill="auto"/>
            <w:vAlign w:val="center"/>
          </w:tcPr>
          <w:p w14:paraId="34B11D5A" w14:textId="77777777" w:rsidR="00F42686" w:rsidRPr="007001F1" w:rsidRDefault="00F42686" w:rsidP="00184A99">
            <w:pPr>
              <w:jc w:val="both"/>
              <w:rPr>
                <w:color w:val="000000"/>
              </w:rPr>
            </w:pPr>
          </w:p>
        </w:tc>
      </w:tr>
      <w:tr w:rsidR="00F42686" w:rsidRPr="007001F1" w14:paraId="3033441C" w14:textId="77777777" w:rsidTr="00184A99">
        <w:trPr>
          <w:trHeight w:val="484"/>
        </w:trPr>
        <w:tc>
          <w:tcPr>
            <w:tcW w:w="582" w:type="dxa"/>
            <w:vMerge w:val="restart"/>
            <w:shd w:val="clear" w:color="auto" w:fill="auto"/>
            <w:noWrap/>
            <w:vAlign w:val="center"/>
            <w:hideMark/>
          </w:tcPr>
          <w:p w14:paraId="2093609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14:paraId="50ECF7F0" w14:textId="77777777"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14:paraId="2DF09ACA"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026F00B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77C25D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0C427AE" w14:textId="77777777" w:rsidR="00F42686" w:rsidRPr="007001F1" w:rsidRDefault="00F42686" w:rsidP="00184A99">
            <w:pPr>
              <w:jc w:val="both"/>
              <w:rPr>
                <w:color w:val="000000"/>
              </w:rPr>
            </w:pPr>
            <w:r w:rsidRPr="007001F1">
              <w:rPr>
                <w:color w:val="000000"/>
                <w:sz w:val="22"/>
                <w:szCs w:val="22"/>
              </w:rPr>
              <w:t> </w:t>
            </w:r>
          </w:p>
        </w:tc>
      </w:tr>
      <w:tr w:rsidR="00F42686" w:rsidRPr="007001F1" w14:paraId="11231891" w14:textId="77777777" w:rsidTr="00184A99">
        <w:trPr>
          <w:trHeight w:val="675"/>
        </w:trPr>
        <w:tc>
          <w:tcPr>
            <w:tcW w:w="582" w:type="dxa"/>
            <w:vMerge/>
            <w:shd w:val="clear" w:color="auto" w:fill="auto"/>
            <w:noWrap/>
            <w:vAlign w:val="center"/>
          </w:tcPr>
          <w:p w14:paraId="39C8B06D" w14:textId="77777777" w:rsidR="00F42686" w:rsidRPr="007001F1" w:rsidRDefault="00F42686" w:rsidP="00184A99">
            <w:pPr>
              <w:jc w:val="center"/>
              <w:rPr>
                <w:color w:val="000000"/>
              </w:rPr>
            </w:pPr>
          </w:p>
        </w:tc>
        <w:tc>
          <w:tcPr>
            <w:tcW w:w="4820" w:type="dxa"/>
            <w:gridSpan w:val="2"/>
            <w:shd w:val="clear" w:color="auto" w:fill="auto"/>
            <w:vAlign w:val="center"/>
          </w:tcPr>
          <w:p w14:paraId="63251FA9"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23C7CF9" w14:textId="77777777" w:rsidR="00F42686" w:rsidRPr="007001F1" w:rsidRDefault="00F42686" w:rsidP="00184A99">
            <w:pPr>
              <w:jc w:val="both"/>
              <w:rPr>
                <w:color w:val="000000"/>
              </w:rPr>
            </w:pPr>
          </w:p>
        </w:tc>
        <w:tc>
          <w:tcPr>
            <w:tcW w:w="567" w:type="dxa"/>
            <w:shd w:val="clear" w:color="auto" w:fill="auto"/>
            <w:vAlign w:val="center"/>
          </w:tcPr>
          <w:p w14:paraId="0593297D" w14:textId="77777777" w:rsidR="00F42686" w:rsidRPr="007001F1" w:rsidRDefault="00F42686" w:rsidP="00184A99">
            <w:pPr>
              <w:jc w:val="both"/>
              <w:rPr>
                <w:color w:val="000000"/>
              </w:rPr>
            </w:pPr>
          </w:p>
        </w:tc>
        <w:tc>
          <w:tcPr>
            <w:tcW w:w="776" w:type="dxa"/>
            <w:shd w:val="clear" w:color="auto" w:fill="auto"/>
            <w:vAlign w:val="center"/>
          </w:tcPr>
          <w:p w14:paraId="79AB4965" w14:textId="77777777" w:rsidR="00F42686" w:rsidRPr="007001F1" w:rsidRDefault="00F42686" w:rsidP="00184A99">
            <w:pPr>
              <w:jc w:val="both"/>
              <w:rPr>
                <w:color w:val="000000"/>
              </w:rPr>
            </w:pPr>
          </w:p>
        </w:tc>
        <w:tc>
          <w:tcPr>
            <w:tcW w:w="1775" w:type="dxa"/>
            <w:shd w:val="clear" w:color="auto" w:fill="auto"/>
            <w:vAlign w:val="center"/>
          </w:tcPr>
          <w:p w14:paraId="3B2B8F3E" w14:textId="77777777" w:rsidR="00F42686" w:rsidRPr="007001F1" w:rsidRDefault="00F42686" w:rsidP="00184A99">
            <w:pPr>
              <w:jc w:val="both"/>
              <w:rPr>
                <w:color w:val="000000"/>
              </w:rPr>
            </w:pPr>
          </w:p>
        </w:tc>
      </w:tr>
      <w:tr w:rsidR="00F42686" w:rsidRPr="007001F1" w14:paraId="5A87598B" w14:textId="77777777" w:rsidTr="00184A99">
        <w:trPr>
          <w:trHeight w:val="363"/>
        </w:trPr>
        <w:tc>
          <w:tcPr>
            <w:tcW w:w="582" w:type="dxa"/>
            <w:vMerge/>
            <w:shd w:val="clear" w:color="auto" w:fill="auto"/>
            <w:noWrap/>
            <w:vAlign w:val="center"/>
          </w:tcPr>
          <w:p w14:paraId="0A721A64" w14:textId="77777777" w:rsidR="00F42686" w:rsidRPr="007001F1" w:rsidRDefault="00F42686" w:rsidP="00184A99">
            <w:pPr>
              <w:jc w:val="center"/>
              <w:rPr>
                <w:color w:val="000000"/>
              </w:rPr>
            </w:pPr>
          </w:p>
        </w:tc>
        <w:tc>
          <w:tcPr>
            <w:tcW w:w="4820" w:type="dxa"/>
            <w:gridSpan w:val="2"/>
            <w:shd w:val="clear" w:color="auto" w:fill="auto"/>
            <w:vAlign w:val="center"/>
          </w:tcPr>
          <w:p w14:paraId="566B2C25"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68895BA9" w14:textId="77777777" w:rsidR="00F42686" w:rsidRPr="007001F1" w:rsidRDefault="00F42686" w:rsidP="00184A99">
            <w:pPr>
              <w:jc w:val="both"/>
              <w:rPr>
                <w:color w:val="000000"/>
              </w:rPr>
            </w:pPr>
          </w:p>
        </w:tc>
        <w:tc>
          <w:tcPr>
            <w:tcW w:w="567" w:type="dxa"/>
            <w:shd w:val="clear" w:color="auto" w:fill="auto"/>
            <w:vAlign w:val="center"/>
          </w:tcPr>
          <w:p w14:paraId="788E4286" w14:textId="77777777" w:rsidR="00F42686" w:rsidRPr="007001F1" w:rsidRDefault="00F42686" w:rsidP="00184A99">
            <w:pPr>
              <w:jc w:val="both"/>
              <w:rPr>
                <w:color w:val="000000"/>
              </w:rPr>
            </w:pPr>
          </w:p>
        </w:tc>
        <w:tc>
          <w:tcPr>
            <w:tcW w:w="776" w:type="dxa"/>
            <w:shd w:val="clear" w:color="auto" w:fill="auto"/>
            <w:vAlign w:val="center"/>
          </w:tcPr>
          <w:p w14:paraId="049B109C" w14:textId="77777777" w:rsidR="00F42686" w:rsidRPr="007001F1" w:rsidRDefault="00F42686" w:rsidP="00184A99">
            <w:pPr>
              <w:jc w:val="both"/>
              <w:rPr>
                <w:color w:val="000000"/>
              </w:rPr>
            </w:pPr>
          </w:p>
        </w:tc>
        <w:tc>
          <w:tcPr>
            <w:tcW w:w="1775" w:type="dxa"/>
            <w:shd w:val="clear" w:color="auto" w:fill="auto"/>
            <w:vAlign w:val="center"/>
          </w:tcPr>
          <w:p w14:paraId="4BD8E2F3" w14:textId="77777777" w:rsidR="00F42686" w:rsidRPr="007001F1" w:rsidRDefault="00F42686" w:rsidP="00184A99">
            <w:pPr>
              <w:jc w:val="both"/>
              <w:rPr>
                <w:color w:val="000000"/>
              </w:rPr>
            </w:pPr>
          </w:p>
        </w:tc>
      </w:tr>
      <w:tr w:rsidR="00F42686" w:rsidRPr="007001F1" w14:paraId="0759F390" w14:textId="77777777" w:rsidTr="00184A99">
        <w:trPr>
          <w:trHeight w:val="440"/>
        </w:trPr>
        <w:tc>
          <w:tcPr>
            <w:tcW w:w="582" w:type="dxa"/>
            <w:vMerge/>
            <w:shd w:val="clear" w:color="auto" w:fill="auto"/>
            <w:noWrap/>
            <w:vAlign w:val="center"/>
          </w:tcPr>
          <w:p w14:paraId="15831E76" w14:textId="77777777" w:rsidR="00F42686" w:rsidRPr="007001F1" w:rsidRDefault="00F42686" w:rsidP="00F42686">
            <w:pPr>
              <w:jc w:val="center"/>
              <w:rPr>
                <w:color w:val="000000"/>
              </w:rPr>
            </w:pPr>
          </w:p>
        </w:tc>
        <w:tc>
          <w:tcPr>
            <w:tcW w:w="4820" w:type="dxa"/>
            <w:gridSpan w:val="2"/>
            <w:shd w:val="clear" w:color="auto" w:fill="auto"/>
            <w:vAlign w:val="center"/>
          </w:tcPr>
          <w:p w14:paraId="62345D19" w14:textId="77777777"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14:paraId="0DE465D2" w14:textId="77777777" w:rsidR="00F42686" w:rsidRPr="007001F1" w:rsidRDefault="00F42686" w:rsidP="00184A99">
            <w:pPr>
              <w:jc w:val="both"/>
              <w:rPr>
                <w:color w:val="000000"/>
              </w:rPr>
            </w:pPr>
          </w:p>
        </w:tc>
        <w:tc>
          <w:tcPr>
            <w:tcW w:w="567" w:type="dxa"/>
            <w:shd w:val="clear" w:color="auto" w:fill="auto"/>
            <w:vAlign w:val="center"/>
          </w:tcPr>
          <w:p w14:paraId="0E22E5AF" w14:textId="77777777" w:rsidR="00F42686" w:rsidRPr="007001F1" w:rsidRDefault="00F42686" w:rsidP="00184A99">
            <w:pPr>
              <w:jc w:val="both"/>
              <w:rPr>
                <w:color w:val="000000"/>
              </w:rPr>
            </w:pPr>
          </w:p>
        </w:tc>
        <w:tc>
          <w:tcPr>
            <w:tcW w:w="776" w:type="dxa"/>
            <w:shd w:val="clear" w:color="auto" w:fill="auto"/>
            <w:vAlign w:val="center"/>
          </w:tcPr>
          <w:p w14:paraId="6BD22D7C" w14:textId="77777777" w:rsidR="00F42686" w:rsidRPr="007001F1" w:rsidRDefault="00F42686" w:rsidP="00184A99">
            <w:pPr>
              <w:jc w:val="both"/>
              <w:rPr>
                <w:color w:val="000000"/>
              </w:rPr>
            </w:pPr>
          </w:p>
        </w:tc>
        <w:tc>
          <w:tcPr>
            <w:tcW w:w="1775" w:type="dxa"/>
            <w:shd w:val="clear" w:color="auto" w:fill="auto"/>
            <w:vAlign w:val="center"/>
          </w:tcPr>
          <w:p w14:paraId="7927CFC0" w14:textId="77777777" w:rsidR="00F42686" w:rsidRPr="007001F1" w:rsidRDefault="00F42686" w:rsidP="00184A99">
            <w:pPr>
              <w:jc w:val="both"/>
              <w:rPr>
                <w:color w:val="000000"/>
              </w:rPr>
            </w:pPr>
          </w:p>
        </w:tc>
      </w:tr>
      <w:tr w:rsidR="00F42686" w:rsidRPr="007001F1" w14:paraId="24D3E2FC" w14:textId="77777777" w:rsidTr="00184A99">
        <w:trPr>
          <w:trHeight w:val="440"/>
        </w:trPr>
        <w:tc>
          <w:tcPr>
            <w:tcW w:w="582" w:type="dxa"/>
            <w:vMerge w:val="restart"/>
            <w:shd w:val="clear" w:color="auto" w:fill="auto"/>
            <w:noWrap/>
            <w:vAlign w:val="center"/>
            <w:hideMark/>
          </w:tcPr>
          <w:p w14:paraId="20E183B3" w14:textId="77777777"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14:paraId="06864033"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675993A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28277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1230A501"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F36CFEE" w14:textId="77777777" w:rsidR="00F42686" w:rsidRPr="007001F1" w:rsidRDefault="00F42686" w:rsidP="00184A99">
            <w:pPr>
              <w:jc w:val="both"/>
              <w:rPr>
                <w:color w:val="000000"/>
              </w:rPr>
            </w:pPr>
            <w:r w:rsidRPr="007001F1">
              <w:rPr>
                <w:color w:val="000000"/>
                <w:sz w:val="22"/>
                <w:szCs w:val="22"/>
              </w:rPr>
              <w:t> </w:t>
            </w:r>
          </w:p>
        </w:tc>
      </w:tr>
      <w:tr w:rsidR="00F42686" w:rsidRPr="007001F1" w14:paraId="27C94725" w14:textId="77777777" w:rsidTr="00184A99">
        <w:trPr>
          <w:trHeight w:val="757"/>
        </w:trPr>
        <w:tc>
          <w:tcPr>
            <w:tcW w:w="582" w:type="dxa"/>
            <w:vMerge/>
            <w:shd w:val="clear" w:color="auto" w:fill="auto"/>
            <w:noWrap/>
            <w:vAlign w:val="center"/>
          </w:tcPr>
          <w:p w14:paraId="6FB7AB65" w14:textId="77777777" w:rsidR="00F42686" w:rsidRPr="007001F1" w:rsidRDefault="00F42686" w:rsidP="00184A99">
            <w:pPr>
              <w:jc w:val="center"/>
              <w:rPr>
                <w:color w:val="000000"/>
              </w:rPr>
            </w:pPr>
          </w:p>
        </w:tc>
        <w:tc>
          <w:tcPr>
            <w:tcW w:w="4820" w:type="dxa"/>
            <w:gridSpan w:val="2"/>
            <w:shd w:val="clear" w:color="auto" w:fill="auto"/>
            <w:vAlign w:val="center"/>
          </w:tcPr>
          <w:p w14:paraId="74373753"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05527241" w14:textId="77777777" w:rsidR="00F42686" w:rsidRPr="007001F1" w:rsidRDefault="00F42686" w:rsidP="00184A99">
            <w:pPr>
              <w:jc w:val="both"/>
              <w:rPr>
                <w:color w:val="000000"/>
              </w:rPr>
            </w:pPr>
          </w:p>
        </w:tc>
        <w:tc>
          <w:tcPr>
            <w:tcW w:w="567" w:type="dxa"/>
            <w:shd w:val="clear" w:color="auto" w:fill="auto"/>
            <w:vAlign w:val="center"/>
          </w:tcPr>
          <w:p w14:paraId="46F5C7E8" w14:textId="77777777" w:rsidR="00F42686" w:rsidRPr="007001F1" w:rsidRDefault="00F42686" w:rsidP="00184A99">
            <w:pPr>
              <w:jc w:val="both"/>
              <w:rPr>
                <w:color w:val="000000"/>
              </w:rPr>
            </w:pPr>
          </w:p>
        </w:tc>
        <w:tc>
          <w:tcPr>
            <w:tcW w:w="776" w:type="dxa"/>
            <w:shd w:val="clear" w:color="auto" w:fill="auto"/>
            <w:vAlign w:val="center"/>
          </w:tcPr>
          <w:p w14:paraId="5E02F422" w14:textId="77777777" w:rsidR="00F42686" w:rsidRPr="007001F1" w:rsidRDefault="00F42686" w:rsidP="00184A99">
            <w:pPr>
              <w:jc w:val="both"/>
              <w:rPr>
                <w:color w:val="000000"/>
              </w:rPr>
            </w:pPr>
          </w:p>
        </w:tc>
        <w:tc>
          <w:tcPr>
            <w:tcW w:w="1775" w:type="dxa"/>
            <w:shd w:val="clear" w:color="auto" w:fill="auto"/>
            <w:vAlign w:val="center"/>
          </w:tcPr>
          <w:p w14:paraId="325CA8EC" w14:textId="77777777" w:rsidR="00F42686" w:rsidRPr="007001F1" w:rsidRDefault="00F42686" w:rsidP="00184A99">
            <w:pPr>
              <w:jc w:val="both"/>
              <w:rPr>
                <w:color w:val="000000"/>
              </w:rPr>
            </w:pPr>
          </w:p>
        </w:tc>
      </w:tr>
      <w:tr w:rsidR="00F42686" w:rsidRPr="007001F1" w14:paraId="289463AE" w14:textId="77777777" w:rsidTr="00184A99">
        <w:trPr>
          <w:trHeight w:val="757"/>
        </w:trPr>
        <w:tc>
          <w:tcPr>
            <w:tcW w:w="582" w:type="dxa"/>
            <w:vMerge/>
            <w:shd w:val="clear" w:color="auto" w:fill="auto"/>
            <w:noWrap/>
            <w:vAlign w:val="center"/>
          </w:tcPr>
          <w:p w14:paraId="6FBB0F02" w14:textId="77777777" w:rsidR="00F42686" w:rsidRPr="007001F1" w:rsidRDefault="00F42686" w:rsidP="00184A99">
            <w:pPr>
              <w:jc w:val="center"/>
              <w:rPr>
                <w:color w:val="000000"/>
              </w:rPr>
            </w:pPr>
          </w:p>
        </w:tc>
        <w:tc>
          <w:tcPr>
            <w:tcW w:w="4820" w:type="dxa"/>
            <w:gridSpan w:val="2"/>
            <w:shd w:val="clear" w:color="auto" w:fill="auto"/>
            <w:vAlign w:val="center"/>
          </w:tcPr>
          <w:p w14:paraId="763BC53F" w14:textId="77777777"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6E0AF619" w14:textId="77777777" w:rsidR="00F42686" w:rsidRPr="007001F1" w:rsidRDefault="00F42686" w:rsidP="00184A99">
            <w:pPr>
              <w:jc w:val="both"/>
              <w:rPr>
                <w:color w:val="000000"/>
              </w:rPr>
            </w:pPr>
          </w:p>
        </w:tc>
        <w:tc>
          <w:tcPr>
            <w:tcW w:w="567" w:type="dxa"/>
            <w:shd w:val="clear" w:color="auto" w:fill="auto"/>
            <w:vAlign w:val="center"/>
          </w:tcPr>
          <w:p w14:paraId="359012CC" w14:textId="77777777" w:rsidR="00F42686" w:rsidRPr="007001F1" w:rsidRDefault="00F42686" w:rsidP="00184A99">
            <w:pPr>
              <w:jc w:val="both"/>
              <w:rPr>
                <w:color w:val="000000"/>
              </w:rPr>
            </w:pPr>
          </w:p>
        </w:tc>
        <w:tc>
          <w:tcPr>
            <w:tcW w:w="776" w:type="dxa"/>
            <w:shd w:val="clear" w:color="auto" w:fill="auto"/>
            <w:vAlign w:val="center"/>
          </w:tcPr>
          <w:p w14:paraId="732DDD5E" w14:textId="77777777" w:rsidR="00F42686" w:rsidRPr="007001F1" w:rsidRDefault="00F42686" w:rsidP="00184A99">
            <w:pPr>
              <w:jc w:val="both"/>
              <w:rPr>
                <w:color w:val="000000"/>
              </w:rPr>
            </w:pPr>
          </w:p>
        </w:tc>
        <w:tc>
          <w:tcPr>
            <w:tcW w:w="1775" w:type="dxa"/>
            <w:shd w:val="clear" w:color="auto" w:fill="auto"/>
            <w:vAlign w:val="center"/>
          </w:tcPr>
          <w:p w14:paraId="4192675E" w14:textId="77777777" w:rsidR="00F42686" w:rsidRPr="007001F1" w:rsidRDefault="00F42686" w:rsidP="00184A99">
            <w:pPr>
              <w:jc w:val="both"/>
              <w:rPr>
                <w:color w:val="000000"/>
              </w:rPr>
            </w:pPr>
          </w:p>
        </w:tc>
      </w:tr>
      <w:tr w:rsidR="00F42686" w:rsidRPr="007001F1" w14:paraId="7CCA123D" w14:textId="77777777" w:rsidTr="00184A99">
        <w:trPr>
          <w:trHeight w:val="757"/>
        </w:trPr>
        <w:tc>
          <w:tcPr>
            <w:tcW w:w="582" w:type="dxa"/>
            <w:vMerge/>
            <w:shd w:val="clear" w:color="auto" w:fill="auto"/>
            <w:noWrap/>
            <w:vAlign w:val="center"/>
          </w:tcPr>
          <w:p w14:paraId="5FC0DE94" w14:textId="77777777" w:rsidR="00F42686" w:rsidRPr="007001F1" w:rsidRDefault="00F42686" w:rsidP="00184A99">
            <w:pPr>
              <w:jc w:val="center"/>
              <w:rPr>
                <w:color w:val="000000"/>
              </w:rPr>
            </w:pPr>
          </w:p>
        </w:tc>
        <w:tc>
          <w:tcPr>
            <w:tcW w:w="4820" w:type="dxa"/>
            <w:gridSpan w:val="2"/>
            <w:shd w:val="clear" w:color="auto" w:fill="auto"/>
            <w:vAlign w:val="center"/>
          </w:tcPr>
          <w:p w14:paraId="0527C1D7"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61440210" w14:textId="77777777" w:rsidR="00F42686" w:rsidRPr="007001F1" w:rsidRDefault="00F42686" w:rsidP="00184A99">
            <w:pPr>
              <w:jc w:val="both"/>
              <w:rPr>
                <w:color w:val="000000"/>
              </w:rPr>
            </w:pPr>
          </w:p>
        </w:tc>
        <w:tc>
          <w:tcPr>
            <w:tcW w:w="567" w:type="dxa"/>
            <w:shd w:val="clear" w:color="auto" w:fill="auto"/>
            <w:vAlign w:val="center"/>
          </w:tcPr>
          <w:p w14:paraId="090FF90E" w14:textId="77777777" w:rsidR="00F42686" w:rsidRPr="007001F1" w:rsidRDefault="00F42686" w:rsidP="00184A99">
            <w:pPr>
              <w:jc w:val="both"/>
              <w:rPr>
                <w:color w:val="000000"/>
              </w:rPr>
            </w:pPr>
          </w:p>
        </w:tc>
        <w:tc>
          <w:tcPr>
            <w:tcW w:w="776" w:type="dxa"/>
            <w:shd w:val="clear" w:color="auto" w:fill="auto"/>
            <w:vAlign w:val="center"/>
          </w:tcPr>
          <w:p w14:paraId="44D24E60" w14:textId="77777777" w:rsidR="00F42686" w:rsidRPr="007001F1" w:rsidRDefault="00F42686" w:rsidP="00184A99">
            <w:pPr>
              <w:jc w:val="both"/>
              <w:rPr>
                <w:color w:val="000000"/>
              </w:rPr>
            </w:pPr>
          </w:p>
        </w:tc>
        <w:tc>
          <w:tcPr>
            <w:tcW w:w="1775" w:type="dxa"/>
            <w:shd w:val="clear" w:color="auto" w:fill="auto"/>
            <w:vAlign w:val="center"/>
          </w:tcPr>
          <w:p w14:paraId="53158CDE" w14:textId="77777777" w:rsidR="00F42686" w:rsidRPr="007001F1" w:rsidRDefault="00F42686" w:rsidP="00184A99">
            <w:pPr>
              <w:jc w:val="both"/>
              <w:rPr>
                <w:color w:val="000000"/>
              </w:rPr>
            </w:pPr>
          </w:p>
        </w:tc>
      </w:tr>
      <w:tr w:rsidR="00F42686" w:rsidRPr="007001F1" w14:paraId="4C4B5B57" w14:textId="77777777" w:rsidTr="00184A99">
        <w:trPr>
          <w:trHeight w:val="675"/>
        </w:trPr>
        <w:tc>
          <w:tcPr>
            <w:tcW w:w="582" w:type="dxa"/>
            <w:vMerge w:val="restart"/>
            <w:shd w:val="clear" w:color="auto" w:fill="auto"/>
            <w:noWrap/>
            <w:vAlign w:val="center"/>
          </w:tcPr>
          <w:p w14:paraId="6F2A961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4FCCA16F" w14:textId="77777777"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7859F843" w14:textId="77777777" w:rsidR="00F42686" w:rsidRPr="007001F1" w:rsidRDefault="00F42686" w:rsidP="00184A99">
            <w:pPr>
              <w:jc w:val="both"/>
              <w:rPr>
                <w:color w:val="000000"/>
              </w:rPr>
            </w:pPr>
          </w:p>
        </w:tc>
        <w:tc>
          <w:tcPr>
            <w:tcW w:w="567" w:type="dxa"/>
            <w:shd w:val="clear" w:color="auto" w:fill="auto"/>
            <w:vAlign w:val="center"/>
          </w:tcPr>
          <w:p w14:paraId="2E96137C" w14:textId="77777777" w:rsidR="00F42686" w:rsidRPr="007001F1" w:rsidRDefault="00F42686" w:rsidP="00184A99">
            <w:pPr>
              <w:jc w:val="both"/>
              <w:rPr>
                <w:color w:val="000000"/>
              </w:rPr>
            </w:pPr>
          </w:p>
        </w:tc>
        <w:tc>
          <w:tcPr>
            <w:tcW w:w="776" w:type="dxa"/>
            <w:shd w:val="clear" w:color="auto" w:fill="auto"/>
            <w:vAlign w:val="center"/>
          </w:tcPr>
          <w:p w14:paraId="4E763A50" w14:textId="77777777" w:rsidR="00F42686" w:rsidRPr="007001F1" w:rsidRDefault="00F42686" w:rsidP="00184A99">
            <w:pPr>
              <w:jc w:val="both"/>
              <w:rPr>
                <w:color w:val="000000"/>
              </w:rPr>
            </w:pPr>
          </w:p>
        </w:tc>
        <w:tc>
          <w:tcPr>
            <w:tcW w:w="1775" w:type="dxa"/>
            <w:shd w:val="clear" w:color="auto" w:fill="auto"/>
            <w:vAlign w:val="center"/>
          </w:tcPr>
          <w:p w14:paraId="28A7E6BB" w14:textId="77777777" w:rsidR="00F42686" w:rsidRPr="007001F1" w:rsidRDefault="00F42686" w:rsidP="00184A99">
            <w:pPr>
              <w:jc w:val="both"/>
              <w:rPr>
                <w:color w:val="000000"/>
              </w:rPr>
            </w:pPr>
          </w:p>
        </w:tc>
      </w:tr>
      <w:tr w:rsidR="00F42686" w:rsidRPr="007001F1" w14:paraId="4F744BD0" w14:textId="77777777" w:rsidTr="00184A99">
        <w:trPr>
          <w:trHeight w:val="675"/>
        </w:trPr>
        <w:tc>
          <w:tcPr>
            <w:tcW w:w="582" w:type="dxa"/>
            <w:vMerge/>
            <w:shd w:val="clear" w:color="auto" w:fill="auto"/>
            <w:noWrap/>
            <w:vAlign w:val="center"/>
          </w:tcPr>
          <w:p w14:paraId="01FBF66B" w14:textId="77777777" w:rsidR="00F42686" w:rsidRPr="007001F1" w:rsidRDefault="00F42686" w:rsidP="00184A99">
            <w:pPr>
              <w:jc w:val="center"/>
              <w:rPr>
                <w:color w:val="000000"/>
              </w:rPr>
            </w:pPr>
          </w:p>
        </w:tc>
        <w:tc>
          <w:tcPr>
            <w:tcW w:w="4820" w:type="dxa"/>
            <w:gridSpan w:val="2"/>
            <w:shd w:val="clear" w:color="auto" w:fill="auto"/>
            <w:vAlign w:val="center"/>
          </w:tcPr>
          <w:p w14:paraId="3A292A3B" w14:textId="77777777"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14:paraId="5845FE97" w14:textId="77777777" w:rsidR="00F42686" w:rsidRPr="007001F1" w:rsidRDefault="00F42686" w:rsidP="00184A99">
            <w:pPr>
              <w:jc w:val="both"/>
              <w:rPr>
                <w:color w:val="000000"/>
              </w:rPr>
            </w:pPr>
          </w:p>
        </w:tc>
        <w:tc>
          <w:tcPr>
            <w:tcW w:w="567" w:type="dxa"/>
            <w:shd w:val="clear" w:color="auto" w:fill="auto"/>
            <w:vAlign w:val="center"/>
          </w:tcPr>
          <w:p w14:paraId="1044B994" w14:textId="77777777" w:rsidR="00F42686" w:rsidRPr="007001F1" w:rsidRDefault="00F42686" w:rsidP="00184A99">
            <w:pPr>
              <w:jc w:val="both"/>
              <w:rPr>
                <w:color w:val="000000"/>
              </w:rPr>
            </w:pPr>
          </w:p>
        </w:tc>
        <w:tc>
          <w:tcPr>
            <w:tcW w:w="776" w:type="dxa"/>
            <w:shd w:val="clear" w:color="auto" w:fill="auto"/>
            <w:vAlign w:val="center"/>
          </w:tcPr>
          <w:p w14:paraId="37902A9F" w14:textId="77777777" w:rsidR="00F42686" w:rsidRPr="007001F1" w:rsidRDefault="00F42686" w:rsidP="00184A99">
            <w:pPr>
              <w:jc w:val="both"/>
              <w:rPr>
                <w:color w:val="000000"/>
              </w:rPr>
            </w:pPr>
          </w:p>
        </w:tc>
        <w:tc>
          <w:tcPr>
            <w:tcW w:w="1775" w:type="dxa"/>
            <w:shd w:val="clear" w:color="auto" w:fill="auto"/>
            <w:vAlign w:val="center"/>
          </w:tcPr>
          <w:p w14:paraId="30BFF705" w14:textId="77777777" w:rsidR="00F42686" w:rsidRPr="007001F1" w:rsidRDefault="00F42686" w:rsidP="00184A99">
            <w:pPr>
              <w:jc w:val="both"/>
              <w:rPr>
                <w:color w:val="000000"/>
              </w:rPr>
            </w:pPr>
          </w:p>
        </w:tc>
      </w:tr>
      <w:tr w:rsidR="00F42686" w:rsidRPr="007001F1" w14:paraId="67614242" w14:textId="77777777" w:rsidTr="00184A99">
        <w:trPr>
          <w:trHeight w:val="20"/>
        </w:trPr>
        <w:tc>
          <w:tcPr>
            <w:tcW w:w="582" w:type="dxa"/>
            <w:shd w:val="clear" w:color="auto" w:fill="auto"/>
            <w:noWrap/>
            <w:vAlign w:val="center"/>
            <w:hideMark/>
          </w:tcPr>
          <w:p w14:paraId="3B8D51F7" w14:textId="77777777" w:rsidR="00F42686" w:rsidRPr="007001F1" w:rsidRDefault="00F42686" w:rsidP="00184A99">
            <w:pPr>
              <w:jc w:val="center"/>
              <w:rPr>
                <w:color w:val="000000"/>
              </w:rPr>
            </w:pPr>
            <w:r w:rsidRPr="007001F1">
              <w:rPr>
                <w:color w:val="000000"/>
                <w:sz w:val="22"/>
                <w:szCs w:val="22"/>
              </w:rPr>
              <w:lastRenderedPageBreak/>
              <w:t>1</w:t>
            </w:r>
            <w:r>
              <w:rPr>
                <w:color w:val="000000"/>
                <w:sz w:val="22"/>
                <w:szCs w:val="22"/>
              </w:rPr>
              <w:t>8</w:t>
            </w:r>
          </w:p>
        </w:tc>
        <w:tc>
          <w:tcPr>
            <w:tcW w:w="4820" w:type="dxa"/>
            <w:gridSpan w:val="2"/>
            <w:shd w:val="clear" w:color="auto" w:fill="auto"/>
            <w:vAlign w:val="center"/>
            <w:hideMark/>
          </w:tcPr>
          <w:p w14:paraId="378E3DAF" w14:textId="77777777"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14:paraId="66E12AF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739BE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D46DD9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2AF3A6E" w14:textId="77777777" w:rsidR="00F42686" w:rsidRPr="007001F1" w:rsidRDefault="00F42686" w:rsidP="00184A99">
            <w:pPr>
              <w:jc w:val="both"/>
              <w:rPr>
                <w:color w:val="000000"/>
              </w:rPr>
            </w:pPr>
            <w:r w:rsidRPr="007001F1">
              <w:rPr>
                <w:color w:val="000000"/>
                <w:sz w:val="22"/>
                <w:szCs w:val="22"/>
              </w:rPr>
              <w:t> </w:t>
            </w:r>
          </w:p>
        </w:tc>
      </w:tr>
      <w:tr w:rsidR="000728F4" w:rsidRPr="007001F1" w14:paraId="39C889C0" w14:textId="77777777" w:rsidTr="00184A99">
        <w:trPr>
          <w:trHeight w:val="630"/>
        </w:trPr>
        <w:tc>
          <w:tcPr>
            <w:tcW w:w="582" w:type="dxa"/>
            <w:vMerge w:val="restart"/>
            <w:shd w:val="clear" w:color="auto" w:fill="auto"/>
            <w:noWrap/>
            <w:vAlign w:val="center"/>
          </w:tcPr>
          <w:p w14:paraId="1937D5F0" w14:textId="77777777" w:rsidR="000728F4" w:rsidRPr="007001F1" w:rsidRDefault="000728F4"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14:paraId="0E172A9D" w14:textId="77777777" w:rsidR="000728F4" w:rsidRPr="007001F1" w:rsidRDefault="000728F4"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14:paraId="29CA7505" w14:textId="77777777" w:rsidR="000728F4" w:rsidRPr="007001F1" w:rsidRDefault="000728F4" w:rsidP="00184A99">
            <w:pPr>
              <w:jc w:val="both"/>
              <w:rPr>
                <w:color w:val="000000"/>
              </w:rPr>
            </w:pPr>
          </w:p>
        </w:tc>
        <w:tc>
          <w:tcPr>
            <w:tcW w:w="567" w:type="dxa"/>
            <w:shd w:val="clear" w:color="auto" w:fill="auto"/>
            <w:vAlign w:val="center"/>
          </w:tcPr>
          <w:p w14:paraId="56F80C31" w14:textId="77777777" w:rsidR="000728F4" w:rsidRPr="007001F1" w:rsidRDefault="000728F4" w:rsidP="00184A99">
            <w:pPr>
              <w:jc w:val="both"/>
              <w:rPr>
                <w:color w:val="000000"/>
              </w:rPr>
            </w:pPr>
          </w:p>
        </w:tc>
        <w:tc>
          <w:tcPr>
            <w:tcW w:w="776" w:type="dxa"/>
            <w:shd w:val="clear" w:color="auto" w:fill="auto"/>
            <w:vAlign w:val="center"/>
          </w:tcPr>
          <w:p w14:paraId="04F8A9AB" w14:textId="77777777" w:rsidR="000728F4" w:rsidRPr="007001F1" w:rsidRDefault="000728F4" w:rsidP="00184A99">
            <w:pPr>
              <w:jc w:val="both"/>
              <w:rPr>
                <w:color w:val="000000"/>
              </w:rPr>
            </w:pPr>
          </w:p>
        </w:tc>
        <w:tc>
          <w:tcPr>
            <w:tcW w:w="1775" w:type="dxa"/>
            <w:shd w:val="clear" w:color="auto" w:fill="auto"/>
            <w:vAlign w:val="center"/>
          </w:tcPr>
          <w:p w14:paraId="5291ADE2" w14:textId="77777777" w:rsidR="000728F4" w:rsidRPr="007001F1" w:rsidRDefault="000728F4" w:rsidP="00184A99">
            <w:pPr>
              <w:jc w:val="both"/>
              <w:rPr>
                <w:color w:val="000000"/>
              </w:rPr>
            </w:pPr>
          </w:p>
        </w:tc>
      </w:tr>
      <w:tr w:rsidR="000728F4" w:rsidRPr="007001F1" w14:paraId="6F6C1766" w14:textId="77777777" w:rsidTr="000728F4">
        <w:trPr>
          <w:trHeight w:val="751"/>
        </w:trPr>
        <w:tc>
          <w:tcPr>
            <w:tcW w:w="582" w:type="dxa"/>
            <w:vMerge/>
            <w:shd w:val="clear" w:color="auto" w:fill="auto"/>
            <w:noWrap/>
            <w:vAlign w:val="center"/>
          </w:tcPr>
          <w:p w14:paraId="5D594BA3" w14:textId="77777777" w:rsidR="000728F4" w:rsidRPr="007001F1" w:rsidRDefault="000728F4" w:rsidP="00184A99">
            <w:pPr>
              <w:jc w:val="center"/>
              <w:rPr>
                <w:color w:val="000000"/>
              </w:rPr>
            </w:pPr>
          </w:p>
        </w:tc>
        <w:tc>
          <w:tcPr>
            <w:tcW w:w="4820" w:type="dxa"/>
            <w:gridSpan w:val="2"/>
            <w:shd w:val="clear" w:color="auto" w:fill="auto"/>
            <w:vAlign w:val="center"/>
          </w:tcPr>
          <w:p w14:paraId="45B79198" w14:textId="77777777" w:rsidR="000728F4" w:rsidRDefault="000728F4" w:rsidP="00184A99">
            <w:pPr>
              <w:jc w:val="both"/>
              <w:rPr>
                <w:color w:val="000000"/>
                <w:sz w:val="22"/>
                <w:szCs w:val="22"/>
              </w:rPr>
            </w:pPr>
            <w:r w:rsidRPr="007001F1">
              <w:rPr>
                <w:color w:val="000000"/>
                <w:sz w:val="22"/>
                <w:szCs w:val="22"/>
              </w:rPr>
              <w:t>b) Boli v prípade konfliktu záujmov prijaté primerané opatrenia a vykonaná nápravu v zmysle § 23 ods. 5 ZVO?</w:t>
            </w:r>
            <w:r>
              <w:rPr>
                <w:color w:val="000000"/>
                <w:sz w:val="22"/>
                <w:szCs w:val="22"/>
              </w:rPr>
              <w:t xml:space="preserve"> </w:t>
            </w:r>
          </w:p>
          <w:p w14:paraId="2E5944D8" w14:textId="77777777" w:rsidR="000728F4" w:rsidRPr="007001F1" w:rsidRDefault="000728F4" w:rsidP="00184A99">
            <w:pPr>
              <w:jc w:val="both"/>
              <w:rPr>
                <w:color w:val="000000"/>
              </w:rPr>
            </w:pPr>
          </w:p>
        </w:tc>
        <w:tc>
          <w:tcPr>
            <w:tcW w:w="567" w:type="dxa"/>
            <w:shd w:val="clear" w:color="auto" w:fill="auto"/>
            <w:vAlign w:val="center"/>
          </w:tcPr>
          <w:p w14:paraId="31B2D708" w14:textId="77777777" w:rsidR="000728F4" w:rsidRPr="007001F1" w:rsidRDefault="000728F4" w:rsidP="00184A99">
            <w:pPr>
              <w:jc w:val="both"/>
              <w:rPr>
                <w:color w:val="000000"/>
              </w:rPr>
            </w:pPr>
          </w:p>
        </w:tc>
        <w:tc>
          <w:tcPr>
            <w:tcW w:w="567" w:type="dxa"/>
            <w:shd w:val="clear" w:color="auto" w:fill="auto"/>
            <w:vAlign w:val="center"/>
          </w:tcPr>
          <w:p w14:paraId="34F0091A" w14:textId="77777777" w:rsidR="000728F4" w:rsidRPr="007001F1" w:rsidRDefault="000728F4" w:rsidP="00184A99">
            <w:pPr>
              <w:jc w:val="both"/>
              <w:rPr>
                <w:color w:val="000000"/>
              </w:rPr>
            </w:pPr>
          </w:p>
        </w:tc>
        <w:tc>
          <w:tcPr>
            <w:tcW w:w="776" w:type="dxa"/>
            <w:shd w:val="clear" w:color="auto" w:fill="auto"/>
            <w:vAlign w:val="center"/>
          </w:tcPr>
          <w:p w14:paraId="7799F0F3" w14:textId="77777777" w:rsidR="000728F4" w:rsidRPr="007001F1" w:rsidRDefault="000728F4" w:rsidP="00184A99">
            <w:pPr>
              <w:jc w:val="both"/>
              <w:rPr>
                <w:color w:val="000000"/>
              </w:rPr>
            </w:pPr>
          </w:p>
        </w:tc>
        <w:tc>
          <w:tcPr>
            <w:tcW w:w="1775" w:type="dxa"/>
            <w:shd w:val="clear" w:color="auto" w:fill="auto"/>
            <w:vAlign w:val="center"/>
          </w:tcPr>
          <w:p w14:paraId="67BD978E" w14:textId="77777777" w:rsidR="000728F4" w:rsidRPr="007001F1" w:rsidRDefault="000728F4" w:rsidP="00184A99">
            <w:pPr>
              <w:jc w:val="both"/>
              <w:rPr>
                <w:color w:val="000000"/>
              </w:rPr>
            </w:pPr>
          </w:p>
        </w:tc>
      </w:tr>
      <w:tr w:rsidR="00F42686" w:rsidRPr="007001F1" w14:paraId="1B09377B" w14:textId="77777777" w:rsidTr="00184A99">
        <w:trPr>
          <w:trHeight w:val="20"/>
        </w:trPr>
        <w:tc>
          <w:tcPr>
            <w:tcW w:w="582" w:type="dxa"/>
            <w:shd w:val="clear" w:color="auto" w:fill="auto"/>
            <w:noWrap/>
            <w:vAlign w:val="center"/>
            <w:hideMark/>
          </w:tcPr>
          <w:p w14:paraId="20CA84B7" w14:textId="77777777"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14:paraId="1452203F"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DABDA7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4E8EF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73168A3"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88253B" w14:textId="77777777" w:rsidR="00F42686" w:rsidRPr="007001F1" w:rsidRDefault="00F42686" w:rsidP="00184A99">
            <w:pPr>
              <w:jc w:val="both"/>
              <w:rPr>
                <w:color w:val="000000"/>
              </w:rPr>
            </w:pPr>
            <w:r w:rsidRPr="007001F1">
              <w:rPr>
                <w:color w:val="000000"/>
                <w:sz w:val="22"/>
                <w:szCs w:val="22"/>
              </w:rPr>
              <w:t> </w:t>
            </w:r>
          </w:p>
        </w:tc>
      </w:tr>
      <w:tr w:rsidR="00F42686" w:rsidRPr="007001F1" w14:paraId="09BD1423" w14:textId="77777777" w:rsidTr="00184A99">
        <w:trPr>
          <w:trHeight w:val="300"/>
        </w:trPr>
        <w:tc>
          <w:tcPr>
            <w:tcW w:w="3559" w:type="dxa"/>
            <w:gridSpan w:val="2"/>
            <w:shd w:val="clear" w:color="auto" w:fill="auto"/>
            <w:vAlign w:val="center"/>
            <w:hideMark/>
          </w:tcPr>
          <w:p w14:paraId="4BA224A7" w14:textId="77777777"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05"/>
              <w:t>2</w:t>
            </w:r>
            <w:r w:rsidRPr="007001F1">
              <w:rPr>
                <w:b/>
                <w:bCs/>
                <w:sz w:val="22"/>
                <w:szCs w:val="22"/>
              </w:rPr>
              <w:t>:</w:t>
            </w:r>
          </w:p>
        </w:tc>
        <w:tc>
          <w:tcPr>
            <w:tcW w:w="5528" w:type="dxa"/>
            <w:gridSpan w:val="5"/>
            <w:shd w:val="clear" w:color="auto" w:fill="auto"/>
            <w:vAlign w:val="center"/>
            <w:hideMark/>
          </w:tcPr>
          <w:p w14:paraId="2664F2A3" w14:textId="77777777" w:rsidR="00F42686" w:rsidRPr="007001F1" w:rsidRDefault="00F42686" w:rsidP="00184A99">
            <w:pPr>
              <w:rPr>
                <w:color w:val="000000"/>
              </w:rPr>
            </w:pPr>
            <w:r w:rsidRPr="007001F1">
              <w:rPr>
                <w:color w:val="000000"/>
                <w:sz w:val="22"/>
                <w:szCs w:val="22"/>
              </w:rPr>
              <w:t> </w:t>
            </w:r>
          </w:p>
        </w:tc>
      </w:tr>
      <w:tr w:rsidR="00F42686" w:rsidRPr="007001F1" w14:paraId="72AB329A" w14:textId="77777777" w:rsidTr="00184A99">
        <w:trPr>
          <w:trHeight w:val="300"/>
        </w:trPr>
        <w:tc>
          <w:tcPr>
            <w:tcW w:w="3559" w:type="dxa"/>
            <w:gridSpan w:val="2"/>
            <w:shd w:val="clear" w:color="auto" w:fill="auto"/>
            <w:vAlign w:val="center"/>
            <w:hideMark/>
          </w:tcPr>
          <w:p w14:paraId="35BA29AE"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41DDBD12" w14:textId="77777777" w:rsidR="00F42686" w:rsidRPr="007001F1" w:rsidRDefault="00F42686" w:rsidP="00184A99">
            <w:pPr>
              <w:rPr>
                <w:color w:val="000000"/>
              </w:rPr>
            </w:pPr>
            <w:r w:rsidRPr="007001F1">
              <w:rPr>
                <w:color w:val="000000"/>
                <w:sz w:val="22"/>
                <w:szCs w:val="22"/>
              </w:rPr>
              <w:t> </w:t>
            </w:r>
          </w:p>
        </w:tc>
      </w:tr>
      <w:tr w:rsidR="00F42686" w:rsidRPr="007001F1" w14:paraId="662756DC" w14:textId="77777777" w:rsidTr="00184A99">
        <w:trPr>
          <w:trHeight w:val="300"/>
        </w:trPr>
        <w:tc>
          <w:tcPr>
            <w:tcW w:w="3559" w:type="dxa"/>
            <w:gridSpan w:val="2"/>
            <w:shd w:val="clear" w:color="000000" w:fill="FFFFFF"/>
            <w:vAlign w:val="center"/>
            <w:hideMark/>
          </w:tcPr>
          <w:p w14:paraId="2CC140B2"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0CDBC528" w14:textId="77777777" w:rsidR="00F42686" w:rsidRPr="007001F1" w:rsidRDefault="00F42686" w:rsidP="00184A99">
            <w:pPr>
              <w:rPr>
                <w:color w:val="000000"/>
              </w:rPr>
            </w:pPr>
            <w:r w:rsidRPr="007001F1">
              <w:rPr>
                <w:color w:val="000000"/>
                <w:sz w:val="22"/>
                <w:szCs w:val="22"/>
              </w:rPr>
              <w:t> </w:t>
            </w:r>
          </w:p>
        </w:tc>
      </w:tr>
      <w:tr w:rsidR="00F42686" w:rsidRPr="007001F1" w14:paraId="36824079" w14:textId="77777777" w:rsidTr="00184A99">
        <w:trPr>
          <w:trHeight w:val="300"/>
        </w:trPr>
        <w:tc>
          <w:tcPr>
            <w:tcW w:w="9087" w:type="dxa"/>
            <w:gridSpan w:val="7"/>
            <w:shd w:val="clear" w:color="auto" w:fill="auto"/>
            <w:noWrap/>
            <w:vAlign w:val="bottom"/>
            <w:hideMark/>
          </w:tcPr>
          <w:p w14:paraId="0E3C3321" w14:textId="77777777" w:rsidR="00F42686" w:rsidRPr="007001F1" w:rsidRDefault="00F42686" w:rsidP="00184A99">
            <w:pPr>
              <w:jc w:val="center"/>
              <w:rPr>
                <w:color w:val="000000"/>
              </w:rPr>
            </w:pPr>
            <w:r w:rsidRPr="007001F1">
              <w:rPr>
                <w:color w:val="000000"/>
                <w:sz w:val="22"/>
                <w:szCs w:val="22"/>
              </w:rPr>
              <w:t> </w:t>
            </w:r>
          </w:p>
        </w:tc>
      </w:tr>
      <w:tr w:rsidR="00F42686" w:rsidRPr="007001F1" w14:paraId="4421B810" w14:textId="77777777" w:rsidTr="00184A99">
        <w:trPr>
          <w:trHeight w:val="300"/>
        </w:trPr>
        <w:tc>
          <w:tcPr>
            <w:tcW w:w="3559" w:type="dxa"/>
            <w:gridSpan w:val="2"/>
            <w:shd w:val="clear" w:color="000000" w:fill="FFFFFF"/>
            <w:vAlign w:val="center"/>
            <w:hideMark/>
          </w:tcPr>
          <w:p w14:paraId="3DF0205F"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06"/>
              <w:t>3</w:t>
            </w:r>
            <w:r w:rsidRPr="007001F1">
              <w:rPr>
                <w:b/>
                <w:bCs/>
                <w:sz w:val="22"/>
                <w:szCs w:val="22"/>
              </w:rPr>
              <w:t>:</w:t>
            </w:r>
          </w:p>
        </w:tc>
        <w:tc>
          <w:tcPr>
            <w:tcW w:w="5528" w:type="dxa"/>
            <w:gridSpan w:val="5"/>
            <w:shd w:val="clear" w:color="auto" w:fill="auto"/>
            <w:vAlign w:val="center"/>
            <w:hideMark/>
          </w:tcPr>
          <w:p w14:paraId="4016C21D" w14:textId="77777777" w:rsidR="00F42686" w:rsidRPr="007001F1" w:rsidRDefault="00F42686" w:rsidP="00184A99">
            <w:pPr>
              <w:rPr>
                <w:color w:val="000000"/>
              </w:rPr>
            </w:pPr>
            <w:r w:rsidRPr="007001F1">
              <w:rPr>
                <w:color w:val="000000"/>
                <w:sz w:val="22"/>
                <w:szCs w:val="22"/>
              </w:rPr>
              <w:t> </w:t>
            </w:r>
          </w:p>
        </w:tc>
      </w:tr>
      <w:tr w:rsidR="00F42686" w:rsidRPr="007001F1" w14:paraId="0F21791C" w14:textId="77777777" w:rsidTr="00184A99">
        <w:trPr>
          <w:trHeight w:val="300"/>
        </w:trPr>
        <w:tc>
          <w:tcPr>
            <w:tcW w:w="3559" w:type="dxa"/>
            <w:gridSpan w:val="2"/>
            <w:shd w:val="clear" w:color="000000" w:fill="FFFFFF"/>
            <w:vAlign w:val="center"/>
            <w:hideMark/>
          </w:tcPr>
          <w:p w14:paraId="5C9F1C5F"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5F104B31" w14:textId="77777777" w:rsidR="00F42686" w:rsidRPr="007001F1" w:rsidRDefault="00F42686" w:rsidP="00184A99">
            <w:pPr>
              <w:rPr>
                <w:color w:val="000000"/>
              </w:rPr>
            </w:pPr>
            <w:r w:rsidRPr="007001F1">
              <w:rPr>
                <w:color w:val="000000"/>
                <w:sz w:val="22"/>
                <w:szCs w:val="22"/>
              </w:rPr>
              <w:t> </w:t>
            </w:r>
          </w:p>
        </w:tc>
      </w:tr>
      <w:tr w:rsidR="00F42686" w:rsidRPr="007001F1" w14:paraId="3DAFF5B7" w14:textId="77777777" w:rsidTr="00184A99">
        <w:trPr>
          <w:trHeight w:val="300"/>
        </w:trPr>
        <w:tc>
          <w:tcPr>
            <w:tcW w:w="3559" w:type="dxa"/>
            <w:gridSpan w:val="2"/>
            <w:shd w:val="clear" w:color="000000" w:fill="FFFFFF"/>
            <w:vAlign w:val="center"/>
            <w:hideMark/>
          </w:tcPr>
          <w:p w14:paraId="122FE6A4"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2AFCF49" w14:textId="77777777" w:rsidR="00F42686" w:rsidRPr="007001F1" w:rsidRDefault="00F42686" w:rsidP="00184A99">
            <w:pPr>
              <w:rPr>
                <w:color w:val="000000"/>
              </w:rPr>
            </w:pPr>
            <w:r w:rsidRPr="007001F1">
              <w:rPr>
                <w:color w:val="000000"/>
                <w:sz w:val="22"/>
                <w:szCs w:val="22"/>
              </w:rPr>
              <w:t> </w:t>
            </w:r>
          </w:p>
        </w:tc>
      </w:tr>
      <w:bookmarkEnd w:id="6721"/>
    </w:tbl>
    <w:p w14:paraId="22725149" w14:textId="77777777" w:rsidR="000B25C7" w:rsidRDefault="000B25C7" w:rsidP="00D2171A"/>
    <w:p w14:paraId="16A53543" w14:textId="67AF82F4" w:rsidR="00C5578F" w:rsidRDefault="00C5578F">
      <w:pPr>
        <w:spacing w:after="160" w:line="259" w:lineRule="auto"/>
        <w:rPr>
          <w:ins w:id="6724" w:author="Autor"/>
        </w:rPr>
      </w:pPr>
      <w:ins w:id="6725" w:author="Autor">
        <w:r>
          <w:br w:type="page"/>
        </w:r>
      </w:ins>
    </w:p>
    <w:p w14:paraId="533FB629" w14:textId="77777777" w:rsidR="000B25C7" w:rsidDel="00C5578F" w:rsidRDefault="000B25C7" w:rsidP="00D2171A">
      <w:pPr>
        <w:rPr>
          <w:del w:id="6726" w:author="Autor"/>
        </w:rPr>
      </w:pPr>
    </w:p>
    <w:p w14:paraId="5AF919B7" w14:textId="7BCF8009" w:rsidR="00F42686" w:rsidDel="00C5578F" w:rsidRDefault="00F42686" w:rsidP="00D2171A">
      <w:pPr>
        <w:rPr>
          <w:del w:id="6727" w:author="Autor"/>
        </w:rPr>
      </w:pPr>
    </w:p>
    <w:p w14:paraId="215C5B2C" w14:textId="626FC58A" w:rsidR="00F42686" w:rsidDel="00C5578F" w:rsidRDefault="00F42686" w:rsidP="00D2171A">
      <w:pPr>
        <w:rPr>
          <w:del w:id="6728" w:author="Autor"/>
        </w:rPr>
      </w:pPr>
    </w:p>
    <w:p w14:paraId="6F226AB8" w14:textId="74FA2B1A" w:rsidR="00F42686" w:rsidDel="00C5578F" w:rsidRDefault="00F42686" w:rsidP="00D2171A">
      <w:pPr>
        <w:rPr>
          <w:del w:id="6729" w:author="Autor"/>
        </w:rPr>
      </w:pPr>
    </w:p>
    <w:p w14:paraId="1664F67A" w14:textId="3C547AD5" w:rsidR="00F42686" w:rsidDel="00C5578F" w:rsidRDefault="00F42686" w:rsidP="00D2171A">
      <w:pPr>
        <w:rPr>
          <w:del w:id="6730" w:author="Autor"/>
        </w:rPr>
      </w:pPr>
    </w:p>
    <w:p w14:paraId="3A5073DF" w14:textId="0FF916EC" w:rsidR="00F42686" w:rsidDel="00C5578F" w:rsidRDefault="00F42686" w:rsidP="00D2171A">
      <w:pPr>
        <w:rPr>
          <w:del w:id="6731" w:author="Autor"/>
        </w:rPr>
      </w:pPr>
    </w:p>
    <w:p w14:paraId="3B7A0BC7" w14:textId="61F11188" w:rsidR="00F42686" w:rsidDel="00C5578F" w:rsidRDefault="00F42686" w:rsidP="00D2171A">
      <w:pPr>
        <w:rPr>
          <w:del w:id="6732" w:author="Autor"/>
        </w:rPr>
      </w:pPr>
    </w:p>
    <w:p w14:paraId="54229BFF" w14:textId="783A7847" w:rsidR="00F42686" w:rsidDel="00C5578F" w:rsidRDefault="00F42686" w:rsidP="00D2171A">
      <w:pPr>
        <w:rPr>
          <w:del w:id="6733" w:author="Autor"/>
        </w:rPr>
      </w:pPr>
    </w:p>
    <w:p w14:paraId="4EC76326" w14:textId="76252EE1" w:rsidR="00193C9C" w:rsidDel="00C5578F" w:rsidRDefault="00193C9C" w:rsidP="00D2171A">
      <w:pPr>
        <w:rPr>
          <w:del w:id="6734" w:author="Autor"/>
        </w:rPr>
      </w:pPr>
    </w:p>
    <w:p w14:paraId="523376A8" w14:textId="0B846DF2" w:rsidR="00193C9C" w:rsidDel="00C5578F" w:rsidRDefault="00193C9C" w:rsidP="00D2171A">
      <w:pPr>
        <w:rPr>
          <w:del w:id="6735" w:author="Autor"/>
        </w:rPr>
      </w:pPr>
    </w:p>
    <w:p w14:paraId="1B5BDA4F" w14:textId="727A884B" w:rsidR="00193C9C" w:rsidDel="00C5578F" w:rsidRDefault="00193C9C" w:rsidP="00D2171A">
      <w:pPr>
        <w:rPr>
          <w:del w:id="6736" w:author="Autor"/>
        </w:rPr>
      </w:pPr>
    </w:p>
    <w:p w14:paraId="2DD2C2EC" w14:textId="61CBABF7" w:rsidR="00F42686" w:rsidDel="00C5578F" w:rsidRDefault="00F42686" w:rsidP="00D2171A">
      <w:pPr>
        <w:rPr>
          <w:del w:id="6737" w:author="Autor"/>
        </w:rPr>
      </w:pPr>
    </w:p>
    <w:p w14:paraId="098C9062" w14:textId="5D911359" w:rsidR="004E28D7" w:rsidDel="00C5578F" w:rsidRDefault="004E28D7" w:rsidP="00D2171A">
      <w:pPr>
        <w:rPr>
          <w:del w:id="6738" w:author="Autor"/>
        </w:rPr>
      </w:pPr>
    </w:p>
    <w:p w14:paraId="708BBF5D" w14:textId="21A01766" w:rsidR="004E28D7" w:rsidDel="00C5578F" w:rsidRDefault="004E28D7" w:rsidP="00D2171A">
      <w:pPr>
        <w:rPr>
          <w:del w:id="6739" w:author="Autor"/>
        </w:rPr>
      </w:pPr>
    </w:p>
    <w:p w14:paraId="3C3942BB" w14:textId="15AE6445" w:rsidR="004E28D7" w:rsidDel="00C5578F" w:rsidRDefault="004E28D7" w:rsidP="00D2171A">
      <w:pPr>
        <w:rPr>
          <w:del w:id="6740" w:author="Autor"/>
        </w:rPr>
      </w:pPr>
    </w:p>
    <w:p w14:paraId="7BC1C1CB" w14:textId="5E497817" w:rsidR="003442EA" w:rsidDel="00C5578F" w:rsidRDefault="003442EA" w:rsidP="00D2171A">
      <w:pPr>
        <w:rPr>
          <w:del w:id="6741" w:author="Autor"/>
        </w:rPr>
      </w:pPr>
    </w:p>
    <w:p w14:paraId="53347BFC" w14:textId="43910011" w:rsidR="004E28D7" w:rsidDel="00C5578F" w:rsidRDefault="004E28D7" w:rsidP="00D2171A">
      <w:pPr>
        <w:rPr>
          <w:del w:id="6742" w:author="Autor"/>
        </w:rPr>
      </w:pPr>
    </w:p>
    <w:p w14:paraId="1F855A7A" w14:textId="2CBC73BA" w:rsidR="00073E57" w:rsidDel="00C5578F" w:rsidRDefault="00073E57" w:rsidP="003E1143">
      <w:pPr>
        <w:spacing w:after="160" w:line="259" w:lineRule="auto"/>
        <w:rPr>
          <w:del w:id="6743" w:author="Autor"/>
        </w:rPr>
      </w:pPr>
    </w:p>
    <w:p w14:paraId="59ECAB52" w14:textId="54B08175" w:rsidR="00073E57" w:rsidDel="00C5578F" w:rsidRDefault="00073E57" w:rsidP="003E1143">
      <w:pPr>
        <w:spacing w:after="160" w:line="259" w:lineRule="auto"/>
        <w:rPr>
          <w:del w:id="6744" w:author="Autor"/>
        </w:rPr>
      </w:pPr>
    </w:p>
    <w:p w14:paraId="6775610C" w14:textId="12634C02" w:rsidR="00073E57" w:rsidDel="00C5578F" w:rsidRDefault="00073E57" w:rsidP="003E1143">
      <w:pPr>
        <w:spacing w:after="160" w:line="259" w:lineRule="auto"/>
        <w:rPr>
          <w:del w:id="6745" w:author="Autor"/>
        </w:rPr>
      </w:pPr>
    </w:p>
    <w:p w14:paraId="1D18F7A8" w14:textId="0667AECA" w:rsidR="00F42686" w:rsidDel="00C5578F" w:rsidRDefault="00F42686" w:rsidP="003E1143">
      <w:pPr>
        <w:spacing w:after="160" w:line="259" w:lineRule="auto"/>
        <w:rPr>
          <w:del w:id="6746" w:author="Autor"/>
        </w:rPr>
      </w:pPr>
    </w:p>
    <w:p w14:paraId="61E1A9E4" w14:textId="52A9287D" w:rsidR="00F42686" w:rsidDel="00C5578F" w:rsidRDefault="00F42686" w:rsidP="00D2171A">
      <w:pPr>
        <w:rPr>
          <w:del w:id="6747"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04940AF5" w14:textId="77777777" w:rsidTr="00184A99">
        <w:trPr>
          <w:trHeight w:val="645"/>
        </w:trPr>
        <w:tc>
          <w:tcPr>
            <w:tcW w:w="9087" w:type="dxa"/>
            <w:gridSpan w:val="7"/>
            <w:shd w:val="clear" w:color="000000" w:fill="60497A"/>
            <w:vAlign w:val="center"/>
            <w:hideMark/>
          </w:tcPr>
          <w:p w14:paraId="293F8312" w14:textId="77777777" w:rsidR="00F42686" w:rsidRPr="007001F1" w:rsidRDefault="00F42686" w:rsidP="00184A99">
            <w:pPr>
              <w:jc w:val="center"/>
              <w:rPr>
                <w:b/>
                <w:bCs/>
                <w:color w:val="FFFFFF"/>
              </w:rPr>
            </w:pPr>
            <w:bookmarkStart w:id="6748"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14:paraId="28F718AE" w14:textId="77777777" w:rsidTr="00184A99">
        <w:trPr>
          <w:trHeight w:val="330"/>
        </w:trPr>
        <w:tc>
          <w:tcPr>
            <w:tcW w:w="9087" w:type="dxa"/>
            <w:gridSpan w:val="7"/>
            <w:shd w:val="clear" w:color="auto" w:fill="auto"/>
            <w:vAlign w:val="center"/>
            <w:hideMark/>
          </w:tcPr>
          <w:p w14:paraId="3E74FC12"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5F30BE4E" w14:textId="77777777" w:rsidTr="00184A99">
        <w:trPr>
          <w:trHeight w:val="300"/>
        </w:trPr>
        <w:tc>
          <w:tcPr>
            <w:tcW w:w="3559" w:type="dxa"/>
            <w:gridSpan w:val="2"/>
            <w:shd w:val="clear" w:color="auto" w:fill="auto"/>
            <w:vAlign w:val="center"/>
            <w:hideMark/>
          </w:tcPr>
          <w:p w14:paraId="2A7A9265"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3B4EF599" w14:textId="77777777" w:rsidR="00F42686" w:rsidRPr="007001F1" w:rsidRDefault="00F42686" w:rsidP="00184A99">
            <w:pPr>
              <w:rPr>
                <w:color w:val="000000"/>
              </w:rPr>
            </w:pPr>
            <w:r w:rsidRPr="007001F1">
              <w:rPr>
                <w:color w:val="000000"/>
                <w:sz w:val="22"/>
                <w:szCs w:val="22"/>
              </w:rPr>
              <w:t> </w:t>
            </w:r>
          </w:p>
        </w:tc>
      </w:tr>
      <w:tr w:rsidR="00F42686" w:rsidRPr="007001F1" w14:paraId="527B3A7C" w14:textId="77777777" w:rsidTr="00184A99">
        <w:trPr>
          <w:trHeight w:val="660"/>
        </w:trPr>
        <w:tc>
          <w:tcPr>
            <w:tcW w:w="3559" w:type="dxa"/>
            <w:gridSpan w:val="2"/>
            <w:shd w:val="clear" w:color="auto" w:fill="auto"/>
            <w:vAlign w:val="center"/>
            <w:hideMark/>
          </w:tcPr>
          <w:p w14:paraId="6C019A5D"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48BCE6F" w14:textId="77777777" w:rsidR="00F42686" w:rsidRPr="007001F1" w:rsidRDefault="00F42686" w:rsidP="00184A99">
            <w:pPr>
              <w:rPr>
                <w:color w:val="000000"/>
              </w:rPr>
            </w:pPr>
            <w:r w:rsidRPr="007001F1">
              <w:rPr>
                <w:color w:val="000000"/>
                <w:sz w:val="22"/>
                <w:szCs w:val="22"/>
              </w:rPr>
              <w:t> </w:t>
            </w:r>
          </w:p>
        </w:tc>
      </w:tr>
      <w:tr w:rsidR="00F42686" w:rsidRPr="007001F1" w14:paraId="24BC5C67" w14:textId="77777777" w:rsidTr="00184A99">
        <w:trPr>
          <w:trHeight w:val="330"/>
        </w:trPr>
        <w:tc>
          <w:tcPr>
            <w:tcW w:w="9087" w:type="dxa"/>
            <w:gridSpan w:val="7"/>
            <w:shd w:val="clear" w:color="auto" w:fill="auto"/>
            <w:vAlign w:val="center"/>
            <w:hideMark/>
          </w:tcPr>
          <w:p w14:paraId="5C7F8FCC"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6E2F4773" w14:textId="77777777" w:rsidTr="00184A99">
        <w:trPr>
          <w:trHeight w:val="330"/>
        </w:trPr>
        <w:tc>
          <w:tcPr>
            <w:tcW w:w="3559" w:type="dxa"/>
            <w:gridSpan w:val="2"/>
            <w:shd w:val="clear" w:color="auto" w:fill="auto"/>
            <w:vAlign w:val="center"/>
            <w:hideMark/>
          </w:tcPr>
          <w:p w14:paraId="6931A658"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0C77063" w14:textId="77777777" w:rsidR="00F42686" w:rsidRPr="007001F1" w:rsidRDefault="00F42686" w:rsidP="00184A99">
            <w:pPr>
              <w:rPr>
                <w:color w:val="000000"/>
              </w:rPr>
            </w:pPr>
            <w:r w:rsidRPr="007001F1">
              <w:rPr>
                <w:color w:val="000000"/>
                <w:sz w:val="22"/>
                <w:szCs w:val="22"/>
              </w:rPr>
              <w:t> </w:t>
            </w:r>
          </w:p>
        </w:tc>
      </w:tr>
      <w:tr w:rsidR="00F42686" w:rsidRPr="007001F1" w14:paraId="6EDE1898" w14:textId="77777777" w:rsidTr="00184A99">
        <w:trPr>
          <w:trHeight w:val="300"/>
        </w:trPr>
        <w:tc>
          <w:tcPr>
            <w:tcW w:w="3559" w:type="dxa"/>
            <w:gridSpan w:val="2"/>
            <w:shd w:val="clear" w:color="auto" w:fill="auto"/>
            <w:vAlign w:val="center"/>
            <w:hideMark/>
          </w:tcPr>
          <w:p w14:paraId="26D4FD8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540F6D39" w14:textId="77777777" w:rsidR="00F42686" w:rsidRPr="007001F1" w:rsidRDefault="00F42686" w:rsidP="00184A99">
            <w:pPr>
              <w:rPr>
                <w:color w:val="000000"/>
              </w:rPr>
            </w:pPr>
            <w:r w:rsidRPr="007001F1">
              <w:rPr>
                <w:color w:val="000000"/>
                <w:sz w:val="22"/>
                <w:szCs w:val="22"/>
              </w:rPr>
              <w:t> </w:t>
            </w:r>
          </w:p>
        </w:tc>
      </w:tr>
      <w:tr w:rsidR="00F42686" w:rsidRPr="007001F1" w14:paraId="1F9C8868" w14:textId="77777777" w:rsidTr="00184A99">
        <w:trPr>
          <w:trHeight w:val="300"/>
        </w:trPr>
        <w:tc>
          <w:tcPr>
            <w:tcW w:w="3559" w:type="dxa"/>
            <w:gridSpan w:val="2"/>
            <w:shd w:val="clear" w:color="auto" w:fill="auto"/>
            <w:vAlign w:val="center"/>
            <w:hideMark/>
          </w:tcPr>
          <w:p w14:paraId="596266D8"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104E67" w14:textId="77777777" w:rsidR="00F42686" w:rsidRPr="007001F1" w:rsidRDefault="00F42686" w:rsidP="00184A99">
            <w:pPr>
              <w:rPr>
                <w:color w:val="000000"/>
              </w:rPr>
            </w:pPr>
            <w:r w:rsidRPr="007001F1">
              <w:rPr>
                <w:color w:val="000000"/>
                <w:sz w:val="22"/>
                <w:szCs w:val="22"/>
              </w:rPr>
              <w:t> </w:t>
            </w:r>
          </w:p>
        </w:tc>
      </w:tr>
      <w:tr w:rsidR="00F42686" w:rsidRPr="007001F1" w14:paraId="3E225A0C" w14:textId="77777777" w:rsidTr="00184A99">
        <w:trPr>
          <w:trHeight w:val="300"/>
        </w:trPr>
        <w:tc>
          <w:tcPr>
            <w:tcW w:w="3559" w:type="dxa"/>
            <w:gridSpan w:val="2"/>
            <w:shd w:val="clear" w:color="auto" w:fill="auto"/>
            <w:vAlign w:val="center"/>
            <w:hideMark/>
          </w:tcPr>
          <w:p w14:paraId="5329C018"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3BB290C" w14:textId="77777777" w:rsidR="00F42686" w:rsidRPr="007001F1" w:rsidRDefault="00F42686" w:rsidP="00184A99">
            <w:pPr>
              <w:rPr>
                <w:color w:val="000000"/>
              </w:rPr>
            </w:pPr>
            <w:r w:rsidRPr="007001F1">
              <w:rPr>
                <w:color w:val="000000"/>
                <w:sz w:val="22"/>
                <w:szCs w:val="22"/>
              </w:rPr>
              <w:t> </w:t>
            </w:r>
          </w:p>
        </w:tc>
      </w:tr>
      <w:tr w:rsidR="00F42686" w:rsidRPr="007001F1" w14:paraId="655626A4" w14:textId="77777777" w:rsidTr="00184A99">
        <w:trPr>
          <w:trHeight w:val="330"/>
        </w:trPr>
        <w:tc>
          <w:tcPr>
            <w:tcW w:w="9087" w:type="dxa"/>
            <w:gridSpan w:val="7"/>
            <w:shd w:val="clear" w:color="auto" w:fill="auto"/>
            <w:vAlign w:val="center"/>
            <w:hideMark/>
          </w:tcPr>
          <w:p w14:paraId="46E54A09"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B2ED498" w14:textId="77777777" w:rsidTr="00184A99">
        <w:trPr>
          <w:trHeight w:val="300"/>
        </w:trPr>
        <w:tc>
          <w:tcPr>
            <w:tcW w:w="3559" w:type="dxa"/>
            <w:gridSpan w:val="2"/>
            <w:shd w:val="clear" w:color="auto" w:fill="auto"/>
            <w:vAlign w:val="center"/>
            <w:hideMark/>
          </w:tcPr>
          <w:p w14:paraId="35154695"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0C419647"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4AE57C1F" w14:textId="77777777" w:rsidTr="00184A99">
        <w:trPr>
          <w:trHeight w:val="300"/>
        </w:trPr>
        <w:tc>
          <w:tcPr>
            <w:tcW w:w="3559" w:type="dxa"/>
            <w:gridSpan w:val="2"/>
            <w:shd w:val="clear" w:color="auto" w:fill="auto"/>
            <w:vAlign w:val="center"/>
            <w:hideMark/>
          </w:tcPr>
          <w:p w14:paraId="5E9EAAE7"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80F380A" w14:textId="77777777" w:rsidR="00F42686" w:rsidRPr="007001F1" w:rsidRDefault="00F42686" w:rsidP="00184A99">
            <w:pPr>
              <w:rPr>
                <w:color w:val="000000"/>
              </w:rPr>
            </w:pPr>
            <w:r>
              <w:rPr>
                <w:color w:val="000000"/>
                <w:sz w:val="22"/>
                <w:szCs w:val="22"/>
              </w:rPr>
              <w:t>Dynamický nákupný systém</w:t>
            </w:r>
          </w:p>
        </w:tc>
      </w:tr>
      <w:tr w:rsidR="00F42686" w:rsidRPr="007001F1" w14:paraId="05CC2A99" w14:textId="77777777" w:rsidTr="00184A99">
        <w:trPr>
          <w:trHeight w:val="300"/>
        </w:trPr>
        <w:tc>
          <w:tcPr>
            <w:tcW w:w="3559" w:type="dxa"/>
            <w:gridSpan w:val="2"/>
            <w:shd w:val="clear" w:color="auto" w:fill="auto"/>
            <w:vAlign w:val="center"/>
            <w:hideMark/>
          </w:tcPr>
          <w:p w14:paraId="60D79CB5"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A3B7BA" w14:textId="77777777" w:rsidR="00F42686" w:rsidRPr="007001F1" w:rsidRDefault="00F42686" w:rsidP="00184A99">
            <w:pPr>
              <w:rPr>
                <w:color w:val="000000"/>
              </w:rPr>
            </w:pPr>
          </w:p>
        </w:tc>
      </w:tr>
      <w:tr w:rsidR="00F42686" w:rsidRPr="007001F1" w14:paraId="6A9A3F16" w14:textId="77777777" w:rsidTr="00184A99">
        <w:trPr>
          <w:trHeight w:val="300"/>
        </w:trPr>
        <w:tc>
          <w:tcPr>
            <w:tcW w:w="3559" w:type="dxa"/>
            <w:gridSpan w:val="2"/>
            <w:shd w:val="clear" w:color="auto" w:fill="auto"/>
            <w:vAlign w:val="center"/>
          </w:tcPr>
          <w:p w14:paraId="048AE2C3"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F2A08A3" w14:textId="77777777" w:rsidR="00F42686" w:rsidRPr="007001F1" w:rsidRDefault="00F42686" w:rsidP="00184A99">
            <w:pPr>
              <w:rPr>
                <w:color w:val="000000"/>
              </w:rPr>
            </w:pPr>
          </w:p>
        </w:tc>
      </w:tr>
      <w:tr w:rsidR="00F42686" w:rsidRPr="007001F1" w14:paraId="12482245" w14:textId="77777777" w:rsidTr="00184A99">
        <w:trPr>
          <w:trHeight w:val="300"/>
        </w:trPr>
        <w:tc>
          <w:tcPr>
            <w:tcW w:w="3559" w:type="dxa"/>
            <w:gridSpan w:val="2"/>
            <w:shd w:val="clear" w:color="auto" w:fill="auto"/>
            <w:vAlign w:val="center"/>
            <w:hideMark/>
          </w:tcPr>
          <w:p w14:paraId="3A732215"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DEF5977" w14:textId="77777777"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14:paraId="35487599" w14:textId="77777777" w:rsidTr="00184A99">
        <w:trPr>
          <w:trHeight w:val="300"/>
        </w:trPr>
        <w:tc>
          <w:tcPr>
            <w:tcW w:w="3559" w:type="dxa"/>
            <w:gridSpan w:val="2"/>
            <w:shd w:val="clear" w:color="auto" w:fill="auto"/>
            <w:vAlign w:val="center"/>
            <w:hideMark/>
          </w:tcPr>
          <w:p w14:paraId="7457643D"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57AD7AAF" w14:textId="77777777" w:rsidR="00F42686" w:rsidRPr="007001F1" w:rsidRDefault="00F42686" w:rsidP="00184A99">
            <w:pPr>
              <w:rPr>
                <w:color w:val="000000"/>
              </w:rPr>
            </w:pPr>
            <w:r w:rsidRPr="007001F1">
              <w:rPr>
                <w:color w:val="000000"/>
                <w:sz w:val="22"/>
                <w:szCs w:val="22"/>
              </w:rPr>
              <w:t> </w:t>
            </w:r>
          </w:p>
        </w:tc>
      </w:tr>
      <w:tr w:rsidR="00F42686" w:rsidRPr="007001F1" w14:paraId="4693B278" w14:textId="77777777" w:rsidTr="00184A99">
        <w:trPr>
          <w:trHeight w:val="300"/>
        </w:trPr>
        <w:tc>
          <w:tcPr>
            <w:tcW w:w="3559" w:type="dxa"/>
            <w:gridSpan w:val="2"/>
            <w:shd w:val="clear" w:color="auto" w:fill="auto"/>
            <w:vAlign w:val="center"/>
            <w:hideMark/>
          </w:tcPr>
          <w:p w14:paraId="37D4493F" w14:textId="77777777"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660AC77B" w14:textId="77777777" w:rsidR="00F42686" w:rsidRPr="007001F1" w:rsidRDefault="00F42686" w:rsidP="00184A99">
            <w:pPr>
              <w:rPr>
                <w:color w:val="000000"/>
              </w:rPr>
            </w:pPr>
            <w:r w:rsidRPr="007001F1">
              <w:rPr>
                <w:color w:val="000000"/>
                <w:sz w:val="22"/>
                <w:szCs w:val="22"/>
              </w:rPr>
              <w:t> </w:t>
            </w:r>
          </w:p>
        </w:tc>
      </w:tr>
      <w:tr w:rsidR="00F42686" w:rsidRPr="007001F1" w14:paraId="33DF30F6" w14:textId="77777777" w:rsidTr="00184A99">
        <w:trPr>
          <w:trHeight w:val="300"/>
        </w:trPr>
        <w:tc>
          <w:tcPr>
            <w:tcW w:w="3559" w:type="dxa"/>
            <w:gridSpan w:val="2"/>
            <w:shd w:val="clear" w:color="auto" w:fill="auto"/>
            <w:vAlign w:val="center"/>
            <w:hideMark/>
          </w:tcPr>
          <w:p w14:paraId="2B3277F1" w14:textId="77777777"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14:paraId="4A3023EE" w14:textId="77777777" w:rsidR="00F42686" w:rsidRPr="007001F1" w:rsidRDefault="00F42686" w:rsidP="00184A99">
            <w:pPr>
              <w:rPr>
                <w:color w:val="000000"/>
              </w:rPr>
            </w:pPr>
            <w:r w:rsidRPr="007001F1">
              <w:rPr>
                <w:color w:val="000000"/>
                <w:sz w:val="22"/>
                <w:szCs w:val="22"/>
              </w:rPr>
              <w:t> </w:t>
            </w:r>
          </w:p>
        </w:tc>
      </w:tr>
      <w:tr w:rsidR="00F42686" w:rsidRPr="007001F1" w14:paraId="7531501F" w14:textId="77777777" w:rsidTr="00184A99">
        <w:trPr>
          <w:trHeight w:val="300"/>
        </w:trPr>
        <w:tc>
          <w:tcPr>
            <w:tcW w:w="3559" w:type="dxa"/>
            <w:gridSpan w:val="2"/>
            <w:shd w:val="clear" w:color="auto" w:fill="auto"/>
            <w:vAlign w:val="center"/>
          </w:tcPr>
          <w:p w14:paraId="14661C7F"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14:paraId="2C5FE06C" w14:textId="77777777" w:rsidR="00F42686" w:rsidRPr="007001F1" w:rsidRDefault="00F42686" w:rsidP="00184A99">
            <w:pPr>
              <w:rPr>
                <w:color w:val="000000"/>
              </w:rPr>
            </w:pPr>
          </w:p>
        </w:tc>
      </w:tr>
      <w:tr w:rsidR="00F42686" w:rsidRPr="007001F1" w14:paraId="6EA2AD65" w14:textId="77777777" w:rsidTr="00184A99">
        <w:trPr>
          <w:trHeight w:val="300"/>
        </w:trPr>
        <w:tc>
          <w:tcPr>
            <w:tcW w:w="3559" w:type="dxa"/>
            <w:gridSpan w:val="2"/>
            <w:shd w:val="clear" w:color="auto" w:fill="auto"/>
            <w:vAlign w:val="center"/>
            <w:hideMark/>
          </w:tcPr>
          <w:p w14:paraId="7FDB9AA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26C85647" w14:textId="77777777" w:rsidR="00F42686" w:rsidRPr="007001F1" w:rsidRDefault="00F42686" w:rsidP="00184A99">
            <w:pPr>
              <w:rPr>
                <w:color w:val="000000"/>
              </w:rPr>
            </w:pPr>
            <w:r w:rsidRPr="007001F1">
              <w:rPr>
                <w:color w:val="000000"/>
                <w:sz w:val="22"/>
                <w:szCs w:val="22"/>
              </w:rPr>
              <w:t> </w:t>
            </w:r>
          </w:p>
        </w:tc>
      </w:tr>
      <w:tr w:rsidR="00F42686" w:rsidRPr="007001F1" w14:paraId="6DD3EF50" w14:textId="77777777" w:rsidTr="00184A99">
        <w:trPr>
          <w:trHeight w:val="300"/>
        </w:trPr>
        <w:tc>
          <w:tcPr>
            <w:tcW w:w="3559" w:type="dxa"/>
            <w:gridSpan w:val="2"/>
            <w:shd w:val="clear" w:color="auto" w:fill="auto"/>
            <w:vAlign w:val="center"/>
            <w:hideMark/>
          </w:tcPr>
          <w:p w14:paraId="71E2E018"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27BBE1D8" w14:textId="77777777" w:rsidR="00F42686" w:rsidRPr="007001F1" w:rsidRDefault="00F42686" w:rsidP="00184A99">
            <w:pPr>
              <w:rPr>
                <w:color w:val="000000"/>
              </w:rPr>
            </w:pPr>
            <w:r w:rsidRPr="007001F1">
              <w:rPr>
                <w:color w:val="000000"/>
                <w:sz w:val="22"/>
                <w:szCs w:val="22"/>
              </w:rPr>
              <w:t> </w:t>
            </w:r>
          </w:p>
        </w:tc>
      </w:tr>
      <w:tr w:rsidR="00F42686" w:rsidRPr="007001F1" w14:paraId="6F406DBC" w14:textId="77777777" w:rsidTr="00184A99">
        <w:trPr>
          <w:trHeight w:val="300"/>
        </w:trPr>
        <w:tc>
          <w:tcPr>
            <w:tcW w:w="3559" w:type="dxa"/>
            <w:gridSpan w:val="2"/>
            <w:shd w:val="clear" w:color="auto" w:fill="auto"/>
            <w:vAlign w:val="center"/>
            <w:hideMark/>
          </w:tcPr>
          <w:p w14:paraId="7690B3B7" w14:textId="77777777"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14:paraId="284B63CD" w14:textId="77777777" w:rsidR="00F42686" w:rsidRPr="007001F1" w:rsidRDefault="00F42686" w:rsidP="00184A99">
            <w:pPr>
              <w:rPr>
                <w:color w:val="000000"/>
              </w:rPr>
            </w:pPr>
            <w:r w:rsidRPr="007001F1">
              <w:rPr>
                <w:color w:val="000000"/>
                <w:sz w:val="22"/>
                <w:szCs w:val="22"/>
              </w:rPr>
              <w:t> </w:t>
            </w:r>
          </w:p>
        </w:tc>
      </w:tr>
      <w:tr w:rsidR="00F42686" w:rsidRPr="007001F1" w14:paraId="1CF8DF4A" w14:textId="77777777" w:rsidTr="00184A99">
        <w:trPr>
          <w:trHeight w:val="300"/>
        </w:trPr>
        <w:tc>
          <w:tcPr>
            <w:tcW w:w="3559" w:type="dxa"/>
            <w:gridSpan w:val="2"/>
            <w:shd w:val="clear" w:color="auto" w:fill="auto"/>
            <w:vAlign w:val="center"/>
            <w:hideMark/>
          </w:tcPr>
          <w:p w14:paraId="15BEC35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2583512" w14:textId="77777777" w:rsidR="00F42686" w:rsidRPr="007001F1" w:rsidRDefault="00F42686" w:rsidP="00184A99">
            <w:pPr>
              <w:rPr>
                <w:color w:val="000000"/>
              </w:rPr>
            </w:pPr>
            <w:r w:rsidRPr="007001F1">
              <w:rPr>
                <w:color w:val="000000"/>
                <w:sz w:val="22"/>
                <w:szCs w:val="22"/>
              </w:rPr>
              <w:t> </w:t>
            </w:r>
          </w:p>
        </w:tc>
      </w:tr>
      <w:tr w:rsidR="00F42686" w:rsidRPr="007001F1" w14:paraId="2EAEE6F5" w14:textId="77777777" w:rsidTr="00184A99">
        <w:trPr>
          <w:trHeight w:val="300"/>
        </w:trPr>
        <w:tc>
          <w:tcPr>
            <w:tcW w:w="3559" w:type="dxa"/>
            <w:gridSpan w:val="2"/>
            <w:shd w:val="clear" w:color="auto" w:fill="auto"/>
            <w:vAlign w:val="center"/>
            <w:hideMark/>
          </w:tcPr>
          <w:p w14:paraId="129AD501" w14:textId="77777777"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8EA46E7" w14:textId="77777777" w:rsidR="00F42686" w:rsidRPr="007001F1" w:rsidRDefault="00F42686" w:rsidP="00184A99">
            <w:pPr>
              <w:rPr>
                <w:color w:val="000000"/>
              </w:rPr>
            </w:pPr>
            <w:r w:rsidRPr="007001F1">
              <w:rPr>
                <w:color w:val="000000"/>
                <w:sz w:val="22"/>
                <w:szCs w:val="22"/>
              </w:rPr>
              <w:t> </w:t>
            </w:r>
          </w:p>
        </w:tc>
      </w:tr>
      <w:tr w:rsidR="00F42686" w:rsidRPr="007001F1" w14:paraId="4B2AB32A" w14:textId="77777777" w:rsidTr="00184A99">
        <w:trPr>
          <w:trHeight w:val="315"/>
        </w:trPr>
        <w:tc>
          <w:tcPr>
            <w:tcW w:w="582" w:type="dxa"/>
            <w:shd w:val="clear" w:color="000000" w:fill="60497A"/>
            <w:vAlign w:val="center"/>
            <w:hideMark/>
          </w:tcPr>
          <w:p w14:paraId="06DF131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EBCA72"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C24BA3"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4EDC65FC"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7841501B"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CAB1AA9" w14:textId="77777777" w:rsidR="00F42686" w:rsidRPr="007001F1" w:rsidRDefault="00F42686" w:rsidP="00184A99">
            <w:pPr>
              <w:jc w:val="center"/>
              <w:rPr>
                <w:b/>
                <w:bCs/>
                <w:color w:val="FFFFFF"/>
              </w:rPr>
            </w:pPr>
            <w:r w:rsidRPr="007001F1">
              <w:rPr>
                <w:b/>
                <w:bCs/>
                <w:color w:val="FFFFFF"/>
                <w:sz w:val="22"/>
                <w:szCs w:val="22"/>
              </w:rPr>
              <w:t>Poznámka</w:t>
            </w:r>
          </w:p>
        </w:tc>
      </w:tr>
      <w:tr w:rsidR="00F42686" w:rsidRPr="007001F1" w14:paraId="5EF12F07" w14:textId="77777777" w:rsidTr="00184A99">
        <w:trPr>
          <w:trHeight w:val="344"/>
        </w:trPr>
        <w:tc>
          <w:tcPr>
            <w:tcW w:w="582" w:type="dxa"/>
            <w:shd w:val="clear" w:color="auto" w:fill="auto"/>
            <w:noWrap/>
            <w:vAlign w:val="center"/>
            <w:hideMark/>
          </w:tcPr>
          <w:p w14:paraId="40283025" w14:textId="77777777"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14:paraId="60CBC5C5" w14:textId="77777777"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14:paraId="046EF79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01D8B0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786BCC0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A7F4118" w14:textId="77777777" w:rsidR="00F42686" w:rsidRPr="007001F1" w:rsidRDefault="00F42686" w:rsidP="00184A99">
            <w:pPr>
              <w:jc w:val="center"/>
              <w:rPr>
                <w:color w:val="000000"/>
              </w:rPr>
            </w:pPr>
            <w:r w:rsidRPr="007001F1">
              <w:rPr>
                <w:color w:val="000000"/>
                <w:sz w:val="22"/>
                <w:szCs w:val="22"/>
              </w:rPr>
              <w:t> </w:t>
            </w:r>
          </w:p>
        </w:tc>
      </w:tr>
      <w:tr w:rsidR="00323C2E" w:rsidRPr="007001F1" w14:paraId="4A01B2E1" w14:textId="77777777" w:rsidTr="00184A99">
        <w:trPr>
          <w:trHeight w:val="344"/>
        </w:trPr>
        <w:tc>
          <w:tcPr>
            <w:tcW w:w="582" w:type="dxa"/>
            <w:shd w:val="clear" w:color="auto" w:fill="auto"/>
            <w:noWrap/>
            <w:vAlign w:val="center"/>
          </w:tcPr>
          <w:p w14:paraId="65A5FC4D" w14:textId="77777777"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14:paraId="2BCD113B" w14:textId="77777777"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14:paraId="751AD68D" w14:textId="77777777" w:rsidR="00323C2E" w:rsidRPr="007001F1" w:rsidRDefault="00323C2E" w:rsidP="00184A99">
            <w:pPr>
              <w:jc w:val="center"/>
              <w:rPr>
                <w:color w:val="000000"/>
                <w:sz w:val="22"/>
                <w:szCs w:val="22"/>
              </w:rPr>
            </w:pPr>
          </w:p>
        </w:tc>
        <w:tc>
          <w:tcPr>
            <w:tcW w:w="567" w:type="dxa"/>
            <w:shd w:val="clear" w:color="auto" w:fill="auto"/>
            <w:vAlign w:val="center"/>
          </w:tcPr>
          <w:p w14:paraId="21A5E26D" w14:textId="77777777" w:rsidR="00323C2E" w:rsidRPr="007001F1" w:rsidRDefault="00323C2E" w:rsidP="00184A99">
            <w:pPr>
              <w:jc w:val="center"/>
              <w:rPr>
                <w:color w:val="000000"/>
                <w:sz w:val="22"/>
                <w:szCs w:val="22"/>
              </w:rPr>
            </w:pPr>
          </w:p>
        </w:tc>
        <w:tc>
          <w:tcPr>
            <w:tcW w:w="776" w:type="dxa"/>
            <w:shd w:val="clear" w:color="auto" w:fill="auto"/>
            <w:vAlign w:val="center"/>
          </w:tcPr>
          <w:p w14:paraId="73EC252B" w14:textId="77777777" w:rsidR="00323C2E" w:rsidRPr="007001F1" w:rsidRDefault="00323C2E" w:rsidP="00184A99">
            <w:pPr>
              <w:jc w:val="center"/>
              <w:rPr>
                <w:color w:val="000000"/>
                <w:sz w:val="22"/>
                <w:szCs w:val="22"/>
              </w:rPr>
            </w:pPr>
          </w:p>
        </w:tc>
        <w:tc>
          <w:tcPr>
            <w:tcW w:w="1775" w:type="dxa"/>
            <w:shd w:val="clear" w:color="auto" w:fill="auto"/>
            <w:vAlign w:val="center"/>
          </w:tcPr>
          <w:p w14:paraId="455ADDF4" w14:textId="77777777" w:rsidR="00323C2E" w:rsidRPr="007001F1" w:rsidRDefault="00323C2E" w:rsidP="00184A99">
            <w:pPr>
              <w:jc w:val="center"/>
              <w:rPr>
                <w:color w:val="000000"/>
                <w:sz w:val="22"/>
                <w:szCs w:val="22"/>
              </w:rPr>
            </w:pPr>
          </w:p>
        </w:tc>
      </w:tr>
      <w:tr w:rsidR="00F42686" w:rsidRPr="007001F1" w14:paraId="0A79741D" w14:textId="77777777" w:rsidTr="00184A99">
        <w:trPr>
          <w:trHeight w:val="344"/>
        </w:trPr>
        <w:tc>
          <w:tcPr>
            <w:tcW w:w="582" w:type="dxa"/>
            <w:shd w:val="clear" w:color="auto" w:fill="auto"/>
            <w:noWrap/>
            <w:vAlign w:val="center"/>
          </w:tcPr>
          <w:p w14:paraId="3E384864" w14:textId="77777777"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14:paraId="103DF853" w14:textId="77777777"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w:t>
            </w:r>
            <w:r>
              <w:rPr>
                <w:color w:val="000000"/>
                <w:sz w:val="22"/>
                <w:szCs w:val="22"/>
              </w:rPr>
              <w:lastRenderedPageBreak/>
              <w:t xml:space="preserve">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14:paraId="346C5362" w14:textId="77777777" w:rsidR="00F42686" w:rsidRPr="007001F1" w:rsidRDefault="00F42686" w:rsidP="00184A99">
            <w:pPr>
              <w:jc w:val="center"/>
              <w:rPr>
                <w:color w:val="000000"/>
              </w:rPr>
            </w:pPr>
          </w:p>
        </w:tc>
        <w:tc>
          <w:tcPr>
            <w:tcW w:w="567" w:type="dxa"/>
            <w:shd w:val="clear" w:color="auto" w:fill="auto"/>
            <w:vAlign w:val="center"/>
          </w:tcPr>
          <w:p w14:paraId="3AC7982A" w14:textId="77777777" w:rsidR="00F42686" w:rsidRPr="007001F1" w:rsidRDefault="00F42686" w:rsidP="00184A99">
            <w:pPr>
              <w:jc w:val="center"/>
              <w:rPr>
                <w:color w:val="000000"/>
              </w:rPr>
            </w:pPr>
          </w:p>
        </w:tc>
        <w:tc>
          <w:tcPr>
            <w:tcW w:w="776" w:type="dxa"/>
            <w:shd w:val="clear" w:color="auto" w:fill="auto"/>
            <w:vAlign w:val="center"/>
          </w:tcPr>
          <w:p w14:paraId="16255AA1" w14:textId="77777777" w:rsidR="00F42686" w:rsidRPr="007001F1" w:rsidRDefault="00F42686" w:rsidP="00184A99">
            <w:pPr>
              <w:jc w:val="center"/>
              <w:rPr>
                <w:color w:val="000000"/>
              </w:rPr>
            </w:pPr>
          </w:p>
        </w:tc>
        <w:tc>
          <w:tcPr>
            <w:tcW w:w="1775" w:type="dxa"/>
            <w:shd w:val="clear" w:color="auto" w:fill="auto"/>
            <w:vAlign w:val="center"/>
          </w:tcPr>
          <w:p w14:paraId="32127E06" w14:textId="77777777" w:rsidR="00F42686" w:rsidRPr="007001F1" w:rsidRDefault="00F42686" w:rsidP="00184A99">
            <w:pPr>
              <w:jc w:val="center"/>
              <w:rPr>
                <w:color w:val="000000"/>
              </w:rPr>
            </w:pPr>
          </w:p>
        </w:tc>
      </w:tr>
      <w:tr w:rsidR="00F42686" w:rsidRPr="007001F1" w14:paraId="7F62F4EE" w14:textId="77777777" w:rsidTr="00184A99">
        <w:trPr>
          <w:trHeight w:val="20"/>
        </w:trPr>
        <w:tc>
          <w:tcPr>
            <w:tcW w:w="582" w:type="dxa"/>
            <w:shd w:val="clear" w:color="auto" w:fill="auto"/>
            <w:noWrap/>
            <w:vAlign w:val="center"/>
            <w:hideMark/>
          </w:tcPr>
          <w:p w14:paraId="70683E65" w14:textId="77777777"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14:paraId="6A2E9BEE" w14:textId="77777777"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1920E16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D736A55"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FC310C6"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9676A3A" w14:textId="77777777" w:rsidR="00F42686" w:rsidRPr="007001F1" w:rsidRDefault="00F42686" w:rsidP="00184A99">
            <w:pPr>
              <w:jc w:val="center"/>
              <w:rPr>
                <w:color w:val="000000"/>
              </w:rPr>
            </w:pPr>
            <w:r w:rsidRPr="007001F1">
              <w:rPr>
                <w:color w:val="000000"/>
                <w:sz w:val="22"/>
                <w:szCs w:val="22"/>
              </w:rPr>
              <w:t> </w:t>
            </w:r>
          </w:p>
        </w:tc>
      </w:tr>
      <w:tr w:rsidR="00F42686" w:rsidRPr="007001F1" w14:paraId="60C08203" w14:textId="77777777" w:rsidTr="00184A99">
        <w:trPr>
          <w:trHeight w:val="20"/>
        </w:trPr>
        <w:tc>
          <w:tcPr>
            <w:tcW w:w="582" w:type="dxa"/>
            <w:vMerge w:val="restart"/>
            <w:shd w:val="clear" w:color="auto" w:fill="auto"/>
            <w:noWrap/>
            <w:vAlign w:val="center"/>
          </w:tcPr>
          <w:p w14:paraId="125B41B4" w14:textId="77777777"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14:paraId="51F457F4" w14:textId="77777777"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14:paraId="25DF0302" w14:textId="77777777" w:rsidR="00F42686" w:rsidRPr="007001F1" w:rsidRDefault="00F42686" w:rsidP="00184A99">
            <w:pPr>
              <w:jc w:val="center"/>
              <w:rPr>
                <w:color w:val="000000"/>
              </w:rPr>
            </w:pPr>
          </w:p>
        </w:tc>
        <w:tc>
          <w:tcPr>
            <w:tcW w:w="567" w:type="dxa"/>
            <w:shd w:val="clear" w:color="auto" w:fill="auto"/>
            <w:vAlign w:val="center"/>
          </w:tcPr>
          <w:p w14:paraId="7783359F" w14:textId="77777777" w:rsidR="00F42686" w:rsidRPr="007001F1" w:rsidRDefault="00F42686" w:rsidP="00184A99">
            <w:pPr>
              <w:jc w:val="center"/>
              <w:rPr>
                <w:color w:val="000000"/>
              </w:rPr>
            </w:pPr>
          </w:p>
        </w:tc>
        <w:tc>
          <w:tcPr>
            <w:tcW w:w="776" w:type="dxa"/>
            <w:shd w:val="clear" w:color="auto" w:fill="auto"/>
            <w:vAlign w:val="center"/>
          </w:tcPr>
          <w:p w14:paraId="7FAD030D" w14:textId="77777777" w:rsidR="00F42686" w:rsidRPr="007001F1" w:rsidRDefault="00F42686" w:rsidP="00184A99">
            <w:pPr>
              <w:jc w:val="center"/>
              <w:rPr>
                <w:color w:val="000000"/>
              </w:rPr>
            </w:pPr>
          </w:p>
        </w:tc>
        <w:tc>
          <w:tcPr>
            <w:tcW w:w="1775" w:type="dxa"/>
            <w:shd w:val="clear" w:color="auto" w:fill="auto"/>
            <w:vAlign w:val="center"/>
          </w:tcPr>
          <w:p w14:paraId="2B5B1850" w14:textId="77777777" w:rsidR="00F42686" w:rsidRPr="007001F1" w:rsidRDefault="00F42686" w:rsidP="00184A99">
            <w:pPr>
              <w:jc w:val="center"/>
              <w:rPr>
                <w:color w:val="000000"/>
              </w:rPr>
            </w:pPr>
          </w:p>
        </w:tc>
      </w:tr>
      <w:tr w:rsidR="00F42686" w:rsidRPr="007001F1" w14:paraId="59057EE9" w14:textId="77777777" w:rsidTr="00184A99">
        <w:trPr>
          <w:trHeight w:val="20"/>
        </w:trPr>
        <w:tc>
          <w:tcPr>
            <w:tcW w:w="582" w:type="dxa"/>
            <w:vMerge/>
            <w:shd w:val="clear" w:color="auto" w:fill="auto"/>
            <w:noWrap/>
            <w:vAlign w:val="center"/>
          </w:tcPr>
          <w:p w14:paraId="54489BD5" w14:textId="77777777" w:rsidR="00F42686" w:rsidRPr="007001F1" w:rsidRDefault="00F42686" w:rsidP="00184A99">
            <w:pPr>
              <w:jc w:val="center"/>
              <w:rPr>
                <w:color w:val="000000"/>
              </w:rPr>
            </w:pPr>
          </w:p>
        </w:tc>
        <w:tc>
          <w:tcPr>
            <w:tcW w:w="4820" w:type="dxa"/>
            <w:gridSpan w:val="2"/>
            <w:shd w:val="clear" w:color="auto" w:fill="auto"/>
            <w:vAlign w:val="center"/>
          </w:tcPr>
          <w:p w14:paraId="008F260E" w14:textId="77777777"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0EB39B3D" w14:textId="77777777" w:rsidR="00F42686" w:rsidRPr="007001F1" w:rsidRDefault="00F42686" w:rsidP="00184A99">
            <w:pPr>
              <w:jc w:val="center"/>
              <w:rPr>
                <w:color w:val="000000"/>
              </w:rPr>
            </w:pPr>
          </w:p>
        </w:tc>
        <w:tc>
          <w:tcPr>
            <w:tcW w:w="567" w:type="dxa"/>
            <w:shd w:val="clear" w:color="auto" w:fill="auto"/>
            <w:vAlign w:val="center"/>
          </w:tcPr>
          <w:p w14:paraId="1B5736D3" w14:textId="77777777" w:rsidR="00F42686" w:rsidRPr="007001F1" w:rsidRDefault="00F42686" w:rsidP="00184A99">
            <w:pPr>
              <w:jc w:val="center"/>
              <w:rPr>
                <w:color w:val="000000"/>
              </w:rPr>
            </w:pPr>
          </w:p>
        </w:tc>
        <w:tc>
          <w:tcPr>
            <w:tcW w:w="776" w:type="dxa"/>
            <w:shd w:val="clear" w:color="auto" w:fill="auto"/>
            <w:vAlign w:val="center"/>
          </w:tcPr>
          <w:p w14:paraId="7BDEFC73" w14:textId="77777777" w:rsidR="00F42686" w:rsidRPr="007001F1" w:rsidRDefault="00F42686" w:rsidP="00184A99">
            <w:pPr>
              <w:jc w:val="center"/>
              <w:rPr>
                <w:color w:val="000000"/>
              </w:rPr>
            </w:pPr>
          </w:p>
        </w:tc>
        <w:tc>
          <w:tcPr>
            <w:tcW w:w="1775" w:type="dxa"/>
            <w:shd w:val="clear" w:color="auto" w:fill="auto"/>
            <w:vAlign w:val="center"/>
          </w:tcPr>
          <w:p w14:paraId="3487CE63" w14:textId="77777777" w:rsidR="00F42686" w:rsidRPr="007001F1" w:rsidRDefault="00F42686" w:rsidP="00184A99">
            <w:pPr>
              <w:jc w:val="center"/>
              <w:rPr>
                <w:color w:val="000000"/>
              </w:rPr>
            </w:pPr>
          </w:p>
        </w:tc>
      </w:tr>
      <w:tr w:rsidR="00F42686" w:rsidRPr="007001F1" w14:paraId="470C9461" w14:textId="77777777" w:rsidTr="00184A99">
        <w:trPr>
          <w:trHeight w:val="20"/>
        </w:trPr>
        <w:tc>
          <w:tcPr>
            <w:tcW w:w="582" w:type="dxa"/>
            <w:vMerge/>
            <w:shd w:val="clear" w:color="auto" w:fill="auto"/>
            <w:noWrap/>
            <w:vAlign w:val="center"/>
          </w:tcPr>
          <w:p w14:paraId="42E28D68" w14:textId="77777777" w:rsidR="00F42686" w:rsidRDefault="00F42686" w:rsidP="00184A99">
            <w:pPr>
              <w:jc w:val="center"/>
              <w:rPr>
                <w:color w:val="000000"/>
              </w:rPr>
            </w:pPr>
          </w:p>
        </w:tc>
        <w:tc>
          <w:tcPr>
            <w:tcW w:w="4820" w:type="dxa"/>
            <w:gridSpan w:val="2"/>
            <w:shd w:val="clear" w:color="auto" w:fill="auto"/>
            <w:vAlign w:val="center"/>
          </w:tcPr>
          <w:p w14:paraId="0857A3AE" w14:textId="77777777"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252EF5F9" w14:textId="77777777" w:rsidR="00F42686" w:rsidRPr="007001F1" w:rsidRDefault="00F42686" w:rsidP="00184A99">
            <w:pPr>
              <w:jc w:val="center"/>
              <w:rPr>
                <w:color w:val="000000"/>
              </w:rPr>
            </w:pPr>
          </w:p>
        </w:tc>
        <w:tc>
          <w:tcPr>
            <w:tcW w:w="567" w:type="dxa"/>
            <w:shd w:val="clear" w:color="auto" w:fill="auto"/>
            <w:vAlign w:val="center"/>
          </w:tcPr>
          <w:p w14:paraId="159F07EF" w14:textId="77777777" w:rsidR="00F42686" w:rsidRPr="007001F1" w:rsidRDefault="00F42686" w:rsidP="00184A99">
            <w:pPr>
              <w:jc w:val="center"/>
              <w:rPr>
                <w:color w:val="000000"/>
              </w:rPr>
            </w:pPr>
          </w:p>
        </w:tc>
        <w:tc>
          <w:tcPr>
            <w:tcW w:w="776" w:type="dxa"/>
            <w:shd w:val="clear" w:color="auto" w:fill="auto"/>
            <w:vAlign w:val="center"/>
          </w:tcPr>
          <w:p w14:paraId="11001154" w14:textId="77777777" w:rsidR="00F42686" w:rsidRPr="007001F1" w:rsidRDefault="00F42686" w:rsidP="00184A99">
            <w:pPr>
              <w:jc w:val="center"/>
              <w:rPr>
                <w:color w:val="000000"/>
              </w:rPr>
            </w:pPr>
          </w:p>
        </w:tc>
        <w:tc>
          <w:tcPr>
            <w:tcW w:w="1775" w:type="dxa"/>
            <w:shd w:val="clear" w:color="auto" w:fill="auto"/>
            <w:vAlign w:val="center"/>
          </w:tcPr>
          <w:p w14:paraId="4AA56B27" w14:textId="77777777" w:rsidR="00F42686" w:rsidRPr="007001F1" w:rsidRDefault="00F42686" w:rsidP="00184A99">
            <w:pPr>
              <w:jc w:val="center"/>
              <w:rPr>
                <w:color w:val="000000"/>
              </w:rPr>
            </w:pPr>
          </w:p>
        </w:tc>
      </w:tr>
      <w:tr w:rsidR="00F42686" w:rsidRPr="007001F1" w14:paraId="51EA128B" w14:textId="77777777" w:rsidTr="00184A99">
        <w:trPr>
          <w:trHeight w:val="20"/>
        </w:trPr>
        <w:tc>
          <w:tcPr>
            <w:tcW w:w="582" w:type="dxa"/>
            <w:shd w:val="clear" w:color="auto" w:fill="auto"/>
            <w:noWrap/>
            <w:vAlign w:val="center"/>
          </w:tcPr>
          <w:p w14:paraId="48A52594" w14:textId="77777777"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14:paraId="029F7E87" w14:textId="77777777"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14:paraId="3BC5B9C4" w14:textId="77777777" w:rsidR="00F42686" w:rsidRPr="007001F1" w:rsidRDefault="00F42686" w:rsidP="00184A99">
            <w:pPr>
              <w:jc w:val="center"/>
              <w:rPr>
                <w:color w:val="000000"/>
              </w:rPr>
            </w:pPr>
          </w:p>
        </w:tc>
        <w:tc>
          <w:tcPr>
            <w:tcW w:w="567" w:type="dxa"/>
            <w:shd w:val="clear" w:color="auto" w:fill="auto"/>
            <w:vAlign w:val="center"/>
          </w:tcPr>
          <w:p w14:paraId="2B745AF0" w14:textId="77777777" w:rsidR="00F42686" w:rsidRPr="007001F1" w:rsidRDefault="00F42686" w:rsidP="00184A99">
            <w:pPr>
              <w:jc w:val="center"/>
              <w:rPr>
                <w:color w:val="000000"/>
              </w:rPr>
            </w:pPr>
          </w:p>
        </w:tc>
        <w:tc>
          <w:tcPr>
            <w:tcW w:w="776" w:type="dxa"/>
            <w:shd w:val="clear" w:color="auto" w:fill="auto"/>
            <w:vAlign w:val="center"/>
          </w:tcPr>
          <w:p w14:paraId="29D185A7" w14:textId="77777777" w:rsidR="00F42686" w:rsidRPr="007001F1" w:rsidRDefault="00F42686" w:rsidP="00184A99">
            <w:pPr>
              <w:jc w:val="center"/>
              <w:rPr>
                <w:color w:val="000000"/>
              </w:rPr>
            </w:pPr>
          </w:p>
        </w:tc>
        <w:tc>
          <w:tcPr>
            <w:tcW w:w="1775" w:type="dxa"/>
            <w:shd w:val="clear" w:color="auto" w:fill="auto"/>
            <w:vAlign w:val="center"/>
          </w:tcPr>
          <w:p w14:paraId="660110B0" w14:textId="77777777" w:rsidR="00F42686" w:rsidRPr="007001F1" w:rsidRDefault="00F42686" w:rsidP="00184A99">
            <w:pPr>
              <w:jc w:val="center"/>
              <w:rPr>
                <w:color w:val="000000"/>
              </w:rPr>
            </w:pPr>
          </w:p>
        </w:tc>
      </w:tr>
      <w:tr w:rsidR="001F6AC4" w:rsidRPr="007001F1" w14:paraId="5BD44B9A" w14:textId="77777777" w:rsidTr="00184A99">
        <w:trPr>
          <w:trHeight w:val="20"/>
        </w:trPr>
        <w:tc>
          <w:tcPr>
            <w:tcW w:w="582" w:type="dxa"/>
            <w:shd w:val="clear" w:color="auto" w:fill="auto"/>
            <w:noWrap/>
            <w:vAlign w:val="center"/>
          </w:tcPr>
          <w:p w14:paraId="1BD639D6" w14:textId="77777777"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14:paraId="04758A55" w14:textId="77777777"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14:paraId="2C488C36" w14:textId="77777777" w:rsidR="001F6AC4" w:rsidRPr="007001F1" w:rsidRDefault="001F6AC4" w:rsidP="00184A99">
            <w:pPr>
              <w:jc w:val="center"/>
              <w:rPr>
                <w:color w:val="000000"/>
              </w:rPr>
            </w:pPr>
          </w:p>
        </w:tc>
        <w:tc>
          <w:tcPr>
            <w:tcW w:w="567" w:type="dxa"/>
            <w:shd w:val="clear" w:color="auto" w:fill="auto"/>
            <w:vAlign w:val="center"/>
          </w:tcPr>
          <w:p w14:paraId="7637C955" w14:textId="77777777" w:rsidR="001F6AC4" w:rsidRPr="007001F1" w:rsidRDefault="001F6AC4" w:rsidP="00184A99">
            <w:pPr>
              <w:jc w:val="center"/>
              <w:rPr>
                <w:color w:val="000000"/>
              </w:rPr>
            </w:pPr>
          </w:p>
        </w:tc>
        <w:tc>
          <w:tcPr>
            <w:tcW w:w="776" w:type="dxa"/>
            <w:shd w:val="clear" w:color="auto" w:fill="auto"/>
            <w:vAlign w:val="center"/>
          </w:tcPr>
          <w:p w14:paraId="5533BA4A" w14:textId="77777777" w:rsidR="001F6AC4" w:rsidRPr="007001F1" w:rsidRDefault="001F6AC4" w:rsidP="00184A99">
            <w:pPr>
              <w:jc w:val="center"/>
              <w:rPr>
                <w:color w:val="000000"/>
              </w:rPr>
            </w:pPr>
          </w:p>
        </w:tc>
        <w:tc>
          <w:tcPr>
            <w:tcW w:w="1775" w:type="dxa"/>
            <w:shd w:val="clear" w:color="auto" w:fill="auto"/>
            <w:vAlign w:val="center"/>
          </w:tcPr>
          <w:p w14:paraId="3C7E7ED3" w14:textId="77777777" w:rsidR="001F6AC4" w:rsidRPr="007001F1" w:rsidRDefault="001F6AC4" w:rsidP="00184A99">
            <w:pPr>
              <w:jc w:val="center"/>
              <w:rPr>
                <w:color w:val="000000"/>
              </w:rPr>
            </w:pPr>
          </w:p>
        </w:tc>
      </w:tr>
      <w:tr w:rsidR="00A3143C" w:rsidRPr="007001F1" w14:paraId="1E59654A" w14:textId="77777777" w:rsidTr="00184A99">
        <w:trPr>
          <w:trHeight w:val="20"/>
        </w:trPr>
        <w:tc>
          <w:tcPr>
            <w:tcW w:w="582" w:type="dxa"/>
            <w:shd w:val="clear" w:color="auto" w:fill="auto"/>
            <w:noWrap/>
            <w:vAlign w:val="center"/>
          </w:tcPr>
          <w:p w14:paraId="7A6542CF" w14:textId="77777777"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14:paraId="19C106AC" w14:textId="77777777"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14:paraId="1D29B78C" w14:textId="77777777" w:rsidR="00A3143C" w:rsidRPr="007001F1" w:rsidRDefault="00A3143C" w:rsidP="00184A99">
            <w:pPr>
              <w:jc w:val="center"/>
              <w:rPr>
                <w:color w:val="000000"/>
              </w:rPr>
            </w:pPr>
          </w:p>
        </w:tc>
        <w:tc>
          <w:tcPr>
            <w:tcW w:w="567" w:type="dxa"/>
            <w:shd w:val="clear" w:color="auto" w:fill="auto"/>
            <w:vAlign w:val="center"/>
          </w:tcPr>
          <w:p w14:paraId="64733F23" w14:textId="77777777" w:rsidR="00A3143C" w:rsidRPr="007001F1" w:rsidRDefault="00A3143C" w:rsidP="00184A99">
            <w:pPr>
              <w:jc w:val="center"/>
              <w:rPr>
                <w:color w:val="000000"/>
              </w:rPr>
            </w:pPr>
          </w:p>
        </w:tc>
        <w:tc>
          <w:tcPr>
            <w:tcW w:w="776" w:type="dxa"/>
            <w:shd w:val="clear" w:color="auto" w:fill="auto"/>
            <w:vAlign w:val="center"/>
          </w:tcPr>
          <w:p w14:paraId="344A1448" w14:textId="77777777" w:rsidR="00A3143C" w:rsidRPr="007001F1" w:rsidRDefault="00A3143C" w:rsidP="00184A99">
            <w:pPr>
              <w:jc w:val="center"/>
              <w:rPr>
                <w:color w:val="000000"/>
              </w:rPr>
            </w:pPr>
          </w:p>
        </w:tc>
        <w:tc>
          <w:tcPr>
            <w:tcW w:w="1775" w:type="dxa"/>
            <w:shd w:val="clear" w:color="auto" w:fill="auto"/>
            <w:vAlign w:val="center"/>
          </w:tcPr>
          <w:p w14:paraId="18F8DD95" w14:textId="77777777" w:rsidR="00A3143C" w:rsidRPr="007001F1" w:rsidRDefault="00A3143C" w:rsidP="00184A99">
            <w:pPr>
              <w:jc w:val="center"/>
              <w:rPr>
                <w:color w:val="000000"/>
              </w:rPr>
            </w:pPr>
          </w:p>
        </w:tc>
      </w:tr>
      <w:tr w:rsidR="001F6AC4" w:rsidRPr="007001F1" w14:paraId="62D077C9" w14:textId="77777777" w:rsidTr="00184A99">
        <w:trPr>
          <w:trHeight w:val="20"/>
        </w:trPr>
        <w:tc>
          <w:tcPr>
            <w:tcW w:w="582" w:type="dxa"/>
            <w:shd w:val="clear" w:color="auto" w:fill="auto"/>
            <w:noWrap/>
            <w:vAlign w:val="center"/>
          </w:tcPr>
          <w:p w14:paraId="668F7849" w14:textId="77777777"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14:paraId="29066F66" w14:textId="77777777"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6EC5E97" w14:textId="77777777" w:rsidR="001F6AC4" w:rsidRPr="007001F1" w:rsidRDefault="001F6AC4" w:rsidP="00184A99">
            <w:pPr>
              <w:jc w:val="center"/>
              <w:rPr>
                <w:color w:val="000000"/>
              </w:rPr>
            </w:pPr>
          </w:p>
        </w:tc>
        <w:tc>
          <w:tcPr>
            <w:tcW w:w="567" w:type="dxa"/>
            <w:shd w:val="clear" w:color="auto" w:fill="auto"/>
            <w:vAlign w:val="center"/>
          </w:tcPr>
          <w:p w14:paraId="64F5AC15" w14:textId="77777777" w:rsidR="001F6AC4" w:rsidRPr="007001F1" w:rsidRDefault="001F6AC4" w:rsidP="00184A99">
            <w:pPr>
              <w:jc w:val="center"/>
              <w:rPr>
                <w:color w:val="000000"/>
              </w:rPr>
            </w:pPr>
          </w:p>
        </w:tc>
        <w:tc>
          <w:tcPr>
            <w:tcW w:w="776" w:type="dxa"/>
            <w:shd w:val="clear" w:color="auto" w:fill="auto"/>
            <w:vAlign w:val="center"/>
          </w:tcPr>
          <w:p w14:paraId="3FD78AC1" w14:textId="77777777" w:rsidR="001F6AC4" w:rsidRPr="007001F1" w:rsidRDefault="001F6AC4" w:rsidP="00184A99">
            <w:pPr>
              <w:jc w:val="center"/>
              <w:rPr>
                <w:color w:val="000000"/>
              </w:rPr>
            </w:pPr>
          </w:p>
        </w:tc>
        <w:tc>
          <w:tcPr>
            <w:tcW w:w="1775" w:type="dxa"/>
            <w:shd w:val="clear" w:color="auto" w:fill="auto"/>
            <w:vAlign w:val="center"/>
          </w:tcPr>
          <w:p w14:paraId="4AF2E1E2" w14:textId="77777777" w:rsidR="001F6AC4" w:rsidRPr="007001F1" w:rsidRDefault="001F6AC4" w:rsidP="00184A99">
            <w:pPr>
              <w:jc w:val="center"/>
              <w:rPr>
                <w:color w:val="000000"/>
              </w:rPr>
            </w:pPr>
          </w:p>
        </w:tc>
      </w:tr>
      <w:tr w:rsidR="00F42686" w:rsidRPr="007001F1" w14:paraId="0594A6A0" w14:textId="77777777" w:rsidTr="00184A99">
        <w:trPr>
          <w:trHeight w:val="20"/>
        </w:trPr>
        <w:tc>
          <w:tcPr>
            <w:tcW w:w="582" w:type="dxa"/>
            <w:shd w:val="clear" w:color="auto" w:fill="auto"/>
            <w:noWrap/>
            <w:vAlign w:val="center"/>
          </w:tcPr>
          <w:p w14:paraId="72904E4E" w14:textId="77777777"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14:paraId="251902F2" w14:textId="77777777"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4B92B416" w14:textId="77777777" w:rsidR="00F42686" w:rsidRPr="007001F1" w:rsidRDefault="00F42686" w:rsidP="00184A99">
            <w:pPr>
              <w:jc w:val="center"/>
              <w:rPr>
                <w:color w:val="000000"/>
              </w:rPr>
            </w:pPr>
          </w:p>
        </w:tc>
        <w:tc>
          <w:tcPr>
            <w:tcW w:w="567" w:type="dxa"/>
            <w:shd w:val="clear" w:color="auto" w:fill="auto"/>
            <w:vAlign w:val="center"/>
          </w:tcPr>
          <w:p w14:paraId="56139658" w14:textId="77777777" w:rsidR="00F42686" w:rsidRPr="007001F1" w:rsidRDefault="00F42686" w:rsidP="00184A99">
            <w:pPr>
              <w:jc w:val="center"/>
              <w:rPr>
                <w:color w:val="000000"/>
              </w:rPr>
            </w:pPr>
          </w:p>
        </w:tc>
        <w:tc>
          <w:tcPr>
            <w:tcW w:w="776" w:type="dxa"/>
            <w:shd w:val="clear" w:color="auto" w:fill="auto"/>
            <w:vAlign w:val="center"/>
          </w:tcPr>
          <w:p w14:paraId="487B8C74" w14:textId="77777777" w:rsidR="00F42686" w:rsidRPr="007001F1" w:rsidRDefault="00F42686" w:rsidP="00184A99">
            <w:pPr>
              <w:jc w:val="center"/>
              <w:rPr>
                <w:color w:val="000000"/>
              </w:rPr>
            </w:pPr>
          </w:p>
        </w:tc>
        <w:tc>
          <w:tcPr>
            <w:tcW w:w="1775" w:type="dxa"/>
            <w:shd w:val="clear" w:color="auto" w:fill="auto"/>
            <w:vAlign w:val="center"/>
          </w:tcPr>
          <w:p w14:paraId="46C819DA" w14:textId="77777777" w:rsidR="00F42686" w:rsidRPr="007001F1" w:rsidRDefault="00F42686" w:rsidP="00184A99">
            <w:pPr>
              <w:jc w:val="center"/>
              <w:rPr>
                <w:color w:val="000000"/>
              </w:rPr>
            </w:pPr>
          </w:p>
        </w:tc>
      </w:tr>
      <w:tr w:rsidR="00F42686" w:rsidRPr="007001F1" w14:paraId="6278D1F7" w14:textId="77777777" w:rsidTr="00184A99">
        <w:trPr>
          <w:trHeight w:val="20"/>
        </w:trPr>
        <w:tc>
          <w:tcPr>
            <w:tcW w:w="582" w:type="dxa"/>
            <w:shd w:val="clear" w:color="auto" w:fill="auto"/>
            <w:noWrap/>
            <w:vAlign w:val="center"/>
          </w:tcPr>
          <w:p w14:paraId="32C90737" w14:textId="77777777"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14:paraId="6526A092" w14:textId="77777777"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14:paraId="15EAE7D8" w14:textId="77777777" w:rsidR="00F42686" w:rsidRPr="007001F1" w:rsidRDefault="00F42686" w:rsidP="00184A99">
            <w:pPr>
              <w:jc w:val="center"/>
              <w:rPr>
                <w:color w:val="000000"/>
              </w:rPr>
            </w:pPr>
          </w:p>
        </w:tc>
        <w:tc>
          <w:tcPr>
            <w:tcW w:w="567" w:type="dxa"/>
            <w:shd w:val="clear" w:color="auto" w:fill="auto"/>
            <w:vAlign w:val="center"/>
          </w:tcPr>
          <w:p w14:paraId="6FCD0509" w14:textId="77777777" w:rsidR="00F42686" w:rsidRPr="007001F1" w:rsidRDefault="00F42686" w:rsidP="00184A99">
            <w:pPr>
              <w:jc w:val="center"/>
              <w:rPr>
                <w:color w:val="000000"/>
              </w:rPr>
            </w:pPr>
          </w:p>
        </w:tc>
        <w:tc>
          <w:tcPr>
            <w:tcW w:w="776" w:type="dxa"/>
            <w:shd w:val="clear" w:color="auto" w:fill="auto"/>
            <w:vAlign w:val="center"/>
          </w:tcPr>
          <w:p w14:paraId="2747139F" w14:textId="77777777" w:rsidR="00F42686" w:rsidRPr="007001F1" w:rsidRDefault="00F42686" w:rsidP="00184A99">
            <w:pPr>
              <w:jc w:val="center"/>
              <w:rPr>
                <w:color w:val="000000"/>
              </w:rPr>
            </w:pPr>
          </w:p>
        </w:tc>
        <w:tc>
          <w:tcPr>
            <w:tcW w:w="1775" w:type="dxa"/>
            <w:shd w:val="clear" w:color="auto" w:fill="auto"/>
            <w:vAlign w:val="center"/>
          </w:tcPr>
          <w:p w14:paraId="6CC87D39" w14:textId="77777777" w:rsidR="00F42686" w:rsidRPr="007001F1" w:rsidRDefault="00F42686" w:rsidP="00184A99">
            <w:pPr>
              <w:jc w:val="center"/>
              <w:rPr>
                <w:color w:val="000000"/>
              </w:rPr>
            </w:pPr>
          </w:p>
        </w:tc>
      </w:tr>
      <w:tr w:rsidR="00F42686" w:rsidRPr="007001F1" w14:paraId="2A0D98AA" w14:textId="77777777" w:rsidTr="00184A99">
        <w:trPr>
          <w:trHeight w:val="20"/>
        </w:trPr>
        <w:tc>
          <w:tcPr>
            <w:tcW w:w="582" w:type="dxa"/>
            <w:shd w:val="clear" w:color="auto" w:fill="auto"/>
            <w:noWrap/>
            <w:vAlign w:val="center"/>
          </w:tcPr>
          <w:p w14:paraId="501BDE0D" w14:textId="77777777"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14:paraId="58227316" w14:textId="77777777"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CA5EF14" w14:textId="77777777" w:rsidR="00F42686" w:rsidRPr="007001F1" w:rsidRDefault="00F42686" w:rsidP="00184A99">
            <w:pPr>
              <w:jc w:val="center"/>
              <w:rPr>
                <w:color w:val="000000"/>
              </w:rPr>
            </w:pPr>
          </w:p>
        </w:tc>
        <w:tc>
          <w:tcPr>
            <w:tcW w:w="567" w:type="dxa"/>
            <w:shd w:val="clear" w:color="auto" w:fill="auto"/>
            <w:vAlign w:val="center"/>
          </w:tcPr>
          <w:p w14:paraId="44D1B52C" w14:textId="77777777" w:rsidR="00F42686" w:rsidRPr="007001F1" w:rsidRDefault="00F42686" w:rsidP="00184A99">
            <w:pPr>
              <w:jc w:val="center"/>
              <w:rPr>
                <w:color w:val="000000"/>
              </w:rPr>
            </w:pPr>
          </w:p>
        </w:tc>
        <w:tc>
          <w:tcPr>
            <w:tcW w:w="776" w:type="dxa"/>
            <w:shd w:val="clear" w:color="auto" w:fill="auto"/>
            <w:vAlign w:val="center"/>
          </w:tcPr>
          <w:p w14:paraId="3C2029D5" w14:textId="77777777" w:rsidR="00F42686" w:rsidRPr="007001F1" w:rsidRDefault="00F42686" w:rsidP="00184A99">
            <w:pPr>
              <w:jc w:val="center"/>
              <w:rPr>
                <w:color w:val="000000"/>
              </w:rPr>
            </w:pPr>
          </w:p>
        </w:tc>
        <w:tc>
          <w:tcPr>
            <w:tcW w:w="1775" w:type="dxa"/>
            <w:shd w:val="clear" w:color="auto" w:fill="auto"/>
            <w:vAlign w:val="center"/>
          </w:tcPr>
          <w:p w14:paraId="38F1A9D8" w14:textId="77777777" w:rsidR="00F42686" w:rsidRPr="007001F1" w:rsidRDefault="00F42686" w:rsidP="00184A99">
            <w:pPr>
              <w:jc w:val="center"/>
              <w:rPr>
                <w:color w:val="000000"/>
              </w:rPr>
            </w:pPr>
          </w:p>
        </w:tc>
      </w:tr>
      <w:tr w:rsidR="000728F4" w:rsidRPr="007001F1" w14:paraId="214D94A8" w14:textId="77777777" w:rsidTr="00184A99">
        <w:trPr>
          <w:trHeight w:val="20"/>
        </w:trPr>
        <w:tc>
          <w:tcPr>
            <w:tcW w:w="582" w:type="dxa"/>
            <w:vMerge w:val="restart"/>
            <w:shd w:val="clear" w:color="auto" w:fill="auto"/>
            <w:noWrap/>
            <w:vAlign w:val="center"/>
          </w:tcPr>
          <w:p w14:paraId="66A67963" w14:textId="77777777" w:rsidR="000728F4" w:rsidRDefault="000728F4" w:rsidP="00184A99">
            <w:pPr>
              <w:jc w:val="center"/>
              <w:rPr>
                <w:color w:val="000000"/>
              </w:rPr>
            </w:pPr>
            <w:r>
              <w:rPr>
                <w:color w:val="000000"/>
                <w:sz w:val="22"/>
                <w:szCs w:val="22"/>
              </w:rPr>
              <w:t>13</w:t>
            </w:r>
          </w:p>
        </w:tc>
        <w:tc>
          <w:tcPr>
            <w:tcW w:w="4820" w:type="dxa"/>
            <w:gridSpan w:val="2"/>
            <w:shd w:val="clear" w:color="auto" w:fill="auto"/>
            <w:vAlign w:val="center"/>
          </w:tcPr>
          <w:p w14:paraId="1B8BBDAF" w14:textId="77777777" w:rsidR="000728F4" w:rsidRPr="007001F1" w:rsidRDefault="000728F4"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5AF89992" w14:textId="77777777" w:rsidR="000728F4" w:rsidRPr="007001F1" w:rsidRDefault="000728F4" w:rsidP="00184A99">
            <w:pPr>
              <w:jc w:val="center"/>
              <w:rPr>
                <w:color w:val="000000"/>
              </w:rPr>
            </w:pPr>
          </w:p>
        </w:tc>
        <w:tc>
          <w:tcPr>
            <w:tcW w:w="567" w:type="dxa"/>
            <w:shd w:val="clear" w:color="auto" w:fill="auto"/>
            <w:vAlign w:val="center"/>
          </w:tcPr>
          <w:p w14:paraId="0E285C52" w14:textId="77777777" w:rsidR="000728F4" w:rsidRPr="007001F1" w:rsidRDefault="000728F4" w:rsidP="00184A99">
            <w:pPr>
              <w:jc w:val="center"/>
              <w:rPr>
                <w:color w:val="000000"/>
              </w:rPr>
            </w:pPr>
          </w:p>
        </w:tc>
        <w:tc>
          <w:tcPr>
            <w:tcW w:w="776" w:type="dxa"/>
            <w:shd w:val="clear" w:color="auto" w:fill="auto"/>
            <w:vAlign w:val="center"/>
          </w:tcPr>
          <w:p w14:paraId="3D6A66F1" w14:textId="77777777" w:rsidR="000728F4" w:rsidRPr="007001F1" w:rsidRDefault="000728F4" w:rsidP="00184A99">
            <w:pPr>
              <w:jc w:val="center"/>
              <w:rPr>
                <w:color w:val="000000"/>
              </w:rPr>
            </w:pPr>
          </w:p>
        </w:tc>
        <w:tc>
          <w:tcPr>
            <w:tcW w:w="1775" w:type="dxa"/>
            <w:shd w:val="clear" w:color="auto" w:fill="auto"/>
            <w:vAlign w:val="center"/>
          </w:tcPr>
          <w:p w14:paraId="35FC0B63" w14:textId="77777777" w:rsidR="000728F4" w:rsidRPr="007001F1" w:rsidRDefault="000728F4" w:rsidP="00184A99">
            <w:pPr>
              <w:jc w:val="center"/>
              <w:rPr>
                <w:color w:val="000000"/>
              </w:rPr>
            </w:pPr>
          </w:p>
        </w:tc>
      </w:tr>
      <w:tr w:rsidR="000728F4" w:rsidRPr="007001F1" w14:paraId="222EA859" w14:textId="77777777" w:rsidTr="00184A99">
        <w:trPr>
          <w:trHeight w:val="20"/>
        </w:trPr>
        <w:tc>
          <w:tcPr>
            <w:tcW w:w="582" w:type="dxa"/>
            <w:vMerge/>
            <w:shd w:val="clear" w:color="auto" w:fill="auto"/>
            <w:noWrap/>
            <w:vAlign w:val="center"/>
          </w:tcPr>
          <w:p w14:paraId="384CB3A5" w14:textId="77777777" w:rsidR="000728F4" w:rsidRDefault="000728F4" w:rsidP="00184A99">
            <w:pPr>
              <w:jc w:val="center"/>
              <w:rPr>
                <w:color w:val="000000"/>
              </w:rPr>
            </w:pPr>
          </w:p>
        </w:tc>
        <w:tc>
          <w:tcPr>
            <w:tcW w:w="4820" w:type="dxa"/>
            <w:gridSpan w:val="2"/>
            <w:shd w:val="clear" w:color="auto" w:fill="auto"/>
            <w:vAlign w:val="center"/>
          </w:tcPr>
          <w:p w14:paraId="719486C6" w14:textId="77777777" w:rsidR="000728F4" w:rsidRPr="007001F1" w:rsidRDefault="000728F4"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6A033EDB" w14:textId="77777777" w:rsidR="000728F4" w:rsidRPr="007001F1" w:rsidRDefault="000728F4" w:rsidP="00184A99">
            <w:pPr>
              <w:jc w:val="center"/>
              <w:rPr>
                <w:color w:val="000000"/>
              </w:rPr>
            </w:pPr>
          </w:p>
        </w:tc>
        <w:tc>
          <w:tcPr>
            <w:tcW w:w="567" w:type="dxa"/>
            <w:shd w:val="clear" w:color="auto" w:fill="auto"/>
            <w:vAlign w:val="center"/>
          </w:tcPr>
          <w:p w14:paraId="198F4B2D" w14:textId="77777777" w:rsidR="000728F4" w:rsidRPr="007001F1" w:rsidRDefault="000728F4" w:rsidP="00184A99">
            <w:pPr>
              <w:jc w:val="center"/>
              <w:rPr>
                <w:color w:val="000000"/>
              </w:rPr>
            </w:pPr>
          </w:p>
        </w:tc>
        <w:tc>
          <w:tcPr>
            <w:tcW w:w="776" w:type="dxa"/>
            <w:shd w:val="clear" w:color="auto" w:fill="auto"/>
            <w:vAlign w:val="center"/>
          </w:tcPr>
          <w:p w14:paraId="2943BB3D" w14:textId="77777777" w:rsidR="000728F4" w:rsidRPr="007001F1" w:rsidRDefault="000728F4" w:rsidP="00184A99">
            <w:pPr>
              <w:jc w:val="center"/>
              <w:rPr>
                <w:color w:val="000000"/>
              </w:rPr>
            </w:pPr>
          </w:p>
        </w:tc>
        <w:tc>
          <w:tcPr>
            <w:tcW w:w="1775" w:type="dxa"/>
            <w:shd w:val="clear" w:color="auto" w:fill="auto"/>
            <w:vAlign w:val="center"/>
          </w:tcPr>
          <w:p w14:paraId="2672EE5A" w14:textId="77777777" w:rsidR="000728F4" w:rsidRPr="007001F1" w:rsidRDefault="000728F4" w:rsidP="00184A99">
            <w:pPr>
              <w:jc w:val="center"/>
              <w:rPr>
                <w:color w:val="000000"/>
              </w:rPr>
            </w:pPr>
          </w:p>
        </w:tc>
      </w:tr>
      <w:tr w:rsidR="000728F4" w:rsidRPr="007001F1" w14:paraId="3CD8AB49" w14:textId="77777777" w:rsidTr="000728F4">
        <w:trPr>
          <w:trHeight w:val="751"/>
        </w:trPr>
        <w:tc>
          <w:tcPr>
            <w:tcW w:w="582" w:type="dxa"/>
            <w:vMerge/>
            <w:shd w:val="clear" w:color="auto" w:fill="auto"/>
            <w:noWrap/>
            <w:vAlign w:val="center"/>
          </w:tcPr>
          <w:p w14:paraId="72FD13E7" w14:textId="77777777" w:rsidR="000728F4" w:rsidRDefault="000728F4" w:rsidP="00184A99">
            <w:pPr>
              <w:jc w:val="center"/>
              <w:rPr>
                <w:color w:val="000000"/>
              </w:rPr>
            </w:pPr>
          </w:p>
        </w:tc>
        <w:tc>
          <w:tcPr>
            <w:tcW w:w="4820" w:type="dxa"/>
            <w:gridSpan w:val="2"/>
            <w:shd w:val="clear" w:color="auto" w:fill="auto"/>
            <w:vAlign w:val="center"/>
          </w:tcPr>
          <w:p w14:paraId="71F1803F" w14:textId="77777777" w:rsidR="000728F4" w:rsidRDefault="000728F4" w:rsidP="00F42686">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58D1F07D" w14:textId="77777777" w:rsidR="000728F4" w:rsidRPr="007001F1" w:rsidRDefault="000728F4" w:rsidP="00F42686">
            <w:pPr>
              <w:jc w:val="both"/>
              <w:rPr>
                <w:color w:val="000000"/>
              </w:rPr>
            </w:pPr>
          </w:p>
        </w:tc>
        <w:tc>
          <w:tcPr>
            <w:tcW w:w="567" w:type="dxa"/>
            <w:shd w:val="clear" w:color="auto" w:fill="auto"/>
            <w:vAlign w:val="center"/>
          </w:tcPr>
          <w:p w14:paraId="0903D224" w14:textId="77777777" w:rsidR="000728F4" w:rsidRPr="007001F1" w:rsidRDefault="000728F4" w:rsidP="00184A99">
            <w:pPr>
              <w:jc w:val="center"/>
              <w:rPr>
                <w:color w:val="000000"/>
              </w:rPr>
            </w:pPr>
          </w:p>
        </w:tc>
        <w:tc>
          <w:tcPr>
            <w:tcW w:w="567" w:type="dxa"/>
            <w:shd w:val="clear" w:color="auto" w:fill="auto"/>
            <w:vAlign w:val="center"/>
          </w:tcPr>
          <w:p w14:paraId="72A163AD" w14:textId="77777777" w:rsidR="000728F4" w:rsidRPr="007001F1" w:rsidRDefault="000728F4" w:rsidP="00184A99">
            <w:pPr>
              <w:jc w:val="center"/>
              <w:rPr>
                <w:color w:val="000000"/>
              </w:rPr>
            </w:pPr>
          </w:p>
        </w:tc>
        <w:tc>
          <w:tcPr>
            <w:tcW w:w="776" w:type="dxa"/>
            <w:shd w:val="clear" w:color="auto" w:fill="auto"/>
            <w:vAlign w:val="center"/>
          </w:tcPr>
          <w:p w14:paraId="3479D152" w14:textId="77777777" w:rsidR="000728F4" w:rsidRPr="007001F1" w:rsidRDefault="000728F4" w:rsidP="00184A99">
            <w:pPr>
              <w:jc w:val="center"/>
              <w:rPr>
                <w:color w:val="000000"/>
              </w:rPr>
            </w:pPr>
          </w:p>
        </w:tc>
        <w:tc>
          <w:tcPr>
            <w:tcW w:w="1775" w:type="dxa"/>
            <w:shd w:val="clear" w:color="auto" w:fill="auto"/>
            <w:vAlign w:val="center"/>
          </w:tcPr>
          <w:p w14:paraId="405FF8CD" w14:textId="77777777" w:rsidR="000728F4" w:rsidRPr="007001F1" w:rsidRDefault="000728F4" w:rsidP="00184A99">
            <w:pPr>
              <w:jc w:val="center"/>
              <w:rPr>
                <w:color w:val="000000"/>
              </w:rPr>
            </w:pPr>
          </w:p>
        </w:tc>
      </w:tr>
      <w:tr w:rsidR="000728F4" w:rsidRPr="007001F1" w14:paraId="7C109DF7" w14:textId="77777777" w:rsidTr="00184A99">
        <w:trPr>
          <w:trHeight w:val="275"/>
        </w:trPr>
        <w:tc>
          <w:tcPr>
            <w:tcW w:w="582" w:type="dxa"/>
            <w:vMerge/>
            <w:shd w:val="clear" w:color="auto" w:fill="auto"/>
            <w:noWrap/>
            <w:vAlign w:val="center"/>
          </w:tcPr>
          <w:p w14:paraId="5F2FEF0D" w14:textId="77777777" w:rsidR="000728F4" w:rsidRDefault="000728F4" w:rsidP="00184A99">
            <w:pPr>
              <w:jc w:val="center"/>
              <w:rPr>
                <w:color w:val="000000"/>
              </w:rPr>
            </w:pPr>
          </w:p>
        </w:tc>
        <w:tc>
          <w:tcPr>
            <w:tcW w:w="4820" w:type="dxa"/>
            <w:gridSpan w:val="2"/>
            <w:shd w:val="clear" w:color="auto" w:fill="auto"/>
            <w:vAlign w:val="center"/>
          </w:tcPr>
          <w:p w14:paraId="4CF2B644" w14:textId="77777777" w:rsidR="000728F4" w:rsidRPr="007001F1" w:rsidRDefault="000728F4" w:rsidP="00F42686">
            <w:pPr>
              <w:jc w:val="both"/>
              <w:rPr>
                <w:sz w:val="22"/>
                <w:szCs w:val="22"/>
              </w:rPr>
            </w:pPr>
          </w:p>
        </w:tc>
        <w:tc>
          <w:tcPr>
            <w:tcW w:w="567" w:type="dxa"/>
            <w:shd w:val="clear" w:color="auto" w:fill="auto"/>
            <w:vAlign w:val="center"/>
          </w:tcPr>
          <w:p w14:paraId="164721CD" w14:textId="77777777" w:rsidR="000728F4" w:rsidRPr="007001F1" w:rsidRDefault="000728F4" w:rsidP="00184A99">
            <w:pPr>
              <w:jc w:val="center"/>
              <w:rPr>
                <w:color w:val="000000"/>
              </w:rPr>
            </w:pPr>
          </w:p>
        </w:tc>
        <w:tc>
          <w:tcPr>
            <w:tcW w:w="567" w:type="dxa"/>
            <w:shd w:val="clear" w:color="auto" w:fill="auto"/>
            <w:vAlign w:val="center"/>
          </w:tcPr>
          <w:p w14:paraId="41E879CF" w14:textId="77777777" w:rsidR="000728F4" w:rsidRPr="007001F1" w:rsidRDefault="000728F4" w:rsidP="00184A99">
            <w:pPr>
              <w:jc w:val="center"/>
              <w:rPr>
                <w:color w:val="000000"/>
              </w:rPr>
            </w:pPr>
          </w:p>
        </w:tc>
        <w:tc>
          <w:tcPr>
            <w:tcW w:w="776" w:type="dxa"/>
            <w:shd w:val="clear" w:color="auto" w:fill="auto"/>
            <w:vAlign w:val="center"/>
          </w:tcPr>
          <w:p w14:paraId="0E95C6DB" w14:textId="77777777" w:rsidR="000728F4" w:rsidRPr="007001F1" w:rsidRDefault="000728F4" w:rsidP="00184A99">
            <w:pPr>
              <w:jc w:val="center"/>
              <w:rPr>
                <w:color w:val="000000"/>
              </w:rPr>
            </w:pPr>
          </w:p>
        </w:tc>
        <w:tc>
          <w:tcPr>
            <w:tcW w:w="1775" w:type="dxa"/>
            <w:shd w:val="clear" w:color="auto" w:fill="auto"/>
            <w:vAlign w:val="center"/>
          </w:tcPr>
          <w:p w14:paraId="22FA6C11" w14:textId="77777777" w:rsidR="000728F4" w:rsidRPr="007001F1" w:rsidRDefault="000728F4" w:rsidP="00184A99">
            <w:pPr>
              <w:jc w:val="center"/>
              <w:rPr>
                <w:color w:val="000000"/>
              </w:rPr>
            </w:pPr>
          </w:p>
        </w:tc>
      </w:tr>
      <w:tr w:rsidR="00F42686" w:rsidRPr="007001F1" w14:paraId="79FE39E2" w14:textId="77777777" w:rsidTr="00184A99">
        <w:trPr>
          <w:trHeight w:val="20"/>
        </w:trPr>
        <w:tc>
          <w:tcPr>
            <w:tcW w:w="582" w:type="dxa"/>
            <w:shd w:val="clear" w:color="auto" w:fill="auto"/>
            <w:noWrap/>
            <w:vAlign w:val="center"/>
            <w:hideMark/>
          </w:tcPr>
          <w:p w14:paraId="24890C1C" w14:textId="77777777"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14:paraId="38A25FEB" w14:textId="77777777"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14:paraId="48469AB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7AAC20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CE2C5C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32C9924C" w14:textId="77777777" w:rsidR="00F42686" w:rsidRPr="007001F1" w:rsidRDefault="00F42686" w:rsidP="00184A99">
            <w:pPr>
              <w:jc w:val="center"/>
              <w:rPr>
                <w:color w:val="000000"/>
              </w:rPr>
            </w:pPr>
            <w:r w:rsidRPr="007001F1">
              <w:rPr>
                <w:color w:val="000000"/>
                <w:sz w:val="22"/>
                <w:szCs w:val="22"/>
              </w:rPr>
              <w:t> </w:t>
            </w:r>
          </w:p>
        </w:tc>
      </w:tr>
      <w:tr w:rsidR="00A3143C" w:rsidRPr="007001F1" w14:paraId="2EA986AA" w14:textId="77777777" w:rsidTr="00184A99">
        <w:trPr>
          <w:trHeight w:val="20"/>
        </w:trPr>
        <w:tc>
          <w:tcPr>
            <w:tcW w:w="582" w:type="dxa"/>
            <w:shd w:val="clear" w:color="auto" w:fill="auto"/>
            <w:noWrap/>
            <w:vAlign w:val="center"/>
          </w:tcPr>
          <w:p w14:paraId="28FF8FDC" w14:textId="77777777"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14:paraId="6F3EAF07" w14:textId="77777777"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52CDA404" w14:textId="77777777" w:rsidR="00A3143C" w:rsidRPr="007001F1" w:rsidRDefault="00A3143C" w:rsidP="00184A99">
            <w:pPr>
              <w:jc w:val="center"/>
              <w:rPr>
                <w:color w:val="000000"/>
                <w:sz w:val="22"/>
                <w:szCs w:val="22"/>
              </w:rPr>
            </w:pPr>
          </w:p>
        </w:tc>
        <w:tc>
          <w:tcPr>
            <w:tcW w:w="567" w:type="dxa"/>
            <w:shd w:val="clear" w:color="auto" w:fill="auto"/>
            <w:vAlign w:val="center"/>
          </w:tcPr>
          <w:p w14:paraId="361A0CB0" w14:textId="77777777" w:rsidR="00A3143C" w:rsidRPr="007001F1" w:rsidRDefault="00A3143C" w:rsidP="00184A99">
            <w:pPr>
              <w:jc w:val="center"/>
              <w:rPr>
                <w:color w:val="000000"/>
                <w:sz w:val="22"/>
                <w:szCs w:val="22"/>
              </w:rPr>
            </w:pPr>
          </w:p>
        </w:tc>
        <w:tc>
          <w:tcPr>
            <w:tcW w:w="776" w:type="dxa"/>
            <w:shd w:val="clear" w:color="auto" w:fill="auto"/>
            <w:vAlign w:val="center"/>
          </w:tcPr>
          <w:p w14:paraId="2065909C" w14:textId="77777777" w:rsidR="00A3143C" w:rsidRPr="007001F1" w:rsidRDefault="00A3143C" w:rsidP="00184A99">
            <w:pPr>
              <w:jc w:val="center"/>
              <w:rPr>
                <w:color w:val="000000"/>
                <w:sz w:val="22"/>
                <w:szCs w:val="22"/>
              </w:rPr>
            </w:pPr>
          </w:p>
        </w:tc>
        <w:tc>
          <w:tcPr>
            <w:tcW w:w="1775" w:type="dxa"/>
            <w:shd w:val="clear" w:color="auto" w:fill="auto"/>
            <w:vAlign w:val="center"/>
          </w:tcPr>
          <w:p w14:paraId="73696DE3" w14:textId="77777777" w:rsidR="00A3143C" w:rsidRPr="007001F1" w:rsidRDefault="00A3143C" w:rsidP="00184A99">
            <w:pPr>
              <w:jc w:val="center"/>
              <w:rPr>
                <w:color w:val="000000"/>
                <w:sz w:val="22"/>
                <w:szCs w:val="22"/>
              </w:rPr>
            </w:pPr>
          </w:p>
        </w:tc>
      </w:tr>
      <w:tr w:rsidR="00F42686" w:rsidRPr="007001F1" w14:paraId="3D81D23E" w14:textId="77777777" w:rsidTr="00184A99">
        <w:trPr>
          <w:trHeight w:val="20"/>
        </w:trPr>
        <w:tc>
          <w:tcPr>
            <w:tcW w:w="582" w:type="dxa"/>
            <w:shd w:val="clear" w:color="auto" w:fill="auto"/>
            <w:noWrap/>
            <w:vAlign w:val="center"/>
            <w:hideMark/>
          </w:tcPr>
          <w:p w14:paraId="38A0027F" w14:textId="77777777"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14:paraId="6D8C9AB3" w14:textId="77777777"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14:paraId="4617B9B1"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73B8E1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C723E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CB9586C"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2CD3E5" w14:textId="77777777" w:rsidTr="00184A99">
        <w:trPr>
          <w:trHeight w:val="1140"/>
        </w:trPr>
        <w:tc>
          <w:tcPr>
            <w:tcW w:w="582" w:type="dxa"/>
            <w:vMerge w:val="restart"/>
            <w:shd w:val="clear" w:color="auto" w:fill="auto"/>
            <w:noWrap/>
            <w:vAlign w:val="center"/>
            <w:hideMark/>
          </w:tcPr>
          <w:p w14:paraId="386B7867" w14:textId="77777777"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14:paraId="0DF6E621" w14:textId="77777777"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14:paraId="53E74A3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B180696"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3C18F1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39A72A5" w14:textId="77777777" w:rsidR="00F42686" w:rsidRPr="007001F1" w:rsidRDefault="00F42686" w:rsidP="00184A99">
            <w:pPr>
              <w:jc w:val="center"/>
              <w:rPr>
                <w:color w:val="000000"/>
              </w:rPr>
            </w:pPr>
            <w:r w:rsidRPr="007001F1">
              <w:rPr>
                <w:color w:val="000000"/>
                <w:sz w:val="22"/>
                <w:szCs w:val="22"/>
              </w:rPr>
              <w:t> </w:t>
            </w:r>
          </w:p>
        </w:tc>
      </w:tr>
      <w:tr w:rsidR="00F42686" w:rsidRPr="007001F1" w14:paraId="78451DBC" w14:textId="77777777" w:rsidTr="00184A99">
        <w:trPr>
          <w:trHeight w:val="921"/>
        </w:trPr>
        <w:tc>
          <w:tcPr>
            <w:tcW w:w="582" w:type="dxa"/>
            <w:vMerge/>
            <w:shd w:val="clear" w:color="auto" w:fill="auto"/>
            <w:noWrap/>
            <w:vAlign w:val="center"/>
          </w:tcPr>
          <w:p w14:paraId="6DC9DB9E" w14:textId="77777777" w:rsidR="00F42686" w:rsidRPr="007001F1" w:rsidRDefault="00F42686" w:rsidP="00184A99">
            <w:pPr>
              <w:jc w:val="center"/>
              <w:rPr>
                <w:color w:val="000000"/>
              </w:rPr>
            </w:pPr>
          </w:p>
        </w:tc>
        <w:tc>
          <w:tcPr>
            <w:tcW w:w="4820" w:type="dxa"/>
            <w:gridSpan w:val="2"/>
            <w:shd w:val="clear" w:color="auto" w:fill="auto"/>
            <w:vAlign w:val="center"/>
          </w:tcPr>
          <w:p w14:paraId="73FB3E06" w14:textId="77777777"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14:paraId="08874F50" w14:textId="77777777" w:rsidR="00F42686" w:rsidRPr="007001F1" w:rsidRDefault="00F42686" w:rsidP="00184A99">
            <w:pPr>
              <w:jc w:val="center"/>
              <w:rPr>
                <w:color w:val="000000"/>
              </w:rPr>
            </w:pPr>
          </w:p>
        </w:tc>
        <w:tc>
          <w:tcPr>
            <w:tcW w:w="567" w:type="dxa"/>
            <w:shd w:val="clear" w:color="auto" w:fill="auto"/>
            <w:vAlign w:val="center"/>
          </w:tcPr>
          <w:p w14:paraId="49FA6F87" w14:textId="77777777" w:rsidR="00F42686" w:rsidRPr="007001F1" w:rsidRDefault="00F42686" w:rsidP="00184A99">
            <w:pPr>
              <w:jc w:val="center"/>
              <w:rPr>
                <w:color w:val="000000"/>
              </w:rPr>
            </w:pPr>
          </w:p>
        </w:tc>
        <w:tc>
          <w:tcPr>
            <w:tcW w:w="776" w:type="dxa"/>
            <w:shd w:val="clear" w:color="auto" w:fill="auto"/>
            <w:vAlign w:val="center"/>
          </w:tcPr>
          <w:p w14:paraId="2795621D" w14:textId="77777777" w:rsidR="00F42686" w:rsidRPr="007001F1" w:rsidRDefault="00F42686" w:rsidP="00184A99">
            <w:pPr>
              <w:jc w:val="center"/>
              <w:rPr>
                <w:color w:val="000000"/>
              </w:rPr>
            </w:pPr>
          </w:p>
        </w:tc>
        <w:tc>
          <w:tcPr>
            <w:tcW w:w="1775" w:type="dxa"/>
            <w:shd w:val="clear" w:color="auto" w:fill="auto"/>
            <w:vAlign w:val="center"/>
          </w:tcPr>
          <w:p w14:paraId="28E1C4BC" w14:textId="77777777" w:rsidR="00F42686" w:rsidRPr="007001F1" w:rsidRDefault="00F42686" w:rsidP="00184A99">
            <w:pPr>
              <w:jc w:val="center"/>
              <w:rPr>
                <w:color w:val="000000"/>
              </w:rPr>
            </w:pPr>
          </w:p>
        </w:tc>
      </w:tr>
      <w:tr w:rsidR="00F42686" w:rsidRPr="007001F1" w14:paraId="57866A37" w14:textId="77777777" w:rsidTr="00184A99">
        <w:trPr>
          <w:trHeight w:val="20"/>
        </w:trPr>
        <w:tc>
          <w:tcPr>
            <w:tcW w:w="582" w:type="dxa"/>
            <w:shd w:val="clear" w:color="auto" w:fill="auto"/>
            <w:noWrap/>
            <w:vAlign w:val="center"/>
          </w:tcPr>
          <w:p w14:paraId="0E92B368" w14:textId="77777777"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14:paraId="2CF944DF" w14:textId="77777777"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71D3D94E" w14:textId="77777777" w:rsidR="00F42686" w:rsidRPr="007001F1" w:rsidRDefault="00F42686" w:rsidP="00184A99">
            <w:pPr>
              <w:jc w:val="center"/>
              <w:rPr>
                <w:color w:val="000000"/>
              </w:rPr>
            </w:pPr>
          </w:p>
        </w:tc>
        <w:tc>
          <w:tcPr>
            <w:tcW w:w="567" w:type="dxa"/>
            <w:shd w:val="clear" w:color="auto" w:fill="auto"/>
            <w:vAlign w:val="center"/>
          </w:tcPr>
          <w:p w14:paraId="67446B50" w14:textId="77777777" w:rsidR="00F42686" w:rsidRPr="007001F1" w:rsidRDefault="00F42686" w:rsidP="00184A99">
            <w:pPr>
              <w:jc w:val="center"/>
              <w:rPr>
                <w:color w:val="000000"/>
              </w:rPr>
            </w:pPr>
          </w:p>
        </w:tc>
        <w:tc>
          <w:tcPr>
            <w:tcW w:w="776" w:type="dxa"/>
            <w:shd w:val="clear" w:color="auto" w:fill="auto"/>
            <w:vAlign w:val="center"/>
          </w:tcPr>
          <w:p w14:paraId="46D5BE25" w14:textId="77777777" w:rsidR="00F42686" w:rsidRPr="007001F1" w:rsidRDefault="00F42686" w:rsidP="00184A99">
            <w:pPr>
              <w:jc w:val="center"/>
              <w:rPr>
                <w:color w:val="000000"/>
              </w:rPr>
            </w:pPr>
          </w:p>
        </w:tc>
        <w:tc>
          <w:tcPr>
            <w:tcW w:w="1775" w:type="dxa"/>
            <w:shd w:val="clear" w:color="auto" w:fill="auto"/>
            <w:vAlign w:val="center"/>
          </w:tcPr>
          <w:p w14:paraId="10EC625E" w14:textId="77777777" w:rsidR="00F42686" w:rsidRPr="007001F1" w:rsidRDefault="00F42686" w:rsidP="00184A99">
            <w:pPr>
              <w:jc w:val="center"/>
              <w:rPr>
                <w:color w:val="000000"/>
              </w:rPr>
            </w:pPr>
          </w:p>
        </w:tc>
      </w:tr>
      <w:tr w:rsidR="00A3143C" w:rsidRPr="007001F1" w14:paraId="3E182AC4" w14:textId="77777777" w:rsidTr="00184A99">
        <w:trPr>
          <w:trHeight w:val="20"/>
        </w:trPr>
        <w:tc>
          <w:tcPr>
            <w:tcW w:w="582" w:type="dxa"/>
            <w:vMerge w:val="restart"/>
            <w:shd w:val="clear" w:color="auto" w:fill="auto"/>
            <w:noWrap/>
            <w:vAlign w:val="center"/>
          </w:tcPr>
          <w:p w14:paraId="5AA5B76A" w14:textId="77777777"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14:paraId="227A4BE1" w14:textId="77777777"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14:paraId="48BDBF92" w14:textId="77777777" w:rsidR="00A3143C" w:rsidRPr="007001F1" w:rsidRDefault="00A3143C" w:rsidP="00184A99">
            <w:pPr>
              <w:jc w:val="center"/>
              <w:rPr>
                <w:color w:val="000000"/>
              </w:rPr>
            </w:pPr>
          </w:p>
        </w:tc>
        <w:tc>
          <w:tcPr>
            <w:tcW w:w="567" w:type="dxa"/>
            <w:shd w:val="clear" w:color="auto" w:fill="auto"/>
            <w:vAlign w:val="center"/>
          </w:tcPr>
          <w:p w14:paraId="326B0CCC" w14:textId="77777777" w:rsidR="00A3143C" w:rsidRPr="007001F1" w:rsidRDefault="00A3143C" w:rsidP="00184A99">
            <w:pPr>
              <w:jc w:val="center"/>
              <w:rPr>
                <w:color w:val="000000"/>
              </w:rPr>
            </w:pPr>
          </w:p>
        </w:tc>
        <w:tc>
          <w:tcPr>
            <w:tcW w:w="776" w:type="dxa"/>
            <w:shd w:val="clear" w:color="auto" w:fill="auto"/>
            <w:vAlign w:val="center"/>
          </w:tcPr>
          <w:p w14:paraId="4FD6AFE5" w14:textId="77777777" w:rsidR="00A3143C" w:rsidRPr="007001F1" w:rsidRDefault="00A3143C" w:rsidP="00184A99">
            <w:pPr>
              <w:jc w:val="center"/>
              <w:rPr>
                <w:color w:val="000000"/>
              </w:rPr>
            </w:pPr>
          </w:p>
        </w:tc>
        <w:tc>
          <w:tcPr>
            <w:tcW w:w="1775" w:type="dxa"/>
            <w:shd w:val="clear" w:color="auto" w:fill="auto"/>
            <w:vAlign w:val="center"/>
          </w:tcPr>
          <w:p w14:paraId="7A26D076" w14:textId="77777777" w:rsidR="00A3143C" w:rsidRPr="007001F1" w:rsidRDefault="00A3143C" w:rsidP="00184A99">
            <w:pPr>
              <w:jc w:val="center"/>
              <w:rPr>
                <w:color w:val="000000"/>
              </w:rPr>
            </w:pPr>
          </w:p>
        </w:tc>
      </w:tr>
      <w:tr w:rsidR="00A3143C" w:rsidRPr="007001F1" w14:paraId="62CBD9DF" w14:textId="77777777" w:rsidTr="00184A99">
        <w:trPr>
          <w:trHeight w:val="20"/>
        </w:trPr>
        <w:tc>
          <w:tcPr>
            <w:tcW w:w="582" w:type="dxa"/>
            <w:vMerge/>
            <w:shd w:val="clear" w:color="auto" w:fill="auto"/>
            <w:noWrap/>
            <w:vAlign w:val="center"/>
          </w:tcPr>
          <w:p w14:paraId="402D6A42" w14:textId="77777777" w:rsidR="00A3143C" w:rsidRDefault="00A3143C" w:rsidP="00184A99">
            <w:pPr>
              <w:jc w:val="center"/>
              <w:rPr>
                <w:color w:val="000000"/>
                <w:sz w:val="22"/>
                <w:szCs w:val="22"/>
              </w:rPr>
            </w:pPr>
          </w:p>
        </w:tc>
        <w:tc>
          <w:tcPr>
            <w:tcW w:w="4820" w:type="dxa"/>
            <w:gridSpan w:val="2"/>
            <w:shd w:val="clear" w:color="auto" w:fill="auto"/>
            <w:vAlign w:val="center"/>
          </w:tcPr>
          <w:p w14:paraId="295243A3" w14:textId="77777777"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53F9A000" w14:textId="77777777" w:rsidR="00A3143C" w:rsidRPr="007001F1" w:rsidRDefault="00A3143C" w:rsidP="00184A99">
            <w:pPr>
              <w:jc w:val="center"/>
              <w:rPr>
                <w:color w:val="000000"/>
              </w:rPr>
            </w:pPr>
          </w:p>
        </w:tc>
        <w:tc>
          <w:tcPr>
            <w:tcW w:w="567" w:type="dxa"/>
            <w:shd w:val="clear" w:color="auto" w:fill="auto"/>
            <w:vAlign w:val="center"/>
          </w:tcPr>
          <w:p w14:paraId="2A7C0D66" w14:textId="77777777" w:rsidR="00A3143C" w:rsidRPr="007001F1" w:rsidRDefault="00A3143C" w:rsidP="00184A99">
            <w:pPr>
              <w:jc w:val="center"/>
              <w:rPr>
                <w:color w:val="000000"/>
              </w:rPr>
            </w:pPr>
          </w:p>
        </w:tc>
        <w:tc>
          <w:tcPr>
            <w:tcW w:w="776" w:type="dxa"/>
            <w:shd w:val="clear" w:color="auto" w:fill="auto"/>
            <w:vAlign w:val="center"/>
          </w:tcPr>
          <w:p w14:paraId="741ABD05" w14:textId="77777777" w:rsidR="00A3143C" w:rsidRPr="007001F1" w:rsidRDefault="00A3143C" w:rsidP="00184A99">
            <w:pPr>
              <w:jc w:val="center"/>
              <w:rPr>
                <w:color w:val="000000"/>
              </w:rPr>
            </w:pPr>
          </w:p>
        </w:tc>
        <w:tc>
          <w:tcPr>
            <w:tcW w:w="1775" w:type="dxa"/>
            <w:shd w:val="clear" w:color="auto" w:fill="auto"/>
            <w:vAlign w:val="center"/>
          </w:tcPr>
          <w:p w14:paraId="40D26725" w14:textId="77777777" w:rsidR="00A3143C" w:rsidRPr="007001F1" w:rsidRDefault="00A3143C" w:rsidP="00184A99">
            <w:pPr>
              <w:jc w:val="center"/>
              <w:rPr>
                <w:color w:val="000000"/>
              </w:rPr>
            </w:pPr>
          </w:p>
        </w:tc>
      </w:tr>
      <w:tr w:rsidR="00F42686" w:rsidRPr="007001F1" w14:paraId="0DC4F179" w14:textId="77777777" w:rsidTr="00184A99">
        <w:trPr>
          <w:trHeight w:val="885"/>
        </w:trPr>
        <w:tc>
          <w:tcPr>
            <w:tcW w:w="582" w:type="dxa"/>
            <w:shd w:val="clear" w:color="auto" w:fill="auto"/>
            <w:noWrap/>
            <w:vAlign w:val="center"/>
          </w:tcPr>
          <w:p w14:paraId="41721B46" w14:textId="77777777"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14:paraId="518D2F69" w14:textId="77777777"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3060A6F6" w14:textId="77777777" w:rsidR="00F42686" w:rsidRPr="007001F1" w:rsidRDefault="00F42686" w:rsidP="00184A99">
            <w:pPr>
              <w:jc w:val="center"/>
              <w:rPr>
                <w:color w:val="000000"/>
              </w:rPr>
            </w:pPr>
          </w:p>
        </w:tc>
        <w:tc>
          <w:tcPr>
            <w:tcW w:w="567" w:type="dxa"/>
            <w:shd w:val="clear" w:color="auto" w:fill="auto"/>
            <w:vAlign w:val="center"/>
          </w:tcPr>
          <w:p w14:paraId="06F200B7" w14:textId="77777777" w:rsidR="00F42686" w:rsidRPr="007001F1" w:rsidRDefault="00F42686" w:rsidP="00184A99">
            <w:pPr>
              <w:jc w:val="center"/>
              <w:rPr>
                <w:color w:val="000000"/>
              </w:rPr>
            </w:pPr>
          </w:p>
        </w:tc>
        <w:tc>
          <w:tcPr>
            <w:tcW w:w="776" w:type="dxa"/>
            <w:shd w:val="clear" w:color="auto" w:fill="auto"/>
            <w:vAlign w:val="center"/>
          </w:tcPr>
          <w:p w14:paraId="0D121BB0" w14:textId="77777777" w:rsidR="00F42686" w:rsidRPr="007001F1" w:rsidRDefault="00F42686" w:rsidP="00184A99">
            <w:pPr>
              <w:jc w:val="center"/>
              <w:rPr>
                <w:color w:val="000000"/>
              </w:rPr>
            </w:pPr>
          </w:p>
        </w:tc>
        <w:tc>
          <w:tcPr>
            <w:tcW w:w="1775" w:type="dxa"/>
            <w:shd w:val="clear" w:color="auto" w:fill="auto"/>
            <w:vAlign w:val="center"/>
          </w:tcPr>
          <w:p w14:paraId="0ABCF30D" w14:textId="77777777" w:rsidR="00F42686" w:rsidRPr="007001F1" w:rsidRDefault="00F42686" w:rsidP="00184A99">
            <w:pPr>
              <w:jc w:val="center"/>
              <w:rPr>
                <w:color w:val="000000"/>
              </w:rPr>
            </w:pPr>
          </w:p>
        </w:tc>
      </w:tr>
      <w:tr w:rsidR="00F42686" w:rsidRPr="007001F1" w14:paraId="3B47E035" w14:textId="77777777" w:rsidTr="00184A99">
        <w:trPr>
          <w:trHeight w:val="575"/>
        </w:trPr>
        <w:tc>
          <w:tcPr>
            <w:tcW w:w="582" w:type="dxa"/>
            <w:shd w:val="clear" w:color="auto" w:fill="auto"/>
            <w:noWrap/>
            <w:vAlign w:val="center"/>
            <w:hideMark/>
          </w:tcPr>
          <w:p w14:paraId="577067D4" w14:textId="77777777"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14:paraId="0E4C04B0" w14:textId="77777777"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14:paraId="155C912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B396E5F"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54BE6E4"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4BE56B08"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0042E2" w14:textId="77777777" w:rsidTr="00184A99">
        <w:trPr>
          <w:trHeight w:val="366"/>
        </w:trPr>
        <w:tc>
          <w:tcPr>
            <w:tcW w:w="582" w:type="dxa"/>
            <w:vMerge w:val="restart"/>
            <w:shd w:val="clear" w:color="auto" w:fill="auto"/>
            <w:noWrap/>
            <w:vAlign w:val="center"/>
            <w:hideMark/>
          </w:tcPr>
          <w:p w14:paraId="4F7123F9" w14:textId="77777777" w:rsidR="00F42686" w:rsidRDefault="00A3143C" w:rsidP="00184A99">
            <w:pPr>
              <w:jc w:val="center"/>
              <w:rPr>
                <w:color w:val="000000"/>
              </w:rPr>
            </w:pPr>
            <w:r>
              <w:rPr>
                <w:color w:val="000000"/>
                <w:sz w:val="22"/>
                <w:szCs w:val="22"/>
              </w:rPr>
              <w:t>22</w:t>
            </w:r>
          </w:p>
          <w:p w14:paraId="427DF5AD" w14:textId="77777777" w:rsidR="00F42686" w:rsidRPr="007001F1" w:rsidRDefault="00F42686" w:rsidP="00184A99">
            <w:pPr>
              <w:jc w:val="center"/>
              <w:rPr>
                <w:color w:val="000000"/>
              </w:rPr>
            </w:pPr>
          </w:p>
        </w:tc>
        <w:tc>
          <w:tcPr>
            <w:tcW w:w="4820" w:type="dxa"/>
            <w:gridSpan w:val="2"/>
            <w:shd w:val="clear" w:color="auto" w:fill="auto"/>
            <w:vAlign w:val="center"/>
            <w:hideMark/>
          </w:tcPr>
          <w:p w14:paraId="7546CF1A" w14:textId="77777777"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38840FCF"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D5F3950"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92685F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5EED8CF"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5AB2E9" w14:textId="77777777" w:rsidTr="00184A99">
        <w:trPr>
          <w:trHeight w:val="416"/>
        </w:trPr>
        <w:tc>
          <w:tcPr>
            <w:tcW w:w="582" w:type="dxa"/>
            <w:vMerge/>
            <w:shd w:val="clear" w:color="auto" w:fill="auto"/>
            <w:noWrap/>
            <w:vAlign w:val="center"/>
          </w:tcPr>
          <w:p w14:paraId="4012AF18" w14:textId="77777777" w:rsidR="00F42686" w:rsidRPr="007001F1" w:rsidRDefault="00F42686" w:rsidP="00184A99">
            <w:pPr>
              <w:jc w:val="center"/>
              <w:rPr>
                <w:color w:val="000000"/>
              </w:rPr>
            </w:pPr>
          </w:p>
        </w:tc>
        <w:tc>
          <w:tcPr>
            <w:tcW w:w="4820" w:type="dxa"/>
            <w:gridSpan w:val="2"/>
            <w:shd w:val="clear" w:color="auto" w:fill="auto"/>
            <w:vAlign w:val="center"/>
          </w:tcPr>
          <w:p w14:paraId="27D40124" w14:textId="77777777"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B3C7841" w14:textId="77777777" w:rsidR="00F42686" w:rsidRPr="007001F1" w:rsidRDefault="00F42686" w:rsidP="00184A99">
            <w:pPr>
              <w:jc w:val="center"/>
              <w:rPr>
                <w:color w:val="000000"/>
              </w:rPr>
            </w:pPr>
          </w:p>
        </w:tc>
        <w:tc>
          <w:tcPr>
            <w:tcW w:w="567" w:type="dxa"/>
            <w:shd w:val="clear" w:color="auto" w:fill="auto"/>
            <w:vAlign w:val="center"/>
          </w:tcPr>
          <w:p w14:paraId="29DE159B" w14:textId="77777777" w:rsidR="00F42686" w:rsidRPr="007001F1" w:rsidRDefault="00F42686" w:rsidP="00184A99">
            <w:pPr>
              <w:jc w:val="center"/>
              <w:rPr>
                <w:color w:val="000000"/>
              </w:rPr>
            </w:pPr>
          </w:p>
        </w:tc>
        <w:tc>
          <w:tcPr>
            <w:tcW w:w="776" w:type="dxa"/>
            <w:shd w:val="clear" w:color="auto" w:fill="auto"/>
            <w:vAlign w:val="center"/>
          </w:tcPr>
          <w:p w14:paraId="47EF936E" w14:textId="77777777" w:rsidR="00F42686" w:rsidRPr="007001F1" w:rsidRDefault="00F42686" w:rsidP="00184A99">
            <w:pPr>
              <w:jc w:val="center"/>
              <w:rPr>
                <w:color w:val="000000"/>
              </w:rPr>
            </w:pPr>
          </w:p>
        </w:tc>
        <w:tc>
          <w:tcPr>
            <w:tcW w:w="1775" w:type="dxa"/>
            <w:shd w:val="clear" w:color="auto" w:fill="auto"/>
            <w:vAlign w:val="center"/>
          </w:tcPr>
          <w:p w14:paraId="4CF7BEAC" w14:textId="77777777" w:rsidR="00F42686" w:rsidRPr="007001F1" w:rsidRDefault="00F42686" w:rsidP="00184A99">
            <w:pPr>
              <w:jc w:val="center"/>
              <w:rPr>
                <w:color w:val="000000"/>
              </w:rPr>
            </w:pPr>
          </w:p>
        </w:tc>
      </w:tr>
      <w:tr w:rsidR="00F42686" w:rsidRPr="007001F1" w14:paraId="36379675" w14:textId="77777777" w:rsidTr="00184A99">
        <w:trPr>
          <w:trHeight w:val="324"/>
        </w:trPr>
        <w:tc>
          <w:tcPr>
            <w:tcW w:w="582" w:type="dxa"/>
            <w:vMerge/>
            <w:shd w:val="clear" w:color="auto" w:fill="auto"/>
            <w:noWrap/>
            <w:vAlign w:val="center"/>
          </w:tcPr>
          <w:p w14:paraId="4D8E7A19" w14:textId="77777777" w:rsidR="00F42686" w:rsidRPr="007001F1" w:rsidRDefault="00F42686" w:rsidP="00184A99">
            <w:pPr>
              <w:jc w:val="center"/>
              <w:rPr>
                <w:color w:val="000000"/>
              </w:rPr>
            </w:pPr>
          </w:p>
        </w:tc>
        <w:tc>
          <w:tcPr>
            <w:tcW w:w="4820" w:type="dxa"/>
            <w:gridSpan w:val="2"/>
            <w:shd w:val="clear" w:color="auto" w:fill="auto"/>
            <w:vAlign w:val="center"/>
          </w:tcPr>
          <w:p w14:paraId="6DEEE8AC" w14:textId="77777777"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0160F54A" w14:textId="77777777" w:rsidR="00F42686" w:rsidRPr="007001F1" w:rsidRDefault="00F42686" w:rsidP="00184A99">
            <w:pPr>
              <w:jc w:val="center"/>
              <w:rPr>
                <w:color w:val="000000"/>
              </w:rPr>
            </w:pPr>
          </w:p>
        </w:tc>
        <w:tc>
          <w:tcPr>
            <w:tcW w:w="567" w:type="dxa"/>
            <w:shd w:val="clear" w:color="auto" w:fill="auto"/>
            <w:vAlign w:val="center"/>
          </w:tcPr>
          <w:p w14:paraId="7FAED372" w14:textId="77777777" w:rsidR="00F42686" w:rsidRPr="007001F1" w:rsidRDefault="00F42686" w:rsidP="00184A99">
            <w:pPr>
              <w:jc w:val="center"/>
              <w:rPr>
                <w:color w:val="000000"/>
              </w:rPr>
            </w:pPr>
          </w:p>
        </w:tc>
        <w:tc>
          <w:tcPr>
            <w:tcW w:w="776" w:type="dxa"/>
            <w:shd w:val="clear" w:color="auto" w:fill="auto"/>
            <w:vAlign w:val="center"/>
          </w:tcPr>
          <w:p w14:paraId="70F2CC20" w14:textId="77777777" w:rsidR="00F42686" w:rsidRPr="007001F1" w:rsidRDefault="00F42686" w:rsidP="00184A99">
            <w:pPr>
              <w:jc w:val="center"/>
              <w:rPr>
                <w:color w:val="000000"/>
              </w:rPr>
            </w:pPr>
          </w:p>
        </w:tc>
        <w:tc>
          <w:tcPr>
            <w:tcW w:w="1775" w:type="dxa"/>
            <w:shd w:val="clear" w:color="auto" w:fill="auto"/>
            <w:vAlign w:val="center"/>
          </w:tcPr>
          <w:p w14:paraId="2D8DDBD7" w14:textId="77777777" w:rsidR="00F42686" w:rsidRPr="007001F1" w:rsidRDefault="00F42686" w:rsidP="00184A99">
            <w:pPr>
              <w:jc w:val="center"/>
              <w:rPr>
                <w:color w:val="000000"/>
              </w:rPr>
            </w:pPr>
          </w:p>
        </w:tc>
      </w:tr>
      <w:tr w:rsidR="00F42686" w:rsidRPr="007001F1" w14:paraId="259E3DC4" w14:textId="77777777" w:rsidTr="00184A99">
        <w:trPr>
          <w:trHeight w:val="633"/>
        </w:trPr>
        <w:tc>
          <w:tcPr>
            <w:tcW w:w="582" w:type="dxa"/>
            <w:vMerge/>
            <w:shd w:val="clear" w:color="auto" w:fill="auto"/>
            <w:noWrap/>
            <w:vAlign w:val="center"/>
          </w:tcPr>
          <w:p w14:paraId="0D93C7B2" w14:textId="77777777" w:rsidR="00F42686" w:rsidRPr="007001F1" w:rsidRDefault="00F42686" w:rsidP="00184A99">
            <w:pPr>
              <w:jc w:val="center"/>
              <w:rPr>
                <w:color w:val="000000"/>
              </w:rPr>
            </w:pPr>
          </w:p>
        </w:tc>
        <w:tc>
          <w:tcPr>
            <w:tcW w:w="4820" w:type="dxa"/>
            <w:gridSpan w:val="2"/>
            <w:shd w:val="clear" w:color="auto" w:fill="auto"/>
            <w:vAlign w:val="center"/>
          </w:tcPr>
          <w:p w14:paraId="7960AC30" w14:textId="77777777"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CBA93F1" w14:textId="77777777" w:rsidR="00F42686" w:rsidRPr="007001F1" w:rsidRDefault="00F42686" w:rsidP="00184A99">
            <w:pPr>
              <w:jc w:val="center"/>
              <w:rPr>
                <w:color w:val="000000"/>
              </w:rPr>
            </w:pPr>
          </w:p>
        </w:tc>
        <w:tc>
          <w:tcPr>
            <w:tcW w:w="567" w:type="dxa"/>
            <w:shd w:val="clear" w:color="auto" w:fill="auto"/>
            <w:vAlign w:val="center"/>
          </w:tcPr>
          <w:p w14:paraId="6CCA4A9B" w14:textId="77777777" w:rsidR="00F42686" w:rsidRPr="007001F1" w:rsidRDefault="00F42686" w:rsidP="00184A99">
            <w:pPr>
              <w:jc w:val="center"/>
              <w:rPr>
                <w:color w:val="000000"/>
              </w:rPr>
            </w:pPr>
          </w:p>
        </w:tc>
        <w:tc>
          <w:tcPr>
            <w:tcW w:w="776" w:type="dxa"/>
            <w:shd w:val="clear" w:color="auto" w:fill="auto"/>
            <w:vAlign w:val="center"/>
          </w:tcPr>
          <w:p w14:paraId="279D1625" w14:textId="77777777" w:rsidR="00F42686" w:rsidRPr="007001F1" w:rsidRDefault="00F42686" w:rsidP="00184A99">
            <w:pPr>
              <w:jc w:val="center"/>
              <w:rPr>
                <w:color w:val="000000"/>
              </w:rPr>
            </w:pPr>
          </w:p>
        </w:tc>
        <w:tc>
          <w:tcPr>
            <w:tcW w:w="1775" w:type="dxa"/>
            <w:shd w:val="clear" w:color="auto" w:fill="auto"/>
            <w:vAlign w:val="center"/>
          </w:tcPr>
          <w:p w14:paraId="50674A67" w14:textId="77777777" w:rsidR="00F42686" w:rsidRPr="007001F1" w:rsidRDefault="00F42686" w:rsidP="00184A99">
            <w:pPr>
              <w:jc w:val="center"/>
              <w:rPr>
                <w:color w:val="000000"/>
              </w:rPr>
            </w:pPr>
          </w:p>
        </w:tc>
      </w:tr>
      <w:tr w:rsidR="00F42686" w:rsidRPr="007001F1" w14:paraId="5E62EFD3" w14:textId="77777777" w:rsidTr="00184A99">
        <w:trPr>
          <w:trHeight w:val="760"/>
        </w:trPr>
        <w:tc>
          <w:tcPr>
            <w:tcW w:w="582" w:type="dxa"/>
            <w:vMerge w:val="restart"/>
            <w:shd w:val="clear" w:color="auto" w:fill="auto"/>
            <w:noWrap/>
            <w:vAlign w:val="center"/>
            <w:hideMark/>
          </w:tcPr>
          <w:p w14:paraId="42B454B4" w14:textId="77777777"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14:paraId="1B2268B1" w14:textId="77777777"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121705F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84CF9B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5C1506FF"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DBA47D8" w14:textId="77777777" w:rsidR="00F42686" w:rsidRPr="007001F1" w:rsidRDefault="00F42686" w:rsidP="00184A99">
            <w:pPr>
              <w:jc w:val="center"/>
              <w:rPr>
                <w:color w:val="000000"/>
              </w:rPr>
            </w:pPr>
            <w:r w:rsidRPr="007001F1">
              <w:rPr>
                <w:color w:val="000000"/>
                <w:sz w:val="22"/>
                <w:szCs w:val="22"/>
              </w:rPr>
              <w:t> </w:t>
            </w:r>
          </w:p>
        </w:tc>
      </w:tr>
      <w:tr w:rsidR="00F42686" w:rsidRPr="007001F1" w14:paraId="38A933E1" w14:textId="77777777" w:rsidTr="00184A99">
        <w:trPr>
          <w:trHeight w:val="760"/>
        </w:trPr>
        <w:tc>
          <w:tcPr>
            <w:tcW w:w="582" w:type="dxa"/>
            <w:vMerge/>
            <w:shd w:val="clear" w:color="auto" w:fill="auto"/>
            <w:noWrap/>
            <w:vAlign w:val="center"/>
          </w:tcPr>
          <w:p w14:paraId="14976100" w14:textId="77777777" w:rsidR="00F42686" w:rsidRPr="007001F1" w:rsidRDefault="00F42686" w:rsidP="00184A99">
            <w:pPr>
              <w:jc w:val="center"/>
              <w:rPr>
                <w:color w:val="000000"/>
              </w:rPr>
            </w:pPr>
          </w:p>
        </w:tc>
        <w:tc>
          <w:tcPr>
            <w:tcW w:w="4820" w:type="dxa"/>
            <w:gridSpan w:val="2"/>
            <w:shd w:val="clear" w:color="auto" w:fill="auto"/>
            <w:vAlign w:val="center"/>
          </w:tcPr>
          <w:p w14:paraId="0E70ED55" w14:textId="77777777"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14:paraId="1D4D8F6D" w14:textId="77777777" w:rsidR="00F42686" w:rsidRPr="007001F1" w:rsidRDefault="00F42686" w:rsidP="00184A99">
            <w:pPr>
              <w:jc w:val="center"/>
              <w:rPr>
                <w:color w:val="000000"/>
              </w:rPr>
            </w:pPr>
          </w:p>
        </w:tc>
        <w:tc>
          <w:tcPr>
            <w:tcW w:w="567" w:type="dxa"/>
            <w:shd w:val="clear" w:color="auto" w:fill="auto"/>
            <w:vAlign w:val="center"/>
          </w:tcPr>
          <w:p w14:paraId="43840F41" w14:textId="77777777" w:rsidR="00F42686" w:rsidRPr="007001F1" w:rsidRDefault="00F42686" w:rsidP="00184A99">
            <w:pPr>
              <w:jc w:val="center"/>
              <w:rPr>
                <w:color w:val="000000"/>
              </w:rPr>
            </w:pPr>
          </w:p>
        </w:tc>
        <w:tc>
          <w:tcPr>
            <w:tcW w:w="776" w:type="dxa"/>
            <w:shd w:val="clear" w:color="auto" w:fill="auto"/>
            <w:vAlign w:val="center"/>
          </w:tcPr>
          <w:p w14:paraId="3C4A1578" w14:textId="77777777" w:rsidR="00F42686" w:rsidRPr="007001F1" w:rsidRDefault="00F42686" w:rsidP="00184A99">
            <w:pPr>
              <w:jc w:val="center"/>
              <w:rPr>
                <w:color w:val="000000"/>
              </w:rPr>
            </w:pPr>
          </w:p>
        </w:tc>
        <w:tc>
          <w:tcPr>
            <w:tcW w:w="1775" w:type="dxa"/>
            <w:shd w:val="clear" w:color="auto" w:fill="auto"/>
            <w:vAlign w:val="center"/>
          </w:tcPr>
          <w:p w14:paraId="012662CE" w14:textId="77777777" w:rsidR="00F42686" w:rsidRPr="007001F1" w:rsidRDefault="00F42686" w:rsidP="00184A99">
            <w:pPr>
              <w:jc w:val="center"/>
              <w:rPr>
                <w:color w:val="000000"/>
              </w:rPr>
            </w:pPr>
          </w:p>
        </w:tc>
      </w:tr>
      <w:tr w:rsidR="00F42686" w:rsidRPr="007001F1" w14:paraId="0ECAB5E4" w14:textId="77777777" w:rsidTr="00184A99">
        <w:trPr>
          <w:trHeight w:val="1013"/>
        </w:trPr>
        <w:tc>
          <w:tcPr>
            <w:tcW w:w="582" w:type="dxa"/>
            <w:vMerge w:val="restart"/>
            <w:shd w:val="clear" w:color="auto" w:fill="auto"/>
            <w:noWrap/>
            <w:vAlign w:val="center"/>
            <w:hideMark/>
          </w:tcPr>
          <w:p w14:paraId="4E381DAC" w14:textId="77777777"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14:paraId="59D73A1B" w14:textId="77777777"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30DD09D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2ACFED8D"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5D90FA5"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7339E31D" w14:textId="77777777" w:rsidR="00F42686" w:rsidRPr="007001F1" w:rsidRDefault="00F42686" w:rsidP="00184A99">
            <w:pPr>
              <w:jc w:val="center"/>
              <w:rPr>
                <w:color w:val="000000"/>
              </w:rPr>
            </w:pPr>
            <w:r w:rsidRPr="007001F1">
              <w:rPr>
                <w:color w:val="000000"/>
                <w:sz w:val="22"/>
                <w:szCs w:val="22"/>
              </w:rPr>
              <w:t> </w:t>
            </w:r>
          </w:p>
        </w:tc>
      </w:tr>
      <w:tr w:rsidR="00F42686" w:rsidRPr="007001F1" w14:paraId="183AE09F" w14:textId="77777777" w:rsidTr="00184A99">
        <w:trPr>
          <w:trHeight w:val="660"/>
        </w:trPr>
        <w:tc>
          <w:tcPr>
            <w:tcW w:w="582" w:type="dxa"/>
            <w:vMerge/>
            <w:shd w:val="clear" w:color="auto" w:fill="auto"/>
            <w:noWrap/>
            <w:vAlign w:val="center"/>
          </w:tcPr>
          <w:p w14:paraId="11B0A41A" w14:textId="77777777" w:rsidR="00F42686" w:rsidRPr="007001F1" w:rsidRDefault="00F42686" w:rsidP="00184A99">
            <w:pPr>
              <w:jc w:val="center"/>
              <w:rPr>
                <w:color w:val="000000"/>
              </w:rPr>
            </w:pPr>
          </w:p>
        </w:tc>
        <w:tc>
          <w:tcPr>
            <w:tcW w:w="4820" w:type="dxa"/>
            <w:gridSpan w:val="2"/>
            <w:shd w:val="clear" w:color="auto" w:fill="auto"/>
            <w:vAlign w:val="center"/>
          </w:tcPr>
          <w:p w14:paraId="40943CBB" w14:textId="77777777"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1EAB01F" w14:textId="77777777" w:rsidR="00F42686" w:rsidRPr="007001F1" w:rsidRDefault="00F42686" w:rsidP="00184A99">
            <w:pPr>
              <w:jc w:val="center"/>
              <w:rPr>
                <w:color w:val="000000"/>
              </w:rPr>
            </w:pPr>
          </w:p>
        </w:tc>
        <w:tc>
          <w:tcPr>
            <w:tcW w:w="567" w:type="dxa"/>
            <w:shd w:val="clear" w:color="auto" w:fill="auto"/>
            <w:vAlign w:val="center"/>
          </w:tcPr>
          <w:p w14:paraId="73735519" w14:textId="77777777" w:rsidR="00F42686" w:rsidRPr="007001F1" w:rsidRDefault="00F42686" w:rsidP="00184A99">
            <w:pPr>
              <w:jc w:val="center"/>
              <w:rPr>
                <w:color w:val="000000"/>
              </w:rPr>
            </w:pPr>
          </w:p>
        </w:tc>
        <w:tc>
          <w:tcPr>
            <w:tcW w:w="776" w:type="dxa"/>
            <w:shd w:val="clear" w:color="auto" w:fill="auto"/>
            <w:vAlign w:val="center"/>
          </w:tcPr>
          <w:p w14:paraId="2A9496FF" w14:textId="77777777" w:rsidR="00F42686" w:rsidRPr="007001F1" w:rsidRDefault="00F42686" w:rsidP="00184A99">
            <w:pPr>
              <w:jc w:val="center"/>
              <w:rPr>
                <w:color w:val="000000"/>
              </w:rPr>
            </w:pPr>
          </w:p>
        </w:tc>
        <w:tc>
          <w:tcPr>
            <w:tcW w:w="1775" w:type="dxa"/>
            <w:shd w:val="clear" w:color="auto" w:fill="auto"/>
            <w:vAlign w:val="center"/>
          </w:tcPr>
          <w:p w14:paraId="2171724E" w14:textId="77777777" w:rsidR="00F42686" w:rsidRPr="007001F1" w:rsidRDefault="00F42686" w:rsidP="00184A99">
            <w:pPr>
              <w:jc w:val="center"/>
              <w:rPr>
                <w:color w:val="000000"/>
              </w:rPr>
            </w:pPr>
          </w:p>
        </w:tc>
      </w:tr>
      <w:tr w:rsidR="00F42686" w:rsidRPr="007001F1" w14:paraId="0B15C79B" w14:textId="77777777" w:rsidTr="00184A99">
        <w:trPr>
          <w:trHeight w:val="20"/>
        </w:trPr>
        <w:tc>
          <w:tcPr>
            <w:tcW w:w="582" w:type="dxa"/>
            <w:shd w:val="clear" w:color="auto" w:fill="auto"/>
            <w:noWrap/>
            <w:vAlign w:val="center"/>
            <w:hideMark/>
          </w:tcPr>
          <w:p w14:paraId="25C7F5C7" w14:textId="77777777"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14:paraId="032C87BF" w14:textId="77777777"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14:paraId="5E60638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2D82F22"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2A94EF17"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EA500A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89555B" w14:textId="77777777" w:rsidTr="00184A99">
        <w:trPr>
          <w:trHeight w:val="441"/>
        </w:trPr>
        <w:tc>
          <w:tcPr>
            <w:tcW w:w="582" w:type="dxa"/>
            <w:vMerge w:val="restart"/>
            <w:shd w:val="clear" w:color="auto" w:fill="auto"/>
            <w:noWrap/>
            <w:vAlign w:val="center"/>
            <w:hideMark/>
          </w:tcPr>
          <w:p w14:paraId="5D9731BD" w14:textId="77777777"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14:paraId="0C5C14DA" w14:textId="77777777"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4398A5F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223EC77"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733751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1C2091E2"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1F542C" w14:textId="77777777" w:rsidTr="00184A99">
        <w:trPr>
          <w:trHeight w:val="570"/>
        </w:trPr>
        <w:tc>
          <w:tcPr>
            <w:tcW w:w="582" w:type="dxa"/>
            <w:vMerge/>
            <w:shd w:val="clear" w:color="auto" w:fill="auto"/>
            <w:noWrap/>
            <w:vAlign w:val="center"/>
          </w:tcPr>
          <w:p w14:paraId="379C5E20" w14:textId="77777777" w:rsidR="00F42686" w:rsidRPr="007001F1" w:rsidRDefault="00F42686" w:rsidP="00184A99">
            <w:pPr>
              <w:jc w:val="center"/>
              <w:rPr>
                <w:color w:val="000000"/>
              </w:rPr>
            </w:pPr>
          </w:p>
        </w:tc>
        <w:tc>
          <w:tcPr>
            <w:tcW w:w="4820" w:type="dxa"/>
            <w:gridSpan w:val="2"/>
            <w:shd w:val="clear" w:color="auto" w:fill="auto"/>
            <w:vAlign w:val="center"/>
          </w:tcPr>
          <w:p w14:paraId="04D3B1D8" w14:textId="77777777"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85A5222" w14:textId="77777777" w:rsidR="00F42686" w:rsidRPr="007001F1" w:rsidRDefault="00F42686" w:rsidP="00184A99">
            <w:pPr>
              <w:jc w:val="center"/>
              <w:rPr>
                <w:color w:val="000000"/>
              </w:rPr>
            </w:pPr>
          </w:p>
        </w:tc>
        <w:tc>
          <w:tcPr>
            <w:tcW w:w="567" w:type="dxa"/>
            <w:shd w:val="clear" w:color="auto" w:fill="auto"/>
            <w:vAlign w:val="center"/>
          </w:tcPr>
          <w:p w14:paraId="4C0DB1B3" w14:textId="77777777" w:rsidR="00F42686" w:rsidRPr="007001F1" w:rsidRDefault="00F42686" w:rsidP="00184A99">
            <w:pPr>
              <w:jc w:val="center"/>
              <w:rPr>
                <w:color w:val="000000"/>
              </w:rPr>
            </w:pPr>
          </w:p>
        </w:tc>
        <w:tc>
          <w:tcPr>
            <w:tcW w:w="776" w:type="dxa"/>
            <w:shd w:val="clear" w:color="auto" w:fill="auto"/>
            <w:vAlign w:val="center"/>
          </w:tcPr>
          <w:p w14:paraId="44670794" w14:textId="77777777" w:rsidR="00F42686" w:rsidRPr="007001F1" w:rsidRDefault="00F42686" w:rsidP="00184A99">
            <w:pPr>
              <w:jc w:val="center"/>
              <w:rPr>
                <w:color w:val="000000"/>
              </w:rPr>
            </w:pPr>
          </w:p>
        </w:tc>
        <w:tc>
          <w:tcPr>
            <w:tcW w:w="1775" w:type="dxa"/>
            <w:shd w:val="clear" w:color="auto" w:fill="auto"/>
            <w:vAlign w:val="center"/>
          </w:tcPr>
          <w:p w14:paraId="3F9A93A7" w14:textId="77777777" w:rsidR="00F42686" w:rsidRPr="007001F1" w:rsidRDefault="00F42686" w:rsidP="00184A99">
            <w:pPr>
              <w:jc w:val="center"/>
              <w:rPr>
                <w:color w:val="000000"/>
              </w:rPr>
            </w:pPr>
          </w:p>
        </w:tc>
      </w:tr>
      <w:tr w:rsidR="00F42686" w:rsidRPr="007001F1" w14:paraId="6BEB5112" w14:textId="77777777" w:rsidTr="00184A99">
        <w:trPr>
          <w:trHeight w:val="811"/>
        </w:trPr>
        <w:tc>
          <w:tcPr>
            <w:tcW w:w="582" w:type="dxa"/>
            <w:vMerge w:val="restart"/>
            <w:shd w:val="clear" w:color="auto" w:fill="auto"/>
            <w:noWrap/>
            <w:vAlign w:val="center"/>
            <w:hideMark/>
          </w:tcPr>
          <w:p w14:paraId="54ECE20B" w14:textId="77777777"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14:paraId="1EA89378" w14:textId="77777777"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14:paraId="442E236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9112B31"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B2CB8B"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0377E0C" w14:textId="77777777" w:rsidR="00F42686" w:rsidRPr="007001F1" w:rsidRDefault="00F42686" w:rsidP="00184A99">
            <w:pPr>
              <w:jc w:val="center"/>
              <w:rPr>
                <w:color w:val="000000"/>
              </w:rPr>
            </w:pPr>
            <w:r w:rsidRPr="007001F1">
              <w:rPr>
                <w:color w:val="000000"/>
                <w:sz w:val="22"/>
                <w:szCs w:val="22"/>
              </w:rPr>
              <w:t> </w:t>
            </w:r>
          </w:p>
        </w:tc>
      </w:tr>
      <w:tr w:rsidR="00F42686" w:rsidRPr="007001F1" w14:paraId="47AB7276" w14:textId="77777777" w:rsidTr="00184A99">
        <w:trPr>
          <w:trHeight w:val="1395"/>
        </w:trPr>
        <w:tc>
          <w:tcPr>
            <w:tcW w:w="582" w:type="dxa"/>
            <w:vMerge/>
            <w:shd w:val="clear" w:color="auto" w:fill="auto"/>
            <w:noWrap/>
            <w:vAlign w:val="center"/>
          </w:tcPr>
          <w:p w14:paraId="3D922104" w14:textId="77777777" w:rsidR="00F42686" w:rsidRPr="007001F1" w:rsidRDefault="00F42686" w:rsidP="00184A99">
            <w:pPr>
              <w:jc w:val="center"/>
              <w:rPr>
                <w:color w:val="000000"/>
              </w:rPr>
            </w:pPr>
          </w:p>
        </w:tc>
        <w:tc>
          <w:tcPr>
            <w:tcW w:w="4820" w:type="dxa"/>
            <w:gridSpan w:val="2"/>
            <w:shd w:val="clear" w:color="auto" w:fill="auto"/>
            <w:vAlign w:val="center"/>
          </w:tcPr>
          <w:p w14:paraId="2A0979E2" w14:textId="77777777"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895AE5D" w14:textId="77777777" w:rsidR="00F42686" w:rsidRPr="007001F1" w:rsidRDefault="00F42686" w:rsidP="00184A99">
            <w:pPr>
              <w:jc w:val="center"/>
              <w:rPr>
                <w:color w:val="000000"/>
              </w:rPr>
            </w:pPr>
          </w:p>
        </w:tc>
        <w:tc>
          <w:tcPr>
            <w:tcW w:w="567" w:type="dxa"/>
            <w:shd w:val="clear" w:color="auto" w:fill="auto"/>
            <w:vAlign w:val="center"/>
          </w:tcPr>
          <w:p w14:paraId="314F08C4" w14:textId="77777777" w:rsidR="00F42686" w:rsidRPr="007001F1" w:rsidRDefault="00F42686" w:rsidP="00184A99">
            <w:pPr>
              <w:jc w:val="center"/>
              <w:rPr>
                <w:color w:val="000000"/>
              </w:rPr>
            </w:pPr>
          </w:p>
        </w:tc>
        <w:tc>
          <w:tcPr>
            <w:tcW w:w="776" w:type="dxa"/>
            <w:shd w:val="clear" w:color="auto" w:fill="auto"/>
            <w:vAlign w:val="center"/>
          </w:tcPr>
          <w:p w14:paraId="40101F05" w14:textId="77777777" w:rsidR="00F42686" w:rsidRPr="007001F1" w:rsidRDefault="00F42686" w:rsidP="00184A99">
            <w:pPr>
              <w:jc w:val="center"/>
              <w:rPr>
                <w:color w:val="000000"/>
              </w:rPr>
            </w:pPr>
          </w:p>
        </w:tc>
        <w:tc>
          <w:tcPr>
            <w:tcW w:w="1775" w:type="dxa"/>
            <w:shd w:val="clear" w:color="auto" w:fill="auto"/>
            <w:vAlign w:val="center"/>
          </w:tcPr>
          <w:p w14:paraId="4582D829" w14:textId="77777777" w:rsidR="00F42686" w:rsidRPr="007001F1" w:rsidRDefault="00F42686" w:rsidP="00184A99">
            <w:pPr>
              <w:jc w:val="center"/>
              <w:rPr>
                <w:color w:val="000000"/>
              </w:rPr>
            </w:pPr>
          </w:p>
        </w:tc>
      </w:tr>
      <w:tr w:rsidR="00F42686" w:rsidRPr="007001F1" w14:paraId="682A4E27" w14:textId="77777777" w:rsidTr="00184A99">
        <w:trPr>
          <w:trHeight w:val="758"/>
        </w:trPr>
        <w:tc>
          <w:tcPr>
            <w:tcW w:w="582" w:type="dxa"/>
            <w:shd w:val="clear" w:color="auto" w:fill="auto"/>
            <w:noWrap/>
            <w:vAlign w:val="center"/>
          </w:tcPr>
          <w:p w14:paraId="17530358" w14:textId="77777777"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14:paraId="66B3FEB7" w14:textId="77777777"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14:paraId="223F91B7" w14:textId="77777777" w:rsidR="00F42686" w:rsidRPr="007001F1" w:rsidRDefault="00F42686" w:rsidP="00184A99">
            <w:pPr>
              <w:jc w:val="center"/>
              <w:rPr>
                <w:color w:val="000000"/>
              </w:rPr>
            </w:pPr>
          </w:p>
        </w:tc>
        <w:tc>
          <w:tcPr>
            <w:tcW w:w="567" w:type="dxa"/>
            <w:shd w:val="clear" w:color="auto" w:fill="auto"/>
            <w:vAlign w:val="center"/>
          </w:tcPr>
          <w:p w14:paraId="7BC5EE25" w14:textId="77777777" w:rsidR="00F42686" w:rsidRPr="007001F1" w:rsidRDefault="00F42686" w:rsidP="00184A99">
            <w:pPr>
              <w:jc w:val="center"/>
              <w:rPr>
                <w:color w:val="000000"/>
              </w:rPr>
            </w:pPr>
          </w:p>
        </w:tc>
        <w:tc>
          <w:tcPr>
            <w:tcW w:w="776" w:type="dxa"/>
            <w:shd w:val="clear" w:color="auto" w:fill="auto"/>
            <w:vAlign w:val="center"/>
          </w:tcPr>
          <w:p w14:paraId="734E0B62" w14:textId="77777777" w:rsidR="00F42686" w:rsidRPr="007001F1" w:rsidRDefault="00F42686" w:rsidP="00184A99">
            <w:pPr>
              <w:jc w:val="center"/>
              <w:rPr>
                <w:color w:val="000000"/>
              </w:rPr>
            </w:pPr>
          </w:p>
        </w:tc>
        <w:tc>
          <w:tcPr>
            <w:tcW w:w="1775" w:type="dxa"/>
            <w:shd w:val="clear" w:color="auto" w:fill="auto"/>
            <w:vAlign w:val="center"/>
          </w:tcPr>
          <w:p w14:paraId="141797E1" w14:textId="77777777" w:rsidR="00F42686" w:rsidRPr="007001F1" w:rsidRDefault="00F42686" w:rsidP="00184A99">
            <w:pPr>
              <w:jc w:val="center"/>
              <w:rPr>
                <w:color w:val="000000"/>
              </w:rPr>
            </w:pPr>
          </w:p>
        </w:tc>
      </w:tr>
      <w:tr w:rsidR="00F42686" w:rsidRPr="007001F1" w14:paraId="76AEE2EA" w14:textId="77777777" w:rsidTr="00184A99">
        <w:trPr>
          <w:trHeight w:val="425"/>
        </w:trPr>
        <w:tc>
          <w:tcPr>
            <w:tcW w:w="582" w:type="dxa"/>
            <w:vMerge w:val="restart"/>
            <w:shd w:val="clear" w:color="auto" w:fill="auto"/>
            <w:noWrap/>
            <w:vAlign w:val="center"/>
          </w:tcPr>
          <w:p w14:paraId="3A052FF2" w14:textId="77777777"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14:paraId="740D2177" w14:textId="77777777"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36C9C82B" w14:textId="77777777" w:rsidR="00F42686" w:rsidRPr="007001F1" w:rsidRDefault="00F42686" w:rsidP="00184A99">
            <w:pPr>
              <w:jc w:val="center"/>
              <w:rPr>
                <w:color w:val="000000"/>
              </w:rPr>
            </w:pPr>
          </w:p>
        </w:tc>
        <w:tc>
          <w:tcPr>
            <w:tcW w:w="567" w:type="dxa"/>
            <w:shd w:val="clear" w:color="auto" w:fill="auto"/>
            <w:vAlign w:val="center"/>
          </w:tcPr>
          <w:p w14:paraId="7610EFDC" w14:textId="77777777" w:rsidR="00F42686" w:rsidRPr="007001F1" w:rsidRDefault="00F42686" w:rsidP="00184A99">
            <w:pPr>
              <w:jc w:val="center"/>
              <w:rPr>
                <w:color w:val="000000"/>
              </w:rPr>
            </w:pPr>
          </w:p>
        </w:tc>
        <w:tc>
          <w:tcPr>
            <w:tcW w:w="776" w:type="dxa"/>
            <w:shd w:val="clear" w:color="auto" w:fill="auto"/>
            <w:vAlign w:val="center"/>
          </w:tcPr>
          <w:p w14:paraId="02CECDC0" w14:textId="77777777" w:rsidR="00F42686" w:rsidRPr="007001F1" w:rsidRDefault="00F42686" w:rsidP="00184A99">
            <w:pPr>
              <w:jc w:val="center"/>
              <w:rPr>
                <w:color w:val="000000"/>
              </w:rPr>
            </w:pPr>
          </w:p>
        </w:tc>
        <w:tc>
          <w:tcPr>
            <w:tcW w:w="1775" w:type="dxa"/>
            <w:shd w:val="clear" w:color="auto" w:fill="auto"/>
            <w:vAlign w:val="center"/>
          </w:tcPr>
          <w:p w14:paraId="52B7F7EB" w14:textId="77777777" w:rsidR="00F42686" w:rsidRPr="007001F1" w:rsidRDefault="00F42686" w:rsidP="00184A99">
            <w:pPr>
              <w:jc w:val="center"/>
              <w:rPr>
                <w:color w:val="000000"/>
              </w:rPr>
            </w:pPr>
          </w:p>
        </w:tc>
      </w:tr>
      <w:tr w:rsidR="00B82B81" w:rsidRPr="007001F1" w14:paraId="39BBB2F4" w14:textId="77777777" w:rsidTr="00184A99">
        <w:trPr>
          <w:trHeight w:val="425"/>
        </w:trPr>
        <w:tc>
          <w:tcPr>
            <w:tcW w:w="582" w:type="dxa"/>
            <w:vMerge/>
            <w:shd w:val="clear" w:color="auto" w:fill="auto"/>
            <w:noWrap/>
            <w:vAlign w:val="center"/>
          </w:tcPr>
          <w:p w14:paraId="2E44151C" w14:textId="77777777" w:rsidR="00B82B81" w:rsidRPr="007001F1" w:rsidRDefault="00B82B81">
            <w:pPr>
              <w:jc w:val="center"/>
              <w:rPr>
                <w:color w:val="000000"/>
                <w:sz w:val="22"/>
                <w:szCs w:val="22"/>
              </w:rPr>
            </w:pPr>
          </w:p>
        </w:tc>
        <w:tc>
          <w:tcPr>
            <w:tcW w:w="4820" w:type="dxa"/>
            <w:gridSpan w:val="2"/>
            <w:shd w:val="clear" w:color="auto" w:fill="auto"/>
            <w:vAlign w:val="center"/>
          </w:tcPr>
          <w:p w14:paraId="04EA8E72" w14:textId="77777777"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5675287" w14:textId="77777777" w:rsidR="00B82B81" w:rsidRPr="007001F1" w:rsidRDefault="00B82B81" w:rsidP="00184A99">
            <w:pPr>
              <w:jc w:val="center"/>
              <w:rPr>
                <w:color w:val="000000"/>
              </w:rPr>
            </w:pPr>
          </w:p>
        </w:tc>
        <w:tc>
          <w:tcPr>
            <w:tcW w:w="567" w:type="dxa"/>
            <w:shd w:val="clear" w:color="auto" w:fill="auto"/>
            <w:vAlign w:val="center"/>
          </w:tcPr>
          <w:p w14:paraId="57D5D7D6" w14:textId="77777777" w:rsidR="00B82B81" w:rsidRPr="007001F1" w:rsidRDefault="00B82B81" w:rsidP="00184A99">
            <w:pPr>
              <w:jc w:val="center"/>
              <w:rPr>
                <w:color w:val="000000"/>
              </w:rPr>
            </w:pPr>
          </w:p>
        </w:tc>
        <w:tc>
          <w:tcPr>
            <w:tcW w:w="776" w:type="dxa"/>
            <w:shd w:val="clear" w:color="auto" w:fill="auto"/>
            <w:vAlign w:val="center"/>
          </w:tcPr>
          <w:p w14:paraId="41C621EE" w14:textId="77777777" w:rsidR="00B82B81" w:rsidRPr="007001F1" w:rsidRDefault="00B82B81" w:rsidP="00184A99">
            <w:pPr>
              <w:jc w:val="center"/>
              <w:rPr>
                <w:color w:val="000000"/>
              </w:rPr>
            </w:pPr>
          </w:p>
        </w:tc>
        <w:tc>
          <w:tcPr>
            <w:tcW w:w="1775" w:type="dxa"/>
            <w:shd w:val="clear" w:color="auto" w:fill="auto"/>
            <w:vAlign w:val="center"/>
          </w:tcPr>
          <w:p w14:paraId="69108498" w14:textId="77777777" w:rsidR="00B82B81" w:rsidRPr="007001F1" w:rsidRDefault="00B82B81" w:rsidP="00184A99">
            <w:pPr>
              <w:jc w:val="center"/>
              <w:rPr>
                <w:color w:val="000000"/>
              </w:rPr>
            </w:pPr>
          </w:p>
        </w:tc>
      </w:tr>
      <w:tr w:rsidR="00F42686" w:rsidRPr="007001F1" w14:paraId="65418CF4" w14:textId="77777777" w:rsidTr="00184A99">
        <w:trPr>
          <w:trHeight w:val="845"/>
        </w:trPr>
        <w:tc>
          <w:tcPr>
            <w:tcW w:w="582" w:type="dxa"/>
            <w:vMerge/>
            <w:shd w:val="clear" w:color="auto" w:fill="auto"/>
            <w:noWrap/>
            <w:vAlign w:val="center"/>
          </w:tcPr>
          <w:p w14:paraId="70CD1E84" w14:textId="77777777" w:rsidR="00F42686" w:rsidRPr="007001F1" w:rsidRDefault="00F42686" w:rsidP="00184A99">
            <w:pPr>
              <w:jc w:val="center"/>
              <w:rPr>
                <w:color w:val="000000"/>
              </w:rPr>
            </w:pPr>
          </w:p>
        </w:tc>
        <w:tc>
          <w:tcPr>
            <w:tcW w:w="4820" w:type="dxa"/>
            <w:gridSpan w:val="2"/>
            <w:shd w:val="clear" w:color="auto" w:fill="auto"/>
            <w:vAlign w:val="center"/>
          </w:tcPr>
          <w:p w14:paraId="0818B308" w14:textId="77777777"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14:paraId="3698DDCC" w14:textId="77777777" w:rsidR="00F42686" w:rsidRPr="007001F1" w:rsidRDefault="00F42686" w:rsidP="00184A99">
            <w:pPr>
              <w:jc w:val="center"/>
              <w:rPr>
                <w:color w:val="000000"/>
              </w:rPr>
            </w:pPr>
          </w:p>
        </w:tc>
        <w:tc>
          <w:tcPr>
            <w:tcW w:w="567" w:type="dxa"/>
            <w:shd w:val="clear" w:color="auto" w:fill="auto"/>
            <w:vAlign w:val="center"/>
          </w:tcPr>
          <w:p w14:paraId="2181B52D" w14:textId="77777777" w:rsidR="00F42686" w:rsidRPr="007001F1" w:rsidRDefault="00F42686" w:rsidP="00184A99">
            <w:pPr>
              <w:jc w:val="center"/>
              <w:rPr>
                <w:color w:val="000000"/>
              </w:rPr>
            </w:pPr>
          </w:p>
        </w:tc>
        <w:tc>
          <w:tcPr>
            <w:tcW w:w="776" w:type="dxa"/>
            <w:shd w:val="clear" w:color="auto" w:fill="auto"/>
            <w:vAlign w:val="center"/>
          </w:tcPr>
          <w:p w14:paraId="08103F91" w14:textId="77777777" w:rsidR="00F42686" w:rsidRPr="007001F1" w:rsidRDefault="00F42686" w:rsidP="00184A99">
            <w:pPr>
              <w:jc w:val="center"/>
              <w:rPr>
                <w:color w:val="000000"/>
              </w:rPr>
            </w:pPr>
          </w:p>
        </w:tc>
        <w:tc>
          <w:tcPr>
            <w:tcW w:w="1775" w:type="dxa"/>
            <w:shd w:val="clear" w:color="auto" w:fill="auto"/>
            <w:vAlign w:val="center"/>
          </w:tcPr>
          <w:p w14:paraId="72634456" w14:textId="77777777" w:rsidR="00F42686" w:rsidRPr="007001F1" w:rsidRDefault="00F42686" w:rsidP="00184A99">
            <w:pPr>
              <w:jc w:val="center"/>
              <w:rPr>
                <w:color w:val="000000"/>
              </w:rPr>
            </w:pPr>
          </w:p>
        </w:tc>
      </w:tr>
      <w:tr w:rsidR="00F42686" w:rsidRPr="007001F1" w14:paraId="4F8FF6AD" w14:textId="77777777" w:rsidTr="00184A99">
        <w:trPr>
          <w:trHeight w:val="20"/>
        </w:trPr>
        <w:tc>
          <w:tcPr>
            <w:tcW w:w="582" w:type="dxa"/>
            <w:shd w:val="clear" w:color="auto" w:fill="auto"/>
            <w:noWrap/>
            <w:vAlign w:val="center"/>
            <w:hideMark/>
          </w:tcPr>
          <w:p w14:paraId="1EC95445" w14:textId="77777777" w:rsidR="00F42686" w:rsidRPr="007001F1" w:rsidRDefault="00A3143C" w:rsidP="00184A99">
            <w:pPr>
              <w:jc w:val="center"/>
              <w:rPr>
                <w:color w:val="000000"/>
              </w:rPr>
            </w:pPr>
            <w:r w:rsidRPr="00486F5A">
              <w:rPr>
                <w:color w:val="000000"/>
                <w:sz w:val="22"/>
                <w:szCs w:val="22"/>
              </w:rPr>
              <w:t>30</w:t>
            </w:r>
          </w:p>
        </w:tc>
        <w:tc>
          <w:tcPr>
            <w:tcW w:w="4820" w:type="dxa"/>
            <w:gridSpan w:val="2"/>
            <w:shd w:val="clear" w:color="auto" w:fill="auto"/>
            <w:vAlign w:val="center"/>
            <w:hideMark/>
          </w:tcPr>
          <w:p w14:paraId="2CB29690" w14:textId="77777777"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A46CE5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966594F"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67D2204"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98E9FA9" w14:textId="77777777" w:rsidR="00F42686" w:rsidRPr="007001F1" w:rsidRDefault="00F42686" w:rsidP="00184A99">
            <w:pPr>
              <w:jc w:val="center"/>
              <w:rPr>
                <w:color w:val="000000"/>
              </w:rPr>
            </w:pPr>
            <w:r w:rsidRPr="007001F1">
              <w:rPr>
                <w:color w:val="000000"/>
                <w:sz w:val="22"/>
                <w:szCs w:val="22"/>
              </w:rPr>
              <w:t> </w:t>
            </w:r>
          </w:p>
        </w:tc>
      </w:tr>
      <w:tr w:rsidR="00F42686" w:rsidRPr="007001F1" w14:paraId="3D257DB7" w14:textId="77777777" w:rsidTr="00184A99">
        <w:trPr>
          <w:trHeight w:val="20"/>
        </w:trPr>
        <w:tc>
          <w:tcPr>
            <w:tcW w:w="582" w:type="dxa"/>
            <w:shd w:val="clear" w:color="auto" w:fill="auto"/>
            <w:noWrap/>
            <w:vAlign w:val="center"/>
            <w:hideMark/>
          </w:tcPr>
          <w:p w14:paraId="60F73458" w14:textId="77777777"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14:paraId="06A00A96"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44C2BE36"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7E07ED6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12BE68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C36CB63" w14:textId="77777777" w:rsidR="00F42686" w:rsidRPr="007001F1" w:rsidRDefault="00F42686" w:rsidP="00184A99">
            <w:pPr>
              <w:jc w:val="center"/>
              <w:rPr>
                <w:color w:val="000000"/>
              </w:rPr>
            </w:pPr>
            <w:r w:rsidRPr="007001F1">
              <w:rPr>
                <w:color w:val="000000"/>
                <w:sz w:val="22"/>
                <w:szCs w:val="22"/>
              </w:rPr>
              <w:t> </w:t>
            </w:r>
          </w:p>
        </w:tc>
      </w:tr>
      <w:tr w:rsidR="00F42686" w:rsidRPr="007001F1" w14:paraId="5295ADF9" w14:textId="77777777" w:rsidTr="00184A99">
        <w:trPr>
          <w:trHeight w:val="300"/>
        </w:trPr>
        <w:tc>
          <w:tcPr>
            <w:tcW w:w="3559" w:type="dxa"/>
            <w:gridSpan w:val="2"/>
            <w:shd w:val="clear" w:color="auto" w:fill="auto"/>
            <w:vAlign w:val="center"/>
            <w:hideMark/>
          </w:tcPr>
          <w:p w14:paraId="6254ACC5" w14:textId="77777777"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07"/>
              <w:t>2</w:t>
            </w:r>
            <w:r w:rsidRPr="007001F1">
              <w:rPr>
                <w:b/>
                <w:bCs/>
                <w:sz w:val="22"/>
                <w:szCs w:val="22"/>
              </w:rPr>
              <w:t>:</w:t>
            </w:r>
          </w:p>
        </w:tc>
        <w:tc>
          <w:tcPr>
            <w:tcW w:w="5528" w:type="dxa"/>
            <w:gridSpan w:val="5"/>
            <w:shd w:val="clear" w:color="auto" w:fill="auto"/>
            <w:vAlign w:val="center"/>
            <w:hideMark/>
          </w:tcPr>
          <w:p w14:paraId="6574F2DB" w14:textId="77777777" w:rsidR="00F42686" w:rsidRPr="007001F1" w:rsidRDefault="00F42686" w:rsidP="00184A99">
            <w:pPr>
              <w:rPr>
                <w:color w:val="000000"/>
              </w:rPr>
            </w:pPr>
            <w:r w:rsidRPr="007001F1">
              <w:rPr>
                <w:color w:val="000000"/>
                <w:sz w:val="22"/>
                <w:szCs w:val="22"/>
              </w:rPr>
              <w:t> </w:t>
            </w:r>
          </w:p>
        </w:tc>
      </w:tr>
      <w:tr w:rsidR="00F42686" w:rsidRPr="007001F1" w14:paraId="74A99919" w14:textId="77777777" w:rsidTr="00184A99">
        <w:trPr>
          <w:trHeight w:val="300"/>
        </w:trPr>
        <w:tc>
          <w:tcPr>
            <w:tcW w:w="3559" w:type="dxa"/>
            <w:gridSpan w:val="2"/>
            <w:shd w:val="clear" w:color="auto" w:fill="auto"/>
            <w:vAlign w:val="center"/>
            <w:hideMark/>
          </w:tcPr>
          <w:p w14:paraId="5340114F"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5BE4D419" w14:textId="77777777" w:rsidR="00F42686" w:rsidRPr="007001F1" w:rsidRDefault="00F42686" w:rsidP="00184A99">
            <w:pPr>
              <w:rPr>
                <w:color w:val="000000"/>
              </w:rPr>
            </w:pPr>
            <w:r w:rsidRPr="007001F1">
              <w:rPr>
                <w:color w:val="000000"/>
                <w:sz w:val="22"/>
                <w:szCs w:val="22"/>
              </w:rPr>
              <w:t> </w:t>
            </w:r>
          </w:p>
        </w:tc>
      </w:tr>
      <w:tr w:rsidR="00F42686" w:rsidRPr="007001F1" w14:paraId="5E6891BD" w14:textId="77777777" w:rsidTr="00184A99">
        <w:trPr>
          <w:trHeight w:val="300"/>
        </w:trPr>
        <w:tc>
          <w:tcPr>
            <w:tcW w:w="3559" w:type="dxa"/>
            <w:gridSpan w:val="2"/>
            <w:shd w:val="clear" w:color="000000" w:fill="FFFFFF"/>
            <w:vAlign w:val="center"/>
            <w:hideMark/>
          </w:tcPr>
          <w:p w14:paraId="29634201"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FE7E5D2" w14:textId="77777777" w:rsidR="00F42686" w:rsidRPr="007001F1" w:rsidRDefault="00F42686" w:rsidP="00184A99">
            <w:pPr>
              <w:rPr>
                <w:color w:val="000000"/>
              </w:rPr>
            </w:pPr>
            <w:r w:rsidRPr="007001F1">
              <w:rPr>
                <w:color w:val="000000"/>
                <w:sz w:val="22"/>
                <w:szCs w:val="22"/>
              </w:rPr>
              <w:t> </w:t>
            </w:r>
          </w:p>
        </w:tc>
      </w:tr>
      <w:tr w:rsidR="00F42686" w:rsidRPr="007001F1" w14:paraId="18F48777" w14:textId="77777777" w:rsidTr="00184A99">
        <w:trPr>
          <w:trHeight w:val="300"/>
        </w:trPr>
        <w:tc>
          <w:tcPr>
            <w:tcW w:w="9087" w:type="dxa"/>
            <w:gridSpan w:val="7"/>
            <w:shd w:val="clear" w:color="auto" w:fill="auto"/>
            <w:noWrap/>
            <w:vAlign w:val="bottom"/>
            <w:hideMark/>
          </w:tcPr>
          <w:p w14:paraId="6CABE17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BBC8D76" w14:textId="77777777" w:rsidTr="00184A99">
        <w:trPr>
          <w:trHeight w:val="300"/>
        </w:trPr>
        <w:tc>
          <w:tcPr>
            <w:tcW w:w="3559" w:type="dxa"/>
            <w:gridSpan w:val="2"/>
            <w:shd w:val="clear" w:color="000000" w:fill="FFFFFF"/>
            <w:vAlign w:val="center"/>
            <w:hideMark/>
          </w:tcPr>
          <w:p w14:paraId="77FDAAC8"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8"/>
              <w:t>3</w:t>
            </w:r>
            <w:r w:rsidRPr="007001F1">
              <w:rPr>
                <w:b/>
                <w:bCs/>
                <w:sz w:val="22"/>
                <w:szCs w:val="22"/>
              </w:rPr>
              <w:t>:</w:t>
            </w:r>
          </w:p>
        </w:tc>
        <w:tc>
          <w:tcPr>
            <w:tcW w:w="5528" w:type="dxa"/>
            <w:gridSpan w:val="5"/>
            <w:shd w:val="clear" w:color="auto" w:fill="auto"/>
            <w:vAlign w:val="center"/>
            <w:hideMark/>
          </w:tcPr>
          <w:p w14:paraId="598DB098" w14:textId="77777777" w:rsidR="00F42686" w:rsidRPr="007001F1" w:rsidRDefault="00F42686" w:rsidP="00184A99">
            <w:pPr>
              <w:rPr>
                <w:color w:val="000000"/>
              </w:rPr>
            </w:pPr>
            <w:r w:rsidRPr="007001F1">
              <w:rPr>
                <w:color w:val="000000"/>
                <w:sz w:val="22"/>
                <w:szCs w:val="22"/>
              </w:rPr>
              <w:t> </w:t>
            </w:r>
          </w:p>
        </w:tc>
      </w:tr>
      <w:tr w:rsidR="00F42686" w:rsidRPr="007001F1" w14:paraId="273DBF3D" w14:textId="77777777" w:rsidTr="00184A99">
        <w:trPr>
          <w:trHeight w:val="300"/>
        </w:trPr>
        <w:tc>
          <w:tcPr>
            <w:tcW w:w="3559" w:type="dxa"/>
            <w:gridSpan w:val="2"/>
            <w:shd w:val="clear" w:color="000000" w:fill="FFFFFF"/>
            <w:vAlign w:val="center"/>
            <w:hideMark/>
          </w:tcPr>
          <w:p w14:paraId="7B8BC453"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3BF7A9E6" w14:textId="77777777" w:rsidR="00F42686" w:rsidRPr="007001F1" w:rsidRDefault="00F42686" w:rsidP="00184A99">
            <w:pPr>
              <w:rPr>
                <w:color w:val="000000"/>
              </w:rPr>
            </w:pPr>
            <w:r w:rsidRPr="007001F1">
              <w:rPr>
                <w:color w:val="000000"/>
                <w:sz w:val="22"/>
                <w:szCs w:val="22"/>
              </w:rPr>
              <w:t> </w:t>
            </w:r>
          </w:p>
        </w:tc>
      </w:tr>
      <w:tr w:rsidR="00F42686" w:rsidRPr="007001F1" w14:paraId="674CAB7F" w14:textId="77777777" w:rsidTr="001C2935">
        <w:trPr>
          <w:trHeight w:val="764"/>
        </w:trPr>
        <w:tc>
          <w:tcPr>
            <w:tcW w:w="3559" w:type="dxa"/>
            <w:gridSpan w:val="2"/>
            <w:shd w:val="clear" w:color="000000" w:fill="FFFFFF"/>
            <w:vAlign w:val="center"/>
            <w:hideMark/>
          </w:tcPr>
          <w:p w14:paraId="06DE431B"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17C12247" w14:textId="77777777" w:rsidR="00F42686" w:rsidRPr="007001F1" w:rsidRDefault="00F42686" w:rsidP="00184A99">
            <w:pPr>
              <w:rPr>
                <w:color w:val="000000"/>
              </w:rPr>
            </w:pPr>
            <w:r w:rsidRPr="007001F1">
              <w:rPr>
                <w:color w:val="000000"/>
                <w:sz w:val="22"/>
                <w:szCs w:val="22"/>
              </w:rPr>
              <w:t> </w:t>
            </w:r>
          </w:p>
        </w:tc>
      </w:tr>
    </w:tbl>
    <w:p w14:paraId="035C1FB3" w14:textId="77777777" w:rsidR="00F42686" w:rsidRDefault="00F42686" w:rsidP="00D2171A">
      <w:bookmarkStart w:id="6749" w:name="KZ_54"/>
      <w:bookmarkEnd w:id="6748"/>
    </w:p>
    <w:p w14:paraId="0038D379" w14:textId="4636E6C4" w:rsidR="001C2935" w:rsidDel="00C5578F" w:rsidRDefault="001C2935" w:rsidP="00D2171A">
      <w:pPr>
        <w:rPr>
          <w:del w:id="6750" w:author="Autor"/>
        </w:rPr>
      </w:pPr>
    </w:p>
    <w:p w14:paraId="1F157A56" w14:textId="433FCFCF" w:rsidR="001C2935" w:rsidDel="00C5578F" w:rsidRDefault="001C2935" w:rsidP="00D2171A">
      <w:pPr>
        <w:rPr>
          <w:del w:id="6751" w:author="Autor"/>
        </w:rPr>
      </w:pPr>
    </w:p>
    <w:p w14:paraId="1603039F" w14:textId="0214138A" w:rsidR="00CF7FB2" w:rsidDel="00C5578F" w:rsidRDefault="00CF7FB2" w:rsidP="00D2171A">
      <w:pPr>
        <w:rPr>
          <w:del w:id="6752" w:author="Autor"/>
        </w:rPr>
      </w:pPr>
    </w:p>
    <w:p w14:paraId="0CAEAC7A" w14:textId="573E58B8" w:rsidR="00CF7FB2" w:rsidDel="00C5578F" w:rsidRDefault="00CF7FB2" w:rsidP="00D2171A">
      <w:pPr>
        <w:rPr>
          <w:del w:id="6753" w:author="Autor"/>
        </w:rPr>
      </w:pPr>
    </w:p>
    <w:p w14:paraId="241B8343" w14:textId="0DDE5E8B" w:rsidR="00CF7FB2" w:rsidDel="00C5578F" w:rsidRDefault="00CF7FB2" w:rsidP="00D2171A">
      <w:pPr>
        <w:rPr>
          <w:del w:id="6754" w:author="Autor"/>
        </w:rPr>
      </w:pPr>
    </w:p>
    <w:p w14:paraId="4E876AFE" w14:textId="26DDC0DB" w:rsidR="00CF7FB2" w:rsidDel="00C5578F" w:rsidRDefault="00CF7FB2" w:rsidP="00D2171A">
      <w:pPr>
        <w:rPr>
          <w:del w:id="6755" w:author="Autor"/>
        </w:rPr>
      </w:pPr>
    </w:p>
    <w:p w14:paraId="3C208151" w14:textId="243C5A8A" w:rsidR="00CF7FB2" w:rsidDel="00C5578F" w:rsidRDefault="00CF7FB2" w:rsidP="00D2171A">
      <w:pPr>
        <w:rPr>
          <w:del w:id="6756" w:author="Autor"/>
        </w:rPr>
      </w:pPr>
    </w:p>
    <w:p w14:paraId="460DE19C" w14:textId="3A6A36D3" w:rsidR="00CF7FB2" w:rsidDel="00C5578F" w:rsidRDefault="00CF7FB2" w:rsidP="00D2171A">
      <w:pPr>
        <w:rPr>
          <w:del w:id="6757" w:author="Autor"/>
        </w:rPr>
      </w:pPr>
    </w:p>
    <w:p w14:paraId="1D94E7B4" w14:textId="17C61C90" w:rsidR="00CF7FB2" w:rsidDel="00C5578F" w:rsidRDefault="00CF7FB2" w:rsidP="00D2171A">
      <w:pPr>
        <w:rPr>
          <w:del w:id="6758" w:author="Autor"/>
        </w:rPr>
      </w:pPr>
    </w:p>
    <w:p w14:paraId="7489A98C" w14:textId="264286F9" w:rsidR="00CF7FB2" w:rsidDel="00C5578F" w:rsidRDefault="00CF7FB2" w:rsidP="00D2171A">
      <w:pPr>
        <w:rPr>
          <w:del w:id="6759" w:author="Autor"/>
        </w:rPr>
      </w:pPr>
    </w:p>
    <w:p w14:paraId="603A52CC" w14:textId="6140BCF2" w:rsidR="00CF7FB2" w:rsidDel="00C5578F" w:rsidRDefault="00CF7FB2" w:rsidP="00D2171A">
      <w:pPr>
        <w:rPr>
          <w:del w:id="6760" w:author="Autor"/>
        </w:rPr>
      </w:pPr>
    </w:p>
    <w:p w14:paraId="38874E87" w14:textId="0B9D7C7D" w:rsidR="00CF7FB2" w:rsidDel="00C5578F" w:rsidRDefault="00CF7FB2" w:rsidP="00D2171A">
      <w:pPr>
        <w:rPr>
          <w:del w:id="6761" w:author="Autor"/>
        </w:rPr>
      </w:pPr>
    </w:p>
    <w:p w14:paraId="39DC5288" w14:textId="33BD8274" w:rsidR="00CF7FB2" w:rsidDel="00C5578F" w:rsidRDefault="00CF7FB2" w:rsidP="00D2171A">
      <w:pPr>
        <w:rPr>
          <w:del w:id="6762" w:author="Autor"/>
        </w:rPr>
      </w:pPr>
    </w:p>
    <w:p w14:paraId="5456FBCE" w14:textId="08427B14" w:rsidR="00CF7FB2" w:rsidDel="00C5578F" w:rsidRDefault="00CF7FB2" w:rsidP="00D2171A">
      <w:pPr>
        <w:rPr>
          <w:del w:id="6763" w:author="Autor"/>
        </w:rPr>
      </w:pPr>
    </w:p>
    <w:p w14:paraId="2806E3DB" w14:textId="7978670F" w:rsidR="00CF7FB2" w:rsidDel="00C5578F" w:rsidRDefault="00CF7FB2" w:rsidP="00D2171A">
      <w:pPr>
        <w:rPr>
          <w:del w:id="6764" w:author="Autor"/>
        </w:rPr>
      </w:pPr>
    </w:p>
    <w:p w14:paraId="2B60101E" w14:textId="1B169E84" w:rsidR="00CF7FB2" w:rsidDel="00C5578F" w:rsidRDefault="00CF7FB2" w:rsidP="00D2171A">
      <w:pPr>
        <w:rPr>
          <w:del w:id="6765" w:author="Autor"/>
        </w:rPr>
      </w:pPr>
    </w:p>
    <w:p w14:paraId="1F571449" w14:textId="4DCBEF5D" w:rsidR="00CF7FB2" w:rsidDel="00C5578F" w:rsidRDefault="00CF7FB2" w:rsidP="00D2171A">
      <w:pPr>
        <w:rPr>
          <w:del w:id="6766" w:author="Autor"/>
        </w:rPr>
      </w:pPr>
    </w:p>
    <w:p w14:paraId="6AB1EFA3" w14:textId="77777777" w:rsidR="001C2935" w:rsidRDefault="00073E57" w:rsidP="003E1143">
      <w:pPr>
        <w:spacing w:after="160" w:line="259" w:lineRule="auto"/>
      </w:pPr>
      <w:r>
        <w:br w:type="page"/>
      </w:r>
    </w:p>
    <w:p w14:paraId="4743261E" w14:textId="58976B38" w:rsidR="001C2935" w:rsidDel="00C5578F" w:rsidRDefault="001C2935" w:rsidP="00D2171A">
      <w:pPr>
        <w:rPr>
          <w:del w:id="6767"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14:paraId="647AF043" w14:textId="77777777" w:rsidTr="007C0534">
        <w:trPr>
          <w:trHeight w:val="645"/>
        </w:trPr>
        <w:tc>
          <w:tcPr>
            <w:tcW w:w="9087" w:type="dxa"/>
            <w:gridSpan w:val="7"/>
            <w:shd w:val="clear" w:color="000000" w:fill="60497A"/>
            <w:vAlign w:val="center"/>
            <w:hideMark/>
          </w:tcPr>
          <w:bookmarkEnd w:id="6749"/>
          <w:p w14:paraId="761A27EF" w14:textId="77777777"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14:paraId="11856848" w14:textId="77777777" w:rsidTr="007C0534">
        <w:trPr>
          <w:trHeight w:val="330"/>
        </w:trPr>
        <w:tc>
          <w:tcPr>
            <w:tcW w:w="9087" w:type="dxa"/>
            <w:gridSpan w:val="7"/>
            <w:shd w:val="clear" w:color="auto" w:fill="auto"/>
            <w:vAlign w:val="center"/>
            <w:hideMark/>
          </w:tcPr>
          <w:p w14:paraId="5B601EAB" w14:textId="77777777"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14:paraId="6E9911E9" w14:textId="77777777" w:rsidTr="007C0534">
        <w:trPr>
          <w:trHeight w:val="300"/>
        </w:trPr>
        <w:tc>
          <w:tcPr>
            <w:tcW w:w="3559" w:type="dxa"/>
            <w:gridSpan w:val="2"/>
            <w:shd w:val="clear" w:color="auto" w:fill="auto"/>
            <w:vAlign w:val="center"/>
            <w:hideMark/>
          </w:tcPr>
          <w:p w14:paraId="45FE43AF" w14:textId="77777777"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14:paraId="46776CE3" w14:textId="77777777" w:rsidR="001C2935" w:rsidRPr="007001F1" w:rsidRDefault="001C2935" w:rsidP="007C0534">
            <w:pPr>
              <w:rPr>
                <w:color w:val="000000"/>
              </w:rPr>
            </w:pPr>
            <w:r w:rsidRPr="007001F1">
              <w:rPr>
                <w:color w:val="000000"/>
                <w:sz w:val="22"/>
                <w:szCs w:val="22"/>
              </w:rPr>
              <w:t> </w:t>
            </w:r>
          </w:p>
        </w:tc>
      </w:tr>
      <w:tr w:rsidR="001C2935" w:rsidRPr="007001F1" w14:paraId="00A45829" w14:textId="77777777" w:rsidTr="007C0534">
        <w:trPr>
          <w:trHeight w:val="660"/>
        </w:trPr>
        <w:tc>
          <w:tcPr>
            <w:tcW w:w="3559" w:type="dxa"/>
            <w:gridSpan w:val="2"/>
            <w:shd w:val="clear" w:color="auto" w:fill="auto"/>
            <w:vAlign w:val="center"/>
            <w:hideMark/>
          </w:tcPr>
          <w:p w14:paraId="0151027F" w14:textId="77777777"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BD97684" w14:textId="77777777" w:rsidR="001C2935" w:rsidRPr="007001F1" w:rsidRDefault="001C2935" w:rsidP="007C0534">
            <w:pPr>
              <w:rPr>
                <w:color w:val="000000"/>
              </w:rPr>
            </w:pPr>
            <w:r w:rsidRPr="007001F1">
              <w:rPr>
                <w:color w:val="000000"/>
                <w:sz w:val="22"/>
                <w:szCs w:val="22"/>
              </w:rPr>
              <w:t> </w:t>
            </w:r>
          </w:p>
        </w:tc>
      </w:tr>
      <w:tr w:rsidR="001C2935" w:rsidRPr="007001F1" w14:paraId="3B032E40" w14:textId="77777777" w:rsidTr="007C0534">
        <w:trPr>
          <w:trHeight w:val="330"/>
        </w:trPr>
        <w:tc>
          <w:tcPr>
            <w:tcW w:w="9087" w:type="dxa"/>
            <w:gridSpan w:val="7"/>
            <w:shd w:val="clear" w:color="auto" w:fill="auto"/>
            <w:vAlign w:val="center"/>
            <w:hideMark/>
          </w:tcPr>
          <w:p w14:paraId="3BD6D055" w14:textId="77777777"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14:paraId="27D2B7CA" w14:textId="77777777" w:rsidTr="007C0534">
        <w:trPr>
          <w:trHeight w:val="330"/>
        </w:trPr>
        <w:tc>
          <w:tcPr>
            <w:tcW w:w="3559" w:type="dxa"/>
            <w:gridSpan w:val="2"/>
            <w:shd w:val="clear" w:color="auto" w:fill="auto"/>
            <w:vAlign w:val="center"/>
            <w:hideMark/>
          </w:tcPr>
          <w:p w14:paraId="04122106" w14:textId="77777777"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6899981" w14:textId="77777777" w:rsidR="001C2935" w:rsidRPr="007001F1" w:rsidRDefault="001C2935" w:rsidP="007C0534">
            <w:pPr>
              <w:rPr>
                <w:color w:val="000000"/>
              </w:rPr>
            </w:pPr>
            <w:r w:rsidRPr="007001F1">
              <w:rPr>
                <w:color w:val="000000"/>
                <w:sz w:val="22"/>
                <w:szCs w:val="22"/>
              </w:rPr>
              <w:t> </w:t>
            </w:r>
          </w:p>
        </w:tc>
      </w:tr>
      <w:tr w:rsidR="001C2935" w:rsidRPr="007001F1" w14:paraId="7725DDDF" w14:textId="77777777" w:rsidTr="007C0534">
        <w:trPr>
          <w:trHeight w:val="300"/>
        </w:trPr>
        <w:tc>
          <w:tcPr>
            <w:tcW w:w="3559" w:type="dxa"/>
            <w:gridSpan w:val="2"/>
            <w:shd w:val="clear" w:color="auto" w:fill="auto"/>
            <w:vAlign w:val="center"/>
            <w:hideMark/>
          </w:tcPr>
          <w:p w14:paraId="59E196A0" w14:textId="77777777"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14:paraId="3E5C5496" w14:textId="77777777" w:rsidR="001C2935" w:rsidRPr="007001F1" w:rsidRDefault="001C2935" w:rsidP="007C0534">
            <w:pPr>
              <w:rPr>
                <w:color w:val="000000"/>
              </w:rPr>
            </w:pPr>
            <w:r w:rsidRPr="007001F1">
              <w:rPr>
                <w:color w:val="000000"/>
                <w:sz w:val="22"/>
                <w:szCs w:val="22"/>
              </w:rPr>
              <w:t> </w:t>
            </w:r>
          </w:p>
        </w:tc>
      </w:tr>
      <w:tr w:rsidR="001C2935" w:rsidRPr="007001F1" w14:paraId="790B0C44" w14:textId="77777777" w:rsidTr="007C0534">
        <w:trPr>
          <w:trHeight w:val="300"/>
        </w:trPr>
        <w:tc>
          <w:tcPr>
            <w:tcW w:w="3559" w:type="dxa"/>
            <w:gridSpan w:val="2"/>
            <w:shd w:val="clear" w:color="auto" w:fill="auto"/>
            <w:vAlign w:val="center"/>
            <w:hideMark/>
          </w:tcPr>
          <w:p w14:paraId="02BDBCFC" w14:textId="77777777"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407C485" w14:textId="77777777" w:rsidR="001C2935" w:rsidRPr="007001F1" w:rsidRDefault="001C2935" w:rsidP="007C0534">
            <w:pPr>
              <w:rPr>
                <w:color w:val="000000"/>
              </w:rPr>
            </w:pPr>
            <w:r w:rsidRPr="007001F1">
              <w:rPr>
                <w:color w:val="000000"/>
                <w:sz w:val="22"/>
                <w:szCs w:val="22"/>
              </w:rPr>
              <w:t> </w:t>
            </w:r>
          </w:p>
        </w:tc>
      </w:tr>
      <w:tr w:rsidR="001C2935" w:rsidRPr="007001F1" w14:paraId="00E3C06A" w14:textId="77777777" w:rsidTr="007C0534">
        <w:trPr>
          <w:trHeight w:val="300"/>
        </w:trPr>
        <w:tc>
          <w:tcPr>
            <w:tcW w:w="3559" w:type="dxa"/>
            <w:gridSpan w:val="2"/>
            <w:shd w:val="clear" w:color="auto" w:fill="auto"/>
            <w:vAlign w:val="center"/>
            <w:hideMark/>
          </w:tcPr>
          <w:p w14:paraId="37E27767" w14:textId="77777777"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60B7713" w14:textId="77777777" w:rsidR="001C2935" w:rsidRPr="007001F1" w:rsidRDefault="001C2935" w:rsidP="007C0534">
            <w:pPr>
              <w:rPr>
                <w:color w:val="000000"/>
              </w:rPr>
            </w:pPr>
            <w:r w:rsidRPr="007001F1">
              <w:rPr>
                <w:color w:val="000000"/>
                <w:sz w:val="22"/>
                <w:szCs w:val="22"/>
              </w:rPr>
              <w:t> </w:t>
            </w:r>
          </w:p>
        </w:tc>
      </w:tr>
      <w:tr w:rsidR="001C2935" w:rsidRPr="007001F1" w14:paraId="49A93D34" w14:textId="77777777" w:rsidTr="007C0534">
        <w:trPr>
          <w:trHeight w:val="330"/>
        </w:trPr>
        <w:tc>
          <w:tcPr>
            <w:tcW w:w="9087" w:type="dxa"/>
            <w:gridSpan w:val="7"/>
            <w:shd w:val="clear" w:color="auto" w:fill="auto"/>
            <w:vAlign w:val="center"/>
            <w:hideMark/>
          </w:tcPr>
          <w:p w14:paraId="3C5951F0" w14:textId="77777777"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14:paraId="3683C0DB" w14:textId="77777777" w:rsidTr="007C0534">
        <w:trPr>
          <w:trHeight w:val="300"/>
        </w:trPr>
        <w:tc>
          <w:tcPr>
            <w:tcW w:w="3559" w:type="dxa"/>
            <w:gridSpan w:val="2"/>
            <w:shd w:val="clear" w:color="auto" w:fill="auto"/>
            <w:vAlign w:val="center"/>
            <w:hideMark/>
          </w:tcPr>
          <w:p w14:paraId="7C9DD119" w14:textId="77777777"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4D6BAAC9" w14:textId="77777777" w:rsidR="001C2935" w:rsidRPr="007001F1" w:rsidRDefault="001C2935" w:rsidP="007C0534">
            <w:pPr>
              <w:rPr>
                <w:color w:val="000000"/>
              </w:rPr>
            </w:pPr>
            <w:r w:rsidRPr="007001F1">
              <w:rPr>
                <w:color w:val="000000"/>
                <w:sz w:val="22"/>
                <w:szCs w:val="22"/>
              </w:rPr>
              <w:t>Nadlimitná zákazka</w:t>
            </w:r>
          </w:p>
        </w:tc>
      </w:tr>
      <w:tr w:rsidR="001C2935" w:rsidRPr="007001F1" w14:paraId="2BE8D232" w14:textId="77777777" w:rsidTr="007C0534">
        <w:trPr>
          <w:trHeight w:val="300"/>
        </w:trPr>
        <w:tc>
          <w:tcPr>
            <w:tcW w:w="3559" w:type="dxa"/>
            <w:gridSpan w:val="2"/>
            <w:shd w:val="clear" w:color="auto" w:fill="auto"/>
            <w:vAlign w:val="center"/>
            <w:hideMark/>
          </w:tcPr>
          <w:p w14:paraId="778A513F" w14:textId="77777777"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05BC6DD" w14:textId="77777777" w:rsidR="001C2935" w:rsidRPr="007001F1" w:rsidRDefault="001C2935" w:rsidP="007C0534">
            <w:pPr>
              <w:rPr>
                <w:color w:val="000000"/>
              </w:rPr>
            </w:pPr>
            <w:r>
              <w:rPr>
                <w:color w:val="000000"/>
                <w:sz w:val="22"/>
                <w:szCs w:val="22"/>
              </w:rPr>
              <w:t>Dynamický nákupný systém</w:t>
            </w:r>
          </w:p>
        </w:tc>
      </w:tr>
      <w:tr w:rsidR="001C2935" w:rsidRPr="007001F1" w14:paraId="6497644A" w14:textId="77777777" w:rsidTr="007C0534">
        <w:trPr>
          <w:trHeight w:val="300"/>
        </w:trPr>
        <w:tc>
          <w:tcPr>
            <w:tcW w:w="3559" w:type="dxa"/>
            <w:gridSpan w:val="2"/>
            <w:shd w:val="clear" w:color="auto" w:fill="auto"/>
            <w:vAlign w:val="center"/>
            <w:hideMark/>
          </w:tcPr>
          <w:p w14:paraId="1DD48DB3" w14:textId="77777777"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E4CD514" w14:textId="77777777" w:rsidR="001C2935" w:rsidRPr="007001F1" w:rsidRDefault="001C2935" w:rsidP="007C0534">
            <w:pPr>
              <w:rPr>
                <w:color w:val="000000"/>
              </w:rPr>
            </w:pPr>
          </w:p>
        </w:tc>
      </w:tr>
      <w:tr w:rsidR="001C2935" w:rsidRPr="007001F1" w14:paraId="3828AC11" w14:textId="77777777" w:rsidTr="007C0534">
        <w:trPr>
          <w:trHeight w:val="300"/>
        </w:trPr>
        <w:tc>
          <w:tcPr>
            <w:tcW w:w="3559" w:type="dxa"/>
            <w:gridSpan w:val="2"/>
            <w:shd w:val="clear" w:color="auto" w:fill="auto"/>
            <w:vAlign w:val="center"/>
          </w:tcPr>
          <w:p w14:paraId="1EEF46D2" w14:textId="77777777"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C7CBB42" w14:textId="77777777" w:rsidR="001C2935" w:rsidRPr="007001F1" w:rsidRDefault="001C2935" w:rsidP="007C0534">
            <w:pPr>
              <w:rPr>
                <w:color w:val="000000"/>
              </w:rPr>
            </w:pPr>
          </w:p>
        </w:tc>
      </w:tr>
      <w:tr w:rsidR="001C2935" w:rsidRPr="007001F1" w14:paraId="5143C1A7" w14:textId="77777777" w:rsidTr="007C0534">
        <w:trPr>
          <w:trHeight w:val="300"/>
        </w:trPr>
        <w:tc>
          <w:tcPr>
            <w:tcW w:w="3559" w:type="dxa"/>
            <w:gridSpan w:val="2"/>
            <w:shd w:val="clear" w:color="auto" w:fill="auto"/>
            <w:vAlign w:val="center"/>
            <w:hideMark/>
          </w:tcPr>
          <w:p w14:paraId="0B5DE0E5" w14:textId="77777777"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14:paraId="2B896711" w14:textId="77777777"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14:paraId="39FB371D" w14:textId="77777777" w:rsidTr="007C0534">
        <w:trPr>
          <w:trHeight w:val="300"/>
        </w:trPr>
        <w:tc>
          <w:tcPr>
            <w:tcW w:w="3559" w:type="dxa"/>
            <w:gridSpan w:val="2"/>
            <w:shd w:val="clear" w:color="auto" w:fill="auto"/>
            <w:vAlign w:val="center"/>
            <w:hideMark/>
          </w:tcPr>
          <w:p w14:paraId="2F6912A3" w14:textId="77777777"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14:paraId="6CFCD16D" w14:textId="77777777" w:rsidR="001C2935" w:rsidRPr="007001F1" w:rsidRDefault="001C2935" w:rsidP="007C0534">
            <w:pPr>
              <w:rPr>
                <w:color w:val="000000"/>
              </w:rPr>
            </w:pPr>
            <w:r w:rsidRPr="007001F1">
              <w:rPr>
                <w:color w:val="000000"/>
                <w:sz w:val="22"/>
                <w:szCs w:val="22"/>
              </w:rPr>
              <w:t> </w:t>
            </w:r>
          </w:p>
        </w:tc>
      </w:tr>
      <w:tr w:rsidR="001C2935" w:rsidRPr="007001F1" w14:paraId="5B023C03" w14:textId="77777777" w:rsidTr="007C0534">
        <w:trPr>
          <w:trHeight w:val="300"/>
        </w:trPr>
        <w:tc>
          <w:tcPr>
            <w:tcW w:w="3559" w:type="dxa"/>
            <w:gridSpan w:val="2"/>
            <w:shd w:val="clear" w:color="auto" w:fill="auto"/>
            <w:vAlign w:val="center"/>
            <w:hideMark/>
          </w:tcPr>
          <w:p w14:paraId="757E1864"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17AB1C3" w14:textId="77777777" w:rsidR="001C2935" w:rsidRPr="007001F1" w:rsidRDefault="001C2935" w:rsidP="007C0534">
            <w:pPr>
              <w:rPr>
                <w:color w:val="000000"/>
              </w:rPr>
            </w:pPr>
            <w:r w:rsidRPr="007001F1">
              <w:rPr>
                <w:color w:val="000000"/>
                <w:sz w:val="22"/>
                <w:szCs w:val="22"/>
              </w:rPr>
              <w:t> </w:t>
            </w:r>
          </w:p>
        </w:tc>
      </w:tr>
      <w:tr w:rsidR="001C2935" w:rsidRPr="007001F1" w14:paraId="5C35B5D8" w14:textId="77777777" w:rsidTr="007C0534">
        <w:trPr>
          <w:trHeight w:val="300"/>
        </w:trPr>
        <w:tc>
          <w:tcPr>
            <w:tcW w:w="3559" w:type="dxa"/>
            <w:gridSpan w:val="2"/>
            <w:shd w:val="clear" w:color="auto" w:fill="auto"/>
            <w:vAlign w:val="center"/>
            <w:hideMark/>
          </w:tcPr>
          <w:p w14:paraId="7FC52571"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14:paraId="493A4A00" w14:textId="77777777" w:rsidR="001C2935" w:rsidRPr="007001F1" w:rsidRDefault="001C2935" w:rsidP="007C0534">
            <w:pPr>
              <w:rPr>
                <w:color w:val="000000"/>
              </w:rPr>
            </w:pPr>
            <w:r w:rsidRPr="007001F1">
              <w:rPr>
                <w:color w:val="000000"/>
                <w:sz w:val="22"/>
                <w:szCs w:val="22"/>
              </w:rPr>
              <w:t> </w:t>
            </w:r>
          </w:p>
        </w:tc>
      </w:tr>
      <w:tr w:rsidR="001C2935" w:rsidRPr="007001F1" w14:paraId="7C55CE93" w14:textId="77777777" w:rsidTr="007C0534">
        <w:trPr>
          <w:trHeight w:val="300"/>
        </w:trPr>
        <w:tc>
          <w:tcPr>
            <w:tcW w:w="3559" w:type="dxa"/>
            <w:gridSpan w:val="2"/>
            <w:shd w:val="clear" w:color="auto" w:fill="auto"/>
            <w:vAlign w:val="center"/>
          </w:tcPr>
          <w:p w14:paraId="138E0320" w14:textId="77777777"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14:paraId="4A1AAC6E" w14:textId="77777777" w:rsidR="001C2935" w:rsidRPr="007001F1" w:rsidRDefault="001C2935" w:rsidP="007C0534">
            <w:pPr>
              <w:rPr>
                <w:color w:val="000000"/>
              </w:rPr>
            </w:pPr>
          </w:p>
        </w:tc>
      </w:tr>
      <w:tr w:rsidR="001C2935" w:rsidRPr="007001F1" w14:paraId="49EAE3C2" w14:textId="77777777" w:rsidTr="007C0534">
        <w:trPr>
          <w:trHeight w:val="300"/>
        </w:trPr>
        <w:tc>
          <w:tcPr>
            <w:tcW w:w="3559" w:type="dxa"/>
            <w:gridSpan w:val="2"/>
            <w:shd w:val="clear" w:color="auto" w:fill="auto"/>
            <w:vAlign w:val="center"/>
            <w:hideMark/>
          </w:tcPr>
          <w:p w14:paraId="02E2DCB6" w14:textId="77777777"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14:paraId="5439D69B" w14:textId="77777777" w:rsidR="001C2935" w:rsidRPr="007001F1" w:rsidRDefault="001C2935" w:rsidP="007C0534">
            <w:pPr>
              <w:rPr>
                <w:color w:val="000000"/>
              </w:rPr>
            </w:pPr>
            <w:r w:rsidRPr="007001F1">
              <w:rPr>
                <w:color w:val="000000"/>
                <w:sz w:val="22"/>
                <w:szCs w:val="22"/>
              </w:rPr>
              <w:t> </w:t>
            </w:r>
          </w:p>
        </w:tc>
      </w:tr>
      <w:tr w:rsidR="001C2935" w:rsidRPr="007001F1" w14:paraId="7EC1A26C" w14:textId="77777777" w:rsidTr="007C0534">
        <w:trPr>
          <w:trHeight w:val="300"/>
        </w:trPr>
        <w:tc>
          <w:tcPr>
            <w:tcW w:w="3559" w:type="dxa"/>
            <w:gridSpan w:val="2"/>
            <w:shd w:val="clear" w:color="auto" w:fill="auto"/>
            <w:vAlign w:val="center"/>
            <w:hideMark/>
          </w:tcPr>
          <w:p w14:paraId="53306616" w14:textId="77777777"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14:paraId="02C94751" w14:textId="77777777" w:rsidR="001C2935" w:rsidRPr="007001F1" w:rsidRDefault="001C2935" w:rsidP="007C0534">
            <w:pPr>
              <w:rPr>
                <w:color w:val="000000"/>
              </w:rPr>
            </w:pPr>
            <w:r w:rsidRPr="007001F1">
              <w:rPr>
                <w:color w:val="000000"/>
                <w:sz w:val="22"/>
                <w:szCs w:val="22"/>
              </w:rPr>
              <w:t> </w:t>
            </w:r>
          </w:p>
        </w:tc>
      </w:tr>
      <w:tr w:rsidR="001C2935" w:rsidRPr="007001F1" w14:paraId="765F86D3" w14:textId="77777777" w:rsidTr="007C0534">
        <w:trPr>
          <w:trHeight w:val="300"/>
        </w:trPr>
        <w:tc>
          <w:tcPr>
            <w:tcW w:w="3559" w:type="dxa"/>
            <w:gridSpan w:val="2"/>
            <w:shd w:val="clear" w:color="auto" w:fill="auto"/>
            <w:vAlign w:val="center"/>
            <w:hideMark/>
          </w:tcPr>
          <w:p w14:paraId="65810BAF" w14:textId="77777777"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14:paraId="22AA327C" w14:textId="77777777" w:rsidR="001C2935" w:rsidRPr="007001F1" w:rsidRDefault="001C2935" w:rsidP="007C0534">
            <w:pPr>
              <w:rPr>
                <w:color w:val="000000"/>
              </w:rPr>
            </w:pPr>
            <w:r w:rsidRPr="007001F1">
              <w:rPr>
                <w:color w:val="000000"/>
                <w:sz w:val="22"/>
                <w:szCs w:val="22"/>
              </w:rPr>
              <w:t> </w:t>
            </w:r>
          </w:p>
        </w:tc>
      </w:tr>
      <w:tr w:rsidR="001C2935" w:rsidRPr="007001F1" w14:paraId="61C0EF09" w14:textId="77777777" w:rsidTr="007C0534">
        <w:trPr>
          <w:trHeight w:val="300"/>
        </w:trPr>
        <w:tc>
          <w:tcPr>
            <w:tcW w:w="3559" w:type="dxa"/>
            <w:gridSpan w:val="2"/>
            <w:shd w:val="clear" w:color="auto" w:fill="auto"/>
            <w:vAlign w:val="center"/>
            <w:hideMark/>
          </w:tcPr>
          <w:p w14:paraId="49C44D4E" w14:textId="77777777"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AD67E88" w14:textId="77777777" w:rsidR="001C2935" w:rsidRPr="007001F1" w:rsidRDefault="001C2935" w:rsidP="007C0534">
            <w:pPr>
              <w:rPr>
                <w:color w:val="000000"/>
              </w:rPr>
            </w:pPr>
            <w:r w:rsidRPr="007001F1">
              <w:rPr>
                <w:color w:val="000000"/>
                <w:sz w:val="22"/>
                <w:szCs w:val="22"/>
              </w:rPr>
              <w:t> </w:t>
            </w:r>
          </w:p>
        </w:tc>
      </w:tr>
      <w:tr w:rsidR="001C2935" w:rsidRPr="007001F1" w14:paraId="6168588F" w14:textId="77777777" w:rsidTr="007C0534">
        <w:trPr>
          <w:trHeight w:val="300"/>
        </w:trPr>
        <w:tc>
          <w:tcPr>
            <w:tcW w:w="3559" w:type="dxa"/>
            <w:gridSpan w:val="2"/>
            <w:shd w:val="clear" w:color="auto" w:fill="auto"/>
            <w:vAlign w:val="center"/>
            <w:hideMark/>
          </w:tcPr>
          <w:p w14:paraId="419F1EFC" w14:textId="77777777"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07486E9" w14:textId="77777777" w:rsidR="001C2935" w:rsidRPr="007001F1" w:rsidRDefault="001C2935" w:rsidP="007C0534">
            <w:pPr>
              <w:rPr>
                <w:color w:val="000000"/>
              </w:rPr>
            </w:pPr>
            <w:r w:rsidRPr="007001F1">
              <w:rPr>
                <w:color w:val="000000"/>
                <w:sz w:val="22"/>
                <w:szCs w:val="22"/>
              </w:rPr>
              <w:t> </w:t>
            </w:r>
          </w:p>
        </w:tc>
      </w:tr>
      <w:tr w:rsidR="001C2935" w:rsidRPr="007001F1" w14:paraId="0DB7F1F1" w14:textId="77777777" w:rsidTr="007C0534">
        <w:trPr>
          <w:trHeight w:val="300"/>
        </w:trPr>
        <w:tc>
          <w:tcPr>
            <w:tcW w:w="3559" w:type="dxa"/>
            <w:gridSpan w:val="2"/>
            <w:shd w:val="clear" w:color="auto" w:fill="auto"/>
            <w:vAlign w:val="center"/>
            <w:hideMark/>
          </w:tcPr>
          <w:p w14:paraId="7B1A3D76" w14:textId="77777777"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8B4DE11" w14:textId="77777777" w:rsidR="001C2935" w:rsidRPr="007001F1" w:rsidRDefault="001C2935" w:rsidP="007C0534">
            <w:pPr>
              <w:rPr>
                <w:color w:val="000000"/>
              </w:rPr>
            </w:pPr>
            <w:r w:rsidRPr="007001F1">
              <w:rPr>
                <w:color w:val="000000"/>
                <w:sz w:val="22"/>
                <w:szCs w:val="22"/>
              </w:rPr>
              <w:t> </w:t>
            </w:r>
          </w:p>
        </w:tc>
      </w:tr>
      <w:tr w:rsidR="001C2935" w:rsidRPr="007001F1" w14:paraId="7FB7911D" w14:textId="77777777" w:rsidTr="007C0534">
        <w:trPr>
          <w:trHeight w:val="300"/>
        </w:trPr>
        <w:tc>
          <w:tcPr>
            <w:tcW w:w="3559" w:type="dxa"/>
            <w:gridSpan w:val="2"/>
            <w:shd w:val="clear" w:color="auto" w:fill="auto"/>
            <w:vAlign w:val="center"/>
            <w:hideMark/>
          </w:tcPr>
          <w:p w14:paraId="64C97421" w14:textId="77777777"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F78FE11" w14:textId="77777777" w:rsidR="001C2935" w:rsidRPr="007001F1" w:rsidRDefault="001C2935" w:rsidP="007C0534">
            <w:pPr>
              <w:rPr>
                <w:color w:val="000000"/>
              </w:rPr>
            </w:pPr>
            <w:r w:rsidRPr="007001F1">
              <w:rPr>
                <w:color w:val="000000"/>
                <w:sz w:val="22"/>
                <w:szCs w:val="22"/>
              </w:rPr>
              <w:t> </w:t>
            </w:r>
          </w:p>
        </w:tc>
      </w:tr>
      <w:tr w:rsidR="001C2935" w:rsidRPr="007001F1" w14:paraId="2A711EC2" w14:textId="77777777" w:rsidTr="007C0534">
        <w:trPr>
          <w:trHeight w:val="300"/>
        </w:trPr>
        <w:tc>
          <w:tcPr>
            <w:tcW w:w="3559" w:type="dxa"/>
            <w:gridSpan w:val="2"/>
            <w:shd w:val="clear" w:color="auto" w:fill="auto"/>
            <w:vAlign w:val="center"/>
            <w:hideMark/>
          </w:tcPr>
          <w:p w14:paraId="4046F58E" w14:textId="77777777"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471157" w14:textId="77777777" w:rsidR="001C2935" w:rsidRPr="007001F1" w:rsidRDefault="001C2935" w:rsidP="007C0534">
            <w:pPr>
              <w:rPr>
                <w:color w:val="000000"/>
              </w:rPr>
            </w:pPr>
            <w:r w:rsidRPr="007001F1">
              <w:rPr>
                <w:color w:val="000000"/>
                <w:sz w:val="22"/>
                <w:szCs w:val="22"/>
              </w:rPr>
              <w:t> </w:t>
            </w:r>
          </w:p>
        </w:tc>
      </w:tr>
      <w:tr w:rsidR="001C2935" w:rsidRPr="007001F1" w14:paraId="2B253961" w14:textId="77777777" w:rsidTr="007C0534">
        <w:trPr>
          <w:trHeight w:val="315"/>
        </w:trPr>
        <w:tc>
          <w:tcPr>
            <w:tcW w:w="582" w:type="dxa"/>
            <w:shd w:val="clear" w:color="000000" w:fill="60497A"/>
            <w:vAlign w:val="center"/>
            <w:hideMark/>
          </w:tcPr>
          <w:p w14:paraId="50B5BE89" w14:textId="77777777"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5B613D" w14:textId="77777777"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AE4856" w14:textId="77777777"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19E9A7" w14:textId="77777777"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14:paraId="61258069" w14:textId="77777777"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BC26B1" w14:textId="77777777" w:rsidR="001C2935" w:rsidRPr="007001F1" w:rsidRDefault="001C2935" w:rsidP="007C0534">
            <w:pPr>
              <w:jc w:val="center"/>
              <w:rPr>
                <w:b/>
                <w:bCs/>
                <w:color w:val="FFFFFF"/>
              </w:rPr>
            </w:pPr>
            <w:r w:rsidRPr="007001F1">
              <w:rPr>
                <w:b/>
                <w:bCs/>
                <w:color w:val="FFFFFF"/>
                <w:sz w:val="22"/>
                <w:szCs w:val="22"/>
              </w:rPr>
              <w:t>Poznámka</w:t>
            </w:r>
          </w:p>
        </w:tc>
      </w:tr>
      <w:tr w:rsidR="001C2935" w:rsidRPr="007001F1" w14:paraId="298104DA" w14:textId="77777777" w:rsidTr="007C0534">
        <w:trPr>
          <w:trHeight w:val="20"/>
        </w:trPr>
        <w:tc>
          <w:tcPr>
            <w:tcW w:w="582" w:type="dxa"/>
            <w:shd w:val="clear" w:color="auto" w:fill="auto"/>
            <w:noWrap/>
            <w:vAlign w:val="center"/>
            <w:hideMark/>
          </w:tcPr>
          <w:p w14:paraId="4E17196D" w14:textId="77777777"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14:paraId="6737469C" w14:textId="77777777"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4E9CAA9C"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B49F7A3"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0FAE27AC"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734A3EA" w14:textId="77777777" w:rsidR="001C2935" w:rsidRPr="007001F1" w:rsidRDefault="001C2935" w:rsidP="007C0534">
            <w:pPr>
              <w:jc w:val="center"/>
              <w:rPr>
                <w:color w:val="000000"/>
              </w:rPr>
            </w:pPr>
            <w:r w:rsidRPr="007001F1">
              <w:rPr>
                <w:color w:val="000000"/>
                <w:sz w:val="22"/>
                <w:szCs w:val="22"/>
              </w:rPr>
              <w:t> </w:t>
            </w:r>
          </w:p>
        </w:tc>
      </w:tr>
      <w:tr w:rsidR="001C2935" w:rsidRPr="007001F1" w14:paraId="4FCA61D6" w14:textId="77777777" w:rsidTr="007C0534">
        <w:trPr>
          <w:trHeight w:val="20"/>
        </w:trPr>
        <w:tc>
          <w:tcPr>
            <w:tcW w:w="582" w:type="dxa"/>
            <w:shd w:val="clear" w:color="auto" w:fill="auto"/>
            <w:noWrap/>
            <w:vAlign w:val="center"/>
            <w:hideMark/>
          </w:tcPr>
          <w:p w14:paraId="55A3E58D" w14:textId="77777777"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14:paraId="0BAA4192" w14:textId="77777777"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 xml:space="preserve">podľa Systému riadenia EŠIF, v časti kontrola verejného obstarávania - </w:t>
            </w:r>
            <w:r w:rsidRPr="007001F1">
              <w:rPr>
                <w:color w:val="000000"/>
                <w:sz w:val="22"/>
                <w:szCs w:val="22"/>
              </w:rPr>
              <w:lastRenderedPageBreak/>
              <w:t>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A22E5F" w14:textId="77777777" w:rsidR="001C2935" w:rsidRPr="007001F1" w:rsidRDefault="001C2935" w:rsidP="007C0534">
            <w:pPr>
              <w:jc w:val="center"/>
              <w:rPr>
                <w:color w:val="000000"/>
              </w:rPr>
            </w:pPr>
            <w:r w:rsidRPr="007001F1">
              <w:rPr>
                <w:color w:val="000000"/>
                <w:sz w:val="22"/>
                <w:szCs w:val="22"/>
              </w:rPr>
              <w:lastRenderedPageBreak/>
              <w:t> </w:t>
            </w:r>
          </w:p>
        </w:tc>
        <w:tc>
          <w:tcPr>
            <w:tcW w:w="567" w:type="dxa"/>
            <w:shd w:val="clear" w:color="auto" w:fill="auto"/>
            <w:vAlign w:val="center"/>
            <w:hideMark/>
          </w:tcPr>
          <w:p w14:paraId="71D9AC0E"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46AA821B"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64E2ABD" w14:textId="77777777" w:rsidR="001C2935" w:rsidRPr="007001F1" w:rsidRDefault="001C2935" w:rsidP="007C0534">
            <w:pPr>
              <w:jc w:val="center"/>
              <w:rPr>
                <w:color w:val="000000"/>
              </w:rPr>
            </w:pPr>
            <w:r w:rsidRPr="007001F1">
              <w:rPr>
                <w:color w:val="000000"/>
                <w:sz w:val="22"/>
                <w:szCs w:val="22"/>
              </w:rPr>
              <w:t> </w:t>
            </w:r>
          </w:p>
        </w:tc>
      </w:tr>
      <w:tr w:rsidR="001C2935" w:rsidRPr="007001F1" w14:paraId="6CD869AE" w14:textId="77777777" w:rsidTr="007C0534">
        <w:trPr>
          <w:trHeight w:val="505"/>
        </w:trPr>
        <w:tc>
          <w:tcPr>
            <w:tcW w:w="582" w:type="dxa"/>
            <w:vMerge w:val="restart"/>
            <w:shd w:val="clear" w:color="auto" w:fill="auto"/>
            <w:noWrap/>
            <w:vAlign w:val="center"/>
            <w:hideMark/>
          </w:tcPr>
          <w:p w14:paraId="22182C08" w14:textId="77777777"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14:paraId="145DE7DB" w14:textId="77777777"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14:paraId="719471D4"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6DFD7D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34681678"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832B863" w14:textId="77777777" w:rsidR="001C2935" w:rsidRPr="007001F1" w:rsidRDefault="001C2935" w:rsidP="007C0534">
            <w:pPr>
              <w:jc w:val="center"/>
              <w:rPr>
                <w:color w:val="000000"/>
              </w:rPr>
            </w:pPr>
            <w:r w:rsidRPr="007001F1">
              <w:rPr>
                <w:color w:val="000000"/>
                <w:sz w:val="22"/>
                <w:szCs w:val="22"/>
              </w:rPr>
              <w:t> </w:t>
            </w:r>
          </w:p>
        </w:tc>
      </w:tr>
      <w:tr w:rsidR="001C2935" w:rsidRPr="007001F1" w14:paraId="1FFE5838" w14:textId="77777777" w:rsidTr="007C0534">
        <w:trPr>
          <w:trHeight w:val="228"/>
        </w:trPr>
        <w:tc>
          <w:tcPr>
            <w:tcW w:w="582" w:type="dxa"/>
            <w:vMerge/>
            <w:shd w:val="clear" w:color="auto" w:fill="auto"/>
            <w:noWrap/>
            <w:vAlign w:val="center"/>
          </w:tcPr>
          <w:p w14:paraId="455B2F7F" w14:textId="77777777" w:rsidR="001C2935" w:rsidRPr="007001F1" w:rsidRDefault="001C2935" w:rsidP="007C0534">
            <w:pPr>
              <w:jc w:val="center"/>
              <w:rPr>
                <w:color w:val="000000"/>
              </w:rPr>
            </w:pPr>
          </w:p>
        </w:tc>
        <w:tc>
          <w:tcPr>
            <w:tcW w:w="4820" w:type="dxa"/>
            <w:gridSpan w:val="2"/>
            <w:shd w:val="clear" w:color="auto" w:fill="auto"/>
            <w:vAlign w:val="center"/>
          </w:tcPr>
          <w:p w14:paraId="5639FB92" w14:textId="77777777"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0974E11D" w14:textId="77777777" w:rsidR="001C2935" w:rsidRPr="007001F1" w:rsidRDefault="001C2935" w:rsidP="007C0534">
            <w:pPr>
              <w:jc w:val="center"/>
              <w:rPr>
                <w:color w:val="000000"/>
              </w:rPr>
            </w:pPr>
          </w:p>
        </w:tc>
        <w:tc>
          <w:tcPr>
            <w:tcW w:w="567" w:type="dxa"/>
            <w:shd w:val="clear" w:color="auto" w:fill="auto"/>
            <w:vAlign w:val="center"/>
          </w:tcPr>
          <w:p w14:paraId="63ECDD8A" w14:textId="77777777" w:rsidR="001C2935" w:rsidRPr="007001F1" w:rsidRDefault="001C2935" w:rsidP="007C0534">
            <w:pPr>
              <w:jc w:val="center"/>
              <w:rPr>
                <w:color w:val="000000"/>
              </w:rPr>
            </w:pPr>
          </w:p>
        </w:tc>
        <w:tc>
          <w:tcPr>
            <w:tcW w:w="776" w:type="dxa"/>
            <w:shd w:val="clear" w:color="auto" w:fill="auto"/>
            <w:vAlign w:val="center"/>
          </w:tcPr>
          <w:p w14:paraId="10FBE654" w14:textId="77777777" w:rsidR="001C2935" w:rsidRPr="007001F1" w:rsidRDefault="001C2935" w:rsidP="007C0534">
            <w:pPr>
              <w:jc w:val="center"/>
              <w:rPr>
                <w:color w:val="000000"/>
              </w:rPr>
            </w:pPr>
          </w:p>
        </w:tc>
        <w:tc>
          <w:tcPr>
            <w:tcW w:w="1775" w:type="dxa"/>
            <w:shd w:val="clear" w:color="auto" w:fill="auto"/>
            <w:vAlign w:val="center"/>
          </w:tcPr>
          <w:p w14:paraId="2ABFED46" w14:textId="77777777" w:rsidR="001C2935" w:rsidRPr="007001F1" w:rsidRDefault="001C2935" w:rsidP="007C0534">
            <w:pPr>
              <w:jc w:val="center"/>
              <w:rPr>
                <w:color w:val="000000"/>
              </w:rPr>
            </w:pPr>
          </w:p>
        </w:tc>
      </w:tr>
      <w:tr w:rsidR="001C2935" w:rsidRPr="007001F1" w14:paraId="0F4FB9A0" w14:textId="77777777" w:rsidTr="007C0534">
        <w:trPr>
          <w:trHeight w:val="505"/>
        </w:trPr>
        <w:tc>
          <w:tcPr>
            <w:tcW w:w="582" w:type="dxa"/>
            <w:vMerge/>
            <w:shd w:val="clear" w:color="auto" w:fill="auto"/>
            <w:noWrap/>
            <w:vAlign w:val="center"/>
          </w:tcPr>
          <w:p w14:paraId="7B8B2240" w14:textId="77777777" w:rsidR="001C2935" w:rsidRPr="007001F1" w:rsidRDefault="001C2935" w:rsidP="007C0534">
            <w:pPr>
              <w:jc w:val="center"/>
              <w:rPr>
                <w:color w:val="000000"/>
              </w:rPr>
            </w:pPr>
          </w:p>
        </w:tc>
        <w:tc>
          <w:tcPr>
            <w:tcW w:w="4820" w:type="dxa"/>
            <w:gridSpan w:val="2"/>
            <w:shd w:val="clear" w:color="auto" w:fill="auto"/>
            <w:vAlign w:val="center"/>
          </w:tcPr>
          <w:p w14:paraId="23ADDD26" w14:textId="77777777" w:rsidR="001C2935" w:rsidRPr="007001F1" w:rsidRDefault="001C2935" w:rsidP="007C0534">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6009C3DC" w14:textId="77777777" w:rsidR="001C2935" w:rsidRPr="007001F1" w:rsidRDefault="001C2935" w:rsidP="007C0534">
            <w:pPr>
              <w:jc w:val="center"/>
              <w:rPr>
                <w:color w:val="000000"/>
              </w:rPr>
            </w:pPr>
          </w:p>
        </w:tc>
        <w:tc>
          <w:tcPr>
            <w:tcW w:w="567" w:type="dxa"/>
            <w:shd w:val="clear" w:color="auto" w:fill="auto"/>
            <w:vAlign w:val="center"/>
          </w:tcPr>
          <w:p w14:paraId="71ABAC94" w14:textId="77777777" w:rsidR="001C2935" w:rsidRPr="007001F1" w:rsidRDefault="001C2935" w:rsidP="007C0534">
            <w:pPr>
              <w:jc w:val="center"/>
              <w:rPr>
                <w:color w:val="000000"/>
              </w:rPr>
            </w:pPr>
          </w:p>
        </w:tc>
        <w:tc>
          <w:tcPr>
            <w:tcW w:w="776" w:type="dxa"/>
            <w:shd w:val="clear" w:color="auto" w:fill="auto"/>
            <w:vAlign w:val="center"/>
          </w:tcPr>
          <w:p w14:paraId="6208ABEA" w14:textId="77777777" w:rsidR="001C2935" w:rsidRPr="007001F1" w:rsidRDefault="001C2935" w:rsidP="007C0534">
            <w:pPr>
              <w:jc w:val="center"/>
              <w:rPr>
                <w:color w:val="000000"/>
              </w:rPr>
            </w:pPr>
          </w:p>
        </w:tc>
        <w:tc>
          <w:tcPr>
            <w:tcW w:w="1775" w:type="dxa"/>
            <w:shd w:val="clear" w:color="auto" w:fill="auto"/>
            <w:vAlign w:val="center"/>
          </w:tcPr>
          <w:p w14:paraId="01B81D7B" w14:textId="77777777" w:rsidR="001C2935" w:rsidRPr="007001F1" w:rsidRDefault="001C2935" w:rsidP="007C0534">
            <w:pPr>
              <w:jc w:val="center"/>
              <w:rPr>
                <w:color w:val="000000"/>
              </w:rPr>
            </w:pPr>
          </w:p>
        </w:tc>
      </w:tr>
      <w:tr w:rsidR="001C2935" w:rsidRPr="007001F1" w14:paraId="38DA683B" w14:textId="77777777" w:rsidTr="007C0534">
        <w:trPr>
          <w:trHeight w:val="20"/>
        </w:trPr>
        <w:tc>
          <w:tcPr>
            <w:tcW w:w="582" w:type="dxa"/>
            <w:shd w:val="clear" w:color="auto" w:fill="auto"/>
            <w:noWrap/>
            <w:vAlign w:val="center"/>
            <w:hideMark/>
          </w:tcPr>
          <w:p w14:paraId="0090DC9D" w14:textId="77777777"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14:paraId="506C20F7" w14:textId="77777777"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14:paraId="5F398AD5"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3D8FF049"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5601F15E"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3957C9D" w14:textId="77777777" w:rsidR="001C2935" w:rsidRPr="007001F1" w:rsidRDefault="001C2935" w:rsidP="007C0534">
            <w:pPr>
              <w:jc w:val="center"/>
              <w:rPr>
                <w:color w:val="000000"/>
              </w:rPr>
            </w:pPr>
            <w:r w:rsidRPr="007001F1">
              <w:rPr>
                <w:color w:val="000000"/>
                <w:sz w:val="22"/>
                <w:szCs w:val="22"/>
              </w:rPr>
              <w:t> </w:t>
            </w:r>
          </w:p>
        </w:tc>
      </w:tr>
      <w:tr w:rsidR="001C2935" w:rsidRPr="007001F1" w14:paraId="0DA85A8D" w14:textId="77777777" w:rsidTr="003E1143">
        <w:trPr>
          <w:trHeight w:val="20"/>
        </w:trPr>
        <w:tc>
          <w:tcPr>
            <w:tcW w:w="582" w:type="dxa"/>
            <w:shd w:val="clear" w:color="auto" w:fill="auto"/>
            <w:noWrap/>
            <w:vAlign w:val="center"/>
          </w:tcPr>
          <w:p w14:paraId="2DDD6711" w14:textId="77777777" w:rsidR="001C2935" w:rsidRPr="007001F1" w:rsidRDefault="001C2935" w:rsidP="007C0534">
            <w:pPr>
              <w:jc w:val="center"/>
              <w:rPr>
                <w:color w:val="000000"/>
              </w:rPr>
            </w:pPr>
          </w:p>
        </w:tc>
        <w:tc>
          <w:tcPr>
            <w:tcW w:w="4820" w:type="dxa"/>
            <w:gridSpan w:val="2"/>
            <w:shd w:val="clear" w:color="auto" w:fill="auto"/>
            <w:vAlign w:val="center"/>
          </w:tcPr>
          <w:p w14:paraId="21C7C388" w14:textId="77777777" w:rsidR="001C2935" w:rsidRPr="007001F1" w:rsidRDefault="001C2935" w:rsidP="007C0534">
            <w:pPr>
              <w:jc w:val="both"/>
              <w:rPr>
                <w:color w:val="000000"/>
              </w:rPr>
            </w:pPr>
          </w:p>
        </w:tc>
        <w:tc>
          <w:tcPr>
            <w:tcW w:w="567" w:type="dxa"/>
            <w:shd w:val="clear" w:color="auto" w:fill="auto"/>
            <w:vAlign w:val="center"/>
            <w:hideMark/>
          </w:tcPr>
          <w:p w14:paraId="07A4EF68"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5D8128B2"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3F030C2E"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72F7208B" w14:textId="77777777" w:rsidR="001C2935" w:rsidRPr="007001F1" w:rsidRDefault="001C2935" w:rsidP="007C0534">
            <w:pPr>
              <w:jc w:val="center"/>
              <w:rPr>
                <w:color w:val="000000"/>
              </w:rPr>
            </w:pPr>
            <w:r w:rsidRPr="007001F1">
              <w:rPr>
                <w:color w:val="000000"/>
                <w:sz w:val="22"/>
                <w:szCs w:val="22"/>
              </w:rPr>
              <w:t> </w:t>
            </w:r>
          </w:p>
        </w:tc>
      </w:tr>
      <w:tr w:rsidR="000728F4" w:rsidRPr="007001F1" w14:paraId="1B0FBF3D" w14:textId="77777777" w:rsidTr="007C0534">
        <w:trPr>
          <w:trHeight w:val="491"/>
        </w:trPr>
        <w:tc>
          <w:tcPr>
            <w:tcW w:w="582" w:type="dxa"/>
            <w:vMerge w:val="restart"/>
            <w:shd w:val="clear" w:color="auto" w:fill="auto"/>
            <w:noWrap/>
            <w:vAlign w:val="center"/>
          </w:tcPr>
          <w:p w14:paraId="0EA695FD" w14:textId="77777777" w:rsidR="000728F4" w:rsidRPr="007001F1" w:rsidRDefault="00073E57" w:rsidP="007C0534">
            <w:pPr>
              <w:jc w:val="center"/>
              <w:rPr>
                <w:color w:val="000000"/>
              </w:rPr>
            </w:pPr>
            <w:r>
              <w:rPr>
                <w:color w:val="000000"/>
                <w:sz w:val="22"/>
                <w:szCs w:val="22"/>
              </w:rPr>
              <w:t>5</w:t>
            </w:r>
          </w:p>
        </w:tc>
        <w:tc>
          <w:tcPr>
            <w:tcW w:w="4820" w:type="dxa"/>
            <w:gridSpan w:val="2"/>
            <w:shd w:val="clear" w:color="auto" w:fill="auto"/>
            <w:vAlign w:val="center"/>
          </w:tcPr>
          <w:p w14:paraId="27D4B852" w14:textId="77777777" w:rsidR="000728F4" w:rsidRPr="007001F1" w:rsidRDefault="000728F4"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6AFD81D" w14:textId="77777777" w:rsidR="000728F4" w:rsidRPr="007001F1" w:rsidRDefault="000728F4" w:rsidP="007C0534">
            <w:pPr>
              <w:jc w:val="center"/>
              <w:rPr>
                <w:color w:val="000000"/>
              </w:rPr>
            </w:pPr>
          </w:p>
        </w:tc>
        <w:tc>
          <w:tcPr>
            <w:tcW w:w="567" w:type="dxa"/>
            <w:shd w:val="clear" w:color="auto" w:fill="auto"/>
            <w:vAlign w:val="center"/>
          </w:tcPr>
          <w:p w14:paraId="43029E76" w14:textId="77777777" w:rsidR="000728F4" w:rsidRPr="007001F1" w:rsidRDefault="000728F4" w:rsidP="007C0534">
            <w:pPr>
              <w:jc w:val="center"/>
              <w:rPr>
                <w:color w:val="000000"/>
              </w:rPr>
            </w:pPr>
          </w:p>
        </w:tc>
        <w:tc>
          <w:tcPr>
            <w:tcW w:w="776" w:type="dxa"/>
            <w:shd w:val="clear" w:color="auto" w:fill="auto"/>
            <w:vAlign w:val="center"/>
          </w:tcPr>
          <w:p w14:paraId="5685EB1C" w14:textId="77777777" w:rsidR="000728F4" w:rsidRPr="007001F1" w:rsidRDefault="000728F4" w:rsidP="007C0534">
            <w:pPr>
              <w:jc w:val="center"/>
              <w:rPr>
                <w:color w:val="000000"/>
              </w:rPr>
            </w:pPr>
          </w:p>
        </w:tc>
        <w:tc>
          <w:tcPr>
            <w:tcW w:w="1775" w:type="dxa"/>
            <w:shd w:val="clear" w:color="auto" w:fill="auto"/>
            <w:vAlign w:val="center"/>
          </w:tcPr>
          <w:p w14:paraId="6A996DA2" w14:textId="77777777" w:rsidR="000728F4" w:rsidRPr="007001F1" w:rsidRDefault="000728F4" w:rsidP="007C0534">
            <w:pPr>
              <w:jc w:val="center"/>
              <w:rPr>
                <w:color w:val="000000"/>
              </w:rPr>
            </w:pPr>
          </w:p>
        </w:tc>
      </w:tr>
      <w:tr w:rsidR="000728F4" w:rsidRPr="007001F1" w14:paraId="3ED66E20" w14:textId="77777777" w:rsidTr="007C0534">
        <w:trPr>
          <w:trHeight w:val="675"/>
        </w:trPr>
        <w:tc>
          <w:tcPr>
            <w:tcW w:w="582" w:type="dxa"/>
            <w:vMerge/>
            <w:shd w:val="clear" w:color="auto" w:fill="auto"/>
            <w:noWrap/>
            <w:vAlign w:val="center"/>
          </w:tcPr>
          <w:p w14:paraId="46284367" w14:textId="77777777" w:rsidR="000728F4" w:rsidRPr="007001F1" w:rsidRDefault="000728F4" w:rsidP="007C0534">
            <w:pPr>
              <w:jc w:val="center"/>
              <w:rPr>
                <w:color w:val="000000"/>
              </w:rPr>
            </w:pPr>
          </w:p>
        </w:tc>
        <w:tc>
          <w:tcPr>
            <w:tcW w:w="4820" w:type="dxa"/>
            <w:gridSpan w:val="2"/>
            <w:shd w:val="clear" w:color="auto" w:fill="auto"/>
            <w:vAlign w:val="center"/>
          </w:tcPr>
          <w:p w14:paraId="11AEA1C2" w14:textId="77777777" w:rsidR="000728F4" w:rsidRPr="007001F1" w:rsidRDefault="000728F4"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7380530F" w14:textId="77777777" w:rsidR="000728F4" w:rsidRPr="007001F1" w:rsidRDefault="000728F4" w:rsidP="007C0534">
            <w:pPr>
              <w:jc w:val="center"/>
              <w:rPr>
                <w:color w:val="000000"/>
              </w:rPr>
            </w:pPr>
          </w:p>
        </w:tc>
        <w:tc>
          <w:tcPr>
            <w:tcW w:w="567" w:type="dxa"/>
            <w:shd w:val="clear" w:color="auto" w:fill="auto"/>
            <w:vAlign w:val="center"/>
          </w:tcPr>
          <w:p w14:paraId="1CFF6083" w14:textId="77777777" w:rsidR="000728F4" w:rsidRPr="007001F1" w:rsidRDefault="000728F4" w:rsidP="007C0534">
            <w:pPr>
              <w:jc w:val="center"/>
              <w:rPr>
                <w:color w:val="000000"/>
              </w:rPr>
            </w:pPr>
          </w:p>
        </w:tc>
        <w:tc>
          <w:tcPr>
            <w:tcW w:w="776" w:type="dxa"/>
            <w:shd w:val="clear" w:color="auto" w:fill="auto"/>
            <w:vAlign w:val="center"/>
          </w:tcPr>
          <w:p w14:paraId="0C263106" w14:textId="77777777" w:rsidR="000728F4" w:rsidRPr="007001F1" w:rsidRDefault="000728F4" w:rsidP="007C0534">
            <w:pPr>
              <w:jc w:val="center"/>
              <w:rPr>
                <w:color w:val="000000"/>
              </w:rPr>
            </w:pPr>
          </w:p>
        </w:tc>
        <w:tc>
          <w:tcPr>
            <w:tcW w:w="1775" w:type="dxa"/>
            <w:shd w:val="clear" w:color="auto" w:fill="auto"/>
            <w:vAlign w:val="center"/>
          </w:tcPr>
          <w:p w14:paraId="303365D5" w14:textId="77777777" w:rsidR="000728F4" w:rsidRPr="007001F1" w:rsidRDefault="000728F4" w:rsidP="007C0534">
            <w:pPr>
              <w:jc w:val="center"/>
              <w:rPr>
                <w:color w:val="000000"/>
              </w:rPr>
            </w:pPr>
          </w:p>
        </w:tc>
      </w:tr>
      <w:tr w:rsidR="000728F4" w:rsidRPr="007001F1" w14:paraId="1966344F" w14:textId="77777777" w:rsidTr="000728F4">
        <w:trPr>
          <w:trHeight w:val="742"/>
        </w:trPr>
        <w:tc>
          <w:tcPr>
            <w:tcW w:w="582" w:type="dxa"/>
            <w:vMerge/>
            <w:shd w:val="clear" w:color="auto" w:fill="auto"/>
            <w:noWrap/>
            <w:vAlign w:val="center"/>
          </w:tcPr>
          <w:p w14:paraId="434BA1FC" w14:textId="77777777" w:rsidR="000728F4" w:rsidRPr="007001F1" w:rsidRDefault="000728F4" w:rsidP="007C0534">
            <w:pPr>
              <w:jc w:val="center"/>
              <w:rPr>
                <w:color w:val="000000"/>
              </w:rPr>
            </w:pPr>
          </w:p>
        </w:tc>
        <w:tc>
          <w:tcPr>
            <w:tcW w:w="4820" w:type="dxa"/>
            <w:gridSpan w:val="2"/>
            <w:shd w:val="clear" w:color="auto" w:fill="auto"/>
            <w:vAlign w:val="center"/>
          </w:tcPr>
          <w:p w14:paraId="47920AA7" w14:textId="77777777" w:rsidR="000728F4" w:rsidRPr="007001F1" w:rsidRDefault="000728F4"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8AF74CB" w14:textId="77777777" w:rsidR="000728F4" w:rsidRPr="007001F1" w:rsidRDefault="000728F4" w:rsidP="007C0534">
            <w:pPr>
              <w:jc w:val="center"/>
              <w:rPr>
                <w:color w:val="000000"/>
              </w:rPr>
            </w:pPr>
          </w:p>
        </w:tc>
        <w:tc>
          <w:tcPr>
            <w:tcW w:w="567" w:type="dxa"/>
            <w:shd w:val="clear" w:color="auto" w:fill="auto"/>
            <w:vAlign w:val="center"/>
          </w:tcPr>
          <w:p w14:paraId="0E207E92" w14:textId="77777777" w:rsidR="000728F4" w:rsidRPr="007001F1" w:rsidRDefault="000728F4" w:rsidP="007C0534">
            <w:pPr>
              <w:jc w:val="center"/>
              <w:rPr>
                <w:color w:val="000000"/>
              </w:rPr>
            </w:pPr>
          </w:p>
        </w:tc>
        <w:tc>
          <w:tcPr>
            <w:tcW w:w="776" w:type="dxa"/>
            <w:shd w:val="clear" w:color="auto" w:fill="auto"/>
            <w:vAlign w:val="center"/>
          </w:tcPr>
          <w:p w14:paraId="0FA44CF5" w14:textId="77777777" w:rsidR="000728F4" w:rsidRPr="007001F1" w:rsidRDefault="000728F4" w:rsidP="007C0534">
            <w:pPr>
              <w:jc w:val="center"/>
              <w:rPr>
                <w:color w:val="000000"/>
              </w:rPr>
            </w:pPr>
          </w:p>
        </w:tc>
        <w:tc>
          <w:tcPr>
            <w:tcW w:w="1775" w:type="dxa"/>
            <w:shd w:val="clear" w:color="auto" w:fill="auto"/>
            <w:vAlign w:val="center"/>
          </w:tcPr>
          <w:p w14:paraId="2D290309" w14:textId="77777777" w:rsidR="000728F4" w:rsidRPr="007001F1" w:rsidRDefault="000728F4" w:rsidP="007C0534">
            <w:pPr>
              <w:jc w:val="center"/>
              <w:rPr>
                <w:color w:val="000000"/>
              </w:rPr>
            </w:pPr>
          </w:p>
        </w:tc>
      </w:tr>
      <w:tr w:rsidR="000728F4" w:rsidRPr="007001F1" w14:paraId="2FFD441B" w14:textId="77777777" w:rsidTr="007C0534">
        <w:trPr>
          <w:trHeight w:val="292"/>
        </w:trPr>
        <w:tc>
          <w:tcPr>
            <w:tcW w:w="582" w:type="dxa"/>
            <w:vMerge/>
            <w:shd w:val="clear" w:color="auto" w:fill="auto"/>
            <w:noWrap/>
            <w:vAlign w:val="center"/>
          </w:tcPr>
          <w:p w14:paraId="00F16B7B" w14:textId="77777777" w:rsidR="000728F4" w:rsidRPr="007001F1" w:rsidRDefault="000728F4" w:rsidP="007C0534">
            <w:pPr>
              <w:jc w:val="center"/>
              <w:rPr>
                <w:color w:val="000000"/>
              </w:rPr>
            </w:pPr>
          </w:p>
        </w:tc>
        <w:tc>
          <w:tcPr>
            <w:tcW w:w="4820" w:type="dxa"/>
            <w:gridSpan w:val="2"/>
            <w:shd w:val="clear" w:color="auto" w:fill="auto"/>
            <w:vAlign w:val="center"/>
          </w:tcPr>
          <w:p w14:paraId="48B50AAD" w14:textId="77777777" w:rsidR="000728F4" w:rsidRPr="007001F1" w:rsidRDefault="000728F4" w:rsidP="007C0534">
            <w:pPr>
              <w:jc w:val="both"/>
              <w:rPr>
                <w:color w:val="000000"/>
                <w:sz w:val="22"/>
                <w:szCs w:val="22"/>
              </w:rPr>
            </w:pPr>
          </w:p>
        </w:tc>
        <w:tc>
          <w:tcPr>
            <w:tcW w:w="567" w:type="dxa"/>
            <w:shd w:val="clear" w:color="auto" w:fill="auto"/>
            <w:vAlign w:val="center"/>
          </w:tcPr>
          <w:p w14:paraId="64676324" w14:textId="77777777" w:rsidR="000728F4" w:rsidRPr="007001F1" w:rsidRDefault="000728F4" w:rsidP="007C0534">
            <w:pPr>
              <w:jc w:val="center"/>
              <w:rPr>
                <w:color w:val="000000"/>
              </w:rPr>
            </w:pPr>
          </w:p>
        </w:tc>
        <w:tc>
          <w:tcPr>
            <w:tcW w:w="567" w:type="dxa"/>
            <w:shd w:val="clear" w:color="auto" w:fill="auto"/>
            <w:vAlign w:val="center"/>
          </w:tcPr>
          <w:p w14:paraId="6D534EA4" w14:textId="77777777" w:rsidR="000728F4" w:rsidRPr="007001F1" w:rsidRDefault="000728F4" w:rsidP="007C0534">
            <w:pPr>
              <w:jc w:val="center"/>
              <w:rPr>
                <w:color w:val="000000"/>
              </w:rPr>
            </w:pPr>
          </w:p>
        </w:tc>
        <w:tc>
          <w:tcPr>
            <w:tcW w:w="776" w:type="dxa"/>
            <w:shd w:val="clear" w:color="auto" w:fill="auto"/>
            <w:vAlign w:val="center"/>
          </w:tcPr>
          <w:p w14:paraId="2FFCDF5E" w14:textId="77777777" w:rsidR="000728F4" w:rsidRPr="007001F1" w:rsidRDefault="000728F4" w:rsidP="007C0534">
            <w:pPr>
              <w:jc w:val="center"/>
              <w:rPr>
                <w:color w:val="000000"/>
              </w:rPr>
            </w:pPr>
          </w:p>
        </w:tc>
        <w:tc>
          <w:tcPr>
            <w:tcW w:w="1775" w:type="dxa"/>
            <w:shd w:val="clear" w:color="auto" w:fill="auto"/>
            <w:vAlign w:val="center"/>
          </w:tcPr>
          <w:p w14:paraId="1311E14F" w14:textId="77777777" w:rsidR="000728F4" w:rsidRPr="007001F1" w:rsidRDefault="000728F4" w:rsidP="007C0534">
            <w:pPr>
              <w:jc w:val="center"/>
              <w:rPr>
                <w:color w:val="000000"/>
              </w:rPr>
            </w:pPr>
          </w:p>
        </w:tc>
      </w:tr>
      <w:tr w:rsidR="00761612" w:rsidRPr="007001F1" w14:paraId="38AB3541" w14:textId="77777777" w:rsidTr="007C0534">
        <w:trPr>
          <w:trHeight w:val="675"/>
        </w:trPr>
        <w:tc>
          <w:tcPr>
            <w:tcW w:w="582" w:type="dxa"/>
            <w:vMerge w:val="restart"/>
            <w:shd w:val="clear" w:color="auto" w:fill="auto"/>
            <w:noWrap/>
            <w:vAlign w:val="center"/>
          </w:tcPr>
          <w:p w14:paraId="222A8053" w14:textId="77777777" w:rsidR="00761612" w:rsidRPr="007001F1" w:rsidRDefault="00073E57" w:rsidP="007C0534">
            <w:pPr>
              <w:jc w:val="center"/>
              <w:rPr>
                <w:color w:val="000000"/>
              </w:rPr>
            </w:pPr>
            <w:r>
              <w:rPr>
                <w:color w:val="000000"/>
              </w:rPr>
              <w:t>6</w:t>
            </w:r>
          </w:p>
        </w:tc>
        <w:tc>
          <w:tcPr>
            <w:tcW w:w="4820" w:type="dxa"/>
            <w:gridSpan w:val="2"/>
            <w:shd w:val="clear" w:color="auto" w:fill="auto"/>
            <w:vAlign w:val="center"/>
          </w:tcPr>
          <w:p w14:paraId="5389B2B0" w14:textId="77777777"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498EF2A" w14:textId="77777777" w:rsidR="00761612" w:rsidRPr="007001F1" w:rsidRDefault="00761612" w:rsidP="007C0534">
            <w:pPr>
              <w:jc w:val="center"/>
              <w:rPr>
                <w:color w:val="000000"/>
              </w:rPr>
            </w:pPr>
          </w:p>
        </w:tc>
        <w:tc>
          <w:tcPr>
            <w:tcW w:w="567" w:type="dxa"/>
            <w:shd w:val="clear" w:color="auto" w:fill="auto"/>
            <w:vAlign w:val="center"/>
          </w:tcPr>
          <w:p w14:paraId="5A1C074E" w14:textId="77777777" w:rsidR="00761612" w:rsidRPr="007001F1" w:rsidRDefault="00761612" w:rsidP="007C0534">
            <w:pPr>
              <w:jc w:val="center"/>
              <w:rPr>
                <w:color w:val="000000"/>
              </w:rPr>
            </w:pPr>
          </w:p>
        </w:tc>
        <w:tc>
          <w:tcPr>
            <w:tcW w:w="776" w:type="dxa"/>
            <w:shd w:val="clear" w:color="auto" w:fill="auto"/>
            <w:vAlign w:val="center"/>
          </w:tcPr>
          <w:p w14:paraId="00512E81" w14:textId="77777777" w:rsidR="00761612" w:rsidRPr="007001F1" w:rsidRDefault="00761612" w:rsidP="007C0534">
            <w:pPr>
              <w:jc w:val="center"/>
              <w:rPr>
                <w:color w:val="000000"/>
              </w:rPr>
            </w:pPr>
          </w:p>
        </w:tc>
        <w:tc>
          <w:tcPr>
            <w:tcW w:w="1775" w:type="dxa"/>
            <w:shd w:val="clear" w:color="auto" w:fill="auto"/>
            <w:vAlign w:val="center"/>
          </w:tcPr>
          <w:p w14:paraId="4571C54F" w14:textId="77777777" w:rsidR="00761612" w:rsidRPr="007001F1" w:rsidRDefault="00761612" w:rsidP="007C0534">
            <w:pPr>
              <w:jc w:val="center"/>
              <w:rPr>
                <w:color w:val="000000"/>
              </w:rPr>
            </w:pPr>
          </w:p>
        </w:tc>
      </w:tr>
      <w:tr w:rsidR="00761612" w:rsidRPr="007001F1" w14:paraId="71C139BB" w14:textId="77777777" w:rsidTr="007C0534">
        <w:trPr>
          <w:trHeight w:val="675"/>
        </w:trPr>
        <w:tc>
          <w:tcPr>
            <w:tcW w:w="582" w:type="dxa"/>
            <w:vMerge/>
            <w:shd w:val="clear" w:color="auto" w:fill="auto"/>
            <w:noWrap/>
            <w:vAlign w:val="center"/>
          </w:tcPr>
          <w:p w14:paraId="1B26C067" w14:textId="77777777" w:rsidR="00761612" w:rsidRPr="007001F1" w:rsidRDefault="00761612" w:rsidP="007C0534">
            <w:pPr>
              <w:jc w:val="center"/>
              <w:rPr>
                <w:color w:val="000000"/>
              </w:rPr>
            </w:pPr>
          </w:p>
        </w:tc>
        <w:tc>
          <w:tcPr>
            <w:tcW w:w="4820" w:type="dxa"/>
            <w:gridSpan w:val="2"/>
            <w:shd w:val="clear" w:color="auto" w:fill="auto"/>
            <w:vAlign w:val="center"/>
          </w:tcPr>
          <w:p w14:paraId="38AFF554" w14:textId="77777777"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1635D0C" w14:textId="77777777" w:rsidR="00761612" w:rsidRPr="007001F1" w:rsidRDefault="00761612" w:rsidP="007C0534">
            <w:pPr>
              <w:jc w:val="center"/>
              <w:rPr>
                <w:color w:val="000000"/>
              </w:rPr>
            </w:pPr>
          </w:p>
        </w:tc>
        <w:tc>
          <w:tcPr>
            <w:tcW w:w="567" w:type="dxa"/>
            <w:shd w:val="clear" w:color="auto" w:fill="auto"/>
            <w:vAlign w:val="center"/>
          </w:tcPr>
          <w:p w14:paraId="6BF584C6" w14:textId="77777777" w:rsidR="00761612" w:rsidRPr="007001F1" w:rsidRDefault="00761612" w:rsidP="007C0534">
            <w:pPr>
              <w:jc w:val="center"/>
              <w:rPr>
                <w:color w:val="000000"/>
              </w:rPr>
            </w:pPr>
          </w:p>
        </w:tc>
        <w:tc>
          <w:tcPr>
            <w:tcW w:w="776" w:type="dxa"/>
            <w:shd w:val="clear" w:color="auto" w:fill="auto"/>
            <w:vAlign w:val="center"/>
          </w:tcPr>
          <w:p w14:paraId="44F3A3F4" w14:textId="77777777" w:rsidR="00761612" w:rsidRPr="007001F1" w:rsidRDefault="00761612" w:rsidP="007C0534">
            <w:pPr>
              <w:jc w:val="center"/>
              <w:rPr>
                <w:color w:val="000000"/>
              </w:rPr>
            </w:pPr>
          </w:p>
        </w:tc>
        <w:tc>
          <w:tcPr>
            <w:tcW w:w="1775" w:type="dxa"/>
            <w:shd w:val="clear" w:color="auto" w:fill="auto"/>
            <w:vAlign w:val="center"/>
          </w:tcPr>
          <w:p w14:paraId="51E5A394" w14:textId="77777777" w:rsidR="00761612" w:rsidRPr="007001F1" w:rsidRDefault="00761612" w:rsidP="007C0534">
            <w:pPr>
              <w:jc w:val="center"/>
              <w:rPr>
                <w:color w:val="000000"/>
              </w:rPr>
            </w:pPr>
          </w:p>
        </w:tc>
      </w:tr>
      <w:tr w:rsidR="001C2935" w:rsidRPr="007001F1" w14:paraId="2B078007" w14:textId="77777777" w:rsidTr="007C0534">
        <w:trPr>
          <w:trHeight w:val="20"/>
        </w:trPr>
        <w:tc>
          <w:tcPr>
            <w:tcW w:w="582" w:type="dxa"/>
            <w:shd w:val="clear" w:color="auto" w:fill="auto"/>
            <w:noWrap/>
            <w:vAlign w:val="center"/>
            <w:hideMark/>
          </w:tcPr>
          <w:p w14:paraId="1CD0BA64" w14:textId="77777777" w:rsidR="001C2935" w:rsidRPr="007001F1" w:rsidRDefault="00073E57" w:rsidP="007C0534">
            <w:pPr>
              <w:jc w:val="center"/>
              <w:rPr>
                <w:color w:val="000000"/>
              </w:rPr>
            </w:pPr>
            <w:r>
              <w:rPr>
                <w:color w:val="000000"/>
                <w:sz w:val="22"/>
                <w:szCs w:val="22"/>
              </w:rPr>
              <w:t>7</w:t>
            </w:r>
          </w:p>
        </w:tc>
        <w:tc>
          <w:tcPr>
            <w:tcW w:w="4820" w:type="dxa"/>
            <w:gridSpan w:val="2"/>
            <w:shd w:val="clear" w:color="auto" w:fill="auto"/>
            <w:vAlign w:val="center"/>
            <w:hideMark/>
          </w:tcPr>
          <w:p w14:paraId="0E8B40C2" w14:textId="77777777"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0F400F52"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2798832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20EC11C9"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B7322B7" w14:textId="77777777" w:rsidR="001C2935" w:rsidRPr="007001F1" w:rsidRDefault="001C2935" w:rsidP="007C0534">
            <w:pPr>
              <w:jc w:val="center"/>
              <w:rPr>
                <w:color w:val="000000"/>
              </w:rPr>
            </w:pPr>
            <w:r w:rsidRPr="007001F1">
              <w:rPr>
                <w:color w:val="000000"/>
                <w:sz w:val="22"/>
                <w:szCs w:val="22"/>
              </w:rPr>
              <w:t> </w:t>
            </w:r>
          </w:p>
        </w:tc>
      </w:tr>
      <w:tr w:rsidR="001C2935" w:rsidRPr="007001F1" w14:paraId="10AE65D0" w14:textId="77777777" w:rsidTr="007C0534">
        <w:trPr>
          <w:trHeight w:val="300"/>
        </w:trPr>
        <w:tc>
          <w:tcPr>
            <w:tcW w:w="3559" w:type="dxa"/>
            <w:gridSpan w:val="2"/>
            <w:shd w:val="clear" w:color="auto" w:fill="auto"/>
            <w:vAlign w:val="center"/>
            <w:hideMark/>
          </w:tcPr>
          <w:p w14:paraId="59C75333" w14:textId="77777777"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109"/>
              <w:t>2</w:t>
            </w:r>
            <w:r w:rsidRPr="007001F1">
              <w:rPr>
                <w:b/>
                <w:bCs/>
                <w:sz w:val="22"/>
                <w:szCs w:val="22"/>
              </w:rPr>
              <w:t>:</w:t>
            </w:r>
          </w:p>
        </w:tc>
        <w:tc>
          <w:tcPr>
            <w:tcW w:w="5528" w:type="dxa"/>
            <w:gridSpan w:val="5"/>
            <w:shd w:val="clear" w:color="auto" w:fill="auto"/>
            <w:vAlign w:val="center"/>
            <w:hideMark/>
          </w:tcPr>
          <w:p w14:paraId="4ECFB061" w14:textId="77777777" w:rsidR="001C2935" w:rsidRPr="007001F1" w:rsidRDefault="001C2935" w:rsidP="007C0534">
            <w:pPr>
              <w:rPr>
                <w:color w:val="000000"/>
              </w:rPr>
            </w:pPr>
            <w:r w:rsidRPr="007001F1">
              <w:rPr>
                <w:color w:val="000000"/>
                <w:sz w:val="22"/>
                <w:szCs w:val="22"/>
              </w:rPr>
              <w:t> </w:t>
            </w:r>
          </w:p>
        </w:tc>
      </w:tr>
      <w:tr w:rsidR="001C2935" w:rsidRPr="007001F1" w14:paraId="7C7ECDAE" w14:textId="77777777" w:rsidTr="007C0534">
        <w:trPr>
          <w:trHeight w:val="300"/>
        </w:trPr>
        <w:tc>
          <w:tcPr>
            <w:tcW w:w="3559" w:type="dxa"/>
            <w:gridSpan w:val="2"/>
            <w:shd w:val="clear" w:color="auto" w:fill="auto"/>
            <w:vAlign w:val="center"/>
            <w:hideMark/>
          </w:tcPr>
          <w:p w14:paraId="0D84979C" w14:textId="77777777"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14:paraId="32B8F43E" w14:textId="77777777" w:rsidR="001C2935" w:rsidRPr="007001F1" w:rsidRDefault="001C2935" w:rsidP="007C0534">
            <w:pPr>
              <w:rPr>
                <w:color w:val="000000"/>
              </w:rPr>
            </w:pPr>
            <w:r w:rsidRPr="007001F1">
              <w:rPr>
                <w:color w:val="000000"/>
                <w:sz w:val="22"/>
                <w:szCs w:val="22"/>
              </w:rPr>
              <w:t> </w:t>
            </w:r>
          </w:p>
        </w:tc>
      </w:tr>
      <w:tr w:rsidR="001C2935" w:rsidRPr="007001F1" w14:paraId="3C03EBAF" w14:textId="77777777" w:rsidTr="007C0534">
        <w:trPr>
          <w:trHeight w:val="300"/>
        </w:trPr>
        <w:tc>
          <w:tcPr>
            <w:tcW w:w="3559" w:type="dxa"/>
            <w:gridSpan w:val="2"/>
            <w:shd w:val="clear" w:color="000000" w:fill="FFFFFF"/>
            <w:vAlign w:val="center"/>
            <w:hideMark/>
          </w:tcPr>
          <w:p w14:paraId="27A58047"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1336E535" w14:textId="77777777" w:rsidR="001C2935" w:rsidRPr="007001F1" w:rsidRDefault="001C2935" w:rsidP="007C0534">
            <w:pPr>
              <w:rPr>
                <w:color w:val="000000"/>
              </w:rPr>
            </w:pPr>
            <w:r w:rsidRPr="007001F1">
              <w:rPr>
                <w:color w:val="000000"/>
                <w:sz w:val="22"/>
                <w:szCs w:val="22"/>
              </w:rPr>
              <w:t> </w:t>
            </w:r>
          </w:p>
        </w:tc>
      </w:tr>
      <w:tr w:rsidR="001C2935" w:rsidRPr="007001F1" w14:paraId="1DBE9DAA" w14:textId="77777777" w:rsidTr="007C0534">
        <w:trPr>
          <w:trHeight w:val="300"/>
        </w:trPr>
        <w:tc>
          <w:tcPr>
            <w:tcW w:w="9087" w:type="dxa"/>
            <w:gridSpan w:val="7"/>
            <w:shd w:val="clear" w:color="auto" w:fill="auto"/>
            <w:noWrap/>
            <w:vAlign w:val="bottom"/>
            <w:hideMark/>
          </w:tcPr>
          <w:p w14:paraId="7D7572B6" w14:textId="77777777" w:rsidR="001C2935" w:rsidRPr="007001F1" w:rsidRDefault="001C2935" w:rsidP="007C0534">
            <w:pPr>
              <w:jc w:val="center"/>
              <w:rPr>
                <w:color w:val="000000"/>
              </w:rPr>
            </w:pPr>
            <w:r w:rsidRPr="007001F1">
              <w:rPr>
                <w:color w:val="000000"/>
                <w:sz w:val="22"/>
                <w:szCs w:val="22"/>
              </w:rPr>
              <w:t> </w:t>
            </w:r>
          </w:p>
        </w:tc>
      </w:tr>
      <w:tr w:rsidR="001C2935" w:rsidRPr="007001F1" w14:paraId="378F8E7F" w14:textId="77777777" w:rsidTr="007C0534">
        <w:trPr>
          <w:trHeight w:val="300"/>
        </w:trPr>
        <w:tc>
          <w:tcPr>
            <w:tcW w:w="3559" w:type="dxa"/>
            <w:gridSpan w:val="2"/>
            <w:shd w:val="clear" w:color="000000" w:fill="FFFFFF"/>
            <w:vAlign w:val="center"/>
            <w:hideMark/>
          </w:tcPr>
          <w:p w14:paraId="34B34BD0" w14:textId="77777777"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10"/>
              <w:t>3</w:t>
            </w:r>
            <w:r w:rsidRPr="007001F1">
              <w:rPr>
                <w:b/>
                <w:bCs/>
                <w:sz w:val="22"/>
                <w:szCs w:val="22"/>
              </w:rPr>
              <w:t>:</w:t>
            </w:r>
          </w:p>
        </w:tc>
        <w:tc>
          <w:tcPr>
            <w:tcW w:w="5528" w:type="dxa"/>
            <w:gridSpan w:val="5"/>
            <w:shd w:val="clear" w:color="auto" w:fill="auto"/>
            <w:vAlign w:val="center"/>
            <w:hideMark/>
          </w:tcPr>
          <w:p w14:paraId="5D704839" w14:textId="77777777" w:rsidR="001C2935" w:rsidRPr="007001F1" w:rsidRDefault="001C2935" w:rsidP="007C0534">
            <w:pPr>
              <w:rPr>
                <w:color w:val="000000"/>
              </w:rPr>
            </w:pPr>
            <w:r w:rsidRPr="007001F1">
              <w:rPr>
                <w:color w:val="000000"/>
                <w:sz w:val="22"/>
                <w:szCs w:val="22"/>
              </w:rPr>
              <w:t> </w:t>
            </w:r>
          </w:p>
        </w:tc>
      </w:tr>
      <w:tr w:rsidR="001C2935" w:rsidRPr="007001F1" w14:paraId="4EEC7F9B" w14:textId="77777777" w:rsidTr="007C0534">
        <w:trPr>
          <w:trHeight w:val="300"/>
        </w:trPr>
        <w:tc>
          <w:tcPr>
            <w:tcW w:w="3559" w:type="dxa"/>
            <w:gridSpan w:val="2"/>
            <w:shd w:val="clear" w:color="000000" w:fill="FFFFFF"/>
            <w:vAlign w:val="center"/>
            <w:hideMark/>
          </w:tcPr>
          <w:p w14:paraId="195A652C" w14:textId="77777777"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14:paraId="3BE803F4" w14:textId="77777777" w:rsidR="001C2935" w:rsidRPr="007001F1" w:rsidRDefault="001C2935" w:rsidP="007C0534">
            <w:pPr>
              <w:rPr>
                <w:color w:val="000000"/>
              </w:rPr>
            </w:pPr>
            <w:r w:rsidRPr="007001F1">
              <w:rPr>
                <w:color w:val="000000"/>
                <w:sz w:val="22"/>
                <w:szCs w:val="22"/>
              </w:rPr>
              <w:t> </w:t>
            </w:r>
          </w:p>
        </w:tc>
      </w:tr>
      <w:tr w:rsidR="001C2935" w:rsidRPr="007001F1" w14:paraId="4FE105EF" w14:textId="77777777" w:rsidTr="007C0534">
        <w:trPr>
          <w:trHeight w:val="300"/>
        </w:trPr>
        <w:tc>
          <w:tcPr>
            <w:tcW w:w="3559" w:type="dxa"/>
            <w:gridSpan w:val="2"/>
            <w:shd w:val="clear" w:color="000000" w:fill="FFFFFF"/>
            <w:vAlign w:val="center"/>
            <w:hideMark/>
          </w:tcPr>
          <w:p w14:paraId="61E84096"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2602AE2F" w14:textId="77777777" w:rsidR="001C2935" w:rsidRPr="007001F1" w:rsidRDefault="001C2935" w:rsidP="007C0534">
            <w:pPr>
              <w:rPr>
                <w:color w:val="000000"/>
              </w:rPr>
            </w:pPr>
            <w:r w:rsidRPr="007001F1">
              <w:rPr>
                <w:color w:val="000000"/>
                <w:sz w:val="22"/>
                <w:szCs w:val="22"/>
              </w:rPr>
              <w:t> </w:t>
            </w:r>
          </w:p>
        </w:tc>
      </w:tr>
    </w:tbl>
    <w:p w14:paraId="06AD78E5" w14:textId="4959F49C" w:rsidR="00C5578F" w:rsidRDefault="00C5578F" w:rsidP="001C2935">
      <w:pPr>
        <w:rPr>
          <w:ins w:id="6768" w:author="Autor"/>
        </w:rPr>
      </w:pPr>
    </w:p>
    <w:p w14:paraId="1B09EF13" w14:textId="77777777" w:rsidR="00C5578F" w:rsidRDefault="00C5578F">
      <w:pPr>
        <w:spacing w:after="160" w:line="259" w:lineRule="auto"/>
        <w:rPr>
          <w:ins w:id="6769" w:author="Autor"/>
        </w:rPr>
      </w:pPr>
      <w:ins w:id="6770" w:author="Autor">
        <w:r>
          <w:br w:type="page"/>
        </w:r>
      </w:ins>
    </w:p>
    <w:p w14:paraId="1A1C4399" w14:textId="671E0DF8" w:rsidR="001C2935" w:rsidDel="00C5578F" w:rsidRDefault="001C2935" w:rsidP="001C2935">
      <w:pPr>
        <w:rPr>
          <w:del w:id="6771" w:author="Autor"/>
        </w:rPr>
      </w:pPr>
    </w:p>
    <w:p w14:paraId="48039F37" w14:textId="18D9DED9" w:rsidR="001C2935" w:rsidDel="00C5578F" w:rsidRDefault="001C2935" w:rsidP="001C2935">
      <w:pPr>
        <w:rPr>
          <w:del w:id="6772" w:author="Autor"/>
        </w:rPr>
      </w:pPr>
    </w:p>
    <w:p w14:paraId="4DFFD965" w14:textId="5E01F9D0" w:rsidR="00AE38ED" w:rsidDel="00C5578F" w:rsidRDefault="00AE38ED" w:rsidP="00D2171A">
      <w:pPr>
        <w:rPr>
          <w:del w:id="6773" w:author="Autor"/>
        </w:rPr>
      </w:pPr>
    </w:p>
    <w:p w14:paraId="6B43DE6A" w14:textId="0CD983FF" w:rsidR="00667D83" w:rsidDel="00C5578F" w:rsidRDefault="00667D83" w:rsidP="00D2171A">
      <w:pPr>
        <w:rPr>
          <w:del w:id="6774" w:author="Autor"/>
        </w:rPr>
      </w:pPr>
    </w:p>
    <w:p w14:paraId="25B889D6" w14:textId="0FA9828A" w:rsidR="00667D83" w:rsidDel="00C5578F" w:rsidRDefault="00667D83" w:rsidP="00D2171A">
      <w:pPr>
        <w:rPr>
          <w:del w:id="6775" w:author="Autor"/>
        </w:rPr>
      </w:pPr>
    </w:p>
    <w:p w14:paraId="338C9E00" w14:textId="7501A4BF" w:rsidR="00667D83" w:rsidDel="00C5578F" w:rsidRDefault="00667D83" w:rsidP="00D2171A">
      <w:pPr>
        <w:rPr>
          <w:del w:id="6776" w:author="Autor"/>
        </w:rPr>
      </w:pPr>
    </w:p>
    <w:p w14:paraId="349635E0" w14:textId="5B1A3191" w:rsidR="00667D83" w:rsidDel="00C5578F" w:rsidRDefault="00667D83" w:rsidP="00D2171A">
      <w:pPr>
        <w:rPr>
          <w:del w:id="6777" w:author="Autor"/>
        </w:rPr>
      </w:pPr>
    </w:p>
    <w:p w14:paraId="019D9DFB" w14:textId="16EC5D06" w:rsidR="00667D83" w:rsidDel="00C5578F" w:rsidRDefault="00667D83" w:rsidP="00D2171A">
      <w:pPr>
        <w:rPr>
          <w:del w:id="6778" w:author="Autor"/>
        </w:rPr>
      </w:pPr>
    </w:p>
    <w:p w14:paraId="16C2643A" w14:textId="04B95E63" w:rsidR="00667D83" w:rsidDel="00C5578F" w:rsidRDefault="00667D83" w:rsidP="00D2171A">
      <w:pPr>
        <w:rPr>
          <w:del w:id="6779" w:author="Autor"/>
        </w:rPr>
      </w:pPr>
    </w:p>
    <w:p w14:paraId="3A8BC7D5" w14:textId="5666C013" w:rsidR="00667D83" w:rsidDel="00C5578F" w:rsidRDefault="00667D83" w:rsidP="00D2171A">
      <w:pPr>
        <w:rPr>
          <w:del w:id="6780" w:author="Autor"/>
        </w:rPr>
      </w:pPr>
    </w:p>
    <w:p w14:paraId="1F7E15A7" w14:textId="3EE37703" w:rsidR="00667D83" w:rsidDel="00C5578F" w:rsidRDefault="00667D83" w:rsidP="00D2171A">
      <w:pPr>
        <w:rPr>
          <w:del w:id="6781" w:author="Autor"/>
        </w:rPr>
      </w:pPr>
    </w:p>
    <w:p w14:paraId="43116C9A" w14:textId="37598D53" w:rsidR="00667D83" w:rsidDel="00C5578F" w:rsidRDefault="00667D83" w:rsidP="00D2171A">
      <w:pPr>
        <w:rPr>
          <w:del w:id="6782" w:author="Autor"/>
        </w:rPr>
      </w:pPr>
    </w:p>
    <w:p w14:paraId="0E802DFC" w14:textId="018F7DD3" w:rsidR="00667D83" w:rsidDel="00C5578F" w:rsidRDefault="00667D83" w:rsidP="00D2171A">
      <w:pPr>
        <w:rPr>
          <w:del w:id="6783" w:author="Autor"/>
        </w:rPr>
      </w:pPr>
    </w:p>
    <w:p w14:paraId="6670CE72" w14:textId="78DAC4DE" w:rsidR="00667D83" w:rsidDel="00C5578F" w:rsidRDefault="00667D83" w:rsidP="00D2171A">
      <w:pPr>
        <w:rPr>
          <w:del w:id="6784" w:author="Autor"/>
        </w:rPr>
      </w:pPr>
    </w:p>
    <w:p w14:paraId="10ACEA92" w14:textId="7BBF61D8" w:rsidR="00667D83" w:rsidDel="00C5578F" w:rsidRDefault="00667D83" w:rsidP="00D2171A">
      <w:pPr>
        <w:rPr>
          <w:del w:id="6785" w:author="Autor"/>
        </w:rPr>
      </w:pPr>
    </w:p>
    <w:p w14:paraId="54AF9FE1" w14:textId="7819A81B" w:rsidR="00667D83" w:rsidDel="00C5578F" w:rsidRDefault="00667D83" w:rsidP="00D2171A">
      <w:pPr>
        <w:rPr>
          <w:del w:id="6786" w:author="Autor"/>
        </w:rPr>
      </w:pPr>
    </w:p>
    <w:p w14:paraId="70956775" w14:textId="0B5311C4" w:rsidR="00667D83" w:rsidDel="00C5578F" w:rsidRDefault="00667D83" w:rsidP="00D2171A">
      <w:pPr>
        <w:rPr>
          <w:del w:id="6787" w:author="Autor"/>
        </w:rPr>
      </w:pPr>
    </w:p>
    <w:p w14:paraId="2EAEE2D9" w14:textId="0CDD4CB8" w:rsidR="00667D83" w:rsidDel="00C5578F" w:rsidRDefault="00667D83" w:rsidP="00D2171A">
      <w:pPr>
        <w:rPr>
          <w:del w:id="6788" w:author="Autor"/>
        </w:rPr>
      </w:pPr>
    </w:p>
    <w:p w14:paraId="064175AE" w14:textId="20D4F162" w:rsidR="00667D83" w:rsidDel="00C5578F" w:rsidRDefault="00667D83" w:rsidP="00D2171A">
      <w:pPr>
        <w:rPr>
          <w:del w:id="6789" w:author="Autor"/>
        </w:rPr>
      </w:pPr>
    </w:p>
    <w:p w14:paraId="184C3555" w14:textId="243CFB78" w:rsidR="00667D83" w:rsidDel="00C5578F" w:rsidRDefault="00667D83" w:rsidP="00D2171A">
      <w:pPr>
        <w:rPr>
          <w:del w:id="6790" w:author="Autor"/>
        </w:rPr>
      </w:pPr>
    </w:p>
    <w:p w14:paraId="3EA6BC4B" w14:textId="5287ED47" w:rsidR="00667D83" w:rsidDel="00C5578F" w:rsidRDefault="00667D83" w:rsidP="00D2171A">
      <w:pPr>
        <w:rPr>
          <w:del w:id="6791" w:author="Autor"/>
        </w:rPr>
      </w:pPr>
    </w:p>
    <w:p w14:paraId="1D926EDA" w14:textId="43A6AFF5" w:rsidR="00667D83" w:rsidDel="00C5578F" w:rsidRDefault="00667D83" w:rsidP="00D2171A">
      <w:pPr>
        <w:rPr>
          <w:del w:id="6792" w:author="Autor"/>
        </w:rPr>
      </w:pPr>
    </w:p>
    <w:p w14:paraId="15B3605D" w14:textId="6CB92ACF" w:rsidR="00667D83" w:rsidDel="00C5578F" w:rsidRDefault="00667D83" w:rsidP="00D2171A">
      <w:pPr>
        <w:rPr>
          <w:del w:id="6793" w:author="Autor"/>
        </w:rPr>
      </w:pPr>
    </w:p>
    <w:p w14:paraId="1D8487FC" w14:textId="16AC3B1E" w:rsidR="00667D83" w:rsidDel="00C5578F" w:rsidRDefault="00667D83" w:rsidP="00D2171A">
      <w:pPr>
        <w:rPr>
          <w:del w:id="6794" w:author="Autor"/>
        </w:rPr>
      </w:pPr>
    </w:p>
    <w:p w14:paraId="00618ADE" w14:textId="6864A15F" w:rsidR="00667D83" w:rsidDel="00C5578F" w:rsidRDefault="00667D83" w:rsidP="00D2171A">
      <w:pPr>
        <w:rPr>
          <w:del w:id="6795" w:author="Autor"/>
        </w:rPr>
      </w:pPr>
    </w:p>
    <w:p w14:paraId="39192298" w14:textId="778FB18B" w:rsidR="00667D83" w:rsidDel="00C5578F" w:rsidRDefault="00667D83" w:rsidP="00D2171A">
      <w:pPr>
        <w:rPr>
          <w:del w:id="6796" w:author="Autor"/>
        </w:rPr>
      </w:pPr>
    </w:p>
    <w:p w14:paraId="1450E0B0" w14:textId="5E9B213F" w:rsidR="00667D83" w:rsidDel="00C5578F" w:rsidRDefault="00667D83" w:rsidP="00D2171A">
      <w:pPr>
        <w:rPr>
          <w:del w:id="6797" w:author="Autor"/>
        </w:rPr>
      </w:pPr>
    </w:p>
    <w:p w14:paraId="7DC87C07" w14:textId="0057628E" w:rsidR="00667D83" w:rsidDel="00C5578F" w:rsidRDefault="00667D83" w:rsidP="00D2171A">
      <w:pPr>
        <w:rPr>
          <w:del w:id="6798" w:author="Autor"/>
        </w:rPr>
      </w:pPr>
    </w:p>
    <w:p w14:paraId="0F4B0C4F" w14:textId="336C8DF2" w:rsidR="00667D83" w:rsidDel="00C5578F" w:rsidRDefault="00667D83" w:rsidP="00D2171A">
      <w:pPr>
        <w:rPr>
          <w:del w:id="6799" w:author="Autor"/>
        </w:rPr>
      </w:pPr>
    </w:p>
    <w:p w14:paraId="4D23FE9A" w14:textId="668E44C5" w:rsidR="00667D83" w:rsidDel="00C5578F" w:rsidRDefault="00667D83" w:rsidP="00D2171A">
      <w:pPr>
        <w:rPr>
          <w:del w:id="6800" w:author="Autor"/>
        </w:rPr>
      </w:pPr>
    </w:p>
    <w:p w14:paraId="78EB33DB" w14:textId="7AF12935" w:rsidR="00667D83" w:rsidDel="00C5578F" w:rsidRDefault="00667D83" w:rsidP="00D2171A">
      <w:pPr>
        <w:rPr>
          <w:del w:id="6801" w:author="Autor"/>
        </w:rPr>
      </w:pPr>
    </w:p>
    <w:p w14:paraId="7231578F" w14:textId="10C6C8D3" w:rsidR="00667D83" w:rsidDel="00C5578F" w:rsidRDefault="00667D83" w:rsidP="00D2171A">
      <w:pPr>
        <w:rPr>
          <w:del w:id="6802" w:author="Autor"/>
        </w:rPr>
      </w:pPr>
    </w:p>
    <w:p w14:paraId="69F904A7" w14:textId="3512EFCA" w:rsidR="00667D83" w:rsidDel="00C5578F" w:rsidRDefault="00667D83" w:rsidP="00D2171A">
      <w:pPr>
        <w:rPr>
          <w:del w:id="6803" w:author="Autor"/>
        </w:rPr>
      </w:pPr>
    </w:p>
    <w:p w14:paraId="113476AD" w14:textId="3285E782" w:rsidR="00667D83" w:rsidDel="00C5578F" w:rsidRDefault="00667D83" w:rsidP="00D2171A">
      <w:pPr>
        <w:rPr>
          <w:del w:id="6804" w:author="Autor"/>
        </w:rPr>
      </w:pPr>
    </w:p>
    <w:p w14:paraId="24B995EE" w14:textId="560F38DF" w:rsidR="00AE38ED" w:rsidDel="00C5578F" w:rsidRDefault="00AE38ED" w:rsidP="00D2171A">
      <w:pPr>
        <w:rPr>
          <w:del w:id="6805" w:author="Autor"/>
        </w:rPr>
      </w:pPr>
    </w:p>
    <w:p w14:paraId="7EB97F15" w14:textId="2105AA44" w:rsidR="00073E57" w:rsidDel="00C5578F" w:rsidRDefault="00073E57" w:rsidP="00D2171A">
      <w:pPr>
        <w:rPr>
          <w:del w:id="6806" w:author="Autor"/>
        </w:rPr>
      </w:pPr>
    </w:p>
    <w:p w14:paraId="2D4D4E9A" w14:textId="7161B1B7" w:rsidR="00073E57" w:rsidDel="00C5578F" w:rsidRDefault="00073E57" w:rsidP="00D2171A">
      <w:pPr>
        <w:rPr>
          <w:del w:id="6807" w:author="Autor"/>
        </w:rPr>
      </w:pPr>
    </w:p>
    <w:p w14:paraId="09CD3B19" w14:textId="65F39BA3" w:rsidR="00073E57" w:rsidDel="00C5578F" w:rsidRDefault="00073E57" w:rsidP="00D2171A">
      <w:pPr>
        <w:rPr>
          <w:del w:id="6808" w:author="Autor"/>
        </w:rPr>
      </w:pPr>
    </w:p>
    <w:p w14:paraId="2160D6B2" w14:textId="4DA6ABC8" w:rsidR="00AE38ED" w:rsidDel="00C5578F" w:rsidRDefault="00AE38ED" w:rsidP="00D2171A">
      <w:pPr>
        <w:rPr>
          <w:del w:id="6809" w:author="Autor"/>
        </w:rPr>
      </w:pPr>
    </w:p>
    <w:p w14:paraId="1B192F60" w14:textId="0E190342" w:rsidR="00193C9C" w:rsidDel="00C5578F" w:rsidRDefault="00193C9C" w:rsidP="00D2171A">
      <w:pPr>
        <w:rPr>
          <w:del w:id="6810" w:author="Autor"/>
        </w:rPr>
      </w:pPr>
    </w:p>
    <w:p w14:paraId="303B3F02" w14:textId="709EA828" w:rsidR="00193C9C" w:rsidDel="00C5578F" w:rsidRDefault="00193C9C" w:rsidP="00D2171A">
      <w:pPr>
        <w:rPr>
          <w:del w:id="6811" w:author="Autor"/>
        </w:rPr>
      </w:pPr>
    </w:p>
    <w:p w14:paraId="6BECEDFD" w14:textId="11A5F4AE" w:rsidR="00193C9C" w:rsidDel="00C5578F" w:rsidRDefault="00193C9C" w:rsidP="00D2171A">
      <w:pPr>
        <w:rPr>
          <w:del w:id="6812" w:author="Autor"/>
        </w:rPr>
      </w:pPr>
    </w:p>
    <w:p w14:paraId="7B7300F0" w14:textId="26A86B4A" w:rsidR="00193C9C" w:rsidDel="00C5578F" w:rsidRDefault="00193C9C" w:rsidP="00D2171A">
      <w:pPr>
        <w:rPr>
          <w:del w:id="6813"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14:paraId="03AC90F1" w14:textId="77777777" w:rsidTr="00184A99">
        <w:trPr>
          <w:trHeight w:val="645"/>
        </w:trPr>
        <w:tc>
          <w:tcPr>
            <w:tcW w:w="9087" w:type="dxa"/>
            <w:gridSpan w:val="7"/>
            <w:shd w:val="clear" w:color="auto" w:fill="60497A"/>
            <w:vAlign w:val="center"/>
            <w:hideMark/>
          </w:tcPr>
          <w:p w14:paraId="05F7E51C" w14:textId="77777777" w:rsidR="00F42686" w:rsidRPr="007001F1" w:rsidRDefault="00F42686" w:rsidP="00184A99">
            <w:pPr>
              <w:jc w:val="center"/>
              <w:rPr>
                <w:b/>
                <w:bCs/>
                <w:color w:val="FFFFFF"/>
              </w:rPr>
            </w:pPr>
            <w:bookmarkStart w:id="6814" w:name="KZ_55" w:colFirst="0" w:colLast="1"/>
            <w:r w:rsidRPr="007001F1">
              <w:rPr>
                <w:b/>
                <w:bCs/>
                <w:color w:val="FFFFFF"/>
              </w:rPr>
              <w:t>Kontrolný zoznam k finančnej kontrole VO</w:t>
            </w:r>
          </w:p>
          <w:p w14:paraId="121D28A2" w14:textId="77777777"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14:paraId="74CD8D81" w14:textId="77777777" w:rsidTr="00184A99">
        <w:trPr>
          <w:trHeight w:val="330"/>
        </w:trPr>
        <w:tc>
          <w:tcPr>
            <w:tcW w:w="9087" w:type="dxa"/>
            <w:gridSpan w:val="7"/>
            <w:shd w:val="clear" w:color="auto" w:fill="auto"/>
            <w:vAlign w:val="center"/>
            <w:hideMark/>
          </w:tcPr>
          <w:p w14:paraId="0E4128F9"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02C62367" w14:textId="77777777" w:rsidTr="00184A99">
        <w:trPr>
          <w:trHeight w:val="300"/>
        </w:trPr>
        <w:tc>
          <w:tcPr>
            <w:tcW w:w="3559" w:type="dxa"/>
            <w:gridSpan w:val="2"/>
            <w:shd w:val="clear" w:color="auto" w:fill="auto"/>
            <w:vAlign w:val="center"/>
            <w:hideMark/>
          </w:tcPr>
          <w:p w14:paraId="0CBA7EC9"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699E8E4E" w14:textId="77777777" w:rsidR="00F42686" w:rsidRPr="007001F1" w:rsidRDefault="00F42686" w:rsidP="00184A99">
            <w:pPr>
              <w:rPr>
                <w:color w:val="000000"/>
              </w:rPr>
            </w:pPr>
            <w:r w:rsidRPr="007001F1">
              <w:rPr>
                <w:color w:val="000000"/>
                <w:sz w:val="22"/>
                <w:szCs w:val="22"/>
              </w:rPr>
              <w:t> </w:t>
            </w:r>
          </w:p>
        </w:tc>
      </w:tr>
      <w:tr w:rsidR="00F42686" w:rsidRPr="007001F1" w14:paraId="5C179431" w14:textId="77777777" w:rsidTr="00184A99">
        <w:trPr>
          <w:trHeight w:val="660"/>
        </w:trPr>
        <w:tc>
          <w:tcPr>
            <w:tcW w:w="3559" w:type="dxa"/>
            <w:gridSpan w:val="2"/>
            <w:shd w:val="clear" w:color="auto" w:fill="auto"/>
            <w:vAlign w:val="center"/>
            <w:hideMark/>
          </w:tcPr>
          <w:p w14:paraId="0648CA76"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18BD282" w14:textId="77777777" w:rsidR="00F42686" w:rsidRPr="007001F1" w:rsidRDefault="00F42686" w:rsidP="00184A99">
            <w:pPr>
              <w:rPr>
                <w:color w:val="000000"/>
              </w:rPr>
            </w:pPr>
            <w:r w:rsidRPr="007001F1">
              <w:rPr>
                <w:color w:val="000000"/>
                <w:sz w:val="22"/>
                <w:szCs w:val="22"/>
              </w:rPr>
              <w:t> </w:t>
            </w:r>
          </w:p>
        </w:tc>
      </w:tr>
      <w:tr w:rsidR="00F42686" w:rsidRPr="007001F1" w14:paraId="13D492CA" w14:textId="77777777" w:rsidTr="00184A99">
        <w:trPr>
          <w:trHeight w:val="330"/>
        </w:trPr>
        <w:tc>
          <w:tcPr>
            <w:tcW w:w="9087" w:type="dxa"/>
            <w:gridSpan w:val="7"/>
            <w:shd w:val="clear" w:color="auto" w:fill="auto"/>
            <w:vAlign w:val="center"/>
            <w:hideMark/>
          </w:tcPr>
          <w:p w14:paraId="0F9CF7A1"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5ACDF8C4" w14:textId="77777777" w:rsidTr="00184A99">
        <w:trPr>
          <w:trHeight w:val="330"/>
        </w:trPr>
        <w:tc>
          <w:tcPr>
            <w:tcW w:w="3559" w:type="dxa"/>
            <w:gridSpan w:val="2"/>
            <w:shd w:val="clear" w:color="auto" w:fill="auto"/>
            <w:vAlign w:val="center"/>
            <w:hideMark/>
          </w:tcPr>
          <w:p w14:paraId="5D1004CE"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A95403B" w14:textId="77777777" w:rsidR="00F42686" w:rsidRPr="007001F1" w:rsidRDefault="00F42686" w:rsidP="00184A99">
            <w:pPr>
              <w:rPr>
                <w:color w:val="000000"/>
              </w:rPr>
            </w:pPr>
            <w:r w:rsidRPr="007001F1">
              <w:rPr>
                <w:color w:val="000000"/>
                <w:sz w:val="22"/>
                <w:szCs w:val="22"/>
              </w:rPr>
              <w:t> </w:t>
            </w:r>
          </w:p>
        </w:tc>
      </w:tr>
      <w:tr w:rsidR="00F42686" w:rsidRPr="007001F1" w14:paraId="6F32F63E" w14:textId="77777777" w:rsidTr="00184A99">
        <w:trPr>
          <w:trHeight w:val="300"/>
        </w:trPr>
        <w:tc>
          <w:tcPr>
            <w:tcW w:w="3559" w:type="dxa"/>
            <w:gridSpan w:val="2"/>
            <w:shd w:val="clear" w:color="auto" w:fill="auto"/>
            <w:vAlign w:val="center"/>
            <w:hideMark/>
          </w:tcPr>
          <w:p w14:paraId="2ACD4F2C"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216307E7" w14:textId="77777777" w:rsidR="00F42686" w:rsidRPr="007001F1" w:rsidRDefault="00F42686" w:rsidP="00184A99">
            <w:pPr>
              <w:rPr>
                <w:color w:val="000000"/>
              </w:rPr>
            </w:pPr>
            <w:r w:rsidRPr="007001F1">
              <w:rPr>
                <w:color w:val="000000"/>
                <w:sz w:val="22"/>
                <w:szCs w:val="22"/>
              </w:rPr>
              <w:t> </w:t>
            </w:r>
          </w:p>
        </w:tc>
      </w:tr>
      <w:tr w:rsidR="00F42686" w:rsidRPr="007001F1" w14:paraId="13746767" w14:textId="77777777" w:rsidTr="00184A99">
        <w:trPr>
          <w:trHeight w:val="300"/>
        </w:trPr>
        <w:tc>
          <w:tcPr>
            <w:tcW w:w="3559" w:type="dxa"/>
            <w:gridSpan w:val="2"/>
            <w:shd w:val="clear" w:color="auto" w:fill="auto"/>
            <w:vAlign w:val="center"/>
            <w:hideMark/>
          </w:tcPr>
          <w:p w14:paraId="111D93C0"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6B9DD87" w14:textId="77777777" w:rsidR="00F42686" w:rsidRPr="007001F1" w:rsidRDefault="00F42686" w:rsidP="00184A99">
            <w:pPr>
              <w:rPr>
                <w:color w:val="000000"/>
              </w:rPr>
            </w:pPr>
            <w:r w:rsidRPr="007001F1">
              <w:rPr>
                <w:color w:val="000000"/>
                <w:sz w:val="22"/>
                <w:szCs w:val="22"/>
              </w:rPr>
              <w:t> </w:t>
            </w:r>
          </w:p>
        </w:tc>
      </w:tr>
      <w:tr w:rsidR="00F42686" w:rsidRPr="007001F1" w14:paraId="3CED6AC4" w14:textId="77777777" w:rsidTr="00184A99">
        <w:trPr>
          <w:trHeight w:val="300"/>
        </w:trPr>
        <w:tc>
          <w:tcPr>
            <w:tcW w:w="3559" w:type="dxa"/>
            <w:gridSpan w:val="2"/>
            <w:shd w:val="clear" w:color="auto" w:fill="auto"/>
            <w:vAlign w:val="center"/>
            <w:hideMark/>
          </w:tcPr>
          <w:p w14:paraId="73AF8859"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0EA56F" w14:textId="77777777" w:rsidR="00F42686" w:rsidRPr="007001F1" w:rsidRDefault="00F42686" w:rsidP="00184A99">
            <w:pPr>
              <w:rPr>
                <w:color w:val="000000"/>
              </w:rPr>
            </w:pPr>
            <w:r w:rsidRPr="007001F1">
              <w:rPr>
                <w:color w:val="000000"/>
                <w:sz w:val="22"/>
                <w:szCs w:val="22"/>
              </w:rPr>
              <w:t> </w:t>
            </w:r>
          </w:p>
        </w:tc>
      </w:tr>
      <w:tr w:rsidR="00F42686" w:rsidRPr="007001F1" w14:paraId="71600859" w14:textId="77777777" w:rsidTr="00184A99">
        <w:trPr>
          <w:trHeight w:val="330"/>
        </w:trPr>
        <w:tc>
          <w:tcPr>
            <w:tcW w:w="9087" w:type="dxa"/>
            <w:gridSpan w:val="7"/>
            <w:shd w:val="clear" w:color="auto" w:fill="auto"/>
            <w:vAlign w:val="center"/>
            <w:hideMark/>
          </w:tcPr>
          <w:p w14:paraId="7B25BA11"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5F61C9A4" w14:textId="77777777" w:rsidTr="00184A99">
        <w:trPr>
          <w:trHeight w:val="587"/>
        </w:trPr>
        <w:tc>
          <w:tcPr>
            <w:tcW w:w="3559" w:type="dxa"/>
            <w:gridSpan w:val="2"/>
            <w:shd w:val="clear" w:color="auto" w:fill="auto"/>
            <w:vAlign w:val="center"/>
            <w:hideMark/>
          </w:tcPr>
          <w:p w14:paraId="0C2D2703"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3B3E4820" w14:textId="77777777"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14:paraId="607C3C95" w14:textId="77777777" w:rsidTr="00184A99">
        <w:trPr>
          <w:trHeight w:val="340"/>
        </w:trPr>
        <w:tc>
          <w:tcPr>
            <w:tcW w:w="3559" w:type="dxa"/>
            <w:gridSpan w:val="2"/>
            <w:shd w:val="clear" w:color="auto" w:fill="auto"/>
            <w:vAlign w:val="center"/>
            <w:hideMark/>
          </w:tcPr>
          <w:p w14:paraId="4581867F"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1A1E3" w14:textId="77777777" w:rsidR="00F42686" w:rsidRPr="007001F1" w:rsidRDefault="00F42686" w:rsidP="00184A99">
            <w:pPr>
              <w:rPr>
                <w:color w:val="000000"/>
              </w:rPr>
            </w:pPr>
            <w:r w:rsidRPr="004B5668">
              <w:rPr>
                <w:color w:val="000000"/>
                <w:sz w:val="22"/>
                <w:szCs w:val="22"/>
              </w:rPr>
              <w:t>Dynamický nákupný systém</w:t>
            </w:r>
          </w:p>
        </w:tc>
      </w:tr>
      <w:tr w:rsidR="00F42686" w:rsidRPr="007001F1" w14:paraId="010180FE" w14:textId="77777777" w:rsidTr="00184A99">
        <w:trPr>
          <w:trHeight w:val="300"/>
        </w:trPr>
        <w:tc>
          <w:tcPr>
            <w:tcW w:w="3559" w:type="dxa"/>
            <w:gridSpan w:val="2"/>
            <w:shd w:val="clear" w:color="auto" w:fill="auto"/>
            <w:vAlign w:val="center"/>
            <w:hideMark/>
          </w:tcPr>
          <w:p w14:paraId="192D0609"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F4D3BF1" w14:textId="77777777" w:rsidR="00F42686" w:rsidRPr="007001F1" w:rsidRDefault="00F42686" w:rsidP="00184A99">
            <w:pPr>
              <w:rPr>
                <w:color w:val="000000"/>
              </w:rPr>
            </w:pPr>
          </w:p>
        </w:tc>
      </w:tr>
      <w:tr w:rsidR="00F42686" w:rsidRPr="007001F1" w14:paraId="76FE72D1" w14:textId="77777777" w:rsidTr="00184A99">
        <w:trPr>
          <w:trHeight w:val="300"/>
        </w:trPr>
        <w:tc>
          <w:tcPr>
            <w:tcW w:w="3559" w:type="dxa"/>
            <w:gridSpan w:val="2"/>
            <w:shd w:val="clear" w:color="auto" w:fill="auto"/>
            <w:vAlign w:val="center"/>
          </w:tcPr>
          <w:p w14:paraId="31BE4E3E"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CCC5C51" w14:textId="77777777" w:rsidR="00F42686" w:rsidRPr="007001F1" w:rsidRDefault="00F42686" w:rsidP="00184A99">
            <w:pPr>
              <w:rPr>
                <w:color w:val="000000"/>
              </w:rPr>
            </w:pPr>
          </w:p>
        </w:tc>
      </w:tr>
      <w:tr w:rsidR="00F42686" w:rsidRPr="007001F1" w14:paraId="685CDA7C" w14:textId="77777777" w:rsidTr="00184A99">
        <w:trPr>
          <w:trHeight w:val="300"/>
        </w:trPr>
        <w:tc>
          <w:tcPr>
            <w:tcW w:w="3559" w:type="dxa"/>
            <w:gridSpan w:val="2"/>
            <w:shd w:val="clear" w:color="auto" w:fill="auto"/>
            <w:vAlign w:val="center"/>
            <w:hideMark/>
          </w:tcPr>
          <w:p w14:paraId="1A87A700"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11E7434" w14:textId="77777777"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14:paraId="20967F4F" w14:textId="77777777" w:rsidTr="00184A99">
        <w:trPr>
          <w:trHeight w:val="300"/>
        </w:trPr>
        <w:tc>
          <w:tcPr>
            <w:tcW w:w="3559" w:type="dxa"/>
            <w:gridSpan w:val="2"/>
            <w:shd w:val="clear" w:color="auto" w:fill="auto"/>
            <w:vAlign w:val="center"/>
            <w:hideMark/>
          </w:tcPr>
          <w:p w14:paraId="4D36C0F4"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48953EC9" w14:textId="77777777" w:rsidR="00F42686" w:rsidRPr="007001F1" w:rsidRDefault="00F42686" w:rsidP="00184A99">
            <w:pPr>
              <w:rPr>
                <w:color w:val="000000"/>
              </w:rPr>
            </w:pPr>
            <w:r w:rsidRPr="007001F1">
              <w:rPr>
                <w:color w:val="000000"/>
                <w:sz w:val="22"/>
                <w:szCs w:val="22"/>
              </w:rPr>
              <w:t> </w:t>
            </w:r>
          </w:p>
        </w:tc>
      </w:tr>
      <w:tr w:rsidR="00F42686" w:rsidRPr="007001F1" w14:paraId="7F57771C" w14:textId="77777777" w:rsidTr="00184A99">
        <w:trPr>
          <w:trHeight w:val="300"/>
        </w:trPr>
        <w:tc>
          <w:tcPr>
            <w:tcW w:w="3559" w:type="dxa"/>
            <w:gridSpan w:val="2"/>
            <w:shd w:val="clear" w:color="auto" w:fill="auto"/>
            <w:vAlign w:val="center"/>
            <w:hideMark/>
          </w:tcPr>
          <w:p w14:paraId="489ECED1" w14:textId="77777777"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F710EF5" w14:textId="77777777" w:rsidR="00F42686" w:rsidRPr="007001F1" w:rsidRDefault="00F42686" w:rsidP="00184A99">
            <w:pPr>
              <w:rPr>
                <w:color w:val="000000"/>
              </w:rPr>
            </w:pPr>
            <w:r w:rsidRPr="007001F1">
              <w:rPr>
                <w:color w:val="000000"/>
                <w:sz w:val="22"/>
                <w:szCs w:val="22"/>
              </w:rPr>
              <w:t> </w:t>
            </w:r>
          </w:p>
        </w:tc>
      </w:tr>
      <w:tr w:rsidR="00F42686" w:rsidRPr="007001F1" w14:paraId="3C638C87" w14:textId="77777777" w:rsidTr="00184A99">
        <w:trPr>
          <w:trHeight w:val="300"/>
        </w:trPr>
        <w:tc>
          <w:tcPr>
            <w:tcW w:w="3559" w:type="dxa"/>
            <w:gridSpan w:val="2"/>
            <w:shd w:val="clear" w:color="auto" w:fill="auto"/>
            <w:vAlign w:val="center"/>
          </w:tcPr>
          <w:p w14:paraId="59817085" w14:textId="77777777"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14:paraId="55C68830" w14:textId="77777777" w:rsidR="00F42686" w:rsidRPr="007001F1" w:rsidRDefault="00F42686" w:rsidP="00184A99">
            <w:pPr>
              <w:rPr>
                <w:color w:val="000000"/>
              </w:rPr>
            </w:pPr>
          </w:p>
        </w:tc>
      </w:tr>
      <w:tr w:rsidR="00F42686" w:rsidRPr="007001F1" w14:paraId="65288851" w14:textId="77777777" w:rsidTr="00184A99">
        <w:trPr>
          <w:trHeight w:val="300"/>
        </w:trPr>
        <w:tc>
          <w:tcPr>
            <w:tcW w:w="3559" w:type="dxa"/>
            <w:gridSpan w:val="2"/>
            <w:shd w:val="clear" w:color="auto" w:fill="auto"/>
            <w:vAlign w:val="center"/>
            <w:hideMark/>
          </w:tcPr>
          <w:p w14:paraId="5212F0E2"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3BAFDFC6" w14:textId="77777777" w:rsidR="00F42686" w:rsidRPr="007001F1" w:rsidRDefault="00F42686" w:rsidP="00184A99">
            <w:pPr>
              <w:rPr>
                <w:color w:val="000000"/>
              </w:rPr>
            </w:pPr>
            <w:r w:rsidRPr="007001F1">
              <w:rPr>
                <w:color w:val="000000"/>
                <w:sz w:val="22"/>
                <w:szCs w:val="22"/>
              </w:rPr>
              <w:t> </w:t>
            </w:r>
          </w:p>
        </w:tc>
      </w:tr>
      <w:tr w:rsidR="00F42686" w:rsidRPr="007001F1" w14:paraId="5D66EE3B" w14:textId="77777777" w:rsidTr="00184A99">
        <w:trPr>
          <w:trHeight w:val="300"/>
        </w:trPr>
        <w:tc>
          <w:tcPr>
            <w:tcW w:w="3559" w:type="dxa"/>
            <w:gridSpan w:val="2"/>
            <w:shd w:val="clear" w:color="auto" w:fill="auto"/>
            <w:vAlign w:val="center"/>
            <w:hideMark/>
          </w:tcPr>
          <w:p w14:paraId="5F02800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7DF5E534" w14:textId="77777777" w:rsidR="00F42686" w:rsidRPr="007001F1" w:rsidRDefault="00F42686" w:rsidP="00184A99">
            <w:pPr>
              <w:rPr>
                <w:color w:val="000000"/>
              </w:rPr>
            </w:pPr>
            <w:r w:rsidRPr="007001F1">
              <w:rPr>
                <w:color w:val="000000"/>
                <w:sz w:val="22"/>
                <w:szCs w:val="22"/>
              </w:rPr>
              <w:t> </w:t>
            </w:r>
          </w:p>
        </w:tc>
      </w:tr>
      <w:tr w:rsidR="00F42686" w:rsidRPr="007001F1" w14:paraId="0051C658" w14:textId="77777777" w:rsidTr="00184A99">
        <w:trPr>
          <w:trHeight w:val="300"/>
        </w:trPr>
        <w:tc>
          <w:tcPr>
            <w:tcW w:w="3559" w:type="dxa"/>
            <w:gridSpan w:val="2"/>
            <w:shd w:val="clear" w:color="auto" w:fill="auto"/>
            <w:vAlign w:val="center"/>
            <w:hideMark/>
          </w:tcPr>
          <w:p w14:paraId="50CE2E77"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10D96DB0" w14:textId="77777777" w:rsidR="00F42686" w:rsidRPr="007001F1" w:rsidRDefault="00F42686" w:rsidP="00184A99">
            <w:pPr>
              <w:rPr>
                <w:color w:val="000000"/>
              </w:rPr>
            </w:pPr>
            <w:r w:rsidRPr="007001F1">
              <w:rPr>
                <w:color w:val="000000"/>
                <w:sz w:val="22"/>
                <w:szCs w:val="22"/>
              </w:rPr>
              <w:t> </w:t>
            </w:r>
          </w:p>
        </w:tc>
      </w:tr>
      <w:tr w:rsidR="00F42686" w:rsidRPr="007001F1" w14:paraId="2EFADE37" w14:textId="77777777" w:rsidTr="00184A99">
        <w:trPr>
          <w:trHeight w:val="300"/>
        </w:trPr>
        <w:tc>
          <w:tcPr>
            <w:tcW w:w="3559" w:type="dxa"/>
            <w:gridSpan w:val="2"/>
            <w:shd w:val="clear" w:color="auto" w:fill="auto"/>
            <w:vAlign w:val="center"/>
            <w:hideMark/>
          </w:tcPr>
          <w:p w14:paraId="5C32C36E" w14:textId="77777777"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14:paraId="22804C46" w14:textId="77777777" w:rsidR="00F42686" w:rsidRPr="007001F1" w:rsidRDefault="00F42686" w:rsidP="00184A99">
            <w:pPr>
              <w:rPr>
                <w:color w:val="000000"/>
              </w:rPr>
            </w:pPr>
            <w:r w:rsidRPr="007001F1">
              <w:rPr>
                <w:color w:val="000000"/>
                <w:sz w:val="22"/>
                <w:szCs w:val="22"/>
              </w:rPr>
              <w:t> </w:t>
            </w:r>
          </w:p>
        </w:tc>
      </w:tr>
      <w:tr w:rsidR="00F42686" w:rsidRPr="007001F1" w14:paraId="6E3CDAF8" w14:textId="77777777" w:rsidTr="00184A99">
        <w:trPr>
          <w:trHeight w:val="300"/>
        </w:trPr>
        <w:tc>
          <w:tcPr>
            <w:tcW w:w="3559" w:type="dxa"/>
            <w:gridSpan w:val="2"/>
            <w:shd w:val="clear" w:color="auto" w:fill="auto"/>
            <w:vAlign w:val="center"/>
            <w:hideMark/>
          </w:tcPr>
          <w:p w14:paraId="692BB41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A843C6" w14:textId="77777777" w:rsidR="00F42686" w:rsidRPr="007001F1" w:rsidRDefault="00F42686" w:rsidP="00184A99">
            <w:pPr>
              <w:rPr>
                <w:color w:val="000000"/>
              </w:rPr>
            </w:pPr>
            <w:r w:rsidRPr="007001F1">
              <w:rPr>
                <w:color w:val="000000"/>
                <w:sz w:val="22"/>
                <w:szCs w:val="22"/>
              </w:rPr>
              <w:t> </w:t>
            </w:r>
          </w:p>
        </w:tc>
      </w:tr>
      <w:tr w:rsidR="00F42686" w:rsidRPr="007001F1" w14:paraId="6D14AE52" w14:textId="77777777" w:rsidTr="00184A99">
        <w:trPr>
          <w:trHeight w:val="300"/>
        </w:trPr>
        <w:tc>
          <w:tcPr>
            <w:tcW w:w="3559" w:type="dxa"/>
            <w:gridSpan w:val="2"/>
            <w:shd w:val="clear" w:color="auto" w:fill="auto"/>
            <w:vAlign w:val="center"/>
            <w:hideMark/>
          </w:tcPr>
          <w:p w14:paraId="2FA94658" w14:textId="77777777"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FC6754" w14:textId="77777777" w:rsidR="00F42686" w:rsidRPr="007001F1" w:rsidRDefault="00F42686" w:rsidP="00184A99">
            <w:pPr>
              <w:rPr>
                <w:color w:val="000000"/>
              </w:rPr>
            </w:pPr>
            <w:r w:rsidRPr="007001F1">
              <w:rPr>
                <w:color w:val="000000"/>
                <w:sz w:val="22"/>
                <w:szCs w:val="22"/>
              </w:rPr>
              <w:t> </w:t>
            </w:r>
          </w:p>
        </w:tc>
      </w:tr>
      <w:tr w:rsidR="00F42686" w:rsidRPr="007001F1" w14:paraId="14D03263" w14:textId="77777777" w:rsidTr="00184A99">
        <w:trPr>
          <w:trHeight w:val="300"/>
        </w:trPr>
        <w:tc>
          <w:tcPr>
            <w:tcW w:w="3559" w:type="dxa"/>
            <w:gridSpan w:val="2"/>
            <w:shd w:val="clear" w:color="auto" w:fill="auto"/>
            <w:vAlign w:val="center"/>
            <w:hideMark/>
          </w:tcPr>
          <w:p w14:paraId="4D707174" w14:textId="77777777"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DBD5E1B" w14:textId="77777777" w:rsidR="00F42686" w:rsidRPr="007001F1" w:rsidRDefault="00F42686" w:rsidP="00184A99">
            <w:pPr>
              <w:rPr>
                <w:color w:val="000000"/>
              </w:rPr>
            </w:pPr>
            <w:r w:rsidRPr="007001F1">
              <w:rPr>
                <w:color w:val="000000"/>
                <w:sz w:val="22"/>
                <w:szCs w:val="22"/>
              </w:rPr>
              <w:t> </w:t>
            </w:r>
          </w:p>
        </w:tc>
      </w:tr>
      <w:tr w:rsidR="00F42686" w:rsidRPr="007001F1" w14:paraId="52471EAC" w14:textId="77777777" w:rsidTr="00184A99">
        <w:trPr>
          <w:trHeight w:val="300"/>
        </w:trPr>
        <w:tc>
          <w:tcPr>
            <w:tcW w:w="3559" w:type="dxa"/>
            <w:gridSpan w:val="2"/>
            <w:shd w:val="clear" w:color="auto" w:fill="auto"/>
            <w:vAlign w:val="center"/>
            <w:hideMark/>
          </w:tcPr>
          <w:p w14:paraId="1229CE1E" w14:textId="77777777"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D519AE" w14:textId="77777777" w:rsidR="00F42686" w:rsidRPr="007001F1" w:rsidRDefault="00F42686" w:rsidP="00184A99">
            <w:pPr>
              <w:rPr>
                <w:color w:val="000000"/>
              </w:rPr>
            </w:pPr>
            <w:r w:rsidRPr="007001F1">
              <w:rPr>
                <w:color w:val="000000"/>
                <w:sz w:val="22"/>
                <w:szCs w:val="22"/>
              </w:rPr>
              <w:t> </w:t>
            </w:r>
          </w:p>
        </w:tc>
      </w:tr>
      <w:tr w:rsidR="00F42686" w:rsidRPr="007001F1" w14:paraId="23C11B50" w14:textId="77777777" w:rsidTr="00184A99">
        <w:trPr>
          <w:trHeight w:val="300"/>
        </w:trPr>
        <w:tc>
          <w:tcPr>
            <w:tcW w:w="3559" w:type="dxa"/>
            <w:gridSpan w:val="2"/>
            <w:shd w:val="clear" w:color="auto" w:fill="auto"/>
            <w:vAlign w:val="center"/>
            <w:hideMark/>
          </w:tcPr>
          <w:p w14:paraId="0D708CFF" w14:textId="77777777"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1DDC451" w14:textId="77777777" w:rsidR="00F42686" w:rsidRPr="007001F1" w:rsidRDefault="00F42686" w:rsidP="00184A99">
            <w:pPr>
              <w:rPr>
                <w:color w:val="000000"/>
              </w:rPr>
            </w:pPr>
            <w:r w:rsidRPr="007001F1">
              <w:rPr>
                <w:color w:val="000000"/>
                <w:sz w:val="22"/>
                <w:szCs w:val="22"/>
              </w:rPr>
              <w:t> </w:t>
            </w:r>
          </w:p>
        </w:tc>
      </w:tr>
      <w:tr w:rsidR="00F42686" w:rsidRPr="007001F1" w14:paraId="60991D4B" w14:textId="77777777" w:rsidTr="00184A99">
        <w:trPr>
          <w:trHeight w:val="315"/>
        </w:trPr>
        <w:tc>
          <w:tcPr>
            <w:tcW w:w="582" w:type="dxa"/>
            <w:shd w:val="clear" w:color="000000" w:fill="60497A"/>
            <w:vAlign w:val="center"/>
            <w:hideMark/>
          </w:tcPr>
          <w:p w14:paraId="4241954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9083D4C"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C248684"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49641A" w14:textId="77777777"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14:paraId="3A91ED85" w14:textId="77777777"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0B51EA60"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593E12BC" w14:textId="77777777" w:rsidTr="00184A99">
        <w:trPr>
          <w:trHeight w:val="384"/>
        </w:trPr>
        <w:tc>
          <w:tcPr>
            <w:tcW w:w="582" w:type="dxa"/>
            <w:vMerge w:val="restart"/>
            <w:shd w:val="clear" w:color="auto" w:fill="auto"/>
            <w:noWrap/>
            <w:vAlign w:val="center"/>
          </w:tcPr>
          <w:p w14:paraId="6D05BDD4" w14:textId="77777777"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14:paraId="10506A53"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80BB2D0" w14:textId="77777777" w:rsidR="00BC1C04" w:rsidRPr="007001F1" w:rsidRDefault="00BC1C04" w:rsidP="00184A99">
            <w:pPr>
              <w:jc w:val="center"/>
              <w:rPr>
                <w:b/>
                <w:bCs/>
                <w:color w:val="000000"/>
              </w:rPr>
            </w:pPr>
          </w:p>
        </w:tc>
        <w:tc>
          <w:tcPr>
            <w:tcW w:w="567" w:type="dxa"/>
            <w:shd w:val="clear" w:color="auto" w:fill="auto"/>
            <w:vAlign w:val="center"/>
          </w:tcPr>
          <w:p w14:paraId="73D7CC65" w14:textId="77777777" w:rsidR="00BC1C04" w:rsidRPr="007001F1" w:rsidRDefault="00BC1C04" w:rsidP="00184A99">
            <w:pPr>
              <w:jc w:val="center"/>
              <w:rPr>
                <w:b/>
                <w:bCs/>
                <w:color w:val="000000"/>
              </w:rPr>
            </w:pPr>
          </w:p>
        </w:tc>
        <w:tc>
          <w:tcPr>
            <w:tcW w:w="850" w:type="dxa"/>
            <w:shd w:val="clear" w:color="auto" w:fill="auto"/>
            <w:vAlign w:val="center"/>
          </w:tcPr>
          <w:p w14:paraId="38C94231" w14:textId="77777777" w:rsidR="00BC1C04" w:rsidRPr="007001F1" w:rsidRDefault="00BC1C04" w:rsidP="00184A99">
            <w:pPr>
              <w:jc w:val="center"/>
              <w:rPr>
                <w:b/>
                <w:bCs/>
                <w:color w:val="000000"/>
              </w:rPr>
            </w:pPr>
          </w:p>
        </w:tc>
        <w:tc>
          <w:tcPr>
            <w:tcW w:w="1701" w:type="dxa"/>
            <w:shd w:val="clear" w:color="auto" w:fill="auto"/>
            <w:vAlign w:val="center"/>
          </w:tcPr>
          <w:p w14:paraId="1BFD2340" w14:textId="77777777" w:rsidR="00BC1C04" w:rsidRPr="007001F1" w:rsidRDefault="00BC1C04" w:rsidP="00184A99">
            <w:pPr>
              <w:jc w:val="center"/>
              <w:rPr>
                <w:b/>
                <w:bCs/>
                <w:color w:val="000000"/>
              </w:rPr>
            </w:pPr>
          </w:p>
        </w:tc>
      </w:tr>
      <w:tr w:rsidR="00BC1C04" w:rsidRPr="007001F1" w14:paraId="04750D36" w14:textId="77777777" w:rsidTr="00184A99">
        <w:trPr>
          <w:trHeight w:val="384"/>
        </w:trPr>
        <w:tc>
          <w:tcPr>
            <w:tcW w:w="582" w:type="dxa"/>
            <w:vMerge/>
            <w:shd w:val="clear" w:color="auto" w:fill="auto"/>
            <w:noWrap/>
            <w:vAlign w:val="center"/>
          </w:tcPr>
          <w:p w14:paraId="3D6190E3" w14:textId="77777777" w:rsidR="00BC1C04" w:rsidRDefault="00BC1C04" w:rsidP="00184A99">
            <w:pPr>
              <w:jc w:val="center"/>
              <w:rPr>
                <w:color w:val="000000"/>
                <w:sz w:val="22"/>
                <w:szCs w:val="22"/>
              </w:rPr>
            </w:pPr>
          </w:p>
        </w:tc>
        <w:tc>
          <w:tcPr>
            <w:tcW w:w="4820" w:type="dxa"/>
            <w:gridSpan w:val="2"/>
            <w:shd w:val="clear" w:color="auto" w:fill="auto"/>
            <w:vAlign w:val="center"/>
          </w:tcPr>
          <w:p w14:paraId="63001F17"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6B5B244" w14:textId="77777777" w:rsidR="00BC1C04" w:rsidRPr="007001F1" w:rsidRDefault="00BC1C04" w:rsidP="00184A99">
            <w:pPr>
              <w:jc w:val="center"/>
              <w:rPr>
                <w:b/>
                <w:bCs/>
                <w:color w:val="000000"/>
              </w:rPr>
            </w:pPr>
          </w:p>
        </w:tc>
        <w:tc>
          <w:tcPr>
            <w:tcW w:w="567" w:type="dxa"/>
            <w:shd w:val="clear" w:color="auto" w:fill="auto"/>
            <w:vAlign w:val="center"/>
          </w:tcPr>
          <w:p w14:paraId="5384864F" w14:textId="77777777" w:rsidR="00BC1C04" w:rsidRPr="007001F1" w:rsidRDefault="00BC1C04" w:rsidP="00184A99">
            <w:pPr>
              <w:jc w:val="center"/>
              <w:rPr>
                <w:b/>
                <w:bCs/>
                <w:color w:val="000000"/>
              </w:rPr>
            </w:pPr>
          </w:p>
        </w:tc>
        <w:tc>
          <w:tcPr>
            <w:tcW w:w="850" w:type="dxa"/>
            <w:shd w:val="clear" w:color="auto" w:fill="auto"/>
            <w:vAlign w:val="center"/>
          </w:tcPr>
          <w:p w14:paraId="1E2179F7" w14:textId="77777777" w:rsidR="00BC1C04" w:rsidRPr="007001F1" w:rsidRDefault="00BC1C04" w:rsidP="00184A99">
            <w:pPr>
              <w:jc w:val="center"/>
              <w:rPr>
                <w:b/>
                <w:bCs/>
                <w:color w:val="000000"/>
              </w:rPr>
            </w:pPr>
          </w:p>
        </w:tc>
        <w:tc>
          <w:tcPr>
            <w:tcW w:w="1701" w:type="dxa"/>
            <w:shd w:val="clear" w:color="auto" w:fill="auto"/>
            <w:vAlign w:val="center"/>
          </w:tcPr>
          <w:p w14:paraId="0550B67A" w14:textId="77777777" w:rsidR="00BC1C04" w:rsidRPr="007001F1" w:rsidRDefault="00BC1C04" w:rsidP="00184A99">
            <w:pPr>
              <w:jc w:val="center"/>
              <w:rPr>
                <w:b/>
                <w:bCs/>
                <w:color w:val="000000"/>
              </w:rPr>
            </w:pPr>
          </w:p>
        </w:tc>
      </w:tr>
      <w:tr w:rsidR="00F42686" w:rsidRPr="007001F1" w14:paraId="2A37C40F" w14:textId="77777777" w:rsidTr="00184A99">
        <w:trPr>
          <w:trHeight w:val="384"/>
        </w:trPr>
        <w:tc>
          <w:tcPr>
            <w:tcW w:w="582" w:type="dxa"/>
            <w:shd w:val="clear" w:color="auto" w:fill="auto"/>
            <w:noWrap/>
            <w:vAlign w:val="center"/>
          </w:tcPr>
          <w:p w14:paraId="19888E83" w14:textId="77777777"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14:paraId="26CFEC6B" w14:textId="77777777"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14:paraId="11AD7A86" w14:textId="77777777" w:rsidR="00F42686" w:rsidRPr="007001F1" w:rsidRDefault="00F42686" w:rsidP="00184A99">
            <w:pPr>
              <w:jc w:val="center"/>
              <w:rPr>
                <w:b/>
                <w:bCs/>
                <w:color w:val="000000"/>
              </w:rPr>
            </w:pPr>
          </w:p>
        </w:tc>
        <w:tc>
          <w:tcPr>
            <w:tcW w:w="567" w:type="dxa"/>
            <w:shd w:val="clear" w:color="auto" w:fill="auto"/>
            <w:vAlign w:val="center"/>
          </w:tcPr>
          <w:p w14:paraId="47421C41" w14:textId="77777777" w:rsidR="00F42686" w:rsidRPr="007001F1" w:rsidRDefault="00F42686" w:rsidP="00184A99">
            <w:pPr>
              <w:jc w:val="center"/>
              <w:rPr>
                <w:b/>
                <w:bCs/>
                <w:color w:val="000000"/>
              </w:rPr>
            </w:pPr>
          </w:p>
        </w:tc>
        <w:tc>
          <w:tcPr>
            <w:tcW w:w="850" w:type="dxa"/>
            <w:shd w:val="clear" w:color="auto" w:fill="auto"/>
            <w:vAlign w:val="center"/>
          </w:tcPr>
          <w:p w14:paraId="4E42BE95" w14:textId="77777777" w:rsidR="00F42686" w:rsidRPr="007001F1" w:rsidRDefault="00F42686" w:rsidP="00184A99">
            <w:pPr>
              <w:jc w:val="center"/>
              <w:rPr>
                <w:b/>
                <w:bCs/>
                <w:color w:val="000000"/>
              </w:rPr>
            </w:pPr>
          </w:p>
        </w:tc>
        <w:tc>
          <w:tcPr>
            <w:tcW w:w="1701" w:type="dxa"/>
            <w:shd w:val="clear" w:color="auto" w:fill="auto"/>
            <w:vAlign w:val="center"/>
          </w:tcPr>
          <w:p w14:paraId="71963337" w14:textId="77777777" w:rsidR="00F42686" w:rsidRPr="007001F1" w:rsidRDefault="00F42686" w:rsidP="00184A99">
            <w:pPr>
              <w:jc w:val="center"/>
              <w:rPr>
                <w:b/>
                <w:bCs/>
                <w:color w:val="000000"/>
              </w:rPr>
            </w:pPr>
          </w:p>
        </w:tc>
      </w:tr>
      <w:tr w:rsidR="00F42686" w:rsidRPr="007001F1" w14:paraId="3EF1B96A" w14:textId="77777777" w:rsidTr="00184A99">
        <w:trPr>
          <w:trHeight w:val="384"/>
        </w:trPr>
        <w:tc>
          <w:tcPr>
            <w:tcW w:w="582" w:type="dxa"/>
            <w:vMerge w:val="restart"/>
            <w:shd w:val="clear" w:color="auto" w:fill="auto"/>
            <w:noWrap/>
            <w:vAlign w:val="center"/>
          </w:tcPr>
          <w:p w14:paraId="38694FB0" w14:textId="77777777"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14:paraId="3B22DD6B" w14:textId="77777777"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14:paraId="43951A7A" w14:textId="77777777" w:rsidR="00F42686" w:rsidRPr="007001F1" w:rsidRDefault="00F42686" w:rsidP="00184A99">
            <w:pPr>
              <w:jc w:val="center"/>
              <w:rPr>
                <w:b/>
                <w:bCs/>
                <w:color w:val="000000"/>
              </w:rPr>
            </w:pPr>
          </w:p>
        </w:tc>
        <w:tc>
          <w:tcPr>
            <w:tcW w:w="567" w:type="dxa"/>
            <w:shd w:val="clear" w:color="auto" w:fill="auto"/>
            <w:vAlign w:val="center"/>
          </w:tcPr>
          <w:p w14:paraId="4A259489" w14:textId="77777777" w:rsidR="00F42686" w:rsidRPr="007001F1" w:rsidRDefault="00F42686" w:rsidP="00184A99">
            <w:pPr>
              <w:jc w:val="center"/>
              <w:rPr>
                <w:b/>
                <w:bCs/>
                <w:color w:val="000000"/>
              </w:rPr>
            </w:pPr>
          </w:p>
        </w:tc>
        <w:tc>
          <w:tcPr>
            <w:tcW w:w="850" w:type="dxa"/>
            <w:shd w:val="clear" w:color="auto" w:fill="auto"/>
            <w:vAlign w:val="center"/>
          </w:tcPr>
          <w:p w14:paraId="1EC019EC" w14:textId="77777777" w:rsidR="00F42686" w:rsidRPr="007001F1" w:rsidRDefault="00F42686" w:rsidP="00184A99">
            <w:pPr>
              <w:jc w:val="center"/>
              <w:rPr>
                <w:b/>
                <w:bCs/>
                <w:color w:val="000000"/>
              </w:rPr>
            </w:pPr>
          </w:p>
        </w:tc>
        <w:tc>
          <w:tcPr>
            <w:tcW w:w="1701" w:type="dxa"/>
            <w:shd w:val="clear" w:color="auto" w:fill="auto"/>
            <w:vAlign w:val="center"/>
          </w:tcPr>
          <w:p w14:paraId="4AAF3785" w14:textId="77777777" w:rsidR="00F42686" w:rsidRPr="007001F1" w:rsidRDefault="00F42686" w:rsidP="00184A99">
            <w:pPr>
              <w:jc w:val="center"/>
              <w:rPr>
                <w:b/>
                <w:bCs/>
                <w:color w:val="000000"/>
              </w:rPr>
            </w:pPr>
          </w:p>
        </w:tc>
      </w:tr>
      <w:tr w:rsidR="00F42686" w:rsidRPr="007001F1" w14:paraId="6B4F2192" w14:textId="77777777" w:rsidTr="00184A99">
        <w:trPr>
          <w:trHeight w:val="384"/>
        </w:trPr>
        <w:tc>
          <w:tcPr>
            <w:tcW w:w="582" w:type="dxa"/>
            <w:vMerge/>
            <w:shd w:val="clear" w:color="auto" w:fill="auto"/>
            <w:noWrap/>
            <w:vAlign w:val="center"/>
          </w:tcPr>
          <w:p w14:paraId="5A62F804" w14:textId="77777777" w:rsidR="00F42686" w:rsidRPr="007001F1" w:rsidRDefault="00F42686" w:rsidP="00184A99">
            <w:pPr>
              <w:jc w:val="center"/>
              <w:rPr>
                <w:color w:val="000000"/>
              </w:rPr>
            </w:pPr>
          </w:p>
        </w:tc>
        <w:tc>
          <w:tcPr>
            <w:tcW w:w="4820" w:type="dxa"/>
            <w:gridSpan w:val="2"/>
            <w:shd w:val="clear" w:color="auto" w:fill="auto"/>
            <w:vAlign w:val="center"/>
          </w:tcPr>
          <w:p w14:paraId="21D1897F" w14:textId="77777777"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7E949105" w14:textId="77777777" w:rsidR="00F42686" w:rsidRPr="007001F1" w:rsidRDefault="00F42686" w:rsidP="00184A99">
            <w:pPr>
              <w:jc w:val="center"/>
              <w:rPr>
                <w:b/>
                <w:bCs/>
                <w:color w:val="000000"/>
              </w:rPr>
            </w:pPr>
          </w:p>
        </w:tc>
        <w:tc>
          <w:tcPr>
            <w:tcW w:w="567" w:type="dxa"/>
            <w:shd w:val="clear" w:color="auto" w:fill="auto"/>
            <w:vAlign w:val="center"/>
          </w:tcPr>
          <w:p w14:paraId="248C5C63" w14:textId="77777777" w:rsidR="00F42686" w:rsidRPr="007001F1" w:rsidRDefault="00F42686" w:rsidP="00184A99">
            <w:pPr>
              <w:jc w:val="center"/>
              <w:rPr>
                <w:b/>
                <w:bCs/>
                <w:color w:val="000000"/>
              </w:rPr>
            </w:pPr>
          </w:p>
        </w:tc>
        <w:tc>
          <w:tcPr>
            <w:tcW w:w="850" w:type="dxa"/>
            <w:shd w:val="clear" w:color="auto" w:fill="auto"/>
            <w:vAlign w:val="center"/>
          </w:tcPr>
          <w:p w14:paraId="37C10746" w14:textId="77777777" w:rsidR="00F42686" w:rsidRPr="007001F1" w:rsidRDefault="00F42686" w:rsidP="00184A99">
            <w:pPr>
              <w:jc w:val="center"/>
              <w:rPr>
                <w:b/>
                <w:bCs/>
                <w:color w:val="000000"/>
              </w:rPr>
            </w:pPr>
          </w:p>
        </w:tc>
        <w:tc>
          <w:tcPr>
            <w:tcW w:w="1701" w:type="dxa"/>
            <w:shd w:val="clear" w:color="auto" w:fill="auto"/>
            <w:vAlign w:val="center"/>
          </w:tcPr>
          <w:p w14:paraId="0340E2F2" w14:textId="77777777" w:rsidR="00F42686" w:rsidRPr="007001F1" w:rsidRDefault="00F42686" w:rsidP="00184A99">
            <w:pPr>
              <w:jc w:val="center"/>
              <w:rPr>
                <w:b/>
                <w:bCs/>
                <w:color w:val="000000"/>
              </w:rPr>
            </w:pPr>
          </w:p>
        </w:tc>
      </w:tr>
      <w:tr w:rsidR="00F42686" w:rsidRPr="007001F1" w14:paraId="340CDD2F" w14:textId="77777777" w:rsidTr="00184A99">
        <w:trPr>
          <w:trHeight w:val="384"/>
        </w:trPr>
        <w:tc>
          <w:tcPr>
            <w:tcW w:w="582" w:type="dxa"/>
            <w:vMerge/>
            <w:shd w:val="clear" w:color="auto" w:fill="auto"/>
            <w:noWrap/>
            <w:vAlign w:val="center"/>
          </w:tcPr>
          <w:p w14:paraId="55C7DF11" w14:textId="77777777" w:rsidR="00F42686" w:rsidRPr="007001F1" w:rsidRDefault="00F42686" w:rsidP="00184A99">
            <w:pPr>
              <w:jc w:val="center"/>
              <w:rPr>
                <w:color w:val="000000"/>
              </w:rPr>
            </w:pPr>
          </w:p>
        </w:tc>
        <w:tc>
          <w:tcPr>
            <w:tcW w:w="4820" w:type="dxa"/>
            <w:gridSpan w:val="2"/>
            <w:shd w:val="clear" w:color="auto" w:fill="auto"/>
            <w:vAlign w:val="center"/>
          </w:tcPr>
          <w:p w14:paraId="6FC577D9" w14:textId="77777777"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0593B686" w14:textId="77777777" w:rsidR="00F42686" w:rsidRPr="007001F1" w:rsidRDefault="00F42686" w:rsidP="00184A99">
            <w:pPr>
              <w:jc w:val="center"/>
              <w:rPr>
                <w:b/>
                <w:bCs/>
                <w:color w:val="000000"/>
              </w:rPr>
            </w:pPr>
          </w:p>
        </w:tc>
        <w:tc>
          <w:tcPr>
            <w:tcW w:w="567" w:type="dxa"/>
            <w:shd w:val="clear" w:color="auto" w:fill="auto"/>
            <w:vAlign w:val="center"/>
          </w:tcPr>
          <w:p w14:paraId="0ECDDB5E" w14:textId="77777777" w:rsidR="00F42686" w:rsidRPr="007001F1" w:rsidRDefault="00F42686" w:rsidP="00184A99">
            <w:pPr>
              <w:jc w:val="center"/>
              <w:rPr>
                <w:b/>
                <w:bCs/>
                <w:color w:val="000000"/>
              </w:rPr>
            </w:pPr>
          </w:p>
        </w:tc>
        <w:tc>
          <w:tcPr>
            <w:tcW w:w="850" w:type="dxa"/>
            <w:shd w:val="clear" w:color="auto" w:fill="auto"/>
            <w:vAlign w:val="center"/>
          </w:tcPr>
          <w:p w14:paraId="0A6570D4" w14:textId="77777777" w:rsidR="00F42686" w:rsidRPr="007001F1" w:rsidRDefault="00F42686" w:rsidP="00184A99">
            <w:pPr>
              <w:jc w:val="center"/>
              <w:rPr>
                <w:b/>
                <w:bCs/>
                <w:color w:val="000000"/>
              </w:rPr>
            </w:pPr>
          </w:p>
        </w:tc>
        <w:tc>
          <w:tcPr>
            <w:tcW w:w="1701" w:type="dxa"/>
            <w:shd w:val="clear" w:color="auto" w:fill="auto"/>
            <w:vAlign w:val="center"/>
          </w:tcPr>
          <w:p w14:paraId="70A63A06" w14:textId="77777777" w:rsidR="00F42686" w:rsidRPr="007001F1" w:rsidRDefault="00F42686" w:rsidP="00184A99">
            <w:pPr>
              <w:jc w:val="center"/>
              <w:rPr>
                <w:b/>
                <w:bCs/>
                <w:color w:val="000000"/>
              </w:rPr>
            </w:pPr>
          </w:p>
        </w:tc>
      </w:tr>
      <w:tr w:rsidR="00F42686" w:rsidRPr="007001F1" w14:paraId="20AE4719" w14:textId="77777777" w:rsidTr="00184A99">
        <w:trPr>
          <w:trHeight w:val="384"/>
        </w:trPr>
        <w:tc>
          <w:tcPr>
            <w:tcW w:w="582" w:type="dxa"/>
            <w:vMerge/>
            <w:shd w:val="clear" w:color="auto" w:fill="auto"/>
            <w:noWrap/>
            <w:vAlign w:val="center"/>
          </w:tcPr>
          <w:p w14:paraId="6C8E2837" w14:textId="77777777" w:rsidR="00F42686" w:rsidRPr="007001F1" w:rsidRDefault="00F42686" w:rsidP="00184A99">
            <w:pPr>
              <w:jc w:val="center"/>
              <w:rPr>
                <w:color w:val="000000"/>
              </w:rPr>
            </w:pPr>
          </w:p>
        </w:tc>
        <w:tc>
          <w:tcPr>
            <w:tcW w:w="4820" w:type="dxa"/>
            <w:gridSpan w:val="2"/>
            <w:shd w:val="clear" w:color="auto" w:fill="auto"/>
            <w:vAlign w:val="center"/>
          </w:tcPr>
          <w:p w14:paraId="24A9C583" w14:textId="77777777"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200AEC10" w14:textId="77777777" w:rsidR="00F42686" w:rsidRPr="007001F1" w:rsidRDefault="00F42686" w:rsidP="00184A99">
            <w:pPr>
              <w:jc w:val="center"/>
              <w:rPr>
                <w:b/>
                <w:bCs/>
                <w:color w:val="000000"/>
              </w:rPr>
            </w:pPr>
          </w:p>
        </w:tc>
        <w:tc>
          <w:tcPr>
            <w:tcW w:w="567" w:type="dxa"/>
            <w:shd w:val="clear" w:color="auto" w:fill="auto"/>
            <w:vAlign w:val="center"/>
          </w:tcPr>
          <w:p w14:paraId="5E0EE180" w14:textId="77777777" w:rsidR="00F42686" w:rsidRPr="007001F1" w:rsidRDefault="00F42686" w:rsidP="00184A99">
            <w:pPr>
              <w:jc w:val="center"/>
              <w:rPr>
                <w:b/>
                <w:bCs/>
                <w:color w:val="000000"/>
              </w:rPr>
            </w:pPr>
          </w:p>
        </w:tc>
        <w:tc>
          <w:tcPr>
            <w:tcW w:w="850" w:type="dxa"/>
            <w:shd w:val="clear" w:color="auto" w:fill="auto"/>
            <w:vAlign w:val="center"/>
          </w:tcPr>
          <w:p w14:paraId="7BEDD479" w14:textId="77777777" w:rsidR="00F42686" w:rsidRPr="007001F1" w:rsidRDefault="00F42686" w:rsidP="00184A99">
            <w:pPr>
              <w:jc w:val="center"/>
              <w:rPr>
                <w:b/>
                <w:bCs/>
                <w:color w:val="000000"/>
              </w:rPr>
            </w:pPr>
          </w:p>
        </w:tc>
        <w:tc>
          <w:tcPr>
            <w:tcW w:w="1701" w:type="dxa"/>
            <w:shd w:val="clear" w:color="auto" w:fill="auto"/>
            <w:vAlign w:val="center"/>
          </w:tcPr>
          <w:p w14:paraId="6DFD1227" w14:textId="77777777" w:rsidR="00F42686" w:rsidRPr="007001F1" w:rsidRDefault="00F42686" w:rsidP="00184A99">
            <w:pPr>
              <w:jc w:val="center"/>
              <w:rPr>
                <w:b/>
                <w:bCs/>
                <w:color w:val="000000"/>
              </w:rPr>
            </w:pPr>
          </w:p>
        </w:tc>
      </w:tr>
      <w:tr w:rsidR="00F42686" w:rsidRPr="007001F1" w14:paraId="7FE75036" w14:textId="77777777" w:rsidTr="00184A99">
        <w:trPr>
          <w:trHeight w:val="384"/>
        </w:trPr>
        <w:tc>
          <w:tcPr>
            <w:tcW w:w="582" w:type="dxa"/>
            <w:vMerge/>
            <w:shd w:val="clear" w:color="auto" w:fill="auto"/>
            <w:noWrap/>
            <w:vAlign w:val="center"/>
          </w:tcPr>
          <w:p w14:paraId="58EA5755" w14:textId="77777777" w:rsidR="00F42686" w:rsidRPr="007001F1" w:rsidRDefault="00F42686" w:rsidP="00184A99">
            <w:pPr>
              <w:jc w:val="center"/>
              <w:rPr>
                <w:color w:val="000000"/>
              </w:rPr>
            </w:pPr>
          </w:p>
        </w:tc>
        <w:tc>
          <w:tcPr>
            <w:tcW w:w="4820" w:type="dxa"/>
            <w:gridSpan w:val="2"/>
            <w:shd w:val="clear" w:color="auto" w:fill="auto"/>
            <w:vAlign w:val="center"/>
          </w:tcPr>
          <w:p w14:paraId="31253C22" w14:textId="77777777"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C80BF89" w14:textId="77777777" w:rsidR="00F42686" w:rsidRPr="007001F1" w:rsidRDefault="00F42686" w:rsidP="00184A99">
            <w:pPr>
              <w:jc w:val="center"/>
              <w:rPr>
                <w:b/>
                <w:bCs/>
                <w:color w:val="000000"/>
              </w:rPr>
            </w:pPr>
          </w:p>
        </w:tc>
        <w:tc>
          <w:tcPr>
            <w:tcW w:w="567" w:type="dxa"/>
            <w:shd w:val="clear" w:color="auto" w:fill="auto"/>
            <w:vAlign w:val="center"/>
          </w:tcPr>
          <w:p w14:paraId="7240ED24" w14:textId="77777777" w:rsidR="00F42686" w:rsidRPr="007001F1" w:rsidRDefault="00F42686" w:rsidP="00184A99">
            <w:pPr>
              <w:jc w:val="center"/>
              <w:rPr>
                <w:b/>
                <w:bCs/>
                <w:color w:val="000000"/>
              </w:rPr>
            </w:pPr>
          </w:p>
        </w:tc>
        <w:tc>
          <w:tcPr>
            <w:tcW w:w="850" w:type="dxa"/>
            <w:shd w:val="clear" w:color="auto" w:fill="auto"/>
            <w:vAlign w:val="center"/>
          </w:tcPr>
          <w:p w14:paraId="3FD68061" w14:textId="77777777" w:rsidR="00F42686" w:rsidRPr="007001F1" w:rsidRDefault="00F42686" w:rsidP="00184A99">
            <w:pPr>
              <w:jc w:val="center"/>
              <w:rPr>
                <w:b/>
                <w:bCs/>
                <w:color w:val="000000"/>
              </w:rPr>
            </w:pPr>
          </w:p>
        </w:tc>
        <w:tc>
          <w:tcPr>
            <w:tcW w:w="1701" w:type="dxa"/>
            <w:shd w:val="clear" w:color="auto" w:fill="auto"/>
            <w:vAlign w:val="center"/>
          </w:tcPr>
          <w:p w14:paraId="2307DE49" w14:textId="77777777" w:rsidR="00F42686" w:rsidRPr="007001F1" w:rsidRDefault="00F42686" w:rsidP="00184A99">
            <w:pPr>
              <w:jc w:val="center"/>
              <w:rPr>
                <w:b/>
                <w:bCs/>
                <w:color w:val="000000"/>
              </w:rPr>
            </w:pPr>
          </w:p>
        </w:tc>
      </w:tr>
      <w:tr w:rsidR="00F42686" w:rsidRPr="007001F1" w14:paraId="2CBA43D9" w14:textId="77777777" w:rsidTr="00184A99">
        <w:trPr>
          <w:trHeight w:val="384"/>
        </w:trPr>
        <w:tc>
          <w:tcPr>
            <w:tcW w:w="582" w:type="dxa"/>
            <w:vMerge/>
            <w:shd w:val="clear" w:color="auto" w:fill="auto"/>
            <w:noWrap/>
            <w:vAlign w:val="center"/>
          </w:tcPr>
          <w:p w14:paraId="67FD2293" w14:textId="77777777" w:rsidR="00F42686" w:rsidRPr="007001F1" w:rsidRDefault="00F42686" w:rsidP="00184A99">
            <w:pPr>
              <w:jc w:val="center"/>
              <w:rPr>
                <w:color w:val="000000"/>
              </w:rPr>
            </w:pPr>
          </w:p>
        </w:tc>
        <w:tc>
          <w:tcPr>
            <w:tcW w:w="4820" w:type="dxa"/>
            <w:gridSpan w:val="2"/>
            <w:shd w:val="clear" w:color="auto" w:fill="auto"/>
            <w:vAlign w:val="center"/>
          </w:tcPr>
          <w:p w14:paraId="75243E16" w14:textId="77777777"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14:paraId="0A6EC649" w14:textId="77777777" w:rsidR="00F42686" w:rsidRPr="007001F1" w:rsidRDefault="00F42686" w:rsidP="00184A99">
            <w:pPr>
              <w:jc w:val="center"/>
              <w:rPr>
                <w:b/>
                <w:bCs/>
                <w:color w:val="000000"/>
              </w:rPr>
            </w:pPr>
          </w:p>
        </w:tc>
        <w:tc>
          <w:tcPr>
            <w:tcW w:w="567" w:type="dxa"/>
            <w:shd w:val="clear" w:color="auto" w:fill="auto"/>
            <w:vAlign w:val="center"/>
          </w:tcPr>
          <w:p w14:paraId="56B98E66" w14:textId="77777777" w:rsidR="00F42686" w:rsidRPr="007001F1" w:rsidRDefault="00F42686" w:rsidP="00184A99">
            <w:pPr>
              <w:jc w:val="center"/>
              <w:rPr>
                <w:b/>
                <w:bCs/>
                <w:color w:val="000000"/>
              </w:rPr>
            </w:pPr>
          </w:p>
        </w:tc>
        <w:tc>
          <w:tcPr>
            <w:tcW w:w="850" w:type="dxa"/>
            <w:shd w:val="clear" w:color="auto" w:fill="auto"/>
            <w:vAlign w:val="center"/>
          </w:tcPr>
          <w:p w14:paraId="2798BB85" w14:textId="77777777" w:rsidR="00F42686" w:rsidRPr="007001F1" w:rsidRDefault="00F42686" w:rsidP="00184A99">
            <w:pPr>
              <w:jc w:val="center"/>
              <w:rPr>
                <w:b/>
                <w:bCs/>
                <w:color w:val="000000"/>
              </w:rPr>
            </w:pPr>
          </w:p>
        </w:tc>
        <w:tc>
          <w:tcPr>
            <w:tcW w:w="1701" w:type="dxa"/>
            <w:shd w:val="clear" w:color="auto" w:fill="auto"/>
            <w:vAlign w:val="center"/>
          </w:tcPr>
          <w:p w14:paraId="295E9657" w14:textId="77777777" w:rsidR="00F42686" w:rsidRPr="007001F1" w:rsidRDefault="00F42686" w:rsidP="00184A99">
            <w:pPr>
              <w:jc w:val="center"/>
              <w:rPr>
                <w:b/>
                <w:bCs/>
                <w:color w:val="000000"/>
              </w:rPr>
            </w:pPr>
          </w:p>
        </w:tc>
      </w:tr>
      <w:tr w:rsidR="00F42686" w:rsidRPr="007001F1" w14:paraId="2BB87828" w14:textId="77777777" w:rsidTr="00184A99">
        <w:trPr>
          <w:trHeight w:val="384"/>
        </w:trPr>
        <w:tc>
          <w:tcPr>
            <w:tcW w:w="582" w:type="dxa"/>
            <w:vMerge/>
            <w:shd w:val="clear" w:color="auto" w:fill="auto"/>
            <w:noWrap/>
            <w:vAlign w:val="center"/>
          </w:tcPr>
          <w:p w14:paraId="00C9B72C" w14:textId="77777777" w:rsidR="00F42686" w:rsidRPr="007001F1" w:rsidRDefault="00F42686" w:rsidP="00184A99">
            <w:pPr>
              <w:jc w:val="center"/>
              <w:rPr>
                <w:color w:val="000000"/>
              </w:rPr>
            </w:pPr>
          </w:p>
        </w:tc>
        <w:tc>
          <w:tcPr>
            <w:tcW w:w="4820" w:type="dxa"/>
            <w:gridSpan w:val="2"/>
            <w:shd w:val="clear" w:color="auto" w:fill="auto"/>
            <w:vAlign w:val="center"/>
          </w:tcPr>
          <w:p w14:paraId="5584D692" w14:textId="77777777"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642872BC" w14:textId="77777777" w:rsidR="00F42686" w:rsidRPr="007001F1" w:rsidRDefault="00F42686" w:rsidP="00184A99">
            <w:pPr>
              <w:jc w:val="center"/>
              <w:rPr>
                <w:b/>
                <w:bCs/>
                <w:color w:val="000000"/>
              </w:rPr>
            </w:pPr>
          </w:p>
        </w:tc>
        <w:tc>
          <w:tcPr>
            <w:tcW w:w="567" w:type="dxa"/>
            <w:shd w:val="clear" w:color="auto" w:fill="auto"/>
            <w:vAlign w:val="center"/>
          </w:tcPr>
          <w:p w14:paraId="7EC6777A" w14:textId="77777777" w:rsidR="00F42686" w:rsidRPr="007001F1" w:rsidRDefault="00F42686" w:rsidP="00184A99">
            <w:pPr>
              <w:jc w:val="center"/>
              <w:rPr>
                <w:b/>
                <w:bCs/>
                <w:color w:val="000000"/>
              </w:rPr>
            </w:pPr>
          </w:p>
        </w:tc>
        <w:tc>
          <w:tcPr>
            <w:tcW w:w="850" w:type="dxa"/>
            <w:shd w:val="clear" w:color="auto" w:fill="auto"/>
            <w:vAlign w:val="center"/>
          </w:tcPr>
          <w:p w14:paraId="1EE273B7" w14:textId="77777777" w:rsidR="00F42686" w:rsidRPr="007001F1" w:rsidRDefault="00F42686" w:rsidP="00184A99">
            <w:pPr>
              <w:jc w:val="center"/>
              <w:rPr>
                <w:b/>
                <w:bCs/>
                <w:color w:val="000000"/>
              </w:rPr>
            </w:pPr>
          </w:p>
        </w:tc>
        <w:tc>
          <w:tcPr>
            <w:tcW w:w="1701" w:type="dxa"/>
            <w:shd w:val="clear" w:color="auto" w:fill="auto"/>
            <w:vAlign w:val="center"/>
          </w:tcPr>
          <w:p w14:paraId="707DF8A3" w14:textId="77777777" w:rsidR="00F42686" w:rsidRPr="007001F1" w:rsidRDefault="00F42686" w:rsidP="00184A99">
            <w:pPr>
              <w:jc w:val="center"/>
              <w:rPr>
                <w:b/>
                <w:bCs/>
                <w:color w:val="000000"/>
              </w:rPr>
            </w:pPr>
          </w:p>
        </w:tc>
      </w:tr>
      <w:tr w:rsidR="00F42686" w:rsidRPr="007001F1" w14:paraId="4A14F4F9" w14:textId="77777777" w:rsidTr="00184A99">
        <w:trPr>
          <w:trHeight w:val="384"/>
        </w:trPr>
        <w:tc>
          <w:tcPr>
            <w:tcW w:w="582" w:type="dxa"/>
            <w:shd w:val="clear" w:color="auto" w:fill="auto"/>
            <w:noWrap/>
            <w:vAlign w:val="center"/>
          </w:tcPr>
          <w:p w14:paraId="5EE66295" w14:textId="77777777"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14:paraId="4760D5FB" w14:textId="77777777"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14:paraId="68FDCE94" w14:textId="77777777" w:rsidR="00F42686" w:rsidRPr="007001F1" w:rsidRDefault="00F42686" w:rsidP="00184A99">
            <w:pPr>
              <w:jc w:val="center"/>
              <w:rPr>
                <w:b/>
                <w:bCs/>
                <w:color w:val="000000"/>
              </w:rPr>
            </w:pPr>
          </w:p>
        </w:tc>
        <w:tc>
          <w:tcPr>
            <w:tcW w:w="567" w:type="dxa"/>
            <w:shd w:val="clear" w:color="auto" w:fill="auto"/>
            <w:vAlign w:val="center"/>
          </w:tcPr>
          <w:p w14:paraId="6BEB0025" w14:textId="77777777" w:rsidR="00F42686" w:rsidRPr="007001F1" w:rsidRDefault="00F42686" w:rsidP="00184A99">
            <w:pPr>
              <w:jc w:val="center"/>
              <w:rPr>
                <w:b/>
                <w:bCs/>
                <w:color w:val="000000"/>
              </w:rPr>
            </w:pPr>
          </w:p>
        </w:tc>
        <w:tc>
          <w:tcPr>
            <w:tcW w:w="850" w:type="dxa"/>
            <w:shd w:val="clear" w:color="auto" w:fill="auto"/>
            <w:vAlign w:val="center"/>
          </w:tcPr>
          <w:p w14:paraId="3171795D" w14:textId="77777777" w:rsidR="00F42686" w:rsidRPr="007001F1" w:rsidRDefault="00F42686" w:rsidP="00184A99">
            <w:pPr>
              <w:jc w:val="center"/>
              <w:rPr>
                <w:b/>
                <w:bCs/>
                <w:color w:val="000000"/>
              </w:rPr>
            </w:pPr>
          </w:p>
        </w:tc>
        <w:tc>
          <w:tcPr>
            <w:tcW w:w="1701" w:type="dxa"/>
            <w:shd w:val="clear" w:color="auto" w:fill="auto"/>
            <w:vAlign w:val="center"/>
          </w:tcPr>
          <w:p w14:paraId="6949AA3E" w14:textId="77777777" w:rsidR="00F42686" w:rsidRPr="007001F1" w:rsidRDefault="00F42686" w:rsidP="00184A99">
            <w:pPr>
              <w:jc w:val="center"/>
              <w:rPr>
                <w:b/>
                <w:bCs/>
                <w:color w:val="000000"/>
              </w:rPr>
            </w:pPr>
          </w:p>
        </w:tc>
      </w:tr>
      <w:tr w:rsidR="00F42686" w:rsidRPr="007001F1" w14:paraId="212E7E0B" w14:textId="77777777" w:rsidTr="00184A99">
        <w:trPr>
          <w:trHeight w:val="384"/>
        </w:trPr>
        <w:tc>
          <w:tcPr>
            <w:tcW w:w="582" w:type="dxa"/>
            <w:shd w:val="clear" w:color="auto" w:fill="auto"/>
            <w:noWrap/>
            <w:vAlign w:val="center"/>
          </w:tcPr>
          <w:p w14:paraId="2106D63E" w14:textId="77777777"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14:paraId="1E55BD93" w14:textId="77777777"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5A567AF4" w14:textId="77777777" w:rsidR="00F42686" w:rsidRPr="007001F1" w:rsidRDefault="00F42686" w:rsidP="00184A99">
            <w:pPr>
              <w:jc w:val="center"/>
              <w:rPr>
                <w:b/>
                <w:bCs/>
                <w:color w:val="000000"/>
              </w:rPr>
            </w:pPr>
          </w:p>
        </w:tc>
        <w:tc>
          <w:tcPr>
            <w:tcW w:w="567" w:type="dxa"/>
            <w:shd w:val="clear" w:color="auto" w:fill="auto"/>
            <w:vAlign w:val="center"/>
          </w:tcPr>
          <w:p w14:paraId="42B7D894" w14:textId="77777777" w:rsidR="00F42686" w:rsidRPr="007001F1" w:rsidRDefault="00F42686" w:rsidP="00184A99">
            <w:pPr>
              <w:jc w:val="center"/>
              <w:rPr>
                <w:b/>
                <w:bCs/>
                <w:color w:val="000000"/>
              </w:rPr>
            </w:pPr>
          </w:p>
        </w:tc>
        <w:tc>
          <w:tcPr>
            <w:tcW w:w="850" w:type="dxa"/>
            <w:shd w:val="clear" w:color="auto" w:fill="auto"/>
            <w:vAlign w:val="center"/>
          </w:tcPr>
          <w:p w14:paraId="21FC7BDC" w14:textId="77777777" w:rsidR="00F42686" w:rsidRPr="007001F1" w:rsidRDefault="00F42686" w:rsidP="00184A99">
            <w:pPr>
              <w:jc w:val="center"/>
              <w:rPr>
                <w:b/>
                <w:bCs/>
                <w:color w:val="000000"/>
              </w:rPr>
            </w:pPr>
          </w:p>
        </w:tc>
        <w:tc>
          <w:tcPr>
            <w:tcW w:w="1701" w:type="dxa"/>
            <w:shd w:val="clear" w:color="auto" w:fill="auto"/>
            <w:vAlign w:val="center"/>
          </w:tcPr>
          <w:p w14:paraId="6E287572" w14:textId="77777777" w:rsidR="00F42686" w:rsidRPr="007001F1" w:rsidRDefault="00F42686" w:rsidP="00184A99">
            <w:pPr>
              <w:jc w:val="center"/>
              <w:rPr>
                <w:b/>
                <w:bCs/>
                <w:color w:val="000000"/>
              </w:rPr>
            </w:pPr>
          </w:p>
        </w:tc>
      </w:tr>
      <w:tr w:rsidR="00F42686" w:rsidRPr="007001F1" w14:paraId="6288CBF2" w14:textId="77777777" w:rsidTr="00184A99">
        <w:trPr>
          <w:trHeight w:val="384"/>
        </w:trPr>
        <w:tc>
          <w:tcPr>
            <w:tcW w:w="582" w:type="dxa"/>
            <w:shd w:val="clear" w:color="auto" w:fill="auto"/>
            <w:noWrap/>
            <w:vAlign w:val="center"/>
          </w:tcPr>
          <w:p w14:paraId="0FA62791" w14:textId="77777777"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14:paraId="7448A8A9" w14:textId="77777777"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14:paraId="227B4412" w14:textId="77777777" w:rsidR="00F42686" w:rsidRPr="007001F1" w:rsidRDefault="00F42686" w:rsidP="00184A99">
            <w:pPr>
              <w:jc w:val="center"/>
              <w:rPr>
                <w:b/>
                <w:bCs/>
                <w:color w:val="000000"/>
              </w:rPr>
            </w:pPr>
          </w:p>
        </w:tc>
        <w:tc>
          <w:tcPr>
            <w:tcW w:w="567" w:type="dxa"/>
            <w:shd w:val="clear" w:color="auto" w:fill="auto"/>
            <w:vAlign w:val="center"/>
          </w:tcPr>
          <w:p w14:paraId="6DEF36EF" w14:textId="77777777" w:rsidR="00F42686" w:rsidRPr="007001F1" w:rsidRDefault="00F42686" w:rsidP="00184A99">
            <w:pPr>
              <w:jc w:val="center"/>
              <w:rPr>
                <w:b/>
                <w:bCs/>
                <w:color w:val="000000"/>
              </w:rPr>
            </w:pPr>
          </w:p>
        </w:tc>
        <w:tc>
          <w:tcPr>
            <w:tcW w:w="850" w:type="dxa"/>
            <w:shd w:val="clear" w:color="auto" w:fill="auto"/>
            <w:vAlign w:val="center"/>
          </w:tcPr>
          <w:p w14:paraId="0D1B6B35" w14:textId="77777777" w:rsidR="00F42686" w:rsidRPr="007001F1" w:rsidRDefault="00F42686" w:rsidP="00184A99">
            <w:pPr>
              <w:jc w:val="center"/>
              <w:rPr>
                <w:b/>
                <w:bCs/>
                <w:color w:val="000000"/>
              </w:rPr>
            </w:pPr>
          </w:p>
        </w:tc>
        <w:tc>
          <w:tcPr>
            <w:tcW w:w="1701" w:type="dxa"/>
            <w:shd w:val="clear" w:color="auto" w:fill="auto"/>
            <w:vAlign w:val="center"/>
          </w:tcPr>
          <w:p w14:paraId="6FEC97CF" w14:textId="77777777" w:rsidR="00F42686" w:rsidRPr="007001F1" w:rsidRDefault="00F42686" w:rsidP="00184A99">
            <w:pPr>
              <w:jc w:val="center"/>
              <w:rPr>
                <w:b/>
                <w:bCs/>
                <w:color w:val="000000"/>
              </w:rPr>
            </w:pPr>
          </w:p>
        </w:tc>
      </w:tr>
      <w:tr w:rsidR="00F42686" w:rsidRPr="007001F1" w14:paraId="495C8E29" w14:textId="77777777" w:rsidTr="00184A99">
        <w:trPr>
          <w:trHeight w:val="384"/>
        </w:trPr>
        <w:tc>
          <w:tcPr>
            <w:tcW w:w="582" w:type="dxa"/>
            <w:shd w:val="clear" w:color="auto" w:fill="auto"/>
            <w:noWrap/>
            <w:vAlign w:val="center"/>
          </w:tcPr>
          <w:p w14:paraId="3504E48C" w14:textId="77777777"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14:paraId="17C09C57" w14:textId="77777777"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14:paraId="533A6209" w14:textId="77777777" w:rsidR="00F42686" w:rsidRPr="007001F1" w:rsidRDefault="00F42686" w:rsidP="00184A99">
            <w:pPr>
              <w:jc w:val="center"/>
              <w:rPr>
                <w:b/>
                <w:bCs/>
                <w:color w:val="000000"/>
              </w:rPr>
            </w:pPr>
          </w:p>
        </w:tc>
        <w:tc>
          <w:tcPr>
            <w:tcW w:w="567" w:type="dxa"/>
            <w:shd w:val="clear" w:color="auto" w:fill="auto"/>
            <w:vAlign w:val="center"/>
          </w:tcPr>
          <w:p w14:paraId="01CFE876" w14:textId="77777777" w:rsidR="00F42686" w:rsidRPr="007001F1" w:rsidRDefault="00F42686" w:rsidP="00184A99">
            <w:pPr>
              <w:jc w:val="center"/>
              <w:rPr>
                <w:b/>
                <w:bCs/>
                <w:color w:val="000000"/>
              </w:rPr>
            </w:pPr>
          </w:p>
        </w:tc>
        <w:tc>
          <w:tcPr>
            <w:tcW w:w="850" w:type="dxa"/>
            <w:shd w:val="clear" w:color="auto" w:fill="auto"/>
            <w:vAlign w:val="center"/>
          </w:tcPr>
          <w:p w14:paraId="2015ADA4" w14:textId="77777777" w:rsidR="00F42686" w:rsidRPr="007001F1" w:rsidRDefault="00F42686" w:rsidP="00184A99">
            <w:pPr>
              <w:jc w:val="center"/>
              <w:rPr>
                <w:b/>
                <w:bCs/>
                <w:color w:val="000000"/>
              </w:rPr>
            </w:pPr>
          </w:p>
        </w:tc>
        <w:tc>
          <w:tcPr>
            <w:tcW w:w="1701" w:type="dxa"/>
            <w:shd w:val="clear" w:color="auto" w:fill="auto"/>
            <w:vAlign w:val="center"/>
          </w:tcPr>
          <w:p w14:paraId="7AB33DF3" w14:textId="77777777" w:rsidR="00F42686" w:rsidRPr="007001F1" w:rsidRDefault="00F42686" w:rsidP="00184A99">
            <w:pPr>
              <w:jc w:val="center"/>
              <w:rPr>
                <w:b/>
                <w:bCs/>
                <w:color w:val="000000"/>
              </w:rPr>
            </w:pPr>
          </w:p>
        </w:tc>
      </w:tr>
      <w:tr w:rsidR="00F42686" w:rsidRPr="007001F1" w14:paraId="1E2D30D8" w14:textId="77777777" w:rsidTr="00184A99">
        <w:trPr>
          <w:trHeight w:val="384"/>
        </w:trPr>
        <w:tc>
          <w:tcPr>
            <w:tcW w:w="582" w:type="dxa"/>
            <w:shd w:val="clear" w:color="auto" w:fill="auto"/>
            <w:noWrap/>
            <w:vAlign w:val="center"/>
          </w:tcPr>
          <w:p w14:paraId="7EC69089" w14:textId="77777777"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14:paraId="22A3C937" w14:textId="77777777"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14:paraId="006AF6C3" w14:textId="77777777" w:rsidR="00F42686" w:rsidRPr="007001F1" w:rsidRDefault="00F42686" w:rsidP="00184A99">
            <w:pPr>
              <w:jc w:val="center"/>
              <w:rPr>
                <w:b/>
                <w:bCs/>
                <w:color w:val="000000"/>
              </w:rPr>
            </w:pPr>
          </w:p>
        </w:tc>
        <w:tc>
          <w:tcPr>
            <w:tcW w:w="567" w:type="dxa"/>
            <w:shd w:val="clear" w:color="auto" w:fill="auto"/>
            <w:vAlign w:val="center"/>
          </w:tcPr>
          <w:p w14:paraId="228937A9" w14:textId="77777777" w:rsidR="00F42686" w:rsidRPr="007001F1" w:rsidRDefault="00F42686" w:rsidP="00184A99">
            <w:pPr>
              <w:jc w:val="center"/>
              <w:rPr>
                <w:b/>
                <w:bCs/>
                <w:color w:val="000000"/>
              </w:rPr>
            </w:pPr>
          </w:p>
        </w:tc>
        <w:tc>
          <w:tcPr>
            <w:tcW w:w="850" w:type="dxa"/>
            <w:shd w:val="clear" w:color="auto" w:fill="auto"/>
            <w:vAlign w:val="center"/>
          </w:tcPr>
          <w:p w14:paraId="0529174E" w14:textId="77777777" w:rsidR="00F42686" w:rsidRPr="007001F1" w:rsidRDefault="00F42686" w:rsidP="00184A99">
            <w:pPr>
              <w:jc w:val="center"/>
              <w:rPr>
                <w:b/>
                <w:bCs/>
                <w:color w:val="000000"/>
              </w:rPr>
            </w:pPr>
          </w:p>
        </w:tc>
        <w:tc>
          <w:tcPr>
            <w:tcW w:w="1701" w:type="dxa"/>
            <w:shd w:val="clear" w:color="auto" w:fill="auto"/>
            <w:vAlign w:val="center"/>
          </w:tcPr>
          <w:p w14:paraId="146FC033" w14:textId="77777777" w:rsidR="00F42686" w:rsidRPr="007001F1" w:rsidRDefault="00F42686" w:rsidP="00184A99">
            <w:pPr>
              <w:jc w:val="center"/>
              <w:rPr>
                <w:b/>
                <w:bCs/>
                <w:color w:val="000000"/>
              </w:rPr>
            </w:pPr>
          </w:p>
        </w:tc>
      </w:tr>
      <w:tr w:rsidR="00F42686" w:rsidRPr="007001F1" w14:paraId="611AC4A0" w14:textId="77777777" w:rsidTr="00184A99">
        <w:trPr>
          <w:trHeight w:val="384"/>
        </w:trPr>
        <w:tc>
          <w:tcPr>
            <w:tcW w:w="582" w:type="dxa"/>
            <w:shd w:val="clear" w:color="auto" w:fill="auto"/>
            <w:noWrap/>
            <w:vAlign w:val="center"/>
          </w:tcPr>
          <w:p w14:paraId="46B7952A" w14:textId="77777777"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14:paraId="0BE2416B"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01F456E1" w14:textId="77777777" w:rsidR="00F42686" w:rsidRPr="007001F1" w:rsidRDefault="00F42686" w:rsidP="00184A99">
            <w:pPr>
              <w:jc w:val="center"/>
              <w:rPr>
                <w:b/>
                <w:bCs/>
                <w:color w:val="000000"/>
              </w:rPr>
            </w:pPr>
          </w:p>
        </w:tc>
        <w:tc>
          <w:tcPr>
            <w:tcW w:w="567" w:type="dxa"/>
            <w:shd w:val="clear" w:color="auto" w:fill="auto"/>
            <w:vAlign w:val="center"/>
          </w:tcPr>
          <w:p w14:paraId="15B5A146" w14:textId="77777777" w:rsidR="00F42686" w:rsidRPr="007001F1" w:rsidRDefault="00F42686" w:rsidP="00184A99">
            <w:pPr>
              <w:jc w:val="center"/>
              <w:rPr>
                <w:b/>
                <w:bCs/>
                <w:color w:val="000000"/>
              </w:rPr>
            </w:pPr>
          </w:p>
        </w:tc>
        <w:tc>
          <w:tcPr>
            <w:tcW w:w="850" w:type="dxa"/>
            <w:shd w:val="clear" w:color="auto" w:fill="auto"/>
            <w:vAlign w:val="center"/>
          </w:tcPr>
          <w:p w14:paraId="73F8C25C" w14:textId="77777777" w:rsidR="00F42686" w:rsidRPr="007001F1" w:rsidRDefault="00F42686" w:rsidP="00184A99">
            <w:pPr>
              <w:jc w:val="center"/>
              <w:rPr>
                <w:b/>
                <w:bCs/>
                <w:color w:val="000000"/>
              </w:rPr>
            </w:pPr>
          </w:p>
        </w:tc>
        <w:tc>
          <w:tcPr>
            <w:tcW w:w="1701" w:type="dxa"/>
            <w:shd w:val="clear" w:color="auto" w:fill="auto"/>
            <w:vAlign w:val="center"/>
          </w:tcPr>
          <w:p w14:paraId="294542A7" w14:textId="77777777" w:rsidR="00F42686" w:rsidRPr="007001F1" w:rsidRDefault="00F42686" w:rsidP="00184A99">
            <w:pPr>
              <w:jc w:val="center"/>
              <w:rPr>
                <w:b/>
                <w:bCs/>
                <w:color w:val="000000"/>
              </w:rPr>
            </w:pPr>
          </w:p>
        </w:tc>
      </w:tr>
      <w:tr w:rsidR="00F42686" w:rsidRPr="007001F1" w14:paraId="0FB0FA9A" w14:textId="77777777" w:rsidTr="00184A99">
        <w:trPr>
          <w:trHeight w:val="384"/>
        </w:trPr>
        <w:tc>
          <w:tcPr>
            <w:tcW w:w="582" w:type="dxa"/>
            <w:shd w:val="clear" w:color="auto" w:fill="auto"/>
            <w:noWrap/>
            <w:vAlign w:val="center"/>
          </w:tcPr>
          <w:p w14:paraId="5AF624A9" w14:textId="77777777"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14:paraId="2FE94EDF" w14:textId="77777777"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14:paraId="248394EF" w14:textId="77777777" w:rsidR="00F42686" w:rsidRPr="007001F1" w:rsidRDefault="00F42686" w:rsidP="00184A99">
            <w:pPr>
              <w:jc w:val="center"/>
              <w:rPr>
                <w:b/>
                <w:bCs/>
                <w:color w:val="000000"/>
              </w:rPr>
            </w:pPr>
          </w:p>
        </w:tc>
        <w:tc>
          <w:tcPr>
            <w:tcW w:w="567" w:type="dxa"/>
            <w:shd w:val="clear" w:color="auto" w:fill="auto"/>
            <w:vAlign w:val="center"/>
          </w:tcPr>
          <w:p w14:paraId="66F55915" w14:textId="77777777" w:rsidR="00F42686" w:rsidRPr="007001F1" w:rsidRDefault="00F42686" w:rsidP="00184A99">
            <w:pPr>
              <w:jc w:val="center"/>
              <w:rPr>
                <w:b/>
                <w:bCs/>
                <w:color w:val="000000"/>
              </w:rPr>
            </w:pPr>
          </w:p>
        </w:tc>
        <w:tc>
          <w:tcPr>
            <w:tcW w:w="850" w:type="dxa"/>
            <w:shd w:val="clear" w:color="auto" w:fill="auto"/>
            <w:vAlign w:val="center"/>
          </w:tcPr>
          <w:p w14:paraId="6D6766AC" w14:textId="77777777" w:rsidR="00F42686" w:rsidRPr="007001F1" w:rsidRDefault="00F42686" w:rsidP="00184A99">
            <w:pPr>
              <w:jc w:val="center"/>
              <w:rPr>
                <w:b/>
                <w:bCs/>
                <w:color w:val="000000"/>
              </w:rPr>
            </w:pPr>
          </w:p>
        </w:tc>
        <w:tc>
          <w:tcPr>
            <w:tcW w:w="1701" w:type="dxa"/>
            <w:shd w:val="clear" w:color="auto" w:fill="auto"/>
            <w:vAlign w:val="center"/>
          </w:tcPr>
          <w:p w14:paraId="32DAD1D7" w14:textId="77777777" w:rsidR="00F42686" w:rsidRPr="007001F1" w:rsidRDefault="00F42686" w:rsidP="00184A99">
            <w:pPr>
              <w:jc w:val="center"/>
              <w:rPr>
                <w:b/>
                <w:bCs/>
                <w:color w:val="000000"/>
              </w:rPr>
            </w:pPr>
          </w:p>
        </w:tc>
      </w:tr>
      <w:tr w:rsidR="00F42686" w:rsidRPr="007001F1" w14:paraId="7B9497B7" w14:textId="77777777" w:rsidTr="00184A99">
        <w:trPr>
          <w:trHeight w:val="384"/>
        </w:trPr>
        <w:tc>
          <w:tcPr>
            <w:tcW w:w="582" w:type="dxa"/>
            <w:shd w:val="clear" w:color="auto" w:fill="auto"/>
            <w:noWrap/>
            <w:vAlign w:val="center"/>
          </w:tcPr>
          <w:p w14:paraId="138AA317" w14:textId="77777777" w:rsidR="00F42686" w:rsidRPr="007001F1" w:rsidRDefault="00F42686" w:rsidP="00184A99">
            <w:pPr>
              <w:jc w:val="center"/>
              <w:rPr>
                <w:color w:val="000000"/>
              </w:rPr>
            </w:pPr>
            <w:r>
              <w:rPr>
                <w:color w:val="000000"/>
                <w:sz w:val="22"/>
                <w:szCs w:val="22"/>
              </w:rPr>
              <w:lastRenderedPageBreak/>
              <w:t>11</w:t>
            </w:r>
          </w:p>
        </w:tc>
        <w:tc>
          <w:tcPr>
            <w:tcW w:w="4820" w:type="dxa"/>
            <w:gridSpan w:val="2"/>
            <w:shd w:val="clear" w:color="auto" w:fill="auto"/>
            <w:vAlign w:val="center"/>
          </w:tcPr>
          <w:p w14:paraId="489F6539" w14:textId="77777777"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14:paraId="25FB1A91" w14:textId="77777777" w:rsidR="00F42686" w:rsidRPr="007001F1" w:rsidRDefault="00F42686" w:rsidP="00184A99">
            <w:pPr>
              <w:jc w:val="center"/>
              <w:rPr>
                <w:b/>
                <w:bCs/>
                <w:color w:val="000000"/>
              </w:rPr>
            </w:pPr>
          </w:p>
        </w:tc>
        <w:tc>
          <w:tcPr>
            <w:tcW w:w="567" w:type="dxa"/>
            <w:shd w:val="clear" w:color="auto" w:fill="auto"/>
            <w:vAlign w:val="center"/>
          </w:tcPr>
          <w:p w14:paraId="2D3704DE" w14:textId="77777777" w:rsidR="00F42686" w:rsidRPr="007001F1" w:rsidRDefault="00F42686" w:rsidP="00184A99">
            <w:pPr>
              <w:jc w:val="center"/>
              <w:rPr>
                <w:b/>
                <w:bCs/>
                <w:color w:val="000000"/>
              </w:rPr>
            </w:pPr>
          </w:p>
        </w:tc>
        <w:tc>
          <w:tcPr>
            <w:tcW w:w="850" w:type="dxa"/>
            <w:shd w:val="clear" w:color="auto" w:fill="auto"/>
            <w:vAlign w:val="center"/>
          </w:tcPr>
          <w:p w14:paraId="32C28A79" w14:textId="77777777" w:rsidR="00F42686" w:rsidRPr="007001F1" w:rsidRDefault="00F42686" w:rsidP="00184A99">
            <w:pPr>
              <w:jc w:val="center"/>
              <w:rPr>
                <w:b/>
                <w:bCs/>
                <w:color w:val="000000"/>
              </w:rPr>
            </w:pPr>
          </w:p>
        </w:tc>
        <w:tc>
          <w:tcPr>
            <w:tcW w:w="1701" w:type="dxa"/>
            <w:shd w:val="clear" w:color="auto" w:fill="auto"/>
            <w:vAlign w:val="center"/>
          </w:tcPr>
          <w:p w14:paraId="6C4704EB" w14:textId="77777777" w:rsidR="00F42686" w:rsidRPr="007001F1" w:rsidRDefault="00F42686" w:rsidP="00184A99">
            <w:pPr>
              <w:jc w:val="center"/>
              <w:rPr>
                <w:b/>
                <w:bCs/>
                <w:color w:val="000000"/>
              </w:rPr>
            </w:pPr>
          </w:p>
        </w:tc>
      </w:tr>
      <w:tr w:rsidR="00F42686" w:rsidRPr="007001F1" w14:paraId="3DEA600F" w14:textId="77777777" w:rsidTr="00184A99">
        <w:trPr>
          <w:trHeight w:val="384"/>
        </w:trPr>
        <w:tc>
          <w:tcPr>
            <w:tcW w:w="582" w:type="dxa"/>
            <w:shd w:val="clear" w:color="auto" w:fill="auto"/>
            <w:noWrap/>
            <w:vAlign w:val="center"/>
          </w:tcPr>
          <w:p w14:paraId="0E8D3A80" w14:textId="77777777"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14:paraId="5B09ED15" w14:textId="77777777"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14:paraId="26D91B64" w14:textId="77777777" w:rsidR="00F42686" w:rsidRPr="007001F1" w:rsidRDefault="00F42686" w:rsidP="00184A99">
            <w:pPr>
              <w:jc w:val="center"/>
              <w:rPr>
                <w:b/>
                <w:bCs/>
                <w:color w:val="000000"/>
              </w:rPr>
            </w:pPr>
          </w:p>
        </w:tc>
        <w:tc>
          <w:tcPr>
            <w:tcW w:w="567" w:type="dxa"/>
            <w:shd w:val="clear" w:color="auto" w:fill="auto"/>
            <w:vAlign w:val="center"/>
          </w:tcPr>
          <w:p w14:paraId="71FCA038" w14:textId="77777777" w:rsidR="00F42686" w:rsidRPr="007001F1" w:rsidRDefault="00F42686" w:rsidP="00184A99">
            <w:pPr>
              <w:jc w:val="center"/>
              <w:rPr>
                <w:b/>
                <w:bCs/>
                <w:color w:val="000000"/>
              </w:rPr>
            </w:pPr>
          </w:p>
        </w:tc>
        <w:tc>
          <w:tcPr>
            <w:tcW w:w="850" w:type="dxa"/>
            <w:shd w:val="clear" w:color="auto" w:fill="auto"/>
            <w:vAlign w:val="center"/>
          </w:tcPr>
          <w:p w14:paraId="039B7CD5" w14:textId="77777777" w:rsidR="00F42686" w:rsidRPr="007001F1" w:rsidRDefault="00F42686" w:rsidP="00184A99">
            <w:pPr>
              <w:jc w:val="center"/>
              <w:rPr>
                <w:b/>
                <w:bCs/>
                <w:color w:val="000000"/>
              </w:rPr>
            </w:pPr>
          </w:p>
        </w:tc>
        <w:tc>
          <w:tcPr>
            <w:tcW w:w="1701" w:type="dxa"/>
            <w:shd w:val="clear" w:color="auto" w:fill="auto"/>
            <w:vAlign w:val="center"/>
          </w:tcPr>
          <w:p w14:paraId="7F10ADD9" w14:textId="77777777" w:rsidR="00F42686" w:rsidRPr="007001F1" w:rsidRDefault="00F42686" w:rsidP="00184A99">
            <w:pPr>
              <w:jc w:val="center"/>
              <w:rPr>
                <w:b/>
                <w:bCs/>
                <w:color w:val="000000"/>
              </w:rPr>
            </w:pPr>
          </w:p>
        </w:tc>
      </w:tr>
      <w:tr w:rsidR="00F42686" w:rsidRPr="007001F1" w14:paraId="1ACBB895" w14:textId="77777777" w:rsidTr="00184A99">
        <w:trPr>
          <w:trHeight w:val="384"/>
        </w:trPr>
        <w:tc>
          <w:tcPr>
            <w:tcW w:w="582" w:type="dxa"/>
            <w:vMerge w:val="restart"/>
            <w:shd w:val="clear" w:color="auto" w:fill="auto"/>
            <w:noWrap/>
            <w:vAlign w:val="center"/>
          </w:tcPr>
          <w:p w14:paraId="6373ED99" w14:textId="77777777"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14:paraId="716EF1BA" w14:textId="77777777"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14:paraId="483C6308" w14:textId="77777777" w:rsidR="00F42686" w:rsidRPr="007001F1" w:rsidRDefault="00F42686" w:rsidP="00184A99">
            <w:pPr>
              <w:jc w:val="center"/>
              <w:rPr>
                <w:b/>
                <w:bCs/>
                <w:color w:val="000000"/>
              </w:rPr>
            </w:pPr>
          </w:p>
        </w:tc>
        <w:tc>
          <w:tcPr>
            <w:tcW w:w="567" w:type="dxa"/>
            <w:shd w:val="clear" w:color="auto" w:fill="auto"/>
            <w:vAlign w:val="center"/>
          </w:tcPr>
          <w:p w14:paraId="4FB00A7D" w14:textId="77777777" w:rsidR="00F42686" w:rsidRPr="007001F1" w:rsidRDefault="00F42686" w:rsidP="00184A99">
            <w:pPr>
              <w:jc w:val="center"/>
              <w:rPr>
                <w:b/>
                <w:bCs/>
                <w:color w:val="000000"/>
              </w:rPr>
            </w:pPr>
          </w:p>
        </w:tc>
        <w:tc>
          <w:tcPr>
            <w:tcW w:w="850" w:type="dxa"/>
            <w:shd w:val="clear" w:color="auto" w:fill="auto"/>
            <w:vAlign w:val="center"/>
          </w:tcPr>
          <w:p w14:paraId="2F8F3C6C" w14:textId="77777777" w:rsidR="00F42686" w:rsidRPr="007001F1" w:rsidRDefault="00F42686" w:rsidP="00184A99">
            <w:pPr>
              <w:jc w:val="center"/>
              <w:rPr>
                <w:b/>
                <w:bCs/>
                <w:color w:val="000000"/>
              </w:rPr>
            </w:pPr>
          </w:p>
        </w:tc>
        <w:tc>
          <w:tcPr>
            <w:tcW w:w="1701" w:type="dxa"/>
            <w:shd w:val="clear" w:color="auto" w:fill="auto"/>
            <w:vAlign w:val="center"/>
          </w:tcPr>
          <w:p w14:paraId="250DBB00" w14:textId="77777777" w:rsidR="00F42686" w:rsidRPr="007001F1" w:rsidRDefault="00F42686" w:rsidP="00184A99">
            <w:pPr>
              <w:jc w:val="center"/>
              <w:rPr>
                <w:b/>
                <w:bCs/>
                <w:color w:val="000000"/>
              </w:rPr>
            </w:pPr>
          </w:p>
        </w:tc>
      </w:tr>
      <w:tr w:rsidR="003C3E90" w:rsidRPr="007001F1" w14:paraId="29D86BBB" w14:textId="77777777" w:rsidTr="00184A99">
        <w:trPr>
          <w:trHeight w:val="384"/>
        </w:trPr>
        <w:tc>
          <w:tcPr>
            <w:tcW w:w="582" w:type="dxa"/>
            <w:vMerge/>
            <w:shd w:val="clear" w:color="auto" w:fill="auto"/>
            <w:noWrap/>
            <w:vAlign w:val="center"/>
          </w:tcPr>
          <w:p w14:paraId="1474EDD8" w14:textId="77777777" w:rsidR="003C3E90" w:rsidRDefault="003C3E90" w:rsidP="00184A99">
            <w:pPr>
              <w:jc w:val="center"/>
              <w:rPr>
                <w:color w:val="000000"/>
                <w:sz w:val="22"/>
                <w:szCs w:val="22"/>
              </w:rPr>
            </w:pPr>
          </w:p>
        </w:tc>
        <w:tc>
          <w:tcPr>
            <w:tcW w:w="4820" w:type="dxa"/>
            <w:gridSpan w:val="2"/>
            <w:shd w:val="clear" w:color="auto" w:fill="auto"/>
            <w:vAlign w:val="center"/>
          </w:tcPr>
          <w:p w14:paraId="64D53668" w14:textId="77777777"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14:paraId="629523CC" w14:textId="77777777" w:rsidR="003C3E90" w:rsidRPr="007001F1" w:rsidRDefault="003C3E90" w:rsidP="00184A99">
            <w:pPr>
              <w:jc w:val="center"/>
              <w:rPr>
                <w:b/>
                <w:bCs/>
                <w:color w:val="000000"/>
              </w:rPr>
            </w:pPr>
          </w:p>
        </w:tc>
        <w:tc>
          <w:tcPr>
            <w:tcW w:w="567" w:type="dxa"/>
            <w:shd w:val="clear" w:color="auto" w:fill="auto"/>
            <w:vAlign w:val="center"/>
          </w:tcPr>
          <w:p w14:paraId="0E8B3828" w14:textId="77777777" w:rsidR="003C3E90" w:rsidRPr="007001F1" w:rsidRDefault="003C3E90" w:rsidP="00184A99">
            <w:pPr>
              <w:jc w:val="center"/>
              <w:rPr>
                <w:b/>
                <w:bCs/>
                <w:color w:val="000000"/>
              </w:rPr>
            </w:pPr>
          </w:p>
        </w:tc>
        <w:tc>
          <w:tcPr>
            <w:tcW w:w="850" w:type="dxa"/>
            <w:shd w:val="clear" w:color="auto" w:fill="auto"/>
            <w:vAlign w:val="center"/>
          </w:tcPr>
          <w:p w14:paraId="0DF6115A" w14:textId="77777777" w:rsidR="003C3E90" w:rsidRPr="007001F1" w:rsidRDefault="003C3E90" w:rsidP="00184A99">
            <w:pPr>
              <w:jc w:val="center"/>
              <w:rPr>
                <w:b/>
                <w:bCs/>
                <w:color w:val="000000"/>
              </w:rPr>
            </w:pPr>
          </w:p>
        </w:tc>
        <w:tc>
          <w:tcPr>
            <w:tcW w:w="1701" w:type="dxa"/>
            <w:shd w:val="clear" w:color="auto" w:fill="auto"/>
            <w:vAlign w:val="center"/>
          </w:tcPr>
          <w:p w14:paraId="340473BA" w14:textId="77777777" w:rsidR="003C3E90" w:rsidRPr="007001F1" w:rsidRDefault="003C3E90" w:rsidP="00184A99">
            <w:pPr>
              <w:jc w:val="center"/>
              <w:rPr>
                <w:b/>
                <w:bCs/>
                <w:color w:val="000000"/>
              </w:rPr>
            </w:pPr>
          </w:p>
        </w:tc>
      </w:tr>
      <w:tr w:rsidR="00F42686" w:rsidRPr="007001F1" w14:paraId="29203FB5" w14:textId="77777777" w:rsidTr="00184A99">
        <w:trPr>
          <w:trHeight w:val="384"/>
        </w:trPr>
        <w:tc>
          <w:tcPr>
            <w:tcW w:w="582" w:type="dxa"/>
            <w:vMerge/>
            <w:shd w:val="clear" w:color="auto" w:fill="auto"/>
            <w:noWrap/>
            <w:vAlign w:val="center"/>
          </w:tcPr>
          <w:p w14:paraId="6EA9B182" w14:textId="77777777" w:rsidR="00F42686" w:rsidRPr="007001F1" w:rsidRDefault="00F42686" w:rsidP="00184A99">
            <w:pPr>
              <w:jc w:val="center"/>
              <w:rPr>
                <w:color w:val="000000"/>
              </w:rPr>
            </w:pPr>
          </w:p>
        </w:tc>
        <w:tc>
          <w:tcPr>
            <w:tcW w:w="4820" w:type="dxa"/>
            <w:gridSpan w:val="2"/>
            <w:shd w:val="clear" w:color="auto" w:fill="auto"/>
            <w:vAlign w:val="center"/>
          </w:tcPr>
          <w:p w14:paraId="7F0BBA7D" w14:textId="77777777"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FFE4DC2" w14:textId="77777777" w:rsidR="00F42686" w:rsidRPr="007001F1" w:rsidRDefault="00F42686" w:rsidP="00184A99">
            <w:pPr>
              <w:jc w:val="center"/>
              <w:rPr>
                <w:b/>
                <w:bCs/>
                <w:color w:val="000000"/>
              </w:rPr>
            </w:pPr>
          </w:p>
        </w:tc>
        <w:tc>
          <w:tcPr>
            <w:tcW w:w="567" w:type="dxa"/>
            <w:shd w:val="clear" w:color="auto" w:fill="auto"/>
            <w:vAlign w:val="center"/>
          </w:tcPr>
          <w:p w14:paraId="59FA1186" w14:textId="77777777" w:rsidR="00F42686" w:rsidRPr="007001F1" w:rsidRDefault="00F42686" w:rsidP="00184A99">
            <w:pPr>
              <w:jc w:val="center"/>
              <w:rPr>
                <w:b/>
                <w:bCs/>
                <w:color w:val="000000"/>
              </w:rPr>
            </w:pPr>
          </w:p>
        </w:tc>
        <w:tc>
          <w:tcPr>
            <w:tcW w:w="850" w:type="dxa"/>
            <w:shd w:val="clear" w:color="auto" w:fill="auto"/>
            <w:vAlign w:val="center"/>
          </w:tcPr>
          <w:p w14:paraId="697F19DE" w14:textId="77777777" w:rsidR="00F42686" w:rsidRPr="007001F1" w:rsidRDefault="00F42686" w:rsidP="00184A99">
            <w:pPr>
              <w:jc w:val="center"/>
              <w:rPr>
                <w:b/>
                <w:bCs/>
                <w:color w:val="000000"/>
              </w:rPr>
            </w:pPr>
          </w:p>
        </w:tc>
        <w:tc>
          <w:tcPr>
            <w:tcW w:w="1701" w:type="dxa"/>
            <w:shd w:val="clear" w:color="auto" w:fill="auto"/>
            <w:vAlign w:val="center"/>
          </w:tcPr>
          <w:p w14:paraId="4C1051D5" w14:textId="77777777" w:rsidR="00F42686" w:rsidRPr="007001F1" w:rsidRDefault="00F42686" w:rsidP="00184A99">
            <w:pPr>
              <w:jc w:val="center"/>
              <w:rPr>
                <w:b/>
                <w:bCs/>
                <w:color w:val="000000"/>
              </w:rPr>
            </w:pPr>
          </w:p>
        </w:tc>
      </w:tr>
      <w:tr w:rsidR="00F42686" w:rsidRPr="007001F1" w14:paraId="041EE9E7" w14:textId="77777777" w:rsidTr="00184A99">
        <w:trPr>
          <w:trHeight w:val="384"/>
        </w:trPr>
        <w:tc>
          <w:tcPr>
            <w:tcW w:w="582" w:type="dxa"/>
            <w:vMerge w:val="restart"/>
            <w:shd w:val="clear" w:color="auto" w:fill="auto"/>
            <w:noWrap/>
            <w:vAlign w:val="center"/>
          </w:tcPr>
          <w:p w14:paraId="5538C8BC" w14:textId="77777777"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14:paraId="7E79C729" w14:textId="77777777"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14:paraId="20DA5B32" w14:textId="77777777" w:rsidR="00F42686" w:rsidRPr="007001F1" w:rsidRDefault="00F42686" w:rsidP="00184A99">
            <w:pPr>
              <w:jc w:val="center"/>
              <w:rPr>
                <w:b/>
                <w:bCs/>
                <w:color w:val="000000"/>
              </w:rPr>
            </w:pPr>
          </w:p>
        </w:tc>
        <w:tc>
          <w:tcPr>
            <w:tcW w:w="567" w:type="dxa"/>
            <w:shd w:val="clear" w:color="auto" w:fill="auto"/>
            <w:vAlign w:val="center"/>
          </w:tcPr>
          <w:p w14:paraId="73E944D5" w14:textId="77777777" w:rsidR="00F42686" w:rsidRPr="007001F1" w:rsidRDefault="00F42686" w:rsidP="00184A99">
            <w:pPr>
              <w:jc w:val="center"/>
              <w:rPr>
                <w:b/>
                <w:bCs/>
                <w:color w:val="000000"/>
              </w:rPr>
            </w:pPr>
          </w:p>
        </w:tc>
        <w:tc>
          <w:tcPr>
            <w:tcW w:w="850" w:type="dxa"/>
            <w:shd w:val="clear" w:color="auto" w:fill="auto"/>
            <w:vAlign w:val="center"/>
          </w:tcPr>
          <w:p w14:paraId="57029E02" w14:textId="77777777" w:rsidR="00F42686" w:rsidRPr="007001F1" w:rsidRDefault="00F42686" w:rsidP="00184A99">
            <w:pPr>
              <w:jc w:val="center"/>
              <w:rPr>
                <w:b/>
                <w:bCs/>
                <w:color w:val="000000"/>
              </w:rPr>
            </w:pPr>
          </w:p>
        </w:tc>
        <w:tc>
          <w:tcPr>
            <w:tcW w:w="1701" w:type="dxa"/>
            <w:shd w:val="clear" w:color="auto" w:fill="auto"/>
            <w:vAlign w:val="center"/>
          </w:tcPr>
          <w:p w14:paraId="1A748BAB" w14:textId="77777777" w:rsidR="00F42686" w:rsidRPr="007001F1" w:rsidRDefault="00F42686" w:rsidP="00184A99">
            <w:pPr>
              <w:jc w:val="center"/>
              <w:rPr>
                <w:b/>
                <w:bCs/>
                <w:color w:val="000000"/>
              </w:rPr>
            </w:pPr>
          </w:p>
        </w:tc>
      </w:tr>
      <w:tr w:rsidR="00F42686" w:rsidRPr="007001F1" w14:paraId="30FFBE0B" w14:textId="77777777" w:rsidTr="00184A99">
        <w:trPr>
          <w:trHeight w:val="384"/>
        </w:trPr>
        <w:tc>
          <w:tcPr>
            <w:tcW w:w="582" w:type="dxa"/>
            <w:vMerge/>
            <w:shd w:val="clear" w:color="auto" w:fill="auto"/>
            <w:noWrap/>
            <w:vAlign w:val="center"/>
          </w:tcPr>
          <w:p w14:paraId="31000109" w14:textId="77777777" w:rsidR="00F42686" w:rsidRPr="007001F1" w:rsidRDefault="00F42686" w:rsidP="00184A99">
            <w:pPr>
              <w:jc w:val="center"/>
              <w:rPr>
                <w:color w:val="000000"/>
              </w:rPr>
            </w:pPr>
          </w:p>
        </w:tc>
        <w:tc>
          <w:tcPr>
            <w:tcW w:w="4820" w:type="dxa"/>
            <w:gridSpan w:val="2"/>
            <w:shd w:val="clear" w:color="auto" w:fill="auto"/>
            <w:vAlign w:val="center"/>
          </w:tcPr>
          <w:p w14:paraId="68347FFF"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11F4FA6" w14:textId="77777777" w:rsidR="00F42686" w:rsidRPr="007001F1" w:rsidRDefault="00F42686" w:rsidP="00184A99">
            <w:pPr>
              <w:jc w:val="center"/>
              <w:rPr>
                <w:b/>
                <w:bCs/>
                <w:color w:val="000000"/>
              </w:rPr>
            </w:pPr>
          </w:p>
        </w:tc>
        <w:tc>
          <w:tcPr>
            <w:tcW w:w="567" w:type="dxa"/>
            <w:shd w:val="clear" w:color="auto" w:fill="auto"/>
            <w:vAlign w:val="center"/>
          </w:tcPr>
          <w:p w14:paraId="693F705D" w14:textId="77777777" w:rsidR="00F42686" w:rsidRPr="007001F1" w:rsidRDefault="00F42686" w:rsidP="00184A99">
            <w:pPr>
              <w:jc w:val="center"/>
              <w:rPr>
                <w:b/>
                <w:bCs/>
                <w:color w:val="000000"/>
              </w:rPr>
            </w:pPr>
          </w:p>
        </w:tc>
        <w:tc>
          <w:tcPr>
            <w:tcW w:w="850" w:type="dxa"/>
            <w:shd w:val="clear" w:color="auto" w:fill="auto"/>
            <w:vAlign w:val="center"/>
          </w:tcPr>
          <w:p w14:paraId="41C6908D" w14:textId="77777777" w:rsidR="00F42686" w:rsidRPr="007001F1" w:rsidRDefault="00F42686" w:rsidP="00184A99">
            <w:pPr>
              <w:jc w:val="center"/>
              <w:rPr>
                <w:b/>
                <w:bCs/>
                <w:color w:val="000000"/>
              </w:rPr>
            </w:pPr>
          </w:p>
        </w:tc>
        <w:tc>
          <w:tcPr>
            <w:tcW w:w="1701" w:type="dxa"/>
            <w:shd w:val="clear" w:color="auto" w:fill="auto"/>
            <w:vAlign w:val="center"/>
          </w:tcPr>
          <w:p w14:paraId="79A45938" w14:textId="77777777" w:rsidR="00F42686" w:rsidRPr="007001F1" w:rsidRDefault="00F42686" w:rsidP="00184A99">
            <w:pPr>
              <w:jc w:val="center"/>
              <w:rPr>
                <w:b/>
                <w:bCs/>
                <w:color w:val="000000"/>
              </w:rPr>
            </w:pPr>
          </w:p>
        </w:tc>
      </w:tr>
      <w:tr w:rsidR="00F42686" w:rsidRPr="007001F1" w14:paraId="0DEDE16F" w14:textId="77777777" w:rsidTr="00184A99">
        <w:trPr>
          <w:trHeight w:val="384"/>
        </w:trPr>
        <w:tc>
          <w:tcPr>
            <w:tcW w:w="582" w:type="dxa"/>
            <w:vMerge/>
            <w:shd w:val="clear" w:color="auto" w:fill="auto"/>
            <w:noWrap/>
            <w:vAlign w:val="center"/>
          </w:tcPr>
          <w:p w14:paraId="5E2A79D8" w14:textId="77777777" w:rsidR="00F42686" w:rsidRPr="007001F1" w:rsidRDefault="00F42686" w:rsidP="00184A99">
            <w:pPr>
              <w:jc w:val="center"/>
              <w:rPr>
                <w:color w:val="000000"/>
              </w:rPr>
            </w:pPr>
          </w:p>
        </w:tc>
        <w:tc>
          <w:tcPr>
            <w:tcW w:w="4820" w:type="dxa"/>
            <w:gridSpan w:val="2"/>
            <w:shd w:val="clear" w:color="auto" w:fill="auto"/>
            <w:vAlign w:val="center"/>
          </w:tcPr>
          <w:p w14:paraId="1E91491C"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46AE7164" w14:textId="77777777" w:rsidR="00F42686" w:rsidRPr="007001F1" w:rsidRDefault="00F42686" w:rsidP="00184A99">
            <w:pPr>
              <w:jc w:val="center"/>
              <w:rPr>
                <w:b/>
                <w:bCs/>
                <w:color w:val="000000"/>
              </w:rPr>
            </w:pPr>
          </w:p>
        </w:tc>
        <w:tc>
          <w:tcPr>
            <w:tcW w:w="567" w:type="dxa"/>
            <w:shd w:val="clear" w:color="auto" w:fill="auto"/>
            <w:vAlign w:val="center"/>
          </w:tcPr>
          <w:p w14:paraId="2D40E857" w14:textId="77777777" w:rsidR="00F42686" w:rsidRPr="007001F1" w:rsidRDefault="00F42686" w:rsidP="00184A99">
            <w:pPr>
              <w:jc w:val="center"/>
              <w:rPr>
                <w:b/>
                <w:bCs/>
                <w:color w:val="000000"/>
              </w:rPr>
            </w:pPr>
          </w:p>
        </w:tc>
        <w:tc>
          <w:tcPr>
            <w:tcW w:w="850" w:type="dxa"/>
            <w:shd w:val="clear" w:color="auto" w:fill="auto"/>
            <w:vAlign w:val="center"/>
          </w:tcPr>
          <w:p w14:paraId="2E1E115F" w14:textId="77777777" w:rsidR="00F42686" w:rsidRPr="007001F1" w:rsidRDefault="00F42686" w:rsidP="00184A99">
            <w:pPr>
              <w:jc w:val="center"/>
              <w:rPr>
                <w:b/>
                <w:bCs/>
                <w:color w:val="000000"/>
              </w:rPr>
            </w:pPr>
          </w:p>
        </w:tc>
        <w:tc>
          <w:tcPr>
            <w:tcW w:w="1701" w:type="dxa"/>
            <w:shd w:val="clear" w:color="auto" w:fill="auto"/>
            <w:vAlign w:val="center"/>
          </w:tcPr>
          <w:p w14:paraId="528D3317" w14:textId="77777777" w:rsidR="00F42686" w:rsidRPr="007001F1" w:rsidRDefault="00F42686" w:rsidP="00184A99">
            <w:pPr>
              <w:jc w:val="center"/>
              <w:rPr>
                <w:b/>
                <w:bCs/>
                <w:color w:val="000000"/>
              </w:rPr>
            </w:pPr>
          </w:p>
        </w:tc>
      </w:tr>
      <w:tr w:rsidR="00F42686" w:rsidRPr="007001F1" w14:paraId="39E21D44" w14:textId="77777777" w:rsidTr="00184A99">
        <w:trPr>
          <w:trHeight w:val="384"/>
        </w:trPr>
        <w:tc>
          <w:tcPr>
            <w:tcW w:w="582" w:type="dxa"/>
            <w:vMerge/>
            <w:shd w:val="clear" w:color="auto" w:fill="auto"/>
            <w:noWrap/>
            <w:vAlign w:val="center"/>
          </w:tcPr>
          <w:p w14:paraId="79EE1E43" w14:textId="77777777" w:rsidR="00F42686" w:rsidRPr="007001F1" w:rsidRDefault="00F42686" w:rsidP="00184A99">
            <w:pPr>
              <w:jc w:val="center"/>
              <w:rPr>
                <w:color w:val="000000"/>
              </w:rPr>
            </w:pPr>
          </w:p>
        </w:tc>
        <w:tc>
          <w:tcPr>
            <w:tcW w:w="4820" w:type="dxa"/>
            <w:gridSpan w:val="2"/>
            <w:shd w:val="clear" w:color="auto" w:fill="auto"/>
            <w:vAlign w:val="center"/>
          </w:tcPr>
          <w:p w14:paraId="3F0BE05C" w14:textId="77777777"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14:paraId="45AAF22D" w14:textId="77777777" w:rsidR="00F42686" w:rsidRPr="007001F1" w:rsidRDefault="00F42686" w:rsidP="00184A99">
            <w:pPr>
              <w:jc w:val="center"/>
              <w:rPr>
                <w:b/>
                <w:bCs/>
                <w:color w:val="000000"/>
              </w:rPr>
            </w:pPr>
          </w:p>
        </w:tc>
        <w:tc>
          <w:tcPr>
            <w:tcW w:w="567" w:type="dxa"/>
            <w:shd w:val="clear" w:color="auto" w:fill="auto"/>
            <w:vAlign w:val="center"/>
          </w:tcPr>
          <w:p w14:paraId="4A19907F" w14:textId="77777777" w:rsidR="00F42686" w:rsidRPr="007001F1" w:rsidRDefault="00F42686" w:rsidP="00184A99">
            <w:pPr>
              <w:jc w:val="center"/>
              <w:rPr>
                <w:b/>
                <w:bCs/>
                <w:color w:val="000000"/>
              </w:rPr>
            </w:pPr>
          </w:p>
        </w:tc>
        <w:tc>
          <w:tcPr>
            <w:tcW w:w="850" w:type="dxa"/>
            <w:shd w:val="clear" w:color="auto" w:fill="auto"/>
            <w:vAlign w:val="center"/>
          </w:tcPr>
          <w:p w14:paraId="51C94468" w14:textId="77777777" w:rsidR="00F42686" w:rsidRPr="007001F1" w:rsidRDefault="00F42686" w:rsidP="00184A99">
            <w:pPr>
              <w:jc w:val="center"/>
              <w:rPr>
                <w:b/>
                <w:bCs/>
                <w:color w:val="000000"/>
              </w:rPr>
            </w:pPr>
          </w:p>
        </w:tc>
        <w:tc>
          <w:tcPr>
            <w:tcW w:w="1701" w:type="dxa"/>
            <w:shd w:val="clear" w:color="auto" w:fill="auto"/>
            <w:vAlign w:val="center"/>
          </w:tcPr>
          <w:p w14:paraId="315235AE" w14:textId="77777777" w:rsidR="00F42686" w:rsidRPr="007001F1" w:rsidRDefault="00F42686" w:rsidP="00184A99">
            <w:pPr>
              <w:jc w:val="center"/>
              <w:rPr>
                <w:b/>
                <w:bCs/>
                <w:color w:val="000000"/>
              </w:rPr>
            </w:pPr>
          </w:p>
        </w:tc>
      </w:tr>
      <w:tr w:rsidR="00F42686" w:rsidRPr="007001F1" w14:paraId="537CA8B2" w14:textId="77777777" w:rsidTr="00184A99">
        <w:trPr>
          <w:trHeight w:val="384"/>
        </w:trPr>
        <w:tc>
          <w:tcPr>
            <w:tcW w:w="582" w:type="dxa"/>
            <w:vMerge w:val="restart"/>
            <w:shd w:val="clear" w:color="auto" w:fill="auto"/>
            <w:noWrap/>
            <w:vAlign w:val="center"/>
          </w:tcPr>
          <w:p w14:paraId="3289975D" w14:textId="77777777"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6380A692"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14:paraId="59831C6F" w14:textId="77777777" w:rsidR="00F42686" w:rsidRPr="007001F1" w:rsidRDefault="00F42686" w:rsidP="00184A99">
            <w:pPr>
              <w:jc w:val="center"/>
              <w:rPr>
                <w:b/>
                <w:bCs/>
                <w:color w:val="000000"/>
              </w:rPr>
            </w:pPr>
          </w:p>
        </w:tc>
        <w:tc>
          <w:tcPr>
            <w:tcW w:w="567" w:type="dxa"/>
            <w:shd w:val="clear" w:color="auto" w:fill="auto"/>
            <w:vAlign w:val="center"/>
          </w:tcPr>
          <w:p w14:paraId="15E6AFA9" w14:textId="77777777" w:rsidR="00F42686" w:rsidRPr="007001F1" w:rsidRDefault="00F42686" w:rsidP="00184A99">
            <w:pPr>
              <w:jc w:val="center"/>
              <w:rPr>
                <w:b/>
                <w:bCs/>
                <w:color w:val="000000"/>
              </w:rPr>
            </w:pPr>
          </w:p>
        </w:tc>
        <w:tc>
          <w:tcPr>
            <w:tcW w:w="850" w:type="dxa"/>
            <w:shd w:val="clear" w:color="auto" w:fill="auto"/>
            <w:vAlign w:val="center"/>
          </w:tcPr>
          <w:p w14:paraId="4DED97FF" w14:textId="77777777" w:rsidR="00F42686" w:rsidRPr="007001F1" w:rsidRDefault="00F42686" w:rsidP="00184A99">
            <w:pPr>
              <w:jc w:val="center"/>
              <w:rPr>
                <w:b/>
                <w:bCs/>
                <w:color w:val="000000"/>
              </w:rPr>
            </w:pPr>
          </w:p>
        </w:tc>
        <w:tc>
          <w:tcPr>
            <w:tcW w:w="1701" w:type="dxa"/>
            <w:shd w:val="clear" w:color="auto" w:fill="auto"/>
            <w:vAlign w:val="center"/>
          </w:tcPr>
          <w:p w14:paraId="2EECF4EB" w14:textId="77777777" w:rsidR="00F42686" w:rsidRPr="007001F1" w:rsidRDefault="00F42686" w:rsidP="00184A99">
            <w:pPr>
              <w:jc w:val="center"/>
              <w:rPr>
                <w:b/>
                <w:bCs/>
                <w:color w:val="000000"/>
              </w:rPr>
            </w:pPr>
          </w:p>
        </w:tc>
      </w:tr>
      <w:tr w:rsidR="00F42686" w:rsidRPr="007001F1" w14:paraId="0621754A" w14:textId="77777777" w:rsidTr="00184A99">
        <w:trPr>
          <w:trHeight w:val="384"/>
        </w:trPr>
        <w:tc>
          <w:tcPr>
            <w:tcW w:w="582" w:type="dxa"/>
            <w:vMerge/>
            <w:shd w:val="clear" w:color="auto" w:fill="auto"/>
            <w:noWrap/>
            <w:vAlign w:val="center"/>
          </w:tcPr>
          <w:p w14:paraId="70609FE2" w14:textId="77777777" w:rsidR="00F42686" w:rsidRPr="007001F1" w:rsidRDefault="00F42686" w:rsidP="00184A99">
            <w:pPr>
              <w:jc w:val="center"/>
              <w:rPr>
                <w:color w:val="000000"/>
              </w:rPr>
            </w:pPr>
          </w:p>
        </w:tc>
        <w:tc>
          <w:tcPr>
            <w:tcW w:w="4820" w:type="dxa"/>
            <w:gridSpan w:val="2"/>
            <w:shd w:val="clear" w:color="auto" w:fill="auto"/>
            <w:vAlign w:val="center"/>
          </w:tcPr>
          <w:p w14:paraId="45E29E88"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21E8A3F2" w14:textId="77777777" w:rsidR="00F42686" w:rsidRPr="007001F1" w:rsidRDefault="00F42686" w:rsidP="00184A99">
            <w:pPr>
              <w:jc w:val="center"/>
              <w:rPr>
                <w:b/>
                <w:bCs/>
                <w:color w:val="000000"/>
              </w:rPr>
            </w:pPr>
          </w:p>
        </w:tc>
        <w:tc>
          <w:tcPr>
            <w:tcW w:w="567" w:type="dxa"/>
            <w:shd w:val="clear" w:color="auto" w:fill="auto"/>
            <w:vAlign w:val="center"/>
          </w:tcPr>
          <w:p w14:paraId="74E63AE6" w14:textId="77777777" w:rsidR="00F42686" w:rsidRPr="007001F1" w:rsidRDefault="00F42686" w:rsidP="00184A99">
            <w:pPr>
              <w:jc w:val="center"/>
              <w:rPr>
                <w:b/>
                <w:bCs/>
                <w:color w:val="000000"/>
              </w:rPr>
            </w:pPr>
          </w:p>
        </w:tc>
        <w:tc>
          <w:tcPr>
            <w:tcW w:w="850" w:type="dxa"/>
            <w:shd w:val="clear" w:color="auto" w:fill="auto"/>
            <w:vAlign w:val="center"/>
          </w:tcPr>
          <w:p w14:paraId="3F6E8E67" w14:textId="77777777" w:rsidR="00F42686" w:rsidRPr="007001F1" w:rsidRDefault="00F42686" w:rsidP="00184A99">
            <w:pPr>
              <w:jc w:val="center"/>
              <w:rPr>
                <w:b/>
                <w:bCs/>
                <w:color w:val="000000"/>
              </w:rPr>
            </w:pPr>
          </w:p>
        </w:tc>
        <w:tc>
          <w:tcPr>
            <w:tcW w:w="1701" w:type="dxa"/>
            <w:shd w:val="clear" w:color="auto" w:fill="auto"/>
            <w:vAlign w:val="center"/>
          </w:tcPr>
          <w:p w14:paraId="0F59E135" w14:textId="77777777" w:rsidR="00F42686" w:rsidRPr="007001F1" w:rsidRDefault="00F42686" w:rsidP="00184A99">
            <w:pPr>
              <w:jc w:val="center"/>
              <w:rPr>
                <w:b/>
                <w:bCs/>
                <w:color w:val="000000"/>
              </w:rPr>
            </w:pPr>
          </w:p>
        </w:tc>
      </w:tr>
      <w:tr w:rsidR="00F42686" w:rsidRPr="007001F1" w14:paraId="7F54138B" w14:textId="77777777" w:rsidTr="00184A99">
        <w:trPr>
          <w:trHeight w:val="384"/>
        </w:trPr>
        <w:tc>
          <w:tcPr>
            <w:tcW w:w="582" w:type="dxa"/>
            <w:vMerge/>
            <w:shd w:val="clear" w:color="auto" w:fill="auto"/>
            <w:noWrap/>
            <w:vAlign w:val="center"/>
            <w:hideMark/>
          </w:tcPr>
          <w:p w14:paraId="4C9D52DA" w14:textId="77777777" w:rsidR="00F42686" w:rsidRPr="007001F1" w:rsidRDefault="00F42686" w:rsidP="00184A99">
            <w:pPr>
              <w:jc w:val="center"/>
              <w:rPr>
                <w:color w:val="000000"/>
              </w:rPr>
            </w:pPr>
          </w:p>
        </w:tc>
        <w:tc>
          <w:tcPr>
            <w:tcW w:w="4820" w:type="dxa"/>
            <w:gridSpan w:val="2"/>
            <w:shd w:val="clear" w:color="auto" w:fill="auto"/>
            <w:vAlign w:val="center"/>
            <w:hideMark/>
          </w:tcPr>
          <w:p w14:paraId="4A804D29" w14:textId="77777777"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14:paraId="371D012D" w14:textId="77777777"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14:paraId="6EC2E8AC" w14:textId="77777777"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14:paraId="4664F9B5" w14:textId="77777777"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14:paraId="2ACC6BE6" w14:textId="77777777" w:rsidR="00F42686" w:rsidRPr="007001F1" w:rsidRDefault="00F42686" w:rsidP="00184A99">
            <w:pPr>
              <w:jc w:val="center"/>
              <w:rPr>
                <w:b/>
                <w:bCs/>
                <w:color w:val="000000"/>
              </w:rPr>
            </w:pPr>
          </w:p>
        </w:tc>
      </w:tr>
      <w:tr w:rsidR="00F42686" w:rsidRPr="007001F1" w14:paraId="0C1A8435" w14:textId="77777777" w:rsidTr="00184A99">
        <w:trPr>
          <w:trHeight w:val="859"/>
        </w:trPr>
        <w:tc>
          <w:tcPr>
            <w:tcW w:w="582" w:type="dxa"/>
            <w:vMerge/>
            <w:shd w:val="clear" w:color="auto" w:fill="auto"/>
            <w:noWrap/>
            <w:vAlign w:val="center"/>
          </w:tcPr>
          <w:p w14:paraId="577EB627" w14:textId="77777777" w:rsidR="00F42686" w:rsidRPr="007001F1" w:rsidRDefault="00F42686" w:rsidP="00184A99">
            <w:pPr>
              <w:jc w:val="center"/>
              <w:rPr>
                <w:color w:val="000000"/>
              </w:rPr>
            </w:pPr>
          </w:p>
        </w:tc>
        <w:tc>
          <w:tcPr>
            <w:tcW w:w="4820" w:type="dxa"/>
            <w:gridSpan w:val="2"/>
            <w:shd w:val="clear" w:color="auto" w:fill="auto"/>
            <w:vAlign w:val="center"/>
          </w:tcPr>
          <w:p w14:paraId="331EDD58"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21E5761" w14:textId="77777777" w:rsidR="00F42686" w:rsidRPr="007001F1" w:rsidRDefault="00F42686" w:rsidP="00184A99">
            <w:pPr>
              <w:jc w:val="center"/>
              <w:rPr>
                <w:b/>
                <w:bCs/>
                <w:color w:val="000000"/>
              </w:rPr>
            </w:pPr>
          </w:p>
        </w:tc>
        <w:tc>
          <w:tcPr>
            <w:tcW w:w="567" w:type="dxa"/>
            <w:shd w:val="clear" w:color="auto" w:fill="auto"/>
            <w:vAlign w:val="center"/>
          </w:tcPr>
          <w:p w14:paraId="210AF8FC" w14:textId="77777777" w:rsidR="00F42686" w:rsidRPr="007001F1" w:rsidRDefault="00F42686" w:rsidP="00184A99">
            <w:pPr>
              <w:jc w:val="center"/>
              <w:rPr>
                <w:b/>
                <w:bCs/>
                <w:color w:val="000000"/>
              </w:rPr>
            </w:pPr>
          </w:p>
        </w:tc>
        <w:tc>
          <w:tcPr>
            <w:tcW w:w="850" w:type="dxa"/>
            <w:shd w:val="clear" w:color="auto" w:fill="auto"/>
            <w:vAlign w:val="center"/>
          </w:tcPr>
          <w:p w14:paraId="3CFE9FBB" w14:textId="77777777" w:rsidR="00F42686" w:rsidRPr="007001F1" w:rsidRDefault="00F42686" w:rsidP="00184A99">
            <w:pPr>
              <w:jc w:val="center"/>
              <w:rPr>
                <w:b/>
                <w:bCs/>
                <w:color w:val="000000"/>
              </w:rPr>
            </w:pPr>
          </w:p>
        </w:tc>
        <w:tc>
          <w:tcPr>
            <w:tcW w:w="1701" w:type="dxa"/>
            <w:shd w:val="clear" w:color="auto" w:fill="auto"/>
            <w:vAlign w:val="center"/>
          </w:tcPr>
          <w:p w14:paraId="0F42AE04" w14:textId="77777777" w:rsidR="00F42686" w:rsidRPr="007001F1" w:rsidRDefault="00F42686" w:rsidP="00184A99">
            <w:pPr>
              <w:jc w:val="center"/>
              <w:rPr>
                <w:b/>
                <w:bCs/>
                <w:color w:val="000000"/>
              </w:rPr>
            </w:pPr>
          </w:p>
        </w:tc>
      </w:tr>
      <w:tr w:rsidR="00F42686" w:rsidRPr="007001F1" w14:paraId="6EE5B47A" w14:textId="77777777" w:rsidTr="00184A99">
        <w:trPr>
          <w:trHeight w:val="859"/>
        </w:trPr>
        <w:tc>
          <w:tcPr>
            <w:tcW w:w="582" w:type="dxa"/>
            <w:vMerge w:val="restart"/>
            <w:shd w:val="clear" w:color="auto" w:fill="auto"/>
            <w:noWrap/>
            <w:vAlign w:val="center"/>
          </w:tcPr>
          <w:p w14:paraId="704E93EE" w14:textId="77777777" w:rsidR="00F42686" w:rsidRDefault="00F42686" w:rsidP="00184A99">
            <w:pPr>
              <w:jc w:val="center"/>
              <w:rPr>
                <w:color w:val="000000"/>
              </w:rPr>
            </w:pPr>
            <w:r>
              <w:rPr>
                <w:color w:val="000000"/>
                <w:sz w:val="22"/>
                <w:szCs w:val="22"/>
              </w:rPr>
              <w:t>16</w:t>
            </w:r>
          </w:p>
          <w:p w14:paraId="118E17E3" w14:textId="77777777" w:rsidR="00F42686" w:rsidRPr="007001F1" w:rsidRDefault="00F42686" w:rsidP="00184A99">
            <w:pPr>
              <w:jc w:val="center"/>
              <w:rPr>
                <w:color w:val="000000"/>
              </w:rPr>
            </w:pPr>
          </w:p>
        </w:tc>
        <w:tc>
          <w:tcPr>
            <w:tcW w:w="4820" w:type="dxa"/>
            <w:gridSpan w:val="2"/>
            <w:shd w:val="clear" w:color="auto" w:fill="auto"/>
            <w:vAlign w:val="center"/>
          </w:tcPr>
          <w:p w14:paraId="13370DD9" w14:textId="77777777"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421B0204" w14:textId="77777777" w:rsidR="00F42686" w:rsidRPr="007001F1" w:rsidRDefault="00F42686" w:rsidP="00184A99">
            <w:pPr>
              <w:jc w:val="center"/>
              <w:rPr>
                <w:b/>
                <w:bCs/>
                <w:color w:val="000000"/>
              </w:rPr>
            </w:pPr>
          </w:p>
        </w:tc>
        <w:tc>
          <w:tcPr>
            <w:tcW w:w="567" w:type="dxa"/>
            <w:shd w:val="clear" w:color="auto" w:fill="auto"/>
            <w:vAlign w:val="center"/>
          </w:tcPr>
          <w:p w14:paraId="21293889" w14:textId="77777777" w:rsidR="00F42686" w:rsidRPr="007001F1" w:rsidRDefault="00F42686" w:rsidP="00184A99">
            <w:pPr>
              <w:jc w:val="center"/>
              <w:rPr>
                <w:b/>
                <w:bCs/>
                <w:color w:val="000000"/>
              </w:rPr>
            </w:pPr>
          </w:p>
        </w:tc>
        <w:tc>
          <w:tcPr>
            <w:tcW w:w="850" w:type="dxa"/>
            <w:shd w:val="clear" w:color="auto" w:fill="auto"/>
            <w:vAlign w:val="center"/>
          </w:tcPr>
          <w:p w14:paraId="456A9485" w14:textId="77777777" w:rsidR="00F42686" w:rsidRPr="007001F1" w:rsidRDefault="00F42686" w:rsidP="00184A99">
            <w:pPr>
              <w:jc w:val="center"/>
              <w:rPr>
                <w:b/>
                <w:bCs/>
                <w:color w:val="000000"/>
              </w:rPr>
            </w:pPr>
          </w:p>
        </w:tc>
        <w:tc>
          <w:tcPr>
            <w:tcW w:w="1701" w:type="dxa"/>
            <w:shd w:val="clear" w:color="auto" w:fill="auto"/>
            <w:vAlign w:val="center"/>
          </w:tcPr>
          <w:p w14:paraId="24D0875D" w14:textId="77777777" w:rsidR="00F42686" w:rsidRPr="007001F1" w:rsidRDefault="00F42686" w:rsidP="00184A99">
            <w:pPr>
              <w:jc w:val="center"/>
              <w:rPr>
                <w:b/>
                <w:bCs/>
                <w:color w:val="000000"/>
              </w:rPr>
            </w:pPr>
          </w:p>
        </w:tc>
      </w:tr>
      <w:tr w:rsidR="00F42686" w:rsidRPr="007001F1" w14:paraId="552A50CB" w14:textId="77777777" w:rsidTr="002D20F9">
        <w:trPr>
          <w:trHeight w:val="307"/>
        </w:trPr>
        <w:tc>
          <w:tcPr>
            <w:tcW w:w="582" w:type="dxa"/>
            <w:vMerge/>
            <w:shd w:val="clear" w:color="auto" w:fill="auto"/>
            <w:noWrap/>
            <w:vAlign w:val="center"/>
          </w:tcPr>
          <w:p w14:paraId="7D49A746" w14:textId="77777777" w:rsidR="00F42686" w:rsidRDefault="00F42686" w:rsidP="00184A99">
            <w:pPr>
              <w:jc w:val="center"/>
              <w:rPr>
                <w:color w:val="000000"/>
              </w:rPr>
            </w:pPr>
          </w:p>
        </w:tc>
        <w:tc>
          <w:tcPr>
            <w:tcW w:w="4820" w:type="dxa"/>
            <w:gridSpan w:val="2"/>
            <w:shd w:val="clear" w:color="auto" w:fill="auto"/>
            <w:vAlign w:val="center"/>
          </w:tcPr>
          <w:p w14:paraId="0DA32B7C" w14:textId="77777777"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14:paraId="47C7DBAF" w14:textId="77777777" w:rsidR="00F42686" w:rsidRPr="007001F1" w:rsidRDefault="00F42686" w:rsidP="00184A99">
            <w:pPr>
              <w:jc w:val="center"/>
              <w:rPr>
                <w:b/>
                <w:bCs/>
                <w:color w:val="000000"/>
              </w:rPr>
            </w:pPr>
          </w:p>
        </w:tc>
        <w:tc>
          <w:tcPr>
            <w:tcW w:w="567" w:type="dxa"/>
            <w:shd w:val="clear" w:color="auto" w:fill="auto"/>
            <w:vAlign w:val="center"/>
          </w:tcPr>
          <w:p w14:paraId="5943A5C9" w14:textId="77777777" w:rsidR="00F42686" w:rsidRPr="007001F1" w:rsidRDefault="00F42686" w:rsidP="00184A99">
            <w:pPr>
              <w:jc w:val="center"/>
              <w:rPr>
                <w:b/>
                <w:bCs/>
                <w:color w:val="000000"/>
              </w:rPr>
            </w:pPr>
          </w:p>
        </w:tc>
        <w:tc>
          <w:tcPr>
            <w:tcW w:w="850" w:type="dxa"/>
            <w:shd w:val="clear" w:color="auto" w:fill="auto"/>
            <w:vAlign w:val="center"/>
          </w:tcPr>
          <w:p w14:paraId="133BE85D" w14:textId="77777777" w:rsidR="00F42686" w:rsidRPr="007001F1" w:rsidRDefault="00F42686" w:rsidP="00184A99">
            <w:pPr>
              <w:jc w:val="center"/>
              <w:rPr>
                <w:b/>
                <w:bCs/>
                <w:color w:val="000000"/>
              </w:rPr>
            </w:pPr>
          </w:p>
        </w:tc>
        <w:tc>
          <w:tcPr>
            <w:tcW w:w="1701" w:type="dxa"/>
            <w:shd w:val="clear" w:color="auto" w:fill="auto"/>
            <w:vAlign w:val="center"/>
          </w:tcPr>
          <w:p w14:paraId="7C4DF12D" w14:textId="77777777" w:rsidR="00F42686" w:rsidRPr="007001F1" w:rsidRDefault="00F42686" w:rsidP="00184A99">
            <w:pPr>
              <w:jc w:val="center"/>
              <w:rPr>
                <w:b/>
                <w:bCs/>
                <w:color w:val="000000"/>
              </w:rPr>
            </w:pPr>
          </w:p>
        </w:tc>
      </w:tr>
      <w:tr w:rsidR="00F42686" w:rsidRPr="007001F1" w14:paraId="4099CB9D" w14:textId="77777777" w:rsidTr="00184A99">
        <w:trPr>
          <w:trHeight w:val="859"/>
        </w:trPr>
        <w:tc>
          <w:tcPr>
            <w:tcW w:w="582" w:type="dxa"/>
            <w:shd w:val="clear" w:color="auto" w:fill="auto"/>
            <w:noWrap/>
            <w:vAlign w:val="center"/>
          </w:tcPr>
          <w:p w14:paraId="536A68EA" w14:textId="77777777"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14:paraId="3447CBCD" w14:textId="77777777"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14:paraId="41623570" w14:textId="77777777" w:rsidR="00F42686" w:rsidRPr="007001F1" w:rsidRDefault="00F42686" w:rsidP="00184A99">
            <w:pPr>
              <w:jc w:val="center"/>
              <w:rPr>
                <w:b/>
                <w:bCs/>
                <w:color w:val="000000"/>
              </w:rPr>
            </w:pPr>
          </w:p>
        </w:tc>
        <w:tc>
          <w:tcPr>
            <w:tcW w:w="567" w:type="dxa"/>
            <w:shd w:val="clear" w:color="auto" w:fill="auto"/>
            <w:vAlign w:val="center"/>
          </w:tcPr>
          <w:p w14:paraId="6FA8EBD7" w14:textId="77777777" w:rsidR="00F42686" w:rsidRPr="007001F1" w:rsidRDefault="00F42686" w:rsidP="00184A99">
            <w:pPr>
              <w:jc w:val="center"/>
              <w:rPr>
                <w:b/>
                <w:bCs/>
                <w:color w:val="000000"/>
              </w:rPr>
            </w:pPr>
          </w:p>
        </w:tc>
        <w:tc>
          <w:tcPr>
            <w:tcW w:w="850" w:type="dxa"/>
            <w:shd w:val="clear" w:color="auto" w:fill="auto"/>
            <w:vAlign w:val="center"/>
          </w:tcPr>
          <w:p w14:paraId="3E6C955C" w14:textId="77777777" w:rsidR="00F42686" w:rsidRPr="007001F1" w:rsidRDefault="00F42686" w:rsidP="00184A99">
            <w:pPr>
              <w:jc w:val="center"/>
              <w:rPr>
                <w:b/>
                <w:bCs/>
                <w:color w:val="000000"/>
              </w:rPr>
            </w:pPr>
          </w:p>
        </w:tc>
        <w:tc>
          <w:tcPr>
            <w:tcW w:w="1701" w:type="dxa"/>
            <w:shd w:val="clear" w:color="auto" w:fill="auto"/>
            <w:vAlign w:val="center"/>
          </w:tcPr>
          <w:p w14:paraId="66AAC6CE" w14:textId="77777777" w:rsidR="00F42686" w:rsidRPr="007001F1" w:rsidRDefault="00F42686" w:rsidP="00184A99">
            <w:pPr>
              <w:jc w:val="center"/>
              <w:rPr>
                <w:b/>
                <w:bCs/>
                <w:color w:val="000000"/>
              </w:rPr>
            </w:pPr>
          </w:p>
        </w:tc>
      </w:tr>
      <w:tr w:rsidR="003C3E90" w:rsidRPr="007001F1" w14:paraId="29AA3FB0" w14:textId="77777777" w:rsidTr="00184A99">
        <w:trPr>
          <w:trHeight w:val="859"/>
        </w:trPr>
        <w:tc>
          <w:tcPr>
            <w:tcW w:w="582" w:type="dxa"/>
            <w:shd w:val="clear" w:color="auto" w:fill="auto"/>
            <w:noWrap/>
            <w:vAlign w:val="center"/>
          </w:tcPr>
          <w:p w14:paraId="67252CC3" w14:textId="77777777"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14:paraId="18330FCE" w14:textId="77777777"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14:paraId="79F218F1" w14:textId="77777777" w:rsidR="003C3E90" w:rsidRPr="007001F1" w:rsidRDefault="003C3E90" w:rsidP="00184A99">
            <w:pPr>
              <w:jc w:val="center"/>
              <w:rPr>
                <w:b/>
                <w:bCs/>
                <w:color w:val="000000"/>
              </w:rPr>
            </w:pPr>
          </w:p>
        </w:tc>
        <w:tc>
          <w:tcPr>
            <w:tcW w:w="567" w:type="dxa"/>
            <w:shd w:val="clear" w:color="auto" w:fill="auto"/>
            <w:vAlign w:val="center"/>
          </w:tcPr>
          <w:p w14:paraId="57B3BDDA" w14:textId="77777777" w:rsidR="003C3E90" w:rsidRPr="007001F1" w:rsidRDefault="003C3E90" w:rsidP="00184A99">
            <w:pPr>
              <w:jc w:val="center"/>
              <w:rPr>
                <w:b/>
                <w:bCs/>
                <w:color w:val="000000"/>
              </w:rPr>
            </w:pPr>
          </w:p>
        </w:tc>
        <w:tc>
          <w:tcPr>
            <w:tcW w:w="850" w:type="dxa"/>
            <w:shd w:val="clear" w:color="auto" w:fill="auto"/>
            <w:vAlign w:val="center"/>
          </w:tcPr>
          <w:p w14:paraId="2587280B" w14:textId="77777777" w:rsidR="003C3E90" w:rsidRPr="007001F1" w:rsidRDefault="003C3E90" w:rsidP="00184A99">
            <w:pPr>
              <w:jc w:val="center"/>
              <w:rPr>
                <w:b/>
                <w:bCs/>
                <w:color w:val="000000"/>
              </w:rPr>
            </w:pPr>
          </w:p>
        </w:tc>
        <w:tc>
          <w:tcPr>
            <w:tcW w:w="1701" w:type="dxa"/>
            <w:shd w:val="clear" w:color="auto" w:fill="auto"/>
            <w:vAlign w:val="center"/>
          </w:tcPr>
          <w:p w14:paraId="4D17EB49" w14:textId="77777777" w:rsidR="003C3E90" w:rsidRPr="007001F1" w:rsidRDefault="003C3E90" w:rsidP="00184A99">
            <w:pPr>
              <w:jc w:val="center"/>
              <w:rPr>
                <w:b/>
                <w:bCs/>
                <w:color w:val="000000"/>
              </w:rPr>
            </w:pPr>
          </w:p>
        </w:tc>
      </w:tr>
      <w:tr w:rsidR="00F42686" w:rsidRPr="007001F1" w14:paraId="11E8410A" w14:textId="77777777" w:rsidTr="00184A99">
        <w:trPr>
          <w:trHeight w:val="859"/>
        </w:trPr>
        <w:tc>
          <w:tcPr>
            <w:tcW w:w="582" w:type="dxa"/>
            <w:shd w:val="clear" w:color="auto" w:fill="auto"/>
            <w:noWrap/>
            <w:vAlign w:val="center"/>
          </w:tcPr>
          <w:p w14:paraId="035A198F" w14:textId="77777777"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14:paraId="32933587" w14:textId="77777777"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14:paraId="547946D2" w14:textId="77777777" w:rsidR="00F42686" w:rsidRPr="007001F1" w:rsidRDefault="00F42686" w:rsidP="00184A99">
            <w:pPr>
              <w:jc w:val="center"/>
              <w:rPr>
                <w:b/>
                <w:bCs/>
                <w:color w:val="000000"/>
              </w:rPr>
            </w:pPr>
          </w:p>
        </w:tc>
        <w:tc>
          <w:tcPr>
            <w:tcW w:w="567" w:type="dxa"/>
            <w:shd w:val="clear" w:color="auto" w:fill="auto"/>
            <w:vAlign w:val="center"/>
          </w:tcPr>
          <w:p w14:paraId="4B9ECAC4" w14:textId="77777777" w:rsidR="00F42686" w:rsidRPr="007001F1" w:rsidRDefault="00F42686" w:rsidP="00184A99">
            <w:pPr>
              <w:jc w:val="center"/>
              <w:rPr>
                <w:b/>
                <w:bCs/>
                <w:color w:val="000000"/>
              </w:rPr>
            </w:pPr>
          </w:p>
        </w:tc>
        <w:tc>
          <w:tcPr>
            <w:tcW w:w="850" w:type="dxa"/>
            <w:shd w:val="clear" w:color="auto" w:fill="auto"/>
            <w:vAlign w:val="center"/>
          </w:tcPr>
          <w:p w14:paraId="25D5B14C" w14:textId="77777777" w:rsidR="00F42686" w:rsidRPr="007001F1" w:rsidRDefault="00F42686" w:rsidP="00184A99">
            <w:pPr>
              <w:jc w:val="center"/>
              <w:rPr>
                <w:b/>
                <w:bCs/>
                <w:color w:val="000000"/>
              </w:rPr>
            </w:pPr>
          </w:p>
        </w:tc>
        <w:tc>
          <w:tcPr>
            <w:tcW w:w="1701" w:type="dxa"/>
            <w:shd w:val="clear" w:color="auto" w:fill="auto"/>
            <w:vAlign w:val="center"/>
          </w:tcPr>
          <w:p w14:paraId="11FF8043" w14:textId="77777777" w:rsidR="00F42686" w:rsidRPr="007001F1" w:rsidRDefault="00F42686" w:rsidP="00184A99">
            <w:pPr>
              <w:jc w:val="center"/>
              <w:rPr>
                <w:b/>
                <w:bCs/>
                <w:color w:val="000000"/>
              </w:rPr>
            </w:pPr>
          </w:p>
        </w:tc>
      </w:tr>
      <w:tr w:rsidR="00F42686" w:rsidRPr="007001F1" w14:paraId="56BF9E06" w14:textId="77777777" w:rsidTr="00184A99">
        <w:trPr>
          <w:trHeight w:val="859"/>
        </w:trPr>
        <w:tc>
          <w:tcPr>
            <w:tcW w:w="582" w:type="dxa"/>
            <w:vMerge w:val="restart"/>
            <w:shd w:val="clear" w:color="auto" w:fill="auto"/>
            <w:noWrap/>
            <w:vAlign w:val="center"/>
          </w:tcPr>
          <w:p w14:paraId="1613E70A" w14:textId="77777777"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14:paraId="14932C46" w14:textId="77777777"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14:paraId="6D163166" w14:textId="77777777" w:rsidR="00F42686" w:rsidRPr="007001F1" w:rsidRDefault="00F42686" w:rsidP="00184A99">
            <w:pPr>
              <w:jc w:val="center"/>
              <w:rPr>
                <w:b/>
                <w:bCs/>
                <w:color w:val="000000"/>
              </w:rPr>
            </w:pPr>
          </w:p>
        </w:tc>
        <w:tc>
          <w:tcPr>
            <w:tcW w:w="567" w:type="dxa"/>
            <w:shd w:val="clear" w:color="auto" w:fill="auto"/>
            <w:vAlign w:val="center"/>
          </w:tcPr>
          <w:p w14:paraId="07720A33" w14:textId="77777777" w:rsidR="00F42686" w:rsidRPr="007001F1" w:rsidRDefault="00F42686" w:rsidP="00184A99">
            <w:pPr>
              <w:jc w:val="center"/>
              <w:rPr>
                <w:b/>
                <w:bCs/>
                <w:color w:val="000000"/>
              </w:rPr>
            </w:pPr>
          </w:p>
        </w:tc>
        <w:tc>
          <w:tcPr>
            <w:tcW w:w="850" w:type="dxa"/>
            <w:shd w:val="clear" w:color="auto" w:fill="auto"/>
            <w:vAlign w:val="center"/>
          </w:tcPr>
          <w:p w14:paraId="3CFDE89F" w14:textId="77777777" w:rsidR="00F42686" w:rsidRPr="007001F1" w:rsidRDefault="00F42686" w:rsidP="00184A99">
            <w:pPr>
              <w:jc w:val="center"/>
              <w:rPr>
                <w:b/>
                <w:bCs/>
                <w:color w:val="000000"/>
              </w:rPr>
            </w:pPr>
          </w:p>
        </w:tc>
        <w:tc>
          <w:tcPr>
            <w:tcW w:w="1701" w:type="dxa"/>
            <w:shd w:val="clear" w:color="auto" w:fill="auto"/>
            <w:vAlign w:val="center"/>
          </w:tcPr>
          <w:p w14:paraId="73D1E809" w14:textId="77777777" w:rsidR="00F42686" w:rsidRPr="007001F1" w:rsidRDefault="00F42686" w:rsidP="00184A99">
            <w:pPr>
              <w:jc w:val="center"/>
              <w:rPr>
                <w:b/>
                <w:bCs/>
                <w:color w:val="000000"/>
              </w:rPr>
            </w:pPr>
          </w:p>
        </w:tc>
      </w:tr>
      <w:tr w:rsidR="00F42686" w:rsidRPr="007001F1" w14:paraId="398CC13A" w14:textId="77777777" w:rsidTr="00184A99">
        <w:trPr>
          <w:trHeight w:val="859"/>
        </w:trPr>
        <w:tc>
          <w:tcPr>
            <w:tcW w:w="582" w:type="dxa"/>
            <w:vMerge/>
            <w:shd w:val="clear" w:color="auto" w:fill="auto"/>
            <w:noWrap/>
            <w:vAlign w:val="center"/>
          </w:tcPr>
          <w:p w14:paraId="101E36A8" w14:textId="77777777" w:rsidR="00F42686" w:rsidRDefault="00F42686" w:rsidP="00184A99">
            <w:pPr>
              <w:jc w:val="center"/>
              <w:rPr>
                <w:color w:val="000000"/>
              </w:rPr>
            </w:pPr>
          </w:p>
        </w:tc>
        <w:tc>
          <w:tcPr>
            <w:tcW w:w="4820" w:type="dxa"/>
            <w:gridSpan w:val="2"/>
            <w:shd w:val="clear" w:color="auto" w:fill="auto"/>
            <w:vAlign w:val="center"/>
          </w:tcPr>
          <w:p w14:paraId="722382C6" w14:textId="77777777"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575CEB87" w14:textId="77777777" w:rsidR="00F42686" w:rsidRPr="007001F1" w:rsidRDefault="00F42686" w:rsidP="00184A99">
            <w:pPr>
              <w:jc w:val="center"/>
              <w:rPr>
                <w:b/>
                <w:bCs/>
                <w:color w:val="000000"/>
              </w:rPr>
            </w:pPr>
          </w:p>
        </w:tc>
        <w:tc>
          <w:tcPr>
            <w:tcW w:w="567" w:type="dxa"/>
            <w:shd w:val="clear" w:color="auto" w:fill="auto"/>
            <w:vAlign w:val="center"/>
          </w:tcPr>
          <w:p w14:paraId="22C46ECA" w14:textId="77777777" w:rsidR="00F42686" w:rsidRPr="007001F1" w:rsidRDefault="00F42686" w:rsidP="00184A99">
            <w:pPr>
              <w:jc w:val="center"/>
              <w:rPr>
                <w:b/>
                <w:bCs/>
                <w:color w:val="000000"/>
              </w:rPr>
            </w:pPr>
          </w:p>
        </w:tc>
        <w:tc>
          <w:tcPr>
            <w:tcW w:w="850" w:type="dxa"/>
            <w:shd w:val="clear" w:color="auto" w:fill="auto"/>
            <w:vAlign w:val="center"/>
          </w:tcPr>
          <w:p w14:paraId="64DAFF91" w14:textId="77777777" w:rsidR="00F42686" w:rsidRPr="007001F1" w:rsidRDefault="00F42686" w:rsidP="00184A99">
            <w:pPr>
              <w:jc w:val="center"/>
              <w:rPr>
                <w:b/>
                <w:bCs/>
                <w:color w:val="000000"/>
              </w:rPr>
            </w:pPr>
          </w:p>
        </w:tc>
        <w:tc>
          <w:tcPr>
            <w:tcW w:w="1701" w:type="dxa"/>
            <w:shd w:val="clear" w:color="auto" w:fill="auto"/>
            <w:vAlign w:val="center"/>
          </w:tcPr>
          <w:p w14:paraId="408B42C1" w14:textId="77777777" w:rsidR="00F42686" w:rsidRPr="007001F1" w:rsidRDefault="00F42686" w:rsidP="00184A99">
            <w:pPr>
              <w:jc w:val="center"/>
              <w:rPr>
                <w:b/>
                <w:bCs/>
                <w:color w:val="000000"/>
              </w:rPr>
            </w:pPr>
          </w:p>
        </w:tc>
      </w:tr>
      <w:tr w:rsidR="00F42686" w:rsidRPr="007001F1" w14:paraId="0BC2B41E" w14:textId="77777777" w:rsidTr="00184A99">
        <w:trPr>
          <w:trHeight w:val="859"/>
        </w:trPr>
        <w:tc>
          <w:tcPr>
            <w:tcW w:w="582" w:type="dxa"/>
            <w:vMerge/>
            <w:shd w:val="clear" w:color="auto" w:fill="auto"/>
            <w:noWrap/>
            <w:vAlign w:val="center"/>
          </w:tcPr>
          <w:p w14:paraId="67DDA31D" w14:textId="77777777" w:rsidR="00F42686" w:rsidRDefault="00F42686" w:rsidP="00184A99">
            <w:pPr>
              <w:jc w:val="center"/>
              <w:rPr>
                <w:color w:val="000000"/>
              </w:rPr>
            </w:pPr>
          </w:p>
        </w:tc>
        <w:tc>
          <w:tcPr>
            <w:tcW w:w="4820" w:type="dxa"/>
            <w:gridSpan w:val="2"/>
            <w:shd w:val="clear" w:color="auto" w:fill="auto"/>
            <w:vAlign w:val="center"/>
          </w:tcPr>
          <w:p w14:paraId="3CC76F98" w14:textId="77777777"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4A10EED0" w14:textId="77777777" w:rsidR="00F42686" w:rsidRPr="007001F1" w:rsidRDefault="00F42686" w:rsidP="00184A99">
            <w:pPr>
              <w:jc w:val="center"/>
              <w:rPr>
                <w:b/>
                <w:bCs/>
                <w:color w:val="000000"/>
              </w:rPr>
            </w:pPr>
          </w:p>
        </w:tc>
        <w:tc>
          <w:tcPr>
            <w:tcW w:w="567" w:type="dxa"/>
            <w:shd w:val="clear" w:color="auto" w:fill="auto"/>
            <w:vAlign w:val="center"/>
          </w:tcPr>
          <w:p w14:paraId="06A67E2D" w14:textId="77777777" w:rsidR="00F42686" w:rsidRPr="007001F1" w:rsidRDefault="00F42686" w:rsidP="00184A99">
            <w:pPr>
              <w:jc w:val="center"/>
              <w:rPr>
                <w:b/>
                <w:bCs/>
                <w:color w:val="000000"/>
              </w:rPr>
            </w:pPr>
          </w:p>
        </w:tc>
        <w:tc>
          <w:tcPr>
            <w:tcW w:w="850" w:type="dxa"/>
            <w:shd w:val="clear" w:color="auto" w:fill="auto"/>
            <w:vAlign w:val="center"/>
          </w:tcPr>
          <w:p w14:paraId="3C434B4E" w14:textId="77777777" w:rsidR="00F42686" w:rsidRPr="007001F1" w:rsidRDefault="00F42686" w:rsidP="00184A99">
            <w:pPr>
              <w:jc w:val="center"/>
              <w:rPr>
                <w:b/>
                <w:bCs/>
                <w:color w:val="000000"/>
              </w:rPr>
            </w:pPr>
          </w:p>
        </w:tc>
        <w:tc>
          <w:tcPr>
            <w:tcW w:w="1701" w:type="dxa"/>
            <w:shd w:val="clear" w:color="auto" w:fill="auto"/>
            <w:vAlign w:val="center"/>
          </w:tcPr>
          <w:p w14:paraId="7CACC9B2" w14:textId="77777777" w:rsidR="00F42686" w:rsidRPr="007001F1" w:rsidRDefault="00F42686" w:rsidP="00184A99">
            <w:pPr>
              <w:jc w:val="center"/>
              <w:rPr>
                <w:b/>
                <w:bCs/>
                <w:color w:val="000000"/>
              </w:rPr>
            </w:pPr>
          </w:p>
        </w:tc>
      </w:tr>
      <w:tr w:rsidR="00F42686" w:rsidRPr="007001F1" w14:paraId="06441E40" w14:textId="77777777" w:rsidTr="00184A99">
        <w:trPr>
          <w:trHeight w:val="859"/>
        </w:trPr>
        <w:tc>
          <w:tcPr>
            <w:tcW w:w="582" w:type="dxa"/>
            <w:shd w:val="clear" w:color="auto" w:fill="auto"/>
            <w:noWrap/>
            <w:vAlign w:val="center"/>
          </w:tcPr>
          <w:p w14:paraId="47849F84" w14:textId="77777777"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14:paraId="45E862C5" w14:textId="77777777"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14:paraId="7F21F4E8" w14:textId="77777777" w:rsidR="00F42686" w:rsidRPr="007001F1" w:rsidRDefault="00F42686" w:rsidP="00184A99">
            <w:pPr>
              <w:jc w:val="center"/>
              <w:rPr>
                <w:b/>
                <w:bCs/>
                <w:color w:val="000000"/>
              </w:rPr>
            </w:pPr>
          </w:p>
        </w:tc>
        <w:tc>
          <w:tcPr>
            <w:tcW w:w="567" w:type="dxa"/>
            <w:shd w:val="clear" w:color="auto" w:fill="auto"/>
            <w:vAlign w:val="center"/>
          </w:tcPr>
          <w:p w14:paraId="54BD6436" w14:textId="77777777" w:rsidR="00F42686" w:rsidRPr="007001F1" w:rsidRDefault="00F42686" w:rsidP="00184A99">
            <w:pPr>
              <w:jc w:val="center"/>
              <w:rPr>
                <w:b/>
                <w:bCs/>
                <w:color w:val="000000"/>
              </w:rPr>
            </w:pPr>
          </w:p>
        </w:tc>
        <w:tc>
          <w:tcPr>
            <w:tcW w:w="850" w:type="dxa"/>
            <w:shd w:val="clear" w:color="auto" w:fill="auto"/>
            <w:vAlign w:val="center"/>
          </w:tcPr>
          <w:p w14:paraId="00BA563F" w14:textId="77777777" w:rsidR="00F42686" w:rsidRPr="007001F1" w:rsidRDefault="00F42686" w:rsidP="00184A99">
            <w:pPr>
              <w:jc w:val="center"/>
              <w:rPr>
                <w:b/>
                <w:bCs/>
                <w:color w:val="000000"/>
              </w:rPr>
            </w:pPr>
          </w:p>
        </w:tc>
        <w:tc>
          <w:tcPr>
            <w:tcW w:w="1701" w:type="dxa"/>
            <w:shd w:val="clear" w:color="auto" w:fill="auto"/>
            <w:vAlign w:val="center"/>
          </w:tcPr>
          <w:p w14:paraId="078B4E36" w14:textId="77777777" w:rsidR="00F42686" w:rsidRPr="007001F1" w:rsidRDefault="00F42686" w:rsidP="00184A99">
            <w:pPr>
              <w:jc w:val="center"/>
              <w:rPr>
                <w:b/>
                <w:bCs/>
                <w:color w:val="000000"/>
              </w:rPr>
            </w:pPr>
          </w:p>
        </w:tc>
      </w:tr>
      <w:tr w:rsidR="00AE38ED" w:rsidRPr="007001F1" w14:paraId="7A4C1C0E" w14:textId="77777777" w:rsidTr="00184A99">
        <w:trPr>
          <w:trHeight w:val="859"/>
        </w:trPr>
        <w:tc>
          <w:tcPr>
            <w:tcW w:w="582" w:type="dxa"/>
            <w:shd w:val="clear" w:color="auto" w:fill="auto"/>
            <w:noWrap/>
            <w:vAlign w:val="center"/>
          </w:tcPr>
          <w:p w14:paraId="7E4937CE" w14:textId="77777777"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14:paraId="59EEC505" w14:textId="77777777"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14:paraId="380937B2" w14:textId="77777777" w:rsidR="00AE38ED" w:rsidRPr="007001F1" w:rsidRDefault="00AE38ED" w:rsidP="00184A99">
            <w:pPr>
              <w:jc w:val="center"/>
              <w:rPr>
                <w:b/>
                <w:bCs/>
                <w:color w:val="000000"/>
              </w:rPr>
            </w:pPr>
          </w:p>
        </w:tc>
        <w:tc>
          <w:tcPr>
            <w:tcW w:w="567" w:type="dxa"/>
            <w:shd w:val="clear" w:color="auto" w:fill="auto"/>
            <w:vAlign w:val="center"/>
          </w:tcPr>
          <w:p w14:paraId="54AA6A33" w14:textId="77777777" w:rsidR="00AE38ED" w:rsidRPr="007001F1" w:rsidRDefault="00AE38ED" w:rsidP="00184A99">
            <w:pPr>
              <w:jc w:val="center"/>
              <w:rPr>
                <w:b/>
                <w:bCs/>
                <w:color w:val="000000"/>
              </w:rPr>
            </w:pPr>
          </w:p>
        </w:tc>
        <w:tc>
          <w:tcPr>
            <w:tcW w:w="850" w:type="dxa"/>
            <w:shd w:val="clear" w:color="auto" w:fill="auto"/>
            <w:vAlign w:val="center"/>
          </w:tcPr>
          <w:p w14:paraId="28B90BC2" w14:textId="77777777" w:rsidR="00AE38ED" w:rsidRPr="007001F1" w:rsidRDefault="00AE38ED" w:rsidP="00184A99">
            <w:pPr>
              <w:jc w:val="center"/>
              <w:rPr>
                <w:b/>
                <w:bCs/>
                <w:color w:val="000000"/>
              </w:rPr>
            </w:pPr>
          </w:p>
        </w:tc>
        <w:tc>
          <w:tcPr>
            <w:tcW w:w="1701" w:type="dxa"/>
            <w:shd w:val="clear" w:color="auto" w:fill="auto"/>
            <w:vAlign w:val="center"/>
          </w:tcPr>
          <w:p w14:paraId="5E04D429" w14:textId="77777777" w:rsidR="00AE38ED" w:rsidRPr="007001F1" w:rsidRDefault="00AE38ED" w:rsidP="00184A99">
            <w:pPr>
              <w:jc w:val="center"/>
              <w:rPr>
                <w:b/>
                <w:bCs/>
                <w:color w:val="000000"/>
              </w:rPr>
            </w:pPr>
          </w:p>
        </w:tc>
      </w:tr>
      <w:tr w:rsidR="003C3E90" w:rsidRPr="007001F1" w14:paraId="6BB6BAD6" w14:textId="77777777" w:rsidTr="00184A99">
        <w:trPr>
          <w:trHeight w:val="859"/>
        </w:trPr>
        <w:tc>
          <w:tcPr>
            <w:tcW w:w="582" w:type="dxa"/>
            <w:shd w:val="clear" w:color="auto" w:fill="auto"/>
            <w:noWrap/>
            <w:vAlign w:val="center"/>
          </w:tcPr>
          <w:p w14:paraId="54DD4C41" w14:textId="77777777"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14:paraId="48C34D87" w14:textId="77777777"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14:paraId="07820DD0" w14:textId="77777777" w:rsidR="003C3E90" w:rsidRPr="007001F1" w:rsidRDefault="003C3E90" w:rsidP="00184A99">
            <w:pPr>
              <w:jc w:val="center"/>
              <w:rPr>
                <w:b/>
                <w:bCs/>
                <w:color w:val="000000"/>
              </w:rPr>
            </w:pPr>
          </w:p>
        </w:tc>
        <w:tc>
          <w:tcPr>
            <w:tcW w:w="567" w:type="dxa"/>
            <w:shd w:val="clear" w:color="auto" w:fill="auto"/>
            <w:vAlign w:val="center"/>
          </w:tcPr>
          <w:p w14:paraId="235888E8" w14:textId="77777777" w:rsidR="003C3E90" w:rsidRPr="007001F1" w:rsidRDefault="003C3E90" w:rsidP="00184A99">
            <w:pPr>
              <w:jc w:val="center"/>
              <w:rPr>
                <w:b/>
                <w:bCs/>
                <w:color w:val="000000"/>
              </w:rPr>
            </w:pPr>
          </w:p>
        </w:tc>
        <w:tc>
          <w:tcPr>
            <w:tcW w:w="850" w:type="dxa"/>
            <w:shd w:val="clear" w:color="auto" w:fill="auto"/>
            <w:vAlign w:val="center"/>
          </w:tcPr>
          <w:p w14:paraId="1688E36E" w14:textId="77777777" w:rsidR="003C3E90" w:rsidRPr="007001F1" w:rsidRDefault="003C3E90" w:rsidP="00184A99">
            <w:pPr>
              <w:jc w:val="center"/>
              <w:rPr>
                <w:b/>
                <w:bCs/>
                <w:color w:val="000000"/>
              </w:rPr>
            </w:pPr>
          </w:p>
        </w:tc>
        <w:tc>
          <w:tcPr>
            <w:tcW w:w="1701" w:type="dxa"/>
            <w:shd w:val="clear" w:color="auto" w:fill="auto"/>
            <w:vAlign w:val="center"/>
          </w:tcPr>
          <w:p w14:paraId="1C89C0D0" w14:textId="77777777" w:rsidR="003C3E90" w:rsidRPr="007001F1" w:rsidRDefault="003C3E90" w:rsidP="00184A99">
            <w:pPr>
              <w:jc w:val="center"/>
              <w:rPr>
                <w:b/>
                <w:bCs/>
                <w:color w:val="000000"/>
              </w:rPr>
            </w:pPr>
          </w:p>
        </w:tc>
      </w:tr>
      <w:tr w:rsidR="00AE38ED" w:rsidRPr="007001F1" w14:paraId="2863967F" w14:textId="77777777" w:rsidTr="00184A99">
        <w:trPr>
          <w:trHeight w:val="859"/>
        </w:trPr>
        <w:tc>
          <w:tcPr>
            <w:tcW w:w="582" w:type="dxa"/>
            <w:shd w:val="clear" w:color="auto" w:fill="auto"/>
            <w:noWrap/>
            <w:vAlign w:val="center"/>
          </w:tcPr>
          <w:p w14:paraId="5C2A8453" w14:textId="77777777"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14:paraId="6623433C" w14:textId="77777777"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1D741E4" w14:textId="77777777" w:rsidR="00AE38ED" w:rsidRPr="007001F1" w:rsidRDefault="00AE38ED" w:rsidP="00AE38ED">
            <w:pPr>
              <w:jc w:val="center"/>
              <w:rPr>
                <w:b/>
                <w:bCs/>
                <w:color w:val="000000"/>
              </w:rPr>
            </w:pPr>
          </w:p>
        </w:tc>
        <w:tc>
          <w:tcPr>
            <w:tcW w:w="567" w:type="dxa"/>
            <w:shd w:val="clear" w:color="auto" w:fill="auto"/>
            <w:vAlign w:val="center"/>
          </w:tcPr>
          <w:p w14:paraId="6A07B3A6" w14:textId="77777777" w:rsidR="00AE38ED" w:rsidRPr="007001F1" w:rsidRDefault="00AE38ED" w:rsidP="00AE38ED">
            <w:pPr>
              <w:jc w:val="center"/>
              <w:rPr>
                <w:b/>
                <w:bCs/>
                <w:color w:val="000000"/>
              </w:rPr>
            </w:pPr>
          </w:p>
        </w:tc>
        <w:tc>
          <w:tcPr>
            <w:tcW w:w="850" w:type="dxa"/>
            <w:shd w:val="clear" w:color="auto" w:fill="auto"/>
            <w:vAlign w:val="center"/>
          </w:tcPr>
          <w:p w14:paraId="4483CFD4" w14:textId="77777777" w:rsidR="00AE38ED" w:rsidRPr="007001F1" w:rsidRDefault="00AE38ED" w:rsidP="00AE38ED">
            <w:pPr>
              <w:jc w:val="center"/>
              <w:rPr>
                <w:b/>
                <w:bCs/>
                <w:color w:val="000000"/>
              </w:rPr>
            </w:pPr>
          </w:p>
        </w:tc>
        <w:tc>
          <w:tcPr>
            <w:tcW w:w="1701" w:type="dxa"/>
            <w:shd w:val="clear" w:color="auto" w:fill="auto"/>
            <w:vAlign w:val="center"/>
          </w:tcPr>
          <w:p w14:paraId="0FC8E0C5" w14:textId="77777777" w:rsidR="00AE38ED" w:rsidRPr="007001F1" w:rsidRDefault="00AE38ED" w:rsidP="00AE38ED">
            <w:pPr>
              <w:jc w:val="center"/>
              <w:rPr>
                <w:b/>
                <w:bCs/>
                <w:color w:val="000000"/>
              </w:rPr>
            </w:pPr>
          </w:p>
        </w:tc>
      </w:tr>
      <w:tr w:rsidR="00AE38ED" w:rsidRPr="007001F1" w14:paraId="2B4BC75E" w14:textId="77777777" w:rsidTr="004B5668">
        <w:trPr>
          <w:trHeight w:val="293"/>
        </w:trPr>
        <w:tc>
          <w:tcPr>
            <w:tcW w:w="582" w:type="dxa"/>
            <w:shd w:val="clear" w:color="auto" w:fill="auto"/>
            <w:noWrap/>
            <w:vAlign w:val="center"/>
          </w:tcPr>
          <w:p w14:paraId="0F915111" w14:textId="77777777" w:rsidR="00AE38ED" w:rsidRDefault="00AE38ED" w:rsidP="00AE38ED">
            <w:pPr>
              <w:jc w:val="center"/>
              <w:rPr>
                <w:color w:val="000000"/>
              </w:rPr>
            </w:pPr>
            <w:r>
              <w:rPr>
                <w:color w:val="000000"/>
                <w:sz w:val="22"/>
                <w:szCs w:val="22"/>
              </w:rPr>
              <w:t>2</w:t>
            </w:r>
            <w:r w:rsidR="003C3E90">
              <w:rPr>
                <w:color w:val="000000"/>
                <w:sz w:val="22"/>
                <w:szCs w:val="22"/>
              </w:rPr>
              <w:t>5</w:t>
            </w:r>
          </w:p>
          <w:p w14:paraId="54DFC53A" w14:textId="77777777" w:rsidR="00AE38ED" w:rsidRPr="007001F1" w:rsidRDefault="00AE38ED" w:rsidP="00AE38ED">
            <w:pPr>
              <w:jc w:val="center"/>
              <w:rPr>
                <w:color w:val="000000"/>
              </w:rPr>
            </w:pPr>
          </w:p>
        </w:tc>
        <w:tc>
          <w:tcPr>
            <w:tcW w:w="4820" w:type="dxa"/>
            <w:gridSpan w:val="2"/>
            <w:shd w:val="clear" w:color="auto" w:fill="auto"/>
            <w:vAlign w:val="center"/>
          </w:tcPr>
          <w:p w14:paraId="279E29EC" w14:textId="77777777" w:rsidR="00AE38ED" w:rsidRPr="007001F1" w:rsidRDefault="00AE38ED" w:rsidP="00AE38ED">
            <w:pPr>
              <w:jc w:val="both"/>
              <w:rPr>
                <w:color w:val="000000"/>
              </w:rPr>
            </w:pPr>
            <w:r>
              <w:rPr>
                <w:color w:val="000000"/>
                <w:sz w:val="22"/>
                <w:szCs w:val="22"/>
              </w:rPr>
              <w:t xml:space="preserve">Boli záujemcovia nezaradení do dynamického nákupného systému oprávnene a bola im zaslaná </w:t>
            </w:r>
            <w:r>
              <w:rPr>
                <w:color w:val="000000"/>
                <w:sz w:val="22"/>
                <w:szCs w:val="22"/>
              </w:rPr>
              <w:lastRenderedPageBreak/>
              <w:t>informácia o nezaradení do dynamického nákupného systému?</w:t>
            </w:r>
          </w:p>
        </w:tc>
        <w:tc>
          <w:tcPr>
            <w:tcW w:w="567" w:type="dxa"/>
            <w:shd w:val="clear" w:color="auto" w:fill="auto"/>
            <w:vAlign w:val="center"/>
          </w:tcPr>
          <w:p w14:paraId="79BB1321" w14:textId="77777777" w:rsidR="00AE38ED" w:rsidRPr="007001F1" w:rsidRDefault="00AE38ED" w:rsidP="00AE38ED">
            <w:pPr>
              <w:jc w:val="center"/>
              <w:rPr>
                <w:b/>
                <w:bCs/>
                <w:color w:val="000000"/>
              </w:rPr>
            </w:pPr>
          </w:p>
        </w:tc>
        <w:tc>
          <w:tcPr>
            <w:tcW w:w="567" w:type="dxa"/>
            <w:shd w:val="clear" w:color="auto" w:fill="auto"/>
            <w:vAlign w:val="center"/>
          </w:tcPr>
          <w:p w14:paraId="18D9D55F" w14:textId="77777777" w:rsidR="00AE38ED" w:rsidRPr="007001F1" w:rsidRDefault="00AE38ED" w:rsidP="00AE38ED">
            <w:pPr>
              <w:jc w:val="center"/>
              <w:rPr>
                <w:b/>
                <w:bCs/>
                <w:color w:val="000000"/>
              </w:rPr>
            </w:pPr>
          </w:p>
        </w:tc>
        <w:tc>
          <w:tcPr>
            <w:tcW w:w="850" w:type="dxa"/>
            <w:shd w:val="clear" w:color="auto" w:fill="auto"/>
            <w:vAlign w:val="center"/>
          </w:tcPr>
          <w:p w14:paraId="77DB6511" w14:textId="77777777" w:rsidR="00AE38ED" w:rsidRPr="007001F1" w:rsidRDefault="00AE38ED" w:rsidP="00AE38ED">
            <w:pPr>
              <w:jc w:val="center"/>
              <w:rPr>
                <w:b/>
                <w:bCs/>
                <w:color w:val="000000"/>
              </w:rPr>
            </w:pPr>
          </w:p>
        </w:tc>
        <w:tc>
          <w:tcPr>
            <w:tcW w:w="1701" w:type="dxa"/>
            <w:shd w:val="clear" w:color="auto" w:fill="auto"/>
            <w:vAlign w:val="center"/>
          </w:tcPr>
          <w:p w14:paraId="36C128EC" w14:textId="77777777" w:rsidR="00AE38ED" w:rsidRPr="007001F1" w:rsidRDefault="00AE38ED" w:rsidP="00AE38ED">
            <w:pPr>
              <w:jc w:val="center"/>
              <w:rPr>
                <w:b/>
                <w:bCs/>
                <w:color w:val="000000"/>
              </w:rPr>
            </w:pPr>
          </w:p>
        </w:tc>
      </w:tr>
      <w:tr w:rsidR="00AE38ED" w:rsidRPr="007001F1" w14:paraId="0869EB5D" w14:textId="77777777" w:rsidTr="00184A99">
        <w:trPr>
          <w:trHeight w:val="859"/>
        </w:trPr>
        <w:tc>
          <w:tcPr>
            <w:tcW w:w="582" w:type="dxa"/>
            <w:shd w:val="clear" w:color="auto" w:fill="auto"/>
            <w:noWrap/>
            <w:vAlign w:val="center"/>
          </w:tcPr>
          <w:p w14:paraId="152C2EA1" w14:textId="77777777"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14:paraId="5B0582EB" w14:textId="77777777"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14:paraId="7D7C668E" w14:textId="77777777" w:rsidR="00AE38ED" w:rsidRPr="007001F1" w:rsidRDefault="00AE38ED" w:rsidP="00AE38ED">
            <w:pPr>
              <w:jc w:val="center"/>
              <w:rPr>
                <w:b/>
                <w:bCs/>
                <w:color w:val="000000"/>
              </w:rPr>
            </w:pPr>
          </w:p>
        </w:tc>
        <w:tc>
          <w:tcPr>
            <w:tcW w:w="567" w:type="dxa"/>
            <w:shd w:val="clear" w:color="auto" w:fill="auto"/>
            <w:vAlign w:val="center"/>
          </w:tcPr>
          <w:p w14:paraId="28775916" w14:textId="77777777" w:rsidR="00AE38ED" w:rsidRPr="007001F1" w:rsidRDefault="00AE38ED" w:rsidP="00AE38ED">
            <w:pPr>
              <w:jc w:val="center"/>
              <w:rPr>
                <w:b/>
                <w:bCs/>
                <w:color w:val="000000"/>
              </w:rPr>
            </w:pPr>
          </w:p>
        </w:tc>
        <w:tc>
          <w:tcPr>
            <w:tcW w:w="850" w:type="dxa"/>
            <w:shd w:val="clear" w:color="auto" w:fill="auto"/>
            <w:vAlign w:val="center"/>
          </w:tcPr>
          <w:p w14:paraId="05A17271" w14:textId="77777777" w:rsidR="00AE38ED" w:rsidRPr="007001F1" w:rsidRDefault="00AE38ED" w:rsidP="00AE38ED">
            <w:pPr>
              <w:jc w:val="center"/>
              <w:rPr>
                <w:b/>
                <w:bCs/>
                <w:color w:val="000000"/>
              </w:rPr>
            </w:pPr>
          </w:p>
        </w:tc>
        <w:tc>
          <w:tcPr>
            <w:tcW w:w="1701" w:type="dxa"/>
            <w:shd w:val="clear" w:color="auto" w:fill="auto"/>
            <w:vAlign w:val="center"/>
          </w:tcPr>
          <w:p w14:paraId="1DB01D8A" w14:textId="77777777" w:rsidR="00AE38ED" w:rsidRPr="007001F1" w:rsidRDefault="00AE38ED" w:rsidP="00AE38ED">
            <w:pPr>
              <w:jc w:val="center"/>
              <w:rPr>
                <w:b/>
                <w:bCs/>
                <w:color w:val="000000"/>
              </w:rPr>
            </w:pPr>
          </w:p>
        </w:tc>
      </w:tr>
      <w:tr w:rsidR="000728F4" w:rsidRPr="007001F1" w14:paraId="72A3516E" w14:textId="77777777" w:rsidTr="001C2935">
        <w:trPr>
          <w:trHeight w:val="680"/>
        </w:trPr>
        <w:tc>
          <w:tcPr>
            <w:tcW w:w="582" w:type="dxa"/>
            <w:vMerge w:val="restart"/>
            <w:shd w:val="clear" w:color="auto" w:fill="auto"/>
            <w:noWrap/>
            <w:vAlign w:val="center"/>
          </w:tcPr>
          <w:p w14:paraId="6276F30C" w14:textId="77777777" w:rsidR="000728F4" w:rsidRDefault="000728F4">
            <w:pPr>
              <w:jc w:val="center"/>
              <w:rPr>
                <w:color w:val="000000"/>
              </w:rPr>
            </w:pPr>
            <w:r>
              <w:rPr>
                <w:color w:val="000000"/>
                <w:sz w:val="22"/>
                <w:szCs w:val="22"/>
              </w:rPr>
              <w:t>27</w:t>
            </w:r>
          </w:p>
        </w:tc>
        <w:tc>
          <w:tcPr>
            <w:tcW w:w="4820" w:type="dxa"/>
            <w:gridSpan w:val="2"/>
            <w:shd w:val="clear" w:color="auto" w:fill="auto"/>
            <w:vAlign w:val="center"/>
          </w:tcPr>
          <w:p w14:paraId="08571045" w14:textId="77777777" w:rsidR="000728F4" w:rsidRPr="007001F1" w:rsidRDefault="000728F4"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0F17D2AE" w14:textId="77777777" w:rsidR="000728F4" w:rsidRPr="007001F1" w:rsidRDefault="000728F4" w:rsidP="00AE38ED">
            <w:pPr>
              <w:jc w:val="center"/>
              <w:rPr>
                <w:b/>
                <w:bCs/>
                <w:color w:val="000000"/>
              </w:rPr>
            </w:pPr>
          </w:p>
        </w:tc>
        <w:tc>
          <w:tcPr>
            <w:tcW w:w="567" w:type="dxa"/>
            <w:shd w:val="clear" w:color="auto" w:fill="auto"/>
            <w:vAlign w:val="center"/>
          </w:tcPr>
          <w:p w14:paraId="1FFA05C0" w14:textId="77777777" w:rsidR="000728F4" w:rsidRPr="007001F1" w:rsidRDefault="000728F4" w:rsidP="00AE38ED">
            <w:pPr>
              <w:jc w:val="center"/>
              <w:rPr>
                <w:b/>
                <w:bCs/>
                <w:color w:val="000000"/>
              </w:rPr>
            </w:pPr>
          </w:p>
        </w:tc>
        <w:tc>
          <w:tcPr>
            <w:tcW w:w="850" w:type="dxa"/>
            <w:shd w:val="clear" w:color="auto" w:fill="auto"/>
            <w:vAlign w:val="center"/>
          </w:tcPr>
          <w:p w14:paraId="55BB547D" w14:textId="77777777" w:rsidR="000728F4" w:rsidRPr="007001F1" w:rsidRDefault="000728F4" w:rsidP="00AE38ED">
            <w:pPr>
              <w:jc w:val="center"/>
              <w:rPr>
                <w:b/>
                <w:bCs/>
                <w:color w:val="000000"/>
              </w:rPr>
            </w:pPr>
          </w:p>
        </w:tc>
        <w:tc>
          <w:tcPr>
            <w:tcW w:w="1701" w:type="dxa"/>
            <w:shd w:val="clear" w:color="auto" w:fill="auto"/>
            <w:vAlign w:val="center"/>
          </w:tcPr>
          <w:p w14:paraId="0EA53307" w14:textId="77777777" w:rsidR="000728F4" w:rsidRPr="007001F1" w:rsidRDefault="000728F4" w:rsidP="00AE38ED">
            <w:pPr>
              <w:jc w:val="center"/>
              <w:rPr>
                <w:b/>
                <w:bCs/>
                <w:color w:val="000000"/>
              </w:rPr>
            </w:pPr>
          </w:p>
        </w:tc>
      </w:tr>
      <w:tr w:rsidR="000728F4" w:rsidRPr="007001F1" w14:paraId="04498A68" w14:textId="77777777" w:rsidTr="001C2935">
        <w:trPr>
          <w:trHeight w:val="691"/>
        </w:trPr>
        <w:tc>
          <w:tcPr>
            <w:tcW w:w="582" w:type="dxa"/>
            <w:vMerge/>
            <w:shd w:val="clear" w:color="auto" w:fill="auto"/>
            <w:noWrap/>
            <w:vAlign w:val="center"/>
          </w:tcPr>
          <w:p w14:paraId="7E77EA82" w14:textId="77777777" w:rsidR="000728F4" w:rsidRDefault="000728F4" w:rsidP="00AE38ED">
            <w:pPr>
              <w:jc w:val="center"/>
              <w:rPr>
                <w:color w:val="000000"/>
              </w:rPr>
            </w:pPr>
          </w:p>
        </w:tc>
        <w:tc>
          <w:tcPr>
            <w:tcW w:w="4820" w:type="dxa"/>
            <w:gridSpan w:val="2"/>
            <w:shd w:val="clear" w:color="auto" w:fill="auto"/>
            <w:vAlign w:val="center"/>
          </w:tcPr>
          <w:p w14:paraId="596C7FAD" w14:textId="77777777" w:rsidR="000728F4" w:rsidRPr="007001F1" w:rsidRDefault="000728F4"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326AF2D4" w14:textId="77777777" w:rsidR="000728F4" w:rsidRPr="007001F1" w:rsidRDefault="000728F4" w:rsidP="00AE38ED">
            <w:pPr>
              <w:jc w:val="center"/>
              <w:rPr>
                <w:b/>
                <w:bCs/>
                <w:color w:val="000000"/>
              </w:rPr>
            </w:pPr>
          </w:p>
        </w:tc>
        <w:tc>
          <w:tcPr>
            <w:tcW w:w="567" w:type="dxa"/>
            <w:shd w:val="clear" w:color="auto" w:fill="auto"/>
            <w:vAlign w:val="center"/>
          </w:tcPr>
          <w:p w14:paraId="4BF286D5" w14:textId="77777777" w:rsidR="000728F4" w:rsidRPr="007001F1" w:rsidRDefault="000728F4" w:rsidP="00AE38ED">
            <w:pPr>
              <w:jc w:val="center"/>
              <w:rPr>
                <w:b/>
                <w:bCs/>
                <w:color w:val="000000"/>
              </w:rPr>
            </w:pPr>
          </w:p>
        </w:tc>
        <w:tc>
          <w:tcPr>
            <w:tcW w:w="850" w:type="dxa"/>
            <w:shd w:val="clear" w:color="auto" w:fill="auto"/>
            <w:vAlign w:val="center"/>
          </w:tcPr>
          <w:p w14:paraId="322B6EB9" w14:textId="77777777" w:rsidR="000728F4" w:rsidRPr="007001F1" w:rsidRDefault="000728F4" w:rsidP="00AE38ED">
            <w:pPr>
              <w:jc w:val="center"/>
              <w:rPr>
                <w:b/>
                <w:bCs/>
                <w:color w:val="000000"/>
              </w:rPr>
            </w:pPr>
          </w:p>
        </w:tc>
        <w:tc>
          <w:tcPr>
            <w:tcW w:w="1701" w:type="dxa"/>
            <w:shd w:val="clear" w:color="auto" w:fill="auto"/>
            <w:vAlign w:val="center"/>
          </w:tcPr>
          <w:p w14:paraId="474384C6" w14:textId="77777777" w:rsidR="000728F4" w:rsidRPr="007001F1" w:rsidRDefault="000728F4" w:rsidP="00AE38ED">
            <w:pPr>
              <w:jc w:val="center"/>
              <w:rPr>
                <w:b/>
                <w:bCs/>
                <w:color w:val="000000"/>
              </w:rPr>
            </w:pPr>
          </w:p>
        </w:tc>
      </w:tr>
      <w:tr w:rsidR="000728F4" w:rsidRPr="007001F1" w14:paraId="737D50BB" w14:textId="77777777" w:rsidTr="000728F4">
        <w:trPr>
          <w:trHeight w:val="777"/>
        </w:trPr>
        <w:tc>
          <w:tcPr>
            <w:tcW w:w="582" w:type="dxa"/>
            <w:vMerge/>
            <w:shd w:val="clear" w:color="auto" w:fill="auto"/>
            <w:noWrap/>
            <w:vAlign w:val="center"/>
          </w:tcPr>
          <w:p w14:paraId="144F6F88" w14:textId="77777777" w:rsidR="000728F4" w:rsidRDefault="000728F4" w:rsidP="00AE38ED">
            <w:pPr>
              <w:jc w:val="center"/>
              <w:rPr>
                <w:color w:val="000000"/>
              </w:rPr>
            </w:pPr>
          </w:p>
        </w:tc>
        <w:tc>
          <w:tcPr>
            <w:tcW w:w="4820" w:type="dxa"/>
            <w:gridSpan w:val="2"/>
            <w:shd w:val="clear" w:color="auto" w:fill="auto"/>
            <w:vAlign w:val="center"/>
          </w:tcPr>
          <w:p w14:paraId="46766D47" w14:textId="77777777" w:rsidR="000728F4" w:rsidRDefault="000728F4" w:rsidP="00AE38ED">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484B1176" w14:textId="77777777" w:rsidR="000728F4" w:rsidRPr="007001F1" w:rsidRDefault="000728F4" w:rsidP="00AE38ED">
            <w:pPr>
              <w:jc w:val="both"/>
              <w:rPr>
                <w:color w:val="000000"/>
              </w:rPr>
            </w:pPr>
          </w:p>
        </w:tc>
        <w:tc>
          <w:tcPr>
            <w:tcW w:w="567" w:type="dxa"/>
            <w:shd w:val="clear" w:color="auto" w:fill="auto"/>
            <w:vAlign w:val="center"/>
          </w:tcPr>
          <w:p w14:paraId="02E9BF73" w14:textId="77777777" w:rsidR="000728F4" w:rsidRPr="007001F1" w:rsidRDefault="000728F4" w:rsidP="00AE38ED">
            <w:pPr>
              <w:jc w:val="center"/>
              <w:rPr>
                <w:b/>
                <w:bCs/>
                <w:color w:val="000000"/>
              </w:rPr>
            </w:pPr>
          </w:p>
        </w:tc>
        <w:tc>
          <w:tcPr>
            <w:tcW w:w="567" w:type="dxa"/>
            <w:shd w:val="clear" w:color="auto" w:fill="auto"/>
            <w:vAlign w:val="center"/>
          </w:tcPr>
          <w:p w14:paraId="5C62619D" w14:textId="77777777" w:rsidR="000728F4" w:rsidRPr="007001F1" w:rsidRDefault="000728F4" w:rsidP="00AE38ED">
            <w:pPr>
              <w:jc w:val="center"/>
              <w:rPr>
                <w:b/>
                <w:bCs/>
                <w:color w:val="000000"/>
              </w:rPr>
            </w:pPr>
          </w:p>
        </w:tc>
        <w:tc>
          <w:tcPr>
            <w:tcW w:w="850" w:type="dxa"/>
            <w:shd w:val="clear" w:color="auto" w:fill="auto"/>
            <w:vAlign w:val="center"/>
          </w:tcPr>
          <w:p w14:paraId="45479EC7" w14:textId="77777777" w:rsidR="000728F4" w:rsidRPr="007001F1" w:rsidRDefault="000728F4" w:rsidP="00AE38ED">
            <w:pPr>
              <w:jc w:val="center"/>
              <w:rPr>
                <w:b/>
                <w:bCs/>
                <w:color w:val="000000"/>
              </w:rPr>
            </w:pPr>
          </w:p>
        </w:tc>
        <w:tc>
          <w:tcPr>
            <w:tcW w:w="1701" w:type="dxa"/>
            <w:shd w:val="clear" w:color="auto" w:fill="auto"/>
            <w:vAlign w:val="center"/>
          </w:tcPr>
          <w:p w14:paraId="67A3017F" w14:textId="77777777" w:rsidR="000728F4" w:rsidRPr="007001F1" w:rsidRDefault="000728F4" w:rsidP="00AE38ED">
            <w:pPr>
              <w:jc w:val="center"/>
              <w:rPr>
                <w:b/>
                <w:bCs/>
                <w:color w:val="000000"/>
              </w:rPr>
            </w:pPr>
          </w:p>
        </w:tc>
      </w:tr>
      <w:tr w:rsidR="000728F4" w:rsidRPr="007001F1" w14:paraId="4D277800" w14:textId="77777777" w:rsidTr="00184A99">
        <w:trPr>
          <w:trHeight w:val="256"/>
        </w:trPr>
        <w:tc>
          <w:tcPr>
            <w:tcW w:w="582" w:type="dxa"/>
            <w:vMerge/>
            <w:shd w:val="clear" w:color="auto" w:fill="auto"/>
            <w:noWrap/>
            <w:vAlign w:val="center"/>
          </w:tcPr>
          <w:p w14:paraId="298F0FD8" w14:textId="77777777" w:rsidR="000728F4" w:rsidRDefault="000728F4" w:rsidP="00AE38ED">
            <w:pPr>
              <w:jc w:val="center"/>
              <w:rPr>
                <w:color w:val="000000"/>
              </w:rPr>
            </w:pPr>
          </w:p>
        </w:tc>
        <w:tc>
          <w:tcPr>
            <w:tcW w:w="4820" w:type="dxa"/>
            <w:gridSpan w:val="2"/>
            <w:shd w:val="clear" w:color="auto" w:fill="auto"/>
            <w:vAlign w:val="center"/>
          </w:tcPr>
          <w:p w14:paraId="705F9953" w14:textId="77777777" w:rsidR="000728F4" w:rsidRPr="007001F1" w:rsidRDefault="000728F4" w:rsidP="00AE38ED">
            <w:pPr>
              <w:jc w:val="both"/>
              <w:rPr>
                <w:sz w:val="22"/>
                <w:szCs w:val="22"/>
              </w:rPr>
            </w:pPr>
          </w:p>
        </w:tc>
        <w:tc>
          <w:tcPr>
            <w:tcW w:w="567" w:type="dxa"/>
            <w:shd w:val="clear" w:color="auto" w:fill="auto"/>
            <w:vAlign w:val="center"/>
          </w:tcPr>
          <w:p w14:paraId="1E89E669" w14:textId="77777777" w:rsidR="000728F4" w:rsidRPr="007001F1" w:rsidRDefault="000728F4" w:rsidP="00AE38ED">
            <w:pPr>
              <w:jc w:val="center"/>
              <w:rPr>
                <w:b/>
                <w:bCs/>
                <w:color w:val="000000"/>
              </w:rPr>
            </w:pPr>
          </w:p>
        </w:tc>
        <w:tc>
          <w:tcPr>
            <w:tcW w:w="567" w:type="dxa"/>
            <w:shd w:val="clear" w:color="auto" w:fill="auto"/>
            <w:vAlign w:val="center"/>
          </w:tcPr>
          <w:p w14:paraId="2B591B4B" w14:textId="77777777" w:rsidR="000728F4" w:rsidRPr="007001F1" w:rsidRDefault="000728F4" w:rsidP="00AE38ED">
            <w:pPr>
              <w:jc w:val="center"/>
              <w:rPr>
                <w:b/>
                <w:bCs/>
                <w:color w:val="000000"/>
              </w:rPr>
            </w:pPr>
          </w:p>
        </w:tc>
        <w:tc>
          <w:tcPr>
            <w:tcW w:w="850" w:type="dxa"/>
            <w:shd w:val="clear" w:color="auto" w:fill="auto"/>
            <w:vAlign w:val="center"/>
          </w:tcPr>
          <w:p w14:paraId="1478DB39" w14:textId="77777777" w:rsidR="000728F4" w:rsidRPr="007001F1" w:rsidRDefault="000728F4" w:rsidP="00AE38ED">
            <w:pPr>
              <w:jc w:val="center"/>
              <w:rPr>
                <w:b/>
                <w:bCs/>
                <w:color w:val="000000"/>
              </w:rPr>
            </w:pPr>
          </w:p>
        </w:tc>
        <w:tc>
          <w:tcPr>
            <w:tcW w:w="1701" w:type="dxa"/>
            <w:shd w:val="clear" w:color="auto" w:fill="auto"/>
            <w:vAlign w:val="center"/>
          </w:tcPr>
          <w:p w14:paraId="7B7EDE6A" w14:textId="77777777" w:rsidR="000728F4" w:rsidRPr="007001F1" w:rsidRDefault="000728F4" w:rsidP="00AE38ED">
            <w:pPr>
              <w:jc w:val="center"/>
              <w:rPr>
                <w:b/>
                <w:bCs/>
                <w:color w:val="000000"/>
              </w:rPr>
            </w:pPr>
          </w:p>
        </w:tc>
      </w:tr>
      <w:tr w:rsidR="00AE38ED" w:rsidRPr="007001F1" w14:paraId="0CF89B3A" w14:textId="77777777" w:rsidTr="00184A99">
        <w:trPr>
          <w:trHeight w:val="859"/>
        </w:trPr>
        <w:tc>
          <w:tcPr>
            <w:tcW w:w="582" w:type="dxa"/>
            <w:shd w:val="clear" w:color="auto" w:fill="auto"/>
            <w:noWrap/>
            <w:vAlign w:val="center"/>
          </w:tcPr>
          <w:p w14:paraId="7E337CA0" w14:textId="77777777"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14:paraId="18410428" w14:textId="77777777"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14:paraId="11493A17" w14:textId="77777777" w:rsidR="00AE38ED" w:rsidRPr="007001F1" w:rsidRDefault="00AE38ED" w:rsidP="00AE38ED">
            <w:pPr>
              <w:jc w:val="center"/>
              <w:rPr>
                <w:b/>
                <w:bCs/>
                <w:color w:val="000000"/>
              </w:rPr>
            </w:pPr>
          </w:p>
        </w:tc>
        <w:tc>
          <w:tcPr>
            <w:tcW w:w="567" w:type="dxa"/>
            <w:shd w:val="clear" w:color="auto" w:fill="auto"/>
            <w:vAlign w:val="center"/>
          </w:tcPr>
          <w:p w14:paraId="414649BD" w14:textId="77777777" w:rsidR="00AE38ED" w:rsidRPr="007001F1" w:rsidRDefault="00AE38ED" w:rsidP="00AE38ED">
            <w:pPr>
              <w:jc w:val="center"/>
              <w:rPr>
                <w:b/>
                <w:bCs/>
                <w:color w:val="000000"/>
              </w:rPr>
            </w:pPr>
          </w:p>
        </w:tc>
        <w:tc>
          <w:tcPr>
            <w:tcW w:w="850" w:type="dxa"/>
            <w:shd w:val="clear" w:color="auto" w:fill="auto"/>
            <w:vAlign w:val="center"/>
          </w:tcPr>
          <w:p w14:paraId="4087B924" w14:textId="77777777" w:rsidR="00AE38ED" w:rsidRPr="007001F1" w:rsidRDefault="00AE38ED" w:rsidP="00AE38ED">
            <w:pPr>
              <w:jc w:val="center"/>
              <w:rPr>
                <w:b/>
                <w:bCs/>
                <w:color w:val="000000"/>
              </w:rPr>
            </w:pPr>
          </w:p>
        </w:tc>
        <w:tc>
          <w:tcPr>
            <w:tcW w:w="1701" w:type="dxa"/>
            <w:shd w:val="clear" w:color="auto" w:fill="auto"/>
            <w:vAlign w:val="center"/>
          </w:tcPr>
          <w:p w14:paraId="31D67FFB" w14:textId="77777777" w:rsidR="00AE38ED" w:rsidRPr="007001F1" w:rsidRDefault="00AE38ED" w:rsidP="00AE38ED">
            <w:pPr>
              <w:jc w:val="center"/>
              <w:rPr>
                <w:b/>
                <w:bCs/>
                <w:color w:val="000000"/>
              </w:rPr>
            </w:pPr>
          </w:p>
        </w:tc>
      </w:tr>
      <w:tr w:rsidR="00AE38ED" w:rsidRPr="007001F1" w14:paraId="4BDD3869" w14:textId="77777777" w:rsidTr="008732DC">
        <w:trPr>
          <w:trHeight w:val="559"/>
        </w:trPr>
        <w:tc>
          <w:tcPr>
            <w:tcW w:w="582" w:type="dxa"/>
            <w:shd w:val="clear" w:color="auto" w:fill="auto"/>
            <w:noWrap/>
            <w:vAlign w:val="center"/>
          </w:tcPr>
          <w:p w14:paraId="3867A7C8" w14:textId="77777777"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14:paraId="7B9C87D5" w14:textId="77777777"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14:paraId="3F13F0F6" w14:textId="77777777" w:rsidR="00AE38ED" w:rsidRPr="007001F1" w:rsidRDefault="00AE38ED" w:rsidP="00AE38ED">
            <w:pPr>
              <w:jc w:val="center"/>
              <w:rPr>
                <w:b/>
                <w:bCs/>
                <w:color w:val="000000"/>
              </w:rPr>
            </w:pPr>
          </w:p>
        </w:tc>
        <w:tc>
          <w:tcPr>
            <w:tcW w:w="567" w:type="dxa"/>
            <w:shd w:val="clear" w:color="auto" w:fill="auto"/>
            <w:vAlign w:val="center"/>
          </w:tcPr>
          <w:p w14:paraId="7B0FED7F" w14:textId="77777777" w:rsidR="00AE38ED" w:rsidRPr="007001F1" w:rsidRDefault="00AE38ED" w:rsidP="00AE38ED">
            <w:pPr>
              <w:jc w:val="center"/>
              <w:rPr>
                <w:b/>
                <w:bCs/>
                <w:color w:val="000000"/>
              </w:rPr>
            </w:pPr>
          </w:p>
        </w:tc>
        <w:tc>
          <w:tcPr>
            <w:tcW w:w="850" w:type="dxa"/>
            <w:shd w:val="clear" w:color="auto" w:fill="auto"/>
            <w:vAlign w:val="center"/>
          </w:tcPr>
          <w:p w14:paraId="2D172310" w14:textId="77777777" w:rsidR="00AE38ED" w:rsidRPr="007001F1" w:rsidRDefault="00AE38ED" w:rsidP="00AE38ED">
            <w:pPr>
              <w:jc w:val="center"/>
              <w:rPr>
                <w:b/>
                <w:bCs/>
                <w:color w:val="000000"/>
              </w:rPr>
            </w:pPr>
          </w:p>
        </w:tc>
        <w:tc>
          <w:tcPr>
            <w:tcW w:w="1701" w:type="dxa"/>
            <w:shd w:val="clear" w:color="auto" w:fill="auto"/>
            <w:vAlign w:val="center"/>
          </w:tcPr>
          <w:p w14:paraId="6BA8F573" w14:textId="77777777" w:rsidR="00AE38ED" w:rsidRPr="007001F1" w:rsidRDefault="00AE38ED" w:rsidP="00AE38ED">
            <w:pPr>
              <w:jc w:val="center"/>
              <w:rPr>
                <w:b/>
                <w:bCs/>
                <w:color w:val="000000"/>
              </w:rPr>
            </w:pPr>
          </w:p>
        </w:tc>
      </w:tr>
      <w:tr w:rsidR="003C3E90" w:rsidRPr="007001F1" w14:paraId="1570DE05" w14:textId="77777777" w:rsidTr="008732DC">
        <w:trPr>
          <w:trHeight w:val="553"/>
        </w:trPr>
        <w:tc>
          <w:tcPr>
            <w:tcW w:w="582" w:type="dxa"/>
            <w:shd w:val="clear" w:color="auto" w:fill="auto"/>
            <w:noWrap/>
            <w:vAlign w:val="center"/>
          </w:tcPr>
          <w:p w14:paraId="00C9E2E6" w14:textId="77777777"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14:paraId="5C12415C" w14:textId="77777777"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43623BEB" w14:textId="77777777" w:rsidR="003C3E90" w:rsidRPr="007001F1" w:rsidRDefault="003C3E90" w:rsidP="00AE38ED">
            <w:pPr>
              <w:jc w:val="center"/>
              <w:rPr>
                <w:b/>
                <w:bCs/>
                <w:color w:val="000000"/>
              </w:rPr>
            </w:pPr>
          </w:p>
        </w:tc>
        <w:tc>
          <w:tcPr>
            <w:tcW w:w="567" w:type="dxa"/>
            <w:shd w:val="clear" w:color="auto" w:fill="auto"/>
            <w:vAlign w:val="center"/>
          </w:tcPr>
          <w:p w14:paraId="2AA16EFA" w14:textId="77777777" w:rsidR="003C3E90" w:rsidRPr="007001F1" w:rsidRDefault="003C3E90" w:rsidP="00AE38ED">
            <w:pPr>
              <w:jc w:val="center"/>
              <w:rPr>
                <w:b/>
                <w:bCs/>
                <w:color w:val="000000"/>
              </w:rPr>
            </w:pPr>
          </w:p>
        </w:tc>
        <w:tc>
          <w:tcPr>
            <w:tcW w:w="850" w:type="dxa"/>
            <w:shd w:val="clear" w:color="auto" w:fill="auto"/>
            <w:vAlign w:val="center"/>
          </w:tcPr>
          <w:p w14:paraId="0E2B470A" w14:textId="77777777" w:rsidR="003C3E90" w:rsidRPr="007001F1" w:rsidRDefault="003C3E90" w:rsidP="00AE38ED">
            <w:pPr>
              <w:jc w:val="center"/>
              <w:rPr>
                <w:b/>
                <w:bCs/>
                <w:color w:val="000000"/>
              </w:rPr>
            </w:pPr>
          </w:p>
        </w:tc>
        <w:tc>
          <w:tcPr>
            <w:tcW w:w="1701" w:type="dxa"/>
            <w:shd w:val="clear" w:color="auto" w:fill="auto"/>
            <w:vAlign w:val="center"/>
          </w:tcPr>
          <w:p w14:paraId="2D50F26C" w14:textId="77777777" w:rsidR="003C3E90" w:rsidRPr="007001F1" w:rsidRDefault="003C3E90" w:rsidP="00AE38ED">
            <w:pPr>
              <w:jc w:val="center"/>
              <w:rPr>
                <w:b/>
                <w:bCs/>
                <w:color w:val="000000"/>
              </w:rPr>
            </w:pPr>
          </w:p>
        </w:tc>
      </w:tr>
      <w:tr w:rsidR="003C3E90" w:rsidRPr="007001F1" w14:paraId="2782370A" w14:textId="77777777" w:rsidTr="001C2935">
        <w:trPr>
          <w:trHeight w:val="733"/>
        </w:trPr>
        <w:tc>
          <w:tcPr>
            <w:tcW w:w="582" w:type="dxa"/>
            <w:shd w:val="clear" w:color="auto" w:fill="auto"/>
            <w:noWrap/>
            <w:vAlign w:val="center"/>
          </w:tcPr>
          <w:p w14:paraId="260235EB" w14:textId="77777777"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14:paraId="3DDB3284" w14:textId="77777777"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1D2DC9FF" w14:textId="77777777" w:rsidR="003C3E90" w:rsidRPr="007001F1" w:rsidRDefault="003C3E90" w:rsidP="00AE38ED">
            <w:pPr>
              <w:jc w:val="center"/>
              <w:rPr>
                <w:b/>
                <w:bCs/>
                <w:color w:val="000000"/>
              </w:rPr>
            </w:pPr>
          </w:p>
        </w:tc>
        <w:tc>
          <w:tcPr>
            <w:tcW w:w="567" w:type="dxa"/>
            <w:shd w:val="clear" w:color="auto" w:fill="auto"/>
            <w:vAlign w:val="center"/>
          </w:tcPr>
          <w:p w14:paraId="00AAFF87" w14:textId="77777777" w:rsidR="003C3E90" w:rsidRPr="007001F1" w:rsidRDefault="003C3E90" w:rsidP="00AE38ED">
            <w:pPr>
              <w:jc w:val="center"/>
              <w:rPr>
                <w:b/>
                <w:bCs/>
                <w:color w:val="000000"/>
              </w:rPr>
            </w:pPr>
          </w:p>
        </w:tc>
        <w:tc>
          <w:tcPr>
            <w:tcW w:w="850" w:type="dxa"/>
            <w:shd w:val="clear" w:color="auto" w:fill="auto"/>
            <w:vAlign w:val="center"/>
          </w:tcPr>
          <w:p w14:paraId="3B1980E3" w14:textId="77777777" w:rsidR="003C3E90" w:rsidRPr="007001F1" w:rsidRDefault="003C3E90" w:rsidP="00AE38ED">
            <w:pPr>
              <w:jc w:val="center"/>
              <w:rPr>
                <w:b/>
                <w:bCs/>
                <w:color w:val="000000"/>
              </w:rPr>
            </w:pPr>
          </w:p>
        </w:tc>
        <w:tc>
          <w:tcPr>
            <w:tcW w:w="1701" w:type="dxa"/>
            <w:shd w:val="clear" w:color="auto" w:fill="auto"/>
            <w:vAlign w:val="center"/>
          </w:tcPr>
          <w:p w14:paraId="5C7249B3" w14:textId="77777777" w:rsidR="003C3E90" w:rsidRPr="007001F1" w:rsidRDefault="003C3E90" w:rsidP="00AE38ED">
            <w:pPr>
              <w:jc w:val="center"/>
              <w:rPr>
                <w:b/>
                <w:bCs/>
                <w:color w:val="000000"/>
              </w:rPr>
            </w:pPr>
          </w:p>
        </w:tc>
      </w:tr>
      <w:tr w:rsidR="00AE38ED" w:rsidRPr="007001F1" w14:paraId="7D3B624F" w14:textId="77777777" w:rsidTr="00184A99">
        <w:trPr>
          <w:trHeight w:val="859"/>
        </w:trPr>
        <w:tc>
          <w:tcPr>
            <w:tcW w:w="582" w:type="dxa"/>
            <w:shd w:val="clear" w:color="auto" w:fill="auto"/>
            <w:noWrap/>
            <w:vAlign w:val="center"/>
          </w:tcPr>
          <w:p w14:paraId="49863A66" w14:textId="77777777"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14:paraId="3D7B24A2" w14:textId="77777777"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14:paraId="383942EE" w14:textId="77777777" w:rsidR="00AE38ED" w:rsidRPr="007001F1" w:rsidRDefault="00AE38ED" w:rsidP="00AE38ED">
            <w:pPr>
              <w:jc w:val="center"/>
              <w:rPr>
                <w:b/>
                <w:bCs/>
                <w:color w:val="000000"/>
              </w:rPr>
            </w:pPr>
          </w:p>
        </w:tc>
        <w:tc>
          <w:tcPr>
            <w:tcW w:w="567" w:type="dxa"/>
            <w:shd w:val="clear" w:color="auto" w:fill="auto"/>
            <w:vAlign w:val="center"/>
          </w:tcPr>
          <w:p w14:paraId="07C96368" w14:textId="77777777" w:rsidR="00AE38ED" w:rsidRPr="007001F1" w:rsidRDefault="00AE38ED" w:rsidP="00AE38ED">
            <w:pPr>
              <w:jc w:val="center"/>
              <w:rPr>
                <w:b/>
                <w:bCs/>
                <w:color w:val="000000"/>
              </w:rPr>
            </w:pPr>
          </w:p>
        </w:tc>
        <w:tc>
          <w:tcPr>
            <w:tcW w:w="850" w:type="dxa"/>
            <w:shd w:val="clear" w:color="auto" w:fill="auto"/>
            <w:vAlign w:val="center"/>
          </w:tcPr>
          <w:p w14:paraId="53F73012" w14:textId="77777777" w:rsidR="00AE38ED" w:rsidRPr="007001F1" w:rsidRDefault="00AE38ED" w:rsidP="00AE38ED">
            <w:pPr>
              <w:jc w:val="center"/>
              <w:rPr>
                <w:b/>
                <w:bCs/>
                <w:color w:val="000000"/>
              </w:rPr>
            </w:pPr>
          </w:p>
        </w:tc>
        <w:tc>
          <w:tcPr>
            <w:tcW w:w="1701" w:type="dxa"/>
            <w:shd w:val="clear" w:color="auto" w:fill="auto"/>
            <w:vAlign w:val="center"/>
          </w:tcPr>
          <w:p w14:paraId="4CFC1195" w14:textId="77777777" w:rsidR="00AE38ED" w:rsidRPr="007001F1" w:rsidRDefault="00AE38ED" w:rsidP="00AE38ED">
            <w:pPr>
              <w:jc w:val="center"/>
              <w:rPr>
                <w:b/>
                <w:bCs/>
                <w:color w:val="000000"/>
              </w:rPr>
            </w:pPr>
          </w:p>
        </w:tc>
      </w:tr>
      <w:tr w:rsidR="00AE38ED" w:rsidRPr="007001F1" w14:paraId="60E15E36" w14:textId="77777777" w:rsidTr="00184A99">
        <w:trPr>
          <w:trHeight w:val="859"/>
        </w:trPr>
        <w:tc>
          <w:tcPr>
            <w:tcW w:w="582" w:type="dxa"/>
            <w:shd w:val="clear" w:color="auto" w:fill="auto"/>
            <w:noWrap/>
            <w:vAlign w:val="center"/>
          </w:tcPr>
          <w:p w14:paraId="6A376117" w14:textId="77777777" w:rsidR="00AE38ED" w:rsidRDefault="003C3E90">
            <w:pPr>
              <w:jc w:val="center"/>
              <w:rPr>
                <w:color w:val="000000"/>
              </w:rPr>
            </w:pPr>
            <w:r>
              <w:rPr>
                <w:color w:val="000000"/>
                <w:sz w:val="22"/>
                <w:szCs w:val="22"/>
              </w:rPr>
              <w:t>33</w:t>
            </w:r>
          </w:p>
        </w:tc>
        <w:tc>
          <w:tcPr>
            <w:tcW w:w="4820" w:type="dxa"/>
            <w:gridSpan w:val="2"/>
            <w:shd w:val="clear" w:color="auto" w:fill="auto"/>
            <w:vAlign w:val="center"/>
          </w:tcPr>
          <w:p w14:paraId="69949AE0" w14:textId="77777777"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14:paraId="05067652" w14:textId="77777777" w:rsidR="00AE38ED" w:rsidRPr="007001F1" w:rsidRDefault="00AE38ED" w:rsidP="00AE38ED">
            <w:pPr>
              <w:jc w:val="center"/>
              <w:rPr>
                <w:b/>
                <w:bCs/>
                <w:color w:val="000000"/>
              </w:rPr>
            </w:pPr>
          </w:p>
        </w:tc>
        <w:tc>
          <w:tcPr>
            <w:tcW w:w="567" w:type="dxa"/>
            <w:shd w:val="clear" w:color="auto" w:fill="auto"/>
            <w:vAlign w:val="center"/>
          </w:tcPr>
          <w:p w14:paraId="63F5CD54" w14:textId="77777777" w:rsidR="00AE38ED" w:rsidRPr="007001F1" w:rsidRDefault="00AE38ED" w:rsidP="00AE38ED">
            <w:pPr>
              <w:jc w:val="center"/>
              <w:rPr>
                <w:b/>
                <w:bCs/>
                <w:color w:val="000000"/>
              </w:rPr>
            </w:pPr>
          </w:p>
        </w:tc>
        <w:tc>
          <w:tcPr>
            <w:tcW w:w="850" w:type="dxa"/>
            <w:shd w:val="clear" w:color="auto" w:fill="auto"/>
            <w:vAlign w:val="center"/>
          </w:tcPr>
          <w:p w14:paraId="67D2E96D" w14:textId="77777777" w:rsidR="00AE38ED" w:rsidRPr="007001F1" w:rsidRDefault="00AE38ED" w:rsidP="00AE38ED">
            <w:pPr>
              <w:jc w:val="center"/>
              <w:rPr>
                <w:b/>
                <w:bCs/>
                <w:color w:val="000000"/>
              </w:rPr>
            </w:pPr>
          </w:p>
        </w:tc>
        <w:tc>
          <w:tcPr>
            <w:tcW w:w="1701" w:type="dxa"/>
            <w:shd w:val="clear" w:color="auto" w:fill="auto"/>
            <w:vAlign w:val="center"/>
          </w:tcPr>
          <w:p w14:paraId="2151F99A" w14:textId="77777777" w:rsidR="00AE38ED" w:rsidRPr="007001F1" w:rsidRDefault="00AE38ED" w:rsidP="00AE38ED">
            <w:pPr>
              <w:jc w:val="center"/>
              <w:rPr>
                <w:b/>
                <w:bCs/>
                <w:color w:val="000000"/>
              </w:rPr>
            </w:pPr>
          </w:p>
        </w:tc>
      </w:tr>
      <w:tr w:rsidR="003C3E90" w:rsidRPr="007001F1" w14:paraId="0CAD1A97" w14:textId="77777777" w:rsidTr="00184A99">
        <w:trPr>
          <w:trHeight w:val="859"/>
        </w:trPr>
        <w:tc>
          <w:tcPr>
            <w:tcW w:w="582" w:type="dxa"/>
            <w:vMerge w:val="restart"/>
            <w:shd w:val="clear" w:color="auto" w:fill="auto"/>
            <w:noWrap/>
            <w:vAlign w:val="center"/>
          </w:tcPr>
          <w:p w14:paraId="40E83295" w14:textId="77777777"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14:paraId="26E9465D" w14:textId="77777777"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14:paraId="5E3D1528" w14:textId="77777777" w:rsidR="003C3E90" w:rsidRPr="007001F1" w:rsidRDefault="003C3E90" w:rsidP="00AE38ED">
            <w:pPr>
              <w:jc w:val="center"/>
              <w:rPr>
                <w:b/>
                <w:bCs/>
                <w:color w:val="000000"/>
              </w:rPr>
            </w:pPr>
          </w:p>
        </w:tc>
        <w:tc>
          <w:tcPr>
            <w:tcW w:w="567" w:type="dxa"/>
            <w:shd w:val="clear" w:color="auto" w:fill="auto"/>
            <w:vAlign w:val="center"/>
          </w:tcPr>
          <w:p w14:paraId="68618249" w14:textId="77777777" w:rsidR="003C3E90" w:rsidRPr="007001F1" w:rsidRDefault="003C3E90" w:rsidP="00AE38ED">
            <w:pPr>
              <w:jc w:val="center"/>
              <w:rPr>
                <w:b/>
                <w:bCs/>
                <w:color w:val="000000"/>
              </w:rPr>
            </w:pPr>
          </w:p>
        </w:tc>
        <w:tc>
          <w:tcPr>
            <w:tcW w:w="850" w:type="dxa"/>
            <w:shd w:val="clear" w:color="auto" w:fill="auto"/>
            <w:vAlign w:val="center"/>
          </w:tcPr>
          <w:p w14:paraId="7FD013CA" w14:textId="77777777" w:rsidR="003C3E90" w:rsidRPr="007001F1" w:rsidRDefault="003C3E90" w:rsidP="00AE38ED">
            <w:pPr>
              <w:jc w:val="center"/>
              <w:rPr>
                <w:b/>
                <w:bCs/>
                <w:color w:val="000000"/>
              </w:rPr>
            </w:pPr>
          </w:p>
        </w:tc>
        <w:tc>
          <w:tcPr>
            <w:tcW w:w="1701" w:type="dxa"/>
            <w:shd w:val="clear" w:color="auto" w:fill="auto"/>
            <w:vAlign w:val="center"/>
          </w:tcPr>
          <w:p w14:paraId="6C943473" w14:textId="77777777" w:rsidR="003C3E90" w:rsidRPr="007001F1" w:rsidRDefault="003C3E90" w:rsidP="00AE38ED">
            <w:pPr>
              <w:jc w:val="center"/>
              <w:rPr>
                <w:b/>
                <w:bCs/>
                <w:color w:val="000000"/>
              </w:rPr>
            </w:pPr>
          </w:p>
        </w:tc>
      </w:tr>
      <w:tr w:rsidR="003C3E90" w:rsidRPr="007001F1" w14:paraId="602E5FAF" w14:textId="77777777" w:rsidTr="004B5668">
        <w:trPr>
          <w:trHeight w:val="293"/>
        </w:trPr>
        <w:tc>
          <w:tcPr>
            <w:tcW w:w="582" w:type="dxa"/>
            <w:vMerge/>
            <w:shd w:val="clear" w:color="auto" w:fill="auto"/>
            <w:noWrap/>
            <w:vAlign w:val="center"/>
          </w:tcPr>
          <w:p w14:paraId="67E1BB3D" w14:textId="77777777" w:rsidR="003C3E90" w:rsidRDefault="003C3E90" w:rsidP="00AE38ED">
            <w:pPr>
              <w:jc w:val="center"/>
              <w:rPr>
                <w:color w:val="000000"/>
                <w:sz w:val="22"/>
                <w:szCs w:val="22"/>
              </w:rPr>
            </w:pPr>
          </w:p>
        </w:tc>
        <w:tc>
          <w:tcPr>
            <w:tcW w:w="4820" w:type="dxa"/>
            <w:gridSpan w:val="2"/>
            <w:shd w:val="clear" w:color="auto" w:fill="auto"/>
            <w:vAlign w:val="center"/>
          </w:tcPr>
          <w:p w14:paraId="59D90FB1" w14:textId="77777777"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w:t>
            </w:r>
            <w:r w:rsidRPr="005044F5">
              <w:rPr>
                <w:color w:val="000000"/>
                <w:sz w:val="22"/>
                <w:szCs w:val="22"/>
              </w:rPr>
              <w:lastRenderedPageBreak/>
              <w:t xml:space="preserve">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773BCECA" w14:textId="77777777" w:rsidR="003C3E90" w:rsidRPr="007001F1" w:rsidRDefault="003C3E90" w:rsidP="00AE38ED">
            <w:pPr>
              <w:jc w:val="center"/>
              <w:rPr>
                <w:b/>
                <w:bCs/>
                <w:color w:val="000000"/>
              </w:rPr>
            </w:pPr>
          </w:p>
        </w:tc>
        <w:tc>
          <w:tcPr>
            <w:tcW w:w="567" w:type="dxa"/>
            <w:shd w:val="clear" w:color="auto" w:fill="auto"/>
            <w:vAlign w:val="center"/>
          </w:tcPr>
          <w:p w14:paraId="4C792540" w14:textId="77777777" w:rsidR="003C3E90" w:rsidRPr="007001F1" w:rsidRDefault="003C3E90" w:rsidP="00AE38ED">
            <w:pPr>
              <w:jc w:val="center"/>
              <w:rPr>
                <w:b/>
                <w:bCs/>
                <w:color w:val="000000"/>
              </w:rPr>
            </w:pPr>
          </w:p>
        </w:tc>
        <w:tc>
          <w:tcPr>
            <w:tcW w:w="850" w:type="dxa"/>
            <w:shd w:val="clear" w:color="auto" w:fill="auto"/>
            <w:vAlign w:val="center"/>
          </w:tcPr>
          <w:p w14:paraId="5E96EA7B" w14:textId="77777777" w:rsidR="003C3E90" w:rsidRPr="007001F1" w:rsidRDefault="003C3E90" w:rsidP="00AE38ED">
            <w:pPr>
              <w:jc w:val="center"/>
              <w:rPr>
                <w:b/>
                <w:bCs/>
                <w:color w:val="000000"/>
              </w:rPr>
            </w:pPr>
          </w:p>
        </w:tc>
        <w:tc>
          <w:tcPr>
            <w:tcW w:w="1701" w:type="dxa"/>
            <w:shd w:val="clear" w:color="auto" w:fill="auto"/>
            <w:vAlign w:val="center"/>
          </w:tcPr>
          <w:p w14:paraId="5EAE4F8B" w14:textId="77777777" w:rsidR="003C3E90" w:rsidRPr="007001F1" w:rsidRDefault="003C3E90" w:rsidP="00AE38ED">
            <w:pPr>
              <w:jc w:val="center"/>
              <w:rPr>
                <w:b/>
                <w:bCs/>
                <w:color w:val="000000"/>
              </w:rPr>
            </w:pPr>
          </w:p>
        </w:tc>
      </w:tr>
      <w:tr w:rsidR="00AE38ED" w:rsidRPr="007001F1" w14:paraId="03A2689E" w14:textId="77777777" w:rsidTr="00184A99">
        <w:trPr>
          <w:trHeight w:val="859"/>
        </w:trPr>
        <w:tc>
          <w:tcPr>
            <w:tcW w:w="582" w:type="dxa"/>
            <w:shd w:val="clear" w:color="auto" w:fill="auto"/>
            <w:noWrap/>
            <w:vAlign w:val="center"/>
          </w:tcPr>
          <w:p w14:paraId="6E19B4C2" w14:textId="77777777"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14:paraId="6B385DCD" w14:textId="77777777"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6C736DE4" w14:textId="77777777" w:rsidR="00AE38ED" w:rsidRPr="007001F1" w:rsidRDefault="00AE38ED" w:rsidP="00AE38ED">
            <w:pPr>
              <w:jc w:val="center"/>
              <w:rPr>
                <w:b/>
                <w:bCs/>
                <w:color w:val="000000"/>
              </w:rPr>
            </w:pPr>
          </w:p>
        </w:tc>
        <w:tc>
          <w:tcPr>
            <w:tcW w:w="567" w:type="dxa"/>
            <w:shd w:val="clear" w:color="auto" w:fill="auto"/>
            <w:vAlign w:val="center"/>
          </w:tcPr>
          <w:p w14:paraId="234BBDBD" w14:textId="77777777" w:rsidR="00AE38ED" w:rsidRPr="007001F1" w:rsidRDefault="00AE38ED" w:rsidP="00AE38ED">
            <w:pPr>
              <w:jc w:val="center"/>
              <w:rPr>
                <w:b/>
                <w:bCs/>
                <w:color w:val="000000"/>
              </w:rPr>
            </w:pPr>
          </w:p>
        </w:tc>
        <w:tc>
          <w:tcPr>
            <w:tcW w:w="850" w:type="dxa"/>
            <w:shd w:val="clear" w:color="auto" w:fill="auto"/>
            <w:vAlign w:val="center"/>
          </w:tcPr>
          <w:p w14:paraId="2BBAC385" w14:textId="77777777" w:rsidR="00AE38ED" w:rsidRPr="007001F1" w:rsidRDefault="00AE38ED" w:rsidP="00AE38ED">
            <w:pPr>
              <w:jc w:val="center"/>
              <w:rPr>
                <w:b/>
                <w:bCs/>
                <w:color w:val="000000"/>
              </w:rPr>
            </w:pPr>
          </w:p>
        </w:tc>
        <w:tc>
          <w:tcPr>
            <w:tcW w:w="1701" w:type="dxa"/>
            <w:shd w:val="clear" w:color="auto" w:fill="auto"/>
            <w:vAlign w:val="center"/>
          </w:tcPr>
          <w:p w14:paraId="36EB8036" w14:textId="77777777" w:rsidR="00AE38ED" w:rsidRPr="007001F1" w:rsidRDefault="00AE38ED" w:rsidP="00AE38ED">
            <w:pPr>
              <w:jc w:val="center"/>
              <w:rPr>
                <w:b/>
                <w:bCs/>
                <w:color w:val="000000"/>
              </w:rPr>
            </w:pPr>
          </w:p>
        </w:tc>
      </w:tr>
      <w:tr w:rsidR="00AE38ED" w:rsidRPr="007001F1" w14:paraId="258CE227" w14:textId="77777777" w:rsidTr="001C2935">
        <w:trPr>
          <w:trHeight w:val="707"/>
        </w:trPr>
        <w:tc>
          <w:tcPr>
            <w:tcW w:w="582" w:type="dxa"/>
            <w:shd w:val="clear" w:color="auto" w:fill="auto"/>
            <w:noWrap/>
            <w:vAlign w:val="center"/>
          </w:tcPr>
          <w:p w14:paraId="08943671" w14:textId="77777777"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14:paraId="38F933A4" w14:textId="77777777"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14:paraId="4B3EE2F5" w14:textId="77777777" w:rsidR="00AE38ED" w:rsidRPr="007001F1" w:rsidRDefault="00AE38ED" w:rsidP="00AE38ED">
            <w:pPr>
              <w:jc w:val="center"/>
              <w:rPr>
                <w:b/>
                <w:bCs/>
                <w:color w:val="000000"/>
              </w:rPr>
            </w:pPr>
          </w:p>
        </w:tc>
        <w:tc>
          <w:tcPr>
            <w:tcW w:w="567" w:type="dxa"/>
            <w:shd w:val="clear" w:color="auto" w:fill="auto"/>
            <w:vAlign w:val="center"/>
          </w:tcPr>
          <w:p w14:paraId="4695BCAD" w14:textId="77777777" w:rsidR="00AE38ED" w:rsidRPr="007001F1" w:rsidRDefault="00AE38ED" w:rsidP="00AE38ED">
            <w:pPr>
              <w:jc w:val="center"/>
              <w:rPr>
                <w:b/>
                <w:bCs/>
                <w:color w:val="000000"/>
              </w:rPr>
            </w:pPr>
          </w:p>
        </w:tc>
        <w:tc>
          <w:tcPr>
            <w:tcW w:w="850" w:type="dxa"/>
            <w:shd w:val="clear" w:color="auto" w:fill="auto"/>
            <w:vAlign w:val="center"/>
          </w:tcPr>
          <w:p w14:paraId="7974135C" w14:textId="77777777" w:rsidR="00AE38ED" w:rsidRPr="007001F1" w:rsidRDefault="00AE38ED" w:rsidP="00AE38ED">
            <w:pPr>
              <w:jc w:val="center"/>
              <w:rPr>
                <w:b/>
                <w:bCs/>
                <w:color w:val="000000"/>
              </w:rPr>
            </w:pPr>
          </w:p>
        </w:tc>
        <w:tc>
          <w:tcPr>
            <w:tcW w:w="1701" w:type="dxa"/>
            <w:shd w:val="clear" w:color="auto" w:fill="auto"/>
            <w:vAlign w:val="center"/>
          </w:tcPr>
          <w:p w14:paraId="75179A71" w14:textId="77777777" w:rsidR="00AE38ED" w:rsidRPr="007001F1" w:rsidRDefault="00AE38ED" w:rsidP="00AE38ED">
            <w:pPr>
              <w:jc w:val="center"/>
              <w:rPr>
                <w:b/>
                <w:bCs/>
                <w:color w:val="000000"/>
              </w:rPr>
            </w:pPr>
          </w:p>
        </w:tc>
      </w:tr>
      <w:tr w:rsidR="00AE38ED" w:rsidRPr="007001F1" w14:paraId="715291F8" w14:textId="77777777" w:rsidTr="001C2935">
        <w:trPr>
          <w:trHeight w:val="547"/>
        </w:trPr>
        <w:tc>
          <w:tcPr>
            <w:tcW w:w="582" w:type="dxa"/>
            <w:vMerge w:val="restart"/>
            <w:shd w:val="clear" w:color="auto" w:fill="auto"/>
            <w:noWrap/>
            <w:vAlign w:val="center"/>
          </w:tcPr>
          <w:p w14:paraId="28CCCACF" w14:textId="77777777"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14:paraId="538D3C77" w14:textId="77777777"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14:paraId="6C559631" w14:textId="77777777" w:rsidR="00AE38ED" w:rsidRPr="007001F1" w:rsidRDefault="00AE38ED" w:rsidP="00AE38ED">
            <w:pPr>
              <w:jc w:val="center"/>
              <w:rPr>
                <w:b/>
                <w:bCs/>
                <w:color w:val="000000"/>
              </w:rPr>
            </w:pPr>
          </w:p>
        </w:tc>
        <w:tc>
          <w:tcPr>
            <w:tcW w:w="567" w:type="dxa"/>
            <w:shd w:val="clear" w:color="auto" w:fill="auto"/>
            <w:vAlign w:val="center"/>
          </w:tcPr>
          <w:p w14:paraId="2A6FC466" w14:textId="77777777" w:rsidR="00AE38ED" w:rsidRPr="007001F1" w:rsidRDefault="00AE38ED" w:rsidP="00AE38ED">
            <w:pPr>
              <w:jc w:val="center"/>
              <w:rPr>
                <w:b/>
                <w:bCs/>
                <w:color w:val="000000"/>
              </w:rPr>
            </w:pPr>
          </w:p>
        </w:tc>
        <w:tc>
          <w:tcPr>
            <w:tcW w:w="850" w:type="dxa"/>
            <w:shd w:val="clear" w:color="auto" w:fill="auto"/>
            <w:vAlign w:val="center"/>
          </w:tcPr>
          <w:p w14:paraId="1CCE346E" w14:textId="77777777" w:rsidR="00AE38ED" w:rsidRPr="007001F1" w:rsidRDefault="00AE38ED" w:rsidP="00AE38ED">
            <w:pPr>
              <w:jc w:val="center"/>
              <w:rPr>
                <w:b/>
                <w:bCs/>
                <w:color w:val="000000"/>
              </w:rPr>
            </w:pPr>
          </w:p>
        </w:tc>
        <w:tc>
          <w:tcPr>
            <w:tcW w:w="1701" w:type="dxa"/>
            <w:shd w:val="clear" w:color="auto" w:fill="auto"/>
            <w:vAlign w:val="center"/>
          </w:tcPr>
          <w:p w14:paraId="2DBE1C5B" w14:textId="77777777" w:rsidR="00AE38ED" w:rsidRPr="007001F1" w:rsidRDefault="00AE38ED" w:rsidP="00AE38ED">
            <w:pPr>
              <w:jc w:val="center"/>
              <w:rPr>
                <w:b/>
                <w:bCs/>
                <w:color w:val="000000"/>
              </w:rPr>
            </w:pPr>
          </w:p>
        </w:tc>
      </w:tr>
      <w:tr w:rsidR="00AE38ED" w:rsidRPr="007001F1" w14:paraId="381A4FCE" w14:textId="77777777" w:rsidTr="001C2935">
        <w:trPr>
          <w:trHeight w:val="571"/>
        </w:trPr>
        <w:tc>
          <w:tcPr>
            <w:tcW w:w="582" w:type="dxa"/>
            <w:vMerge/>
            <w:shd w:val="clear" w:color="auto" w:fill="auto"/>
            <w:noWrap/>
            <w:vAlign w:val="center"/>
          </w:tcPr>
          <w:p w14:paraId="07B6B8CE" w14:textId="77777777" w:rsidR="00AE38ED" w:rsidRDefault="00AE38ED" w:rsidP="00AE38ED">
            <w:pPr>
              <w:jc w:val="center"/>
              <w:rPr>
                <w:color w:val="000000"/>
              </w:rPr>
            </w:pPr>
          </w:p>
        </w:tc>
        <w:tc>
          <w:tcPr>
            <w:tcW w:w="4820" w:type="dxa"/>
            <w:gridSpan w:val="2"/>
            <w:shd w:val="clear" w:color="auto" w:fill="auto"/>
            <w:vAlign w:val="center"/>
          </w:tcPr>
          <w:p w14:paraId="07DC64EC" w14:textId="77777777"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2D185A0C" w14:textId="77777777" w:rsidR="00AE38ED" w:rsidRPr="007001F1" w:rsidRDefault="00AE38ED" w:rsidP="00AE38ED">
            <w:pPr>
              <w:jc w:val="center"/>
              <w:rPr>
                <w:b/>
                <w:bCs/>
                <w:color w:val="000000"/>
              </w:rPr>
            </w:pPr>
          </w:p>
        </w:tc>
        <w:tc>
          <w:tcPr>
            <w:tcW w:w="567" w:type="dxa"/>
            <w:shd w:val="clear" w:color="auto" w:fill="auto"/>
            <w:vAlign w:val="center"/>
          </w:tcPr>
          <w:p w14:paraId="1A434D90" w14:textId="77777777" w:rsidR="00AE38ED" w:rsidRPr="007001F1" w:rsidRDefault="00AE38ED" w:rsidP="00AE38ED">
            <w:pPr>
              <w:jc w:val="center"/>
              <w:rPr>
                <w:b/>
                <w:bCs/>
                <w:color w:val="000000"/>
              </w:rPr>
            </w:pPr>
          </w:p>
        </w:tc>
        <w:tc>
          <w:tcPr>
            <w:tcW w:w="850" w:type="dxa"/>
            <w:shd w:val="clear" w:color="auto" w:fill="auto"/>
            <w:vAlign w:val="center"/>
          </w:tcPr>
          <w:p w14:paraId="23034091" w14:textId="77777777" w:rsidR="00AE38ED" w:rsidRPr="007001F1" w:rsidRDefault="00AE38ED" w:rsidP="00AE38ED">
            <w:pPr>
              <w:jc w:val="center"/>
              <w:rPr>
                <w:b/>
                <w:bCs/>
                <w:color w:val="000000"/>
              </w:rPr>
            </w:pPr>
          </w:p>
        </w:tc>
        <w:tc>
          <w:tcPr>
            <w:tcW w:w="1701" w:type="dxa"/>
            <w:shd w:val="clear" w:color="auto" w:fill="auto"/>
            <w:vAlign w:val="center"/>
          </w:tcPr>
          <w:p w14:paraId="4ED0B771" w14:textId="77777777" w:rsidR="00AE38ED" w:rsidRPr="007001F1" w:rsidRDefault="00AE38ED" w:rsidP="00AE38ED">
            <w:pPr>
              <w:jc w:val="center"/>
              <w:rPr>
                <w:b/>
                <w:bCs/>
                <w:color w:val="000000"/>
              </w:rPr>
            </w:pPr>
          </w:p>
        </w:tc>
      </w:tr>
      <w:tr w:rsidR="00AE38ED" w:rsidRPr="007001F1" w14:paraId="23CA61C1" w14:textId="77777777" w:rsidTr="001C2935">
        <w:trPr>
          <w:trHeight w:val="549"/>
        </w:trPr>
        <w:tc>
          <w:tcPr>
            <w:tcW w:w="582" w:type="dxa"/>
            <w:vMerge/>
            <w:shd w:val="clear" w:color="auto" w:fill="auto"/>
            <w:noWrap/>
            <w:vAlign w:val="center"/>
          </w:tcPr>
          <w:p w14:paraId="64745EEF" w14:textId="77777777" w:rsidR="00AE38ED" w:rsidRDefault="00AE38ED" w:rsidP="00AE38ED">
            <w:pPr>
              <w:jc w:val="center"/>
              <w:rPr>
                <w:color w:val="000000"/>
              </w:rPr>
            </w:pPr>
          </w:p>
        </w:tc>
        <w:tc>
          <w:tcPr>
            <w:tcW w:w="4820" w:type="dxa"/>
            <w:gridSpan w:val="2"/>
            <w:shd w:val="clear" w:color="auto" w:fill="auto"/>
            <w:vAlign w:val="center"/>
          </w:tcPr>
          <w:p w14:paraId="5F6AF381" w14:textId="77777777"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50C7F4C" w14:textId="77777777" w:rsidR="00AE38ED" w:rsidRPr="007001F1" w:rsidRDefault="00AE38ED" w:rsidP="00AE38ED">
            <w:pPr>
              <w:jc w:val="center"/>
              <w:rPr>
                <w:b/>
                <w:bCs/>
                <w:color w:val="000000"/>
              </w:rPr>
            </w:pPr>
          </w:p>
        </w:tc>
        <w:tc>
          <w:tcPr>
            <w:tcW w:w="567" w:type="dxa"/>
            <w:shd w:val="clear" w:color="auto" w:fill="auto"/>
            <w:vAlign w:val="center"/>
          </w:tcPr>
          <w:p w14:paraId="6B7C3B82" w14:textId="77777777" w:rsidR="00AE38ED" w:rsidRPr="007001F1" w:rsidRDefault="00AE38ED" w:rsidP="00AE38ED">
            <w:pPr>
              <w:jc w:val="center"/>
              <w:rPr>
                <w:b/>
                <w:bCs/>
                <w:color w:val="000000"/>
              </w:rPr>
            </w:pPr>
          </w:p>
        </w:tc>
        <w:tc>
          <w:tcPr>
            <w:tcW w:w="850" w:type="dxa"/>
            <w:shd w:val="clear" w:color="auto" w:fill="auto"/>
            <w:vAlign w:val="center"/>
          </w:tcPr>
          <w:p w14:paraId="1803CD36" w14:textId="77777777" w:rsidR="00AE38ED" w:rsidRPr="007001F1" w:rsidRDefault="00AE38ED" w:rsidP="00AE38ED">
            <w:pPr>
              <w:jc w:val="center"/>
              <w:rPr>
                <w:b/>
                <w:bCs/>
                <w:color w:val="000000"/>
              </w:rPr>
            </w:pPr>
          </w:p>
        </w:tc>
        <w:tc>
          <w:tcPr>
            <w:tcW w:w="1701" w:type="dxa"/>
            <w:shd w:val="clear" w:color="auto" w:fill="auto"/>
            <w:vAlign w:val="center"/>
          </w:tcPr>
          <w:p w14:paraId="64E44225" w14:textId="77777777" w:rsidR="00AE38ED" w:rsidRPr="007001F1" w:rsidRDefault="00AE38ED" w:rsidP="00AE38ED">
            <w:pPr>
              <w:jc w:val="center"/>
              <w:rPr>
                <w:b/>
                <w:bCs/>
                <w:color w:val="000000"/>
              </w:rPr>
            </w:pPr>
          </w:p>
        </w:tc>
      </w:tr>
      <w:tr w:rsidR="00AE38ED" w:rsidRPr="007001F1" w14:paraId="15F960B9" w14:textId="77777777" w:rsidTr="00184A99">
        <w:trPr>
          <w:trHeight w:val="859"/>
        </w:trPr>
        <w:tc>
          <w:tcPr>
            <w:tcW w:w="582" w:type="dxa"/>
            <w:vMerge/>
            <w:shd w:val="clear" w:color="auto" w:fill="auto"/>
            <w:noWrap/>
            <w:vAlign w:val="center"/>
          </w:tcPr>
          <w:p w14:paraId="2614FA90" w14:textId="77777777" w:rsidR="00AE38ED" w:rsidRDefault="00AE38ED" w:rsidP="00AE38ED">
            <w:pPr>
              <w:jc w:val="center"/>
              <w:rPr>
                <w:color w:val="000000"/>
              </w:rPr>
            </w:pPr>
          </w:p>
        </w:tc>
        <w:tc>
          <w:tcPr>
            <w:tcW w:w="4820" w:type="dxa"/>
            <w:gridSpan w:val="2"/>
            <w:shd w:val="clear" w:color="auto" w:fill="auto"/>
            <w:vAlign w:val="center"/>
          </w:tcPr>
          <w:p w14:paraId="0DDD2ACD" w14:textId="77777777"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8BFAEB2" w14:textId="77777777" w:rsidR="00AE38ED" w:rsidRPr="007001F1" w:rsidRDefault="00AE38ED" w:rsidP="00AE38ED">
            <w:pPr>
              <w:jc w:val="center"/>
              <w:rPr>
                <w:b/>
                <w:bCs/>
                <w:color w:val="000000"/>
              </w:rPr>
            </w:pPr>
          </w:p>
        </w:tc>
        <w:tc>
          <w:tcPr>
            <w:tcW w:w="567" w:type="dxa"/>
            <w:shd w:val="clear" w:color="auto" w:fill="auto"/>
            <w:vAlign w:val="center"/>
          </w:tcPr>
          <w:p w14:paraId="6C9DD3A7" w14:textId="77777777" w:rsidR="00AE38ED" w:rsidRPr="007001F1" w:rsidRDefault="00AE38ED" w:rsidP="00AE38ED">
            <w:pPr>
              <w:jc w:val="center"/>
              <w:rPr>
                <w:b/>
                <w:bCs/>
                <w:color w:val="000000"/>
              </w:rPr>
            </w:pPr>
          </w:p>
        </w:tc>
        <w:tc>
          <w:tcPr>
            <w:tcW w:w="850" w:type="dxa"/>
            <w:shd w:val="clear" w:color="auto" w:fill="auto"/>
            <w:vAlign w:val="center"/>
          </w:tcPr>
          <w:p w14:paraId="7DCDAA92" w14:textId="77777777" w:rsidR="00AE38ED" w:rsidRPr="007001F1" w:rsidRDefault="00AE38ED" w:rsidP="00AE38ED">
            <w:pPr>
              <w:jc w:val="center"/>
              <w:rPr>
                <w:b/>
                <w:bCs/>
                <w:color w:val="000000"/>
              </w:rPr>
            </w:pPr>
          </w:p>
        </w:tc>
        <w:tc>
          <w:tcPr>
            <w:tcW w:w="1701" w:type="dxa"/>
            <w:shd w:val="clear" w:color="auto" w:fill="auto"/>
            <w:vAlign w:val="center"/>
          </w:tcPr>
          <w:p w14:paraId="56159B73" w14:textId="77777777" w:rsidR="00AE38ED" w:rsidRPr="007001F1" w:rsidRDefault="00AE38ED" w:rsidP="00AE38ED">
            <w:pPr>
              <w:jc w:val="center"/>
              <w:rPr>
                <w:b/>
                <w:bCs/>
                <w:color w:val="000000"/>
              </w:rPr>
            </w:pPr>
          </w:p>
        </w:tc>
      </w:tr>
      <w:tr w:rsidR="00AE38ED" w:rsidRPr="007001F1" w14:paraId="7B43105D" w14:textId="77777777" w:rsidTr="00184A99">
        <w:trPr>
          <w:trHeight w:val="859"/>
        </w:trPr>
        <w:tc>
          <w:tcPr>
            <w:tcW w:w="582" w:type="dxa"/>
            <w:vMerge w:val="restart"/>
            <w:shd w:val="clear" w:color="auto" w:fill="auto"/>
            <w:noWrap/>
            <w:vAlign w:val="center"/>
          </w:tcPr>
          <w:p w14:paraId="1B0059CC" w14:textId="77777777"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14:paraId="7781B09C" w14:textId="77777777"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14:paraId="45615824" w14:textId="77777777" w:rsidR="00AE38ED" w:rsidRPr="007001F1" w:rsidRDefault="00AE38ED" w:rsidP="00AE38ED">
            <w:pPr>
              <w:jc w:val="center"/>
              <w:rPr>
                <w:b/>
                <w:bCs/>
                <w:color w:val="000000"/>
              </w:rPr>
            </w:pPr>
          </w:p>
        </w:tc>
        <w:tc>
          <w:tcPr>
            <w:tcW w:w="567" w:type="dxa"/>
            <w:shd w:val="clear" w:color="auto" w:fill="auto"/>
            <w:vAlign w:val="center"/>
          </w:tcPr>
          <w:p w14:paraId="427F4681" w14:textId="77777777" w:rsidR="00AE38ED" w:rsidRPr="007001F1" w:rsidRDefault="00AE38ED" w:rsidP="00AE38ED">
            <w:pPr>
              <w:jc w:val="center"/>
              <w:rPr>
                <w:b/>
                <w:bCs/>
                <w:color w:val="000000"/>
              </w:rPr>
            </w:pPr>
          </w:p>
        </w:tc>
        <w:tc>
          <w:tcPr>
            <w:tcW w:w="850" w:type="dxa"/>
            <w:shd w:val="clear" w:color="auto" w:fill="auto"/>
            <w:vAlign w:val="center"/>
          </w:tcPr>
          <w:p w14:paraId="27C08C25" w14:textId="77777777" w:rsidR="00AE38ED" w:rsidRPr="007001F1" w:rsidRDefault="00AE38ED" w:rsidP="00AE38ED">
            <w:pPr>
              <w:jc w:val="center"/>
              <w:rPr>
                <w:b/>
                <w:bCs/>
                <w:color w:val="000000"/>
              </w:rPr>
            </w:pPr>
          </w:p>
        </w:tc>
        <w:tc>
          <w:tcPr>
            <w:tcW w:w="1701" w:type="dxa"/>
            <w:shd w:val="clear" w:color="auto" w:fill="auto"/>
            <w:vAlign w:val="center"/>
          </w:tcPr>
          <w:p w14:paraId="20CD33A5" w14:textId="77777777" w:rsidR="00AE38ED" w:rsidRPr="007001F1" w:rsidRDefault="00AE38ED" w:rsidP="00AE38ED">
            <w:pPr>
              <w:jc w:val="center"/>
              <w:rPr>
                <w:b/>
                <w:bCs/>
                <w:color w:val="000000"/>
              </w:rPr>
            </w:pPr>
          </w:p>
        </w:tc>
      </w:tr>
      <w:tr w:rsidR="00AE38ED" w:rsidRPr="007001F1" w14:paraId="1E98767C" w14:textId="77777777" w:rsidTr="00184A99">
        <w:trPr>
          <w:trHeight w:val="859"/>
        </w:trPr>
        <w:tc>
          <w:tcPr>
            <w:tcW w:w="582" w:type="dxa"/>
            <w:vMerge/>
            <w:shd w:val="clear" w:color="auto" w:fill="auto"/>
            <w:noWrap/>
            <w:vAlign w:val="center"/>
          </w:tcPr>
          <w:p w14:paraId="56D7AE4E" w14:textId="77777777" w:rsidR="00AE38ED" w:rsidRDefault="00AE38ED" w:rsidP="00AE38ED">
            <w:pPr>
              <w:jc w:val="center"/>
              <w:rPr>
                <w:color w:val="000000"/>
              </w:rPr>
            </w:pPr>
          </w:p>
        </w:tc>
        <w:tc>
          <w:tcPr>
            <w:tcW w:w="4820" w:type="dxa"/>
            <w:gridSpan w:val="2"/>
            <w:shd w:val="clear" w:color="auto" w:fill="auto"/>
            <w:vAlign w:val="center"/>
          </w:tcPr>
          <w:p w14:paraId="2B46BD2E" w14:textId="77777777"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14:paraId="53D45531" w14:textId="77777777" w:rsidR="00AE38ED" w:rsidRPr="007001F1" w:rsidRDefault="00AE38ED" w:rsidP="00AE38ED">
            <w:pPr>
              <w:jc w:val="center"/>
              <w:rPr>
                <w:b/>
                <w:bCs/>
                <w:color w:val="000000"/>
              </w:rPr>
            </w:pPr>
          </w:p>
        </w:tc>
        <w:tc>
          <w:tcPr>
            <w:tcW w:w="567" w:type="dxa"/>
            <w:shd w:val="clear" w:color="auto" w:fill="auto"/>
            <w:vAlign w:val="center"/>
          </w:tcPr>
          <w:p w14:paraId="13D51D95" w14:textId="77777777" w:rsidR="00AE38ED" w:rsidRPr="007001F1" w:rsidRDefault="00AE38ED" w:rsidP="00AE38ED">
            <w:pPr>
              <w:jc w:val="center"/>
              <w:rPr>
                <w:b/>
                <w:bCs/>
                <w:color w:val="000000"/>
              </w:rPr>
            </w:pPr>
          </w:p>
        </w:tc>
        <w:tc>
          <w:tcPr>
            <w:tcW w:w="850" w:type="dxa"/>
            <w:shd w:val="clear" w:color="auto" w:fill="auto"/>
            <w:vAlign w:val="center"/>
          </w:tcPr>
          <w:p w14:paraId="71DC9C5E" w14:textId="77777777" w:rsidR="00AE38ED" w:rsidRPr="007001F1" w:rsidRDefault="00AE38ED" w:rsidP="00AE38ED">
            <w:pPr>
              <w:jc w:val="center"/>
              <w:rPr>
                <w:b/>
                <w:bCs/>
                <w:color w:val="000000"/>
              </w:rPr>
            </w:pPr>
          </w:p>
        </w:tc>
        <w:tc>
          <w:tcPr>
            <w:tcW w:w="1701" w:type="dxa"/>
            <w:shd w:val="clear" w:color="auto" w:fill="auto"/>
            <w:vAlign w:val="center"/>
          </w:tcPr>
          <w:p w14:paraId="3767A7AD" w14:textId="77777777" w:rsidR="00AE38ED" w:rsidRPr="007001F1" w:rsidRDefault="00AE38ED" w:rsidP="00AE38ED">
            <w:pPr>
              <w:jc w:val="center"/>
              <w:rPr>
                <w:b/>
                <w:bCs/>
                <w:color w:val="000000"/>
              </w:rPr>
            </w:pPr>
          </w:p>
        </w:tc>
      </w:tr>
      <w:tr w:rsidR="00AE38ED" w:rsidRPr="007001F1" w14:paraId="3940372C" w14:textId="77777777" w:rsidTr="00184A99">
        <w:trPr>
          <w:trHeight w:val="288"/>
        </w:trPr>
        <w:tc>
          <w:tcPr>
            <w:tcW w:w="582" w:type="dxa"/>
            <w:vMerge w:val="restart"/>
            <w:shd w:val="clear" w:color="auto" w:fill="auto"/>
            <w:noWrap/>
            <w:hideMark/>
          </w:tcPr>
          <w:p w14:paraId="5A063655" w14:textId="77777777" w:rsidR="00AE38ED" w:rsidRPr="007001F1" w:rsidRDefault="00AE38ED" w:rsidP="00AE38ED">
            <w:pPr>
              <w:jc w:val="center"/>
              <w:rPr>
                <w:color w:val="000000"/>
              </w:rPr>
            </w:pPr>
          </w:p>
          <w:p w14:paraId="3B5F3910" w14:textId="77777777"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14:paraId="4F1D0104" w14:textId="77777777"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26BCC701" w14:textId="77777777"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14:paraId="332B2EF5" w14:textId="77777777"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14:paraId="1AB52C52" w14:textId="77777777"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14:paraId="33720BEC" w14:textId="77777777" w:rsidR="00AE38ED" w:rsidRPr="007001F1" w:rsidRDefault="00AE38ED" w:rsidP="00AE38ED">
            <w:pPr>
              <w:jc w:val="center"/>
              <w:rPr>
                <w:b/>
                <w:bCs/>
                <w:color w:val="000000"/>
              </w:rPr>
            </w:pPr>
            <w:r w:rsidRPr="007001F1">
              <w:rPr>
                <w:b/>
                <w:bCs/>
                <w:color w:val="000000"/>
                <w:sz w:val="22"/>
                <w:szCs w:val="22"/>
              </w:rPr>
              <w:t> </w:t>
            </w:r>
          </w:p>
        </w:tc>
      </w:tr>
      <w:tr w:rsidR="00AE38ED" w:rsidRPr="007001F1" w14:paraId="10AA4339" w14:textId="77777777" w:rsidTr="00184A99">
        <w:trPr>
          <w:trHeight w:val="406"/>
        </w:trPr>
        <w:tc>
          <w:tcPr>
            <w:tcW w:w="582" w:type="dxa"/>
            <w:vMerge/>
            <w:shd w:val="clear" w:color="auto" w:fill="auto"/>
            <w:noWrap/>
            <w:vAlign w:val="center"/>
          </w:tcPr>
          <w:p w14:paraId="6F917609" w14:textId="77777777" w:rsidR="00AE38ED" w:rsidRPr="007001F1" w:rsidRDefault="00AE38ED" w:rsidP="00AE38ED">
            <w:pPr>
              <w:jc w:val="center"/>
              <w:rPr>
                <w:color w:val="000000"/>
              </w:rPr>
            </w:pPr>
          </w:p>
        </w:tc>
        <w:tc>
          <w:tcPr>
            <w:tcW w:w="4820" w:type="dxa"/>
            <w:gridSpan w:val="2"/>
            <w:shd w:val="clear" w:color="auto" w:fill="auto"/>
            <w:vAlign w:val="center"/>
          </w:tcPr>
          <w:p w14:paraId="3A6A3C6B" w14:textId="77777777"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89CA62C" w14:textId="77777777" w:rsidR="00AE38ED" w:rsidRPr="007001F1" w:rsidRDefault="00AE38ED" w:rsidP="00AE38ED">
            <w:pPr>
              <w:jc w:val="center"/>
              <w:rPr>
                <w:b/>
                <w:bCs/>
                <w:color w:val="000000"/>
              </w:rPr>
            </w:pPr>
          </w:p>
        </w:tc>
        <w:tc>
          <w:tcPr>
            <w:tcW w:w="567" w:type="dxa"/>
            <w:shd w:val="clear" w:color="auto" w:fill="auto"/>
            <w:vAlign w:val="center"/>
          </w:tcPr>
          <w:p w14:paraId="4C9F9C88" w14:textId="77777777" w:rsidR="00AE38ED" w:rsidRPr="007001F1" w:rsidRDefault="00AE38ED" w:rsidP="00AE38ED">
            <w:pPr>
              <w:jc w:val="center"/>
              <w:rPr>
                <w:b/>
                <w:bCs/>
                <w:color w:val="000000"/>
              </w:rPr>
            </w:pPr>
          </w:p>
        </w:tc>
        <w:tc>
          <w:tcPr>
            <w:tcW w:w="850" w:type="dxa"/>
            <w:shd w:val="clear" w:color="auto" w:fill="auto"/>
            <w:vAlign w:val="center"/>
          </w:tcPr>
          <w:p w14:paraId="2244F03D" w14:textId="77777777" w:rsidR="00AE38ED" w:rsidRPr="007001F1" w:rsidRDefault="00AE38ED" w:rsidP="00AE38ED">
            <w:pPr>
              <w:jc w:val="center"/>
              <w:rPr>
                <w:b/>
                <w:bCs/>
                <w:color w:val="000000"/>
              </w:rPr>
            </w:pPr>
          </w:p>
        </w:tc>
        <w:tc>
          <w:tcPr>
            <w:tcW w:w="1701" w:type="dxa"/>
            <w:shd w:val="clear" w:color="auto" w:fill="auto"/>
            <w:vAlign w:val="center"/>
          </w:tcPr>
          <w:p w14:paraId="49C11E0A" w14:textId="77777777" w:rsidR="00AE38ED" w:rsidRPr="007001F1" w:rsidRDefault="00AE38ED" w:rsidP="00AE38ED">
            <w:pPr>
              <w:jc w:val="center"/>
              <w:rPr>
                <w:b/>
                <w:bCs/>
                <w:color w:val="000000"/>
              </w:rPr>
            </w:pPr>
          </w:p>
        </w:tc>
      </w:tr>
      <w:tr w:rsidR="00AE38ED" w:rsidRPr="007001F1" w14:paraId="0EAE56DC" w14:textId="77777777" w:rsidTr="00184A99">
        <w:trPr>
          <w:trHeight w:val="406"/>
        </w:trPr>
        <w:tc>
          <w:tcPr>
            <w:tcW w:w="582" w:type="dxa"/>
            <w:shd w:val="clear" w:color="auto" w:fill="auto"/>
            <w:noWrap/>
            <w:vAlign w:val="center"/>
          </w:tcPr>
          <w:p w14:paraId="6EE19029" w14:textId="77777777"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14:paraId="5E646669" w14:textId="77777777"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14:paraId="4CB9AB2D" w14:textId="77777777" w:rsidR="00AE38ED" w:rsidRPr="007001F1" w:rsidRDefault="00AE38ED" w:rsidP="00AE38ED">
            <w:pPr>
              <w:jc w:val="center"/>
              <w:rPr>
                <w:b/>
                <w:bCs/>
                <w:color w:val="000000"/>
              </w:rPr>
            </w:pPr>
          </w:p>
        </w:tc>
        <w:tc>
          <w:tcPr>
            <w:tcW w:w="567" w:type="dxa"/>
            <w:shd w:val="clear" w:color="auto" w:fill="auto"/>
            <w:vAlign w:val="center"/>
          </w:tcPr>
          <w:p w14:paraId="09E8BFCF" w14:textId="77777777" w:rsidR="00AE38ED" w:rsidRPr="007001F1" w:rsidRDefault="00AE38ED" w:rsidP="00AE38ED">
            <w:pPr>
              <w:jc w:val="center"/>
              <w:rPr>
                <w:b/>
                <w:bCs/>
                <w:color w:val="000000"/>
              </w:rPr>
            </w:pPr>
          </w:p>
        </w:tc>
        <w:tc>
          <w:tcPr>
            <w:tcW w:w="850" w:type="dxa"/>
            <w:shd w:val="clear" w:color="auto" w:fill="auto"/>
            <w:vAlign w:val="center"/>
          </w:tcPr>
          <w:p w14:paraId="41130F3D" w14:textId="77777777" w:rsidR="00AE38ED" w:rsidRPr="007001F1" w:rsidRDefault="00AE38ED" w:rsidP="00AE38ED">
            <w:pPr>
              <w:jc w:val="center"/>
              <w:rPr>
                <w:b/>
                <w:bCs/>
                <w:color w:val="000000"/>
              </w:rPr>
            </w:pPr>
          </w:p>
        </w:tc>
        <w:tc>
          <w:tcPr>
            <w:tcW w:w="1701" w:type="dxa"/>
            <w:shd w:val="clear" w:color="auto" w:fill="auto"/>
            <w:vAlign w:val="center"/>
          </w:tcPr>
          <w:p w14:paraId="133C62FE" w14:textId="77777777" w:rsidR="00AE38ED" w:rsidRPr="007001F1" w:rsidRDefault="00AE38ED" w:rsidP="00AE38ED">
            <w:pPr>
              <w:jc w:val="center"/>
              <w:rPr>
                <w:b/>
                <w:bCs/>
                <w:color w:val="000000"/>
              </w:rPr>
            </w:pPr>
          </w:p>
        </w:tc>
      </w:tr>
      <w:tr w:rsidR="00AE38ED" w:rsidRPr="007001F1" w14:paraId="71D34310" w14:textId="77777777" w:rsidTr="00184A99">
        <w:trPr>
          <w:trHeight w:val="406"/>
        </w:trPr>
        <w:tc>
          <w:tcPr>
            <w:tcW w:w="582" w:type="dxa"/>
            <w:vMerge w:val="restart"/>
            <w:shd w:val="clear" w:color="auto" w:fill="auto"/>
            <w:noWrap/>
            <w:vAlign w:val="center"/>
          </w:tcPr>
          <w:p w14:paraId="5146EC52" w14:textId="77777777"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14:paraId="28E4DAAF" w14:textId="77777777"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14:paraId="6EA63DB1" w14:textId="77777777" w:rsidR="00AE38ED" w:rsidRPr="007001F1" w:rsidRDefault="00AE38ED" w:rsidP="00AE38ED">
            <w:pPr>
              <w:jc w:val="center"/>
              <w:rPr>
                <w:b/>
                <w:bCs/>
                <w:color w:val="000000"/>
              </w:rPr>
            </w:pPr>
          </w:p>
        </w:tc>
        <w:tc>
          <w:tcPr>
            <w:tcW w:w="567" w:type="dxa"/>
            <w:shd w:val="clear" w:color="auto" w:fill="auto"/>
            <w:vAlign w:val="center"/>
          </w:tcPr>
          <w:p w14:paraId="7A99B27F" w14:textId="77777777" w:rsidR="00AE38ED" w:rsidRPr="007001F1" w:rsidRDefault="00AE38ED" w:rsidP="00AE38ED">
            <w:pPr>
              <w:jc w:val="center"/>
              <w:rPr>
                <w:b/>
                <w:bCs/>
                <w:color w:val="000000"/>
              </w:rPr>
            </w:pPr>
          </w:p>
        </w:tc>
        <w:tc>
          <w:tcPr>
            <w:tcW w:w="850" w:type="dxa"/>
            <w:shd w:val="clear" w:color="auto" w:fill="auto"/>
            <w:vAlign w:val="center"/>
          </w:tcPr>
          <w:p w14:paraId="7561B46F" w14:textId="77777777" w:rsidR="00AE38ED" w:rsidRPr="007001F1" w:rsidRDefault="00AE38ED" w:rsidP="00AE38ED">
            <w:pPr>
              <w:jc w:val="center"/>
              <w:rPr>
                <w:b/>
                <w:bCs/>
                <w:color w:val="000000"/>
              </w:rPr>
            </w:pPr>
          </w:p>
        </w:tc>
        <w:tc>
          <w:tcPr>
            <w:tcW w:w="1701" w:type="dxa"/>
            <w:shd w:val="clear" w:color="auto" w:fill="auto"/>
            <w:vAlign w:val="center"/>
          </w:tcPr>
          <w:p w14:paraId="405401BB" w14:textId="77777777" w:rsidR="00AE38ED" w:rsidRPr="007001F1" w:rsidRDefault="00AE38ED" w:rsidP="00AE38ED">
            <w:pPr>
              <w:jc w:val="center"/>
              <w:rPr>
                <w:b/>
                <w:bCs/>
                <w:color w:val="000000"/>
              </w:rPr>
            </w:pPr>
          </w:p>
        </w:tc>
      </w:tr>
      <w:tr w:rsidR="00AE38ED" w:rsidRPr="007001F1" w14:paraId="2AF68701" w14:textId="77777777" w:rsidTr="00184A99">
        <w:trPr>
          <w:trHeight w:val="406"/>
        </w:trPr>
        <w:tc>
          <w:tcPr>
            <w:tcW w:w="582" w:type="dxa"/>
            <w:vMerge/>
            <w:shd w:val="clear" w:color="auto" w:fill="auto"/>
            <w:noWrap/>
            <w:vAlign w:val="center"/>
          </w:tcPr>
          <w:p w14:paraId="50C0BEBD" w14:textId="77777777" w:rsidR="00AE38ED" w:rsidRPr="007001F1" w:rsidRDefault="00AE38ED" w:rsidP="00AE38ED">
            <w:pPr>
              <w:jc w:val="center"/>
              <w:rPr>
                <w:color w:val="000000"/>
              </w:rPr>
            </w:pPr>
          </w:p>
        </w:tc>
        <w:tc>
          <w:tcPr>
            <w:tcW w:w="4820" w:type="dxa"/>
            <w:gridSpan w:val="2"/>
            <w:shd w:val="clear" w:color="auto" w:fill="auto"/>
            <w:vAlign w:val="center"/>
          </w:tcPr>
          <w:p w14:paraId="0D62314E" w14:textId="77777777"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0A2C3F" w14:textId="77777777" w:rsidR="00AE38ED" w:rsidRPr="007001F1" w:rsidRDefault="00AE38ED" w:rsidP="00AE38ED">
            <w:pPr>
              <w:jc w:val="center"/>
              <w:rPr>
                <w:b/>
                <w:bCs/>
                <w:color w:val="000000"/>
              </w:rPr>
            </w:pPr>
          </w:p>
        </w:tc>
        <w:tc>
          <w:tcPr>
            <w:tcW w:w="567" w:type="dxa"/>
            <w:shd w:val="clear" w:color="auto" w:fill="auto"/>
            <w:vAlign w:val="center"/>
          </w:tcPr>
          <w:p w14:paraId="20501520" w14:textId="77777777" w:rsidR="00AE38ED" w:rsidRPr="007001F1" w:rsidRDefault="00AE38ED" w:rsidP="00AE38ED">
            <w:pPr>
              <w:jc w:val="center"/>
              <w:rPr>
                <w:b/>
                <w:bCs/>
                <w:color w:val="000000"/>
              </w:rPr>
            </w:pPr>
          </w:p>
        </w:tc>
        <w:tc>
          <w:tcPr>
            <w:tcW w:w="850" w:type="dxa"/>
            <w:shd w:val="clear" w:color="auto" w:fill="auto"/>
            <w:vAlign w:val="center"/>
          </w:tcPr>
          <w:p w14:paraId="3B4734DB" w14:textId="77777777" w:rsidR="00AE38ED" w:rsidRPr="007001F1" w:rsidRDefault="00AE38ED" w:rsidP="00AE38ED">
            <w:pPr>
              <w:jc w:val="center"/>
              <w:rPr>
                <w:b/>
                <w:bCs/>
                <w:color w:val="000000"/>
              </w:rPr>
            </w:pPr>
          </w:p>
        </w:tc>
        <w:tc>
          <w:tcPr>
            <w:tcW w:w="1701" w:type="dxa"/>
            <w:shd w:val="clear" w:color="auto" w:fill="auto"/>
            <w:vAlign w:val="center"/>
          </w:tcPr>
          <w:p w14:paraId="35C3934B" w14:textId="77777777" w:rsidR="00AE38ED" w:rsidRPr="007001F1" w:rsidRDefault="00AE38ED" w:rsidP="00AE38ED">
            <w:pPr>
              <w:jc w:val="center"/>
              <w:rPr>
                <w:b/>
                <w:bCs/>
                <w:color w:val="000000"/>
              </w:rPr>
            </w:pPr>
          </w:p>
        </w:tc>
      </w:tr>
      <w:tr w:rsidR="00AE38ED" w:rsidRPr="007001F1" w14:paraId="665AB10F" w14:textId="77777777" w:rsidTr="00184A99">
        <w:trPr>
          <w:trHeight w:val="406"/>
        </w:trPr>
        <w:tc>
          <w:tcPr>
            <w:tcW w:w="582" w:type="dxa"/>
            <w:vMerge w:val="restart"/>
            <w:shd w:val="clear" w:color="auto" w:fill="auto"/>
            <w:noWrap/>
            <w:vAlign w:val="center"/>
          </w:tcPr>
          <w:p w14:paraId="4EA5F446" w14:textId="77777777"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14:paraId="4F990323" w14:textId="77777777"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14:paraId="3C1A2A29" w14:textId="77777777" w:rsidR="00AE38ED" w:rsidRPr="007001F1" w:rsidRDefault="00AE38ED" w:rsidP="00AE38ED">
            <w:pPr>
              <w:jc w:val="center"/>
              <w:rPr>
                <w:b/>
                <w:bCs/>
                <w:color w:val="000000"/>
              </w:rPr>
            </w:pPr>
          </w:p>
        </w:tc>
        <w:tc>
          <w:tcPr>
            <w:tcW w:w="567" w:type="dxa"/>
            <w:shd w:val="clear" w:color="auto" w:fill="auto"/>
            <w:vAlign w:val="center"/>
          </w:tcPr>
          <w:p w14:paraId="52D03592" w14:textId="77777777" w:rsidR="00AE38ED" w:rsidRPr="007001F1" w:rsidRDefault="00AE38ED" w:rsidP="00AE38ED">
            <w:pPr>
              <w:jc w:val="center"/>
              <w:rPr>
                <w:b/>
                <w:bCs/>
                <w:color w:val="000000"/>
              </w:rPr>
            </w:pPr>
          </w:p>
        </w:tc>
        <w:tc>
          <w:tcPr>
            <w:tcW w:w="850" w:type="dxa"/>
            <w:shd w:val="clear" w:color="auto" w:fill="auto"/>
            <w:vAlign w:val="center"/>
          </w:tcPr>
          <w:p w14:paraId="18A3F13E" w14:textId="77777777" w:rsidR="00AE38ED" w:rsidRPr="007001F1" w:rsidRDefault="00AE38ED" w:rsidP="00AE38ED">
            <w:pPr>
              <w:jc w:val="center"/>
              <w:rPr>
                <w:b/>
                <w:bCs/>
                <w:color w:val="000000"/>
              </w:rPr>
            </w:pPr>
          </w:p>
        </w:tc>
        <w:tc>
          <w:tcPr>
            <w:tcW w:w="1701" w:type="dxa"/>
            <w:shd w:val="clear" w:color="auto" w:fill="auto"/>
            <w:vAlign w:val="center"/>
          </w:tcPr>
          <w:p w14:paraId="646A8AC6" w14:textId="77777777" w:rsidR="00AE38ED" w:rsidRPr="007001F1" w:rsidRDefault="00AE38ED" w:rsidP="00AE38ED">
            <w:pPr>
              <w:jc w:val="center"/>
              <w:rPr>
                <w:b/>
                <w:bCs/>
                <w:color w:val="000000"/>
              </w:rPr>
            </w:pPr>
          </w:p>
        </w:tc>
      </w:tr>
      <w:tr w:rsidR="00AE38ED" w:rsidRPr="007001F1" w14:paraId="043D7E09" w14:textId="77777777" w:rsidTr="00184A99">
        <w:trPr>
          <w:trHeight w:val="406"/>
        </w:trPr>
        <w:tc>
          <w:tcPr>
            <w:tcW w:w="582" w:type="dxa"/>
            <w:vMerge/>
            <w:shd w:val="clear" w:color="auto" w:fill="auto"/>
            <w:noWrap/>
            <w:vAlign w:val="center"/>
          </w:tcPr>
          <w:p w14:paraId="40477234" w14:textId="77777777" w:rsidR="00AE38ED" w:rsidRPr="007001F1" w:rsidRDefault="00AE38ED" w:rsidP="00AE38ED">
            <w:pPr>
              <w:jc w:val="center"/>
              <w:rPr>
                <w:color w:val="000000"/>
              </w:rPr>
            </w:pPr>
          </w:p>
        </w:tc>
        <w:tc>
          <w:tcPr>
            <w:tcW w:w="4820" w:type="dxa"/>
            <w:gridSpan w:val="2"/>
            <w:shd w:val="clear" w:color="auto" w:fill="auto"/>
            <w:vAlign w:val="center"/>
          </w:tcPr>
          <w:p w14:paraId="0FF501FF" w14:textId="77777777"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55A4397" w14:textId="77777777" w:rsidR="00AE38ED" w:rsidRPr="007001F1" w:rsidRDefault="00AE38ED" w:rsidP="00AE38ED">
            <w:pPr>
              <w:jc w:val="center"/>
              <w:rPr>
                <w:b/>
                <w:bCs/>
                <w:color w:val="000000"/>
              </w:rPr>
            </w:pPr>
          </w:p>
        </w:tc>
        <w:tc>
          <w:tcPr>
            <w:tcW w:w="567" w:type="dxa"/>
            <w:shd w:val="clear" w:color="auto" w:fill="auto"/>
            <w:vAlign w:val="center"/>
          </w:tcPr>
          <w:p w14:paraId="32DFDB49" w14:textId="77777777" w:rsidR="00AE38ED" w:rsidRPr="007001F1" w:rsidRDefault="00AE38ED" w:rsidP="00AE38ED">
            <w:pPr>
              <w:jc w:val="center"/>
              <w:rPr>
                <w:b/>
                <w:bCs/>
                <w:color w:val="000000"/>
              </w:rPr>
            </w:pPr>
          </w:p>
        </w:tc>
        <w:tc>
          <w:tcPr>
            <w:tcW w:w="850" w:type="dxa"/>
            <w:shd w:val="clear" w:color="auto" w:fill="auto"/>
            <w:vAlign w:val="center"/>
          </w:tcPr>
          <w:p w14:paraId="50EC5AC8" w14:textId="77777777" w:rsidR="00AE38ED" w:rsidRPr="007001F1" w:rsidRDefault="00AE38ED" w:rsidP="00AE38ED">
            <w:pPr>
              <w:jc w:val="center"/>
              <w:rPr>
                <w:b/>
                <w:bCs/>
                <w:color w:val="000000"/>
              </w:rPr>
            </w:pPr>
          </w:p>
        </w:tc>
        <w:tc>
          <w:tcPr>
            <w:tcW w:w="1701" w:type="dxa"/>
            <w:shd w:val="clear" w:color="auto" w:fill="auto"/>
            <w:vAlign w:val="center"/>
          </w:tcPr>
          <w:p w14:paraId="16638DA4" w14:textId="77777777" w:rsidR="00AE38ED" w:rsidRPr="007001F1" w:rsidRDefault="00AE38ED" w:rsidP="00AE38ED">
            <w:pPr>
              <w:jc w:val="center"/>
              <w:rPr>
                <w:b/>
                <w:bCs/>
                <w:color w:val="000000"/>
              </w:rPr>
            </w:pPr>
          </w:p>
        </w:tc>
      </w:tr>
      <w:tr w:rsidR="00AE38ED" w:rsidRPr="007001F1" w14:paraId="07DBA381" w14:textId="77777777" w:rsidTr="00184A99">
        <w:trPr>
          <w:trHeight w:val="406"/>
        </w:trPr>
        <w:tc>
          <w:tcPr>
            <w:tcW w:w="582" w:type="dxa"/>
            <w:shd w:val="clear" w:color="auto" w:fill="auto"/>
            <w:noWrap/>
            <w:vAlign w:val="center"/>
          </w:tcPr>
          <w:p w14:paraId="4618CE40" w14:textId="77777777"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14:paraId="40AD42D2" w14:textId="77777777"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14:paraId="51E93666" w14:textId="77777777" w:rsidR="00AE38ED" w:rsidRPr="007001F1" w:rsidRDefault="00AE38ED" w:rsidP="00AE38ED">
            <w:pPr>
              <w:jc w:val="center"/>
              <w:rPr>
                <w:b/>
                <w:bCs/>
                <w:color w:val="000000"/>
              </w:rPr>
            </w:pPr>
          </w:p>
        </w:tc>
        <w:tc>
          <w:tcPr>
            <w:tcW w:w="567" w:type="dxa"/>
            <w:shd w:val="clear" w:color="auto" w:fill="auto"/>
            <w:vAlign w:val="center"/>
          </w:tcPr>
          <w:p w14:paraId="7AD8C529" w14:textId="77777777" w:rsidR="00AE38ED" w:rsidRPr="007001F1" w:rsidRDefault="00AE38ED" w:rsidP="00AE38ED">
            <w:pPr>
              <w:jc w:val="center"/>
              <w:rPr>
                <w:b/>
                <w:bCs/>
                <w:color w:val="000000"/>
              </w:rPr>
            </w:pPr>
          </w:p>
        </w:tc>
        <w:tc>
          <w:tcPr>
            <w:tcW w:w="850" w:type="dxa"/>
            <w:shd w:val="clear" w:color="auto" w:fill="auto"/>
            <w:vAlign w:val="center"/>
          </w:tcPr>
          <w:p w14:paraId="6910BB7D" w14:textId="77777777" w:rsidR="00AE38ED" w:rsidRPr="007001F1" w:rsidRDefault="00AE38ED" w:rsidP="00AE38ED">
            <w:pPr>
              <w:jc w:val="center"/>
              <w:rPr>
                <w:b/>
                <w:bCs/>
                <w:color w:val="000000"/>
              </w:rPr>
            </w:pPr>
          </w:p>
        </w:tc>
        <w:tc>
          <w:tcPr>
            <w:tcW w:w="1701" w:type="dxa"/>
            <w:shd w:val="clear" w:color="auto" w:fill="auto"/>
            <w:vAlign w:val="center"/>
          </w:tcPr>
          <w:p w14:paraId="41F5A584" w14:textId="77777777" w:rsidR="00AE38ED" w:rsidRPr="007001F1" w:rsidRDefault="00AE38ED" w:rsidP="00AE38ED">
            <w:pPr>
              <w:jc w:val="center"/>
              <w:rPr>
                <w:b/>
                <w:bCs/>
                <w:color w:val="000000"/>
              </w:rPr>
            </w:pPr>
          </w:p>
        </w:tc>
      </w:tr>
      <w:tr w:rsidR="00AE38ED" w:rsidRPr="007001F1" w14:paraId="0C6A5EC9" w14:textId="77777777" w:rsidTr="00184A99">
        <w:trPr>
          <w:trHeight w:val="406"/>
        </w:trPr>
        <w:tc>
          <w:tcPr>
            <w:tcW w:w="582" w:type="dxa"/>
            <w:vMerge w:val="restart"/>
            <w:shd w:val="clear" w:color="auto" w:fill="auto"/>
            <w:noWrap/>
            <w:vAlign w:val="center"/>
          </w:tcPr>
          <w:p w14:paraId="101C4A95" w14:textId="77777777"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14:paraId="2865EAE1" w14:textId="77777777"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8F08EC8" w14:textId="77777777" w:rsidR="00AE38ED" w:rsidRPr="007001F1" w:rsidRDefault="00AE38ED" w:rsidP="00AE38ED">
            <w:pPr>
              <w:jc w:val="center"/>
              <w:rPr>
                <w:b/>
                <w:bCs/>
                <w:color w:val="000000"/>
              </w:rPr>
            </w:pPr>
          </w:p>
        </w:tc>
        <w:tc>
          <w:tcPr>
            <w:tcW w:w="567" w:type="dxa"/>
            <w:shd w:val="clear" w:color="auto" w:fill="auto"/>
            <w:vAlign w:val="center"/>
          </w:tcPr>
          <w:p w14:paraId="6FA26EB6" w14:textId="77777777" w:rsidR="00AE38ED" w:rsidRPr="007001F1" w:rsidRDefault="00AE38ED" w:rsidP="00AE38ED">
            <w:pPr>
              <w:jc w:val="center"/>
              <w:rPr>
                <w:b/>
                <w:bCs/>
                <w:color w:val="000000"/>
              </w:rPr>
            </w:pPr>
          </w:p>
        </w:tc>
        <w:tc>
          <w:tcPr>
            <w:tcW w:w="850" w:type="dxa"/>
            <w:shd w:val="clear" w:color="auto" w:fill="auto"/>
            <w:vAlign w:val="center"/>
          </w:tcPr>
          <w:p w14:paraId="457E3713" w14:textId="77777777" w:rsidR="00AE38ED" w:rsidRPr="007001F1" w:rsidRDefault="00AE38ED" w:rsidP="00AE38ED">
            <w:pPr>
              <w:jc w:val="center"/>
              <w:rPr>
                <w:b/>
                <w:bCs/>
                <w:color w:val="000000"/>
              </w:rPr>
            </w:pPr>
          </w:p>
        </w:tc>
        <w:tc>
          <w:tcPr>
            <w:tcW w:w="1701" w:type="dxa"/>
            <w:shd w:val="clear" w:color="auto" w:fill="auto"/>
            <w:vAlign w:val="center"/>
          </w:tcPr>
          <w:p w14:paraId="1613B097" w14:textId="77777777" w:rsidR="00AE38ED" w:rsidRPr="007001F1" w:rsidRDefault="00AE38ED" w:rsidP="00AE38ED">
            <w:pPr>
              <w:jc w:val="center"/>
              <w:rPr>
                <w:b/>
                <w:bCs/>
                <w:color w:val="000000"/>
              </w:rPr>
            </w:pPr>
          </w:p>
        </w:tc>
      </w:tr>
      <w:tr w:rsidR="00B82B81" w:rsidRPr="007001F1" w14:paraId="71DB753B" w14:textId="77777777" w:rsidTr="00184A99">
        <w:trPr>
          <w:trHeight w:val="406"/>
        </w:trPr>
        <w:tc>
          <w:tcPr>
            <w:tcW w:w="582" w:type="dxa"/>
            <w:vMerge/>
            <w:shd w:val="clear" w:color="auto" w:fill="auto"/>
            <w:noWrap/>
            <w:vAlign w:val="center"/>
          </w:tcPr>
          <w:p w14:paraId="67C2F4E6" w14:textId="77777777" w:rsidR="00B82B81" w:rsidRDefault="00B82B81" w:rsidP="00AE38ED">
            <w:pPr>
              <w:jc w:val="center"/>
              <w:rPr>
                <w:color w:val="000000"/>
                <w:sz w:val="22"/>
                <w:szCs w:val="22"/>
              </w:rPr>
            </w:pPr>
          </w:p>
        </w:tc>
        <w:tc>
          <w:tcPr>
            <w:tcW w:w="4820" w:type="dxa"/>
            <w:gridSpan w:val="2"/>
            <w:shd w:val="clear" w:color="auto" w:fill="auto"/>
            <w:vAlign w:val="center"/>
          </w:tcPr>
          <w:p w14:paraId="3D39F804" w14:textId="77777777"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73EC90D6" w14:textId="77777777" w:rsidR="00B82B81" w:rsidRPr="007001F1" w:rsidRDefault="00B82B81" w:rsidP="00AE38ED">
            <w:pPr>
              <w:jc w:val="center"/>
              <w:rPr>
                <w:b/>
                <w:bCs/>
                <w:color w:val="000000"/>
              </w:rPr>
            </w:pPr>
          </w:p>
        </w:tc>
        <w:tc>
          <w:tcPr>
            <w:tcW w:w="567" w:type="dxa"/>
            <w:shd w:val="clear" w:color="auto" w:fill="auto"/>
            <w:vAlign w:val="center"/>
          </w:tcPr>
          <w:p w14:paraId="557D4459" w14:textId="77777777" w:rsidR="00B82B81" w:rsidRPr="007001F1" w:rsidRDefault="00B82B81" w:rsidP="00AE38ED">
            <w:pPr>
              <w:jc w:val="center"/>
              <w:rPr>
                <w:b/>
                <w:bCs/>
                <w:color w:val="000000"/>
              </w:rPr>
            </w:pPr>
          </w:p>
        </w:tc>
        <w:tc>
          <w:tcPr>
            <w:tcW w:w="850" w:type="dxa"/>
            <w:shd w:val="clear" w:color="auto" w:fill="auto"/>
            <w:vAlign w:val="center"/>
          </w:tcPr>
          <w:p w14:paraId="41B3E5AB" w14:textId="77777777" w:rsidR="00B82B81" w:rsidRPr="007001F1" w:rsidRDefault="00B82B81" w:rsidP="00AE38ED">
            <w:pPr>
              <w:jc w:val="center"/>
              <w:rPr>
                <w:b/>
                <w:bCs/>
                <w:color w:val="000000"/>
              </w:rPr>
            </w:pPr>
          </w:p>
        </w:tc>
        <w:tc>
          <w:tcPr>
            <w:tcW w:w="1701" w:type="dxa"/>
            <w:shd w:val="clear" w:color="auto" w:fill="auto"/>
            <w:vAlign w:val="center"/>
          </w:tcPr>
          <w:p w14:paraId="2D7EBB12" w14:textId="77777777" w:rsidR="00B82B81" w:rsidRPr="007001F1" w:rsidRDefault="00B82B81" w:rsidP="00AE38ED">
            <w:pPr>
              <w:jc w:val="center"/>
              <w:rPr>
                <w:b/>
                <w:bCs/>
                <w:color w:val="000000"/>
              </w:rPr>
            </w:pPr>
          </w:p>
        </w:tc>
      </w:tr>
      <w:tr w:rsidR="00AE38ED" w:rsidRPr="007001F1" w14:paraId="1A7ED7AC" w14:textId="77777777" w:rsidTr="00184A99">
        <w:trPr>
          <w:trHeight w:val="406"/>
        </w:trPr>
        <w:tc>
          <w:tcPr>
            <w:tcW w:w="582" w:type="dxa"/>
            <w:vMerge/>
            <w:shd w:val="clear" w:color="auto" w:fill="auto"/>
            <w:noWrap/>
            <w:vAlign w:val="center"/>
          </w:tcPr>
          <w:p w14:paraId="0B2D5485" w14:textId="77777777" w:rsidR="00AE38ED" w:rsidRPr="007001F1" w:rsidRDefault="00AE38ED" w:rsidP="00AE38ED">
            <w:pPr>
              <w:jc w:val="center"/>
              <w:rPr>
                <w:color w:val="000000"/>
              </w:rPr>
            </w:pPr>
          </w:p>
        </w:tc>
        <w:tc>
          <w:tcPr>
            <w:tcW w:w="4820" w:type="dxa"/>
            <w:gridSpan w:val="2"/>
            <w:shd w:val="clear" w:color="auto" w:fill="auto"/>
            <w:vAlign w:val="center"/>
          </w:tcPr>
          <w:p w14:paraId="65101DFF" w14:textId="77777777"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14:paraId="365BBBDE" w14:textId="77777777" w:rsidR="00AE38ED" w:rsidRPr="007001F1" w:rsidRDefault="00AE38ED" w:rsidP="00AE38ED">
            <w:pPr>
              <w:jc w:val="center"/>
              <w:rPr>
                <w:b/>
                <w:bCs/>
                <w:color w:val="000000"/>
              </w:rPr>
            </w:pPr>
          </w:p>
        </w:tc>
        <w:tc>
          <w:tcPr>
            <w:tcW w:w="567" w:type="dxa"/>
            <w:shd w:val="clear" w:color="auto" w:fill="auto"/>
            <w:vAlign w:val="center"/>
          </w:tcPr>
          <w:p w14:paraId="784313A1" w14:textId="77777777" w:rsidR="00AE38ED" w:rsidRPr="007001F1" w:rsidRDefault="00AE38ED" w:rsidP="00AE38ED">
            <w:pPr>
              <w:jc w:val="center"/>
              <w:rPr>
                <w:b/>
                <w:bCs/>
                <w:color w:val="000000"/>
              </w:rPr>
            </w:pPr>
          </w:p>
        </w:tc>
        <w:tc>
          <w:tcPr>
            <w:tcW w:w="850" w:type="dxa"/>
            <w:shd w:val="clear" w:color="auto" w:fill="auto"/>
            <w:vAlign w:val="center"/>
          </w:tcPr>
          <w:p w14:paraId="4054FB7A" w14:textId="77777777" w:rsidR="00AE38ED" w:rsidRPr="007001F1" w:rsidRDefault="00AE38ED" w:rsidP="00AE38ED">
            <w:pPr>
              <w:jc w:val="center"/>
              <w:rPr>
                <w:b/>
                <w:bCs/>
                <w:color w:val="000000"/>
              </w:rPr>
            </w:pPr>
          </w:p>
        </w:tc>
        <w:tc>
          <w:tcPr>
            <w:tcW w:w="1701" w:type="dxa"/>
            <w:shd w:val="clear" w:color="auto" w:fill="auto"/>
            <w:vAlign w:val="center"/>
          </w:tcPr>
          <w:p w14:paraId="1740580E" w14:textId="77777777" w:rsidR="00AE38ED" w:rsidRPr="007001F1" w:rsidRDefault="00AE38ED" w:rsidP="00AE38ED">
            <w:pPr>
              <w:jc w:val="center"/>
              <w:rPr>
                <w:b/>
                <w:bCs/>
                <w:color w:val="000000"/>
              </w:rPr>
            </w:pPr>
          </w:p>
        </w:tc>
      </w:tr>
      <w:tr w:rsidR="00AE38ED" w:rsidRPr="007001F1" w14:paraId="1E28D065" w14:textId="77777777" w:rsidTr="00184A99">
        <w:trPr>
          <w:trHeight w:val="406"/>
        </w:trPr>
        <w:tc>
          <w:tcPr>
            <w:tcW w:w="582" w:type="dxa"/>
            <w:shd w:val="clear" w:color="auto" w:fill="auto"/>
            <w:noWrap/>
            <w:vAlign w:val="center"/>
          </w:tcPr>
          <w:p w14:paraId="0F249902" w14:textId="77777777" w:rsidR="00AE38ED" w:rsidRPr="007001F1" w:rsidRDefault="00AE38ED">
            <w:pPr>
              <w:jc w:val="center"/>
              <w:rPr>
                <w:color w:val="000000"/>
              </w:rPr>
            </w:pPr>
            <w:r w:rsidRPr="00486F5A">
              <w:rPr>
                <w:color w:val="000000"/>
                <w:sz w:val="22"/>
                <w:szCs w:val="22"/>
              </w:rPr>
              <w:t>4</w:t>
            </w:r>
            <w:r w:rsidR="003C3E90" w:rsidRPr="00486F5A">
              <w:rPr>
                <w:color w:val="000000"/>
                <w:sz w:val="22"/>
                <w:szCs w:val="22"/>
              </w:rPr>
              <w:t>5</w:t>
            </w:r>
          </w:p>
        </w:tc>
        <w:tc>
          <w:tcPr>
            <w:tcW w:w="4820" w:type="dxa"/>
            <w:gridSpan w:val="2"/>
            <w:shd w:val="clear" w:color="auto" w:fill="auto"/>
            <w:vAlign w:val="center"/>
          </w:tcPr>
          <w:p w14:paraId="0A0EAC0F" w14:textId="77777777"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14:paraId="6FEB761E" w14:textId="77777777" w:rsidR="00AE38ED" w:rsidRPr="007001F1" w:rsidRDefault="00AE38ED" w:rsidP="00AE38ED">
            <w:pPr>
              <w:jc w:val="center"/>
              <w:rPr>
                <w:b/>
                <w:bCs/>
                <w:color w:val="000000"/>
              </w:rPr>
            </w:pPr>
          </w:p>
        </w:tc>
        <w:tc>
          <w:tcPr>
            <w:tcW w:w="567" w:type="dxa"/>
            <w:shd w:val="clear" w:color="auto" w:fill="auto"/>
            <w:vAlign w:val="center"/>
          </w:tcPr>
          <w:p w14:paraId="371F3F5B" w14:textId="77777777" w:rsidR="00AE38ED" w:rsidRPr="007001F1" w:rsidRDefault="00AE38ED" w:rsidP="00AE38ED">
            <w:pPr>
              <w:jc w:val="center"/>
              <w:rPr>
                <w:b/>
                <w:bCs/>
                <w:color w:val="000000"/>
              </w:rPr>
            </w:pPr>
          </w:p>
        </w:tc>
        <w:tc>
          <w:tcPr>
            <w:tcW w:w="850" w:type="dxa"/>
            <w:shd w:val="clear" w:color="auto" w:fill="auto"/>
            <w:vAlign w:val="center"/>
          </w:tcPr>
          <w:p w14:paraId="44CE539C" w14:textId="77777777" w:rsidR="00AE38ED" w:rsidRPr="007001F1" w:rsidRDefault="00AE38ED" w:rsidP="00AE38ED">
            <w:pPr>
              <w:jc w:val="center"/>
              <w:rPr>
                <w:b/>
                <w:bCs/>
                <w:color w:val="000000"/>
              </w:rPr>
            </w:pPr>
          </w:p>
        </w:tc>
        <w:tc>
          <w:tcPr>
            <w:tcW w:w="1701" w:type="dxa"/>
            <w:shd w:val="clear" w:color="auto" w:fill="auto"/>
            <w:vAlign w:val="center"/>
          </w:tcPr>
          <w:p w14:paraId="3A6A6170" w14:textId="77777777" w:rsidR="00AE38ED" w:rsidRPr="007001F1" w:rsidRDefault="00AE38ED" w:rsidP="00AE38ED">
            <w:pPr>
              <w:jc w:val="center"/>
              <w:rPr>
                <w:b/>
                <w:bCs/>
                <w:color w:val="000000"/>
              </w:rPr>
            </w:pPr>
          </w:p>
        </w:tc>
      </w:tr>
      <w:tr w:rsidR="00AE38ED" w:rsidRPr="007001F1" w14:paraId="1866BA04" w14:textId="77777777" w:rsidTr="00184A99">
        <w:trPr>
          <w:trHeight w:val="406"/>
        </w:trPr>
        <w:tc>
          <w:tcPr>
            <w:tcW w:w="582" w:type="dxa"/>
            <w:vMerge w:val="restart"/>
            <w:shd w:val="clear" w:color="auto" w:fill="auto"/>
            <w:noWrap/>
            <w:vAlign w:val="center"/>
          </w:tcPr>
          <w:p w14:paraId="1ECF69D7" w14:textId="77777777"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14:paraId="161C2AF5" w14:textId="77777777"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14:paraId="51A8C847" w14:textId="77777777" w:rsidR="00AE38ED" w:rsidRPr="007001F1" w:rsidRDefault="00AE38ED" w:rsidP="00AE38ED">
            <w:pPr>
              <w:jc w:val="center"/>
              <w:rPr>
                <w:b/>
                <w:bCs/>
                <w:color w:val="000000"/>
              </w:rPr>
            </w:pPr>
          </w:p>
        </w:tc>
        <w:tc>
          <w:tcPr>
            <w:tcW w:w="567" w:type="dxa"/>
            <w:shd w:val="clear" w:color="auto" w:fill="auto"/>
            <w:vAlign w:val="center"/>
          </w:tcPr>
          <w:p w14:paraId="53182C60" w14:textId="77777777" w:rsidR="00AE38ED" w:rsidRPr="007001F1" w:rsidRDefault="00AE38ED" w:rsidP="00AE38ED">
            <w:pPr>
              <w:jc w:val="center"/>
              <w:rPr>
                <w:b/>
                <w:bCs/>
                <w:color w:val="000000"/>
              </w:rPr>
            </w:pPr>
          </w:p>
        </w:tc>
        <w:tc>
          <w:tcPr>
            <w:tcW w:w="850" w:type="dxa"/>
            <w:shd w:val="clear" w:color="auto" w:fill="auto"/>
            <w:vAlign w:val="center"/>
          </w:tcPr>
          <w:p w14:paraId="616B3DE2" w14:textId="77777777" w:rsidR="00AE38ED" w:rsidRPr="007001F1" w:rsidRDefault="00AE38ED" w:rsidP="00AE38ED">
            <w:pPr>
              <w:jc w:val="center"/>
              <w:rPr>
                <w:b/>
                <w:bCs/>
                <w:color w:val="000000"/>
              </w:rPr>
            </w:pPr>
          </w:p>
        </w:tc>
        <w:tc>
          <w:tcPr>
            <w:tcW w:w="1701" w:type="dxa"/>
            <w:shd w:val="clear" w:color="auto" w:fill="auto"/>
            <w:vAlign w:val="center"/>
          </w:tcPr>
          <w:p w14:paraId="6A31ED3A" w14:textId="77777777" w:rsidR="00AE38ED" w:rsidRPr="007001F1" w:rsidRDefault="00AE38ED" w:rsidP="00AE38ED">
            <w:pPr>
              <w:jc w:val="center"/>
              <w:rPr>
                <w:b/>
                <w:bCs/>
                <w:color w:val="000000"/>
              </w:rPr>
            </w:pPr>
          </w:p>
        </w:tc>
      </w:tr>
      <w:tr w:rsidR="00AE38ED" w:rsidRPr="007001F1" w14:paraId="4B80CAD6" w14:textId="77777777" w:rsidTr="00184A99">
        <w:trPr>
          <w:trHeight w:val="406"/>
        </w:trPr>
        <w:tc>
          <w:tcPr>
            <w:tcW w:w="582" w:type="dxa"/>
            <w:vMerge/>
            <w:shd w:val="clear" w:color="auto" w:fill="auto"/>
            <w:noWrap/>
            <w:vAlign w:val="center"/>
          </w:tcPr>
          <w:p w14:paraId="37FAED2B" w14:textId="77777777" w:rsidR="00AE38ED" w:rsidRDefault="00AE38ED" w:rsidP="00AE38ED">
            <w:pPr>
              <w:jc w:val="center"/>
              <w:rPr>
                <w:color w:val="000000"/>
              </w:rPr>
            </w:pPr>
          </w:p>
        </w:tc>
        <w:tc>
          <w:tcPr>
            <w:tcW w:w="4820" w:type="dxa"/>
            <w:gridSpan w:val="2"/>
            <w:shd w:val="clear" w:color="auto" w:fill="auto"/>
            <w:vAlign w:val="center"/>
          </w:tcPr>
          <w:p w14:paraId="30694990" w14:textId="77777777"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5237E2F7" w14:textId="77777777" w:rsidR="00AE38ED" w:rsidRPr="007001F1" w:rsidRDefault="00AE38ED" w:rsidP="00AE38ED">
            <w:pPr>
              <w:jc w:val="center"/>
              <w:rPr>
                <w:b/>
                <w:bCs/>
                <w:color w:val="000000"/>
              </w:rPr>
            </w:pPr>
          </w:p>
        </w:tc>
        <w:tc>
          <w:tcPr>
            <w:tcW w:w="567" w:type="dxa"/>
            <w:shd w:val="clear" w:color="auto" w:fill="auto"/>
            <w:vAlign w:val="center"/>
          </w:tcPr>
          <w:p w14:paraId="450B0CC6" w14:textId="77777777" w:rsidR="00AE38ED" w:rsidRPr="007001F1" w:rsidRDefault="00AE38ED" w:rsidP="00AE38ED">
            <w:pPr>
              <w:jc w:val="center"/>
              <w:rPr>
                <w:b/>
                <w:bCs/>
                <w:color w:val="000000"/>
              </w:rPr>
            </w:pPr>
          </w:p>
        </w:tc>
        <w:tc>
          <w:tcPr>
            <w:tcW w:w="850" w:type="dxa"/>
            <w:shd w:val="clear" w:color="auto" w:fill="auto"/>
            <w:vAlign w:val="center"/>
          </w:tcPr>
          <w:p w14:paraId="53F5E91C" w14:textId="77777777" w:rsidR="00AE38ED" w:rsidRPr="007001F1" w:rsidRDefault="00AE38ED" w:rsidP="00AE38ED">
            <w:pPr>
              <w:jc w:val="center"/>
              <w:rPr>
                <w:b/>
                <w:bCs/>
                <w:color w:val="000000"/>
              </w:rPr>
            </w:pPr>
          </w:p>
        </w:tc>
        <w:tc>
          <w:tcPr>
            <w:tcW w:w="1701" w:type="dxa"/>
            <w:shd w:val="clear" w:color="auto" w:fill="auto"/>
            <w:vAlign w:val="center"/>
          </w:tcPr>
          <w:p w14:paraId="1BFCC791" w14:textId="77777777" w:rsidR="00AE38ED" w:rsidRPr="007001F1" w:rsidRDefault="00AE38ED" w:rsidP="00AE38ED">
            <w:pPr>
              <w:jc w:val="center"/>
              <w:rPr>
                <w:b/>
                <w:bCs/>
                <w:color w:val="000000"/>
              </w:rPr>
            </w:pPr>
          </w:p>
        </w:tc>
      </w:tr>
      <w:tr w:rsidR="00AE38ED" w:rsidRPr="007001F1" w14:paraId="4995D075" w14:textId="77777777" w:rsidTr="00184A99">
        <w:trPr>
          <w:trHeight w:val="406"/>
        </w:trPr>
        <w:tc>
          <w:tcPr>
            <w:tcW w:w="582" w:type="dxa"/>
            <w:vMerge/>
            <w:shd w:val="clear" w:color="auto" w:fill="auto"/>
            <w:noWrap/>
            <w:vAlign w:val="center"/>
          </w:tcPr>
          <w:p w14:paraId="26F24052" w14:textId="77777777" w:rsidR="00AE38ED" w:rsidRDefault="00AE38ED" w:rsidP="00AE38ED">
            <w:pPr>
              <w:jc w:val="center"/>
              <w:rPr>
                <w:color w:val="000000"/>
              </w:rPr>
            </w:pPr>
          </w:p>
        </w:tc>
        <w:tc>
          <w:tcPr>
            <w:tcW w:w="4820" w:type="dxa"/>
            <w:gridSpan w:val="2"/>
            <w:shd w:val="clear" w:color="auto" w:fill="auto"/>
            <w:vAlign w:val="center"/>
          </w:tcPr>
          <w:p w14:paraId="369A55B1" w14:textId="77777777" w:rsidR="00AE38ED" w:rsidRPr="007001F1" w:rsidRDefault="00AE38ED" w:rsidP="00AE38ED">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9D64137" w14:textId="77777777" w:rsidR="00AE38ED" w:rsidRPr="007001F1" w:rsidRDefault="00AE38ED" w:rsidP="00AE38ED">
            <w:pPr>
              <w:jc w:val="center"/>
              <w:rPr>
                <w:b/>
                <w:bCs/>
                <w:color w:val="000000"/>
              </w:rPr>
            </w:pPr>
          </w:p>
        </w:tc>
        <w:tc>
          <w:tcPr>
            <w:tcW w:w="567" w:type="dxa"/>
            <w:shd w:val="clear" w:color="auto" w:fill="auto"/>
            <w:vAlign w:val="center"/>
          </w:tcPr>
          <w:p w14:paraId="0B90B3A0" w14:textId="77777777" w:rsidR="00AE38ED" w:rsidRPr="007001F1" w:rsidRDefault="00AE38ED" w:rsidP="00AE38ED">
            <w:pPr>
              <w:jc w:val="center"/>
              <w:rPr>
                <w:b/>
                <w:bCs/>
                <w:color w:val="000000"/>
              </w:rPr>
            </w:pPr>
          </w:p>
        </w:tc>
        <w:tc>
          <w:tcPr>
            <w:tcW w:w="850" w:type="dxa"/>
            <w:shd w:val="clear" w:color="auto" w:fill="auto"/>
            <w:vAlign w:val="center"/>
          </w:tcPr>
          <w:p w14:paraId="4947B008" w14:textId="77777777" w:rsidR="00AE38ED" w:rsidRPr="007001F1" w:rsidRDefault="00AE38ED" w:rsidP="00AE38ED">
            <w:pPr>
              <w:jc w:val="center"/>
              <w:rPr>
                <w:b/>
                <w:bCs/>
                <w:color w:val="000000"/>
              </w:rPr>
            </w:pPr>
          </w:p>
        </w:tc>
        <w:tc>
          <w:tcPr>
            <w:tcW w:w="1701" w:type="dxa"/>
            <w:shd w:val="clear" w:color="auto" w:fill="auto"/>
            <w:vAlign w:val="center"/>
          </w:tcPr>
          <w:p w14:paraId="5E38F181" w14:textId="77777777" w:rsidR="00AE38ED" w:rsidRPr="007001F1" w:rsidRDefault="00AE38ED" w:rsidP="00AE38ED">
            <w:pPr>
              <w:jc w:val="center"/>
              <w:rPr>
                <w:b/>
                <w:bCs/>
                <w:color w:val="000000"/>
              </w:rPr>
            </w:pPr>
          </w:p>
        </w:tc>
      </w:tr>
      <w:tr w:rsidR="00AE38ED" w:rsidRPr="007001F1" w14:paraId="7E1B3ADE" w14:textId="77777777" w:rsidTr="00184A99">
        <w:trPr>
          <w:trHeight w:val="406"/>
        </w:trPr>
        <w:tc>
          <w:tcPr>
            <w:tcW w:w="582" w:type="dxa"/>
            <w:shd w:val="clear" w:color="auto" w:fill="auto"/>
            <w:noWrap/>
            <w:vAlign w:val="center"/>
          </w:tcPr>
          <w:p w14:paraId="136AF63E" w14:textId="77777777"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14:paraId="097564EB" w14:textId="77777777"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77AD4E47" w14:textId="77777777" w:rsidR="00AE38ED" w:rsidRPr="007001F1" w:rsidRDefault="00AE38ED" w:rsidP="00AE38ED">
            <w:pPr>
              <w:jc w:val="center"/>
              <w:rPr>
                <w:b/>
                <w:bCs/>
                <w:color w:val="000000"/>
              </w:rPr>
            </w:pPr>
          </w:p>
        </w:tc>
        <w:tc>
          <w:tcPr>
            <w:tcW w:w="567" w:type="dxa"/>
            <w:shd w:val="clear" w:color="auto" w:fill="auto"/>
            <w:vAlign w:val="center"/>
          </w:tcPr>
          <w:p w14:paraId="4EA101DD" w14:textId="77777777" w:rsidR="00AE38ED" w:rsidRPr="007001F1" w:rsidRDefault="00AE38ED" w:rsidP="00AE38ED">
            <w:pPr>
              <w:jc w:val="center"/>
              <w:rPr>
                <w:b/>
                <w:bCs/>
                <w:color w:val="000000"/>
              </w:rPr>
            </w:pPr>
          </w:p>
        </w:tc>
        <w:tc>
          <w:tcPr>
            <w:tcW w:w="850" w:type="dxa"/>
            <w:shd w:val="clear" w:color="auto" w:fill="auto"/>
            <w:vAlign w:val="center"/>
          </w:tcPr>
          <w:p w14:paraId="11D14FBC" w14:textId="77777777" w:rsidR="00AE38ED" w:rsidRPr="007001F1" w:rsidRDefault="00AE38ED" w:rsidP="00AE38ED">
            <w:pPr>
              <w:jc w:val="center"/>
              <w:rPr>
                <w:b/>
                <w:bCs/>
                <w:color w:val="000000"/>
              </w:rPr>
            </w:pPr>
          </w:p>
        </w:tc>
        <w:tc>
          <w:tcPr>
            <w:tcW w:w="1701" w:type="dxa"/>
            <w:shd w:val="clear" w:color="auto" w:fill="auto"/>
            <w:vAlign w:val="center"/>
          </w:tcPr>
          <w:p w14:paraId="25EC879C" w14:textId="77777777" w:rsidR="00AE38ED" w:rsidRPr="007001F1" w:rsidRDefault="00AE38ED" w:rsidP="00AE38ED">
            <w:pPr>
              <w:jc w:val="center"/>
              <w:rPr>
                <w:b/>
                <w:bCs/>
                <w:color w:val="000000"/>
              </w:rPr>
            </w:pPr>
          </w:p>
        </w:tc>
      </w:tr>
      <w:tr w:rsidR="00AE38ED" w:rsidRPr="007001F1" w14:paraId="35A87271" w14:textId="77777777" w:rsidTr="00184A99">
        <w:trPr>
          <w:trHeight w:val="300"/>
        </w:trPr>
        <w:tc>
          <w:tcPr>
            <w:tcW w:w="3559" w:type="dxa"/>
            <w:gridSpan w:val="2"/>
            <w:shd w:val="clear" w:color="auto" w:fill="auto"/>
            <w:vAlign w:val="center"/>
            <w:hideMark/>
          </w:tcPr>
          <w:p w14:paraId="75AE569F" w14:textId="77777777"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11"/>
              <w:t>2</w:t>
            </w:r>
            <w:r w:rsidRPr="007001F1">
              <w:rPr>
                <w:b/>
                <w:bCs/>
                <w:sz w:val="22"/>
                <w:szCs w:val="22"/>
              </w:rPr>
              <w:t>:</w:t>
            </w:r>
          </w:p>
        </w:tc>
        <w:tc>
          <w:tcPr>
            <w:tcW w:w="5528" w:type="dxa"/>
            <w:gridSpan w:val="5"/>
            <w:shd w:val="clear" w:color="auto" w:fill="auto"/>
            <w:vAlign w:val="center"/>
            <w:hideMark/>
          </w:tcPr>
          <w:p w14:paraId="3C3E1B41" w14:textId="77777777" w:rsidR="00AE38ED" w:rsidRPr="007001F1" w:rsidRDefault="00AE38ED" w:rsidP="00AE38ED">
            <w:pPr>
              <w:rPr>
                <w:color w:val="000000"/>
              </w:rPr>
            </w:pPr>
            <w:r w:rsidRPr="007001F1">
              <w:rPr>
                <w:color w:val="000000"/>
                <w:sz w:val="22"/>
                <w:szCs w:val="22"/>
              </w:rPr>
              <w:t> </w:t>
            </w:r>
          </w:p>
        </w:tc>
      </w:tr>
      <w:tr w:rsidR="00AE38ED" w:rsidRPr="007001F1" w14:paraId="63CFFC4E" w14:textId="77777777" w:rsidTr="00184A99">
        <w:trPr>
          <w:trHeight w:val="300"/>
        </w:trPr>
        <w:tc>
          <w:tcPr>
            <w:tcW w:w="3559" w:type="dxa"/>
            <w:gridSpan w:val="2"/>
            <w:shd w:val="clear" w:color="auto" w:fill="auto"/>
            <w:vAlign w:val="center"/>
            <w:hideMark/>
          </w:tcPr>
          <w:p w14:paraId="1A3B2D1F" w14:textId="77777777"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14:paraId="6B3ED075" w14:textId="77777777" w:rsidR="00AE38ED" w:rsidRPr="007001F1" w:rsidRDefault="00AE38ED" w:rsidP="00AE38ED">
            <w:pPr>
              <w:rPr>
                <w:color w:val="000000"/>
              </w:rPr>
            </w:pPr>
            <w:r w:rsidRPr="007001F1">
              <w:rPr>
                <w:color w:val="000000"/>
                <w:sz w:val="22"/>
                <w:szCs w:val="22"/>
              </w:rPr>
              <w:t> </w:t>
            </w:r>
          </w:p>
        </w:tc>
      </w:tr>
      <w:tr w:rsidR="00AE38ED" w:rsidRPr="007001F1" w14:paraId="53BF6249" w14:textId="77777777" w:rsidTr="00184A99">
        <w:trPr>
          <w:trHeight w:val="300"/>
        </w:trPr>
        <w:tc>
          <w:tcPr>
            <w:tcW w:w="3559" w:type="dxa"/>
            <w:gridSpan w:val="2"/>
            <w:shd w:val="clear" w:color="000000" w:fill="FFFFFF"/>
            <w:vAlign w:val="center"/>
            <w:hideMark/>
          </w:tcPr>
          <w:p w14:paraId="3D0F3A71"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0C41CF6E" w14:textId="77777777" w:rsidR="00AE38ED" w:rsidRPr="007001F1" w:rsidRDefault="00AE38ED" w:rsidP="00AE38ED">
            <w:pPr>
              <w:rPr>
                <w:color w:val="000000"/>
              </w:rPr>
            </w:pPr>
            <w:r w:rsidRPr="007001F1">
              <w:rPr>
                <w:color w:val="000000"/>
                <w:sz w:val="22"/>
                <w:szCs w:val="22"/>
              </w:rPr>
              <w:t> </w:t>
            </w:r>
          </w:p>
        </w:tc>
      </w:tr>
      <w:tr w:rsidR="00AE38ED" w:rsidRPr="007001F1" w14:paraId="27C8B308" w14:textId="77777777" w:rsidTr="00184A99">
        <w:trPr>
          <w:trHeight w:val="300"/>
        </w:trPr>
        <w:tc>
          <w:tcPr>
            <w:tcW w:w="9087" w:type="dxa"/>
            <w:gridSpan w:val="7"/>
            <w:shd w:val="clear" w:color="auto" w:fill="auto"/>
            <w:noWrap/>
            <w:vAlign w:val="bottom"/>
            <w:hideMark/>
          </w:tcPr>
          <w:p w14:paraId="702A749E" w14:textId="77777777" w:rsidR="00AE38ED" w:rsidRPr="007001F1" w:rsidRDefault="00AE38ED" w:rsidP="00AE38ED">
            <w:pPr>
              <w:jc w:val="center"/>
              <w:rPr>
                <w:color w:val="000000"/>
              </w:rPr>
            </w:pPr>
            <w:r w:rsidRPr="007001F1">
              <w:rPr>
                <w:color w:val="000000"/>
                <w:sz w:val="22"/>
                <w:szCs w:val="22"/>
              </w:rPr>
              <w:t> </w:t>
            </w:r>
          </w:p>
        </w:tc>
      </w:tr>
      <w:tr w:rsidR="00AE38ED" w:rsidRPr="007001F1" w14:paraId="276E3AC6" w14:textId="77777777" w:rsidTr="00184A99">
        <w:trPr>
          <w:trHeight w:val="300"/>
        </w:trPr>
        <w:tc>
          <w:tcPr>
            <w:tcW w:w="3559" w:type="dxa"/>
            <w:gridSpan w:val="2"/>
            <w:shd w:val="clear" w:color="000000" w:fill="FFFFFF"/>
            <w:vAlign w:val="center"/>
            <w:hideMark/>
          </w:tcPr>
          <w:p w14:paraId="59890775" w14:textId="77777777"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12"/>
              <w:t>3</w:t>
            </w:r>
            <w:r w:rsidRPr="007001F1">
              <w:rPr>
                <w:b/>
                <w:bCs/>
                <w:sz w:val="22"/>
                <w:szCs w:val="22"/>
              </w:rPr>
              <w:t>:</w:t>
            </w:r>
          </w:p>
        </w:tc>
        <w:tc>
          <w:tcPr>
            <w:tcW w:w="5528" w:type="dxa"/>
            <w:gridSpan w:val="5"/>
            <w:shd w:val="clear" w:color="auto" w:fill="auto"/>
            <w:vAlign w:val="center"/>
            <w:hideMark/>
          </w:tcPr>
          <w:p w14:paraId="78EFED44" w14:textId="77777777" w:rsidR="00AE38ED" w:rsidRPr="007001F1" w:rsidRDefault="00AE38ED" w:rsidP="00AE38ED">
            <w:pPr>
              <w:rPr>
                <w:color w:val="000000"/>
              </w:rPr>
            </w:pPr>
            <w:r w:rsidRPr="007001F1">
              <w:rPr>
                <w:color w:val="000000"/>
                <w:sz w:val="22"/>
                <w:szCs w:val="22"/>
              </w:rPr>
              <w:t> </w:t>
            </w:r>
          </w:p>
        </w:tc>
      </w:tr>
      <w:tr w:rsidR="00AE38ED" w:rsidRPr="007001F1" w14:paraId="63590E10" w14:textId="77777777" w:rsidTr="00184A99">
        <w:trPr>
          <w:trHeight w:val="300"/>
        </w:trPr>
        <w:tc>
          <w:tcPr>
            <w:tcW w:w="3559" w:type="dxa"/>
            <w:gridSpan w:val="2"/>
            <w:shd w:val="clear" w:color="000000" w:fill="FFFFFF"/>
            <w:vAlign w:val="center"/>
            <w:hideMark/>
          </w:tcPr>
          <w:p w14:paraId="4AD17527" w14:textId="77777777"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14:paraId="60882DFC" w14:textId="77777777" w:rsidR="00AE38ED" w:rsidRPr="007001F1" w:rsidRDefault="00AE38ED" w:rsidP="00AE38ED">
            <w:pPr>
              <w:rPr>
                <w:color w:val="000000"/>
              </w:rPr>
            </w:pPr>
            <w:r w:rsidRPr="007001F1">
              <w:rPr>
                <w:color w:val="000000"/>
                <w:sz w:val="22"/>
                <w:szCs w:val="22"/>
              </w:rPr>
              <w:t> </w:t>
            </w:r>
          </w:p>
        </w:tc>
      </w:tr>
      <w:tr w:rsidR="00AE38ED" w:rsidRPr="007001F1" w14:paraId="1133639C" w14:textId="77777777" w:rsidTr="00184A99">
        <w:trPr>
          <w:trHeight w:val="300"/>
        </w:trPr>
        <w:tc>
          <w:tcPr>
            <w:tcW w:w="3559" w:type="dxa"/>
            <w:gridSpan w:val="2"/>
            <w:shd w:val="clear" w:color="000000" w:fill="FFFFFF"/>
            <w:vAlign w:val="center"/>
            <w:hideMark/>
          </w:tcPr>
          <w:p w14:paraId="6A7D5CC4"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665CCD0D" w14:textId="77777777" w:rsidR="00AE38ED" w:rsidRPr="007001F1" w:rsidRDefault="00AE38ED" w:rsidP="00AE38ED">
            <w:pPr>
              <w:rPr>
                <w:color w:val="000000"/>
              </w:rPr>
            </w:pPr>
            <w:r w:rsidRPr="007001F1">
              <w:rPr>
                <w:color w:val="000000"/>
                <w:sz w:val="22"/>
                <w:szCs w:val="22"/>
              </w:rPr>
              <w:t> </w:t>
            </w:r>
          </w:p>
        </w:tc>
      </w:tr>
      <w:bookmarkEnd w:id="6814"/>
    </w:tbl>
    <w:p w14:paraId="7B81231F" w14:textId="548E318B" w:rsidR="00C5578F" w:rsidRDefault="00C5578F" w:rsidP="004E28D7">
      <w:pPr>
        <w:rPr>
          <w:ins w:id="6815" w:author="Autor"/>
        </w:rPr>
      </w:pPr>
    </w:p>
    <w:p w14:paraId="6E0F835A" w14:textId="77777777" w:rsidR="00C5578F" w:rsidRDefault="00C5578F">
      <w:pPr>
        <w:spacing w:after="160" w:line="259" w:lineRule="auto"/>
        <w:rPr>
          <w:ins w:id="6816" w:author="Autor"/>
        </w:rPr>
      </w:pPr>
      <w:ins w:id="6817" w:author="Autor">
        <w:r>
          <w:br w:type="page"/>
        </w:r>
      </w:ins>
    </w:p>
    <w:p w14:paraId="4E169CE7" w14:textId="30D7A70E" w:rsidR="00F42686" w:rsidDel="00C5578F" w:rsidRDefault="00F42686" w:rsidP="004E28D7">
      <w:pPr>
        <w:rPr>
          <w:del w:id="6818" w:author="Autor"/>
        </w:rPr>
      </w:pPr>
    </w:p>
    <w:p w14:paraId="242D5918" w14:textId="0EFC6890" w:rsidR="000371ED" w:rsidDel="00C5578F" w:rsidRDefault="000371ED" w:rsidP="004E28D7">
      <w:pPr>
        <w:rPr>
          <w:del w:id="6819" w:author="Autor"/>
        </w:rPr>
      </w:pPr>
    </w:p>
    <w:p w14:paraId="7ABFB8DE" w14:textId="04441D48" w:rsidR="000371ED" w:rsidDel="00C5578F" w:rsidRDefault="000371ED" w:rsidP="004E28D7">
      <w:pPr>
        <w:rPr>
          <w:del w:id="6820" w:author="Autor"/>
        </w:rPr>
      </w:pPr>
    </w:p>
    <w:p w14:paraId="282423F9" w14:textId="4423F2C7" w:rsidR="000371ED" w:rsidDel="00C5578F" w:rsidRDefault="000371ED" w:rsidP="004E28D7">
      <w:pPr>
        <w:rPr>
          <w:del w:id="6821" w:author="Autor"/>
        </w:rPr>
      </w:pPr>
    </w:p>
    <w:p w14:paraId="0D84BCBC" w14:textId="322588CC" w:rsidR="000371ED" w:rsidDel="00C5578F" w:rsidRDefault="000371ED" w:rsidP="004E28D7">
      <w:pPr>
        <w:rPr>
          <w:del w:id="6822" w:author="Autor"/>
        </w:rPr>
      </w:pPr>
    </w:p>
    <w:p w14:paraId="38493165" w14:textId="64FDBF0B" w:rsidR="00D9048D" w:rsidDel="00C5578F" w:rsidRDefault="00D9048D" w:rsidP="004E28D7">
      <w:pPr>
        <w:rPr>
          <w:del w:id="6823" w:author="Autor"/>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1F41F22" w14:textId="77777777" w:rsidTr="00965A58">
        <w:trPr>
          <w:trHeight w:val="645"/>
        </w:trPr>
        <w:tc>
          <w:tcPr>
            <w:tcW w:w="9087" w:type="dxa"/>
            <w:gridSpan w:val="7"/>
            <w:shd w:val="clear" w:color="000000" w:fill="60497A"/>
            <w:vAlign w:val="center"/>
            <w:hideMark/>
          </w:tcPr>
          <w:p w14:paraId="6AF8B2E6" w14:textId="77777777" w:rsidR="00D9048D" w:rsidRPr="007001F1" w:rsidRDefault="00D9048D" w:rsidP="007C6D93">
            <w:pPr>
              <w:jc w:val="center"/>
              <w:rPr>
                <w:b/>
                <w:bCs/>
                <w:color w:val="FFFFFF"/>
              </w:rPr>
            </w:pPr>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14:paraId="618CCE05" w14:textId="77777777" w:rsidTr="00965A58">
        <w:trPr>
          <w:trHeight w:val="330"/>
        </w:trPr>
        <w:tc>
          <w:tcPr>
            <w:tcW w:w="9087" w:type="dxa"/>
            <w:gridSpan w:val="7"/>
            <w:shd w:val="clear" w:color="auto" w:fill="auto"/>
            <w:vAlign w:val="center"/>
            <w:hideMark/>
          </w:tcPr>
          <w:p w14:paraId="6D5B45AC"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F975BCF" w14:textId="77777777" w:rsidTr="00965A58">
        <w:trPr>
          <w:trHeight w:val="300"/>
        </w:trPr>
        <w:tc>
          <w:tcPr>
            <w:tcW w:w="3559" w:type="dxa"/>
            <w:gridSpan w:val="2"/>
            <w:shd w:val="clear" w:color="auto" w:fill="auto"/>
            <w:vAlign w:val="center"/>
            <w:hideMark/>
          </w:tcPr>
          <w:p w14:paraId="71C87D7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338139E9" w14:textId="77777777" w:rsidR="00D9048D" w:rsidRPr="007001F1" w:rsidRDefault="00D9048D" w:rsidP="00965A58">
            <w:pPr>
              <w:rPr>
                <w:color w:val="000000"/>
              </w:rPr>
            </w:pPr>
            <w:r w:rsidRPr="007001F1">
              <w:rPr>
                <w:color w:val="000000"/>
                <w:sz w:val="22"/>
                <w:szCs w:val="22"/>
              </w:rPr>
              <w:t> </w:t>
            </w:r>
          </w:p>
        </w:tc>
      </w:tr>
      <w:tr w:rsidR="00D9048D" w:rsidRPr="007001F1" w14:paraId="02392A8C" w14:textId="77777777" w:rsidTr="00965A58">
        <w:trPr>
          <w:trHeight w:val="660"/>
        </w:trPr>
        <w:tc>
          <w:tcPr>
            <w:tcW w:w="3559" w:type="dxa"/>
            <w:gridSpan w:val="2"/>
            <w:shd w:val="clear" w:color="auto" w:fill="auto"/>
            <w:vAlign w:val="center"/>
            <w:hideMark/>
          </w:tcPr>
          <w:p w14:paraId="6CAA0EEE"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30BAEAE" w14:textId="77777777" w:rsidR="00D9048D" w:rsidRPr="007001F1" w:rsidRDefault="00D9048D" w:rsidP="00965A58">
            <w:pPr>
              <w:rPr>
                <w:color w:val="000000"/>
              </w:rPr>
            </w:pPr>
            <w:r w:rsidRPr="007001F1">
              <w:rPr>
                <w:color w:val="000000"/>
                <w:sz w:val="22"/>
                <w:szCs w:val="22"/>
              </w:rPr>
              <w:t> </w:t>
            </w:r>
          </w:p>
        </w:tc>
      </w:tr>
      <w:tr w:rsidR="00D9048D" w:rsidRPr="007001F1" w14:paraId="3EC60826" w14:textId="77777777" w:rsidTr="00965A58">
        <w:trPr>
          <w:trHeight w:val="330"/>
        </w:trPr>
        <w:tc>
          <w:tcPr>
            <w:tcW w:w="9087" w:type="dxa"/>
            <w:gridSpan w:val="7"/>
            <w:shd w:val="clear" w:color="auto" w:fill="auto"/>
            <w:vAlign w:val="center"/>
            <w:hideMark/>
          </w:tcPr>
          <w:p w14:paraId="6621EE76"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838131F" w14:textId="77777777" w:rsidTr="00965A58">
        <w:trPr>
          <w:trHeight w:val="330"/>
        </w:trPr>
        <w:tc>
          <w:tcPr>
            <w:tcW w:w="3559" w:type="dxa"/>
            <w:gridSpan w:val="2"/>
            <w:shd w:val="clear" w:color="auto" w:fill="auto"/>
            <w:vAlign w:val="center"/>
            <w:hideMark/>
          </w:tcPr>
          <w:p w14:paraId="4E337E22"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287AC082" w14:textId="77777777" w:rsidR="00D9048D" w:rsidRPr="007001F1" w:rsidRDefault="00D9048D" w:rsidP="00965A58">
            <w:pPr>
              <w:rPr>
                <w:color w:val="000000"/>
              </w:rPr>
            </w:pPr>
            <w:r w:rsidRPr="007001F1">
              <w:rPr>
                <w:color w:val="000000"/>
                <w:sz w:val="22"/>
                <w:szCs w:val="22"/>
              </w:rPr>
              <w:t> </w:t>
            </w:r>
          </w:p>
        </w:tc>
      </w:tr>
      <w:tr w:rsidR="00D9048D" w:rsidRPr="007001F1" w14:paraId="22FDC7AA" w14:textId="77777777" w:rsidTr="00965A58">
        <w:trPr>
          <w:trHeight w:val="300"/>
        </w:trPr>
        <w:tc>
          <w:tcPr>
            <w:tcW w:w="3559" w:type="dxa"/>
            <w:gridSpan w:val="2"/>
            <w:shd w:val="clear" w:color="auto" w:fill="auto"/>
            <w:vAlign w:val="center"/>
            <w:hideMark/>
          </w:tcPr>
          <w:p w14:paraId="6A42423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0AF2E311" w14:textId="77777777" w:rsidR="00D9048D" w:rsidRPr="007001F1" w:rsidRDefault="00D9048D" w:rsidP="00965A58">
            <w:pPr>
              <w:rPr>
                <w:color w:val="000000"/>
              </w:rPr>
            </w:pPr>
            <w:r w:rsidRPr="007001F1">
              <w:rPr>
                <w:color w:val="000000"/>
                <w:sz w:val="22"/>
                <w:szCs w:val="22"/>
              </w:rPr>
              <w:t> </w:t>
            </w:r>
          </w:p>
        </w:tc>
      </w:tr>
      <w:tr w:rsidR="00D9048D" w:rsidRPr="007001F1" w14:paraId="082462E5" w14:textId="77777777" w:rsidTr="00965A58">
        <w:trPr>
          <w:trHeight w:val="300"/>
        </w:trPr>
        <w:tc>
          <w:tcPr>
            <w:tcW w:w="3559" w:type="dxa"/>
            <w:gridSpan w:val="2"/>
            <w:shd w:val="clear" w:color="auto" w:fill="auto"/>
            <w:vAlign w:val="center"/>
            <w:hideMark/>
          </w:tcPr>
          <w:p w14:paraId="7CE178F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0EB262C" w14:textId="77777777" w:rsidR="00D9048D" w:rsidRPr="007001F1" w:rsidRDefault="00D9048D" w:rsidP="00965A58">
            <w:pPr>
              <w:rPr>
                <w:color w:val="000000"/>
              </w:rPr>
            </w:pPr>
            <w:r w:rsidRPr="007001F1">
              <w:rPr>
                <w:color w:val="000000"/>
                <w:sz w:val="22"/>
                <w:szCs w:val="22"/>
              </w:rPr>
              <w:t> </w:t>
            </w:r>
          </w:p>
        </w:tc>
      </w:tr>
      <w:tr w:rsidR="00D9048D" w:rsidRPr="007001F1" w14:paraId="45715BA8" w14:textId="77777777" w:rsidTr="00965A58">
        <w:trPr>
          <w:trHeight w:val="300"/>
        </w:trPr>
        <w:tc>
          <w:tcPr>
            <w:tcW w:w="3559" w:type="dxa"/>
            <w:gridSpan w:val="2"/>
            <w:shd w:val="clear" w:color="auto" w:fill="auto"/>
            <w:vAlign w:val="center"/>
            <w:hideMark/>
          </w:tcPr>
          <w:p w14:paraId="76F296DF"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392E53E" w14:textId="77777777" w:rsidR="00D9048D" w:rsidRPr="007001F1" w:rsidRDefault="00D9048D" w:rsidP="00965A58">
            <w:pPr>
              <w:rPr>
                <w:color w:val="000000"/>
              </w:rPr>
            </w:pPr>
            <w:r w:rsidRPr="007001F1">
              <w:rPr>
                <w:color w:val="000000"/>
                <w:sz w:val="22"/>
                <w:szCs w:val="22"/>
              </w:rPr>
              <w:t> </w:t>
            </w:r>
          </w:p>
        </w:tc>
      </w:tr>
      <w:tr w:rsidR="00D9048D" w:rsidRPr="007001F1" w14:paraId="3853FAB6" w14:textId="77777777" w:rsidTr="00965A58">
        <w:trPr>
          <w:trHeight w:val="330"/>
        </w:trPr>
        <w:tc>
          <w:tcPr>
            <w:tcW w:w="9087" w:type="dxa"/>
            <w:gridSpan w:val="7"/>
            <w:shd w:val="clear" w:color="auto" w:fill="auto"/>
            <w:vAlign w:val="center"/>
            <w:hideMark/>
          </w:tcPr>
          <w:p w14:paraId="28D61798"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45BC3C3E" w14:textId="77777777" w:rsidTr="00965A58">
        <w:trPr>
          <w:trHeight w:val="300"/>
        </w:trPr>
        <w:tc>
          <w:tcPr>
            <w:tcW w:w="3559" w:type="dxa"/>
            <w:gridSpan w:val="2"/>
            <w:shd w:val="clear" w:color="auto" w:fill="auto"/>
            <w:vAlign w:val="center"/>
            <w:hideMark/>
          </w:tcPr>
          <w:p w14:paraId="08C5DF74"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A1A159F" w14:textId="77777777"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14:paraId="292852EF" w14:textId="77777777" w:rsidTr="00965A58">
        <w:trPr>
          <w:trHeight w:val="300"/>
        </w:trPr>
        <w:tc>
          <w:tcPr>
            <w:tcW w:w="3559" w:type="dxa"/>
            <w:gridSpan w:val="2"/>
            <w:shd w:val="clear" w:color="auto" w:fill="auto"/>
            <w:vAlign w:val="center"/>
            <w:hideMark/>
          </w:tcPr>
          <w:p w14:paraId="615FFB4D"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A389E93" w14:textId="77777777"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14:paraId="3E39EF71" w14:textId="77777777" w:rsidTr="00965A58">
        <w:trPr>
          <w:trHeight w:val="300"/>
        </w:trPr>
        <w:tc>
          <w:tcPr>
            <w:tcW w:w="3559" w:type="dxa"/>
            <w:gridSpan w:val="2"/>
            <w:shd w:val="clear" w:color="auto" w:fill="auto"/>
            <w:vAlign w:val="center"/>
            <w:hideMark/>
          </w:tcPr>
          <w:p w14:paraId="0B025306"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7C97F" w14:textId="77777777" w:rsidR="00D9048D" w:rsidRPr="007001F1" w:rsidRDefault="00D9048D" w:rsidP="00965A58">
            <w:pPr>
              <w:rPr>
                <w:color w:val="000000"/>
              </w:rPr>
            </w:pPr>
          </w:p>
        </w:tc>
      </w:tr>
      <w:tr w:rsidR="00D9048D" w:rsidRPr="007001F1" w14:paraId="567F7565" w14:textId="77777777" w:rsidTr="00965A58">
        <w:trPr>
          <w:trHeight w:val="300"/>
        </w:trPr>
        <w:tc>
          <w:tcPr>
            <w:tcW w:w="3559" w:type="dxa"/>
            <w:gridSpan w:val="2"/>
            <w:shd w:val="clear" w:color="auto" w:fill="auto"/>
            <w:vAlign w:val="center"/>
          </w:tcPr>
          <w:p w14:paraId="4FA3A7E1"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46C36CF" w14:textId="77777777" w:rsidR="00D9048D" w:rsidRPr="007001F1" w:rsidRDefault="00D9048D" w:rsidP="00965A58">
            <w:pPr>
              <w:rPr>
                <w:color w:val="000000"/>
              </w:rPr>
            </w:pPr>
          </w:p>
        </w:tc>
      </w:tr>
      <w:tr w:rsidR="00D9048D" w:rsidRPr="007001F1" w14:paraId="57308830" w14:textId="77777777" w:rsidTr="00965A58">
        <w:trPr>
          <w:trHeight w:val="300"/>
        </w:trPr>
        <w:tc>
          <w:tcPr>
            <w:tcW w:w="3559" w:type="dxa"/>
            <w:gridSpan w:val="2"/>
            <w:shd w:val="clear" w:color="auto" w:fill="auto"/>
            <w:vAlign w:val="center"/>
            <w:hideMark/>
          </w:tcPr>
          <w:p w14:paraId="72C7877E"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6BA5EAE0" w14:textId="77777777" w:rsidR="00D9048D" w:rsidRPr="007001F1" w:rsidRDefault="00D9048D" w:rsidP="00965A58">
            <w:pPr>
              <w:rPr>
                <w:color w:val="000000"/>
              </w:rPr>
            </w:pPr>
            <w:r w:rsidRPr="007001F1">
              <w:rPr>
                <w:color w:val="000000"/>
                <w:sz w:val="22"/>
                <w:szCs w:val="22"/>
              </w:rPr>
              <w:t>štandardná ex post kontrola</w:t>
            </w:r>
          </w:p>
        </w:tc>
      </w:tr>
      <w:tr w:rsidR="00D9048D" w:rsidRPr="007001F1" w14:paraId="095E88B7" w14:textId="77777777" w:rsidTr="00965A58">
        <w:trPr>
          <w:trHeight w:val="300"/>
        </w:trPr>
        <w:tc>
          <w:tcPr>
            <w:tcW w:w="3559" w:type="dxa"/>
            <w:gridSpan w:val="2"/>
            <w:shd w:val="clear" w:color="auto" w:fill="auto"/>
            <w:vAlign w:val="center"/>
            <w:hideMark/>
          </w:tcPr>
          <w:p w14:paraId="7BE57A2B"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2D8CB091" w14:textId="77777777" w:rsidR="00D9048D" w:rsidRPr="007001F1" w:rsidRDefault="00D9048D" w:rsidP="00965A58">
            <w:pPr>
              <w:rPr>
                <w:color w:val="000000"/>
              </w:rPr>
            </w:pPr>
            <w:r w:rsidRPr="007001F1">
              <w:rPr>
                <w:color w:val="000000"/>
                <w:sz w:val="22"/>
                <w:szCs w:val="22"/>
              </w:rPr>
              <w:t> </w:t>
            </w:r>
          </w:p>
        </w:tc>
      </w:tr>
      <w:tr w:rsidR="00D9048D" w:rsidRPr="007001F1" w14:paraId="7E0A7D88" w14:textId="77777777" w:rsidTr="00965A58">
        <w:trPr>
          <w:trHeight w:val="300"/>
        </w:trPr>
        <w:tc>
          <w:tcPr>
            <w:tcW w:w="3559" w:type="dxa"/>
            <w:gridSpan w:val="2"/>
            <w:shd w:val="clear" w:color="auto" w:fill="auto"/>
            <w:vAlign w:val="center"/>
            <w:hideMark/>
          </w:tcPr>
          <w:p w14:paraId="0AAF8663" w14:textId="77777777"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14:paraId="0AC33665" w14:textId="77777777" w:rsidR="00D9048D" w:rsidRPr="007001F1" w:rsidRDefault="00D9048D" w:rsidP="00965A58">
            <w:pPr>
              <w:rPr>
                <w:color w:val="000000"/>
              </w:rPr>
            </w:pPr>
            <w:r w:rsidRPr="007001F1">
              <w:rPr>
                <w:color w:val="000000"/>
                <w:sz w:val="22"/>
                <w:szCs w:val="22"/>
              </w:rPr>
              <w:t> </w:t>
            </w:r>
          </w:p>
        </w:tc>
      </w:tr>
      <w:tr w:rsidR="00D9048D" w:rsidRPr="007001F1" w14:paraId="56DA21BB" w14:textId="77777777" w:rsidTr="00965A58">
        <w:trPr>
          <w:trHeight w:val="300"/>
        </w:trPr>
        <w:tc>
          <w:tcPr>
            <w:tcW w:w="3559" w:type="dxa"/>
            <w:gridSpan w:val="2"/>
            <w:shd w:val="clear" w:color="auto" w:fill="auto"/>
            <w:vAlign w:val="center"/>
          </w:tcPr>
          <w:p w14:paraId="737EB720" w14:textId="77777777"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14:paraId="5F44360B" w14:textId="77777777" w:rsidR="00D9048D" w:rsidRPr="007001F1" w:rsidRDefault="00D9048D" w:rsidP="00965A58">
            <w:pPr>
              <w:rPr>
                <w:color w:val="000000"/>
              </w:rPr>
            </w:pPr>
          </w:p>
        </w:tc>
      </w:tr>
      <w:tr w:rsidR="00D9048D" w:rsidRPr="007001F1" w14:paraId="3AA14B53" w14:textId="77777777" w:rsidTr="00965A58">
        <w:trPr>
          <w:trHeight w:val="300"/>
        </w:trPr>
        <w:tc>
          <w:tcPr>
            <w:tcW w:w="3559" w:type="dxa"/>
            <w:gridSpan w:val="2"/>
            <w:shd w:val="clear" w:color="auto" w:fill="auto"/>
            <w:vAlign w:val="center"/>
            <w:hideMark/>
          </w:tcPr>
          <w:p w14:paraId="094CE5B1"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66147A36" w14:textId="77777777" w:rsidR="00D9048D" w:rsidRPr="007001F1" w:rsidRDefault="00D9048D" w:rsidP="00965A58">
            <w:pPr>
              <w:rPr>
                <w:color w:val="000000"/>
              </w:rPr>
            </w:pPr>
            <w:r w:rsidRPr="007001F1">
              <w:rPr>
                <w:color w:val="000000"/>
                <w:sz w:val="22"/>
                <w:szCs w:val="22"/>
              </w:rPr>
              <w:t> </w:t>
            </w:r>
          </w:p>
        </w:tc>
      </w:tr>
      <w:tr w:rsidR="00D9048D" w:rsidRPr="007001F1" w14:paraId="67C2DA2C" w14:textId="77777777" w:rsidTr="00965A58">
        <w:trPr>
          <w:trHeight w:val="300"/>
        </w:trPr>
        <w:tc>
          <w:tcPr>
            <w:tcW w:w="3559" w:type="dxa"/>
            <w:gridSpan w:val="2"/>
            <w:shd w:val="clear" w:color="auto" w:fill="auto"/>
            <w:vAlign w:val="center"/>
            <w:hideMark/>
          </w:tcPr>
          <w:p w14:paraId="58D38398"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456C5342" w14:textId="77777777" w:rsidR="00D9048D" w:rsidRPr="007001F1" w:rsidRDefault="00D9048D" w:rsidP="00965A58">
            <w:pPr>
              <w:rPr>
                <w:color w:val="000000"/>
              </w:rPr>
            </w:pPr>
            <w:r w:rsidRPr="007001F1">
              <w:rPr>
                <w:color w:val="000000"/>
                <w:sz w:val="22"/>
                <w:szCs w:val="22"/>
              </w:rPr>
              <w:t> </w:t>
            </w:r>
          </w:p>
        </w:tc>
      </w:tr>
      <w:tr w:rsidR="00D9048D" w:rsidRPr="007001F1" w14:paraId="2FAD7EE4" w14:textId="77777777" w:rsidTr="00965A58">
        <w:trPr>
          <w:trHeight w:val="300"/>
        </w:trPr>
        <w:tc>
          <w:tcPr>
            <w:tcW w:w="3559" w:type="dxa"/>
            <w:gridSpan w:val="2"/>
            <w:shd w:val="clear" w:color="auto" w:fill="auto"/>
            <w:vAlign w:val="center"/>
            <w:hideMark/>
          </w:tcPr>
          <w:p w14:paraId="3938C9F6" w14:textId="77777777"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2A8C57F" w14:textId="77777777" w:rsidR="00D9048D" w:rsidRPr="007001F1" w:rsidRDefault="00D9048D" w:rsidP="00965A58">
            <w:pPr>
              <w:rPr>
                <w:color w:val="000000"/>
              </w:rPr>
            </w:pPr>
            <w:r w:rsidRPr="007001F1">
              <w:rPr>
                <w:color w:val="000000"/>
                <w:sz w:val="22"/>
                <w:szCs w:val="22"/>
              </w:rPr>
              <w:t> </w:t>
            </w:r>
          </w:p>
        </w:tc>
      </w:tr>
      <w:tr w:rsidR="00D9048D" w:rsidRPr="007001F1" w14:paraId="4ED79AB9" w14:textId="77777777" w:rsidTr="00965A58">
        <w:trPr>
          <w:trHeight w:val="300"/>
        </w:trPr>
        <w:tc>
          <w:tcPr>
            <w:tcW w:w="3559" w:type="dxa"/>
            <w:gridSpan w:val="2"/>
            <w:shd w:val="clear" w:color="auto" w:fill="auto"/>
            <w:vAlign w:val="center"/>
            <w:hideMark/>
          </w:tcPr>
          <w:p w14:paraId="2DE9BDEE" w14:textId="77777777"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B2829C6" w14:textId="77777777" w:rsidR="00D9048D" w:rsidRPr="007001F1" w:rsidRDefault="00D9048D" w:rsidP="00965A58">
            <w:pPr>
              <w:rPr>
                <w:color w:val="000000"/>
              </w:rPr>
            </w:pPr>
            <w:r w:rsidRPr="007001F1">
              <w:rPr>
                <w:color w:val="000000"/>
                <w:sz w:val="22"/>
                <w:szCs w:val="22"/>
              </w:rPr>
              <w:t> </w:t>
            </w:r>
          </w:p>
        </w:tc>
      </w:tr>
      <w:tr w:rsidR="00D9048D" w:rsidRPr="007001F1" w14:paraId="153A251D" w14:textId="77777777" w:rsidTr="00965A58">
        <w:trPr>
          <w:trHeight w:val="300"/>
        </w:trPr>
        <w:tc>
          <w:tcPr>
            <w:tcW w:w="3559" w:type="dxa"/>
            <w:gridSpan w:val="2"/>
            <w:shd w:val="clear" w:color="auto" w:fill="auto"/>
            <w:vAlign w:val="center"/>
            <w:hideMark/>
          </w:tcPr>
          <w:p w14:paraId="4057868C" w14:textId="77777777"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14:paraId="78D16C71" w14:textId="77777777" w:rsidR="00D9048D" w:rsidRPr="007001F1" w:rsidRDefault="00D9048D" w:rsidP="00965A58">
            <w:pPr>
              <w:rPr>
                <w:color w:val="000000"/>
              </w:rPr>
            </w:pPr>
            <w:r w:rsidRPr="007001F1">
              <w:rPr>
                <w:color w:val="000000"/>
                <w:sz w:val="22"/>
                <w:szCs w:val="22"/>
              </w:rPr>
              <w:t> </w:t>
            </w:r>
          </w:p>
        </w:tc>
      </w:tr>
      <w:tr w:rsidR="00D9048D" w:rsidRPr="007001F1" w14:paraId="049E2534" w14:textId="77777777" w:rsidTr="00965A58">
        <w:trPr>
          <w:trHeight w:val="315"/>
        </w:trPr>
        <w:tc>
          <w:tcPr>
            <w:tcW w:w="582" w:type="dxa"/>
            <w:shd w:val="clear" w:color="000000" w:fill="60497A"/>
            <w:vAlign w:val="center"/>
            <w:hideMark/>
          </w:tcPr>
          <w:p w14:paraId="72AE78F6"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A6374BF"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4829522"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60A019B5"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7907253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22BC7D6"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2F0DEC78" w14:textId="77777777" w:rsidTr="00965A58">
        <w:trPr>
          <w:trHeight w:val="613"/>
        </w:trPr>
        <w:tc>
          <w:tcPr>
            <w:tcW w:w="582" w:type="dxa"/>
            <w:shd w:val="clear" w:color="auto" w:fill="auto"/>
            <w:noWrap/>
            <w:vAlign w:val="center"/>
          </w:tcPr>
          <w:p w14:paraId="4205E1CE" w14:textId="77777777"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14:paraId="76B4723A" w14:textId="77777777"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14:paraId="038F0579" w14:textId="77777777" w:rsidR="00D9048D" w:rsidRPr="007001F1" w:rsidRDefault="00D9048D" w:rsidP="00965A58">
            <w:pPr>
              <w:jc w:val="center"/>
              <w:rPr>
                <w:b/>
                <w:bCs/>
                <w:color w:val="000000"/>
              </w:rPr>
            </w:pPr>
          </w:p>
        </w:tc>
        <w:tc>
          <w:tcPr>
            <w:tcW w:w="567" w:type="dxa"/>
            <w:shd w:val="clear" w:color="auto" w:fill="auto"/>
            <w:vAlign w:val="center"/>
          </w:tcPr>
          <w:p w14:paraId="20D1A3BD" w14:textId="77777777" w:rsidR="00D9048D" w:rsidRPr="007001F1" w:rsidRDefault="00D9048D" w:rsidP="00965A58">
            <w:pPr>
              <w:jc w:val="center"/>
              <w:rPr>
                <w:b/>
                <w:bCs/>
                <w:color w:val="000000"/>
              </w:rPr>
            </w:pPr>
          </w:p>
        </w:tc>
        <w:tc>
          <w:tcPr>
            <w:tcW w:w="776" w:type="dxa"/>
            <w:shd w:val="clear" w:color="auto" w:fill="auto"/>
            <w:vAlign w:val="center"/>
          </w:tcPr>
          <w:p w14:paraId="258346A7" w14:textId="77777777" w:rsidR="00D9048D" w:rsidRPr="007001F1" w:rsidRDefault="00D9048D" w:rsidP="00965A58">
            <w:pPr>
              <w:jc w:val="center"/>
              <w:rPr>
                <w:b/>
                <w:bCs/>
                <w:color w:val="000000"/>
              </w:rPr>
            </w:pPr>
          </w:p>
        </w:tc>
        <w:tc>
          <w:tcPr>
            <w:tcW w:w="1775" w:type="dxa"/>
            <w:shd w:val="clear" w:color="auto" w:fill="auto"/>
            <w:vAlign w:val="center"/>
          </w:tcPr>
          <w:p w14:paraId="383A48F7" w14:textId="77777777" w:rsidR="00D9048D" w:rsidRPr="007001F1" w:rsidRDefault="00D9048D" w:rsidP="00965A58">
            <w:pPr>
              <w:jc w:val="center"/>
              <w:rPr>
                <w:b/>
                <w:bCs/>
                <w:color w:val="000000"/>
              </w:rPr>
            </w:pPr>
          </w:p>
        </w:tc>
      </w:tr>
      <w:tr w:rsidR="00D9048D" w:rsidRPr="007001F1" w14:paraId="7B4B6724" w14:textId="77777777" w:rsidTr="00965A58">
        <w:trPr>
          <w:trHeight w:val="299"/>
        </w:trPr>
        <w:tc>
          <w:tcPr>
            <w:tcW w:w="582" w:type="dxa"/>
            <w:shd w:val="clear" w:color="auto" w:fill="auto"/>
            <w:noWrap/>
            <w:vAlign w:val="center"/>
          </w:tcPr>
          <w:p w14:paraId="44358F09" w14:textId="77777777"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14:paraId="55BD2522" w14:textId="77777777"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4467386" w14:textId="77777777" w:rsidR="00D9048D" w:rsidRPr="007001F1" w:rsidRDefault="00D9048D" w:rsidP="00965A58">
            <w:pPr>
              <w:jc w:val="center"/>
              <w:rPr>
                <w:b/>
                <w:bCs/>
                <w:i/>
                <w:color w:val="000000"/>
              </w:rPr>
            </w:pPr>
          </w:p>
        </w:tc>
        <w:tc>
          <w:tcPr>
            <w:tcW w:w="567" w:type="dxa"/>
            <w:shd w:val="clear" w:color="auto" w:fill="auto"/>
            <w:vAlign w:val="center"/>
          </w:tcPr>
          <w:p w14:paraId="2DCAC448" w14:textId="77777777" w:rsidR="00D9048D" w:rsidRPr="007001F1" w:rsidRDefault="00D9048D" w:rsidP="00965A58">
            <w:pPr>
              <w:jc w:val="center"/>
              <w:rPr>
                <w:b/>
                <w:bCs/>
                <w:i/>
                <w:color w:val="000000"/>
              </w:rPr>
            </w:pPr>
          </w:p>
        </w:tc>
        <w:tc>
          <w:tcPr>
            <w:tcW w:w="776" w:type="dxa"/>
            <w:shd w:val="clear" w:color="auto" w:fill="auto"/>
            <w:vAlign w:val="center"/>
          </w:tcPr>
          <w:p w14:paraId="56D8C783" w14:textId="77777777" w:rsidR="00D9048D" w:rsidRPr="007001F1" w:rsidRDefault="00D9048D" w:rsidP="00965A58">
            <w:pPr>
              <w:jc w:val="center"/>
              <w:rPr>
                <w:b/>
                <w:bCs/>
                <w:i/>
                <w:color w:val="000000"/>
              </w:rPr>
            </w:pPr>
          </w:p>
        </w:tc>
        <w:tc>
          <w:tcPr>
            <w:tcW w:w="1775" w:type="dxa"/>
            <w:shd w:val="clear" w:color="auto" w:fill="auto"/>
            <w:vAlign w:val="center"/>
          </w:tcPr>
          <w:p w14:paraId="556ABFC2" w14:textId="77777777" w:rsidR="00D9048D" w:rsidRPr="007001F1" w:rsidRDefault="00D9048D" w:rsidP="00965A58">
            <w:pPr>
              <w:jc w:val="center"/>
              <w:rPr>
                <w:b/>
                <w:bCs/>
                <w:i/>
                <w:color w:val="000000"/>
              </w:rPr>
            </w:pPr>
          </w:p>
        </w:tc>
      </w:tr>
      <w:tr w:rsidR="000728F4" w:rsidRPr="007001F1" w14:paraId="1A2EDBBF" w14:textId="77777777" w:rsidTr="00965A58">
        <w:trPr>
          <w:trHeight w:val="381"/>
        </w:trPr>
        <w:tc>
          <w:tcPr>
            <w:tcW w:w="582" w:type="dxa"/>
            <w:vMerge w:val="restart"/>
            <w:shd w:val="clear" w:color="auto" w:fill="auto"/>
            <w:noWrap/>
            <w:vAlign w:val="center"/>
          </w:tcPr>
          <w:p w14:paraId="16C0BEFA" w14:textId="77777777" w:rsidR="000728F4" w:rsidRPr="007001F1" w:rsidRDefault="000728F4" w:rsidP="00965A58">
            <w:pPr>
              <w:jc w:val="center"/>
              <w:rPr>
                <w:color w:val="000000"/>
              </w:rPr>
            </w:pPr>
            <w:r w:rsidRPr="00D412D3">
              <w:rPr>
                <w:color w:val="000000"/>
                <w:sz w:val="22"/>
                <w:szCs w:val="22"/>
              </w:rPr>
              <w:t>3</w:t>
            </w:r>
          </w:p>
        </w:tc>
        <w:tc>
          <w:tcPr>
            <w:tcW w:w="4820" w:type="dxa"/>
            <w:gridSpan w:val="2"/>
            <w:shd w:val="clear" w:color="auto" w:fill="auto"/>
            <w:vAlign w:val="center"/>
          </w:tcPr>
          <w:p w14:paraId="7B6B29B3" w14:textId="77777777" w:rsidR="000728F4" w:rsidRPr="007001F1" w:rsidRDefault="000728F4"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92BB0A9" w14:textId="77777777" w:rsidR="000728F4" w:rsidRPr="007001F1" w:rsidRDefault="000728F4" w:rsidP="00965A58">
            <w:pPr>
              <w:jc w:val="center"/>
              <w:rPr>
                <w:b/>
                <w:bCs/>
                <w:color w:val="000000"/>
              </w:rPr>
            </w:pPr>
          </w:p>
        </w:tc>
        <w:tc>
          <w:tcPr>
            <w:tcW w:w="567" w:type="dxa"/>
            <w:shd w:val="clear" w:color="auto" w:fill="auto"/>
            <w:vAlign w:val="center"/>
          </w:tcPr>
          <w:p w14:paraId="7C252E50" w14:textId="77777777" w:rsidR="000728F4" w:rsidRPr="007001F1" w:rsidRDefault="000728F4" w:rsidP="00965A58">
            <w:pPr>
              <w:jc w:val="center"/>
              <w:rPr>
                <w:b/>
                <w:bCs/>
                <w:color w:val="000000"/>
              </w:rPr>
            </w:pPr>
          </w:p>
        </w:tc>
        <w:tc>
          <w:tcPr>
            <w:tcW w:w="776" w:type="dxa"/>
            <w:shd w:val="clear" w:color="auto" w:fill="auto"/>
            <w:vAlign w:val="center"/>
          </w:tcPr>
          <w:p w14:paraId="396EBAFC" w14:textId="77777777" w:rsidR="000728F4" w:rsidRPr="007001F1" w:rsidRDefault="000728F4" w:rsidP="00965A58">
            <w:pPr>
              <w:jc w:val="center"/>
              <w:rPr>
                <w:b/>
                <w:bCs/>
                <w:color w:val="000000"/>
              </w:rPr>
            </w:pPr>
          </w:p>
        </w:tc>
        <w:tc>
          <w:tcPr>
            <w:tcW w:w="1775" w:type="dxa"/>
            <w:shd w:val="clear" w:color="auto" w:fill="auto"/>
            <w:vAlign w:val="center"/>
          </w:tcPr>
          <w:p w14:paraId="68081C34" w14:textId="77777777" w:rsidR="000728F4" w:rsidRPr="007001F1" w:rsidRDefault="000728F4" w:rsidP="00965A58">
            <w:pPr>
              <w:jc w:val="center"/>
              <w:rPr>
                <w:b/>
                <w:bCs/>
                <w:color w:val="000000"/>
              </w:rPr>
            </w:pPr>
          </w:p>
        </w:tc>
      </w:tr>
      <w:tr w:rsidR="000728F4" w:rsidRPr="007001F1" w14:paraId="18F4C650" w14:textId="77777777" w:rsidTr="000728F4">
        <w:trPr>
          <w:trHeight w:val="760"/>
        </w:trPr>
        <w:tc>
          <w:tcPr>
            <w:tcW w:w="582" w:type="dxa"/>
            <w:vMerge/>
            <w:shd w:val="clear" w:color="auto" w:fill="auto"/>
            <w:noWrap/>
            <w:vAlign w:val="center"/>
          </w:tcPr>
          <w:p w14:paraId="12B0F499" w14:textId="77777777" w:rsidR="000728F4" w:rsidRPr="007001F1" w:rsidRDefault="000728F4" w:rsidP="00965A58">
            <w:pPr>
              <w:jc w:val="center"/>
              <w:rPr>
                <w:color w:val="000000"/>
              </w:rPr>
            </w:pPr>
          </w:p>
        </w:tc>
        <w:tc>
          <w:tcPr>
            <w:tcW w:w="4820" w:type="dxa"/>
            <w:gridSpan w:val="2"/>
            <w:shd w:val="clear" w:color="auto" w:fill="auto"/>
            <w:vAlign w:val="center"/>
          </w:tcPr>
          <w:p w14:paraId="29A44CA1" w14:textId="77777777" w:rsidR="000728F4" w:rsidRDefault="000728F4" w:rsidP="00965A58">
            <w:pPr>
              <w:jc w:val="both"/>
              <w:rPr>
                <w:color w:val="000000"/>
                <w:sz w:val="22"/>
                <w:szCs w:val="22"/>
              </w:rPr>
            </w:pPr>
            <w:r w:rsidRPr="007001F1">
              <w:rPr>
                <w:color w:val="000000"/>
                <w:sz w:val="22"/>
                <w:szCs w:val="22"/>
              </w:rPr>
              <w:t>b) Boli v prípade konfliktu záujmov prijaté primerané opatrenia a vykonaná nápravu v zmysle § 23 ods. 5 ZVO?</w:t>
            </w:r>
          </w:p>
          <w:p w14:paraId="1F1C7510" w14:textId="77777777" w:rsidR="000728F4" w:rsidRPr="007001F1" w:rsidRDefault="000728F4" w:rsidP="00965A58">
            <w:pPr>
              <w:jc w:val="both"/>
              <w:rPr>
                <w:color w:val="000000"/>
              </w:rPr>
            </w:pPr>
          </w:p>
        </w:tc>
        <w:tc>
          <w:tcPr>
            <w:tcW w:w="567" w:type="dxa"/>
            <w:shd w:val="clear" w:color="auto" w:fill="auto"/>
            <w:vAlign w:val="center"/>
          </w:tcPr>
          <w:p w14:paraId="21C39F9C" w14:textId="77777777" w:rsidR="000728F4" w:rsidRPr="007001F1" w:rsidRDefault="000728F4" w:rsidP="00965A58">
            <w:pPr>
              <w:jc w:val="center"/>
              <w:rPr>
                <w:b/>
                <w:bCs/>
                <w:color w:val="000000"/>
              </w:rPr>
            </w:pPr>
          </w:p>
        </w:tc>
        <w:tc>
          <w:tcPr>
            <w:tcW w:w="567" w:type="dxa"/>
            <w:shd w:val="clear" w:color="auto" w:fill="auto"/>
            <w:vAlign w:val="center"/>
          </w:tcPr>
          <w:p w14:paraId="68CEF15F" w14:textId="77777777" w:rsidR="000728F4" w:rsidRPr="007001F1" w:rsidRDefault="000728F4" w:rsidP="00965A58">
            <w:pPr>
              <w:jc w:val="center"/>
              <w:rPr>
                <w:b/>
                <w:bCs/>
                <w:color w:val="000000"/>
              </w:rPr>
            </w:pPr>
          </w:p>
        </w:tc>
        <w:tc>
          <w:tcPr>
            <w:tcW w:w="776" w:type="dxa"/>
            <w:shd w:val="clear" w:color="auto" w:fill="auto"/>
            <w:vAlign w:val="center"/>
          </w:tcPr>
          <w:p w14:paraId="660EB136" w14:textId="77777777" w:rsidR="000728F4" w:rsidRPr="007001F1" w:rsidRDefault="000728F4" w:rsidP="00965A58">
            <w:pPr>
              <w:jc w:val="center"/>
              <w:rPr>
                <w:b/>
                <w:bCs/>
                <w:color w:val="000000"/>
              </w:rPr>
            </w:pPr>
          </w:p>
        </w:tc>
        <w:tc>
          <w:tcPr>
            <w:tcW w:w="1775" w:type="dxa"/>
            <w:shd w:val="clear" w:color="auto" w:fill="auto"/>
            <w:vAlign w:val="center"/>
          </w:tcPr>
          <w:p w14:paraId="5CB14D71" w14:textId="77777777" w:rsidR="000728F4" w:rsidRPr="007001F1" w:rsidRDefault="000728F4" w:rsidP="00965A58">
            <w:pPr>
              <w:jc w:val="center"/>
              <w:rPr>
                <w:b/>
                <w:bCs/>
                <w:color w:val="000000"/>
              </w:rPr>
            </w:pPr>
          </w:p>
        </w:tc>
      </w:tr>
      <w:tr w:rsidR="000728F4" w:rsidRPr="007001F1" w14:paraId="33952DC1" w14:textId="77777777" w:rsidTr="00965A58">
        <w:trPr>
          <w:trHeight w:val="266"/>
        </w:trPr>
        <w:tc>
          <w:tcPr>
            <w:tcW w:w="582" w:type="dxa"/>
            <w:vMerge/>
            <w:shd w:val="clear" w:color="auto" w:fill="auto"/>
            <w:noWrap/>
            <w:vAlign w:val="center"/>
          </w:tcPr>
          <w:p w14:paraId="0168B1E0" w14:textId="77777777" w:rsidR="000728F4" w:rsidRPr="007001F1" w:rsidRDefault="000728F4" w:rsidP="00965A58">
            <w:pPr>
              <w:jc w:val="center"/>
              <w:rPr>
                <w:color w:val="000000"/>
              </w:rPr>
            </w:pPr>
          </w:p>
        </w:tc>
        <w:tc>
          <w:tcPr>
            <w:tcW w:w="4820" w:type="dxa"/>
            <w:gridSpan w:val="2"/>
            <w:shd w:val="clear" w:color="auto" w:fill="auto"/>
            <w:vAlign w:val="center"/>
          </w:tcPr>
          <w:p w14:paraId="287C8471" w14:textId="77777777" w:rsidR="000728F4" w:rsidRPr="007001F1" w:rsidRDefault="000728F4" w:rsidP="00965A58">
            <w:pPr>
              <w:jc w:val="both"/>
              <w:rPr>
                <w:color w:val="000000"/>
                <w:sz w:val="22"/>
                <w:szCs w:val="22"/>
              </w:rPr>
            </w:pPr>
          </w:p>
        </w:tc>
        <w:tc>
          <w:tcPr>
            <w:tcW w:w="567" w:type="dxa"/>
            <w:shd w:val="clear" w:color="auto" w:fill="auto"/>
            <w:vAlign w:val="center"/>
          </w:tcPr>
          <w:p w14:paraId="4BF1A104" w14:textId="77777777" w:rsidR="000728F4" w:rsidRPr="007001F1" w:rsidRDefault="000728F4" w:rsidP="00965A58">
            <w:pPr>
              <w:jc w:val="center"/>
              <w:rPr>
                <w:b/>
                <w:bCs/>
                <w:color w:val="000000"/>
              </w:rPr>
            </w:pPr>
          </w:p>
        </w:tc>
        <w:tc>
          <w:tcPr>
            <w:tcW w:w="567" w:type="dxa"/>
            <w:shd w:val="clear" w:color="auto" w:fill="auto"/>
            <w:vAlign w:val="center"/>
          </w:tcPr>
          <w:p w14:paraId="0FBB041D" w14:textId="77777777" w:rsidR="000728F4" w:rsidRPr="007001F1" w:rsidRDefault="000728F4" w:rsidP="00965A58">
            <w:pPr>
              <w:jc w:val="center"/>
              <w:rPr>
                <w:b/>
                <w:bCs/>
                <w:color w:val="000000"/>
              </w:rPr>
            </w:pPr>
          </w:p>
        </w:tc>
        <w:tc>
          <w:tcPr>
            <w:tcW w:w="776" w:type="dxa"/>
            <w:shd w:val="clear" w:color="auto" w:fill="auto"/>
            <w:vAlign w:val="center"/>
          </w:tcPr>
          <w:p w14:paraId="14998CAD" w14:textId="77777777" w:rsidR="000728F4" w:rsidRPr="007001F1" w:rsidRDefault="000728F4" w:rsidP="00965A58">
            <w:pPr>
              <w:jc w:val="center"/>
              <w:rPr>
                <w:b/>
                <w:bCs/>
                <w:color w:val="000000"/>
              </w:rPr>
            </w:pPr>
          </w:p>
        </w:tc>
        <w:tc>
          <w:tcPr>
            <w:tcW w:w="1775" w:type="dxa"/>
            <w:shd w:val="clear" w:color="auto" w:fill="auto"/>
            <w:vAlign w:val="center"/>
          </w:tcPr>
          <w:p w14:paraId="61B68EE7" w14:textId="77777777" w:rsidR="000728F4" w:rsidRPr="007001F1" w:rsidRDefault="000728F4" w:rsidP="00965A58">
            <w:pPr>
              <w:jc w:val="center"/>
              <w:rPr>
                <w:b/>
                <w:bCs/>
                <w:color w:val="000000"/>
              </w:rPr>
            </w:pPr>
          </w:p>
        </w:tc>
      </w:tr>
      <w:tr w:rsidR="00D9048D" w:rsidRPr="007001F1" w14:paraId="3A8E9A7C" w14:textId="77777777" w:rsidTr="00965A58">
        <w:trPr>
          <w:trHeight w:val="600"/>
        </w:trPr>
        <w:tc>
          <w:tcPr>
            <w:tcW w:w="582" w:type="dxa"/>
            <w:shd w:val="clear" w:color="auto" w:fill="auto"/>
            <w:noWrap/>
            <w:vAlign w:val="center"/>
            <w:hideMark/>
          </w:tcPr>
          <w:p w14:paraId="7D0905EC" w14:textId="77777777" w:rsidR="00D9048D" w:rsidRPr="007001F1" w:rsidRDefault="00D9048D" w:rsidP="00965A58">
            <w:pPr>
              <w:jc w:val="center"/>
              <w:rPr>
                <w:color w:val="000000"/>
              </w:rPr>
            </w:pPr>
            <w:r>
              <w:rPr>
                <w:color w:val="000000"/>
                <w:sz w:val="22"/>
                <w:szCs w:val="22"/>
              </w:rPr>
              <w:lastRenderedPageBreak/>
              <w:t>4</w:t>
            </w:r>
          </w:p>
        </w:tc>
        <w:tc>
          <w:tcPr>
            <w:tcW w:w="4820" w:type="dxa"/>
            <w:gridSpan w:val="2"/>
            <w:shd w:val="clear" w:color="auto" w:fill="auto"/>
            <w:vAlign w:val="center"/>
            <w:hideMark/>
          </w:tcPr>
          <w:p w14:paraId="5E353381" w14:textId="77777777"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r w:rsidR="000371ED">
              <w:rPr>
                <w:color w:val="000000"/>
                <w:sz w:val="22"/>
                <w:szCs w:val="22"/>
              </w:rPr>
              <w:t xml:space="preserve"> s využitím elektronického trhoviska a predmetom zákazky neboli služby intelektuálneho plnenia </w:t>
            </w:r>
            <w:r w:rsidR="000371ED" w:rsidRPr="00486F5A">
              <w:rPr>
                <w:color w:val="000000"/>
                <w:sz w:val="22"/>
                <w:szCs w:val="22"/>
              </w:rPr>
              <w:t>alebo stavebné práce</w:t>
            </w:r>
            <w:r w:rsidRPr="007001F1">
              <w:rPr>
                <w:color w:val="000000"/>
                <w:sz w:val="22"/>
                <w:szCs w:val="22"/>
              </w:rPr>
              <w:t>?</w:t>
            </w:r>
            <w:r>
              <w:rPr>
                <w:color w:val="000000"/>
                <w:sz w:val="22"/>
                <w:szCs w:val="22"/>
              </w:rPr>
              <w:t xml:space="preserve"> Bol pred vyhlásením VO vyplnený Test bežnej dostupnosti?</w:t>
            </w:r>
          </w:p>
        </w:tc>
        <w:tc>
          <w:tcPr>
            <w:tcW w:w="567" w:type="dxa"/>
            <w:shd w:val="clear" w:color="auto" w:fill="auto"/>
            <w:vAlign w:val="center"/>
            <w:hideMark/>
          </w:tcPr>
          <w:p w14:paraId="3A05D6F9"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0D14D2A5"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72E1C2A7"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59F58225"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12E4FAFA" w14:textId="77777777" w:rsidTr="00965A58">
        <w:trPr>
          <w:trHeight w:val="310"/>
        </w:trPr>
        <w:tc>
          <w:tcPr>
            <w:tcW w:w="582" w:type="dxa"/>
            <w:vMerge w:val="restart"/>
            <w:shd w:val="clear" w:color="auto" w:fill="auto"/>
            <w:noWrap/>
            <w:vAlign w:val="center"/>
            <w:hideMark/>
          </w:tcPr>
          <w:p w14:paraId="0BC9671C" w14:textId="77777777"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14:paraId="48854B67" w14:textId="77777777"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14:paraId="3CAA8B08"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75A478DC"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41BD90A6"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20630C8B"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6A5FF72B" w14:textId="77777777" w:rsidTr="00965A58">
        <w:trPr>
          <w:trHeight w:val="821"/>
        </w:trPr>
        <w:tc>
          <w:tcPr>
            <w:tcW w:w="582" w:type="dxa"/>
            <w:vMerge/>
            <w:shd w:val="clear" w:color="auto" w:fill="auto"/>
            <w:noWrap/>
            <w:vAlign w:val="center"/>
          </w:tcPr>
          <w:p w14:paraId="757D116C" w14:textId="77777777" w:rsidR="00D9048D" w:rsidRPr="007001F1" w:rsidRDefault="00D9048D" w:rsidP="00965A58">
            <w:pPr>
              <w:jc w:val="center"/>
              <w:rPr>
                <w:color w:val="000000"/>
              </w:rPr>
            </w:pPr>
          </w:p>
        </w:tc>
        <w:tc>
          <w:tcPr>
            <w:tcW w:w="4820" w:type="dxa"/>
            <w:gridSpan w:val="2"/>
            <w:shd w:val="clear" w:color="auto" w:fill="auto"/>
            <w:vAlign w:val="center"/>
          </w:tcPr>
          <w:p w14:paraId="5A125CCF" w14:textId="77777777"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D7F65B7" w14:textId="77777777" w:rsidR="00D9048D" w:rsidRPr="007001F1" w:rsidRDefault="00D9048D" w:rsidP="00965A58">
            <w:pPr>
              <w:jc w:val="center"/>
              <w:rPr>
                <w:b/>
                <w:bCs/>
                <w:color w:val="000000"/>
              </w:rPr>
            </w:pPr>
          </w:p>
        </w:tc>
        <w:tc>
          <w:tcPr>
            <w:tcW w:w="567" w:type="dxa"/>
            <w:shd w:val="clear" w:color="auto" w:fill="auto"/>
            <w:vAlign w:val="center"/>
          </w:tcPr>
          <w:p w14:paraId="6B6DE243" w14:textId="77777777" w:rsidR="00D9048D" w:rsidRPr="007001F1" w:rsidRDefault="00D9048D" w:rsidP="00965A58">
            <w:pPr>
              <w:jc w:val="center"/>
              <w:rPr>
                <w:b/>
                <w:bCs/>
                <w:color w:val="000000"/>
              </w:rPr>
            </w:pPr>
          </w:p>
        </w:tc>
        <w:tc>
          <w:tcPr>
            <w:tcW w:w="776" w:type="dxa"/>
            <w:shd w:val="clear" w:color="auto" w:fill="auto"/>
            <w:vAlign w:val="center"/>
          </w:tcPr>
          <w:p w14:paraId="718E1ACC" w14:textId="77777777" w:rsidR="00D9048D" w:rsidRPr="007001F1" w:rsidRDefault="00D9048D" w:rsidP="00965A58">
            <w:pPr>
              <w:jc w:val="center"/>
              <w:rPr>
                <w:b/>
                <w:bCs/>
                <w:color w:val="000000"/>
              </w:rPr>
            </w:pPr>
          </w:p>
        </w:tc>
        <w:tc>
          <w:tcPr>
            <w:tcW w:w="1775" w:type="dxa"/>
            <w:shd w:val="clear" w:color="auto" w:fill="auto"/>
            <w:vAlign w:val="center"/>
          </w:tcPr>
          <w:p w14:paraId="73A70B0D" w14:textId="77777777" w:rsidR="00D9048D" w:rsidRPr="007001F1" w:rsidRDefault="00D9048D" w:rsidP="00965A58">
            <w:pPr>
              <w:jc w:val="center"/>
              <w:rPr>
                <w:b/>
                <w:bCs/>
                <w:color w:val="000000"/>
              </w:rPr>
            </w:pPr>
          </w:p>
        </w:tc>
      </w:tr>
      <w:tr w:rsidR="00D9048D" w:rsidRPr="007001F1" w14:paraId="1FA181D3" w14:textId="77777777" w:rsidTr="00965A58">
        <w:trPr>
          <w:trHeight w:val="821"/>
        </w:trPr>
        <w:tc>
          <w:tcPr>
            <w:tcW w:w="582" w:type="dxa"/>
            <w:vMerge/>
            <w:shd w:val="clear" w:color="auto" w:fill="auto"/>
            <w:noWrap/>
            <w:vAlign w:val="center"/>
          </w:tcPr>
          <w:p w14:paraId="7E9A19CA" w14:textId="77777777" w:rsidR="00D9048D" w:rsidRPr="007001F1" w:rsidRDefault="00D9048D" w:rsidP="00965A58">
            <w:pPr>
              <w:jc w:val="center"/>
              <w:rPr>
                <w:color w:val="000000"/>
              </w:rPr>
            </w:pPr>
          </w:p>
        </w:tc>
        <w:tc>
          <w:tcPr>
            <w:tcW w:w="4820" w:type="dxa"/>
            <w:gridSpan w:val="2"/>
            <w:shd w:val="clear" w:color="auto" w:fill="auto"/>
            <w:vAlign w:val="center"/>
          </w:tcPr>
          <w:p w14:paraId="78DC4D2B" w14:textId="77777777"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6897550" w14:textId="77777777" w:rsidR="00D9048D" w:rsidRPr="007001F1" w:rsidRDefault="00D9048D" w:rsidP="00965A58">
            <w:pPr>
              <w:jc w:val="center"/>
              <w:rPr>
                <w:b/>
                <w:bCs/>
                <w:color w:val="000000"/>
              </w:rPr>
            </w:pPr>
          </w:p>
        </w:tc>
        <w:tc>
          <w:tcPr>
            <w:tcW w:w="567" w:type="dxa"/>
            <w:shd w:val="clear" w:color="auto" w:fill="auto"/>
            <w:vAlign w:val="center"/>
          </w:tcPr>
          <w:p w14:paraId="5266604B" w14:textId="77777777" w:rsidR="00D9048D" w:rsidRPr="007001F1" w:rsidRDefault="00D9048D" w:rsidP="00965A58">
            <w:pPr>
              <w:jc w:val="center"/>
              <w:rPr>
                <w:b/>
                <w:bCs/>
                <w:color w:val="000000"/>
              </w:rPr>
            </w:pPr>
          </w:p>
        </w:tc>
        <w:tc>
          <w:tcPr>
            <w:tcW w:w="776" w:type="dxa"/>
            <w:shd w:val="clear" w:color="auto" w:fill="auto"/>
            <w:vAlign w:val="center"/>
          </w:tcPr>
          <w:p w14:paraId="3C88FC1B" w14:textId="77777777" w:rsidR="00D9048D" w:rsidRPr="007001F1" w:rsidRDefault="00D9048D" w:rsidP="00965A58">
            <w:pPr>
              <w:jc w:val="center"/>
              <w:rPr>
                <w:b/>
                <w:bCs/>
                <w:color w:val="000000"/>
              </w:rPr>
            </w:pPr>
          </w:p>
        </w:tc>
        <w:tc>
          <w:tcPr>
            <w:tcW w:w="1775" w:type="dxa"/>
            <w:shd w:val="clear" w:color="auto" w:fill="auto"/>
            <w:vAlign w:val="center"/>
          </w:tcPr>
          <w:p w14:paraId="6E3C6FFF" w14:textId="77777777" w:rsidR="00D9048D" w:rsidRPr="007001F1" w:rsidRDefault="00D9048D" w:rsidP="00965A58">
            <w:pPr>
              <w:jc w:val="center"/>
              <w:rPr>
                <w:b/>
                <w:bCs/>
                <w:color w:val="000000"/>
              </w:rPr>
            </w:pPr>
          </w:p>
        </w:tc>
      </w:tr>
      <w:tr w:rsidR="00D9048D" w:rsidRPr="007001F1" w14:paraId="46AF6E24" w14:textId="77777777" w:rsidTr="00965A58">
        <w:trPr>
          <w:trHeight w:val="821"/>
        </w:trPr>
        <w:tc>
          <w:tcPr>
            <w:tcW w:w="582" w:type="dxa"/>
            <w:vMerge/>
            <w:shd w:val="clear" w:color="auto" w:fill="auto"/>
            <w:noWrap/>
            <w:vAlign w:val="center"/>
          </w:tcPr>
          <w:p w14:paraId="11FE3C9E" w14:textId="77777777" w:rsidR="00D9048D" w:rsidRPr="007001F1" w:rsidRDefault="00D9048D" w:rsidP="00965A58">
            <w:pPr>
              <w:jc w:val="center"/>
              <w:rPr>
                <w:color w:val="000000"/>
              </w:rPr>
            </w:pPr>
          </w:p>
        </w:tc>
        <w:tc>
          <w:tcPr>
            <w:tcW w:w="4820" w:type="dxa"/>
            <w:gridSpan w:val="2"/>
            <w:shd w:val="clear" w:color="auto" w:fill="auto"/>
            <w:vAlign w:val="center"/>
          </w:tcPr>
          <w:p w14:paraId="61683F61" w14:textId="77777777"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77545F1A" w14:textId="77777777" w:rsidR="00D9048D" w:rsidRPr="007001F1" w:rsidRDefault="00D9048D" w:rsidP="00965A58">
            <w:pPr>
              <w:jc w:val="center"/>
              <w:rPr>
                <w:b/>
                <w:bCs/>
                <w:color w:val="000000"/>
              </w:rPr>
            </w:pPr>
          </w:p>
        </w:tc>
        <w:tc>
          <w:tcPr>
            <w:tcW w:w="567" w:type="dxa"/>
            <w:shd w:val="clear" w:color="auto" w:fill="auto"/>
            <w:vAlign w:val="center"/>
          </w:tcPr>
          <w:p w14:paraId="7AD153BD" w14:textId="77777777" w:rsidR="00D9048D" w:rsidRPr="007001F1" w:rsidRDefault="00D9048D" w:rsidP="00965A58">
            <w:pPr>
              <w:jc w:val="center"/>
              <w:rPr>
                <w:b/>
                <w:bCs/>
                <w:color w:val="000000"/>
              </w:rPr>
            </w:pPr>
          </w:p>
        </w:tc>
        <w:tc>
          <w:tcPr>
            <w:tcW w:w="776" w:type="dxa"/>
            <w:shd w:val="clear" w:color="auto" w:fill="auto"/>
            <w:vAlign w:val="center"/>
          </w:tcPr>
          <w:p w14:paraId="4B867E0F" w14:textId="77777777" w:rsidR="00D9048D" w:rsidRPr="007001F1" w:rsidRDefault="00D9048D" w:rsidP="00965A58">
            <w:pPr>
              <w:jc w:val="center"/>
              <w:rPr>
                <w:b/>
                <w:bCs/>
                <w:color w:val="000000"/>
              </w:rPr>
            </w:pPr>
          </w:p>
        </w:tc>
        <w:tc>
          <w:tcPr>
            <w:tcW w:w="1775" w:type="dxa"/>
            <w:shd w:val="clear" w:color="auto" w:fill="auto"/>
            <w:vAlign w:val="center"/>
          </w:tcPr>
          <w:p w14:paraId="019EDDCB" w14:textId="77777777" w:rsidR="00D9048D" w:rsidRPr="007001F1" w:rsidRDefault="00D9048D" w:rsidP="00965A58">
            <w:pPr>
              <w:jc w:val="center"/>
              <w:rPr>
                <w:b/>
                <w:bCs/>
                <w:color w:val="000000"/>
              </w:rPr>
            </w:pPr>
          </w:p>
        </w:tc>
      </w:tr>
      <w:tr w:rsidR="00D9048D" w:rsidRPr="007001F1" w14:paraId="73F1AAB0" w14:textId="77777777" w:rsidTr="00965A58">
        <w:trPr>
          <w:trHeight w:val="821"/>
        </w:trPr>
        <w:tc>
          <w:tcPr>
            <w:tcW w:w="582" w:type="dxa"/>
            <w:vMerge/>
            <w:shd w:val="clear" w:color="auto" w:fill="auto"/>
            <w:noWrap/>
            <w:vAlign w:val="center"/>
          </w:tcPr>
          <w:p w14:paraId="53213A2A" w14:textId="77777777" w:rsidR="00D9048D" w:rsidRPr="007001F1" w:rsidRDefault="00D9048D" w:rsidP="00965A58">
            <w:pPr>
              <w:jc w:val="center"/>
              <w:rPr>
                <w:color w:val="000000"/>
              </w:rPr>
            </w:pPr>
          </w:p>
        </w:tc>
        <w:tc>
          <w:tcPr>
            <w:tcW w:w="4820" w:type="dxa"/>
            <w:gridSpan w:val="2"/>
            <w:shd w:val="clear" w:color="auto" w:fill="auto"/>
            <w:vAlign w:val="center"/>
          </w:tcPr>
          <w:p w14:paraId="3CC12F74" w14:textId="77777777"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5A4658F2" w14:textId="77777777" w:rsidR="00D9048D" w:rsidRPr="007001F1" w:rsidRDefault="00D9048D" w:rsidP="00965A58">
            <w:pPr>
              <w:jc w:val="center"/>
              <w:rPr>
                <w:b/>
                <w:bCs/>
                <w:color w:val="000000"/>
              </w:rPr>
            </w:pPr>
          </w:p>
        </w:tc>
        <w:tc>
          <w:tcPr>
            <w:tcW w:w="567" w:type="dxa"/>
            <w:shd w:val="clear" w:color="auto" w:fill="auto"/>
            <w:vAlign w:val="center"/>
          </w:tcPr>
          <w:p w14:paraId="57CF13A7" w14:textId="77777777" w:rsidR="00D9048D" w:rsidRPr="007001F1" w:rsidRDefault="00D9048D" w:rsidP="00965A58">
            <w:pPr>
              <w:jc w:val="center"/>
              <w:rPr>
                <w:b/>
                <w:bCs/>
                <w:color w:val="000000"/>
              </w:rPr>
            </w:pPr>
          </w:p>
        </w:tc>
        <w:tc>
          <w:tcPr>
            <w:tcW w:w="776" w:type="dxa"/>
            <w:shd w:val="clear" w:color="auto" w:fill="auto"/>
            <w:vAlign w:val="center"/>
          </w:tcPr>
          <w:p w14:paraId="3E31E268" w14:textId="77777777" w:rsidR="00D9048D" w:rsidRPr="007001F1" w:rsidRDefault="00D9048D" w:rsidP="00965A58">
            <w:pPr>
              <w:jc w:val="center"/>
              <w:rPr>
                <w:b/>
                <w:bCs/>
                <w:color w:val="000000"/>
              </w:rPr>
            </w:pPr>
          </w:p>
        </w:tc>
        <w:tc>
          <w:tcPr>
            <w:tcW w:w="1775" w:type="dxa"/>
            <w:shd w:val="clear" w:color="auto" w:fill="auto"/>
            <w:vAlign w:val="center"/>
          </w:tcPr>
          <w:p w14:paraId="1AC78979" w14:textId="77777777" w:rsidR="00D9048D" w:rsidRPr="007001F1" w:rsidRDefault="00D9048D" w:rsidP="00965A58">
            <w:pPr>
              <w:jc w:val="center"/>
              <w:rPr>
                <w:b/>
                <w:bCs/>
                <w:color w:val="000000"/>
              </w:rPr>
            </w:pPr>
          </w:p>
        </w:tc>
      </w:tr>
      <w:tr w:rsidR="00D9048D" w:rsidRPr="007001F1" w14:paraId="5299F0BB" w14:textId="77777777" w:rsidTr="00965A58">
        <w:trPr>
          <w:trHeight w:val="821"/>
        </w:trPr>
        <w:tc>
          <w:tcPr>
            <w:tcW w:w="582" w:type="dxa"/>
            <w:vMerge/>
            <w:shd w:val="clear" w:color="auto" w:fill="auto"/>
            <w:noWrap/>
            <w:vAlign w:val="center"/>
          </w:tcPr>
          <w:p w14:paraId="192E29EF" w14:textId="77777777" w:rsidR="00D9048D" w:rsidRPr="007001F1" w:rsidRDefault="00D9048D" w:rsidP="00965A58">
            <w:pPr>
              <w:jc w:val="center"/>
              <w:rPr>
                <w:color w:val="000000"/>
              </w:rPr>
            </w:pPr>
          </w:p>
        </w:tc>
        <w:tc>
          <w:tcPr>
            <w:tcW w:w="4820" w:type="dxa"/>
            <w:gridSpan w:val="2"/>
            <w:shd w:val="clear" w:color="auto" w:fill="auto"/>
            <w:vAlign w:val="center"/>
          </w:tcPr>
          <w:p w14:paraId="1B0B8361" w14:textId="77777777"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3BBD3A4" w14:textId="77777777" w:rsidR="00D9048D" w:rsidRPr="007001F1" w:rsidRDefault="00D9048D" w:rsidP="00965A58">
            <w:pPr>
              <w:jc w:val="center"/>
              <w:rPr>
                <w:b/>
                <w:bCs/>
                <w:color w:val="000000"/>
              </w:rPr>
            </w:pPr>
          </w:p>
        </w:tc>
        <w:tc>
          <w:tcPr>
            <w:tcW w:w="567" w:type="dxa"/>
            <w:shd w:val="clear" w:color="auto" w:fill="auto"/>
            <w:vAlign w:val="center"/>
          </w:tcPr>
          <w:p w14:paraId="77B30547" w14:textId="77777777" w:rsidR="00D9048D" w:rsidRPr="007001F1" w:rsidRDefault="00D9048D" w:rsidP="00965A58">
            <w:pPr>
              <w:jc w:val="center"/>
              <w:rPr>
                <w:b/>
                <w:bCs/>
                <w:color w:val="000000"/>
              </w:rPr>
            </w:pPr>
          </w:p>
        </w:tc>
        <w:tc>
          <w:tcPr>
            <w:tcW w:w="776" w:type="dxa"/>
            <w:shd w:val="clear" w:color="auto" w:fill="auto"/>
            <w:vAlign w:val="center"/>
          </w:tcPr>
          <w:p w14:paraId="29DE78AB" w14:textId="77777777" w:rsidR="00D9048D" w:rsidRPr="007001F1" w:rsidRDefault="00D9048D" w:rsidP="00965A58">
            <w:pPr>
              <w:jc w:val="center"/>
              <w:rPr>
                <w:b/>
                <w:bCs/>
                <w:color w:val="000000"/>
              </w:rPr>
            </w:pPr>
          </w:p>
        </w:tc>
        <w:tc>
          <w:tcPr>
            <w:tcW w:w="1775" w:type="dxa"/>
            <w:shd w:val="clear" w:color="auto" w:fill="auto"/>
            <w:vAlign w:val="center"/>
          </w:tcPr>
          <w:p w14:paraId="56C805F8" w14:textId="77777777" w:rsidR="00D9048D" w:rsidRPr="007001F1" w:rsidRDefault="00D9048D" w:rsidP="00965A58">
            <w:pPr>
              <w:jc w:val="center"/>
              <w:rPr>
                <w:b/>
                <w:bCs/>
                <w:color w:val="000000"/>
              </w:rPr>
            </w:pPr>
          </w:p>
        </w:tc>
      </w:tr>
      <w:tr w:rsidR="00D9048D" w:rsidRPr="007001F1" w14:paraId="1F7C007C" w14:textId="77777777" w:rsidTr="00965A58">
        <w:trPr>
          <w:trHeight w:val="821"/>
        </w:trPr>
        <w:tc>
          <w:tcPr>
            <w:tcW w:w="582" w:type="dxa"/>
            <w:vMerge/>
            <w:shd w:val="clear" w:color="auto" w:fill="auto"/>
            <w:noWrap/>
            <w:vAlign w:val="center"/>
          </w:tcPr>
          <w:p w14:paraId="76B51683" w14:textId="77777777" w:rsidR="00D9048D" w:rsidRPr="007001F1" w:rsidRDefault="00D9048D" w:rsidP="00965A58">
            <w:pPr>
              <w:jc w:val="center"/>
              <w:rPr>
                <w:color w:val="000000"/>
              </w:rPr>
            </w:pPr>
          </w:p>
        </w:tc>
        <w:tc>
          <w:tcPr>
            <w:tcW w:w="4820" w:type="dxa"/>
            <w:gridSpan w:val="2"/>
            <w:shd w:val="clear" w:color="auto" w:fill="auto"/>
            <w:vAlign w:val="center"/>
          </w:tcPr>
          <w:p w14:paraId="1C2DA4F7" w14:textId="77777777"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1E1E577F" w14:textId="77777777" w:rsidR="00D9048D" w:rsidRPr="007001F1" w:rsidRDefault="00D9048D" w:rsidP="00965A58">
            <w:pPr>
              <w:jc w:val="center"/>
              <w:rPr>
                <w:b/>
                <w:bCs/>
                <w:color w:val="000000"/>
              </w:rPr>
            </w:pPr>
          </w:p>
        </w:tc>
        <w:tc>
          <w:tcPr>
            <w:tcW w:w="567" w:type="dxa"/>
            <w:shd w:val="clear" w:color="auto" w:fill="auto"/>
            <w:vAlign w:val="center"/>
          </w:tcPr>
          <w:p w14:paraId="0D0F6CB8" w14:textId="77777777" w:rsidR="00D9048D" w:rsidRPr="007001F1" w:rsidRDefault="00D9048D" w:rsidP="00965A58">
            <w:pPr>
              <w:jc w:val="center"/>
              <w:rPr>
                <w:b/>
                <w:bCs/>
                <w:color w:val="000000"/>
              </w:rPr>
            </w:pPr>
          </w:p>
        </w:tc>
        <w:tc>
          <w:tcPr>
            <w:tcW w:w="776" w:type="dxa"/>
            <w:shd w:val="clear" w:color="auto" w:fill="auto"/>
            <w:vAlign w:val="center"/>
          </w:tcPr>
          <w:p w14:paraId="23CA908F" w14:textId="77777777" w:rsidR="00D9048D" w:rsidRPr="007001F1" w:rsidRDefault="00D9048D" w:rsidP="00965A58">
            <w:pPr>
              <w:jc w:val="center"/>
              <w:rPr>
                <w:b/>
                <w:bCs/>
                <w:color w:val="000000"/>
              </w:rPr>
            </w:pPr>
          </w:p>
        </w:tc>
        <w:tc>
          <w:tcPr>
            <w:tcW w:w="1775" w:type="dxa"/>
            <w:shd w:val="clear" w:color="auto" w:fill="auto"/>
            <w:vAlign w:val="center"/>
          </w:tcPr>
          <w:p w14:paraId="2D187CE4" w14:textId="77777777" w:rsidR="00D9048D" w:rsidRPr="007001F1" w:rsidRDefault="00D9048D" w:rsidP="00965A58">
            <w:pPr>
              <w:jc w:val="center"/>
              <w:rPr>
                <w:b/>
                <w:bCs/>
                <w:color w:val="000000"/>
              </w:rPr>
            </w:pPr>
          </w:p>
        </w:tc>
      </w:tr>
      <w:tr w:rsidR="00D9048D" w:rsidRPr="007001F1" w14:paraId="2229406A" w14:textId="77777777" w:rsidTr="00965A58">
        <w:trPr>
          <w:trHeight w:val="466"/>
        </w:trPr>
        <w:tc>
          <w:tcPr>
            <w:tcW w:w="582" w:type="dxa"/>
            <w:vMerge/>
            <w:shd w:val="clear" w:color="auto" w:fill="auto"/>
            <w:noWrap/>
            <w:vAlign w:val="center"/>
          </w:tcPr>
          <w:p w14:paraId="732B5DB9" w14:textId="77777777" w:rsidR="00D9048D" w:rsidRPr="007001F1" w:rsidRDefault="00D9048D" w:rsidP="00965A58">
            <w:pPr>
              <w:jc w:val="center"/>
              <w:rPr>
                <w:color w:val="000000"/>
              </w:rPr>
            </w:pPr>
          </w:p>
        </w:tc>
        <w:tc>
          <w:tcPr>
            <w:tcW w:w="4820" w:type="dxa"/>
            <w:gridSpan w:val="2"/>
            <w:shd w:val="clear" w:color="auto" w:fill="auto"/>
            <w:vAlign w:val="center"/>
          </w:tcPr>
          <w:p w14:paraId="61B789C0" w14:textId="77777777"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592C7B37" w14:textId="77777777" w:rsidR="00D9048D" w:rsidRPr="007001F1" w:rsidRDefault="00D9048D" w:rsidP="00965A58">
            <w:pPr>
              <w:jc w:val="center"/>
              <w:rPr>
                <w:b/>
                <w:bCs/>
                <w:color w:val="000000"/>
              </w:rPr>
            </w:pPr>
          </w:p>
        </w:tc>
        <w:tc>
          <w:tcPr>
            <w:tcW w:w="567" w:type="dxa"/>
            <w:shd w:val="clear" w:color="auto" w:fill="auto"/>
            <w:vAlign w:val="center"/>
          </w:tcPr>
          <w:p w14:paraId="1A7FDF79" w14:textId="77777777" w:rsidR="00D9048D" w:rsidRPr="007001F1" w:rsidRDefault="00D9048D" w:rsidP="00965A58">
            <w:pPr>
              <w:jc w:val="center"/>
              <w:rPr>
                <w:b/>
                <w:bCs/>
                <w:color w:val="000000"/>
              </w:rPr>
            </w:pPr>
          </w:p>
        </w:tc>
        <w:tc>
          <w:tcPr>
            <w:tcW w:w="776" w:type="dxa"/>
            <w:shd w:val="clear" w:color="auto" w:fill="auto"/>
            <w:vAlign w:val="center"/>
          </w:tcPr>
          <w:p w14:paraId="36ACED6A" w14:textId="77777777" w:rsidR="00D9048D" w:rsidRPr="007001F1" w:rsidRDefault="00D9048D" w:rsidP="00965A58">
            <w:pPr>
              <w:jc w:val="center"/>
              <w:rPr>
                <w:b/>
                <w:bCs/>
                <w:color w:val="000000"/>
              </w:rPr>
            </w:pPr>
          </w:p>
        </w:tc>
        <w:tc>
          <w:tcPr>
            <w:tcW w:w="1775" w:type="dxa"/>
            <w:shd w:val="clear" w:color="auto" w:fill="auto"/>
            <w:vAlign w:val="center"/>
          </w:tcPr>
          <w:p w14:paraId="231CC7C9" w14:textId="77777777" w:rsidR="00D9048D" w:rsidRPr="007001F1" w:rsidRDefault="00D9048D" w:rsidP="00965A58">
            <w:pPr>
              <w:jc w:val="center"/>
              <w:rPr>
                <w:b/>
                <w:bCs/>
                <w:color w:val="000000"/>
              </w:rPr>
            </w:pPr>
          </w:p>
        </w:tc>
      </w:tr>
      <w:tr w:rsidR="00D9048D" w:rsidRPr="007001F1" w14:paraId="10728FFE" w14:textId="77777777" w:rsidTr="00965A58">
        <w:trPr>
          <w:trHeight w:val="600"/>
        </w:trPr>
        <w:tc>
          <w:tcPr>
            <w:tcW w:w="582" w:type="dxa"/>
            <w:vMerge w:val="restart"/>
            <w:shd w:val="clear" w:color="auto" w:fill="auto"/>
            <w:noWrap/>
            <w:vAlign w:val="center"/>
            <w:hideMark/>
          </w:tcPr>
          <w:p w14:paraId="2398E68B" w14:textId="77777777"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14:paraId="3BD139A3" w14:textId="77777777"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14:paraId="649D0591"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76EB8655"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448D51FB"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7C8EE19F"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3EF002FA" w14:textId="77777777" w:rsidTr="00965A58">
        <w:trPr>
          <w:trHeight w:val="600"/>
        </w:trPr>
        <w:tc>
          <w:tcPr>
            <w:tcW w:w="582" w:type="dxa"/>
            <w:vMerge/>
            <w:shd w:val="clear" w:color="auto" w:fill="auto"/>
            <w:noWrap/>
            <w:vAlign w:val="center"/>
          </w:tcPr>
          <w:p w14:paraId="160AC73C" w14:textId="77777777" w:rsidR="00D9048D" w:rsidRPr="007001F1" w:rsidRDefault="00D9048D" w:rsidP="00965A58">
            <w:pPr>
              <w:jc w:val="center"/>
              <w:rPr>
                <w:color w:val="000000"/>
              </w:rPr>
            </w:pPr>
          </w:p>
        </w:tc>
        <w:tc>
          <w:tcPr>
            <w:tcW w:w="4820" w:type="dxa"/>
            <w:gridSpan w:val="2"/>
            <w:shd w:val="clear" w:color="auto" w:fill="auto"/>
            <w:vAlign w:val="center"/>
          </w:tcPr>
          <w:p w14:paraId="368A18F9" w14:textId="77777777"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6AECC991" w14:textId="77777777" w:rsidR="00D9048D" w:rsidRPr="007001F1" w:rsidRDefault="00D9048D" w:rsidP="00965A58">
            <w:pPr>
              <w:jc w:val="center"/>
              <w:rPr>
                <w:b/>
                <w:bCs/>
                <w:color w:val="000000"/>
              </w:rPr>
            </w:pPr>
          </w:p>
        </w:tc>
        <w:tc>
          <w:tcPr>
            <w:tcW w:w="567" w:type="dxa"/>
            <w:shd w:val="clear" w:color="auto" w:fill="auto"/>
            <w:vAlign w:val="center"/>
          </w:tcPr>
          <w:p w14:paraId="18FDB9F6" w14:textId="77777777" w:rsidR="00D9048D" w:rsidRPr="007001F1" w:rsidRDefault="00D9048D" w:rsidP="00965A58">
            <w:pPr>
              <w:jc w:val="center"/>
              <w:rPr>
                <w:b/>
                <w:bCs/>
                <w:color w:val="000000"/>
              </w:rPr>
            </w:pPr>
          </w:p>
        </w:tc>
        <w:tc>
          <w:tcPr>
            <w:tcW w:w="776" w:type="dxa"/>
            <w:shd w:val="clear" w:color="auto" w:fill="auto"/>
            <w:vAlign w:val="center"/>
          </w:tcPr>
          <w:p w14:paraId="58D3D6A0" w14:textId="77777777" w:rsidR="00D9048D" w:rsidRPr="007001F1" w:rsidRDefault="00D9048D" w:rsidP="00965A58">
            <w:pPr>
              <w:jc w:val="center"/>
              <w:rPr>
                <w:b/>
                <w:bCs/>
                <w:color w:val="000000"/>
              </w:rPr>
            </w:pPr>
          </w:p>
        </w:tc>
        <w:tc>
          <w:tcPr>
            <w:tcW w:w="1775" w:type="dxa"/>
            <w:shd w:val="clear" w:color="auto" w:fill="auto"/>
            <w:vAlign w:val="center"/>
          </w:tcPr>
          <w:p w14:paraId="51DDA42C" w14:textId="77777777" w:rsidR="00D9048D" w:rsidRPr="007001F1" w:rsidRDefault="00D9048D" w:rsidP="00965A58">
            <w:pPr>
              <w:jc w:val="center"/>
              <w:rPr>
                <w:b/>
                <w:bCs/>
                <w:color w:val="000000"/>
              </w:rPr>
            </w:pPr>
          </w:p>
        </w:tc>
      </w:tr>
      <w:tr w:rsidR="00D9048D" w:rsidRPr="007001F1" w14:paraId="259919A3" w14:textId="77777777" w:rsidTr="00965A58">
        <w:trPr>
          <w:trHeight w:val="900"/>
        </w:trPr>
        <w:tc>
          <w:tcPr>
            <w:tcW w:w="582" w:type="dxa"/>
            <w:shd w:val="clear" w:color="auto" w:fill="auto"/>
            <w:noWrap/>
            <w:vAlign w:val="center"/>
            <w:hideMark/>
          </w:tcPr>
          <w:p w14:paraId="18AF063E" w14:textId="77777777"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14:paraId="0D8F2EB3" w14:textId="77777777"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8FF4904"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04A0FCF1"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2F145EE7"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3B8983FB"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72DCB4E8" w14:textId="77777777" w:rsidTr="00965A58">
        <w:trPr>
          <w:trHeight w:val="600"/>
        </w:trPr>
        <w:tc>
          <w:tcPr>
            <w:tcW w:w="582" w:type="dxa"/>
            <w:shd w:val="clear" w:color="auto" w:fill="auto"/>
            <w:noWrap/>
            <w:vAlign w:val="center"/>
          </w:tcPr>
          <w:p w14:paraId="7D7959CD" w14:textId="77777777" w:rsidR="00D9048D" w:rsidRPr="007001F1" w:rsidRDefault="00D9048D" w:rsidP="00965A58">
            <w:pPr>
              <w:jc w:val="center"/>
              <w:rPr>
                <w:color w:val="000000"/>
              </w:rPr>
            </w:pPr>
            <w:r>
              <w:rPr>
                <w:color w:val="000000"/>
                <w:sz w:val="22"/>
                <w:szCs w:val="22"/>
              </w:rPr>
              <w:t>8</w:t>
            </w:r>
          </w:p>
        </w:tc>
        <w:tc>
          <w:tcPr>
            <w:tcW w:w="4820" w:type="dxa"/>
            <w:gridSpan w:val="2"/>
            <w:shd w:val="clear" w:color="auto" w:fill="auto"/>
            <w:vAlign w:val="center"/>
          </w:tcPr>
          <w:p w14:paraId="33771AA3" w14:textId="77777777" w:rsidR="00D9048D" w:rsidRPr="007001F1" w:rsidRDefault="00D9048D" w:rsidP="00965A58">
            <w:pPr>
              <w:jc w:val="both"/>
            </w:pPr>
            <w:r w:rsidRPr="00486F5A">
              <w:rPr>
                <w:sz w:val="22"/>
                <w:szCs w:val="22"/>
              </w:rPr>
              <w:t>V prípade, ak je výsledkom postupu cez elektronické trhovisko rámcová dohoda, uzatvára sa táto na obdobie maximálne 12 mesiacov?</w:t>
            </w:r>
          </w:p>
        </w:tc>
        <w:tc>
          <w:tcPr>
            <w:tcW w:w="567" w:type="dxa"/>
            <w:shd w:val="clear" w:color="auto" w:fill="auto"/>
            <w:vAlign w:val="center"/>
          </w:tcPr>
          <w:p w14:paraId="7B45C125" w14:textId="77777777" w:rsidR="00D9048D" w:rsidRPr="007001F1" w:rsidRDefault="00D9048D" w:rsidP="00965A58">
            <w:pPr>
              <w:jc w:val="center"/>
              <w:rPr>
                <w:b/>
                <w:bCs/>
                <w:color w:val="000000"/>
              </w:rPr>
            </w:pPr>
          </w:p>
        </w:tc>
        <w:tc>
          <w:tcPr>
            <w:tcW w:w="567" w:type="dxa"/>
            <w:shd w:val="clear" w:color="auto" w:fill="auto"/>
            <w:vAlign w:val="center"/>
          </w:tcPr>
          <w:p w14:paraId="3E0F91CB" w14:textId="77777777" w:rsidR="00D9048D" w:rsidRPr="007001F1" w:rsidRDefault="00D9048D" w:rsidP="00965A58">
            <w:pPr>
              <w:jc w:val="center"/>
              <w:rPr>
                <w:b/>
                <w:bCs/>
                <w:color w:val="000000"/>
              </w:rPr>
            </w:pPr>
          </w:p>
        </w:tc>
        <w:tc>
          <w:tcPr>
            <w:tcW w:w="776" w:type="dxa"/>
            <w:shd w:val="clear" w:color="auto" w:fill="auto"/>
            <w:vAlign w:val="center"/>
          </w:tcPr>
          <w:p w14:paraId="7658DB34" w14:textId="77777777" w:rsidR="00D9048D" w:rsidRPr="007001F1" w:rsidRDefault="00D9048D" w:rsidP="00965A58">
            <w:pPr>
              <w:jc w:val="center"/>
              <w:rPr>
                <w:b/>
                <w:bCs/>
                <w:color w:val="000000"/>
              </w:rPr>
            </w:pPr>
          </w:p>
        </w:tc>
        <w:tc>
          <w:tcPr>
            <w:tcW w:w="1775" w:type="dxa"/>
            <w:shd w:val="clear" w:color="auto" w:fill="auto"/>
            <w:vAlign w:val="center"/>
          </w:tcPr>
          <w:p w14:paraId="49DE5E83" w14:textId="77777777" w:rsidR="00D9048D" w:rsidRPr="007001F1" w:rsidRDefault="00D9048D" w:rsidP="00965A58">
            <w:pPr>
              <w:jc w:val="center"/>
              <w:rPr>
                <w:b/>
                <w:bCs/>
                <w:color w:val="000000"/>
              </w:rPr>
            </w:pPr>
          </w:p>
        </w:tc>
      </w:tr>
      <w:tr w:rsidR="0065366A" w:rsidRPr="007001F1" w14:paraId="07A07BE7" w14:textId="77777777" w:rsidTr="00965A58">
        <w:trPr>
          <w:trHeight w:val="600"/>
        </w:trPr>
        <w:tc>
          <w:tcPr>
            <w:tcW w:w="582" w:type="dxa"/>
            <w:shd w:val="clear" w:color="auto" w:fill="auto"/>
            <w:noWrap/>
            <w:vAlign w:val="center"/>
          </w:tcPr>
          <w:p w14:paraId="18152903" w14:textId="77777777" w:rsidR="0065366A" w:rsidRDefault="0065366A" w:rsidP="00965A58">
            <w:pPr>
              <w:jc w:val="center"/>
              <w:rPr>
                <w:color w:val="000000"/>
                <w:sz w:val="22"/>
                <w:szCs w:val="22"/>
              </w:rPr>
            </w:pPr>
            <w:r>
              <w:rPr>
                <w:color w:val="000000"/>
                <w:sz w:val="22"/>
                <w:szCs w:val="22"/>
              </w:rPr>
              <w:t>9</w:t>
            </w:r>
          </w:p>
        </w:tc>
        <w:tc>
          <w:tcPr>
            <w:tcW w:w="4820" w:type="dxa"/>
            <w:gridSpan w:val="2"/>
            <w:shd w:val="clear" w:color="auto" w:fill="auto"/>
            <w:vAlign w:val="center"/>
          </w:tcPr>
          <w:p w14:paraId="7ED30DF6" w14:textId="77777777" w:rsidR="0065366A" w:rsidRPr="007001F1" w:rsidRDefault="0065366A" w:rsidP="00965A58">
            <w:pPr>
              <w:jc w:val="both"/>
              <w:rPr>
                <w:sz w:val="22"/>
                <w:szCs w:val="22"/>
              </w:rPr>
            </w:pPr>
            <w:r w:rsidRPr="0065366A">
              <w:rPr>
                <w:sz w:val="22"/>
                <w:szCs w:val="22"/>
              </w:rPr>
              <w:t>Je úspešný uchádzač oprávnený dodávať tovar, alebo poskytovať službu, ktorá je predmetom zákazky?</w:t>
            </w:r>
          </w:p>
        </w:tc>
        <w:tc>
          <w:tcPr>
            <w:tcW w:w="567" w:type="dxa"/>
            <w:shd w:val="clear" w:color="auto" w:fill="auto"/>
            <w:vAlign w:val="center"/>
          </w:tcPr>
          <w:p w14:paraId="01CB8737" w14:textId="77777777" w:rsidR="0065366A" w:rsidRPr="007001F1" w:rsidRDefault="0065366A" w:rsidP="00965A58">
            <w:pPr>
              <w:jc w:val="center"/>
              <w:rPr>
                <w:b/>
                <w:bCs/>
                <w:color w:val="000000"/>
              </w:rPr>
            </w:pPr>
          </w:p>
        </w:tc>
        <w:tc>
          <w:tcPr>
            <w:tcW w:w="567" w:type="dxa"/>
            <w:shd w:val="clear" w:color="auto" w:fill="auto"/>
            <w:vAlign w:val="center"/>
          </w:tcPr>
          <w:p w14:paraId="780EEB5F" w14:textId="77777777" w:rsidR="0065366A" w:rsidRPr="007001F1" w:rsidRDefault="0065366A" w:rsidP="00965A58">
            <w:pPr>
              <w:jc w:val="center"/>
              <w:rPr>
                <w:b/>
                <w:bCs/>
                <w:color w:val="000000"/>
              </w:rPr>
            </w:pPr>
          </w:p>
        </w:tc>
        <w:tc>
          <w:tcPr>
            <w:tcW w:w="776" w:type="dxa"/>
            <w:shd w:val="clear" w:color="auto" w:fill="auto"/>
            <w:vAlign w:val="center"/>
          </w:tcPr>
          <w:p w14:paraId="6F6883A9" w14:textId="77777777" w:rsidR="0065366A" w:rsidRPr="007001F1" w:rsidRDefault="0065366A" w:rsidP="00965A58">
            <w:pPr>
              <w:jc w:val="center"/>
              <w:rPr>
                <w:b/>
                <w:bCs/>
                <w:color w:val="000000"/>
              </w:rPr>
            </w:pPr>
          </w:p>
        </w:tc>
        <w:tc>
          <w:tcPr>
            <w:tcW w:w="1775" w:type="dxa"/>
            <w:shd w:val="clear" w:color="auto" w:fill="auto"/>
            <w:vAlign w:val="center"/>
          </w:tcPr>
          <w:p w14:paraId="178FEDBF" w14:textId="77777777" w:rsidR="0065366A" w:rsidRPr="007001F1" w:rsidRDefault="0065366A" w:rsidP="00965A58">
            <w:pPr>
              <w:jc w:val="center"/>
              <w:rPr>
                <w:b/>
                <w:bCs/>
                <w:color w:val="000000"/>
              </w:rPr>
            </w:pPr>
          </w:p>
        </w:tc>
      </w:tr>
      <w:tr w:rsidR="00D9048D" w:rsidRPr="007001F1" w14:paraId="0DFCC715" w14:textId="77777777" w:rsidTr="00965A58">
        <w:trPr>
          <w:trHeight w:val="600"/>
        </w:trPr>
        <w:tc>
          <w:tcPr>
            <w:tcW w:w="582" w:type="dxa"/>
            <w:shd w:val="clear" w:color="auto" w:fill="auto"/>
            <w:noWrap/>
            <w:vAlign w:val="center"/>
          </w:tcPr>
          <w:p w14:paraId="32BDF348" w14:textId="77777777" w:rsidR="00D9048D" w:rsidRPr="007001F1" w:rsidRDefault="0065366A" w:rsidP="00965A58">
            <w:pPr>
              <w:jc w:val="center"/>
              <w:rPr>
                <w:color w:val="000000"/>
              </w:rPr>
            </w:pPr>
            <w:r>
              <w:rPr>
                <w:color w:val="000000"/>
                <w:sz w:val="22"/>
                <w:szCs w:val="22"/>
              </w:rPr>
              <w:t>10</w:t>
            </w:r>
          </w:p>
        </w:tc>
        <w:tc>
          <w:tcPr>
            <w:tcW w:w="4820" w:type="dxa"/>
            <w:gridSpan w:val="2"/>
            <w:shd w:val="clear" w:color="auto" w:fill="auto"/>
            <w:vAlign w:val="center"/>
          </w:tcPr>
          <w:p w14:paraId="3C2AEAFF" w14:textId="77777777" w:rsidR="00D9048D" w:rsidRPr="007001F1" w:rsidRDefault="00D9048D" w:rsidP="00965A58">
            <w:pPr>
              <w:jc w:val="both"/>
            </w:pPr>
            <w:r w:rsidRPr="007001F1">
              <w:rPr>
                <w:sz w:val="22"/>
                <w:szCs w:val="22"/>
              </w:rPr>
              <w:t>Neboli identifikované iné porušenia pravidiel a postupov verejného obstarávania</w:t>
            </w:r>
            <w:r w:rsidR="00073E57">
              <w:rPr>
                <w:sz w:val="22"/>
                <w:szCs w:val="22"/>
              </w:rPr>
              <w:t xml:space="preserve"> </w:t>
            </w:r>
            <w:r w:rsidR="00073E57" w:rsidRPr="00073E57">
              <w:rPr>
                <w:sz w:val="22"/>
                <w:szCs w:val="22"/>
              </w:rPr>
              <w:t>(napr. nesplnenie postkontraktačných  oznamovacích povinností verejného obstarávateľa voči ÚVO resp. profilu verejného obstarávateľa)</w:t>
            </w:r>
            <w:r w:rsidRPr="007001F1">
              <w:rPr>
                <w:sz w:val="22"/>
                <w:szCs w:val="22"/>
              </w:rPr>
              <w:t>?</w:t>
            </w:r>
          </w:p>
        </w:tc>
        <w:tc>
          <w:tcPr>
            <w:tcW w:w="567" w:type="dxa"/>
            <w:shd w:val="clear" w:color="auto" w:fill="auto"/>
            <w:vAlign w:val="center"/>
          </w:tcPr>
          <w:p w14:paraId="55860A4F" w14:textId="77777777" w:rsidR="00D9048D" w:rsidRPr="007001F1" w:rsidRDefault="00D9048D" w:rsidP="00965A58">
            <w:pPr>
              <w:jc w:val="center"/>
              <w:rPr>
                <w:b/>
                <w:bCs/>
                <w:color w:val="000000"/>
              </w:rPr>
            </w:pPr>
          </w:p>
        </w:tc>
        <w:tc>
          <w:tcPr>
            <w:tcW w:w="567" w:type="dxa"/>
            <w:shd w:val="clear" w:color="auto" w:fill="auto"/>
            <w:vAlign w:val="center"/>
          </w:tcPr>
          <w:p w14:paraId="12465217" w14:textId="77777777" w:rsidR="00D9048D" w:rsidRPr="007001F1" w:rsidRDefault="00D9048D" w:rsidP="00965A58">
            <w:pPr>
              <w:jc w:val="center"/>
              <w:rPr>
                <w:b/>
                <w:bCs/>
                <w:color w:val="000000"/>
              </w:rPr>
            </w:pPr>
          </w:p>
        </w:tc>
        <w:tc>
          <w:tcPr>
            <w:tcW w:w="776" w:type="dxa"/>
            <w:shd w:val="clear" w:color="auto" w:fill="auto"/>
            <w:vAlign w:val="center"/>
          </w:tcPr>
          <w:p w14:paraId="2EC80A95" w14:textId="77777777" w:rsidR="00D9048D" w:rsidRPr="007001F1" w:rsidRDefault="00D9048D" w:rsidP="00965A58">
            <w:pPr>
              <w:jc w:val="center"/>
              <w:rPr>
                <w:b/>
                <w:bCs/>
                <w:color w:val="000000"/>
              </w:rPr>
            </w:pPr>
          </w:p>
        </w:tc>
        <w:tc>
          <w:tcPr>
            <w:tcW w:w="1775" w:type="dxa"/>
            <w:shd w:val="clear" w:color="auto" w:fill="auto"/>
            <w:vAlign w:val="center"/>
          </w:tcPr>
          <w:p w14:paraId="4B4AC1E2" w14:textId="77777777" w:rsidR="00D9048D" w:rsidRPr="007001F1" w:rsidRDefault="00D9048D" w:rsidP="00965A58">
            <w:pPr>
              <w:jc w:val="center"/>
              <w:rPr>
                <w:b/>
                <w:bCs/>
                <w:color w:val="000000"/>
              </w:rPr>
            </w:pPr>
          </w:p>
        </w:tc>
      </w:tr>
      <w:tr w:rsidR="00D9048D" w:rsidRPr="007001F1" w14:paraId="58900D66" w14:textId="77777777" w:rsidTr="00965A58">
        <w:trPr>
          <w:trHeight w:val="364"/>
        </w:trPr>
        <w:tc>
          <w:tcPr>
            <w:tcW w:w="582" w:type="dxa"/>
            <w:vMerge w:val="restart"/>
            <w:shd w:val="clear" w:color="auto" w:fill="auto"/>
            <w:noWrap/>
            <w:vAlign w:val="center"/>
          </w:tcPr>
          <w:p w14:paraId="356E2B26" w14:textId="77777777" w:rsidR="00D9048D" w:rsidRPr="007001F1" w:rsidRDefault="00D9048D" w:rsidP="00965A58">
            <w:pPr>
              <w:jc w:val="center"/>
              <w:rPr>
                <w:color w:val="000000"/>
              </w:rPr>
            </w:pPr>
            <w:r w:rsidRPr="007001F1">
              <w:rPr>
                <w:color w:val="000000"/>
                <w:sz w:val="22"/>
                <w:szCs w:val="22"/>
              </w:rPr>
              <w:lastRenderedPageBreak/>
              <w:t>1</w:t>
            </w:r>
            <w:r w:rsidR="0065366A">
              <w:rPr>
                <w:color w:val="000000"/>
                <w:sz w:val="22"/>
                <w:szCs w:val="22"/>
              </w:rPr>
              <w:t>1</w:t>
            </w:r>
          </w:p>
        </w:tc>
        <w:tc>
          <w:tcPr>
            <w:tcW w:w="4820" w:type="dxa"/>
            <w:gridSpan w:val="2"/>
            <w:shd w:val="clear" w:color="auto" w:fill="auto"/>
            <w:vAlign w:val="center"/>
          </w:tcPr>
          <w:p w14:paraId="5E7A2553" w14:textId="77777777"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14:paraId="0EF6B6CC" w14:textId="77777777" w:rsidR="00D9048D" w:rsidRPr="007001F1" w:rsidRDefault="00D9048D" w:rsidP="00965A58">
            <w:pPr>
              <w:jc w:val="center"/>
              <w:rPr>
                <w:b/>
                <w:bCs/>
                <w:color w:val="000000"/>
              </w:rPr>
            </w:pPr>
          </w:p>
        </w:tc>
        <w:tc>
          <w:tcPr>
            <w:tcW w:w="567" w:type="dxa"/>
            <w:shd w:val="clear" w:color="auto" w:fill="auto"/>
            <w:vAlign w:val="center"/>
          </w:tcPr>
          <w:p w14:paraId="29CF7B30" w14:textId="77777777" w:rsidR="00D9048D" w:rsidRPr="007001F1" w:rsidRDefault="00D9048D" w:rsidP="00965A58">
            <w:pPr>
              <w:jc w:val="center"/>
              <w:rPr>
                <w:b/>
                <w:bCs/>
                <w:color w:val="000000"/>
              </w:rPr>
            </w:pPr>
          </w:p>
        </w:tc>
        <w:tc>
          <w:tcPr>
            <w:tcW w:w="776" w:type="dxa"/>
            <w:shd w:val="clear" w:color="auto" w:fill="auto"/>
            <w:vAlign w:val="center"/>
          </w:tcPr>
          <w:p w14:paraId="17B5BA6E" w14:textId="77777777" w:rsidR="00D9048D" w:rsidRPr="007001F1" w:rsidRDefault="00D9048D" w:rsidP="00965A58">
            <w:pPr>
              <w:jc w:val="center"/>
              <w:rPr>
                <w:b/>
                <w:bCs/>
                <w:color w:val="000000"/>
              </w:rPr>
            </w:pPr>
          </w:p>
        </w:tc>
        <w:tc>
          <w:tcPr>
            <w:tcW w:w="1775" w:type="dxa"/>
            <w:shd w:val="clear" w:color="auto" w:fill="auto"/>
            <w:vAlign w:val="center"/>
          </w:tcPr>
          <w:p w14:paraId="31BDC735" w14:textId="77777777" w:rsidR="00D9048D" w:rsidRPr="007001F1" w:rsidRDefault="00D9048D" w:rsidP="00965A58">
            <w:pPr>
              <w:jc w:val="center"/>
              <w:rPr>
                <w:b/>
                <w:bCs/>
                <w:color w:val="000000"/>
              </w:rPr>
            </w:pPr>
          </w:p>
        </w:tc>
      </w:tr>
      <w:tr w:rsidR="00D9048D" w:rsidRPr="007001F1" w14:paraId="63C25421" w14:textId="77777777" w:rsidTr="00965A58">
        <w:trPr>
          <w:trHeight w:val="845"/>
        </w:trPr>
        <w:tc>
          <w:tcPr>
            <w:tcW w:w="582" w:type="dxa"/>
            <w:vMerge/>
            <w:shd w:val="clear" w:color="auto" w:fill="auto"/>
            <w:noWrap/>
            <w:vAlign w:val="center"/>
          </w:tcPr>
          <w:p w14:paraId="295EF765" w14:textId="77777777" w:rsidR="00D9048D" w:rsidRPr="007001F1" w:rsidRDefault="00D9048D" w:rsidP="00965A58">
            <w:pPr>
              <w:jc w:val="center"/>
              <w:rPr>
                <w:color w:val="000000"/>
              </w:rPr>
            </w:pPr>
          </w:p>
        </w:tc>
        <w:tc>
          <w:tcPr>
            <w:tcW w:w="4820" w:type="dxa"/>
            <w:gridSpan w:val="2"/>
            <w:shd w:val="clear" w:color="auto" w:fill="auto"/>
            <w:vAlign w:val="center"/>
          </w:tcPr>
          <w:p w14:paraId="3B45A267" w14:textId="77777777"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7974128B" w14:textId="77777777" w:rsidR="00D9048D" w:rsidRPr="007001F1" w:rsidRDefault="00D9048D" w:rsidP="00965A58">
            <w:pPr>
              <w:jc w:val="center"/>
              <w:rPr>
                <w:b/>
                <w:bCs/>
                <w:color w:val="000000"/>
              </w:rPr>
            </w:pPr>
          </w:p>
        </w:tc>
        <w:tc>
          <w:tcPr>
            <w:tcW w:w="567" w:type="dxa"/>
            <w:shd w:val="clear" w:color="auto" w:fill="auto"/>
            <w:vAlign w:val="center"/>
          </w:tcPr>
          <w:p w14:paraId="74F8697C" w14:textId="77777777" w:rsidR="00D9048D" w:rsidRPr="007001F1" w:rsidRDefault="00D9048D" w:rsidP="00965A58">
            <w:pPr>
              <w:jc w:val="center"/>
              <w:rPr>
                <w:b/>
                <w:bCs/>
                <w:color w:val="000000"/>
              </w:rPr>
            </w:pPr>
          </w:p>
        </w:tc>
        <w:tc>
          <w:tcPr>
            <w:tcW w:w="776" w:type="dxa"/>
            <w:shd w:val="clear" w:color="auto" w:fill="auto"/>
            <w:vAlign w:val="center"/>
          </w:tcPr>
          <w:p w14:paraId="78F3B826" w14:textId="77777777" w:rsidR="00D9048D" w:rsidRPr="007001F1" w:rsidRDefault="00D9048D" w:rsidP="00965A58">
            <w:pPr>
              <w:jc w:val="center"/>
              <w:rPr>
                <w:b/>
                <w:bCs/>
                <w:color w:val="000000"/>
              </w:rPr>
            </w:pPr>
          </w:p>
        </w:tc>
        <w:tc>
          <w:tcPr>
            <w:tcW w:w="1775" w:type="dxa"/>
            <w:shd w:val="clear" w:color="auto" w:fill="auto"/>
            <w:vAlign w:val="center"/>
          </w:tcPr>
          <w:p w14:paraId="38EC7E9E" w14:textId="77777777" w:rsidR="00D9048D" w:rsidRPr="007001F1" w:rsidRDefault="00D9048D" w:rsidP="00965A58">
            <w:pPr>
              <w:jc w:val="center"/>
              <w:rPr>
                <w:b/>
                <w:bCs/>
                <w:color w:val="000000"/>
              </w:rPr>
            </w:pPr>
          </w:p>
        </w:tc>
      </w:tr>
      <w:tr w:rsidR="00D9048D" w:rsidRPr="007001F1" w14:paraId="5BD87B55" w14:textId="77777777" w:rsidTr="00965A58">
        <w:trPr>
          <w:trHeight w:val="1140"/>
        </w:trPr>
        <w:tc>
          <w:tcPr>
            <w:tcW w:w="582" w:type="dxa"/>
            <w:shd w:val="clear" w:color="auto" w:fill="auto"/>
            <w:noWrap/>
            <w:vAlign w:val="center"/>
          </w:tcPr>
          <w:p w14:paraId="312262EF" w14:textId="77777777" w:rsidR="00D9048D" w:rsidRPr="007001F1" w:rsidRDefault="00D9048D" w:rsidP="00965A58">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14:paraId="0F3A48B6" w14:textId="77777777"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14:paraId="4A043872" w14:textId="77777777" w:rsidR="00D9048D" w:rsidRPr="007001F1" w:rsidRDefault="00D9048D" w:rsidP="00965A58">
            <w:pPr>
              <w:jc w:val="center"/>
              <w:rPr>
                <w:b/>
                <w:bCs/>
                <w:color w:val="000000"/>
              </w:rPr>
            </w:pPr>
          </w:p>
        </w:tc>
        <w:tc>
          <w:tcPr>
            <w:tcW w:w="567" w:type="dxa"/>
            <w:shd w:val="clear" w:color="auto" w:fill="auto"/>
            <w:vAlign w:val="center"/>
          </w:tcPr>
          <w:p w14:paraId="1EF64E73" w14:textId="77777777" w:rsidR="00D9048D" w:rsidRPr="007001F1" w:rsidRDefault="00D9048D" w:rsidP="00965A58">
            <w:pPr>
              <w:jc w:val="center"/>
              <w:rPr>
                <w:b/>
                <w:bCs/>
                <w:color w:val="000000"/>
              </w:rPr>
            </w:pPr>
          </w:p>
        </w:tc>
        <w:tc>
          <w:tcPr>
            <w:tcW w:w="776" w:type="dxa"/>
            <w:shd w:val="clear" w:color="auto" w:fill="auto"/>
            <w:vAlign w:val="center"/>
          </w:tcPr>
          <w:p w14:paraId="6A2C4DDE" w14:textId="77777777" w:rsidR="00D9048D" w:rsidRPr="007001F1" w:rsidRDefault="00D9048D" w:rsidP="00965A58">
            <w:pPr>
              <w:jc w:val="center"/>
              <w:rPr>
                <w:b/>
                <w:bCs/>
                <w:color w:val="000000"/>
              </w:rPr>
            </w:pPr>
          </w:p>
        </w:tc>
        <w:tc>
          <w:tcPr>
            <w:tcW w:w="1775" w:type="dxa"/>
            <w:shd w:val="clear" w:color="auto" w:fill="auto"/>
            <w:vAlign w:val="center"/>
          </w:tcPr>
          <w:p w14:paraId="40B4316A" w14:textId="77777777" w:rsidR="00D9048D" w:rsidRPr="007001F1" w:rsidRDefault="00D9048D" w:rsidP="00965A58">
            <w:pPr>
              <w:jc w:val="center"/>
              <w:rPr>
                <w:b/>
                <w:bCs/>
                <w:color w:val="000000"/>
              </w:rPr>
            </w:pPr>
          </w:p>
        </w:tc>
      </w:tr>
      <w:tr w:rsidR="00D9048D" w:rsidRPr="007001F1" w14:paraId="4451DC6C" w14:textId="77777777" w:rsidTr="00965A58">
        <w:trPr>
          <w:trHeight w:val="300"/>
        </w:trPr>
        <w:tc>
          <w:tcPr>
            <w:tcW w:w="3559" w:type="dxa"/>
            <w:gridSpan w:val="2"/>
            <w:shd w:val="clear" w:color="auto" w:fill="auto"/>
            <w:vAlign w:val="center"/>
            <w:hideMark/>
          </w:tcPr>
          <w:p w14:paraId="1B006531"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13"/>
              <w:t>2</w:t>
            </w:r>
            <w:r w:rsidRPr="007001F1">
              <w:rPr>
                <w:b/>
                <w:bCs/>
                <w:sz w:val="22"/>
                <w:szCs w:val="22"/>
              </w:rPr>
              <w:t>:</w:t>
            </w:r>
          </w:p>
        </w:tc>
        <w:tc>
          <w:tcPr>
            <w:tcW w:w="5528" w:type="dxa"/>
            <w:gridSpan w:val="5"/>
            <w:shd w:val="clear" w:color="auto" w:fill="auto"/>
            <w:vAlign w:val="center"/>
            <w:hideMark/>
          </w:tcPr>
          <w:p w14:paraId="7936BF32" w14:textId="77777777" w:rsidR="00D9048D" w:rsidRPr="007001F1" w:rsidRDefault="00D9048D" w:rsidP="00965A58">
            <w:pPr>
              <w:rPr>
                <w:color w:val="000000"/>
              </w:rPr>
            </w:pPr>
            <w:r w:rsidRPr="007001F1">
              <w:rPr>
                <w:color w:val="000000"/>
                <w:sz w:val="22"/>
                <w:szCs w:val="22"/>
              </w:rPr>
              <w:t> </w:t>
            </w:r>
          </w:p>
        </w:tc>
      </w:tr>
      <w:tr w:rsidR="00D9048D" w:rsidRPr="007001F1" w14:paraId="60EBCEF1" w14:textId="77777777" w:rsidTr="00965A58">
        <w:trPr>
          <w:trHeight w:val="300"/>
        </w:trPr>
        <w:tc>
          <w:tcPr>
            <w:tcW w:w="3559" w:type="dxa"/>
            <w:gridSpan w:val="2"/>
            <w:shd w:val="clear" w:color="auto" w:fill="auto"/>
            <w:vAlign w:val="center"/>
            <w:hideMark/>
          </w:tcPr>
          <w:p w14:paraId="1381ED6F"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7A7E78C3" w14:textId="77777777" w:rsidR="00D9048D" w:rsidRPr="007001F1" w:rsidRDefault="00D9048D" w:rsidP="00965A58">
            <w:pPr>
              <w:rPr>
                <w:color w:val="000000"/>
              </w:rPr>
            </w:pPr>
            <w:r w:rsidRPr="007001F1">
              <w:rPr>
                <w:color w:val="000000"/>
                <w:sz w:val="22"/>
                <w:szCs w:val="22"/>
              </w:rPr>
              <w:t> </w:t>
            </w:r>
          </w:p>
        </w:tc>
      </w:tr>
      <w:tr w:rsidR="00D9048D" w:rsidRPr="007001F1" w14:paraId="58178D07" w14:textId="77777777" w:rsidTr="00965A58">
        <w:trPr>
          <w:trHeight w:val="300"/>
        </w:trPr>
        <w:tc>
          <w:tcPr>
            <w:tcW w:w="3559" w:type="dxa"/>
            <w:gridSpan w:val="2"/>
            <w:shd w:val="clear" w:color="000000" w:fill="FFFFFF"/>
            <w:vAlign w:val="center"/>
            <w:hideMark/>
          </w:tcPr>
          <w:p w14:paraId="516EE85D"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26D51872" w14:textId="77777777" w:rsidR="00D9048D" w:rsidRPr="007001F1" w:rsidRDefault="00D9048D" w:rsidP="00965A58">
            <w:pPr>
              <w:rPr>
                <w:color w:val="000000"/>
              </w:rPr>
            </w:pPr>
            <w:r w:rsidRPr="007001F1">
              <w:rPr>
                <w:color w:val="000000"/>
                <w:sz w:val="22"/>
                <w:szCs w:val="22"/>
              </w:rPr>
              <w:t> </w:t>
            </w:r>
          </w:p>
        </w:tc>
      </w:tr>
      <w:tr w:rsidR="00D9048D" w:rsidRPr="007001F1" w14:paraId="411C162D" w14:textId="77777777" w:rsidTr="00965A58">
        <w:trPr>
          <w:trHeight w:val="300"/>
        </w:trPr>
        <w:tc>
          <w:tcPr>
            <w:tcW w:w="9087" w:type="dxa"/>
            <w:gridSpan w:val="7"/>
            <w:shd w:val="clear" w:color="auto" w:fill="auto"/>
            <w:noWrap/>
            <w:vAlign w:val="bottom"/>
            <w:hideMark/>
          </w:tcPr>
          <w:p w14:paraId="1A8A278D" w14:textId="77777777" w:rsidR="00D9048D" w:rsidRPr="007001F1" w:rsidRDefault="00D9048D" w:rsidP="00965A58">
            <w:pPr>
              <w:jc w:val="center"/>
              <w:rPr>
                <w:color w:val="000000"/>
              </w:rPr>
            </w:pPr>
            <w:r w:rsidRPr="007001F1">
              <w:rPr>
                <w:color w:val="000000"/>
                <w:sz w:val="22"/>
                <w:szCs w:val="22"/>
              </w:rPr>
              <w:t> </w:t>
            </w:r>
          </w:p>
        </w:tc>
      </w:tr>
      <w:tr w:rsidR="00D9048D" w:rsidRPr="007001F1" w14:paraId="7D740EFF" w14:textId="77777777" w:rsidTr="00965A58">
        <w:trPr>
          <w:trHeight w:val="300"/>
        </w:trPr>
        <w:tc>
          <w:tcPr>
            <w:tcW w:w="3559" w:type="dxa"/>
            <w:gridSpan w:val="2"/>
            <w:shd w:val="clear" w:color="000000" w:fill="FFFFFF"/>
            <w:vAlign w:val="center"/>
            <w:hideMark/>
          </w:tcPr>
          <w:p w14:paraId="6D8BA0E6"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4"/>
              <w:t>3</w:t>
            </w:r>
            <w:r w:rsidRPr="007001F1">
              <w:rPr>
                <w:b/>
                <w:bCs/>
                <w:sz w:val="22"/>
                <w:szCs w:val="22"/>
              </w:rPr>
              <w:t>:</w:t>
            </w:r>
          </w:p>
        </w:tc>
        <w:tc>
          <w:tcPr>
            <w:tcW w:w="5528" w:type="dxa"/>
            <w:gridSpan w:val="5"/>
            <w:shd w:val="clear" w:color="auto" w:fill="auto"/>
            <w:vAlign w:val="center"/>
            <w:hideMark/>
          </w:tcPr>
          <w:p w14:paraId="20A88E9E" w14:textId="77777777" w:rsidR="00D9048D" w:rsidRPr="007001F1" w:rsidRDefault="00D9048D" w:rsidP="00965A58">
            <w:pPr>
              <w:rPr>
                <w:color w:val="000000"/>
              </w:rPr>
            </w:pPr>
            <w:r w:rsidRPr="007001F1">
              <w:rPr>
                <w:color w:val="000000"/>
                <w:sz w:val="22"/>
                <w:szCs w:val="22"/>
              </w:rPr>
              <w:t> </w:t>
            </w:r>
          </w:p>
        </w:tc>
      </w:tr>
      <w:tr w:rsidR="00D9048D" w:rsidRPr="007001F1" w14:paraId="02ECEF45" w14:textId="77777777" w:rsidTr="00965A58">
        <w:trPr>
          <w:trHeight w:val="300"/>
        </w:trPr>
        <w:tc>
          <w:tcPr>
            <w:tcW w:w="3559" w:type="dxa"/>
            <w:gridSpan w:val="2"/>
            <w:shd w:val="clear" w:color="000000" w:fill="FFFFFF"/>
            <w:vAlign w:val="center"/>
            <w:hideMark/>
          </w:tcPr>
          <w:p w14:paraId="68705767"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38D5F38B" w14:textId="77777777" w:rsidR="00D9048D" w:rsidRPr="007001F1" w:rsidRDefault="00D9048D" w:rsidP="00965A58">
            <w:pPr>
              <w:rPr>
                <w:color w:val="000000"/>
              </w:rPr>
            </w:pPr>
            <w:r w:rsidRPr="007001F1">
              <w:rPr>
                <w:color w:val="000000"/>
                <w:sz w:val="22"/>
                <w:szCs w:val="22"/>
              </w:rPr>
              <w:t> </w:t>
            </w:r>
          </w:p>
        </w:tc>
      </w:tr>
      <w:tr w:rsidR="00D9048D" w:rsidRPr="007001F1" w14:paraId="3735ECDC" w14:textId="77777777" w:rsidTr="00965A58">
        <w:trPr>
          <w:trHeight w:val="300"/>
        </w:trPr>
        <w:tc>
          <w:tcPr>
            <w:tcW w:w="3559" w:type="dxa"/>
            <w:gridSpan w:val="2"/>
            <w:shd w:val="clear" w:color="000000" w:fill="FFFFFF"/>
            <w:vAlign w:val="center"/>
            <w:hideMark/>
          </w:tcPr>
          <w:p w14:paraId="56A3E063"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7E42A41" w14:textId="77777777" w:rsidR="00D9048D" w:rsidRPr="007001F1" w:rsidRDefault="00D9048D" w:rsidP="00965A58">
            <w:pPr>
              <w:rPr>
                <w:color w:val="000000"/>
              </w:rPr>
            </w:pPr>
            <w:r w:rsidRPr="007001F1">
              <w:rPr>
                <w:color w:val="000000"/>
                <w:sz w:val="22"/>
                <w:szCs w:val="22"/>
              </w:rPr>
              <w:t> </w:t>
            </w:r>
          </w:p>
        </w:tc>
      </w:tr>
    </w:tbl>
    <w:p w14:paraId="2ACC8752" w14:textId="1F2C36B5" w:rsidR="00C5578F" w:rsidRDefault="00C5578F" w:rsidP="00D9048D">
      <w:pPr>
        <w:rPr>
          <w:ins w:id="6824" w:author="Autor"/>
        </w:rPr>
      </w:pPr>
    </w:p>
    <w:p w14:paraId="7E3B8B27" w14:textId="77777777" w:rsidR="00C5578F" w:rsidRDefault="00C5578F">
      <w:pPr>
        <w:spacing w:after="160" w:line="259" w:lineRule="auto"/>
        <w:rPr>
          <w:ins w:id="6825" w:author="Autor"/>
        </w:rPr>
      </w:pPr>
      <w:ins w:id="6826" w:author="Autor">
        <w:r>
          <w:br w:type="page"/>
        </w:r>
      </w:ins>
    </w:p>
    <w:p w14:paraId="1EAAF2AA" w14:textId="52427A4A" w:rsidR="00D9048D" w:rsidDel="00C5578F" w:rsidRDefault="00D9048D" w:rsidP="00D9048D">
      <w:pPr>
        <w:rPr>
          <w:del w:id="6827" w:author="Autor"/>
        </w:rPr>
      </w:pPr>
    </w:p>
    <w:p w14:paraId="03700EA3" w14:textId="7A1C141F" w:rsidR="00D9048D" w:rsidDel="00C5578F" w:rsidRDefault="00D9048D" w:rsidP="004E28D7">
      <w:pPr>
        <w:rPr>
          <w:del w:id="6828" w:author="Autor"/>
        </w:rPr>
      </w:pPr>
    </w:p>
    <w:p w14:paraId="7CEE3F61" w14:textId="223CDCBA" w:rsidR="00D9048D" w:rsidDel="00C5578F" w:rsidRDefault="00D9048D" w:rsidP="004E28D7">
      <w:pPr>
        <w:rPr>
          <w:del w:id="6829" w:author="Autor"/>
        </w:rPr>
      </w:pPr>
    </w:p>
    <w:p w14:paraId="5B0266F8" w14:textId="13ECA1F7" w:rsidR="00D9048D" w:rsidDel="00C5578F" w:rsidRDefault="00D9048D" w:rsidP="004E28D7">
      <w:pPr>
        <w:rPr>
          <w:del w:id="6830" w:author="Autor"/>
        </w:rPr>
      </w:pPr>
    </w:p>
    <w:p w14:paraId="06352651" w14:textId="780E44C3" w:rsidR="00D9048D" w:rsidDel="00C5578F" w:rsidRDefault="00D9048D" w:rsidP="004E28D7">
      <w:pPr>
        <w:rPr>
          <w:del w:id="6831" w:author="Autor"/>
        </w:rPr>
      </w:pPr>
    </w:p>
    <w:p w14:paraId="400BAC52" w14:textId="5670EA58" w:rsidR="00D9048D" w:rsidDel="00C5578F" w:rsidRDefault="00D9048D" w:rsidP="004E28D7">
      <w:pPr>
        <w:rPr>
          <w:del w:id="6832" w:author="Autor"/>
        </w:rPr>
      </w:pPr>
    </w:p>
    <w:p w14:paraId="1ADE96CA" w14:textId="44DB1566" w:rsidR="00D9048D" w:rsidDel="00C5578F" w:rsidRDefault="00D9048D" w:rsidP="004E28D7">
      <w:pPr>
        <w:rPr>
          <w:del w:id="6833" w:author="Autor"/>
        </w:rPr>
      </w:pPr>
    </w:p>
    <w:p w14:paraId="684B846B" w14:textId="23D0C552" w:rsidR="00D9048D" w:rsidDel="00C5578F" w:rsidRDefault="00D9048D" w:rsidP="004E28D7">
      <w:pPr>
        <w:rPr>
          <w:del w:id="6834" w:author="Autor"/>
        </w:rPr>
      </w:pPr>
    </w:p>
    <w:p w14:paraId="3423F030" w14:textId="1B2E9769" w:rsidR="00D9048D" w:rsidDel="00C5578F" w:rsidRDefault="00D9048D" w:rsidP="004E28D7">
      <w:pPr>
        <w:rPr>
          <w:del w:id="6835" w:author="Autor"/>
        </w:rPr>
      </w:pPr>
    </w:p>
    <w:p w14:paraId="61C229D1" w14:textId="65734898" w:rsidR="00D9048D" w:rsidDel="00C5578F" w:rsidRDefault="00D9048D" w:rsidP="004E28D7">
      <w:pPr>
        <w:rPr>
          <w:del w:id="6836" w:author="Autor"/>
        </w:rPr>
      </w:pPr>
    </w:p>
    <w:p w14:paraId="70CB2298" w14:textId="12B4EAEE" w:rsidR="00D9048D" w:rsidDel="00C5578F" w:rsidRDefault="00D9048D" w:rsidP="004E28D7">
      <w:pPr>
        <w:rPr>
          <w:del w:id="6837" w:author="Autor"/>
        </w:rPr>
      </w:pPr>
    </w:p>
    <w:p w14:paraId="3BFB2219" w14:textId="41A55BAA" w:rsidR="00D9048D" w:rsidDel="00C5578F" w:rsidRDefault="00D9048D" w:rsidP="004E28D7">
      <w:pPr>
        <w:rPr>
          <w:del w:id="6838" w:author="Autor"/>
        </w:rPr>
      </w:pPr>
    </w:p>
    <w:p w14:paraId="2C57DCBE" w14:textId="7FBA733A" w:rsidR="00D9048D" w:rsidDel="00C5578F" w:rsidRDefault="00D9048D" w:rsidP="004E28D7">
      <w:pPr>
        <w:rPr>
          <w:del w:id="6839" w:author="Autor"/>
        </w:rPr>
      </w:pPr>
    </w:p>
    <w:p w14:paraId="41BC3FB0" w14:textId="2EE37C8B" w:rsidR="00D9048D" w:rsidDel="00C5578F" w:rsidRDefault="00D9048D" w:rsidP="004E28D7">
      <w:pPr>
        <w:rPr>
          <w:del w:id="6840" w:author="Autor"/>
        </w:rPr>
      </w:pPr>
    </w:p>
    <w:p w14:paraId="6DE41488" w14:textId="682DBFBA" w:rsidR="00D9048D" w:rsidDel="00C5578F" w:rsidRDefault="00D9048D" w:rsidP="004E28D7">
      <w:pPr>
        <w:rPr>
          <w:del w:id="6841" w:author="Autor"/>
        </w:rPr>
      </w:pPr>
    </w:p>
    <w:p w14:paraId="61F49E30" w14:textId="3E213D9A" w:rsidR="00D9048D" w:rsidDel="00C5578F" w:rsidRDefault="00D9048D" w:rsidP="004E28D7">
      <w:pPr>
        <w:rPr>
          <w:del w:id="6842" w:author="Autor"/>
        </w:rPr>
      </w:pPr>
    </w:p>
    <w:p w14:paraId="00659027" w14:textId="1C452087" w:rsidR="00D9048D" w:rsidDel="00C5578F" w:rsidRDefault="00D9048D" w:rsidP="004E28D7">
      <w:pPr>
        <w:rPr>
          <w:del w:id="6843" w:author="Autor"/>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A675393" w14:textId="77777777" w:rsidTr="00965A58">
        <w:trPr>
          <w:trHeight w:val="645"/>
        </w:trPr>
        <w:tc>
          <w:tcPr>
            <w:tcW w:w="9087" w:type="dxa"/>
            <w:gridSpan w:val="7"/>
            <w:shd w:val="clear" w:color="000000" w:fill="60497A"/>
            <w:vAlign w:val="center"/>
            <w:hideMark/>
          </w:tcPr>
          <w:p w14:paraId="5357CD2F" w14:textId="77777777" w:rsidR="00D9048D" w:rsidRPr="007001F1" w:rsidRDefault="00D9048D" w:rsidP="00965A58">
            <w:pPr>
              <w:jc w:val="center"/>
              <w:rPr>
                <w:b/>
                <w:bCs/>
                <w:color w:val="FFFFFF"/>
              </w:rPr>
            </w:pPr>
            <w:r w:rsidRPr="007001F1">
              <w:rPr>
                <w:b/>
                <w:bCs/>
                <w:color w:val="FFFFFF"/>
              </w:rPr>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14:paraId="651BDDDB" w14:textId="77777777" w:rsidTr="00965A58">
        <w:trPr>
          <w:trHeight w:val="330"/>
        </w:trPr>
        <w:tc>
          <w:tcPr>
            <w:tcW w:w="9087" w:type="dxa"/>
            <w:gridSpan w:val="7"/>
            <w:shd w:val="clear" w:color="auto" w:fill="auto"/>
            <w:vAlign w:val="center"/>
            <w:hideMark/>
          </w:tcPr>
          <w:p w14:paraId="18FE0BEA"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8933478" w14:textId="77777777" w:rsidTr="00965A58">
        <w:trPr>
          <w:trHeight w:val="300"/>
        </w:trPr>
        <w:tc>
          <w:tcPr>
            <w:tcW w:w="3559" w:type="dxa"/>
            <w:gridSpan w:val="2"/>
            <w:shd w:val="clear" w:color="auto" w:fill="auto"/>
            <w:vAlign w:val="center"/>
            <w:hideMark/>
          </w:tcPr>
          <w:p w14:paraId="791B103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1E492EC0" w14:textId="77777777" w:rsidR="00D9048D" w:rsidRPr="007001F1" w:rsidRDefault="00D9048D" w:rsidP="00965A58">
            <w:pPr>
              <w:rPr>
                <w:color w:val="000000"/>
              </w:rPr>
            </w:pPr>
            <w:r w:rsidRPr="007001F1">
              <w:rPr>
                <w:color w:val="000000"/>
                <w:sz w:val="22"/>
                <w:szCs w:val="22"/>
              </w:rPr>
              <w:t> </w:t>
            </w:r>
          </w:p>
        </w:tc>
      </w:tr>
      <w:tr w:rsidR="00D9048D" w:rsidRPr="007001F1" w14:paraId="399E65ED" w14:textId="77777777" w:rsidTr="00965A58">
        <w:trPr>
          <w:trHeight w:val="660"/>
        </w:trPr>
        <w:tc>
          <w:tcPr>
            <w:tcW w:w="3559" w:type="dxa"/>
            <w:gridSpan w:val="2"/>
            <w:shd w:val="clear" w:color="auto" w:fill="auto"/>
            <w:vAlign w:val="center"/>
            <w:hideMark/>
          </w:tcPr>
          <w:p w14:paraId="4250CCB1"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0C967C3" w14:textId="77777777" w:rsidR="00D9048D" w:rsidRPr="007001F1" w:rsidRDefault="00D9048D" w:rsidP="00965A58">
            <w:pPr>
              <w:rPr>
                <w:color w:val="000000"/>
              </w:rPr>
            </w:pPr>
            <w:r w:rsidRPr="007001F1">
              <w:rPr>
                <w:color w:val="000000"/>
                <w:sz w:val="22"/>
                <w:szCs w:val="22"/>
              </w:rPr>
              <w:t> </w:t>
            </w:r>
          </w:p>
        </w:tc>
      </w:tr>
      <w:tr w:rsidR="00D9048D" w:rsidRPr="007001F1" w14:paraId="33AF9127" w14:textId="77777777" w:rsidTr="00965A58">
        <w:trPr>
          <w:trHeight w:val="330"/>
        </w:trPr>
        <w:tc>
          <w:tcPr>
            <w:tcW w:w="9087" w:type="dxa"/>
            <w:gridSpan w:val="7"/>
            <w:shd w:val="clear" w:color="auto" w:fill="auto"/>
            <w:vAlign w:val="center"/>
            <w:hideMark/>
          </w:tcPr>
          <w:p w14:paraId="0CB916E2"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D053DE7" w14:textId="77777777" w:rsidTr="00965A58">
        <w:trPr>
          <w:trHeight w:val="330"/>
        </w:trPr>
        <w:tc>
          <w:tcPr>
            <w:tcW w:w="3559" w:type="dxa"/>
            <w:gridSpan w:val="2"/>
            <w:shd w:val="clear" w:color="auto" w:fill="auto"/>
            <w:vAlign w:val="center"/>
            <w:hideMark/>
          </w:tcPr>
          <w:p w14:paraId="71604FB8"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6DF3BC9" w14:textId="77777777" w:rsidR="00D9048D" w:rsidRPr="007001F1" w:rsidRDefault="00D9048D" w:rsidP="00965A58">
            <w:pPr>
              <w:rPr>
                <w:color w:val="000000"/>
              </w:rPr>
            </w:pPr>
            <w:r w:rsidRPr="007001F1">
              <w:rPr>
                <w:color w:val="000000"/>
                <w:sz w:val="22"/>
                <w:szCs w:val="22"/>
              </w:rPr>
              <w:t> </w:t>
            </w:r>
          </w:p>
        </w:tc>
      </w:tr>
      <w:tr w:rsidR="00D9048D" w:rsidRPr="007001F1" w14:paraId="03D0B15A" w14:textId="77777777" w:rsidTr="00965A58">
        <w:trPr>
          <w:trHeight w:val="300"/>
        </w:trPr>
        <w:tc>
          <w:tcPr>
            <w:tcW w:w="3559" w:type="dxa"/>
            <w:gridSpan w:val="2"/>
            <w:shd w:val="clear" w:color="auto" w:fill="auto"/>
            <w:vAlign w:val="center"/>
            <w:hideMark/>
          </w:tcPr>
          <w:p w14:paraId="1D247D0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1BDCE1D7" w14:textId="77777777" w:rsidR="00D9048D" w:rsidRPr="007001F1" w:rsidRDefault="00D9048D" w:rsidP="00965A58">
            <w:pPr>
              <w:rPr>
                <w:color w:val="000000"/>
              </w:rPr>
            </w:pPr>
            <w:r w:rsidRPr="007001F1">
              <w:rPr>
                <w:color w:val="000000"/>
                <w:sz w:val="22"/>
                <w:szCs w:val="22"/>
              </w:rPr>
              <w:t> </w:t>
            </w:r>
          </w:p>
        </w:tc>
      </w:tr>
      <w:tr w:rsidR="00D9048D" w:rsidRPr="007001F1" w14:paraId="5DA49662" w14:textId="77777777" w:rsidTr="00965A58">
        <w:trPr>
          <w:trHeight w:val="300"/>
        </w:trPr>
        <w:tc>
          <w:tcPr>
            <w:tcW w:w="3559" w:type="dxa"/>
            <w:gridSpan w:val="2"/>
            <w:shd w:val="clear" w:color="auto" w:fill="auto"/>
            <w:vAlign w:val="center"/>
            <w:hideMark/>
          </w:tcPr>
          <w:p w14:paraId="78307EA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7785011" w14:textId="77777777" w:rsidR="00D9048D" w:rsidRPr="007001F1" w:rsidRDefault="00D9048D" w:rsidP="00965A58">
            <w:pPr>
              <w:rPr>
                <w:color w:val="000000"/>
              </w:rPr>
            </w:pPr>
            <w:r w:rsidRPr="007001F1">
              <w:rPr>
                <w:color w:val="000000"/>
                <w:sz w:val="22"/>
                <w:szCs w:val="22"/>
              </w:rPr>
              <w:t> </w:t>
            </w:r>
          </w:p>
        </w:tc>
      </w:tr>
      <w:tr w:rsidR="00D9048D" w:rsidRPr="007001F1" w14:paraId="1AF06B2B" w14:textId="77777777" w:rsidTr="00965A58">
        <w:trPr>
          <w:trHeight w:val="300"/>
        </w:trPr>
        <w:tc>
          <w:tcPr>
            <w:tcW w:w="3559" w:type="dxa"/>
            <w:gridSpan w:val="2"/>
            <w:shd w:val="clear" w:color="auto" w:fill="auto"/>
            <w:vAlign w:val="center"/>
            <w:hideMark/>
          </w:tcPr>
          <w:p w14:paraId="0E2A1156"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EE7BAA6" w14:textId="77777777" w:rsidR="00D9048D" w:rsidRPr="007001F1" w:rsidRDefault="00D9048D" w:rsidP="00965A58">
            <w:pPr>
              <w:rPr>
                <w:color w:val="000000"/>
              </w:rPr>
            </w:pPr>
            <w:r w:rsidRPr="007001F1">
              <w:rPr>
                <w:color w:val="000000"/>
                <w:sz w:val="22"/>
                <w:szCs w:val="22"/>
              </w:rPr>
              <w:t> </w:t>
            </w:r>
          </w:p>
        </w:tc>
      </w:tr>
      <w:tr w:rsidR="00D9048D" w:rsidRPr="007001F1" w14:paraId="4334C588" w14:textId="77777777" w:rsidTr="00965A58">
        <w:trPr>
          <w:trHeight w:val="330"/>
        </w:trPr>
        <w:tc>
          <w:tcPr>
            <w:tcW w:w="9087" w:type="dxa"/>
            <w:gridSpan w:val="7"/>
            <w:shd w:val="clear" w:color="auto" w:fill="auto"/>
            <w:vAlign w:val="center"/>
            <w:hideMark/>
          </w:tcPr>
          <w:p w14:paraId="144C03A6"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07E4A9E6" w14:textId="77777777" w:rsidTr="00965A58">
        <w:trPr>
          <w:trHeight w:val="300"/>
        </w:trPr>
        <w:tc>
          <w:tcPr>
            <w:tcW w:w="3559" w:type="dxa"/>
            <w:gridSpan w:val="2"/>
            <w:shd w:val="clear" w:color="auto" w:fill="auto"/>
            <w:vAlign w:val="center"/>
            <w:hideMark/>
          </w:tcPr>
          <w:p w14:paraId="5A8ABE28"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7ADF6E0" w14:textId="77777777" w:rsidR="00D9048D" w:rsidRPr="007001F1" w:rsidRDefault="00D9048D" w:rsidP="00965A58">
            <w:pPr>
              <w:rPr>
                <w:color w:val="000000"/>
              </w:rPr>
            </w:pPr>
            <w:r w:rsidRPr="007001F1">
              <w:rPr>
                <w:color w:val="000000"/>
                <w:sz w:val="22"/>
                <w:szCs w:val="22"/>
              </w:rPr>
              <w:t>Iná zákazka</w:t>
            </w:r>
          </w:p>
        </w:tc>
      </w:tr>
      <w:tr w:rsidR="00D9048D" w:rsidRPr="007001F1" w14:paraId="44922CEB" w14:textId="77777777" w:rsidTr="00965A58">
        <w:trPr>
          <w:trHeight w:val="300"/>
        </w:trPr>
        <w:tc>
          <w:tcPr>
            <w:tcW w:w="3559" w:type="dxa"/>
            <w:gridSpan w:val="2"/>
            <w:shd w:val="clear" w:color="auto" w:fill="auto"/>
            <w:vAlign w:val="center"/>
            <w:hideMark/>
          </w:tcPr>
          <w:p w14:paraId="6A568AB5"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43DC3" w14:textId="77777777"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14:paraId="3A589E0E" w14:textId="77777777" w:rsidTr="00965A58">
        <w:trPr>
          <w:trHeight w:val="300"/>
        </w:trPr>
        <w:tc>
          <w:tcPr>
            <w:tcW w:w="3559" w:type="dxa"/>
            <w:gridSpan w:val="2"/>
            <w:shd w:val="clear" w:color="auto" w:fill="auto"/>
            <w:vAlign w:val="center"/>
            <w:hideMark/>
          </w:tcPr>
          <w:p w14:paraId="36D20D5C"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3576208" w14:textId="77777777" w:rsidR="00D9048D" w:rsidRPr="007001F1" w:rsidRDefault="00D9048D" w:rsidP="00965A58">
            <w:pPr>
              <w:rPr>
                <w:color w:val="000000"/>
              </w:rPr>
            </w:pPr>
          </w:p>
        </w:tc>
      </w:tr>
      <w:tr w:rsidR="00D9048D" w:rsidRPr="007001F1" w14:paraId="21065DE3" w14:textId="77777777" w:rsidTr="00965A58">
        <w:trPr>
          <w:trHeight w:val="300"/>
        </w:trPr>
        <w:tc>
          <w:tcPr>
            <w:tcW w:w="3559" w:type="dxa"/>
            <w:gridSpan w:val="2"/>
            <w:shd w:val="clear" w:color="auto" w:fill="auto"/>
            <w:vAlign w:val="center"/>
            <w:hideMark/>
          </w:tcPr>
          <w:p w14:paraId="74B44E0F"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44238086" w14:textId="77777777"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14:paraId="7916BF2E" w14:textId="77777777" w:rsidTr="00965A58">
        <w:trPr>
          <w:trHeight w:val="300"/>
        </w:trPr>
        <w:tc>
          <w:tcPr>
            <w:tcW w:w="3559" w:type="dxa"/>
            <w:gridSpan w:val="2"/>
            <w:shd w:val="clear" w:color="auto" w:fill="auto"/>
            <w:vAlign w:val="center"/>
            <w:hideMark/>
          </w:tcPr>
          <w:p w14:paraId="0C4C92B4"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70A4B092" w14:textId="77777777" w:rsidR="00D9048D" w:rsidRPr="007001F1" w:rsidRDefault="00D9048D" w:rsidP="00965A58">
            <w:pPr>
              <w:rPr>
                <w:color w:val="000000"/>
              </w:rPr>
            </w:pPr>
            <w:r w:rsidRPr="007001F1">
              <w:rPr>
                <w:color w:val="000000"/>
                <w:sz w:val="22"/>
                <w:szCs w:val="22"/>
              </w:rPr>
              <w:t> </w:t>
            </w:r>
          </w:p>
        </w:tc>
      </w:tr>
      <w:tr w:rsidR="00D9048D" w:rsidRPr="007001F1" w14:paraId="26E9F4AC" w14:textId="77777777" w:rsidTr="00965A58">
        <w:trPr>
          <w:trHeight w:val="330"/>
        </w:trPr>
        <w:tc>
          <w:tcPr>
            <w:tcW w:w="3559" w:type="dxa"/>
            <w:gridSpan w:val="2"/>
            <w:shd w:val="clear" w:color="auto" w:fill="auto"/>
            <w:vAlign w:val="center"/>
            <w:hideMark/>
          </w:tcPr>
          <w:p w14:paraId="78B14882"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437ACB8" w14:textId="77777777" w:rsidR="00D9048D" w:rsidRPr="007001F1" w:rsidRDefault="00D9048D" w:rsidP="00965A58">
            <w:pPr>
              <w:rPr>
                <w:color w:val="000000"/>
              </w:rPr>
            </w:pPr>
          </w:p>
        </w:tc>
      </w:tr>
      <w:tr w:rsidR="00D9048D" w:rsidRPr="007001F1" w14:paraId="62769F89" w14:textId="77777777" w:rsidTr="00965A58">
        <w:trPr>
          <w:trHeight w:val="300"/>
        </w:trPr>
        <w:tc>
          <w:tcPr>
            <w:tcW w:w="3559" w:type="dxa"/>
            <w:gridSpan w:val="2"/>
            <w:shd w:val="clear" w:color="auto" w:fill="auto"/>
            <w:vAlign w:val="center"/>
            <w:hideMark/>
          </w:tcPr>
          <w:p w14:paraId="785C3E8D"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05D89FC9" w14:textId="77777777" w:rsidR="00D9048D" w:rsidRPr="007001F1" w:rsidRDefault="00D9048D" w:rsidP="00965A58">
            <w:pPr>
              <w:rPr>
                <w:color w:val="000000"/>
              </w:rPr>
            </w:pPr>
            <w:r w:rsidRPr="007001F1">
              <w:rPr>
                <w:color w:val="000000"/>
                <w:sz w:val="22"/>
                <w:szCs w:val="22"/>
              </w:rPr>
              <w:t> </w:t>
            </w:r>
          </w:p>
        </w:tc>
      </w:tr>
      <w:tr w:rsidR="00D9048D" w:rsidRPr="007001F1" w14:paraId="4CE85A53" w14:textId="77777777" w:rsidTr="007A3EA7">
        <w:trPr>
          <w:trHeight w:val="347"/>
        </w:trPr>
        <w:tc>
          <w:tcPr>
            <w:tcW w:w="3559" w:type="dxa"/>
            <w:gridSpan w:val="2"/>
            <w:shd w:val="clear" w:color="auto" w:fill="auto"/>
            <w:vAlign w:val="center"/>
            <w:hideMark/>
          </w:tcPr>
          <w:p w14:paraId="7BD3297A"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6EEB1DEF" w14:textId="77777777" w:rsidR="00D9048D" w:rsidRPr="007001F1" w:rsidRDefault="00D9048D" w:rsidP="00965A58">
            <w:pPr>
              <w:rPr>
                <w:color w:val="000000"/>
              </w:rPr>
            </w:pPr>
            <w:r w:rsidRPr="007001F1">
              <w:rPr>
                <w:color w:val="000000"/>
                <w:sz w:val="22"/>
                <w:szCs w:val="22"/>
              </w:rPr>
              <w:t> </w:t>
            </w:r>
          </w:p>
        </w:tc>
      </w:tr>
      <w:tr w:rsidR="00DA0FFE" w:rsidRPr="007001F1" w14:paraId="5290547B" w14:textId="77777777" w:rsidTr="007A3EA7">
        <w:trPr>
          <w:trHeight w:val="70"/>
        </w:trPr>
        <w:tc>
          <w:tcPr>
            <w:tcW w:w="3559" w:type="dxa"/>
            <w:gridSpan w:val="2"/>
            <w:shd w:val="clear" w:color="auto" w:fill="auto"/>
            <w:vAlign w:val="center"/>
            <w:hideMark/>
          </w:tcPr>
          <w:p w14:paraId="08DE0FC7" w14:textId="77777777" w:rsidR="00DA0FFE" w:rsidRPr="007001F1" w:rsidRDefault="00DA0FFE" w:rsidP="00965A58">
            <w:pPr>
              <w:rPr>
                <w:color w:val="000000"/>
              </w:rPr>
            </w:pPr>
          </w:p>
          <w:p w14:paraId="4A0FEECE" w14:textId="77777777"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492070" w14:textId="77777777" w:rsidR="00DA0FFE" w:rsidRPr="007001F1" w:rsidRDefault="00DA0FFE" w:rsidP="00965A58">
            <w:pPr>
              <w:rPr>
                <w:color w:val="000000"/>
              </w:rPr>
            </w:pPr>
            <w:r w:rsidRPr="007001F1">
              <w:rPr>
                <w:color w:val="000000"/>
                <w:sz w:val="22"/>
                <w:szCs w:val="22"/>
              </w:rPr>
              <w:t> </w:t>
            </w:r>
          </w:p>
          <w:p w14:paraId="706E4D17" w14:textId="77777777" w:rsidR="00DA0FFE" w:rsidRPr="007001F1" w:rsidRDefault="00DA0FFE" w:rsidP="00965A58">
            <w:pPr>
              <w:rPr>
                <w:color w:val="000000"/>
              </w:rPr>
            </w:pPr>
            <w:r w:rsidRPr="007001F1">
              <w:rPr>
                <w:color w:val="000000"/>
                <w:sz w:val="22"/>
                <w:szCs w:val="22"/>
              </w:rPr>
              <w:t> </w:t>
            </w:r>
          </w:p>
        </w:tc>
      </w:tr>
      <w:tr w:rsidR="00D9048D" w:rsidRPr="007001F1" w14:paraId="1859F8D6" w14:textId="77777777" w:rsidTr="00965A58">
        <w:trPr>
          <w:trHeight w:val="300"/>
        </w:trPr>
        <w:tc>
          <w:tcPr>
            <w:tcW w:w="3559" w:type="dxa"/>
            <w:gridSpan w:val="2"/>
            <w:shd w:val="clear" w:color="auto" w:fill="auto"/>
            <w:vAlign w:val="center"/>
            <w:hideMark/>
          </w:tcPr>
          <w:p w14:paraId="0605C688" w14:textId="77777777"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69E0CB3" w14:textId="77777777" w:rsidR="00D9048D" w:rsidRPr="007001F1" w:rsidRDefault="00D9048D" w:rsidP="00965A58">
            <w:pPr>
              <w:rPr>
                <w:color w:val="000000"/>
              </w:rPr>
            </w:pPr>
            <w:r w:rsidRPr="007001F1">
              <w:rPr>
                <w:color w:val="000000"/>
                <w:sz w:val="22"/>
                <w:szCs w:val="22"/>
              </w:rPr>
              <w:t> </w:t>
            </w:r>
          </w:p>
        </w:tc>
      </w:tr>
      <w:tr w:rsidR="00D9048D" w:rsidRPr="007001F1" w14:paraId="1C0BCC8C" w14:textId="77777777" w:rsidTr="00965A58">
        <w:trPr>
          <w:trHeight w:val="300"/>
        </w:trPr>
        <w:tc>
          <w:tcPr>
            <w:tcW w:w="3559" w:type="dxa"/>
            <w:gridSpan w:val="2"/>
            <w:shd w:val="clear" w:color="auto" w:fill="auto"/>
            <w:vAlign w:val="center"/>
            <w:hideMark/>
          </w:tcPr>
          <w:p w14:paraId="4EABD9FF" w14:textId="77777777"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1D6E494" w14:textId="77777777" w:rsidR="00D9048D" w:rsidRPr="007001F1" w:rsidRDefault="00D9048D" w:rsidP="00965A58">
            <w:pPr>
              <w:rPr>
                <w:color w:val="000000"/>
              </w:rPr>
            </w:pPr>
            <w:r w:rsidRPr="007001F1">
              <w:rPr>
                <w:color w:val="000000"/>
                <w:sz w:val="22"/>
                <w:szCs w:val="22"/>
              </w:rPr>
              <w:t> </w:t>
            </w:r>
          </w:p>
        </w:tc>
      </w:tr>
      <w:tr w:rsidR="00D9048D" w:rsidRPr="007001F1" w14:paraId="53CFA4DF" w14:textId="77777777" w:rsidTr="00965A58">
        <w:trPr>
          <w:trHeight w:val="300"/>
        </w:trPr>
        <w:tc>
          <w:tcPr>
            <w:tcW w:w="3559" w:type="dxa"/>
            <w:gridSpan w:val="2"/>
            <w:shd w:val="clear" w:color="auto" w:fill="auto"/>
            <w:vAlign w:val="center"/>
            <w:hideMark/>
          </w:tcPr>
          <w:p w14:paraId="0BB2D4FA" w14:textId="77777777"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6A1448C" w14:textId="77777777" w:rsidR="00D9048D" w:rsidRPr="007001F1" w:rsidRDefault="00D9048D" w:rsidP="00965A58">
            <w:pPr>
              <w:rPr>
                <w:color w:val="000000"/>
              </w:rPr>
            </w:pPr>
            <w:r w:rsidRPr="007001F1">
              <w:rPr>
                <w:color w:val="000000"/>
                <w:sz w:val="22"/>
                <w:szCs w:val="22"/>
              </w:rPr>
              <w:t> </w:t>
            </w:r>
          </w:p>
        </w:tc>
      </w:tr>
      <w:tr w:rsidR="00D9048D" w:rsidRPr="007001F1" w14:paraId="03A58B57" w14:textId="77777777" w:rsidTr="00965A58">
        <w:trPr>
          <w:trHeight w:val="300"/>
        </w:trPr>
        <w:tc>
          <w:tcPr>
            <w:tcW w:w="3559" w:type="dxa"/>
            <w:gridSpan w:val="2"/>
            <w:shd w:val="clear" w:color="auto" w:fill="auto"/>
            <w:vAlign w:val="center"/>
            <w:hideMark/>
          </w:tcPr>
          <w:p w14:paraId="5FF4DC12" w14:textId="77777777"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FAB8F4E" w14:textId="77777777" w:rsidR="00D9048D" w:rsidRPr="007001F1" w:rsidRDefault="00D9048D" w:rsidP="00965A58">
            <w:pPr>
              <w:rPr>
                <w:color w:val="000000"/>
              </w:rPr>
            </w:pPr>
            <w:r w:rsidRPr="007001F1">
              <w:rPr>
                <w:color w:val="000000"/>
                <w:sz w:val="22"/>
                <w:szCs w:val="22"/>
              </w:rPr>
              <w:t> </w:t>
            </w:r>
          </w:p>
        </w:tc>
      </w:tr>
      <w:tr w:rsidR="00D9048D" w:rsidRPr="007001F1" w14:paraId="7155E1BE" w14:textId="77777777" w:rsidTr="00965A58">
        <w:trPr>
          <w:trHeight w:val="315"/>
        </w:trPr>
        <w:tc>
          <w:tcPr>
            <w:tcW w:w="582" w:type="dxa"/>
            <w:shd w:val="clear" w:color="000000" w:fill="60497A"/>
            <w:vAlign w:val="center"/>
            <w:hideMark/>
          </w:tcPr>
          <w:p w14:paraId="00DF4095"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FBD3B8B"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9A20BCD"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08ABA7AE"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3C4C851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E9ABD1D"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694879A6" w14:textId="77777777" w:rsidTr="00965A58">
        <w:trPr>
          <w:trHeight w:val="20"/>
        </w:trPr>
        <w:tc>
          <w:tcPr>
            <w:tcW w:w="582" w:type="dxa"/>
            <w:shd w:val="clear" w:color="auto" w:fill="auto"/>
            <w:noWrap/>
            <w:vAlign w:val="center"/>
            <w:hideMark/>
          </w:tcPr>
          <w:p w14:paraId="06C2188F" w14:textId="77777777"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14:paraId="5F34D407" w14:textId="77777777"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14:paraId="08B70596"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705DF453"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5F73142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CD8191E" w14:textId="77777777" w:rsidR="00D9048D" w:rsidRPr="007001F1" w:rsidRDefault="00D9048D" w:rsidP="00965A58">
            <w:pPr>
              <w:jc w:val="center"/>
              <w:rPr>
                <w:color w:val="000000"/>
              </w:rPr>
            </w:pPr>
            <w:r w:rsidRPr="007001F1">
              <w:rPr>
                <w:color w:val="000000"/>
                <w:sz w:val="22"/>
                <w:szCs w:val="22"/>
              </w:rPr>
              <w:t> </w:t>
            </w:r>
          </w:p>
        </w:tc>
      </w:tr>
      <w:tr w:rsidR="00D9048D" w:rsidRPr="007001F1" w14:paraId="18FAE7B0" w14:textId="77777777" w:rsidTr="00965A58">
        <w:trPr>
          <w:trHeight w:val="20"/>
        </w:trPr>
        <w:tc>
          <w:tcPr>
            <w:tcW w:w="582" w:type="dxa"/>
            <w:shd w:val="clear" w:color="auto" w:fill="auto"/>
            <w:noWrap/>
            <w:vAlign w:val="center"/>
            <w:hideMark/>
          </w:tcPr>
          <w:p w14:paraId="1C6FC8C6" w14:textId="77777777"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14:paraId="077603E3" w14:textId="77777777"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14:paraId="557FD888"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4A2B4AC"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0F9E71B"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E23A842" w14:textId="77777777" w:rsidR="00D9048D" w:rsidRPr="007001F1" w:rsidRDefault="00D9048D" w:rsidP="00965A58">
            <w:pPr>
              <w:jc w:val="center"/>
              <w:rPr>
                <w:color w:val="000000"/>
              </w:rPr>
            </w:pPr>
            <w:r w:rsidRPr="007001F1">
              <w:rPr>
                <w:color w:val="000000"/>
                <w:sz w:val="22"/>
                <w:szCs w:val="22"/>
              </w:rPr>
              <w:t> </w:t>
            </w:r>
          </w:p>
        </w:tc>
      </w:tr>
      <w:tr w:rsidR="00D9048D" w:rsidRPr="007001F1" w14:paraId="3CA85F71" w14:textId="77777777" w:rsidTr="00965A58">
        <w:trPr>
          <w:trHeight w:val="708"/>
        </w:trPr>
        <w:tc>
          <w:tcPr>
            <w:tcW w:w="582" w:type="dxa"/>
            <w:shd w:val="clear" w:color="auto" w:fill="auto"/>
            <w:noWrap/>
            <w:vAlign w:val="center"/>
          </w:tcPr>
          <w:p w14:paraId="6C96FA24" w14:textId="77777777"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14:paraId="7707218C" w14:textId="77777777"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14:paraId="679EFC68" w14:textId="77777777" w:rsidR="00D9048D" w:rsidRPr="007001F1" w:rsidRDefault="00D9048D" w:rsidP="00965A58">
            <w:pPr>
              <w:jc w:val="center"/>
              <w:rPr>
                <w:color w:val="000000"/>
              </w:rPr>
            </w:pPr>
          </w:p>
        </w:tc>
        <w:tc>
          <w:tcPr>
            <w:tcW w:w="567" w:type="dxa"/>
            <w:shd w:val="clear" w:color="auto" w:fill="auto"/>
            <w:vAlign w:val="center"/>
          </w:tcPr>
          <w:p w14:paraId="5946080F" w14:textId="77777777" w:rsidR="00D9048D" w:rsidRPr="007001F1" w:rsidRDefault="00D9048D" w:rsidP="00965A58">
            <w:pPr>
              <w:jc w:val="center"/>
              <w:rPr>
                <w:color w:val="000000"/>
              </w:rPr>
            </w:pPr>
          </w:p>
        </w:tc>
        <w:tc>
          <w:tcPr>
            <w:tcW w:w="776" w:type="dxa"/>
            <w:shd w:val="clear" w:color="auto" w:fill="auto"/>
            <w:vAlign w:val="center"/>
          </w:tcPr>
          <w:p w14:paraId="6EAFFEF7" w14:textId="77777777" w:rsidR="00D9048D" w:rsidRPr="007001F1" w:rsidRDefault="00D9048D" w:rsidP="00965A58">
            <w:pPr>
              <w:jc w:val="center"/>
              <w:rPr>
                <w:color w:val="000000"/>
              </w:rPr>
            </w:pPr>
          </w:p>
        </w:tc>
        <w:tc>
          <w:tcPr>
            <w:tcW w:w="1775" w:type="dxa"/>
            <w:shd w:val="clear" w:color="auto" w:fill="auto"/>
            <w:vAlign w:val="center"/>
          </w:tcPr>
          <w:p w14:paraId="70D52990" w14:textId="77777777" w:rsidR="00D9048D" w:rsidRPr="007001F1" w:rsidRDefault="00D9048D" w:rsidP="00965A58">
            <w:pPr>
              <w:jc w:val="center"/>
              <w:rPr>
                <w:color w:val="000000"/>
              </w:rPr>
            </w:pPr>
          </w:p>
        </w:tc>
      </w:tr>
      <w:tr w:rsidR="000728F4" w:rsidRPr="007001F1" w14:paraId="22379B76" w14:textId="77777777" w:rsidTr="000728F4">
        <w:trPr>
          <w:trHeight w:val="1007"/>
        </w:trPr>
        <w:tc>
          <w:tcPr>
            <w:tcW w:w="582" w:type="dxa"/>
            <w:vMerge w:val="restart"/>
            <w:shd w:val="clear" w:color="auto" w:fill="auto"/>
            <w:noWrap/>
            <w:vAlign w:val="center"/>
          </w:tcPr>
          <w:p w14:paraId="22623BB5" w14:textId="77777777" w:rsidR="000728F4" w:rsidRDefault="000728F4" w:rsidP="00965A58">
            <w:pPr>
              <w:jc w:val="center"/>
              <w:rPr>
                <w:color w:val="000000"/>
                <w:sz w:val="22"/>
                <w:szCs w:val="22"/>
              </w:rPr>
            </w:pPr>
            <w:r>
              <w:rPr>
                <w:color w:val="000000"/>
                <w:sz w:val="22"/>
                <w:szCs w:val="22"/>
              </w:rPr>
              <w:lastRenderedPageBreak/>
              <w:t>4</w:t>
            </w:r>
          </w:p>
        </w:tc>
        <w:tc>
          <w:tcPr>
            <w:tcW w:w="4820" w:type="dxa"/>
            <w:gridSpan w:val="2"/>
            <w:shd w:val="clear" w:color="auto" w:fill="auto"/>
            <w:vAlign w:val="center"/>
          </w:tcPr>
          <w:p w14:paraId="2D995770" w14:textId="77777777" w:rsidR="000728F4" w:rsidRDefault="000728F4" w:rsidP="00965A58">
            <w:pPr>
              <w:jc w:val="both"/>
              <w:rPr>
                <w:color w:val="000000"/>
                <w:sz w:val="22"/>
                <w:szCs w:val="22"/>
              </w:rPr>
            </w:pPr>
            <w:r w:rsidRPr="00760999">
              <w:rPr>
                <w:color w:val="000000"/>
                <w:sz w:val="22"/>
                <w:szCs w:val="22"/>
              </w:rPr>
              <w:t>Nebol pri zadávaní zákazky identifikovaný konflikt záujmov? V prípade konfliktu záujmov prijímateľ NFP prijal primerané opatrenia a vykonal nápravu?</w:t>
            </w:r>
          </w:p>
          <w:p w14:paraId="6EBC1E81" w14:textId="77777777" w:rsidR="000728F4" w:rsidRPr="007001F1" w:rsidRDefault="000728F4" w:rsidP="00965A58">
            <w:pPr>
              <w:jc w:val="both"/>
              <w:rPr>
                <w:color w:val="000000"/>
                <w:sz w:val="22"/>
                <w:szCs w:val="22"/>
              </w:rPr>
            </w:pPr>
          </w:p>
        </w:tc>
        <w:tc>
          <w:tcPr>
            <w:tcW w:w="567" w:type="dxa"/>
            <w:shd w:val="clear" w:color="auto" w:fill="auto"/>
            <w:vAlign w:val="center"/>
          </w:tcPr>
          <w:p w14:paraId="41EB2B42" w14:textId="77777777" w:rsidR="000728F4" w:rsidRPr="007001F1" w:rsidRDefault="000728F4" w:rsidP="00965A58">
            <w:pPr>
              <w:jc w:val="center"/>
              <w:rPr>
                <w:color w:val="000000"/>
              </w:rPr>
            </w:pPr>
          </w:p>
        </w:tc>
        <w:tc>
          <w:tcPr>
            <w:tcW w:w="567" w:type="dxa"/>
            <w:shd w:val="clear" w:color="auto" w:fill="auto"/>
            <w:vAlign w:val="center"/>
          </w:tcPr>
          <w:p w14:paraId="75E74822" w14:textId="77777777" w:rsidR="000728F4" w:rsidRPr="007001F1" w:rsidRDefault="000728F4" w:rsidP="00965A58">
            <w:pPr>
              <w:jc w:val="center"/>
              <w:rPr>
                <w:color w:val="000000"/>
              </w:rPr>
            </w:pPr>
          </w:p>
        </w:tc>
        <w:tc>
          <w:tcPr>
            <w:tcW w:w="776" w:type="dxa"/>
            <w:shd w:val="clear" w:color="auto" w:fill="auto"/>
            <w:vAlign w:val="center"/>
          </w:tcPr>
          <w:p w14:paraId="44C7334B" w14:textId="77777777" w:rsidR="000728F4" w:rsidRPr="007001F1" w:rsidRDefault="000728F4" w:rsidP="00965A58">
            <w:pPr>
              <w:jc w:val="center"/>
              <w:rPr>
                <w:color w:val="000000"/>
              </w:rPr>
            </w:pPr>
          </w:p>
        </w:tc>
        <w:tc>
          <w:tcPr>
            <w:tcW w:w="1775" w:type="dxa"/>
            <w:shd w:val="clear" w:color="auto" w:fill="auto"/>
            <w:vAlign w:val="center"/>
          </w:tcPr>
          <w:p w14:paraId="2907904D" w14:textId="77777777" w:rsidR="000728F4" w:rsidRPr="007001F1" w:rsidRDefault="000728F4" w:rsidP="00965A58">
            <w:pPr>
              <w:jc w:val="center"/>
              <w:rPr>
                <w:color w:val="000000"/>
              </w:rPr>
            </w:pPr>
          </w:p>
        </w:tc>
      </w:tr>
      <w:tr w:rsidR="000728F4" w:rsidRPr="007001F1" w14:paraId="461B7555" w14:textId="77777777" w:rsidTr="00965A58">
        <w:trPr>
          <w:trHeight w:val="256"/>
        </w:trPr>
        <w:tc>
          <w:tcPr>
            <w:tcW w:w="582" w:type="dxa"/>
            <w:vMerge/>
            <w:shd w:val="clear" w:color="auto" w:fill="auto"/>
            <w:noWrap/>
            <w:vAlign w:val="center"/>
          </w:tcPr>
          <w:p w14:paraId="4A53CE44" w14:textId="77777777" w:rsidR="000728F4" w:rsidRDefault="000728F4" w:rsidP="00965A58">
            <w:pPr>
              <w:jc w:val="center"/>
              <w:rPr>
                <w:color w:val="000000"/>
                <w:sz w:val="22"/>
                <w:szCs w:val="22"/>
              </w:rPr>
            </w:pPr>
          </w:p>
        </w:tc>
        <w:tc>
          <w:tcPr>
            <w:tcW w:w="4820" w:type="dxa"/>
            <w:gridSpan w:val="2"/>
            <w:shd w:val="clear" w:color="auto" w:fill="auto"/>
            <w:vAlign w:val="center"/>
          </w:tcPr>
          <w:p w14:paraId="0C1CDCB9" w14:textId="77777777" w:rsidR="000728F4" w:rsidRDefault="000728F4" w:rsidP="00965A58">
            <w:pPr>
              <w:jc w:val="both"/>
              <w:rPr>
                <w:color w:val="000000"/>
                <w:sz w:val="22"/>
                <w:szCs w:val="22"/>
              </w:rPr>
            </w:pPr>
          </w:p>
        </w:tc>
        <w:tc>
          <w:tcPr>
            <w:tcW w:w="567" w:type="dxa"/>
            <w:shd w:val="clear" w:color="auto" w:fill="auto"/>
            <w:vAlign w:val="center"/>
          </w:tcPr>
          <w:p w14:paraId="4A4C6CC3" w14:textId="77777777" w:rsidR="000728F4" w:rsidRPr="007001F1" w:rsidRDefault="000728F4" w:rsidP="00965A58">
            <w:pPr>
              <w:jc w:val="center"/>
              <w:rPr>
                <w:color w:val="000000"/>
              </w:rPr>
            </w:pPr>
          </w:p>
        </w:tc>
        <w:tc>
          <w:tcPr>
            <w:tcW w:w="567" w:type="dxa"/>
            <w:shd w:val="clear" w:color="auto" w:fill="auto"/>
            <w:vAlign w:val="center"/>
          </w:tcPr>
          <w:p w14:paraId="70F56096" w14:textId="77777777" w:rsidR="000728F4" w:rsidRPr="007001F1" w:rsidRDefault="000728F4" w:rsidP="00965A58">
            <w:pPr>
              <w:jc w:val="center"/>
              <w:rPr>
                <w:color w:val="000000"/>
              </w:rPr>
            </w:pPr>
          </w:p>
        </w:tc>
        <w:tc>
          <w:tcPr>
            <w:tcW w:w="776" w:type="dxa"/>
            <w:shd w:val="clear" w:color="auto" w:fill="auto"/>
            <w:vAlign w:val="center"/>
          </w:tcPr>
          <w:p w14:paraId="10873BFA" w14:textId="77777777" w:rsidR="000728F4" w:rsidRPr="007001F1" w:rsidRDefault="000728F4" w:rsidP="00965A58">
            <w:pPr>
              <w:jc w:val="center"/>
              <w:rPr>
                <w:color w:val="000000"/>
              </w:rPr>
            </w:pPr>
          </w:p>
        </w:tc>
        <w:tc>
          <w:tcPr>
            <w:tcW w:w="1775" w:type="dxa"/>
            <w:shd w:val="clear" w:color="auto" w:fill="auto"/>
            <w:vAlign w:val="center"/>
          </w:tcPr>
          <w:p w14:paraId="2F14A570" w14:textId="77777777" w:rsidR="000728F4" w:rsidRPr="007001F1" w:rsidRDefault="000728F4" w:rsidP="00965A58">
            <w:pPr>
              <w:jc w:val="center"/>
              <w:rPr>
                <w:color w:val="000000"/>
              </w:rPr>
            </w:pPr>
          </w:p>
        </w:tc>
      </w:tr>
      <w:tr w:rsidR="00D9048D" w:rsidRPr="007001F1" w14:paraId="558CB878" w14:textId="77777777" w:rsidTr="00965A58">
        <w:trPr>
          <w:trHeight w:val="20"/>
        </w:trPr>
        <w:tc>
          <w:tcPr>
            <w:tcW w:w="582" w:type="dxa"/>
            <w:shd w:val="clear" w:color="auto" w:fill="auto"/>
            <w:noWrap/>
            <w:vAlign w:val="center"/>
            <w:hideMark/>
          </w:tcPr>
          <w:p w14:paraId="267107D6" w14:textId="77777777"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14:paraId="59465AEE" w14:textId="77777777"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7B1B5385"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62600735"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90159B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63DAA22E" w14:textId="77777777" w:rsidR="00D9048D" w:rsidRPr="007001F1" w:rsidRDefault="00D9048D" w:rsidP="00965A58">
            <w:pPr>
              <w:jc w:val="center"/>
              <w:rPr>
                <w:color w:val="000000"/>
              </w:rPr>
            </w:pPr>
            <w:r w:rsidRPr="007001F1">
              <w:rPr>
                <w:color w:val="000000"/>
                <w:sz w:val="22"/>
                <w:szCs w:val="22"/>
              </w:rPr>
              <w:t> </w:t>
            </w:r>
          </w:p>
        </w:tc>
      </w:tr>
      <w:tr w:rsidR="00D9048D" w:rsidRPr="007001F1" w14:paraId="0521F538" w14:textId="77777777" w:rsidTr="00965A58">
        <w:trPr>
          <w:trHeight w:val="20"/>
        </w:trPr>
        <w:tc>
          <w:tcPr>
            <w:tcW w:w="582" w:type="dxa"/>
            <w:shd w:val="clear" w:color="auto" w:fill="auto"/>
            <w:noWrap/>
            <w:vAlign w:val="center"/>
            <w:hideMark/>
          </w:tcPr>
          <w:p w14:paraId="128DB3CE" w14:textId="77777777" w:rsidR="00D9048D" w:rsidRPr="007001F1" w:rsidRDefault="00DA0FFE" w:rsidP="00965A58">
            <w:pPr>
              <w:jc w:val="center"/>
              <w:rPr>
                <w:color w:val="000000"/>
              </w:rPr>
            </w:pPr>
            <w:r w:rsidRPr="00486F5A">
              <w:rPr>
                <w:color w:val="000000"/>
                <w:sz w:val="22"/>
                <w:szCs w:val="22"/>
              </w:rPr>
              <w:t>6</w:t>
            </w:r>
          </w:p>
        </w:tc>
        <w:tc>
          <w:tcPr>
            <w:tcW w:w="4820" w:type="dxa"/>
            <w:gridSpan w:val="2"/>
            <w:shd w:val="clear" w:color="auto" w:fill="auto"/>
            <w:vAlign w:val="center"/>
            <w:hideMark/>
          </w:tcPr>
          <w:p w14:paraId="6137A200" w14:textId="77777777"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14:paraId="2E4ED4BC"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143F801"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478E11AF"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30493FD1" w14:textId="77777777" w:rsidR="00D9048D" w:rsidRPr="007001F1" w:rsidRDefault="00D9048D" w:rsidP="00965A58">
            <w:pPr>
              <w:jc w:val="center"/>
              <w:rPr>
                <w:color w:val="000000"/>
              </w:rPr>
            </w:pPr>
            <w:r w:rsidRPr="007001F1">
              <w:rPr>
                <w:color w:val="000000"/>
                <w:sz w:val="22"/>
                <w:szCs w:val="22"/>
              </w:rPr>
              <w:t> </w:t>
            </w:r>
          </w:p>
        </w:tc>
      </w:tr>
      <w:tr w:rsidR="00D9048D" w:rsidRPr="007001F1" w14:paraId="0A5F2F42" w14:textId="77777777" w:rsidTr="00965A58">
        <w:trPr>
          <w:trHeight w:val="20"/>
        </w:trPr>
        <w:tc>
          <w:tcPr>
            <w:tcW w:w="582" w:type="dxa"/>
            <w:shd w:val="clear" w:color="auto" w:fill="auto"/>
            <w:noWrap/>
            <w:vAlign w:val="center"/>
            <w:hideMark/>
          </w:tcPr>
          <w:p w14:paraId="02C912FB" w14:textId="77777777" w:rsidR="00D9048D" w:rsidRPr="007001F1" w:rsidRDefault="00DA0FFE" w:rsidP="00965A58">
            <w:pPr>
              <w:jc w:val="center"/>
              <w:rPr>
                <w:color w:val="000000"/>
              </w:rPr>
            </w:pPr>
            <w:r>
              <w:rPr>
                <w:color w:val="000000"/>
                <w:sz w:val="22"/>
                <w:szCs w:val="22"/>
              </w:rPr>
              <w:t>7</w:t>
            </w:r>
          </w:p>
        </w:tc>
        <w:tc>
          <w:tcPr>
            <w:tcW w:w="4820" w:type="dxa"/>
            <w:gridSpan w:val="2"/>
            <w:shd w:val="clear" w:color="auto" w:fill="auto"/>
            <w:vAlign w:val="center"/>
            <w:hideMark/>
          </w:tcPr>
          <w:p w14:paraId="76E9CC0C" w14:textId="77777777" w:rsidR="00D9048D" w:rsidRPr="007001F1" w:rsidRDefault="00D9048D" w:rsidP="00965A58">
            <w:pPr>
              <w:jc w:val="both"/>
              <w:rPr>
                <w:color w:val="000000"/>
              </w:rPr>
            </w:pPr>
            <w:r w:rsidRPr="007001F1">
              <w:rPr>
                <w:color w:val="000000"/>
                <w:sz w:val="22"/>
                <w:szCs w:val="22"/>
              </w:rPr>
              <w:t>Neboli identifikované iné porušenia pravidiel a postupov  obstarávania</w:t>
            </w:r>
            <w:r w:rsidR="00BB09AB">
              <w:rPr>
                <w:color w:val="000000"/>
                <w:sz w:val="22"/>
                <w:szCs w:val="22"/>
              </w:rPr>
              <w:t xml:space="preserve"> </w:t>
            </w:r>
            <w:r w:rsidR="00BB09AB" w:rsidRPr="00BB09A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0245D04B"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4B546EE3"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012EE9AA"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7FC6D826" w14:textId="77777777" w:rsidR="00D9048D" w:rsidRPr="007001F1" w:rsidRDefault="00D9048D" w:rsidP="00965A58">
            <w:pPr>
              <w:jc w:val="center"/>
              <w:rPr>
                <w:color w:val="000000"/>
              </w:rPr>
            </w:pPr>
            <w:r w:rsidRPr="007001F1">
              <w:rPr>
                <w:color w:val="000000"/>
                <w:sz w:val="22"/>
                <w:szCs w:val="22"/>
              </w:rPr>
              <w:t> </w:t>
            </w:r>
          </w:p>
        </w:tc>
      </w:tr>
      <w:tr w:rsidR="00A736CF" w:rsidRPr="007001F1" w14:paraId="692ACD26" w14:textId="77777777" w:rsidTr="00965A58">
        <w:trPr>
          <w:trHeight w:val="20"/>
        </w:trPr>
        <w:tc>
          <w:tcPr>
            <w:tcW w:w="582" w:type="dxa"/>
            <w:shd w:val="clear" w:color="auto" w:fill="auto"/>
            <w:noWrap/>
            <w:vAlign w:val="center"/>
          </w:tcPr>
          <w:p w14:paraId="00A4A2F7" w14:textId="77777777" w:rsidR="00A736CF" w:rsidRDefault="00A736CF" w:rsidP="00965A58">
            <w:pPr>
              <w:jc w:val="center"/>
              <w:rPr>
                <w:color w:val="000000"/>
                <w:sz w:val="22"/>
                <w:szCs w:val="22"/>
              </w:rPr>
            </w:pPr>
          </w:p>
        </w:tc>
        <w:tc>
          <w:tcPr>
            <w:tcW w:w="4820" w:type="dxa"/>
            <w:gridSpan w:val="2"/>
            <w:shd w:val="clear" w:color="auto" w:fill="auto"/>
            <w:vAlign w:val="center"/>
          </w:tcPr>
          <w:p w14:paraId="470C82BF" w14:textId="77777777" w:rsidR="00A736CF" w:rsidRPr="007001F1" w:rsidRDefault="00A736CF" w:rsidP="00A736CF">
            <w:pPr>
              <w:jc w:val="both"/>
              <w:rPr>
                <w:color w:val="000000"/>
                <w:sz w:val="22"/>
                <w:szCs w:val="22"/>
              </w:rPr>
            </w:pPr>
          </w:p>
        </w:tc>
        <w:tc>
          <w:tcPr>
            <w:tcW w:w="567" w:type="dxa"/>
            <w:shd w:val="clear" w:color="auto" w:fill="auto"/>
            <w:vAlign w:val="center"/>
          </w:tcPr>
          <w:p w14:paraId="4600A8E3" w14:textId="77777777" w:rsidR="00A736CF" w:rsidRPr="007001F1" w:rsidRDefault="00A736CF" w:rsidP="00965A58">
            <w:pPr>
              <w:jc w:val="center"/>
              <w:rPr>
                <w:color w:val="000000"/>
                <w:sz w:val="22"/>
                <w:szCs w:val="22"/>
              </w:rPr>
            </w:pPr>
          </w:p>
        </w:tc>
        <w:tc>
          <w:tcPr>
            <w:tcW w:w="567" w:type="dxa"/>
            <w:shd w:val="clear" w:color="auto" w:fill="auto"/>
            <w:vAlign w:val="center"/>
          </w:tcPr>
          <w:p w14:paraId="225BE70E" w14:textId="77777777" w:rsidR="00A736CF" w:rsidRPr="007001F1" w:rsidRDefault="00A736CF" w:rsidP="00965A58">
            <w:pPr>
              <w:jc w:val="center"/>
              <w:rPr>
                <w:color w:val="000000"/>
                <w:sz w:val="22"/>
                <w:szCs w:val="22"/>
              </w:rPr>
            </w:pPr>
          </w:p>
        </w:tc>
        <w:tc>
          <w:tcPr>
            <w:tcW w:w="776" w:type="dxa"/>
            <w:shd w:val="clear" w:color="auto" w:fill="auto"/>
            <w:vAlign w:val="center"/>
          </w:tcPr>
          <w:p w14:paraId="3ABBCEB7" w14:textId="77777777" w:rsidR="00A736CF" w:rsidRPr="007001F1" w:rsidRDefault="00A736CF" w:rsidP="00965A58">
            <w:pPr>
              <w:jc w:val="center"/>
              <w:rPr>
                <w:color w:val="000000"/>
                <w:sz w:val="22"/>
                <w:szCs w:val="22"/>
              </w:rPr>
            </w:pPr>
          </w:p>
        </w:tc>
        <w:tc>
          <w:tcPr>
            <w:tcW w:w="1775" w:type="dxa"/>
            <w:shd w:val="clear" w:color="auto" w:fill="auto"/>
            <w:vAlign w:val="center"/>
          </w:tcPr>
          <w:p w14:paraId="51F61906" w14:textId="77777777" w:rsidR="00A736CF" w:rsidRPr="007001F1" w:rsidRDefault="00A736CF" w:rsidP="00965A58">
            <w:pPr>
              <w:jc w:val="center"/>
              <w:rPr>
                <w:color w:val="000000"/>
                <w:sz w:val="22"/>
                <w:szCs w:val="22"/>
              </w:rPr>
            </w:pPr>
          </w:p>
        </w:tc>
      </w:tr>
      <w:tr w:rsidR="00D9048D" w:rsidRPr="007001F1" w14:paraId="4F416768" w14:textId="77777777" w:rsidTr="00965A58">
        <w:trPr>
          <w:trHeight w:val="300"/>
        </w:trPr>
        <w:tc>
          <w:tcPr>
            <w:tcW w:w="3559" w:type="dxa"/>
            <w:gridSpan w:val="2"/>
            <w:shd w:val="clear" w:color="auto" w:fill="auto"/>
            <w:vAlign w:val="center"/>
            <w:hideMark/>
          </w:tcPr>
          <w:p w14:paraId="2A0D2012"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15"/>
              <w:t>2</w:t>
            </w:r>
            <w:r w:rsidRPr="007001F1">
              <w:rPr>
                <w:b/>
                <w:bCs/>
                <w:sz w:val="22"/>
                <w:szCs w:val="22"/>
              </w:rPr>
              <w:t>:</w:t>
            </w:r>
          </w:p>
        </w:tc>
        <w:tc>
          <w:tcPr>
            <w:tcW w:w="5528" w:type="dxa"/>
            <w:gridSpan w:val="5"/>
            <w:shd w:val="clear" w:color="auto" w:fill="auto"/>
            <w:vAlign w:val="center"/>
            <w:hideMark/>
          </w:tcPr>
          <w:p w14:paraId="54941047" w14:textId="77777777" w:rsidR="00D9048D" w:rsidRPr="007001F1" w:rsidRDefault="00D9048D" w:rsidP="00965A58">
            <w:pPr>
              <w:rPr>
                <w:color w:val="000000"/>
              </w:rPr>
            </w:pPr>
            <w:r w:rsidRPr="007001F1">
              <w:rPr>
                <w:color w:val="000000"/>
                <w:sz w:val="22"/>
                <w:szCs w:val="22"/>
              </w:rPr>
              <w:t> </w:t>
            </w:r>
          </w:p>
        </w:tc>
      </w:tr>
      <w:tr w:rsidR="00D9048D" w:rsidRPr="007001F1" w14:paraId="6A2C1583" w14:textId="77777777" w:rsidTr="00965A58">
        <w:trPr>
          <w:trHeight w:val="300"/>
        </w:trPr>
        <w:tc>
          <w:tcPr>
            <w:tcW w:w="3559" w:type="dxa"/>
            <w:gridSpan w:val="2"/>
            <w:shd w:val="clear" w:color="auto" w:fill="auto"/>
            <w:vAlign w:val="center"/>
            <w:hideMark/>
          </w:tcPr>
          <w:p w14:paraId="1B28E50A"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0AE76576" w14:textId="77777777" w:rsidR="00D9048D" w:rsidRPr="007001F1" w:rsidRDefault="00D9048D" w:rsidP="00965A58">
            <w:pPr>
              <w:rPr>
                <w:color w:val="000000"/>
              </w:rPr>
            </w:pPr>
            <w:r w:rsidRPr="007001F1">
              <w:rPr>
                <w:color w:val="000000"/>
                <w:sz w:val="22"/>
                <w:szCs w:val="22"/>
              </w:rPr>
              <w:t> </w:t>
            </w:r>
          </w:p>
        </w:tc>
      </w:tr>
      <w:tr w:rsidR="00D9048D" w:rsidRPr="007001F1" w14:paraId="49537233" w14:textId="77777777" w:rsidTr="00965A58">
        <w:trPr>
          <w:trHeight w:val="300"/>
        </w:trPr>
        <w:tc>
          <w:tcPr>
            <w:tcW w:w="3559" w:type="dxa"/>
            <w:gridSpan w:val="2"/>
            <w:shd w:val="clear" w:color="000000" w:fill="FFFFFF"/>
            <w:vAlign w:val="center"/>
            <w:hideMark/>
          </w:tcPr>
          <w:p w14:paraId="384244E4"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159B3CC" w14:textId="77777777" w:rsidR="00D9048D" w:rsidRPr="007001F1" w:rsidRDefault="00D9048D" w:rsidP="00965A58">
            <w:pPr>
              <w:rPr>
                <w:color w:val="000000"/>
              </w:rPr>
            </w:pPr>
            <w:r w:rsidRPr="007001F1">
              <w:rPr>
                <w:color w:val="000000"/>
                <w:sz w:val="22"/>
                <w:szCs w:val="22"/>
              </w:rPr>
              <w:t> </w:t>
            </w:r>
          </w:p>
        </w:tc>
      </w:tr>
      <w:tr w:rsidR="00D9048D" w:rsidRPr="007001F1" w14:paraId="37C411C3" w14:textId="77777777" w:rsidTr="00965A58">
        <w:trPr>
          <w:trHeight w:val="300"/>
        </w:trPr>
        <w:tc>
          <w:tcPr>
            <w:tcW w:w="9087" w:type="dxa"/>
            <w:gridSpan w:val="7"/>
            <w:shd w:val="clear" w:color="auto" w:fill="auto"/>
            <w:noWrap/>
            <w:vAlign w:val="bottom"/>
            <w:hideMark/>
          </w:tcPr>
          <w:p w14:paraId="2150E73F" w14:textId="77777777" w:rsidR="00D9048D" w:rsidRPr="007001F1" w:rsidRDefault="00D9048D" w:rsidP="00965A58">
            <w:pPr>
              <w:jc w:val="center"/>
              <w:rPr>
                <w:color w:val="000000"/>
              </w:rPr>
            </w:pPr>
            <w:r w:rsidRPr="007001F1">
              <w:rPr>
                <w:color w:val="000000"/>
                <w:sz w:val="22"/>
                <w:szCs w:val="22"/>
              </w:rPr>
              <w:t> </w:t>
            </w:r>
          </w:p>
        </w:tc>
      </w:tr>
      <w:tr w:rsidR="00D9048D" w:rsidRPr="007001F1" w14:paraId="083336FC" w14:textId="77777777" w:rsidTr="00965A58">
        <w:trPr>
          <w:trHeight w:val="300"/>
        </w:trPr>
        <w:tc>
          <w:tcPr>
            <w:tcW w:w="3559" w:type="dxa"/>
            <w:gridSpan w:val="2"/>
            <w:shd w:val="clear" w:color="000000" w:fill="FFFFFF"/>
            <w:vAlign w:val="center"/>
            <w:hideMark/>
          </w:tcPr>
          <w:p w14:paraId="77EA3051"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6"/>
              <w:t>3</w:t>
            </w:r>
            <w:r w:rsidRPr="007001F1">
              <w:rPr>
                <w:b/>
                <w:bCs/>
                <w:sz w:val="22"/>
                <w:szCs w:val="22"/>
              </w:rPr>
              <w:t>:</w:t>
            </w:r>
          </w:p>
        </w:tc>
        <w:tc>
          <w:tcPr>
            <w:tcW w:w="5528" w:type="dxa"/>
            <w:gridSpan w:val="5"/>
            <w:shd w:val="clear" w:color="auto" w:fill="auto"/>
            <w:vAlign w:val="center"/>
            <w:hideMark/>
          </w:tcPr>
          <w:p w14:paraId="6E4C8264" w14:textId="77777777" w:rsidR="00D9048D" w:rsidRPr="007001F1" w:rsidRDefault="00D9048D" w:rsidP="00965A58">
            <w:pPr>
              <w:rPr>
                <w:color w:val="000000"/>
              </w:rPr>
            </w:pPr>
            <w:r w:rsidRPr="007001F1">
              <w:rPr>
                <w:color w:val="000000"/>
                <w:sz w:val="22"/>
                <w:szCs w:val="22"/>
              </w:rPr>
              <w:t> </w:t>
            </w:r>
          </w:p>
        </w:tc>
      </w:tr>
      <w:tr w:rsidR="00D9048D" w:rsidRPr="007001F1" w14:paraId="55EFD75D" w14:textId="77777777" w:rsidTr="00965A58">
        <w:trPr>
          <w:trHeight w:val="300"/>
        </w:trPr>
        <w:tc>
          <w:tcPr>
            <w:tcW w:w="3559" w:type="dxa"/>
            <w:gridSpan w:val="2"/>
            <w:shd w:val="clear" w:color="000000" w:fill="FFFFFF"/>
            <w:vAlign w:val="center"/>
            <w:hideMark/>
          </w:tcPr>
          <w:p w14:paraId="2FD11061"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026E20E0" w14:textId="77777777" w:rsidR="00D9048D" w:rsidRPr="007001F1" w:rsidRDefault="00D9048D" w:rsidP="00965A58">
            <w:pPr>
              <w:rPr>
                <w:color w:val="000000"/>
              </w:rPr>
            </w:pPr>
            <w:r w:rsidRPr="007001F1">
              <w:rPr>
                <w:color w:val="000000"/>
                <w:sz w:val="22"/>
                <w:szCs w:val="22"/>
              </w:rPr>
              <w:t> </w:t>
            </w:r>
          </w:p>
        </w:tc>
      </w:tr>
      <w:tr w:rsidR="00D9048D" w:rsidRPr="007001F1" w14:paraId="781F17A7" w14:textId="77777777" w:rsidTr="00965A58">
        <w:trPr>
          <w:trHeight w:val="300"/>
        </w:trPr>
        <w:tc>
          <w:tcPr>
            <w:tcW w:w="3559" w:type="dxa"/>
            <w:gridSpan w:val="2"/>
            <w:shd w:val="clear" w:color="000000" w:fill="FFFFFF"/>
            <w:vAlign w:val="center"/>
            <w:hideMark/>
          </w:tcPr>
          <w:p w14:paraId="6D25E825"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247D0B8" w14:textId="77777777" w:rsidR="00D9048D" w:rsidRPr="007001F1" w:rsidRDefault="00D9048D" w:rsidP="00965A58">
            <w:pPr>
              <w:rPr>
                <w:color w:val="000000"/>
              </w:rPr>
            </w:pPr>
            <w:r w:rsidRPr="007001F1">
              <w:rPr>
                <w:color w:val="000000"/>
                <w:sz w:val="22"/>
                <w:szCs w:val="22"/>
              </w:rPr>
              <w:t> </w:t>
            </w:r>
          </w:p>
        </w:tc>
      </w:tr>
    </w:tbl>
    <w:p w14:paraId="5BDB68B0" w14:textId="77777777" w:rsidR="00D9048D" w:rsidRDefault="00D9048D" w:rsidP="004E28D7"/>
    <w:p w14:paraId="0B4C0E11" w14:textId="6A1E2422" w:rsidR="00B72D23" w:rsidDel="00C5578F" w:rsidRDefault="00B72D23" w:rsidP="004E28D7">
      <w:pPr>
        <w:rPr>
          <w:del w:id="6844" w:author="Autor"/>
        </w:rPr>
      </w:pPr>
    </w:p>
    <w:p w14:paraId="7FC46BC0" w14:textId="215D1ED8" w:rsidR="00B72D23" w:rsidDel="00C5578F" w:rsidRDefault="00B72D23" w:rsidP="004E28D7">
      <w:pPr>
        <w:rPr>
          <w:del w:id="6845" w:author="Autor"/>
        </w:rPr>
      </w:pPr>
    </w:p>
    <w:p w14:paraId="2D66B331" w14:textId="0C750CEE" w:rsidR="00B72D23" w:rsidDel="00C5578F" w:rsidRDefault="00B72D23" w:rsidP="004E28D7">
      <w:pPr>
        <w:rPr>
          <w:del w:id="6846" w:author="Autor"/>
        </w:rPr>
      </w:pPr>
    </w:p>
    <w:p w14:paraId="57F51DD0" w14:textId="017DAC61" w:rsidR="00B72D23" w:rsidDel="00C5578F" w:rsidRDefault="00B72D23" w:rsidP="004E28D7">
      <w:pPr>
        <w:rPr>
          <w:del w:id="6847" w:author="Autor"/>
        </w:rPr>
      </w:pPr>
    </w:p>
    <w:p w14:paraId="7185AB8C" w14:textId="4D4AB544" w:rsidR="00B72D23" w:rsidDel="00C5578F" w:rsidRDefault="00B72D23" w:rsidP="004E28D7">
      <w:pPr>
        <w:rPr>
          <w:del w:id="6848" w:author="Autor"/>
        </w:rPr>
      </w:pPr>
    </w:p>
    <w:p w14:paraId="301304C9" w14:textId="4618DC1A" w:rsidR="00B72D23" w:rsidDel="00C5578F" w:rsidRDefault="00B72D23" w:rsidP="004E28D7">
      <w:pPr>
        <w:rPr>
          <w:del w:id="6849" w:author="Autor"/>
        </w:rPr>
      </w:pPr>
    </w:p>
    <w:p w14:paraId="64AB4E49" w14:textId="42C0B40D" w:rsidR="00B72D23" w:rsidDel="00C5578F" w:rsidRDefault="00B72D23" w:rsidP="004E28D7">
      <w:pPr>
        <w:rPr>
          <w:del w:id="6850" w:author="Autor"/>
        </w:rPr>
      </w:pPr>
    </w:p>
    <w:p w14:paraId="1AE73A5C" w14:textId="75C8320F" w:rsidR="00B72D23" w:rsidDel="00C5578F" w:rsidRDefault="00B72D23" w:rsidP="004E28D7">
      <w:pPr>
        <w:rPr>
          <w:del w:id="6851" w:author="Autor"/>
        </w:rPr>
      </w:pPr>
    </w:p>
    <w:p w14:paraId="33B6AE38" w14:textId="1C355366" w:rsidR="00B72D23" w:rsidDel="00C5578F" w:rsidRDefault="00B72D23" w:rsidP="004E28D7">
      <w:pPr>
        <w:rPr>
          <w:del w:id="6852" w:author="Autor"/>
        </w:rPr>
      </w:pPr>
    </w:p>
    <w:p w14:paraId="0246692C" w14:textId="44CD43E6" w:rsidR="00B72D23" w:rsidDel="00C5578F" w:rsidRDefault="00B72D23" w:rsidP="004E28D7">
      <w:pPr>
        <w:rPr>
          <w:del w:id="6853" w:author="Autor"/>
        </w:rPr>
      </w:pPr>
    </w:p>
    <w:p w14:paraId="623D73C1" w14:textId="11B2B236" w:rsidR="00B72D23" w:rsidDel="00C5578F" w:rsidRDefault="00B72D23" w:rsidP="004E28D7">
      <w:pPr>
        <w:rPr>
          <w:del w:id="6854" w:author="Autor"/>
        </w:rPr>
      </w:pPr>
    </w:p>
    <w:p w14:paraId="6A8EAAD9" w14:textId="0F6B8B6D" w:rsidR="00B72D23" w:rsidDel="00C5578F" w:rsidRDefault="00B72D23" w:rsidP="004E28D7">
      <w:pPr>
        <w:rPr>
          <w:del w:id="6855" w:author="Autor"/>
        </w:rPr>
      </w:pPr>
    </w:p>
    <w:p w14:paraId="7E3D41B6" w14:textId="77777777" w:rsidR="00B72D23" w:rsidRDefault="00BB09AB" w:rsidP="004E28D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489299C7" w14:textId="77777777" w:rsidTr="00ED6BF1">
        <w:trPr>
          <w:trHeight w:val="645"/>
        </w:trPr>
        <w:tc>
          <w:tcPr>
            <w:tcW w:w="9087" w:type="dxa"/>
            <w:gridSpan w:val="7"/>
            <w:shd w:val="clear" w:color="000000" w:fill="60497A"/>
            <w:vAlign w:val="center"/>
            <w:hideMark/>
          </w:tcPr>
          <w:bookmarkStart w:id="6856" w:name="KZ_56"/>
          <w:bookmarkEnd w:id="6856"/>
          <w:p w14:paraId="0F0EDF20" w14:textId="77777777" w:rsidR="00FD13F6" w:rsidRPr="007001F1" w:rsidRDefault="00ED6BF1" w:rsidP="00517176">
            <w:pPr>
              <w:jc w:val="center"/>
              <w:rPr>
                <w:b/>
                <w:bCs/>
                <w:color w:val="FFFFFF"/>
              </w:rPr>
            </w:pPr>
            <w:r>
              <w:rPr>
                <w:b/>
                <w:bCs/>
                <w:color w:val="FFFFFF"/>
              </w:rPr>
              <w:lastRenderedPageBreak/>
              <w:fldChar w:fldCharType="begin"/>
            </w:r>
            <w:r>
              <w:rPr>
                <w:b/>
                <w:bCs/>
                <w:color w:val="FFFFFF"/>
              </w:rPr>
              <w:instrText xml:space="preserve"> HYPERLINK  \l "KZ_56" </w:instrText>
            </w:r>
            <w:r>
              <w:rPr>
                <w:b/>
                <w:bCs/>
                <w:color w:val="FFFFFF"/>
              </w:rPr>
              <w:fldChar w:fldCharType="separate"/>
            </w:r>
            <w:r w:rsidR="00FD13F6" w:rsidRPr="00E70316">
              <w:rPr>
                <w:color w:val="FFFFFF"/>
                <w:rPrChange w:id="6857" w:author="Autor">
                  <w:rPr>
                    <w:rStyle w:val="Hypertextovprepojenie"/>
                    <w:b/>
                    <w:bCs/>
                  </w:rPr>
                </w:rPrChange>
              </w:rPr>
              <w:t>Kontrolný zoznam k finančnej kontrole VO</w:t>
            </w:r>
            <w:r w:rsidR="00FD13F6" w:rsidRPr="00E70316">
              <w:rPr>
                <w:color w:val="FFFFFF"/>
                <w:rPrChange w:id="6858" w:author="Autor">
                  <w:rPr>
                    <w:rStyle w:val="Hypertextovprepojenie"/>
                    <w:b/>
                    <w:bCs/>
                  </w:rPr>
                </w:rPrChange>
              </w:rPr>
              <w:br/>
            </w:r>
            <w:r w:rsidR="00517176" w:rsidRPr="00E70316">
              <w:rPr>
                <w:color w:val="FFFFFF"/>
                <w:rPrChange w:id="6859" w:author="Autor">
                  <w:rPr>
                    <w:rStyle w:val="Hypertextovprepojenie"/>
                    <w:b/>
                    <w:bCs/>
                    <w:lang w:eastAsia="en-US"/>
                  </w:rPr>
                </w:rPrChange>
              </w:rPr>
              <w:fldChar w:fldCharType="begin"/>
            </w:r>
            <w:r w:rsidR="00517176" w:rsidRPr="00E70316">
              <w:rPr>
                <w:color w:val="FFFFFF"/>
                <w:rPrChange w:id="6860" w:author="Autor">
                  <w:rPr>
                    <w:rStyle w:val="Hypertextovprepojenie"/>
                    <w:b/>
                    <w:bCs/>
                    <w:lang w:eastAsia="en-US"/>
                  </w:rPr>
                </w:rPrChange>
              </w:rPr>
              <w:instrText xml:space="preserve"> REF _Ref52865765 \h  \* MERGEFORMAT </w:instrText>
            </w:r>
            <w:r w:rsidR="00517176" w:rsidRPr="00E70316">
              <w:rPr>
                <w:color w:val="FFFFFF"/>
                <w:rPrChange w:id="6861" w:author="Autor">
                  <w:rPr>
                    <w:color w:val="FFFFFF"/>
                  </w:rPr>
                </w:rPrChange>
              </w:rPr>
            </w:r>
            <w:r w:rsidR="00517176" w:rsidRPr="00E70316">
              <w:rPr>
                <w:color w:val="FFFFFF"/>
                <w:rPrChange w:id="6862" w:author="Autor">
                  <w:rPr>
                    <w:rStyle w:val="Hypertextovprepojenie"/>
                    <w:b/>
                    <w:bCs/>
                    <w:lang w:eastAsia="en-US"/>
                  </w:rPr>
                </w:rPrChange>
              </w:rPr>
              <w:fldChar w:fldCharType="separate"/>
            </w:r>
            <w:ins w:id="6863" w:author="Autor">
              <w:r w:rsidR="00872A12" w:rsidRPr="00E70316">
                <w:rPr>
                  <w:b/>
                  <w:bCs/>
                  <w:color w:val="FFFFFF"/>
                  <w:rPrChange w:id="6864" w:author="Autor">
                    <w:rPr>
                      <w:rStyle w:val="Hypertextovprepojenie"/>
                    </w:rPr>
                  </w:rPrChange>
                </w:rPr>
                <w:t>Zmena zmluvy alebo  rámcovej dohody k zákazke zadávanej v režime výnimky zo ZVO počas ich trvania pred podpisom - druhá ex ante kontrola</w:t>
              </w:r>
            </w:ins>
            <w:del w:id="6865" w:author="Autor">
              <w:r w:rsidR="00517176" w:rsidRPr="00E70316" w:rsidDel="00872A12">
                <w:rPr>
                  <w:bCs/>
                  <w:color w:val="FFFFFF"/>
                  <w:rPrChange w:id="6866" w:author="Autor">
                    <w:rPr>
                      <w:rStyle w:val="Hypertextovprepojenie"/>
                      <w:b/>
                    </w:rPr>
                  </w:rPrChange>
                </w:rPr>
                <w:delText>Zmena zmluvy alebo  rámcovej dohody k zákazke zadávanej v režime výnimky zo ZVO počas ich trvania pred podpisom- druhá ex ante kontrola</w:delText>
              </w:r>
            </w:del>
            <w:r w:rsidR="00517176" w:rsidRPr="00E70316">
              <w:rPr>
                <w:color w:val="FFFFFF"/>
                <w:rPrChange w:id="6867" w:author="Autor">
                  <w:rPr>
                    <w:rStyle w:val="Hypertextovprepojenie"/>
                    <w:b/>
                    <w:bCs/>
                    <w:lang w:eastAsia="en-US"/>
                  </w:rPr>
                </w:rPrChange>
              </w:rPr>
              <w:fldChar w:fldCharType="end"/>
            </w:r>
            <w:r>
              <w:rPr>
                <w:b/>
                <w:bCs/>
                <w:color w:val="FFFFFF"/>
              </w:rPr>
              <w:fldChar w:fldCharType="end"/>
            </w:r>
          </w:p>
        </w:tc>
      </w:tr>
      <w:tr w:rsidR="00FD13F6" w:rsidRPr="007001F1" w14:paraId="2D3A9ABD" w14:textId="77777777" w:rsidTr="00ED6BF1">
        <w:trPr>
          <w:trHeight w:val="330"/>
        </w:trPr>
        <w:tc>
          <w:tcPr>
            <w:tcW w:w="9087" w:type="dxa"/>
            <w:gridSpan w:val="7"/>
            <w:shd w:val="clear" w:color="auto" w:fill="auto"/>
            <w:vAlign w:val="center"/>
            <w:hideMark/>
          </w:tcPr>
          <w:p w14:paraId="3B224840"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0A701584" w14:textId="77777777" w:rsidTr="00ED6BF1">
        <w:trPr>
          <w:trHeight w:val="300"/>
        </w:trPr>
        <w:tc>
          <w:tcPr>
            <w:tcW w:w="3559" w:type="dxa"/>
            <w:gridSpan w:val="2"/>
            <w:shd w:val="clear" w:color="auto" w:fill="auto"/>
            <w:vAlign w:val="center"/>
            <w:hideMark/>
          </w:tcPr>
          <w:p w14:paraId="3C4F162F"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4112D487" w14:textId="77777777" w:rsidR="00FD13F6" w:rsidRPr="007001F1" w:rsidRDefault="00FD13F6" w:rsidP="00ED6BF1">
            <w:pPr>
              <w:rPr>
                <w:color w:val="000000"/>
              </w:rPr>
            </w:pPr>
            <w:r w:rsidRPr="007001F1">
              <w:rPr>
                <w:color w:val="000000"/>
                <w:sz w:val="22"/>
                <w:szCs w:val="22"/>
              </w:rPr>
              <w:t> </w:t>
            </w:r>
          </w:p>
        </w:tc>
      </w:tr>
      <w:tr w:rsidR="00FD13F6" w:rsidRPr="007001F1" w14:paraId="23AA2EE4" w14:textId="77777777" w:rsidTr="00ED6BF1">
        <w:trPr>
          <w:trHeight w:val="660"/>
        </w:trPr>
        <w:tc>
          <w:tcPr>
            <w:tcW w:w="3559" w:type="dxa"/>
            <w:gridSpan w:val="2"/>
            <w:shd w:val="clear" w:color="auto" w:fill="auto"/>
            <w:vAlign w:val="center"/>
            <w:hideMark/>
          </w:tcPr>
          <w:p w14:paraId="08F60D99"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6274533D" w14:textId="77777777" w:rsidR="00FD13F6" w:rsidRPr="007001F1" w:rsidRDefault="00FD13F6" w:rsidP="00ED6BF1">
            <w:pPr>
              <w:rPr>
                <w:color w:val="000000"/>
              </w:rPr>
            </w:pPr>
            <w:r w:rsidRPr="007001F1">
              <w:rPr>
                <w:color w:val="000000"/>
                <w:sz w:val="22"/>
                <w:szCs w:val="22"/>
              </w:rPr>
              <w:t> </w:t>
            </w:r>
          </w:p>
        </w:tc>
      </w:tr>
      <w:tr w:rsidR="00FD13F6" w:rsidRPr="007001F1" w14:paraId="6B0B3370" w14:textId="77777777" w:rsidTr="00ED6BF1">
        <w:trPr>
          <w:trHeight w:val="330"/>
        </w:trPr>
        <w:tc>
          <w:tcPr>
            <w:tcW w:w="9087" w:type="dxa"/>
            <w:gridSpan w:val="7"/>
            <w:shd w:val="clear" w:color="auto" w:fill="auto"/>
            <w:vAlign w:val="center"/>
            <w:hideMark/>
          </w:tcPr>
          <w:p w14:paraId="52D5B19A"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FC6B5A7" w14:textId="77777777" w:rsidTr="00ED6BF1">
        <w:trPr>
          <w:trHeight w:val="330"/>
        </w:trPr>
        <w:tc>
          <w:tcPr>
            <w:tcW w:w="3559" w:type="dxa"/>
            <w:gridSpan w:val="2"/>
            <w:shd w:val="clear" w:color="auto" w:fill="auto"/>
            <w:vAlign w:val="center"/>
            <w:hideMark/>
          </w:tcPr>
          <w:p w14:paraId="27C14F5E"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0E9068" w14:textId="77777777" w:rsidR="00FD13F6" w:rsidRPr="007001F1" w:rsidRDefault="00FD13F6" w:rsidP="00ED6BF1">
            <w:pPr>
              <w:rPr>
                <w:color w:val="000000"/>
              </w:rPr>
            </w:pPr>
            <w:r w:rsidRPr="007001F1">
              <w:rPr>
                <w:color w:val="000000"/>
                <w:sz w:val="22"/>
                <w:szCs w:val="22"/>
              </w:rPr>
              <w:t> </w:t>
            </w:r>
          </w:p>
        </w:tc>
      </w:tr>
      <w:tr w:rsidR="00FD13F6" w:rsidRPr="007001F1" w14:paraId="582A86BD" w14:textId="77777777" w:rsidTr="00ED6BF1">
        <w:trPr>
          <w:trHeight w:val="300"/>
        </w:trPr>
        <w:tc>
          <w:tcPr>
            <w:tcW w:w="3559" w:type="dxa"/>
            <w:gridSpan w:val="2"/>
            <w:shd w:val="clear" w:color="auto" w:fill="auto"/>
            <w:vAlign w:val="center"/>
            <w:hideMark/>
          </w:tcPr>
          <w:p w14:paraId="1533B9A3"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7C656041" w14:textId="77777777" w:rsidR="00FD13F6" w:rsidRPr="007001F1" w:rsidRDefault="00FD13F6" w:rsidP="00ED6BF1">
            <w:pPr>
              <w:rPr>
                <w:color w:val="000000"/>
              </w:rPr>
            </w:pPr>
            <w:r w:rsidRPr="007001F1">
              <w:rPr>
                <w:color w:val="000000"/>
                <w:sz w:val="22"/>
                <w:szCs w:val="22"/>
              </w:rPr>
              <w:t> </w:t>
            </w:r>
          </w:p>
        </w:tc>
      </w:tr>
      <w:tr w:rsidR="00FD13F6" w:rsidRPr="007001F1" w14:paraId="30068446" w14:textId="77777777" w:rsidTr="00ED6BF1">
        <w:trPr>
          <w:trHeight w:val="300"/>
        </w:trPr>
        <w:tc>
          <w:tcPr>
            <w:tcW w:w="3559" w:type="dxa"/>
            <w:gridSpan w:val="2"/>
            <w:shd w:val="clear" w:color="auto" w:fill="auto"/>
            <w:vAlign w:val="center"/>
            <w:hideMark/>
          </w:tcPr>
          <w:p w14:paraId="727FD481"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083C85" w14:textId="77777777" w:rsidR="00FD13F6" w:rsidRPr="007001F1" w:rsidRDefault="00FD13F6" w:rsidP="00ED6BF1">
            <w:pPr>
              <w:rPr>
                <w:color w:val="000000"/>
              </w:rPr>
            </w:pPr>
            <w:r w:rsidRPr="007001F1">
              <w:rPr>
                <w:color w:val="000000"/>
                <w:sz w:val="22"/>
                <w:szCs w:val="22"/>
              </w:rPr>
              <w:t> </w:t>
            </w:r>
          </w:p>
        </w:tc>
      </w:tr>
      <w:tr w:rsidR="00FD13F6" w:rsidRPr="007001F1" w14:paraId="2BD2F565" w14:textId="77777777" w:rsidTr="00ED6BF1">
        <w:trPr>
          <w:trHeight w:val="300"/>
        </w:trPr>
        <w:tc>
          <w:tcPr>
            <w:tcW w:w="3559" w:type="dxa"/>
            <w:gridSpan w:val="2"/>
            <w:shd w:val="clear" w:color="auto" w:fill="auto"/>
            <w:vAlign w:val="center"/>
            <w:hideMark/>
          </w:tcPr>
          <w:p w14:paraId="050D2FA0"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5E8B775" w14:textId="77777777" w:rsidR="00FD13F6" w:rsidRPr="007001F1" w:rsidRDefault="00FD13F6" w:rsidP="00ED6BF1">
            <w:pPr>
              <w:rPr>
                <w:color w:val="000000"/>
              </w:rPr>
            </w:pPr>
            <w:r w:rsidRPr="007001F1">
              <w:rPr>
                <w:color w:val="000000"/>
                <w:sz w:val="22"/>
                <w:szCs w:val="22"/>
              </w:rPr>
              <w:t> </w:t>
            </w:r>
          </w:p>
        </w:tc>
      </w:tr>
      <w:tr w:rsidR="00FD13F6" w:rsidRPr="007001F1" w14:paraId="0EC115E0" w14:textId="77777777" w:rsidTr="00ED6BF1">
        <w:trPr>
          <w:trHeight w:val="330"/>
        </w:trPr>
        <w:tc>
          <w:tcPr>
            <w:tcW w:w="9087" w:type="dxa"/>
            <w:gridSpan w:val="7"/>
            <w:shd w:val="clear" w:color="auto" w:fill="auto"/>
            <w:vAlign w:val="center"/>
            <w:hideMark/>
          </w:tcPr>
          <w:p w14:paraId="571D0120"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5C296471" w14:textId="77777777" w:rsidTr="00ED6BF1">
        <w:trPr>
          <w:trHeight w:val="300"/>
        </w:trPr>
        <w:tc>
          <w:tcPr>
            <w:tcW w:w="3559" w:type="dxa"/>
            <w:gridSpan w:val="2"/>
            <w:shd w:val="clear" w:color="auto" w:fill="auto"/>
            <w:vAlign w:val="center"/>
            <w:hideMark/>
          </w:tcPr>
          <w:p w14:paraId="2070DF69" w14:textId="77777777" w:rsidR="00FD13F6" w:rsidRPr="007001F1" w:rsidRDefault="00FD13F6" w:rsidP="00ED6BF1">
            <w:pPr>
              <w:rPr>
                <w:color w:val="000000"/>
              </w:rPr>
            </w:pPr>
            <w:r w:rsidRPr="007001F1">
              <w:rPr>
                <w:color w:val="000000"/>
                <w:sz w:val="22"/>
                <w:szCs w:val="22"/>
              </w:rPr>
              <w:t>Moment kontroly vykonania zmeny zmluvy, RD</w:t>
            </w:r>
          </w:p>
        </w:tc>
        <w:tc>
          <w:tcPr>
            <w:tcW w:w="5528" w:type="dxa"/>
            <w:gridSpan w:val="5"/>
            <w:shd w:val="clear" w:color="auto" w:fill="auto"/>
            <w:vAlign w:val="center"/>
            <w:hideMark/>
          </w:tcPr>
          <w:p w14:paraId="253778FE" w14:textId="77777777" w:rsidR="00FD13F6" w:rsidRPr="007001F1" w:rsidRDefault="00FD13F6" w:rsidP="00ED6BF1">
            <w:pPr>
              <w:rPr>
                <w:color w:val="000000"/>
              </w:rPr>
            </w:pPr>
            <w:r w:rsidRPr="007001F1">
              <w:rPr>
                <w:color w:val="000000"/>
                <w:sz w:val="22"/>
                <w:szCs w:val="22"/>
              </w:rPr>
              <w:t>Pred podpisom - vykonanej zmeny, dodatku</w:t>
            </w:r>
          </w:p>
        </w:tc>
      </w:tr>
      <w:tr w:rsidR="00FD13F6" w:rsidRPr="007001F1" w14:paraId="107E5DE0" w14:textId="77777777" w:rsidTr="00ED6BF1">
        <w:trPr>
          <w:trHeight w:val="300"/>
        </w:trPr>
        <w:tc>
          <w:tcPr>
            <w:tcW w:w="3559" w:type="dxa"/>
            <w:gridSpan w:val="2"/>
            <w:shd w:val="clear" w:color="auto" w:fill="auto"/>
            <w:vAlign w:val="center"/>
          </w:tcPr>
          <w:p w14:paraId="3AFF176C"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73251F0" w14:textId="77777777" w:rsidR="00FD13F6" w:rsidRPr="007001F1" w:rsidRDefault="00FD13F6" w:rsidP="00ED6BF1">
            <w:pPr>
              <w:rPr>
                <w:color w:val="000000"/>
              </w:rPr>
            </w:pPr>
          </w:p>
        </w:tc>
      </w:tr>
      <w:tr w:rsidR="00FD13F6" w:rsidRPr="007001F1" w14:paraId="36900FEA" w14:textId="77777777" w:rsidTr="00ED6BF1">
        <w:trPr>
          <w:trHeight w:val="300"/>
        </w:trPr>
        <w:tc>
          <w:tcPr>
            <w:tcW w:w="3559" w:type="dxa"/>
            <w:gridSpan w:val="2"/>
            <w:shd w:val="clear" w:color="auto" w:fill="auto"/>
            <w:vAlign w:val="center"/>
            <w:hideMark/>
          </w:tcPr>
          <w:p w14:paraId="5AE40D40"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79DD36E6" w14:textId="77777777" w:rsidR="00FD13F6" w:rsidRPr="007001F1" w:rsidRDefault="00FD13F6" w:rsidP="00ED6BF1">
            <w:pPr>
              <w:rPr>
                <w:color w:val="000000"/>
              </w:rPr>
            </w:pPr>
            <w:r w:rsidRPr="007001F1">
              <w:rPr>
                <w:color w:val="000000"/>
                <w:sz w:val="22"/>
                <w:szCs w:val="22"/>
              </w:rPr>
              <w:t> </w:t>
            </w:r>
          </w:p>
        </w:tc>
      </w:tr>
      <w:tr w:rsidR="00FD13F6" w:rsidRPr="007001F1" w14:paraId="6BE93276" w14:textId="77777777" w:rsidTr="00ED6BF1">
        <w:trPr>
          <w:trHeight w:val="300"/>
        </w:trPr>
        <w:tc>
          <w:tcPr>
            <w:tcW w:w="3559" w:type="dxa"/>
            <w:gridSpan w:val="2"/>
            <w:shd w:val="clear" w:color="auto" w:fill="auto"/>
            <w:vAlign w:val="center"/>
            <w:hideMark/>
          </w:tcPr>
          <w:p w14:paraId="4FBF4F4F"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79527897" w14:textId="77777777" w:rsidR="00FD13F6" w:rsidRPr="007001F1" w:rsidRDefault="00FD13F6" w:rsidP="00ED6BF1">
            <w:pPr>
              <w:rPr>
                <w:color w:val="000000"/>
              </w:rPr>
            </w:pPr>
            <w:r w:rsidRPr="007001F1">
              <w:rPr>
                <w:color w:val="000000"/>
                <w:sz w:val="22"/>
                <w:szCs w:val="22"/>
              </w:rPr>
              <w:t> </w:t>
            </w:r>
          </w:p>
        </w:tc>
      </w:tr>
      <w:tr w:rsidR="00FD13F6" w:rsidRPr="007001F1" w14:paraId="2DB9C8E3" w14:textId="77777777" w:rsidTr="00ED6BF1">
        <w:trPr>
          <w:trHeight w:val="300"/>
        </w:trPr>
        <w:tc>
          <w:tcPr>
            <w:tcW w:w="3559" w:type="dxa"/>
            <w:gridSpan w:val="2"/>
            <w:shd w:val="clear" w:color="auto" w:fill="auto"/>
            <w:vAlign w:val="center"/>
            <w:hideMark/>
          </w:tcPr>
          <w:p w14:paraId="6C41D193"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3411E638" w14:textId="77777777" w:rsidR="00FD13F6" w:rsidRPr="007001F1" w:rsidRDefault="00FD13F6" w:rsidP="00ED6BF1">
            <w:pPr>
              <w:rPr>
                <w:color w:val="000000"/>
              </w:rPr>
            </w:pPr>
            <w:r w:rsidRPr="007001F1">
              <w:rPr>
                <w:color w:val="000000"/>
                <w:sz w:val="22"/>
                <w:szCs w:val="22"/>
              </w:rPr>
              <w:t> </w:t>
            </w:r>
          </w:p>
        </w:tc>
      </w:tr>
      <w:tr w:rsidR="00FD13F6" w:rsidRPr="007001F1" w14:paraId="4FF22799" w14:textId="77777777" w:rsidTr="00ED6BF1">
        <w:trPr>
          <w:trHeight w:val="300"/>
        </w:trPr>
        <w:tc>
          <w:tcPr>
            <w:tcW w:w="3559" w:type="dxa"/>
            <w:gridSpan w:val="2"/>
            <w:shd w:val="clear" w:color="auto" w:fill="auto"/>
            <w:vAlign w:val="center"/>
            <w:hideMark/>
          </w:tcPr>
          <w:p w14:paraId="4B5C7E70"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6B5D97" w14:textId="77777777" w:rsidR="00FD13F6" w:rsidRPr="007001F1" w:rsidRDefault="00FD13F6" w:rsidP="00ED6BF1">
            <w:pPr>
              <w:rPr>
                <w:color w:val="000000"/>
              </w:rPr>
            </w:pPr>
            <w:r w:rsidRPr="007001F1">
              <w:rPr>
                <w:color w:val="000000"/>
                <w:sz w:val="22"/>
                <w:szCs w:val="22"/>
              </w:rPr>
              <w:t> </w:t>
            </w:r>
          </w:p>
        </w:tc>
      </w:tr>
      <w:tr w:rsidR="00FD13F6" w:rsidRPr="007001F1" w14:paraId="79B82209" w14:textId="77777777" w:rsidTr="00ED6BF1">
        <w:trPr>
          <w:trHeight w:val="300"/>
        </w:trPr>
        <w:tc>
          <w:tcPr>
            <w:tcW w:w="3559" w:type="dxa"/>
            <w:gridSpan w:val="2"/>
            <w:shd w:val="clear" w:color="auto" w:fill="auto"/>
            <w:vAlign w:val="center"/>
            <w:hideMark/>
          </w:tcPr>
          <w:p w14:paraId="17E5E5D6"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9AF00A1" w14:textId="77777777" w:rsidR="00FD13F6" w:rsidRPr="007001F1" w:rsidRDefault="00FD13F6" w:rsidP="00ED6BF1">
            <w:pPr>
              <w:rPr>
                <w:color w:val="000000"/>
              </w:rPr>
            </w:pPr>
            <w:r w:rsidRPr="007001F1">
              <w:rPr>
                <w:color w:val="000000"/>
                <w:sz w:val="22"/>
                <w:szCs w:val="22"/>
              </w:rPr>
              <w:t> </w:t>
            </w:r>
          </w:p>
        </w:tc>
      </w:tr>
      <w:tr w:rsidR="00FD13F6" w:rsidRPr="007001F1" w14:paraId="0990CAB6" w14:textId="77777777" w:rsidTr="00ED6BF1">
        <w:trPr>
          <w:trHeight w:val="300"/>
        </w:trPr>
        <w:tc>
          <w:tcPr>
            <w:tcW w:w="3559" w:type="dxa"/>
            <w:gridSpan w:val="2"/>
            <w:shd w:val="clear" w:color="auto" w:fill="auto"/>
            <w:vAlign w:val="center"/>
          </w:tcPr>
          <w:p w14:paraId="27FEB5A6"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718B56E0" w14:textId="77777777" w:rsidR="00FD13F6" w:rsidRPr="007001F1" w:rsidRDefault="00FD13F6" w:rsidP="00ED6BF1">
            <w:pPr>
              <w:rPr>
                <w:color w:val="000000"/>
              </w:rPr>
            </w:pPr>
            <w:r w:rsidRPr="007001F1">
              <w:rPr>
                <w:color w:val="000000"/>
                <w:sz w:val="22"/>
                <w:szCs w:val="22"/>
              </w:rPr>
              <w:t> </w:t>
            </w:r>
          </w:p>
        </w:tc>
      </w:tr>
      <w:tr w:rsidR="00FD13F6" w:rsidRPr="007001F1" w14:paraId="35556018" w14:textId="77777777" w:rsidTr="00ED6BF1">
        <w:trPr>
          <w:trHeight w:val="300"/>
        </w:trPr>
        <w:tc>
          <w:tcPr>
            <w:tcW w:w="3559" w:type="dxa"/>
            <w:gridSpan w:val="2"/>
            <w:shd w:val="clear" w:color="auto" w:fill="auto"/>
            <w:vAlign w:val="center"/>
            <w:hideMark/>
          </w:tcPr>
          <w:p w14:paraId="12BD5AFF"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0558A8EE" w14:textId="77777777" w:rsidR="00FD13F6" w:rsidRPr="007001F1" w:rsidRDefault="00FD13F6" w:rsidP="00ED6BF1">
            <w:pPr>
              <w:rPr>
                <w:color w:val="000000"/>
              </w:rPr>
            </w:pPr>
            <w:r w:rsidRPr="007001F1">
              <w:rPr>
                <w:color w:val="000000"/>
                <w:sz w:val="22"/>
                <w:szCs w:val="22"/>
              </w:rPr>
              <w:t> </w:t>
            </w:r>
          </w:p>
        </w:tc>
      </w:tr>
      <w:tr w:rsidR="00FD13F6" w:rsidRPr="007001F1" w14:paraId="5C0B4978" w14:textId="77777777" w:rsidTr="00ED6BF1">
        <w:trPr>
          <w:trHeight w:val="1200"/>
        </w:trPr>
        <w:tc>
          <w:tcPr>
            <w:tcW w:w="3559" w:type="dxa"/>
            <w:gridSpan w:val="2"/>
            <w:shd w:val="clear" w:color="auto" w:fill="auto"/>
            <w:vAlign w:val="center"/>
            <w:hideMark/>
          </w:tcPr>
          <w:p w14:paraId="275443F3"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6BF82D6" w14:textId="77777777" w:rsidR="00FD13F6" w:rsidRPr="007001F1" w:rsidRDefault="00FD13F6" w:rsidP="00ED6BF1">
            <w:pPr>
              <w:rPr>
                <w:color w:val="000000"/>
              </w:rPr>
            </w:pPr>
            <w:r w:rsidRPr="007001F1">
              <w:rPr>
                <w:color w:val="000000"/>
                <w:sz w:val="22"/>
                <w:szCs w:val="22"/>
              </w:rPr>
              <w:t> </w:t>
            </w:r>
          </w:p>
        </w:tc>
      </w:tr>
      <w:tr w:rsidR="00FD13F6" w:rsidRPr="007001F1" w14:paraId="795A70A2" w14:textId="77777777" w:rsidTr="00ED6BF1">
        <w:trPr>
          <w:trHeight w:val="300"/>
        </w:trPr>
        <w:tc>
          <w:tcPr>
            <w:tcW w:w="3559" w:type="dxa"/>
            <w:gridSpan w:val="2"/>
            <w:shd w:val="clear" w:color="auto" w:fill="auto"/>
            <w:vAlign w:val="center"/>
            <w:hideMark/>
          </w:tcPr>
          <w:p w14:paraId="380E78DB" w14:textId="77777777" w:rsidR="00FD13F6" w:rsidRPr="007001F1" w:rsidRDefault="00FD13F6" w:rsidP="00ED6BF1">
            <w:pPr>
              <w:rPr>
                <w:color w:val="000000"/>
              </w:rPr>
            </w:pPr>
            <w:r w:rsidRPr="007001F1">
              <w:rPr>
                <w:color w:val="000000"/>
                <w:sz w:val="22"/>
                <w:szCs w:val="22"/>
              </w:rPr>
              <w:t xml:space="preserve">Týka sa zmena zmluvy </w:t>
            </w:r>
            <w:r>
              <w:rPr>
                <w:color w:val="000000"/>
                <w:sz w:val="22"/>
                <w:szCs w:val="22"/>
              </w:rPr>
              <w:t xml:space="preserve">alebo </w:t>
            </w:r>
            <w:r w:rsidRPr="007001F1">
              <w:rPr>
                <w:color w:val="000000"/>
                <w:sz w:val="22"/>
                <w:szCs w:val="22"/>
              </w:rPr>
              <w:t>RD úpravy termínu plnenia zákazky?</w:t>
            </w:r>
          </w:p>
        </w:tc>
        <w:tc>
          <w:tcPr>
            <w:tcW w:w="5528" w:type="dxa"/>
            <w:gridSpan w:val="5"/>
            <w:shd w:val="clear" w:color="auto" w:fill="auto"/>
            <w:vAlign w:val="center"/>
            <w:hideMark/>
          </w:tcPr>
          <w:p w14:paraId="1E3F317E" w14:textId="77777777" w:rsidR="00FD13F6" w:rsidRPr="007001F1" w:rsidRDefault="00FD13F6" w:rsidP="00ED6BF1">
            <w:pPr>
              <w:rPr>
                <w:color w:val="000000"/>
              </w:rPr>
            </w:pPr>
            <w:r w:rsidRPr="007001F1">
              <w:rPr>
                <w:color w:val="000000"/>
                <w:sz w:val="22"/>
                <w:szCs w:val="22"/>
              </w:rPr>
              <w:t>Áno/Nie</w:t>
            </w:r>
          </w:p>
        </w:tc>
      </w:tr>
      <w:tr w:rsidR="00FD13F6" w:rsidRPr="007001F1" w14:paraId="45B50D86" w14:textId="77777777" w:rsidTr="00ED6BF1">
        <w:trPr>
          <w:trHeight w:val="300"/>
        </w:trPr>
        <w:tc>
          <w:tcPr>
            <w:tcW w:w="3559" w:type="dxa"/>
            <w:gridSpan w:val="2"/>
            <w:shd w:val="clear" w:color="auto" w:fill="auto"/>
            <w:vAlign w:val="center"/>
            <w:hideMark/>
          </w:tcPr>
          <w:p w14:paraId="1D9FEA18"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AE45C49" w14:textId="77777777" w:rsidR="00FD13F6" w:rsidRPr="007001F1" w:rsidRDefault="00FD13F6" w:rsidP="00ED6BF1">
            <w:pPr>
              <w:rPr>
                <w:color w:val="000000"/>
              </w:rPr>
            </w:pPr>
            <w:r w:rsidRPr="007001F1">
              <w:rPr>
                <w:color w:val="000000"/>
                <w:sz w:val="22"/>
                <w:szCs w:val="22"/>
              </w:rPr>
              <w:t> </w:t>
            </w:r>
          </w:p>
        </w:tc>
      </w:tr>
      <w:tr w:rsidR="00FD13F6" w:rsidRPr="007001F1" w14:paraId="5D8C6CE3" w14:textId="77777777" w:rsidTr="00ED6BF1">
        <w:trPr>
          <w:trHeight w:val="300"/>
        </w:trPr>
        <w:tc>
          <w:tcPr>
            <w:tcW w:w="3559" w:type="dxa"/>
            <w:gridSpan w:val="2"/>
            <w:shd w:val="clear" w:color="auto" w:fill="auto"/>
            <w:vAlign w:val="center"/>
            <w:hideMark/>
          </w:tcPr>
          <w:p w14:paraId="4DD49F93"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70FAB8B2" w14:textId="77777777" w:rsidR="00FD13F6" w:rsidRPr="007001F1" w:rsidRDefault="00FD13F6" w:rsidP="00ED6BF1">
            <w:pPr>
              <w:rPr>
                <w:color w:val="000000"/>
              </w:rPr>
            </w:pPr>
            <w:r w:rsidRPr="007001F1">
              <w:rPr>
                <w:color w:val="000000"/>
                <w:sz w:val="22"/>
                <w:szCs w:val="22"/>
              </w:rPr>
              <w:t> </w:t>
            </w:r>
          </w:p>
        </w:tc>
      </w:tr>
      <w:tr w:rsidR="00FD13F6" w:rsidRPr="007001F1" w14:paraId="2B956D18" w14:textId="77777777" w:rsidTr="00ED6BF1">
        <w:trPr>
          <w:trHeight w:val="300"/>
        </w:trPr>
        <w:tc>
          <w:tcPr>
            <w:tcW w:w="3559" w:type="dxa"/>
            <w:gridSpan w:val="2"/>
            <w:shd w:val="clear" w:color="auto" w:fill="auto"/>
            <w:vAlign w:val="center"/>
            <w:hideMark/>
          </w:tcPr>
          <w:p w14:paraId="6F3A33C7"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6E1480A" w14:textId="77777777" w:rsidR="00FD13F6" w:rsidRPr="007001F1" w:rsidRDefault="00FD13F6" w:rsidP="00ED6BF1">
            <w:pPr>
              <w:rPr>
                <w:color w:val="000000"/>
              </w:rPr>
            </w:pPr>
            <w:r w:rsidRPr="007001F1">
              <w:rPr>
                <w:color w:val="000000"/>
                <w:sz w:val="22"/>
                <w:szCs w:val="22"/>
              </w:rPr>
              <w:t>Áno/Nie</w:t>
            </w:r>
          </w:p>
        </w:tc>
      </w:tr>
      <w:tr w:rsidR="00FD13F6" w:rsidRPr="007001F1" w14:paraId="5EE513CF" w14:textId="77777777" w:rsidTr="00ED6BF1">
        <w:trPr>
          <w:trHeight w:val="300"/>
        </w:trPr>
        <w:tc>
          <w:tcPr>
            <w:tcW w:w="3559" w:type="dxa"/>
            <w:gridSpan w:val="2"/>
            <w:shd w:val="clear" w:color="auto" w:fill="auto"/>
            <w:vAlign w:val="center"/>
            <w:hideMark/>
          </w:tcPr>
          <w:p w14:paraId="1E86F3C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3A44079E" w14:textId="77777777" w:rsidR="00FD13F6" w:rsidRPr="007001F1" w:rsidRDefault="00FD13F6" w:rsidP="00ED6BF1">
            <w:pPr>
              <w:rPr>
                <w:color w:val="000000"/>
              </w:rPr>
            </w:pPr>
            <w:r w:rsidRPr="007001F1">
              <w:rPr>
                <w:color w:val="000000"/>
                <w:sz w:val="22"/>
                <w:szCs w:val="22"/>
              </w:rPr>
              <w:t> </w:t>
            </w:r>
          </w:p>
        </w:tc>
      </w:tr>
      <w:tr w:rsidR="00FD13F6" w:rsidRPr="007001F1" w14:paraId="506FD30D" w14:textId="77777777" w:rsidTr="00ED6BF1">
        <w:trPr>
          <w:trHeight w:val="300"/>
        </w:trPr>
        <w:tc>
          <w:tcPr>
            <w:tcW w:w="3559" w:type="dxa"/>
            <w:gridSpan w:val="2"/>
            <w:shd w:val="clear" w:color="auto" w:fill="auto"/>
            <w:vAlign w:val="center"/>
          </w:tcPr>
          <w:p w14:paraId="1535DD1E"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E709779" w14:textId="77777777" w:rsidR="00FD13F6" w:rsidRPr="007001F1" w:rsidRDefault="00FD13F6" w:rsidP="00ED6BF1">
            <w:pPr>
              <w:rPr>
                <w:color w:val="000000"/>
              </w:rPr>
            </w:pPr>
          </w:p>
        </w:tc>
      </w:tr>
      <w:tr w:rsidR="00FD13F6" w:rsidRPr="007001F1" w14:paraId="3D682386" w14:textId="77777777" w:rsidTr="00ED6BF1">
        <w:trPr>
          <w:trHeight w:val="529"/>
        </w:trPr>
        <w:tc>
          <w:tcPr>
            <w:tcW w:w="3559" w:type="dxa"/>
            <w:gridSpan w:val="2"/>
            <w:shd w:val="clear" w:color="auto" w:fill="auto"/>
            <w:vAlign w:val="center"/>
          </w:tcPr>
          <w:p w14:paraId="6D00683F"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43AC2083" w14:textId="77777777" w:rsidR="00FD13F6" w:rsidRPr="007001F1" w:rsidRDefault="00FD13F6" w:rsidP="00ED6BF1">
            <w:pPr>
              <w:rPr>
                <w:color w:val="000000"/>
              </w:rPr>
            </w:pPr>
            <w:r w:rsidRPr="007001F1">
              <w:rPr>
                <w:color w:val="000000"/>
                <w:sz w:val="22"/>
                <w:szCs w:val="22"/>
              </w:rPr>
              <w:t>Áno/Nie</w:t>
            </w:r>
          </w:p>
        </w:tc>
      </w:tr>
      <w:tr w:rsidR="00FD13F6" w:rsidRPr="007001F1" w14:paraId="067F8AA7" w14:textId="77777777" w:rsidTr="00ED6BF1">
        <w:trPr>
          <w:trHeight w:val="300"/>
        </w:trPr>
        <w:tc>
          <w:tcPr>
            <w:tcW w:w="3559" w:type="dxa"/>
            <w:gridSpan w:val="2"/>
            <w:shd w:val="clear" w:color="auto" w:fill="auto"/>
            <w:vAlign w:val="center"/>
          </w:tcPr>
          <w:p w14:paraId="5F278EAA"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B98F870" w14:textId="77777777" w:rsidR="00FD13F6" w:rsidRPr="007001F1" w:rsidRDefault="00FD13F6" w:rsidP="00ED6BF1">
            <w:pPr>
              <w:rPr>
                <w:color w:val="000000"/>
              </w:rPr>
            </w:pPr>
            <w:r w:rsidRPr="007001F1">
              <w:rPr>
                <w:color w:val="000000"/>
                <w:sz w:val="22"/>
                <w:szCs w:val="22"/>
              </w:rPr>
              <w:t> </w:t>
            </w:r>
          </w:p>
        </w:tc>
      </w:tr>
      <w:tr w:rsidR="00FD13F6" w:rsidRPr="007001F1" w14:paraId="162E26AC" w14:textId="77777777" w:rsidTr="00ED6BF1">
        <w:trPr>
          <w:trHeight w:val="300"/>
        </w:trPr>
        <w:tc>
          <w:tcPr>
            <w:tcW w:w="3559" w:type="dxa"/>
            <w:gridSpan w:val="2"/>
            <w:shd w:val="clear" w:color="auto" w:fill="auto"/>
            <w:vAlign w:val="center"/>
          </w:tcPr>
          <w:p w14:paraId="65F6D15A" w14:textId="77777777" w:rsidR="00FD13F6" w:rsidRPr="007001F1" w:rsidRDefault="00FD13F6" w:rsidP="00ED6BF1">
            <w:pPr>
              <w:rPr>
                <w:color w:val="000000"/>
              </w:rPr>
            </w:pPr>
            <w:r w:rsidRPr="007001F1">
              <w:rPr>
                <w:color w:val="000000"/>
                <w:sz w:val="22"/>
                <w:szCs w:val="22"/>
              </w:rPr>
              <w:t>Navrhovaný dodávateľ</w:t>
            </w:r>
          </w:p>
        </w:tc>
        <w:tc>
          <w:tcPr>
            <w:tcW w:w="5528" w:type="dxa"/>
            <w:gridSpan w:val="5"/>
            <w:shd w:val="clear" w:color="auto" w:fill="auto"/>
            <w:vAlign w:val="center"/>
          </w:tcPr>
          <w:p w14:paraId="48CA5BBC" w14:textId="77777777" w:rsidR="00FD13F6" w:rsidRPr="007001F1" w:rsidRDefault="00FD13F6" w:rsidP="00ED6BF1">
            <w:pPr>
              <w:rPr>
                <w:color w:val="000000"/>
              </w:rPr>
            </w:pPr>
          </w:p>
        </w:tc>
      </w:tr>
      <w:tr w:rsidR="00FD13F6" w:rsidRPr="007001F1" w14:paraId="59314CBB" w14:textId="77777777" w:rsidTr="00ED6BF1">
        <w:trPr>
          <w:trHeight w:val="300"/>
        </w:trPr>
        <w:tc>
          <w:tcPr>
            <w:tcW w:w="3559" w:type="dxa"/>
            <w:gridSpan w:val="2"/>
            <w:shd w:val="clear" w:color="auto" w:fill="auto"/>
            <w:vAlign w:val="center"/>
          </w:tcPr>
          <w:p w14:paraId="038E532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0617C6C6" w14:textId="77777777" w:rsidR="00FD13F6" w:rsidRPr="007001F1" w:rsidRDefault="00FD13F6" w:rsidP="00ED6BF1">
            <w:pPr>
              <w:rPr>
                <w:color w:val="000000"/>
              </w:rPr>
            </w:pPr>
            <w:r w:rsidRPr="007001F1">
              <w:rPr>
                <w:color w:val="000000"/>
                <w:sz w:val="22"/>
                <w:szCs w:val="22"/>
              </w:rPr>
              <w:t>Áno/Nie</w:t>
            </w:r>
          </w:p>
        </w:tc>
      </w:tr>
      <w:tr w:rsidR="00FD13F6" w:rsidRPr="007001F1" w14:paraId="27A62CCF" w14:textId="77777777" w:rsidTr="00ED6BF1">
        <w:trPr>
          <w:trHeight w:val="300"/>
        </w:trPr>
        <w:tc>
          <w:tcPr>
            <w:tcW w:w="3559" w:type="dxa"/>
            <w:gridSpan w:val="2"/>
            <w:shd w:val="clear" w:color="auto" w:fill="auto"/>
            <w:vAlign w:val="center"/>
          </w:tcPr>
          <w:p w14:paraId="5359819E"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BCE6284" w14:textId="77777777" w:rsidR="00FD13F6" w:rsidRPr="007001F1" w:rsidRDefault="00FD13F6" w:rsidP="00ED6BF1">
            <w:pPr>
              <w:rPr>
                <w:color w:val="000000"/>
              </w:rPr>
            </w:pPr>
          </w:p>
        </w:tc>
      </w:tr>
      <w:tr w:rsidR="00FD13F6" w:rsidRPr="007001F1" w14:paraId="2B47A170" w14:textId="77777777" w:rsidTr="00ED6BF1">
        <w:trPr>
          <w:trHeight w:val="315"/>
        </w:trPr>
        <w:tc>
          <w:tcPr>
            <w:tcW w:w="582" w:type="dxa"/>
            <w:shd w:val="clear" w:color="000000" w:fill="60497A"/>
            <w:vAlign w:val="center"/>
            <w:hideMark/>
          </w:tcPr>
          <w:p w14:paraId="2D11C649" w14:textId="77777777" w:rsidR="00FD13F6" w:rsidRPr="007001F1" w:rsidRDefault="00FD13F6" w:rsidP="00ED6BF1">
            <w:pPr>
              <w:jc w:val="center"/>
              <w:rPr>
                <w:b/>
                <w:bCs/>
                <w:color w:val="FFFFFF"/>
              </w:rPr>
            </w:pPr>
            <w:r w:rsidRPr="007001F1">
              <w:rPr>
                <w:b/>
                <w:bCs/>
                <w:color w:val="FFFFFF"/>
                <w:sz w:val="22"/>
                <w:szCs w:val="22"/>
              </w:rPr>
              <w:lastRenderedPageBreak/>
              <w:t>P. č.</w:t>
            </w:r>
          </w:p>
        </w:tc>
        <w:tc>
          <w:tcPr>
            <w:tcW w:w="4820" w:type="dxa"/>
            <w:gridSpan w:val="2"/>
            <w:shd w:val="clear" w:color="000000" w:fill="60497A"/>
            <w:vAlign w:val="center"/>
            <w:hideMark/>
          </w:tcPr>
          <w:p w14:paraId="1DF0A421"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3D5560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A518AA2"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45401EA6"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E4B02E"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1EB97B2B" w14:textId="77777777" w:rsidTr="00ED6BF1">
        <w:trPr>
          <w:trHeight w:val="3109"/>
        </w:trPr>
        <w:tc>
          <w:tcPr>
            <w:tcW w:w="582" w:type="dxa"/>
            <w:vMerge w:val="restart"/>
            <w:shd w:val="clear" w:color="auto" w:fill="auto"/>
            <w:noWrap/>
            <w:vAlign w:val="center"/>
          </w:tcPr>
          <w:p w14:paraId="76091F86"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70B4FB7" w14:textId="77777777" w:rsidR="00FD13F6" w:rsidRPr="00DF00A8" w:rsidRDefault="00FD13F6" w:rsidP="00ED6BF1">
            <w:pPr>
              <w:autoSpaceDE w:val="0"/>
              <w:autoSpaceDN w:val="0"/>
              <w:adjustRightInd w:val="0"/>
              <w:jc w:val="both"/>
              <w:rPr>
                <w:sz w:val="22"/>
                <w:lang w:eastAsia="en-US"/>
              </w:rPr>
            </w:pPr>
            <w:r w:rsidRPr="007001F1">
              <w:rPr>
                <w:sz w:val="22"/>
                <w:lang w:eastAsia="en-US"/>
              </w:rPr>
              <w:t>a) Obsahovala pôvodná zmluva</w:t>
            </w:r>
            <w:r>
              <w:rPr>
                <w:sz w:val="22"/>
                <w:lang w:eastAsia="en-US"/>
              </w:rPr>
              <w:t>/</w:t>
            </w:r>
            <w:r w:rsidRPr="007001F1">
              <w:rPr>
                <w:sz w:val="22"/>
                <w:lang w:eastAsia="en-US"/>
              </w:rPr>
              <w:t>RD</w:t>
            </w:r>
            <w:r>
              <w:rPr>
                <w:sz w:val="22"/>
                <w:lang w:eastAsia="en-US"/>
              </w:rPr>
              <w:t xml:space="preserve"> </w:t>
            </w:r>
            <w:r w:rsidRPr="007001F1">
              <w:rPr>
                <w:sz w:val="22"/>
                <w:lang w:eastAsia="en-US"/>
              </w:rPr>
              <w:t xml:space="preserve">jasné, presné a jednoznačné podmienky jej úpravy, </w:t>
            </w:r>
            <w:r w:rsidRPr="00571C09">
              <w:rPr>
                <w:sz w:val="22"/>
                <w:lang w:eastAsia="en-US"/>
              </w:rPr>
              <w:t>napr. pravidlá na nahradenie pôvodného dodávateľa novým dodávateľom, pravidlá na úpravy ceny alebo opcie, rozsah, povahu možných úprav a o</w:t>
            </w:r>
            <w:r>
              <w:rPr>
                <w:sz w:val="22"/>
                <w:lang w:eastAsia="en-US"/>
              </w:rPr>
              <w:t>pcií a podmienky ich uplatnenia?</w:t>
            </w:r>
            <w:r w:rsidRPr="00571C09">
              <w:rPr>
                <w:sz w:val="22"/>
                <w:lang w:eastAsia="en-US"/>
              </w:rPr>
              <w:t xml:space="preserve"> </w:t>
            </w:r>
            <w:r>
              <w:rPr>
                <w:sz w:val="22"/>
                <w:lang w:eastAsia="en-US"/>
              </w:rPr>
              <w:t xml:space="preserve"> </w:t>
            </w:r>
          </w:p>
        </w:tc>
        <w:tc>
          <w:tcPr>
            <w:tcW w:w="567" w:type="dxa"/>
            <w:shd w:val="clear" w:color="auto" w:fill="auto"/>
            <w:vAlign w:val="center"/>
          </w:tcPr>
          <w:p w14:paraId="67FDF905" w14:textId="77777777" w:rsidR="00FD13F6" w:rsidRPr="007001F1" w:rsidRDefault="00FD13F6" w:rsidP="00ED6BF1">
            <w:pPr>
              <w:jc w:val="center"/>
              <w:rPr>
                <w:color w:val="000000"/>
              </w:rPr>
            </w:pPr>
          </w:p>
        </w:tc>
        <w:tc>
          <w:tcPr>
            <w:tcW w:w="567" w:type="dxa"/>
            <w:shd w:val="clear" w:color="auto" w:fill="auto"/>
            <w:vAlign w:val="center"/>
          </w:tcPr>
          <w:p w14:paraId="154710FB" w14:textId="77777777" w:rsidR="00FD13F6" w:rsidRPr="007001F1" w:rsidRDefault="00FD13F6" w:rsidP="00ED6BF1">
            <w:pPr>
              <w:jc w:val="center"/>
              <w:rPr>
                <w:color w:val="000000"/>
              </w:rPr>
            </w:pPr>
          </w:p>
        </w:tc>
        <w:tc>
          <w:tcPr>
            <w:tcW w:w="776" w:type="dxa"/>
            <w:shd w:val="clear" w:color="auto" w:fill="auto"/>
            <w:vAlign w:val="center"/>
          </w:tcPr>
          <w:p w14:paraId="626330B1" w14:textId="77777777" w:rsidR="00FD13F6" w:rsidRPr="007001F1" w:rsidRDefault="00FD13F6" w:rsidP="00ED6BF1">
            <w:pPr>
              <w:jc w:val="center"/>
              <w:rPr>
                <w:color w:val="000000"/>
              </w:rPr>
            </w:pPr>
          </w:p>
        </w:tc>
        <w:tc>
          <w:tcPr>
            <w:tcW w:w="1775" w:type="dxa"/>
            <w:shd w:val="clear" w:color="auto" w:fill="auto"/>
            <w:vAlign w:val="center"/>
          </w:tcPr>
          <w:p w14:paraId="124FE965" w14:textId="77777777" w:rsidR="00FD13F6" w:rsidRPr="007001F1" w:rsidRDefault="00FD13F6" w:rsidP="00ED6BF1">
            <w:pPr>
              <w:jc w:val="center"/>
              <w:rPr>
                <w:color w:val="000000"/>
              </w:rPr>
            </w:pPr>
          </w:p>
        </w:tc>
      </w:tr>
      <w:tr w:rsidR="00FD13F6" w:rsidRPr="007001F1" w14:paraId="14A98CF0" w14:textId="77777777" w:rsidTr="00ED6BF1">
        <w:trPr>
          <w:trHeight w:val="198"/>
        </w:trPr>
        <w:tc>
          <w:tcPr>
            <w:tcW w:w="582" w:type="dxa"/>
            <w:vMerge/>
            <w:shd w:val="clear" w:color="auto" w:fill="auto"/>
            <w:noWrap/>
            <w:vAlign w:val="center"/>
          </w:tcPr>
          <w:p w14:paraId="4CB6F24B"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17A00A3" w14:textId="77777777" w:rsidR="00FD13F6" w:rsidRPr="007001F1" w:rsidDel="00571C09"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Pr>
                <w:sz w:val="22"/>
                <w:lang w:eastAsia="en-US"/>
              </w:rPr>
              <w:t>men</w:t>
            </w:r>
            <w:r w:rsidR="00B72D23">
              <w:rPr>
                <w:sz w:val="22"/>
                <w:lang w:eastAsia="en-US"/>
              </w:rPr>
              <w:t>ou</w:t>
            </w:r>
            <w:r>
              <w:rPr>
                <w:sz w:val="22"/>
                <w:lang w:eastAsia="en-US"/>
              </w:rPr>
              <w:t xml:space="preserve"> zmluvy/RD</w:t>
            </w:r>
            <w:r w:rsidR="00B72D23">
              <w:rPr>
                <w:sz w:val="22"/>
                <w:lang w:eastAsia="en-US"/>
              </w:rPr>
              <w:t xml:space="preserve"> sa nemení </w:t>
            </w:r>
            <w:r>
              <w:rPr>
                <w:sz w:val="22"/>
                <w:lang w:eastAsia="en-US"/>
              </w:rPr>
              <w:t xml:space="preserve">jej charakter? </w:t>
            </w:r>
          </w:p>
        </w:tc>
        <w:tc>
          <w:tcPr>
            <w:tcW w:w="567" w:type="dxa"/>
            <w:shd w:val="clear" w:color="auto" w:fill="auto"/>
            <w:vAlign w:val="center"/>
          </w:tcPr>
          <w:p w14:paraId="60773B70" w14:textId="77777777" w:rsidR="00FD13F6" w:rsidRPr="007001F1" w:rsidRDefault="00FD13F6" w:rsidP="00ED6BF1">
            <w:pPr>
              <w:jc w:val="center"/>
              <w:rPr>
                <w:color w:val="000000"/>
              </w:rPr>
            </w:pPr>
          </w:p>
        </w:tc>
        <w:tc>
          <w:tcPr>
            <w:tcW w:w="567" w:type="dxa"/>
            <w:shd w:val="clear" w:color="auto" w:fill="auto"/>
            <w:vAlign w:val="center"/>
          </w:tcPr>
          <w:p w14:paraId="593029CD" w14:textId="77777777" w:rsidR="00FD13F6" w:rsidRPr="007001F1" w:rsidRDefault="00FD13F6" w:rsidP="00ED6BF1">
            <w:pPr>
              <w:jc w:val="center"/>
              <w:rPr>
                <w:color w:val="000000"/>
              </w:rPr>
            </w:pPr>
          </w:p>
        </w:tc>
        <w:tc>
          <w:tcPr>
            <w:tcW w:w="776" w:type="dxa"/>
            <w:shd w:val="clear" w:color="auto" w:fill="auto"/>
            <w:vAlign w:val="center"/>
          </w:tcPr>
          <w:p w14:paraId="27C08FD1" w14:textId="77777777" w:rsidR="00FD13F6" w:rsidRPr="007001F1" w:rsidRDefault="00FD13F6" w:rsidP="00ED6BF1">
            <w:pPr>
              <w:jc w:val="center"/>
              <w:rPr>
                <w:color w:val="000000"/>
              </w:rPr>
            </w:pPr>
          </w:p>
        </w:tc>
        <w:tc>
          <w:tcPr>
            <w:tcW w:w="1775" w:type="dxa"/>
            <w:shd w:val="clear" w:color="auto" w:fill="auto"/>
            <w:vAlign w:val="center"/>
          </w:tcPr>
          <w:p w14:paraId="2159FF72" w14:textId="77777777" w:rsidR="00FD13F6" w:rsidRPr="007001F1" w:rsidRDefault="00FD13F6" w:rsidP="00ED6BF1">
            <w:pPr>
              <w:jc w:val="center"/>
              <w:rPr>
                <w:color w:val="000000"/>
              </w:rPr>
            </w:pPr>
          </w:p>
        </w:tc>
      </w:tr>
      <w:tr w:rsidR="00FD13F6" w:rsidRPr="007001F1" w14:paraId="18224633" w14:textId="77777777" w:rsidTr="00ED6BF1">
        <w:trPr>
          <w:trHeight w:val="1472"/>
        </w:trPr>
        <w:tc>
          <w:tcPr>
            <w:tcW w:w="582" w:type="dxa"/>
            <w:vMerge/>
            <w:shd w:val="clear" w:color="auto" w:fill="auto"/>
            <w:noWrap/>
            <w:vAlign w:val="center"/>
          </w:tcPr>
          <w:p w14:paraId="47908278" w14:textId="77777777" w:rsidR="00FD13F6" w:rsidRPr="007001F1" w:rsidRDefault="00FD13F6" w:rsidP="00ED6BF1">
            <w:pPr>
              <w:jc w:val="center"/>
              <w:rPr>
                <w:color w:val="000000"/>
              </w:rPr>
            </w:pPr>
          </w:p>
        </w:tc>
        <w:tc>
          <w:tcPr>
            <w:tcW w:w="4820" w:type="dxa"/>
            <w:gridSpan w:val="2"/>
            <w:shd w:val="clear" w:color="auto" w:fill="auto"/>
            <w:vAlign w:val="center"/>
          </w:tcPr>
          <w:p w14:paraId="0DEA00AD"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RD</w:t>
            </w:r>
            <w:r>
              <w:rPr>
                <w:sz w:val="22"/>
                <w:lang w:eastAsia="en-US"/>
              </w:rPr>
              <w:t xml:space="preserve"> a</w:t>
            </w:r>
            <w:r w:rsidRPr="007001F1">
              <w:rPr>
                <w:sz w:val="22"/>
                <w:lang w:eastAsia="en-US"/>
              </w:rPr>
              <w:t xml:space="preserve"> poskytuje ich pôvodný dodávateľ ?</w:t>
            </w:r>
          </w:p>
        </w:tc>
        <w:tc>
          <w:tcPr>
            <w:tcW w:w="567" w:type="dxa"/>
            <w:shd w:val="clear" w:color="auto" w:fill="auto"/>
            <w:vAlign w:val="center"/>
          </w:tcPr>
          <w:p w14:paraId="6528A079" w14:textId="77777777" w:rsidR="00FD13F6" w:rsidRPr="007001F1" w:rsidRDefault="00FD13F6" w:rsidP="00ED6BF1">
            <w:pPr>
              <w:jc w:val="center"/>
              <w:rPr>
                <w:color w:val="000000"/>
              </w:rPr>
            </w:pPr>
          </w:p>
        </w:tc>
        <w:tc>
          <w:tcPr>
            <w:tcW w:w="567" w:type="dxa"/>
            <w:shd w:val="clear" w:color="auto" w:fill="auto"/>
            <w:vAlign w:val="center"/>
          </w:tcPr>
          <w:p w14:paraId="62A12190" w14:textId="77777777" w:rsidR="00FD13F6" w:rsidRPr="007001F1" w:rsidRDefault="00FD13F6" w:rsidP="00ED6BF1">
            <w:pPr>
              <w:jc w:val="center"/>
              <w:rPr>
                <w:color w:val="000000"/>
              </w:rPr>
            </w:pPr>
          </w:p>
        </w:tc>
        <w:tc>
          <w:tcPr>
            <w:tcW w:w="776" w:type="dxa"/>
            <w:shd w:val="clear" w:color="auto" w:fill="auto"/>
            <w:vAlign w:val="center"/>
          </w:tcPr>
          <w:p w14:paraId="5A9188D2" w14:textId="77777777" w:rsidR="00FD13F6" w:rsidRPr="007001F1" w:rsidRDefault="00FD13F6" w:rsidP="00ED6BF1">
            <w:pPr>
              <w:jc w:val="center"/>
              <w:rPr>
                <w:color w:val="000000"/>
              </w:rPr>
            </w:pPr>
          </w:p>
        </w:tc>
        <w:tc>
          <w:tcPr>
            <w:tcW w:w="1775" w:type="dxa"/>
            <w:shd w:val="clear" w:color="auto" w:fill="auto"/>
            <w:vAlign w:val="center"/>
          </w:tcPr>
          <w:p w14:paraId="1C3AD5A1" w14:textId="77777777" w:rsidR="00FD13F6" w:rsidRPr="007001F1" w:rsidRDefault="00FD13F6" w:rsidP="00ED6BF1">
            <w:pPr>
              <w:jc w:val="center"/>
              <w:rPr>
                <w:color w:val="000000"/>
              </w:rPr>
            </w:pPr>
          </w:p>
        </w:tc>
      </w:tr>
      <w:tr w:rsidR="00FD13F6" w:rsidRPr="007001F1" w14:paraId="6799428D" w14:textId="77777777" w:rsidTr="00ED6BF1">
        <w:trPr>
          <w:trHeight w:val="316"/>
        </w:trPr>
        <w:tc>
          <w:tcPr>
            <w:tcW w:w="582" w:type="dxa"/>
            <w:vMerge/>
            <w:shd w:val="clear" w:color="auto" w:fill="auto"/>
            <w:noWrap/>
            <w:vAlign w:val="center"/>
          </w:tcPr>
          <w:p w14:paraId="75EBDBA8" w14:textId="77777777" w:rsidR="00FD13F6" w:rsidRPr="007001F1" w:rsidRDefault="00FD13F6" w:rsidP="00ED6BF1">
            <w:pPr>
              <w:jc w:val="center"/>
              <w:rPr>
                <w:color w:val="000000"/>
              </w:rPr>
            </w:pPr>
          </w:p>
        </w:tc>
        <w:tc>
          <w:tcPr>
            <w:tcW w:w="4820" w:type="dxa"/>
            <w:gridSpan w:val="2"/>
            <w:shd w:val="clear" w:color="auto" w:fill="auto"/>
            <w:vAlign w:val="center"/>
          </w:tcPr>
          <w:p w14:paraId="7456A0A8" w14:textId="77777777" w:rsidR="00FD13F6" w:rsidRDefault="00FD13F6" w:rsidP="00ED6BF1">
            <w:pPr>
              <w:autoSpaceDE w:val="0"/>
              <w:autoSpaceDN w:val="0"/>
              <w:adjustRightInd w:val="0"/>
              <w:jc w:val="both"/>
              <w:rPr>
                <w:sz w:val="22"/>
                <w:lang w:eastAsia="en-US"/>
              </w:rPr>
            </w:pPr>
            <w:r>
              <w:rPr>
                <w:sz w:val="22"/>
                <w:lang w:eastAsia="en-US"/>
              </w:rPr>
              <w:t xml:space="preserve">d) Bola overená </w:t>
            </w:r>
            <w:r w:rsidRPr="00782934">
              <w:rPr>
                <w:sz w:val="22"/>
                <w:lang w:eastAsia="en-US"/>
              </w:rPr>
              <w:t>hospodárnosť výdavkov spojených s doplňujúcimi tovarmi, stavebnými prácami alebo službami na základe nástrojov uvedených v MP CKO č. 18 k overovaniu hospodárnosti výdavkov</w:t>
            </w:r>
            <w:r>
              <w:rPr>
                <w:sz w:val="22"/>
                <w:lang w:eastAsia="en-US"/>
              </w:rPr>
              <w:t xml:space="preserve">? </w:t>
            </w:r>
          </w:p>
        </w:tc>
        <w:tc>
          <w:tcPr>
            <w:tcW w:w="567" w:type="dxa"/>
            <w:shd w:val="clear" w:color="auto" w:fill="auto"/>
            <w:vAlign w:val="center"/>
          </w:tcPr>
          <w:p w14:paraId="3A5E4B23" w14:textId="77777777" w:rsidR="00FD13F6" w:rsidRPr="007001F1" w:rsidRDefault="00FD13F6" w:rsidP="00ED6BF1">
            <w:pPr>
              <w:jc w:val="center"/>
              <w:rPr>
                <w:color w:val="000000"/>
              </w:rPr>
            </w:pPr>
          </w:p>
        </w:tc>
        <w:tc>
          <w:tcPr>
            <w:tcW w:w="567" w:type="dxa"/>
            <w:shd w:val="clear" w:color="auto" w:fill="auto"/>
            <w:vAlign w:val="center"/>
          </w:tcPr>
          <w:p w14:paraId="4E754C2A" w14:textId="77777777" w:rsidR="00FD13F6" w:rsidRPr="007001F1" w:rsidRDefault="00FD13F6" w:rsidP="00ED6BF1">
            <w:pPr>
              <w:jc w:val="center"/>
              <w:rPr>
                <w:color w:val="000000"/>
              </w:rPr>
            </w:pPr>
          </w:p>
        </w:tc>
        <w:tc>
          <w:tcPr>
            <w:tcW w:w="776" w:type="dxa"/>
            <w:shd w:val="clear" w:color="auto" w:fill="auto"/>
            <w:vAlign w:val="center"/>
          </w:tcPr>
          <w:p w14:paraId="04F7C7EB" w14:textId="77777777" w:rsidR="00FD13F6" w:rsidRPr="007001F1" w:rsidRDefault="00FD13F6" w:rsidP="00ED6BF1">
            <w:pPr>
              <w:jc w:val="center"/>
              <w:rPr>
                <w:color w:val="000000"/>
              </w:rPr>
            </w:pPr>
          </w:p>
        </w:tc>
        <w:tc>
          <w:tcPr>
            <w:tcW w:w="1775" w:type="dxa"/>
            <w:shd w:val="clear" w:color="auto" w:fill="auto"/>
            <w:vAlign w:val="center"/>
          </w:tcPr>
          <w:p w14:paraId="30BD41FD" w14:textId="77777777" w:rsidR="00FD13F6" w:rsidRPr="007001F1" w:rsidRDefault="00FD13F6" w:rsidP="00ED6BF1">
            <w:pPr>
              <w:jc w:val="center"/>
              <w:rPr>
                <w:color w:val="000000"/>
              </w:rPr>
            </w:pPr>
          </w:p>
        </w:tc>
      </w:tr>
      <w:tr w:rsidR="00FD13F6" w:rsidRPr="007001F1" w14:paraId="31F7B3C1" w14:textId="77777777" w:rsidTr="00ED6BF1">
        <w:trPr>
          <w:trHeight w:val="1241"/>
        </w:trPr>
        <w:tc>
          <w:tcPr>
            <w:tcW w:w="582" w:type="dxa"/>
            <w:vMerge/>
            <w:shd w:val="clear" w:color="auto" w:fill="auto"/>
            <w:noWrap/>
            <w:vAlign w:val="center"/>
          </w:tcPr>
          <w:p w14:paraId="7D9B0B89" w14:textId="77777777" w:rsidR="00FD13F6" w:rsidRPr="007001F1" w:rsidRDefault="00FD13F6" w:rsidP="00ED6BF1">
            <w:pPr>
              <w:jc w:val="center"/>
              <w:rPr>
                <w:color w:val="000000"/>
              </w:rPr>
            </w:pPr>
          </w:p>
        </w:tc>
        <w:tc>
          <w:tcPr>
            <w:tcW w:w="4820" w:type="dxa"/>
            <w:gridSpan w:val="2"/>
            <w:shd w:val="clear" w:color="auto" w:fill="auto"/>
            <w:vAlign w:val="center"/>
          </w:tcPr>
          <w:p w14:paraId="401691B0"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420F0B">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3CDFDDC9" w14:textId="77777777" w:rsidR="00FD13F6" w:rsidRPr="007001F1" w:rsidRDefault="00FD13F6" w:rsidP="00ED6BF1">
            <w:pPr>
              <w:jc w:val="center"/>
              <w:rPr>
                <w:color w:val="000000"/>
              </w:rPr>
            </w:pPr>
          </w:p>
        </w:tc>
        <w:tc>
          <w:tcPr>
            <w:tcW w:w="567" w:type="dxa"/>
            <w:shd w:val="clear" w:color="auto" w:fill="auto"/>
            <w:vAlign w:val="center"/>
          </w:tcPr>
          <w:p w14:paraId="734C417B" w14:textId="77777777" w:rsidR="00FD13F6" w:rsidRPr="007001F1" w:rsidRDefault="00FD13F6" w:rsidP="00ED6BF1">
            <w:pPr>
              <w:jc w:val="center"/>
              <w:rPr>
                <w:color w:val="000000"/>
              </w:rPr>
            </w:pPr>
          </w:p>
        </w:tc>
        <w:tc>
          <w:tcPr>
            <w:tcW w:w="776" w:type="dxa"/>
            <w:shd w:val="clear" w:color="auto" w:fill="auto"/>
            <w:vAlign w:val="center"/>
          </w:tcPr>
          <w:p w14:paraId="4F79073D" w14:textId="77777777" w:rsidR="00FD13F6" w:rsidRPr="007001F1" w:rsidRDefault="00FD13F6" w:rsidP="00ED6BF1">
            <w:pPr>
              <w:jc w:val="center"/>
              <w:rPr>
                <w:color w:val="000000"/>
              </w:rPr>
            </w:pPr>
          </w:p>
        </w:tc>
        <w:tc>
          <w:tcPr>
            <w:tcW w:w="1775" w:type="dxa"/>
            <w:shd w:val="clear" w:color="auto" w:fill="auto"/>
            <w:vAlign w:val="center"/>
          </w:tcPr>
          <w:p w14:paraId="71179D3A" w14:textId="77777777" w:rsidR="00FD13F6" w:rsidRPr="007001F1" w:rsidRDefault="00FD13F6" w:rsidP="00ED6BF1">
            <w:pPr>
              <w:jc w:val="center"/>
              <w:rPr>
                <w:color w:val="000000"/>
              </w:rPr>
            </w:pPr>
          </w:p>
        </w:tc>
      </w:tr>
      <w:tr w:rsidR="00FD13F6" w:rsidRPr="007001F1" w14:paraId="3C6A4AD7" w14:textId="77777777" w:rsidTr="00ED6BF1">
        <w:trPr>
          <w:trHeight w:val="300"/>
        </w:trPr>
        <w:tc>
          <w:tcPr>
            <w:tcW w:w="582" w:type="dxa"/>
            <w:vMerge/>
            <w:shd w:val="clear" w:color="auto" w:fill="auto"/>
            <w:noWrap/>
            <w:vAlign w:val="center"/>
          </w:tcPr>
          <w:p w14:paraId="06B7CC5B" w14:textId="77777777" w:rsidR="00FD13F6" w:rsidRPr="007001F1" w:rsidRDefault="00FD13F6" w:rsidP="00ED6BF1">
            <w:pPr>
              <w:jc w:val="center"/>
              <w:rPr>
                <w:color w:val="000000"/>
              </w:rPr>
            </w:pPr>
          </w:p>
        </w:tc>
        <w:tc>
          <w:tcPr>
            <w:tcW w:w="4820" w:type="dxa"/>
            <w:gridSpan w:val="2"/>
            <w:shd w:val="clear" w:color="auto" w:fill="auto"/>
            <w:vAlign w:val="center"/>
          </w:tcPr>
          <w:p w14:paraId="54277F59" w14:textId="77777777" w:rsidR="00FD13F6" w:rsidRPr="007001F1" w:rsidRDefault="00FD13F6" w:rsidP="00ED6BF1">
            <w:pPr>
              <w:autoSpaceDE w:val="0"/>
              <w:autoSpaceDN w:val="0"/>
              <w:adjustRightInd w:val="0"/>
              <w:jc w:val="both"/>
              <w:rPr>
                <w:sz w:val="22"/>
                <w:lang w:eastAsia="en-US"/>
              </w:rPr>
            </w:pPr>
            <w:r>
              <w:rPr>
                <w:sz w:val="22"/>
                <w:lang w:eastAsia="en-US"/>
              </w:rPr>
              <w:t xml:space="preserve">f) Bola overená </w:t>
            </w:r>
            <w:r w:rsidRPr="00782934">
              <w:rPr>
                <w:sz w:val="22"/>
                <w:lang w:eastAsia="en-US"/>
              </w:rPr>
              <w:t xml:space="preserve">hospodárnosť výdavkov spojených s </w:t>
            </w:r>
            <w:r>
              <w:rPr>
                <w:sz w:val="22"/>
                <w:lang w:eastAsia="en-US"/>
              </w:rPr>
              <w:t>novými</w:t>
            </w:r>
            <w:r w:rsidRPr="00782934">
              <w:rPr>
                <w:sz w:val="22"/>
                <w:lang w:eastAsia="en-US"/>
              </w:rPr>
              <w:t xml:space="preserve"> tovarmi, stavebnými prácami alebo službami na základe nástrojov uvedených v MP CKO č. 18 k overovaniu hospodárnosti výdavkov</w:t>
            </w:r>
            <w:r>
              <w:rPr>
                <w:sz w:val="22"/>
                <w:lang w:eastAsia="en-US"/>
              </w:rPr>
              <w:t>?</w:t>
            </w:r>
          </w:p>
        </w:tc>
        <w:tc>
          <w:tcPr>
            <w:tcW w:w="567" w:type="dxa"/>
            <w:shd w:val="clear" w:color="auto" w:fill="auto"/>
            <w:vAlign w:val="center"/>
          </w:tcPr>
          <w:p w14:paraId="0A4D4D55" w14:textId="77777777" w:rsidR="00FD13F6" w:rsidRPr="007001F1" w:rsidRDefault="00FD13F6" w:rsidP="00ED6BF1">
            <w:pPr>
              <w:jc w:val="center"/>
              <w:rPr>
                <w:color w:val="000000"/>
              </w:rPr>
            </w:pPr>
          </w:p>
        </w:tc>
        <w:tc>
          <w:tcPr>
            <w:tcW w:w="567" w:type="dxa"/>
            <w:shd w:val="clear" w:color="auto" w:fill="auto"/>
            <w:vAlign w:val="center"/>
          </w:tcPr>
          <w:p w14:paraId="529C5ABE" w14:textId="77777777" w:rsidR="00FD13F6" w:rsidRPr="007001F1" w:rsidRDefault="00FD13F6" w:rsidP="00ED6BF1">
            <w:pPr>
              <w:jc w:val="center"/>
              <w:rPr>
                <w:color w:val="000000"/>
              </w:rPr>
            </w:pPr>
          </w:p>
        </w:tc>
        <w:tc>
          <w:tcPr>
            <w:tcW w:w="776" w:type="dxa"/>
            <w:shd w:val="clear" w:color="auto" w:fill="auto"/>
            <w:vAlign w:val="center"/>
          </w:tcPr>
          <w:p w14:paraId="535212F3" w14:textId="77777777" w:rsidR="00FD13F6" w:rsidRPr="007001F1" w:rsidRDefault="00FD13F6" w:rsidP="00ED6BF1">
            <w:pPr>
              <w:jc w:val="center"/>
              <w:rPr>
                <w:color w:val="000000"/>
              </w:rPr>
            </w:pPr>
          </w:p>
        </w:tc>
        <w:tc>
          <w:tcPr>
            <w:tcW w:w="1775" w:type="dxa"/>
            <w:shd w:val="clear" w:color="auto" w:fill="auto"/>
            <w:vAlign w:val="center"/>
          </w:tcPr>
          <w:p w14:paraId="0EADCBA6" w14:textId="77777777" w:rsidR="00FD13F6" w:rsidRPr="007001F1" w:rsidRDefault="00FD13F6" w:rsidP="00ED6BF1">
            <w:pPr>
              <w:jc w:val="center"/>
              <w:rPr>
                <w:color w:val="000000"/>
              </w:rPr>
            </w:pPr>
          </w:p>
        </w:tc>
      </w:tr>
      <w:tr w:rsidR="00FD13F6" w:rsidRPr="007001F1" w14:paraId="0BD54D83" w14:textId="77777777" w:rsidTr="00ED6BF1">
        <w:trPr>
          <w:trHeight w:val="591"/>
        </w:trPr>
        <w:tc>
          <w:tcPr>
            <w:tcW w:w="582" w:type="dxa"/>
            <w:vMerge/>
            <w:shd w:val="clear" w:color="auto" w:fill="auto"/>
            <w:noWrap/>
            <w:vAlign w:val="center"/>
          </w:tcPr>
          <w:p w14:paraId="54C5E209" w14:textId="77777777" w:rsidR="00FD13F6" w:rsidRPr="007001F1" w:rsidRDefault="00FD13F6" w:rsidP="00ED6BF1">
            <w:pPr>
              <w:jc w:val="center"/>
              <w:rPr>
                <w:color w:val="000000"/>
              </w:rPr>
            </w:pPr>
          </w:p>
        </w:tc>
        <w:tc>
          <w:tcPr>
            <w:tcW w:w="4820" w:type="dxa"/>
            <w:gridSpan w:val="2"/>
            <w:shd w:val="clear" w:color="auto" w:fill="auto"/>
            <w:vAlign w:val="center"/>
          </w:tcPr>
          <w:p w14:paraId="467D5B7F" w14:textId="77777777" w:rsidR="00FD13F6" w:rsidRDefault="00FD13F6" w:rsidP="00ED6BF1">
            <w:pPr>
              <w:autoSpaceDE w:val="0"/>
              <w:autoSpaceDN w:val="0"/>
              <w:adjustRightInd w:val="0"/>
              <w:jc w:val="both"/>
              <w:rPr>
                <w:sz w:val="22"/>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 xml:space="preserve">, že </w:t>
            </w:r>
            <w:r w:rsidRPr="00461A82">
              <w:rPr>
                <w:sz w:val="22"/>
                <w:lang w:eastAsia="en-US"/>
              </w:rPr>
              <w:t xml:space="preserve">iný hospodársky subjekt, ktorý spĺňa pôvodne určené podmienky obstarávania, je právnym nástupcom pôvodného dodávateľa v dôsledku jeho reorganizácie, vrátane zlúčenia a splynutia alebo úpadku, za predpokladu, že pôvodná zmluva, </w:t>
            </w:r>
            <w:r>
              <w:rPr>
                <w:sz w:val="22"/>
                <w:lang w:eastAsia="en-US"/>
              </w:rPr>
              <w:t>RD</w:t>
            </w:r>
            <w:r w:rsidRPr="00461A82">
              <w:rPr>
                <w:sz w:val="22"/>
                <w:lang w:eastAsia="en-US"/>
              </w:rPr>
              <w:t xml:space="preserve"> sa podstatne nemení</w:t>
            </w:r>
            <w:r w:rsidRPr="007001F1">
              <w:rPr>
                <w:sz w:val="22"/>
                <w:lang w:eastAsia="en-US"/>
              </w:rPr>
              <w:t>?</w:t>
            </w:r>
          </w:p>
          <w:p w14:paraId="522BE403"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78D72EDD" w14:textId="77777777" w:rsidR="00FD13F6" w:rsidRPr="007001F1" w:rsidRDefault="00FD13F6" w:rsidP="00ED6BF1">
            <w:pPr>
              <w:jc w:val="center"/>
              <w:rPr>
                <w:color w:val="000000"/>
              </w:rPr>
            </w:pPr>
          </w:p>
        </w:tc>
        <w:tc>
          <w:tcPr>
            <w:tcW w:w="567" w:type="dxa"/>
            <w:shd w:val="clear" w:color="auto" w:fill="auto"/>
            <w:vAlign w:val="center"/>
          </w:tcPr>
          <w:p w14:paraId="722DC413" w14:textId="77777777" w:rsidR="00FD13F6" w:rsidRPr="007001F1" w:rsidRDefault="00FD13F6" w:rsidP="00ED6BF1">
            <w:pPr>
              <w:jc w:val="center"/>
              <w:rPr>
                <w:color w:val="000000"/>
              </w:rPr>
            </w:pPr>
          </w:p>
        </w:tc>
        <w:tc>
          <w:tcPr>
            <w:tcW w:w="776" w:type="dxa"/>
            <w:shd w:val="clear" w:color="auto" w:fill="auto"/>
            <w:vAlign w:val="center"/>
          </w:tcPr>
          <w:p w14:paraId="60C80D67" w14:textId="77777777" w:rsidR="00FD13F6" w:rsidRPr="007001F1" w:rsidRDefault="00FD13F6" w:rsidP="00ED6BF1">
            <w:pPr>
              <w:jc w:val="center"/>
              <w:rPr>
                <w:color w:val="000000"/>
              </w:rPr>
            </w:pPr>
          </w:p>
        </w:tc>
        <w:tc>
          <w:tcPr>
            <w:tcW w:w="1775" w:type="dxa"/>
            <w:shd w:val="clear" w:color="auto" w:fill="auto"/>
            <w:vAlign w:val="center"/>
          </w:tcPr>
          <w:p w14:paraId="75B71609" w14:textId="77777777" w:rsidR="00FD13F6" w:rsidRPr="007001F1" w:rsidRDefault="00FD13F6" w:rsidP="00ED6BF1">
            <w:pPr>
              <w:jc w:val="center"/>
              <w:rPr>
                <w:color w:val="000000"/>
              </w:rPr>
            </w:pPr>
          </w:p>
        </w:tc>
      </w:tr>
      <w:tr w:rsidR="00FD13F6" w:rsidRPr="007001F1" w14:paraId="403FAB12" w14:textId="77777777" w:rsidTr="00ED6BF1">
        <w:trPr>
          <w:trHeight w:val="2690"/>
        </w:trPr>
        <w:tc>
          <w:tcPr>
            <w:tcW w:w="582" w:type="dxa"/>
            <w:vMerge/>
            <w:shd w:val="clear" w:color="auto" w:fill="auto"/>
            <w:noWrap/>
            <w:vAlign w:val="center"/>
          </w:tcPr>
          <w:p w14:paraId="110B3FFB" w14:textId="77777777" w:rsidR="00FD13F6" w:rsidRPr="007001F1" w:rsidRDefault="00FD13F6" w:rsidP="00ED6BF1">
            <w:pPr>
              <w:jc w:val="center"/>
              <w:rPr>
                <w:color w:val="000000"/>
              </w:rPr>
            </w:pPr>
          </w:p>
        </w:tc>
        <w:tc>
          <w:tcPr>
            <w:tcW w:w="4820" w:type="dxa"/>
            <w:gridSpan w:val="2"/>
            <w:shd w:val="clear" w:color="auto" w:fill="auto"/>
            <w:vAlign w:val="center"/>
          </w:tcPr>
          <w:p w14:paraId="77A24C28" w14:textId="77777777" w:rsidR="00FD13F6" w:rsidRDefault="00FD13F6" w:rsidP="00ED6BF1">
            <w:pPr>
              <w:autoSpaceDE w:val="0"/>
              <w:autoSpaceDN w:val="0"/>
              <w:adjustRightInd w:val="0"/>
              <w:jc w:val="both"/>
              <w:rPr>
                <w:sz w:val="22"/>
                <w:lang w:eastAsia="en-US"/>
              </w:rPr>
            </w:pPr>
            <w:r>
              <w:rPr>
                <w:sz w:val="22"/>
                <w:lang w:eastAsia="en-US"/>
              </w:rPr>
              <w:t xml:space="preserve">h) </w:t>
            </w:r>
            <w:r w:rsidRPr="00461A82">
              <w:rPr>
                <w:sz w:val="22"/>
                <w:lang w:eastAsia="en-US"/>
              </w:rPr>
              <w:t>nedochádza k podstatnej zmene pôvodnej zmluvy</w:t>
            </w:r>
            <w:r>
              <w:rPr>
                <w:sz w:val="22"/>
                <w:lang w:eastAsia="en-US"/>
              </w:rPr>
              <w:t>/</w:t>
            </w:r>
            <w:r w:rsidRPr="00461A82">
              <w:rPr>
                <w:sz w:val="22"/>
                <w:lang w:eastAsia="en-US"/>
              </w:rPr>
              <w:t xml:space="preserve"> </w:t>
            </w:r>
            <w:r>
              <w:rPr>
                <w:sz w:val="22"/>
                <w:lang w:eastAsia="en-US"/>
              </w:rPr>
              <w:t>RD</w:t>
            </w:r>
            <w:r w:rsidRPr="00461A82">
              <w:rPr>
                <w:sz w:val="22"/>
                <w:lang w:eastAsia="en-US"/>
              </w:rPr>
              <w:t xml:space="preserve"> bez ohľadu na hodnotu tejto zmeny</w:t>
            </w:r>
            <w:r>
              <w:rPr>
                <w:sz w:val="22"/>
                <w:lang w:eastAsia="en-US"/>
              </w:rPr>
              <w:t>?</w:t>
            </w:r>
          </w:p>
        </w:tc>
        <w:tc>
          <w:tcPr>
            <w:tcW w:w="567" w:type="dxa"/>
            <w:shd w:val="clear" w:color="auto" w:fill="auto"/>
            <w:vAlign w:val="center"/>
          </w:tcPr>
          <w:p w14:paraId="2850A1C7" w14:textId="77777777" w:rsidR="00FD13F6" w:rsidRPr="007001F1" w:rsidRDefault="00FD13F6" w:rsidP="00ED6BF1">
            <w:pPr>
              <w:jc w:val="center"/>
              <w:rPr>
                <w:color w:val="000000"/>
              </w:rPr>
            </w:pPr>
          </w:p>
        </w:tc>
        <w:tc>
          <w:tcPr>
            <w:tcW w:w="567" w:type="dxa"/>
            <w:shd w:val="clear" w:color="auto" w:fill="auto"/>
            <w:vAlign w:val="center"/>
          </w:tcPr>
          <w:p w14:paraId="385B23E3" w14:textId="77777777" w:rsidR="00FD13F6" w:rsidRPr="007001F1" w:rsidRDefault="00FD13F6" w:rsidP="00ED6BF1">
            <w:pPr>
              <w:jc w:val="center"/>
              <w:rPr>
                <w:color w:val="000000"/>
              </w:rPr>
            </w:pPr>
          </w:p>
        </w:tc>
        <w:tc>
          <w:tcPr>
            <w:tcW w:w="776" w:type="dxa"/>
            <w:shd w:val="clear" w:color="auto" w:fill="auto"/>
            <w:vAlign w:val="center"/>
          </w:tcPr>
          <w:p w14:paraId="1B7C9814" w14:textId="77777777" w:rsidR="00FD13F6" w:rsidRPr="007001F1" w:rsidRDefault="00FD13F6" w:rsidP="00ED6BF1">
            <w:pPr>
              <w:jc w:val="center"/>
              <w:rPr>
                <w:color w:val="000000"/>
              </w:rPr>
            </w:pPr>
          </w:p>
        </w:tc>
        <w:tc>
          <w:tcPr>
            <w:tcW w:w="1775" w:type="dxa"/>
            <w:shd w:val="clear" w:color="auto" w:fill="auto"/>
            <w:vAlign w:val="center"/>
          </w:tcPr>
          <w:p w14:paraId="15E2FE3A" w14:textId="77777777" w:rsidR="00FD13F6" w:rsidRPr="007001F1" w:rsidRDefault="00FD13F6" w:rsidP="00ED6BF1">
            <w:pPr>
              <w:jc w:val="center"/>
              <w:rPr>
                <w:color w:val="000000"/>
              </w:rPr>
            </w:pPr>
          </w:p>
        </w:tc>
      </w:tr>
      <w:tr w:rsidR="00FD13F6" w:rsidRPr="007001F1" w14:paraId="77316F0E" w14:textId="77777777" w:rsidTr="00ED6BF1">
        <w:trPr>
          <w:trHeight w:val="2755"/>
        </w:trPr>
        <w:tc>
          <w:tcPr>
            <w:tcW w:w="582" w:type="dxa"/>
            <w:vMerge w:val="restart"/>
            <w:shd w:val="clear" w:color="auto" w:fill="auto"/>
            <w:noWrap/>
            <w:vAlign w:val="center"/>
          </w:tcPr>
          <w:p w14:paraId="6592ADA0" w14:textId="77777777" w:rsidR="00FD13F6" w:rsidRPr="007001F1" w:rsidRDefault="00FD13F6" w:rsidP="00ED6BF1">
            <w:pPr>
              <w:jc w:val="center"/>
              <w:rPr>
                <w:color w:val="000000"/>
              </w:rPr>
            </w:pPr>
            <w:r>
              <w:rPr>
                <w:color w:val="000000"/>
                <w:sz w:val="22"/>
                <w:szCs w:val="22"/>
              </w:rPr>
              <w:lastRenderedPageBreak/>
              <w:t>2</w:t>
            </w:r>
          </w:p>
        </w:tc>
        <w:tc>
          <w:tcPr>
            <w:tcW w:w="4820" w:type="dxa"/>
            <w:gridSpan w:val="2"/>
            <w:shd w:val="clear" w:color="auto" w:fill="auto"/>
            <w:vAlign w:val="center"/>
          </w:tcPr>
          <w:p w14:paraId="471BB608" w14:textId="77777777" w:rsidR="00FD13F6" w:rsidRDefault="00FD13F6" w:rsidP="00ED6BF1">
            <w:pPr>
              <w:jc w:val="both"/>
              <w:rPr>
                <w:color w:val="000000"/>
                <w:sz w:val="22"/>
              </w:rPr>
            </w:pPr>
            <w:r>
              <w:rPr>
                <w:color w:val="000000"/>
                <w:sz w:val="22"/>
              </w:rPr>
              <w:t xml:space="preserve"> </w:t>
            </w:r>
          </w:p>
          <w:p w14:paraId="0D2321C2" w14:textId="77777777" w:rsidR="00FD13F6" w:rsidRPr="00DF00A8" w:rsidRDefault="00FD13F6" w:rsidP="00ED6BF1">
            <w:pPr>
              <w:jc w:val="both"/>
              <w:rPr>
                <w:color w:val="000000"/>
                <w:sz w:val="22"/>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17D2C295" w14:textId="77777777" w:rsidR="00FD13F6" w:rsidRPr="007001F1" w:rsidRDefault="00FD13F6" w:rsidP="00ED6BF1">
            <w:pPr>
              <w:jc w:val="center"/>
              <w:rPr>
                <w:color w:val="000000"/>
              </w:rPr>
            </w:pPr>
          </w:p>
        </w:tc>
        <w:tc>
          <w:tcPr>
            <w:tcW w:w="567" w:type="dxa"/>
            <w:shd w:val="clear" w:color="auto" w:fill="auto"/>
            <w:vAlign w:val="center"/>
          </w:tcPr>
          <w:p w14:paraId="0B7F7CF6" w14:textId="77777777" w:rsidR="00FD13F6" w:rsidRPr="007001F1" w:rsidRDefault="00FD13F6" w:rsidP="00ED6BF1">
            <w:pPr>
              <w:jc w:val="center"/>
              <w:rPr>
                <w:color w:val="000000"/>
              </w:rPr>
            </w:pPr>
          </w:p>
        </w:tc>
        <w:tc>
          <w:tcPr>
            <w:tcW w:w="776" w:type="dxa"/>
            <w:shd w:val="clear" w:color="auto" w:fill="auto"/>
            <w:vAlign w:val="center"/>
          </w:tcPr>
          <w:p w14:paraId="34E9B100" w14:textId="77777777" w:rsidR="00FD13F6" w:rsidRPr="007001F1" w:rsidRDefault="00FD13F6" w:rsidP="00ED6BF1">
            <w:pPr>
              <w:jc w:val="center"/>
              <w:rPr>
                <w:color w:val="000000"/>
              </w:rPr>
            </w:pPr>
          </w:p>
        </w:tc>
        <w:tc>
          <w:tcPr>
            <w:tcW w:w="1775" w:type="dxa"/>
            <w:shd w:val="clear" w:color="auto" w:fill="auto"/>
            <w:vAlign w:val="center"/>
          </w:tcPr>
          <w:p w14:paraId="0438195B" w14:textId="77777777" w:rsidR="00FD13F6" w:rsidRPr="007001F1" w:rsidRDefault="00FD13F6" w:rsidP="00ED6BF1">
            <w:pPr>
              <w:jc w:val="center"/>
              <w:rPr>
                <w:color w:val="000000"/>
              </w:rPr>
            </w:pPr>
          </w:p>
        </w:tc>
      </w:tr>
      <w:tr w:rsidR="00FD13F6" w:rsidRPr="007001F1" w14:paraId="153AB2D4" w14:textId="77777777" w:rsidTr="00ED6BF1">
        <w:trPr>
          <w:trHeight w:val="273"/>
        </w:trPr>
        <w:tc>
          <w:tcPr>
            <w:tcW w:w="582" w:type="dxa"/>
            <w:vMerge/>
            <w:shd w:val="clear" w:color="auto" w:fill="auto"/>
            <w:noWrap/>
            <w:vAlign w:val="center"/>
          </w:tcPr>
          <w:p w14:paraId="3E7E525D"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0F2A9161" w14:textId="77777777" w:rsidR="00FD13F6" w:rsidRPr="007001F1" w:rsidDel="00461A82" w:rsidRDefault="00FD13F6" w:rsidP="00ED6BF1">
            <w:pPr>
              <w:jc w:val="both"/>
              <w:rPr>
                <w:color w:val="000000"/>
                <w:sz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6F17F6AD" w14:textId="77777777" w:rsidR="00FD13F6" w:rsidRPr="007001F1" w:rsidRDefault="00FD13F6" w:rsidP="00ED6BF1">
            <w:pPr>
              <w:jc w:val="center"/>
              <w:rPr>
                <w:color w:val="000000"/>
              </w:rPr>
            </w:pPr>
          </w:p>
        </w:tc>
        <w:tc>
          <w:tcPr>
            <w:tcW w:w="567" w:type="dxa"/>
            <w:shd w:val="clear" w:color="auto" w:fill="auto"/>
            <w:vAlign w:val="center"/>
          </w:tcPr>
          <w:p w14:paraId="055F2CC8" w14:textId="77777777" w:rsidR="00FD13F6" w:rsidRPr="007001F1" w:rsidRDefault="00FD13F6" w:rsidP="00ED6BF1">
            <w:pPr>
              <w:jc w:val="center"/>
              <w:rPr>
                <w:color w:val="000000"/>
              </w:rPr>
            </w:pPr>
          </w:p>
        </w:tc>
        <w:tc>
          <w:tcPr>
            <w:tcW w:w="776" w:type="dxa"/>
            <w:shd w:val="clear" w:color="auto" w:fill="auto"/>
            <w:vAlign w:val="center"/>
          </w:tcPr>
          <w:p w14:paraId="2F45B7B8" w14:textId="77777777" w:rsidR="00FD13F6" w:rsidRPr="007001F1" w:rsidRDefault="00FD13F6" w:rsidP="00ED6BF1">
            <w:pPr>
              <w:jc w:val="center"/>
              <w:rPr>
                <w:color w:val="000000"/>
              </w:rPr>
            </w:pPr>
          </w:p>
        </w:tc>
        <w:tc>
          <w:tcPr>
            <w:tcW w:w="1775" w:type="dxa"/>
            <w:shd w:val="clear" w:color="auto" w:fill="auto"/>
            <w:vAlign w:val="center"/>
          </w:tcPr>
          <w:p w14:paraId="20A5D720" w14:textId="77777777" w:rsidR="00FD13F6" w:rsidRPr="007001F1" w:rsidRDefault="00FD13F6" w:rsidP="00ED6BF1">
            <w:pPr>
              <w:jc w:val="center"/>
              <w:rPr>
                <w:color w:val="000000"/>
              </w:rPr>
            </w:pPr>
          </w:p>
        </w:tc>
      </w:tr>
      <w:tr w:rsidR="00FD13F6" w:rsidRPr="007001F1" w14:paraId="2681C02A" w14:textId="77777777" w:rsidTr="00ED6BF1">
        <w:trPr>
          <w:trHeight w:val="20"/>
        </w:trPr>
        <w:tc>
          <w:tcPr>
            <w:tcW w:w="582" w:type="dxa"/>
            <w:shd w:val="clear" w:color="auto" w:fill="auto"/>
            <w:noWrap/>
            <w:vAlign w:val="center"/>
          </w:tcPr>
          <w:p w14:paraId="07EB3E72" w14:textId="77777777" w:rsidR="00FD13F6" w:rsidRPr="007001F1" w:rsidRDefault="00F7783B" w:rsidP="00ED6BF1">
            <w:pPr>
              <w:jc w:val="center"/>
              <w:rPr>
                <w:color w:val="000000"/>
              </w:rPr>
            </w:pPr>
            <w:r>
              <w:rPr>
                <w:color w:val="000000"/>
                <w:sz w:val="22"/>
                <w:szCs w:val="22"/>
              </w:rPr>
              <w:t>3</w:t>
            </w:r>
          </w:p>
        </w:tc>
        <w:tc>
          <w:tcPr>
            <w:tcW w:w="4820" w:type="dxa"/>
            <w:gridSpan w:val="2"/>
            <w:shd w:val="clear" w:color="auto" w:fill="auto"/>
            <w:vAlign w:val="center"/>
          </w:tcPr>
          <w:p w14:paraId="66C73D34" w14:textId="77777777" w:rsidR="00FD13F6" w:rsidRPr="007001F1" w:rsidRDefault="00FD13F6" w:rsidP="00ED6BF1">
            <w:pPr>
              <w:jc w:val="both"/>
              <w:rPr>
                <w:color w:val="000000"/>
              </w:rPr>
            </w:pPr>
            <w:r w:rsidRPr="007001F1">
              <w:rPr>
                <w:color w:val="000000"/>
                <w:sz w:val="22"/>
              </w:rPr>
              <w:t>Bude zmena zmluvy</w:t>
            </w:r>
            <w:r>
              <w:rPr>
                <w:color w:val="000000"/>
                <w:sz w:val="22"/>
              </w:rPr>
              <w:t xml:space="preserve"> alebo</w:t>
            </w:r>
            <w:r w:rsidRPr="007001F1">
              <w:rPr>
                <w:color w:val="000000"/>
                <w:sz w:val="22"/>
              </w:rPr>
              <w:t xml:space="preserve"> rámcovej dohody vykonaná písomnou formou?</w:t>
            </w:r>
          </w:p>
        </w:tc>
        <w:tc>
          <w:tcPr>
            <w:tcW w:w="567" w:type="dxa"/>
            <w:shd w:val="clear" w:color="auto" w:fill="auto"/>
            <w:vAlign w:val="center"/>
          </w:tcPr>
          <w:p w14:paraId="0483F106" w14:textId="77777777" w:rsidR="00FD13F6" w:rsidRPr="007001F1" w:rsidRDefault="00FD13F6" w:rsidP="00ED6BF1">
            <w:pPr>
              <w:jc w:val="center"/>
              <w:rPr>
                <w:color w:val="000000"/>
              </w:rPr>
            </w:pPr>
          </w:p>
        </w:tc>
        <w:tc>
          <w:tcPr>
            <w:tcW w:w="567" w:type="dxa"/>
            <w:shd w:val="clear" w:color="auto" w:fill="auto"/>
            <w:vAlign w:val="center"/>
          </w:tcPr>
          <w:p w14:paraId="54C233B1" w14:textId="77777777" w:rsidR="00FD13F6" w:rsidRPr="007001F1" w:rsidRDefault="00FD13F6" w:rsidP="00ED6BF1">
            <w:pPr>
              <w:jc w:val="center"/>
              <w:rPr>
                <w:color w:val="000000"/>
              </w:rPr>
            </w:pPr>
          </w:p>
        </w:tc>
        <w:tc>
          <w:tcPr>
            <w:tcW w:w="776" w:type="dxa"/>
            <w:shd w:val="clear" w:color="auto" w:fill="auto"/>
            <w:vAlign w:val="center"/>
          </w:tcPr>
          <w:p w14:paraId="3945F633" w14:textId="77777777" w:rsidR="00FD13F6" w:rsidRPr="007001F1" w:rsidRDefault="00FD13F6" w:rsidP="00ED6BF1">
            <w:pPr>
              <w:jc w:val="center"/>
              <w:rPr>
                <w:color w:val="000000"/>
              </w:rPr>
            </w:pPr>
          </w:p>
        </w:tc>
        <w:tc>
          <w:tcPr>
            <w:tcW w:w="1775" w:type="dxa"/>
            <w:shd w:val="clear" w:color="auto" w:fill="auto"/>
            <w:vAlign w:val="center"/>
          </w:tcPr>
          <w:p w14:paraId="4C02E7C1" w14:textId="77777777" w:rsidR="00FD13F6" w:rsidRPr="007001F1" w:rsidRDefault="00FD13F6" w:rsidP="00ED6BF1">
            <w:pPr>
              <w:jc w:val="center"/>
              <w:rPr>
                <w:color w:val="000000"/>
              </w:rPr>
            </w:pPr>
          </w:p>
        </w:tc>
      </w:tr>
      <w:tr w:rsidR="00FD13F6" w:rsidRPr="007001F1" w14:paraId="1B9FFCAF" w14:textId="77777777" w:rsidTr="00ED6BF1">
        <w:trPr>
          <w:trHeight w:val="20"/>
        </w:trPr>
        <w:tc>
          <w:tcPr>
            <w:tcW w:w="582" w:type="dxa"/>
            <w:shd w:val="clear" w:color="auto" w:fill="auto"/>
            <w:noWrap/>
            <w:vAlign w:val="center"/>
          </w:tcPr>
          <w:p w14:paraId="5AB5D80F" w14:textId="77777777" w:rsidR="00FD13F6" w:rsidRPr="007001F1" w:rsidRDefault="00F7783B" w:rsidP="00ED6BF1">
            <w:pPr>
              <w:jc w:val="center"/>
              <w:rPr>
                <w:color w:val="000000"/>
              </w:rPr>
            </w:pPr>
            <w:r>
              <w:rPr>
                <w:color w:val="000000"/>
                <w:sz w:val="22"/>
                <w:szCs w:val="22"/>
              </w:rPr>
              <w:t>4</w:t>
            </w:r>
          </w:p>
        </w:tc>
        <w:tc>
          <w:tcPr>
            <w:tcW w:w="4820" w:type="dxa"/>
            <w:gridSpan w:val="2"/>
            <w:shd w:val="clear" w:color="auto" w:fill="auto"/>
            <w:vAlign w:val="center"/>
          </w:tcPr>
          <w:p w14:paraId="0D2E9843" w14:textId="77777777" w:rsidR="00FD13F6" w:rsidRPr="007001F1" w:rsidRDefault="00FD13F6" w:rsidP="00ED6BF1">
            <w:pPr>
              <w:jc w:val="both"/>
              <w:rPr>
                <w:color w:val="000000"/>
              </w:rPr>
            </w:pPr>
            <w:r w:rsidRPr="007001F1">
              <w:rPr>
                <w:sz w:val="22"/>
                <w:lang w:eastAsia="en-US"/>
              </w:rPr>
              <w:t xml:space="preserve">Bolo dodržané, že </w:t>
            </w:r>
            <w:r>
              <w:rPr>
                <w:sz w:val="22"/>
                <w:lang w:eastAsia="en-US"/>
              </w:rPr>
              <w:t xml:space="preserve">zmenu </w:t>
            </w:r>
            <w:r w:rsidRPr="00FD30B8">
              <w:rPr>
                <w:sz w:val="22"/>
                <w:lang w:eastAsia="en-US"/>
              </w:rPr>
              <w:t>zmluvy/</w:t>
            </w:r>
            <w:r>
              <w:rPr>
                <w:sz w:val="22"/>
                <w:lang w:eastAsia="en-US"/>
              </w:rPr>
              <w:t>RD</w:t>
            </w:r>
            <w:r w:rsidRPr="00FD30B8">
              <w:rPr>
                <w:sz w:val="22"/>
                <w:lang w:eastAsia="en-US"/>
              </w:rPr>
              <w:t xml:space="preserve">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FD30B8">
              <w:rPr>
                <w:sz w:val="22"/>
                <w:lang w:eastAsia="en-US"/>
              </w:rPr>
              <w:t xml:space="preserve"> by navýšila cenu za predmet </w:t>
            </w:r>
            <w:r>
              <w:rPr>
                <w:sz w:val="22"/>
                <w:lang w:eastAsia="en-US"/>
              </w:rPr>
              <w:t xml:space="preserve">zákazky do hodnoty nadlimitného </w:t>
            </w:r>
            <w:r w:rsidRPr="00FD30B8">
              <w:rPr>
                <w:sz w:val="22"/>
                <w:lang w:eastAsia="en-US"/>
              </w:rPr>
              <w:t>postupu zadávania zákazky</w:t>
            </w:r>
            <w:r>
              <w:rPr>
                <w:sz w:val="22"/>
                <w:lang w:eastAsia="en-US"/>
              </w:rPr>
              <w:t>?</w:t>
            </w:r>
          </w:p>
        </w:tc>
        <w:tc>
          <w:tcPr>
            <w:tcW w:w="567" w:type="dxa"/>
            <w:shd w:val="clear" w:color="auto" w:fill="auto"/>
            <w:vAlign w:val="center"/>
          </w:tcPr>
          <w:p w14:paraId="4F93E987" w14:textId="77777777" w:rsidR="00FD13F6" w:rsidRPr="007001F1" w:rsidRDefault="00FD13F6" w:rsidP="00ED6BF1">
            <w:pPr>
              <w:jc w:val="center"/>
              <w:rPr>
                <w:color w:val="000000"/>
              </w:rPr>
            </w:pPr>
          </w:p>
        </w:tc>
        <w:tc>
          <w:tcPr>
            <w:tcW w:w="567" w:type="dxa"/>
            <w:shd w:val="clear" w:color="auto" w:fill="auto"/>
            <w:vAlign w:val="center"/>
          </w:tcPr>
          <w:p w14:paraId="7872B9CE" w14:textId="77777777" w:rsidR="00FD13F6" w:rsidRPr="007001F1" w:rsidRDefault="00FD13F6" w:rsidP="00ED6BF1">
            <w:pPr>
              <w:jc w:val="center"/>
              <w:rPr>
                <w:color w:val="000000"/>
              </w:rPr>
            </w:pPr>
          </w:p>
        </w:tc>
        <w:tc>
          <w:tcPr>
            <w:tcW w:w="776" w:type="dxa"/>
            <w:shd w:val="clear" w:color="auto" w:fill="auto"/>
            <w:vAlign w:val="center"/>
          </w:tcPr>
          <w:p w14:paraId="644F04E7" w14:textId="77777777" w:rsidR="00FD13F6" w:rsidRPr="007001F1" w:rsidRDefault="00FD13F6" w:rsidP="00ED6BF1">
            <w:pPr>
              <w:jc w:val="center"/>
              <w:rPr>
                <w:color w:val="000000"/>
              </w:rPr>
            </w:pPr>
          </w:p>
        </w:tc>
        <w:tc>
          <w:tcPr>
            <w:tcW w:w="1775" w:type="dxa"/>
            <w:shd w:val="clear" w:color="auto" w:fill="auto"/>
            <w:vAlign w:val="center"/>
          </w:tcPr>
          <w:p w14:paraId="467BEF81" w14:textId="77777777" w:rsidR="00FD13F6" w:rsidRPr="007001F1" w:rsidRDefault="00FD13F6" w:rsidP="00ED6BF1">
            <w:pPr>
              <w:jc w:val="center"/>
              <w:rPr>
                <w:color w:val="000000"/>
              </w:rPr>
            </w:pPr>
          </w:p>
        </w:tc>
      </w:tr>
      <w:tr w:rsidR="00FD13F6" w:rsidRPr="007001F1" w14:paraId="077C9B54" w14:textId="77777777" w:rsidTr="00ED6BF1">
        <w:trPr>
          <w:trHeight w:val="20"/>
        </w:trPr>
        <w:tc>
          <w:tcPr>
            <w:tcW w:w="582" w:type="dxa"/>
            <w:shd w:val="clear" w:color="auto" w:fill="auto"/>
            <w:noWrap/>
            <w:vAlign w:val="center"/>
          </w:tcPr>
          <w:p w14:paraId="63AD90BA" w14:textId="77777777" w:rsidR="00FD13F6" w:rsidRPr="007001F1" w:rsidRDefault="00F7783B" w:rsidP="00ED6BF1">
            <w:pPr>
              <w:jc w:val="center"/>
              <w:rPr>
                <w:color w:val="000000"/>
              </w:rPr>
            </w:pPr>
            <w:r>
              <w:rPr>
                <w:color w:val="000000"/>
                <w:sz w:val="22"/>
                <w:szCs w:val="22"/>
              </w:rPr>
              <w:t>5</w:t>
            </w:r>
          </w:p>
        </w:tc>
        <w:tc>
          <w:tcPr>
            <w:tcW w:w="4820" w:type="dxa"/>
            <w:gridSpan w:val="2"/>
            <w:shd w:val="clear" w:color="auto" w:fill="auto"/>
            <w:vAlign w:val="center"/>
          </w:tcPr>
          <w:p w14:paraId="14961088" w14:textId="77777777" w:rsidR="00FD13F6" w:rsidRPr="007001F1" w:rsidRDefault="00FD13F6" w:rsidP="00ED6BF1">
            <w:pPr>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C04E687" w14:textId="77777777" w:rsidR="00FD13F6" w:rsidRPr="007001F1" w:rsidRDefault="00FD13F6" w:rsidP="00ED6BF1">
            <w:pPr>
              <w:jc w:val="center"/>
              <w:rPr>
                <w:color w:val="000000"/>
              </w:rPr>
            </w:pPr>
          </w:p>
        </w:tc>
        <w:tc>
          <w:tcPr>
            <w:tcW w:w="567" w:type="dxa"/>
            <w:shd w:val="clear" w:color="auto" w:fill="auto"/>
            <w:vAlign w:val="center"/>
          </w:tcPr>
          <w:p w14:paraId="430CC0EE" w14:textId="77777777" w:rsidR="00FD13F6" w:rsidRPr="007001F1" w:rsidRDefault="00FD13F6" w:rsidP="00ED6BF1">
            <w:pPr>
              <w:jc w:val="center"/>
              <w:rPr>
                <w:color w:val="000000"/>
              </w:rPr>
            </w:pPr>
          </w:p>
        </w:tc>
        <w:tc>
          <w:tcPr>
            <w:tcW w:w="776" w:type="dxa"/>
            <w:shd w:val="clear" w:color="auto" w:fill="auto"/>
            <w:vAlign w:val="center"/>
          </w:tcPr>
          <w:p w14:paraId="5B5235EA" w14:textId="77777777" w:rsidR="00FD13F6" w:rsidRPr="007001F1" w:rsidRDefault="00FD13F6" w:rsidP="00ED6BF1">
            <w:pPr>
              <w:jc w:val="center"/>
              <w:rPr>
                <w:color w:val="000000"/>
              </w:rPr>
            </w:pPr>
          </w:p>
        </w:tc>
        <w:tc>
          <w:tcPr>
            <w:tcW w:w="1775" w:type="dxa"/>
            <w:shd w:val="clear" w:color="auto" w:fill="auto"/>
            <w:vAlign w:val="center"/>
          </w:tcPr>
          <w:p w14:paraId="7BEB2879" w14:textId="77777777" w:rsidR="00FD13F6" w:rsidRPr="007001F1" w:rsidRDefault="00FD13F6" w:rsidP="00ED6BF1">
            <w:pPr>
              <w:jc w:val="center"/>
              <w:rPr>
                <w:color w:val="000000"/>
              </w:rPr>
            </w:pPr>
          </w:p>
        </w:tc>
      </w:tr>
      <w:tr w:rsidR="00FD13F6" w:rsidRPr="007001F1" w14:paraId="5EB17EE0" w14:textId="77777777" w:rsidTr="00ED6BF1">
        <w:trPr>
          <w:trHeight w:val="378"/>
        </w:trPr>
        <w:tc>
          <w:tcPr>
            <w:tcW w:w="582" w:type="dxa"/>
            <w:vMerge w:val="restart"/>
            <w:shd w:val="clear" w:color="auto" w:fill="auto"/>
            <w:noWrap/>
            <w:vAlign w:val="center"/>
          </w:tcPr>
          <w:p w14:paraId="525F923F" w14:textId="77777777" w:rsidR="00FD13F6" w:rsidRPr="007001F1" w:rsidRDefault="00F7783B" w:rsidP="00ED6BF1">
            <w:pPr>
              <w:jc w:val="center"/>
              <w:rPr>
                <w:color w:val="000000"/>
              </w:rPr>
            </w:pPr>
            <w:r>
              <w:rPr>
                <w:color w:val="000000"/>
                <w:sz w:val="22"/>
                <w:szCs w:val="22"/>
              </w:rPr>
              <w:t>6</w:t>
            </w:r>
          </w:p>
        </w:tc>
        <w:tc>
          <w:tcPr>
            <w:tcW w:w="4820" w:type="dxa"/>
            <w:gridSpan w:val="2"/>
            <w:shd w:val="clear" w:color="auto" w:fill="auto"/>
            <w:vAlign w:val="center"/>
          </w:tcPr>
          <w:p w14:paraId="377A6596"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D97F824" w14:textId="77777777" w:rsidR="00FD13F6" w:rsidRPr="007001F1" w:rsidRDefault="00FD13F6" w:rsidP="00ED6BF1">
            <w:pPr>
              <w:jc w:val="center"/>
              <w:rPr>
                <w:color w:val="000000"/>
              </w:rPr>
            </w:pPr>
          </w:p>
        </w:tc>
        <w:tc>
          <w:tcPr>
            <w:tcW w:w="567" w:type="dxa"/>
            <w:shd w:val="clear" w:color="auto" w:fill="auto"/>
            <w:vAlign w:val="center"/>
          </w:tcPr>
          <w:p w14:paraId="7A17764F" w14:textId="77777777" w:rsidR="00FD13F6" w:rsidRPr="007001F1" w:rsidRDefault="00FD13F6" w:rsidP="00ED6BF1">
            <w:pPr>
              <w:jc w:val="center"/>
              <w:rPr>
                <w:color w:val="000000"/>
              </w:rPr>
            </w:pPr>
          </w:p>
        </w:tc>
        <w:tc>
          <w:tcPr>
            <w:tcW w:w="776" w:type="dxa"/>
            <w:shd w:val="clear" w:color="auto" w:fill="auto"/>
            <w:vAlign w:val="center"/>
          </w:tcPr>
          <w:p w14:paraId="7122B101" w14:textId="77777777" w:rsidR="00FD13F6" w:rsidRPr="007001F1" w:rsidRDefault="00FD13F6" w:rsidP="00ED6BF1">
            <w:pPr>
              <w:jc w:val="center"/>
              <w:rPr>
                <w:color w:val="000000"/>
              </w:rPr>
            </w:pPr>
          </w:p>
        </w:tc>
        <w:tc>
          <w:tcPr>
            <w:tcW w:w="1775" w:type="dxa"/>
            <w:shd w:val="clear" w:color="auto" w:fill="auto"/>
            <w:vAlign w:val="center"/>
          </w:tcPr>
          <w:p w14:paraId="5AED5A63" w14:textId="77777777" w:rsidR="00FD13F6" w:rsidRPr="007001F1" w:rsidRDefault="00FD13F6" w:rsidP="00ED6BF1">
            <w:pPr>
              <w:jc w:val="center"/>
              <w:rPr>
                <w:color w:val="000000"/>
              </w:rPr>
            </w:pPr>
          </w:p>
        </w:tc>
      </w:tr>
      <w:tr w:rsidR="00FD13F6" w:rsidRPr="007001F1" w14:paraId="046DDB79" w14:textId="77777777" w:rsidTr="00ED6BF1">
        <w:trPr>
          <w:trHeight w:val="845"/>
        </w:trPr>
        <w:tc>
          <w:tcPr>
            <w:tcW w:w="582" w:type="dxa"/>
            <w:vMerge/>
            <w:shd w:val="clear" w:color="auto" w:fill="auto"/>
            <w:noWrap/>
            <w:vAlign w:val="center"/>
          </w:tcPr>
          <w:p w14:paraId="5A5D3B54" w14:textId="77777777" w:rsidR="00FD13F6" w:rsidRPr="007001F1" w:rsidRDefault="00FD13F6" w:rsidP="00ED6BF1">
            <w:pPr>
              <w:jc w:val="center"/>
              <w:rPr>
                <w:color w:val="000000"/>
              </w:rPr>
            </w:pPr>
          </w:p>
        </w:tc>
        <w:tc>
          <w:tcPr>
            <w:tcW w:w="4820" w:type="dxa"/>
            <w:gridSpan w:val="2"/>
            <w:shd w:val="clear" w:color="auto" w:fill="auto"/>
            <w:vAlign w:val="center"/>
          </w:tcPr>
          <w:p w14:paraId="45B9EB31"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880A34D" w14:textId="77777777" w:rsidR="00FD13F6" w:rsidRPr="007001F1" w:rsidRDefault="00FD13F6" w:rsidP="00ED6BF1">
            <w:pPr>
              <w:jc w:val="center"/>
              <w:rPr>
                <w:color w:val="000000"/>
              </w:rPr>
            </w:pPr>
          </w:p>
        </w:tc>
        <w:tc>
          <w:tcPr>
            <w:tcW w:w="567" w:type="dxa"/>
            <w:shd w:val="clear" w:color="auto" w:fill="auto"/>
            <w:vAlign w:val="center"/>
          </w:tcPr>
          <w:p w14:paraId="4A05750C" w14:textId="77777777" w:rsidR="00FD13F6" w:rsidRPr="007001F1" w:rsidRDefault="00FD13F6" w:rsidP="00ED6BF1">
            <w:pPr>
              <w:jc w:val="center"/>
              <w:rPr>
                <w:color w:val="000000"/>
              </w:rPr>
            </w:pPr>
          </w:p>
        </w:tc>
        <w:tc>
          <w:tcPr>
            <w:tcW w:w="776" w:type="dxa"/>
            <w:shd w:val="clear" w:color="auto" w:fill="auto"/>
            <w:vAlign w:val="center"/>
          </w:tcPr>
          <w:p w14:paraId="4E68306A" w14:textId="77777777" w:rsidR="00FD13F6" w:rsidRPr="007001F1" w:rsidRDefault="00FD13F6" w:rsidP="00ED6BF1">
            <w:pPr>
              <w:jc w:val="center"/>
              <w:rPr>
                <w:color w:val="000000"/>
              </w:rPr>
            </w:pPr>
          </w:p>
        </w:tc>
        <w:tc>
          <w:tcPr>
            <w:tcW w:w="1775" w:type="dxa"/>
            <w:shd w:val="clear" w:color="auto" w:fill="auto"/>
            <w:vAlign w:val="center"/>
          </w:tcPr>
          <w:p w14:paraId="0E16314C" w14:textId="77777777" w:rsidR="00FD13F6" w:rsidRPr="007001F1" w:rsidRDefault="00FD13F6" w:rsidP="00ED6BF1">
            <w:pPr>
              <w:jc w:val="center"/>
              <w:rPr>
                <w:color w:val="000000"/>
              </w:rPr>
            </w:pPr>
          </w:p>
        </w:tc>
      </w:tr>
      <w:tr w:rsidR="00FD13F6" w:rsidRPr="007001F1" w14:paraId="37BCFB7D" w14:textId="77777777" w:rsidTr="00ED6BF1">
        <w:trPr>
          <w:trHeight w:val="20"/>
        </w:trPr>
        <w:tc>
          <w:tcPr>
            <w:tcW w:w="582" w:type="dxa"/>
            <w:shd w:val="clear" w:color="auto" w:fill="auto"/>
            <w:noWrap/>
            <w:vAlign w:val="center"/>
          </w:tcPr>
          <w:p w14:paraId="0589608A" w14:textId="77777777" w:rsidR="00FD13F6" w:rsidRPr="007001F1" w:rsidRDefault="00F7783B" w:rsidP="00ED6BF1">
            <w:pPr>
              <w:jc w:val="center"/>
              <w:rPr>
                <w:color w:val="000000"/>
              </w:rPr>
            </w:pPr>
            <w:r>
              <w:rPr>
                <w:color w:val="000000"/>
                <w:sz w:val="22"/>
                <w:szCs w:val="22"/>
              </w:rPr>
              <w:t>7</w:t>
            </w:r>
          </w:p>
        </w:tc>
        <w:tc>
          <w:tcPr>
            <w:tcW w:w="4820" w:type="dxa"/>
            <w:gridSpan w:val="2"/>
            <w:shd w:val="clear" w:color="auto" w:fill="auto"/>
            <w:vAlign w:val="center"/>
          </w:tcPr>
          <w:p w14:paraId="02494EBA" w14:textId="77777777" w:rsidR="00FD13F6" w:rsidRPr="007001F1" w:rsidRDefault="00FD13F6" w:rsidP="00ED6BF1">
            <w:pPr>
              <w:autoSpaceDE w:val="0"/>
              <w:autoSpaceDN w:val="0"/>
              <w:adjustRightInd w:val="0"/>
              <w:jc w:val="both"/>
              <w:rPr>
                <w:color w:val="000000"/>
              </w:rPr>
            </w:pPr>
            <w:r w:rsidRPr="007001F1">
              <w:rPr>
                <w:sz w:val="22"/>
              </w:rPr>
              <w:t>Je zmena zmluvy</w:t>
            </w:r>
            <w:r w:rsidR="00420F0B">
              <w:rPr>
                <w:sz w:val="22"/>
              </w:rPr>
              <w:t>/</w:t>
            </w:r>
            <w:r w:rsidRPr="007001F1">
              <w:rPr>
                <w:sz w:val="22"/>
              </w:rPr>
              <w:t>RD, resp. znenie dodatku                     z pohľadu kontroly predmetu zmien, vo vecnom súlade so schválenou žiadosťou o NFP a účinnou Zmluvou o poskytnutí NFP?</w:t>
            </w:r>
          </w:p>
        </w:tc>
        <w:tc>
          <w:tcPr>
            <w:tcW w:w="567" w:type="dxa"/>
            <w:shd w:val="clear" w:color="auto" w:fill="auto"/>
            <w:vAlign w:val="center"/>
          </w:tcPr>
          <w:p w14:paraId="515DD8B6" w14:textId="77777777" w:rsidR="00FD13F6" w:rsidRPr="007001F1" w:rsidRDefault="00FD13F6" w:rsidP="00ED6BF1">
            <w:pPr>
              <w:jc w:val="center"/>
              <w:rPr>
                <w:color w:val="000000"/>
              </w:rPr>
            </w:pPr>
          </w:p>
        </w:tc>
        <w:tc>
          <w:tcPr>
            <w:tcW w:w="567" w:type="dxa"/>
            <w:shd w:val="clear" w:color="auto" w:fill="auto"/>
            <w:vAlign w:val="center"/>
          </w:tcPr>
          <w:p w14:paraId="184F9F3B" w14:textId="77777777" w:rsidR="00FD13F6" w:rsidRPr="007001F1" w:rsidRDefault="00FD13F6" w:rsidP="00ED6BF1">
            <w:pPr>
              <w:jc w:val="center"/>
              <w:rPr>
                <w:color w:val="000000"/>
              </w:rPr>
            </w:pPr>
          </w:p>
        </w:tc>
        <w:tc>
          <w:tcPr>
            <w:tcW w:w="776" w:type="dxa"/>
            <w:shd w:val="clear" w:color="auto" w:fill="auto"/>
            <w:vAlign w:val="center"/>
          </w:tcPr>
          <w:p w14:paraId="419C4E22" w14:textId="77777777" w:rsidR="00FD13F6" w:rsidRPr="007001F1" w:rsidRDefault="00FD13F6" w:rsidP="00ED6BF1">
            <w:pPr>
              <w:jc w:val="center"/>
              <w:rPr>
                <w:color w:val="000000"/>
              </w:rPr>
            </w:pPr>
          </w:p>
        </w:tc>
        <w:tc>
          <w:tcPr>
            <w:tcW w:w="1775" w:type="dxa"/>
            <w:shd w:val="clear" w:color="auto" w:fill="auto"/>
            <w:vAlign w:val="center"/>
          </w:tcPr>
          <w:p w14:paraId="246E54EE" w14:textId="77777777" w:rsidR="00FD13F6" w:rsidRPr="007001F1" w:rsidRDefault="00FD13F6" w:rsidP="00ED6BF1">
            <w:pPr>
              <w:jc w:val="center"/>
              <w:rPr>
                <w:color w:val="000000"/>
              </w:rPr>
            </w:pPr>
          </w:p>
        </w:tc>
      </w:tr>
      <w:tr w:rsidR="00FD13F6" w:rsidRPr="007001F1" w14:paraId="1A091CE0" w14:textId="77777777" w:rsidTr="00ED6BF1">
        <w:trPr>
          <w:trHeight w:val="20"/>
        </w:trPr>
        <w:tc>
          <w:tcPr>
            <w:tcW w:w="582" w:type="dxa"/>
            <w:shd w:val="clear" w:color="auto" w:fill="auto"/>
            <w:noWrap/>
            <w:vAlign w:val="center"/>
          </w:tcPr>
          <w:p w14:paraId="6808B9C2" w14:textId="77777777" w:rsidR="00FD13F6" w:rsidRPr="007001F1" w:rsidRDefault="00F7783B" w:rsidP="00ED6BF1">
            <w:pPr>
              <w:jc w:val="center"/>
              <w:rPr>
                <w:color w:val="000000"/>
              </w:rPr>
            </w:pPr>
            <w:r>
              <w:rPr>
                <w:color w:val="000000"/>
                <w:sz w:val="22"/>
                <w:szCs w:val="22"/>
              </w:rPr>
              <w:t>8</w:t>
            </w:r>
          </w:p>
        </w:tc>
        <w:tc>
          <w:tcPr>
            <w:tcW w:w="4820" w:type="dxa"/>
            <w:gridSpan w:val="2"/>
            <w:shd w:val="clear" w:color="auto" w:fill="auto"/>
            <w:vAlign w:val="center"/>
          </w:tcPr>
          <w:p w14:paraId="31CB2F07" w14:textId="77777777" w:rsidR="00FD13F6" w:rsidRPr="007001F1" w:rsidRDefault="00FD13F6" w:rsidP="00ED6BF1">
            <w:pPr>
              <w:autoSpaceDE w:val="0"/>
              <w:autoSpaceDN w:val="0"/>
              <w:adjustRightInd w:val="0"/>
              <w:jc w:val="both"/>
              <w:rPr>
                <w:color w:val="000000"/>
              </w:rPr>
            </w:pPr>
            <w:r w:rsidRPr="007001F1">
              <w:rPr>
                <w:color w:val="000000"/>
                <w:sz w:val="22"/>
              </w:rPr>
              <w:t>Neboli identifikované rizikové indikátory, ktoré môžu iniciovať spoluprácu s PMÚ alebo OČTK</w:t>
            </w:r>
            <w:r w:rsidR="00B72D23">
              <w:rPr>
                <w:color w:val="000000"/>
                <w:sz w:val="22"/>
              </w:rPr>
              <w:t xml:space="preserve"> alebo nebol identifikovaný konflikt záujmov</w:t>
            </w:r>
            <w:r w:rsidRPr="007001F1">
              <w:rPr>
                <w:color w:val="000000"/>
                <w:sz w:val="22"/>
              </w:rPr>
              <w:t>?</w:t>
            </w:r>
          </w:p>
        </w:tc>
        <w:tc>
          <w:tcPr>
            <w:tcW w:w="567" w:type="dxa"/>
            <w:shd w:val="clear" w:color="auto" w:fill="auto"/>
            <w:vAlign w:val="center"/>
          </w:tcPr>
          <w:p w14:paraId="5AD7FA6E" w14:textId="77777777" w:rsidR="00FD13F6" w:rsidRPr="007001F1" w:rsidRDefault="00FD13F6" w:rsidP="00ED6BF1">
            <w:pPr>
              <w:jc w:val="center"/>
              <w:rPr>
                <w:color w:val="000000"/>
              </w:rPr>
            </w:pPr>
          </w:p>
        </w:tc>
        <w:tc>
          <w:tcPr>
            <w:tcW w:w="567" w:type="dxa"/>
            <w:shd w:val="clear" w:color="auto" w:fill="auto"/>
            <w:vAlign w:val="center"/>
          </w:tcPr>
          <w:p w14:paraId="2AAF3477" w14:textId="77777777" w:rsidR="00FD13F6" w:rsidRPr="007001F1" w:rsidRDefault="00FD13F6" w:rsidP="00ED6BF1">
            <w:pPr>
              <w:jc w:val="center"/>
              <w:rPr>
                <w:color w:val="000000"/>
              </w:rPr>
            </w:pPr>
          </w:p>
        </w:tc>
        <w:tc>
          <w:tcPr>
            <w:tcW w:w="776" w:type="dxa"/>
            <w:shd w:val="clear" w:color="auto" w:fill="auto"/>
            <w:vAlign w:val="center"/>
          </w:tcPr>
          <w:p w14:paraId="1E7C7F4A" w14:textId="77777777" w:rsidR="00FD13F6" w:rsidRPr="007001F1" w:rsidRDefault="00FD13F6" w:rsidP="00ED6BF1">
            <w:pPr>
              <w:jc w:val="center"/>
              <w:rPr>
                <w:color w:val="000000"/>
              </w:rPr>
            </w:pPr>
          </w:p>
        </w:tc>
        <w:tc>
          <w:tcPr>
            <w:tcW w:w="1775" w:type="dxa"/>
            <w:shd w:val="clear" w:color="auto" w:fill="auto"/>
            <w:vAlign w:val="center"/>
          </w:tcPr>
          <w:p w14:paraId="292C0D5B" w14:textId="77777777" w:rsidR="00FD13F6" w:rsidRPr="007001F1" w:rsidRDefault="00FD13F6" w:rsidP="00ED6BF1">
            <w:pPr>
              <w:jc w:val="center"/>
              <w:rPr>
                <w:color w:val="000000"/>
              </w:rPr>
            </w:pPr>
          </w:p>
        </w:tc>
      </w:tr>
      <w:tr w:rsidR="00FD13F6" w:rsidRPr="007001F1" w14:paraId="7178555E" w14:textId="77777777" w:rsidTr="00ED6BF1">
        <w:trPr>
          <w:trHeight w:val="300"/>
        </w:trPr>
        <w:tc>
          <w:tcPr>
            <w:tcW w:w="3559" w:type="dxa"/>
            <w:gridSpan w:val="2"/>
            <w:shd w:val="clear" w:color="auto" w:fill="auto"/>
            <w:vAlign w:val="center"/>
            <w:hideMark/>
          </w:tcPr>
          <w:p w14:paraId="6AA5756B"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17"/>
              <w:t>2</w:t>
            </w:r>
            <w:r w:rsidRPr="007001F1">
              <w:rPr>
                <w:b/>
                <w:bCs/>
                <w:sz w:val="22"/>
                <w:szCs w:val="22"/>
              </w:rPr>
              <w:t>:</w:t>
            </w:r>
          </w:p>
        </w:tc>
        <w:tc>
          <w:tcPr>
            <w:tcW w:w="5528" w:type="dxa"/>
            <w:gridSpan w:val="5"/>
            <w:shd w:val="clear" w:color="auto" w:fill="auto"/>
            <w:vAlign w:val="center"/>
            <w:hideMark/>
          </w:tcPr>
          <w:p w14:paraId="689684FA" w14:textId="77777777" w:rsidR="00FD13F6" w:rsidRPr="007001F1" w:rsidRDefault="00FD13F6" w:rsidP="00ED6BF1">
            <w:pPr>
              <w:rPr>
                <w:color w:val="000000"/>
              </w:rPr>
            </w:pPr>
            <w:r w:rsidRPr="007001F1">
              <w:rPr>
                <w:color w:val="000000"/>
                <w:sz w:val="22"/>
                <w:szCs w:val="22"/>
              </w:rPr>
              <w:t> </w:t>
            </w:r>
          </w:p>
        </w:tc>
      </w:tr>
      <w:tr w:rsidR="00FD13F6" w:rsidRPr="007001F1" w14:paraId="65F257FD" w14:textId="77777777" w:rsidTr="00ED6BF1">
        <w:trPr>
          <w:trHeight w:val="300"/>
        </w:trPr>
        <w:tc>
          <w:tcPr>
            <w:tcW w:w="3559" w:type="dxa"/>
            <w:gridSpan w:val="2"/>
            <w:shd w:val="clear" w:color="auto" w:fill="auto"/>
            <w:vAlign w:val="center"/>
            <w:hideMark/>
          </w:tcPr>
          <w:p w14:paraId="306FDC3A"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4E607842" w14:textId="77777777" w:rsidR="00FD13F6" w:rsidRPr="007001F1" w:rsidRDefault="00FD13F6" w:rsidP="00ED6BF1">
            <w:pPr>
              <w:rPr>
                <w:color w:val="000000"/>
              </w:rPr>
            </w:pPr>
            <w:r w:rsidRPr="007001F1">
              <w:rPr>
                <w:color w:val="000000"/>
                <w:sz w:val="22"/>
                <w:szCs w:val="22"/>
              </w:rPr>
              <w:t> </w:t>
            </w:r>
          </w:p>
        </w:tc>
      </w:tr>
      <w:tr w:rsidR="00FD13F6" w:rsidRPr="007001F1" w14:paraId="0DDC4691" w14:textId="77777777" w:rsidTr="00ED6BF1">
        <w:trPr>
          <w:trHeight w:val="300"/>
        </w:trPr>
        <w:tc>
          <w:tcPr>
            <w:tcW w:w="3559" w:type="dxa"/>
            <w:gridSpan w:val="2"/>
            <w:shd w:val="clear" w:color="000000" w:fill="FFFFFF"/>
            <w:vAlign w:val="center"/>
            <w:hideMark/>
          </w:tcPr>
          <w:p w14:paraId="1D2660DA"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645E39CC" w14:textId="77777777" w:rsidR="00FD13F6" w:rsidRPr="007001F1" w:rsidRDefault="00FD13F6" w:rsidP="00ED6BF1">
            <w:pPr>
              <w:rPr>
                <w:color w:val="000000"/>
              </w:rPr>
            </w:pPr>
            <w:r w:rsidRPr="007001F1">
              <w:rPr>
                <w:color w:val="000000"/>
                <w:sz w:val="22"/>
                <w:szCs w:val="22"/>
              </w:rPr>
              <w:t> </w:t>
            </w:r>
          </w:p>
        </w:tc>
      </w:tr>
      <w:tr w:rsidR="00FD13F6" w:rsidRPr="007001F1" w14:paraId="4E5E77C7" w14:textId="77777777" w:rsidTr="00ED6BF1">
        <w:trPr>
          <w:trHeight w:val="300"/>
        </w:trPr>
        <w:tc>
          <w:tcPr>
            <w:tcW w:w="9087" w:type="dxa"/>
            <w:gridSpan w:val="7"/>
            <w:shd w:val="clear" w:color="auto" w:fill="auto"/>
            <w:noWrap/>
            <w:vAlign w:val="bottom"/>
            <w:hideMark/>
          </w:tcPr>
          <w:p w14:paraId="568BDB07" w14:textId="77777777" w:rsidR="00FD13F6" w:rsidRPr="007001F1" w:rsidRDefault="00FD13F6" w:rsidP="00ED6BF1">
            <w:pPr>
              <w:jc w:val="center"/>
              <w:rPr>
                <w:color w:val="000000"/>
              </w:rPr>
            </w:pPr>
            <w:r w:rsidRPr="007001F1">
              <w:rPr>
                <w:color w:val="000000"/>
                <w:sz w:val="22"/>
                <w:szCs w:val="22"/>
              </w:rPr>
              <w:t> </w:t>
            </w:r>
          </w:p>
        </w:tc>
      </w:tr>
      <w:tr w:rsidR="00FD13F6" w:rsidRPr="007001F1" w14:paraId="6B0A1D00" w14:textId="77777777" w:rsidTr="00ED6BF1">
        <w:trPr>
          <w:trHeight w:val="300"/>
        </w:trPr>
        <w:tc>
          <w:tcPr>
            <w:tcW w:w="3559" w:type="dxa"/>
            <w:gridSpan w:val="2"/>
            <w:shd w:val="clear" w:color="000000" w:fill="FFFFFF"/>
            <w:vAlign w:val="center"/>
            <w:hideMark/>
          </w:tcPr>
          <w:p w14:paraId="1925FE23"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8"/>
              <w:t>3</w:t>
            </w:r>
            <w:r w:rsidRPr="007001F1">
              <w:rPr>
                <w:b/>
                <w:bCs/>
                <w:sz w:val="22"/>
                <w:szCs w:val="22"/>
              </w:rPr>
              <w:t>:</w:t>
            </w:r>
          </w:p>
        </w:tc>
        <w:tc>
          <w:tcPr>
            <w:tcW w:w="5528" w:type="dxa"/>
            <w:gridSpan w:val="5"/>
            <w:shd w:val="clear" w:color="auto" w:fill="auto"/>
            <w:vAlign w:val="center"/>
            <w:hideMark/>
          </w:tcPr>
          <w:p w14:paraId="61934D52" w14:textId="77777777" w:rsidR="00FD13F6" w:rsidRPr="007001F1" w:rsidRDefault="00FD13F6" w:rsidP="00ED6BF1">
            <w:pPr>
              <w:rPr>
                <w:color w:val="000000"/>
              </w:rPr>
            </w:pPr>
            <w:r w:rsidRPr="007001F1">
              <w:rPr>
                <w:color w:val="000000"/>
                <w:sz w:val="22"/>
                <w:szCs w:val="22"/>
              </w:rPr>
              <w:t> </w:t>
            </w:r>
          </w:p>
        </w:tc>
      </w:tr>
      <w:tr w:rsidR="00FD13F6" w:rsidRPr="007001F1" w14:paraId="08F103B5" w14:textId="77777777" w:rsidTr="00ED6BF1">
        <w:trPr>
          <w:trHeight w:val="300"/>
        </w:trPr>
        <w:tc>
          <w:tcPr>
            <w:tcW w:w="3559" w:type="dxa"/>
            <w:gridSpan w:val="2"/>
            <w:shd w:val="clear" w:color="000000" w:fill="FFFFFF"/>
            <w:vAlign w:val="center"/>
            <w:hideMark/>
          </w:tcPr>
          <w:p w14:paraId="7E077D83"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0066F5D1" w14:textId="77777777" w:rsidR="00FD13F6" w:rsidRPr="007001F1" w:rsidRDefault="00FD13F6" w:rsidP="00ED6BF1">
            <w:pPr>
              <w:rPr>
                <w:color w:val="000000"/>
              </w:rPr>
            </w:pPr>
            <w:r w:rsidRPr="007001F1">
              <w:rPr>
                <w:color w:val="000000"/>
                <w:sz w:val="22"/>
                <w:szCs w:val="22"/>
              </w:rPr>
              <w:t> </w:t>
            </w:r>
          </w:p>
        </w:tc>
      </w:tr>
    </w:tbl>
    <w:p w14:paraId="612E0774" w14:textId="77777777" w:rsidR="00C5578F" w:rsidRDefault="00C5578F">
      <w:pPr>
        <w:spacing w:after="160" w:line="259" w:lineRule="auto"/>
        <w:rPr>
          <w:ins w:id="6868" w:author="Autor"/>
        </w:rPr>
      </w:pPr>
      <w:ins w:id="6869" w:author="Autor">
        <w:r>
          <w:br w:type="page"/>
        </w:r>
      </w:ins>
    </w:p>
    <w:p w14:paraId="14FC3DD8" w14:textId="77777777" w:rsidR="00FD13F6" w:rsidDel="00C5578F" w:rsidRDefault="00FD13F6" w:rsidP="00FD13F6">
      <w:pPr>
        <w:spacing w:after="160" w:line="259" w:lineRule="auto"/>
        <w:rPr>
          <w:del w:id="6870" w:author="Autor"/>
        </w:rPr>
      </w:pPr>
    </w:p>
    <w:p w14:paraId="14BEC910" w14:textId="4934F5A4" w:rsidR="00FD13F6" w:rsidDel="00C5578F" w:rsidRDefault="00FD13F6" w:rsidP="00FD13F6">
      <w:pPr>
        <w:spacing w:after="160" w:line="259" w:lineRule="auto"/>
        <w:rPr>
          <w:del w:id="6871" w:author="Autor"/>
        </w:rPr>
      </w:pPr>
    </w:p>
    <w:p w14:paraId="76341781" w14:textId="0FC07397" w:rsidR="00FD13F6" w:rsidDel="00C5578F" w:rsidRDefault="00FD13F6" w:rsidP="00FD13F6">
      <w:pPr>
        <w:spacing w:after="160" w:line="259" w:lineRule="auto"/>
        <w:rPr>
          <w:del w:id="6872" w:author="Autor"/>
        </w:rPr>
      </w:pPr>
    </w:p>
    <w:p w14:paraId="4776AA42" w14:textId="651F279E" w:rsidR="00FD13F6" w:rsidDel="00C5578F" w:rsidRDefault="00FD13F6" w:rsidP="00FD13F6">
      <w:pPr>
        <w:spacing w:after="160" w:line="259" w:lineRule="auto"/>
        <w:rPr>
          <w:del w:id="6873" w:author="Autor"/>
        </w:rPr>
      </w:pPr>
    </w:p>
    <w:p w14:paraId="2E6E87E9" w14:textId="773FC857" w:rsidR="00B72D23" w:rsidDel="00C5578F" w:rsidRDefault="00B72D23" w:rsidP="00FD13F6">
      <w:pPr>
        <w:spacing w:after="160" w:line="259" w:lineRule="auto"/>
        <w:rPr>
          <w:del w:id="6874" w:author="Autor"/>
        </w:rPr>
      </w:pPr>
    </w:p>
    <w:p w14:paraId="6160B8A1" w14:textId="64F599AE" w:rsidR="00B72D23" w:rsidDel="00C5578F" w:rsidRDefault="00B72D23" w:rsidP="00FD13F6">
      <w:pPr>
        <w:spacing w:after="160" w:line="259" w:lineRule="auto"/>
        <w:rPr>
          <w:del w:id="6875" w:author="Autor"/>
        </w:rPr>
      </w:pPr>
    </w:p>
    <w:p w14:paraId="5697E129" w14:textId="3D158D97" w:rsidR="00B72D23" w:rsidDel="00C5578F" w:rsidRDefault="00B72D23" w:rsidP="00FD13F6">
      <w:pPr>
        <w:spacing w:after="160" w:line="259" w:lineRule="auto"/>
        <w:rPr>
          <w:del w:id="6876" w:author="Autor"/>
        </w:rPr>
      </w:pPr>
    </w:p>
    <w:p w14:paraId="1BA5D895" w14:textId="7EE5AA7A" w:rsidR="00B72D23" w:rsidDel="00C5578F" w:rsidRDefault="00B72D23" w:rsidP="00FD13F6">
      <w:pPr>
        <w:spacing w:after="160" w:line="259" w:lineRule="auto"/>
        <w:rPr>
          <w:del w:id="6877" w:author="Autor"/>
        </w:rPr>
      </w:pPr>
    </w:p>
    <w:p w14:paraId="44729B2E" w14:textId="4BC9F53E" w:rsidR="00B72D23" w:rsidDel="00C5578F" w:rsidRDefault="00B72D23" w:rsidP="00FD13F6">
      <w:pPr>
        <w:spacing w:after="160" w:line="259" w:lineRule="auto"/>
        <w:rPr>
          <w:del w:id="6878" w:author="Autor"/>
        </w:rPr>
      </w:pPr>
    </w:p>
    <w:p w14:paraId="7BB7FF63" w14:textId="1DD22D28" w:rsidR="00B72D23" w:rsidDel="00C5578F" w:rsidRDefault="00B72D23" w:rsidP="00FD13F6">
      <w:pPr>
        <w:spacing w:after="160" w:line="259" w:lineRule="auto"/>
        <w:rPr>
          <w:del w:id="6879" w:author="Autor"/>
        </w:rPr>
      </w:pPr>
    </w:p>
    <w:p w14:paraId="5CCD6456" w14:textId="231B2502" w:rsidR="00B72D23" w:rsidDel="00C5578F" w:rsidRDefault="00B72D23" w:rsidP="00FD13F6">
      <w:pPr>
        <w:spacing w:after="160" w:line="259" w:lineRule="auto"/>
        <w:rPr>
          <w:del w:id="6880" w:author="Autor"/>
        </w:rPr>
      </w:pPr>
    </w:p>
    <w:p w14:paraId="4E8F1C52" w14:textId="63679085" w:rsidR="00B72D23" w:rsidDel="00C5578F" w:rsidRDefault="00B72D23" w:rsidP="00FD13F6">
      <w:pPr>
        <w:spacing w:after="160" w:line="259" w:lineRule="auto"/>
        <w:rPr>
          <w:del w:id="6881" w:author="Autor"/>
        </w:rPr>
      </w:pPr>
    </w:p>
    <w:p w14:paraId="633E50E6" w14:textId="17203382" w:rsidR="00B72D23" w:rsidDel="00C5578F" w:rsidRDefault="00B72D23" w:rsidP="00FD13F6">
      <w:pPr>
        <w:spacing w:after="160" w:line="259" w:lineRule="auto"/>
        <w:rPr>
          <w:del w:id="6882" w:author="Autor"/>
        </w:rPr>
      </w:pPr>
    </w:p>
    <w:p w14:paraId="68B282F6" w14:textId="4964B900" w:rsidR="00B72D23" w:rsidDel="00C5578F" w:rsidRDefault="00B72D23" w:rsidP="00FD13F6">
      <w:pPr>
        <w:spacing w:after="160" w:line="259" w:lineRule="auto"/>
        <w:rPr>
          <w:del w:id="6883" w:author="Autor"/>
        </w:rPr>
      </w:pPr>
    </w:p>
    <w:p w14:paraId="2356F76D" w14:textId="381A065F" w:rsidR="00B72D23" w:rsidDel="00C5578F" w:rsidRDefault="00B72D23" w:rsidP="00FD13F6">
      <w:pPr>
        <w:spacing w:after="160" w:line="259" w:lineRule="auto"/>
        <w:rPr>
          <w:del w:id="6884" w:author="Autor"/>
        </w:rPr>
      </w:pPr>
    </w:p>
    <w:p w14:paraId="5A5EE531" w14:textId="59734E64" w:rsidR="00B72D23" w:rsidDel="00C5578F" w:rsidRDefault="00B72D23" w:rsidP="00FD13F6">
      <w:pPr>
        <w:spacing w:after="160" w:line="259" w:lineRule="auto"/>
        <w:rPr>
          <w:del w:id="6885" w:author="Autor"/>
        </w:rPr>
      </w:pPr>
    </w:p>
    <w:p w14:paraId="058B656B" w14:textId="3793310A" w:rsidR="00B72D23" w:rsidDel="00C5578F" w:rsidRDefault="00B72D23" w:rsidP="00FD13F6">
      <w:pPr>
        <w:spacing w:after="160" w:line="259" w:lineRule="auto"/>
        <w:rPr>
          <w:del w:id="6886" w:author="Autor"/>
        </w:rPr>
      </w:pPr>
    </w:p>
    <w:p w14:paraId="4FBE5A77" w14:textId="24CD16E4" w:rsidR="00B72D23" w:rsidDel="00C5578F" w:rsidRDefault="00B72D23" w:rsidP="00FD13F6">
      <w:pPr>
        <w:spacing w:after="160" w:line="259" w:lineRule="auto"/>
        <w:rPr>
          <w:ins w:id="6887" w:author="Autor"/>
          <w:del w:id="6888" w:author="Autor"/>
        </w:rPr>
      </w:pPr>
    </w:p>
    <w:p w14:paraId="36142CFF" w14:textId="6AF3DC87" w:rsidR="00725CC8" w:rsidDel="00C5578F" w:rsidRDefault="00725CC8" w:rsidP="00FD13F6">
      <w:pPr>
        <w:spacing w:after="160" w:line="259" w:lineRule="auto"/>
        <w:rPr>
          <w:ins w:id="6889" w:author="Autor"/>
          <w:del w:id="6890" w:author="Autor"/>
        </w:rPr>
      </w:pPr>
    </w:p>
    <w:p w14:paraId="1D595883" w14:textId="28600D9F" w:rsidR="00725CC8" w:rsidDel="00C5578F" w:rsidRDefault="00725CC8" w:rsidP="00FD13F6">
      <w:pPr>
        <w:spacing w:after="160" w:line="259" w:lineRule="auto"/>
        <w:rPr>
          <w:ins w:id="6891" w:author="Autor"/>
          <w:del w:id="6892" w:author="Autor"/>
        </w:rPr>
      </w:pPr>
    </w:p>
    <w:p w14:paraId="2D436C6C" w14:textId="5C595F34" w:rsidR="00725CC8" w:rsidDel="00C5578F" w:rsidRDefault="00725CC8" w:rsidP="00FD13F6">
      <w:pPr>
        <w:spacing w:after="160" w:line="259" w:lineRule="auto"/>
        <w:rPr>
          <w:del w:id="6893" w:author="Autor"/>
        </w:rPr>
      </w:pPr>
    </w:p>
    <w:p w14:paraId="54A16198" w14:textId="45FB0A1D" w:rsidR="00B72D23" w:rsidDel="00C5578F" w:rsidRDefault="00B72D23" w:rsidP="00FD13F6">
      <w:pPr>
        <w:spacing w:after="160" w:line="259" w:lineRule="auto"/>
        <w:rPr>
          <w:del w:id="6894" w:author="Autor"/>
        </w:rPr>
      </w:pPr>
    </w:p>
    <w:p w14:paraId="4E29E04E" w14:textId="6E85A3DB" w:rsidR="00FD13F6" w:rsidDel="00C5578F" w:rsidRDefault="00FD13F6" w:rsidP="00FD13F6">
      <w:pPr>
        <w:spacing w:after="160" w:line="259" w:lineRule="auto"/>
        <w:rPr>
          <w:del w:id="6895" w:author="Autor"/>
        </w:rPr>
      </w:pP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02166260" w14:textId="77777777" w:rsidTr="00ED6BF1">
        <w:trPr>
          <w:trHeight w:val="645"/>
        </w:trPr>
        <w:tc>
          <w:tcPr>
            <w:tcW w:w="9087" w:type="dxa"/>
            <w:gridSpan w:val="7"/>
            <w:shd w:val="clear" w:color="000000" w:fill="60497A"/>
            <w:vAlign w:val="center"/>
            <w:hideMark/>
          </w:tcPr>
          <w:p w14:paraId="378EF33E" w14:textId="77777777" w:rsidR="00FD13F6" w:rsidRPr="007001F1" w:rsidRDefault="00FD13F6" w:rsidP="00ED6BF1">
            <w:pPr>
              <w:jc w:val="center"/>
              <w:rPr>
                <w:b/>
                <w:bCs/>
                <w:color w:val="FFFFFF"/>
              </w:rPr>
            </w:pPr>
            <w:r w:rsidRPr="007001F1">
              <w:br w:type="page"/>
            </w:r>
            <w:bookmarkStart w:id="6896" w:name="KZ_57"/>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E86C40">
              <w:rPr>
                <w:b/>
                <w:bCs/>
                <w:color w:val="FFFFFF" w:themeColor="background1"/>
                <w:lang w:eastAsia="en-US"/>
              </w:rPr>
              <w:t xml:space="preserve">k </w:t>
            </w:r>
            <w:r>
              <w:rPr>
                <w:b/>
                <w:bCs/>
                <w:color w:val="FFFFFF" w:themeColor="background1"/>
                <w:lang w:eastAsia="en-US"/>
              </w:rPr>
              <w:t>zákazke zadávanej v režime výnim</w:t>
            </w:r>
            <w:r w:rsidRPr="00E86C40">
              <w:rPr>
                <w:b/>
                <w:bCs/>
                <w:color w:val="FFFFFF" w:themeColor="background1"/>
                <w:lang w:eastAsia="en-US"/>
              </w:rPr>
              <w:t>ky zo ZVO</w:t>
            </w:r>
            <w:r>
              <w:rPr>
                <w:b/>
                <w:bCs/>
                <w:color w:val="FFFFFF" w:themeColor="background1"/>
                <w:lang w:eastAsia="en-US"/>
              </w:rPr>
              <w:t xml:space="preserve"> </w:t>
            </w:r>
            <w:r w:rsidRPr="007001F1">
              <w:rPr>
                <w:b/>
                <w:bCs/>
                <w:color w:val="FFFFFF" w:themeColor="background1"/>
                <w:lang w:eastAsia="en-US"/>
              </w:rPr>
              <w:t xml:space="preserve">počas ich trvania </w:t>
            </w:r>
            <w:r w:rsidRPr="007001F1">
              <w:rPr>
                <w:b/>
                <w:bCs/>
                <w:color w:val="FFFFFF"/>
              </w:rPr>
              <w:t>po podpise  - štandardná ex</w:t>
            </w:r>
            <w:r>
              <w:rPr>
                <w:b/>
                <w:bCs/>
                <w:color w:val="FFFFFF"/>
              </w:rPr>
              <w:t xml:space="preserve"> </w:t>
            </w:r>
            <w:r w:rsidRPr="007001F1">
              <w:rPr>
                <w:b/>
                <w:bCs/>
                <w:color w:val="FFFFFF"/>
              </w:rPr>
              <w:t>post kontrola</w:t>
            </w:r>
            <w:bookmarkEnd w:id="6896"/>
          </w:p>
        </w:tc>
      </w:tr>
      <w:tr w:rsidR="00FD13F6" w:rsidRPr="007001F1" w14:paraId="4113DF04" w14:textId="77777777" w:rsidTr="00ED6BF1">
        <w:trPr>
          <w:trHeight w:val="330"/>
        </w:trPr>
        <w:tc>
          <w:tcPr>
            <w:tcW w:w="9087" w:type="dxa"/>
            <w:gridSpan w:val="7"/>
            <w:shd w:val="clear" w:color="auto" w:fill="auto"/>
            <w:vAlign w:val="center"/>
            <w:hideMark/>
          </w:tcPr>
          <w:p w14:paraId="2FC8AFFA"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27AD45C4" w14:textId="77777777" w:rsidTr="00ED6BF1">
        <w:trPr>
          <w:trHeight w:val="300"/>
        </w:trPr>
        <w:tc>
          <w:tcPr>
            <w:tcW w:w="3559" w:type="dxa"/>
            <w:gridSpan w:val="2"/>
            <w:shd w:val="clear" w:color="auto" w:fill="auto"/>
            <w:vAlign w:val="center"/>
            <w:hideMark/>
          </w:tcPr>
          <w:p w14:paraId="325F7B17"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1401E4A5" w14:textId="77777777" w:rsidR="00FD13F6" w:rsidRPr="007001F1" w:rsidRDefault="00FD13F6" w:rsidP="00ED6BF1">
            <w:pPr>
              <w:rPr>
                <w:color w:val="000000"/>
              </w:rPr>
            </w:pPr>
            <w:r w:rsidRPr="007001F1">
              <w:rPr>
                <w:color w:val="000000"/>
                <w:sz w:val="22"/>
                <w:szCs w:val="22"/>
              </w:rPr>
              <w:t> </w:t>
            </w:r>
          </w:p>
        </w:tc>
      </w:tr>
      <w:tr w:rsidR="00FD13F6" w:rsidRPr="007001F1" w14:paraId="26264674" w14:textId="77777777" w:rsidTr="00ED6BF1">
        <w:trPr>
          <w:trHeight w:val="660"/>
        </w:trPr>
        <w:tc>
          <w:tcPr>
            <w:tcW w:w="3559" w:type="dxa"/>
            <w:gridSpan w:val="2"/>
            <w:shd w:val="clear" w:color="auto" w:fill="auto"/>
            <w:vAlign w:val="center"/>
            <w:hideMark/>
          </w:tcPr>
          <w:p w14:paraId="3D5A300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7F1E68B" w14:textId="77777777" w:rsidR="00FD13F6" w:rsidRPr="007001F1" w:rsidRDefault="00FD13F6" w:rsidP="00ED6BF1">
            <w:pPr>
              <w:rPr>
                <w:color w:val="000000"/>
              </w:rPr>
            </w:pPr>
            <w:r w:rsidRPr="007001F1">
              <w:rPr>
                <w:color w:val="000000"/>
                <w:sz w:val="22"/>
                <w:szCs w:val="22"/>
              </w:rPr>
              <w:t> </w:t>
            </w:r>
          </w:p>
        </w:tc>
      </w:tr>
      <w:tr w:rsidR="00FD13F6" w:rsidRPr="007001F1" w14:paraId="5DB141A3" w14:textId="77777777" w:rsidTr="00ED6BF1">
        <w:trPr>
          <w:trHeight w:val="330"/>
        </w:trPr>
        <w:tc>
          <w:tcPr>
            <w:tcW w:w="9087" w:type="dxa"/>
            <w:gridSpan w:val="7"/>
            <w:shd w:val="clear" w:color="auto" w:fill="auto"/>
            <w:vAlign w:val="center"/>
            <w:hideMark/>
          </w:tcPr>
          <w:p w14:paraId="25698F75"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9724124" w14:textId="77777777" w:rsidTr="00ED6BF1">
        <w:trPr>
          <w:trHeight w:val="330"/>
        </w:trPr>
        <w:tc>
          <w:tcPr>
            <w:tcW w:w="3559" w:type="dxa"/>
            <w:gridSpan w:val="2"/>
            <w:shd w:val="clear" w:color="auto" w:fill="auto"/>
            <w:vAlign w:val="center"/>
            <w:hideMark/>
          </w:tcPr>
          <w:p w14:paraId="742FE4A7"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C63BDB9" w14:textId="77777777" w:rsidR="00FD13F6" w:rsidRPr="007001F1" w:rsidRDefault="00FD13F6" w:rsidP="00ED6BF1">
            <w:pPr>
              <w:rPr>
                <w:color w:val="000000"/>
              </w:rPr>
            </w:pPr>
            <w:r w:rsidRPr="007001F1">
              <w:rPr>
                <w:color w:val="000000"/>
                <w:sz w:val="22"/>
                <w:szCs w:val="22"/>
              </w:rPr>
              <w:t> </w:t>
            </w:r>
          </w:p>
        </w:tc>
      </w:tr>
      <w:tr w:rsidR="00FD13F6" w:rsidRPr="007001F1" w14:paraId="60C17F83" w14:textId="77777777" w:rsidTr="00ED6BF1">
        <w:trPr>
          <w:trHeight w:val="300"/>
        </w:trPr>
        <w:tc>
          <w:tcPr>
            <w:tcW w:w="3559" w:type="dxa"/>
            <w:gridSpan w:val="2"/>
            <w:shd w:val="clear" w:color="auto" w:fill="auto"/>
            <w:vAlign w:val="center"/>
            <w:hideMark/>
          </w:tcPr>
          <w:p w14:paraId="3F39E150"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2A858EBC" w14:textId="77777777" w:rsidR="00FD13F6" w:rsidRPr="007001F1" w:rsidRDefault="00FD13F6" w:rsidP="00ED6BF1">
            <w:pPr>
              <w:rPr>
                <w:color w:val="000000"/>
              </w:rPr>
            </w:pPr>
            <w:r w:rsidRPr="007001F1">
              <w:rPr>
                <w:color w:val="000000"/>
                <w:sz w:val="22"/>
                <w:szCs w:val="22"/>
              </w:rPr>
              <w:t> </w:t>
            </w:r>
          </w:p>
        </w:tc>
      </w:tr>
      <w:tr w:rsidR="00FD13F6" w:rsidRPr="007001F1" w14:paraId="64E9F2E6" w14:textId="77777777" w:rsidTr="00ED6BF1">
        <w:trPr>
          <w:trHeight w:val="300"/>
        </w:trPr>
        <w:tc>
          <w:tcPr>
            <w:tcW w:w="3559" w:type="dxa"/>
            <w:gridSpan w:val="2"/>
            <w:shd w:val="clear" w:color="auto" w:fill="auto"/>
            <w:vAlign w:val="center"/>
            <w:hideMark/>
          </w:tcPr>
          <w:p w14:paraId="7A45ADC9"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E28F91F" w14:textId="77777777" w:rsidR="00FD13F6" w:rsidRPr="007001F1" w:rsidRDefault="00FD13F6" w:rsidP="00ED6BF1">
            <w:pPr>
              <w:rPr>
                <w:color w:val="000000"/>
              </w:rPr>
            </w:pPr>
            <w:r w:rsidRPr="007001F1">
              <w:rPr>
                <w:color w:val="000000"/>
                <w:sz w:val="22"/>
                <w:szCs w:val="22"/>
              </w:rPr>
              <w:t> </w:t>
            </w:r>
          </w:p>
        </w:tc>
      </w:tr>
      <w:tr w:rsidR="00FD13F6" w:rsidRPr="007001F1" w14:paraId="4A1C4CF0" w14:textId="77777777" w:rsidTr="00ED6BF1">
        <w:trPr>
          <w:trHeight w:val="300"/>
        </w:trPr>
        <w:tc>
          <w:tcPr>
            <w:tcW w:w="3559" w:type="dxa"/>
            <w:gridSpan w:val="2"/>
            <w:shd w:val="clear" w:color="auto" w:fill="auto"/>
            <w:vAlign w:val="center"/>
            <w:hideMark/>
          </w:tcPr>
          <w:p w14:paraId="7E185D2F"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7BBC90B" w14:textId="77777777" w:rsidR="00FD13F6" w:rsidRPr="007001F1" w:rsidRDefault="00FD13F6" w:rsidP="00ED6BF1">
            <w:pPr>
              <w:rPr>
                <w:color w:val="000000"/>
              </w:rPr>
            </w:pPr>
            <w:r w:rsidRPr="007001F1">
              <w:rPr>
                <w:color w:val="000000"/>
                <w:sz w:val="22"/>
                <w:szCs w:val="22"/>
              </w:rPr>
              <w:t> </w:t>
            </w:r>
          </w:p>
        </w:tc>
      </w:tr>
      <w:tr w:rsidR="00FD13F6" w:rsidRPr="007001F1" w14:paraId="04C44477" w14:textId="77777777" w:rsidTr="00ED6BF1">
        <w:trPr>
          <w:trHeight w:val="330"/>
        </w:trPr>
        <w:tc>
          <w:tcPr>
            <w:tcW w:w="9087" w:type="dxa"/>
            <w:gridSpan w:val="7"/>
            <w:shd w:val="clear" w:color="auto" w:fill="auto"/>
            <w:vAlign w:val="center"/>
            <w:hideMark/>
          </w:tcPr>
          <w:p w14:paraId="3AC077E4"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10C51EFF" w14:textId="77777777" w:rsidTr="00ED6BF1">
        <w:trPr>
          <w:trHeight w:val="300"/>
        </w:trPr>
        <w:tc>
          <w:tcPr>
            <w:tcW w:w="3559" w:type="dxa"/>
            <w:gridSpan w:val="2"/>
            <w:shd w:val="clear" w:color="auto" w:fill="auto"/>
            <w:vAlign w:val="center"/>
            <w:hideMark/>
          </w:tcPr>
          <w:p w14:paraId="78834C83" w14:textId="77777777" w:rsidR="00FD13F6" w:rsidRPr="007001F1" w:rsidRDefault="00FD13F6" w:rsidP="00ED6BF1">
            <w:pPr>
              <w:rPr>
                <w:color w:val="000000"/>
              </w:rPr>
            </w:pPr>
            <w:r w:rsidRPr="007001F1">
              <w:rPr>
                <w:color w:val="000000"/>
                <w:sz w:val="22"/>
                <w:szCs w:val="22"/>
              </w:rPr>
              <w:t xml:space="preserve">Moment kontroly vykonania zmeny zmluvy, RD </w:t>
            </w:r>
          </w:p>
        </w:tc>
        <w:tc>
          <w:tcPr>
            <w:tcW w:w="5528" w:type="dxa"/>
            <w:gridSpan w:val="5"/>
            <w:shd w:val="clear" w:color="auto" w:fill="auto"/>
            <w:vAlign w:val="center"/>
            <w:hideMark/>
          </w:tcPr>
          <w:p w14:paraId="601B4223" w14:textId="77777777" w:rsidR="00FD13F6" w:rsidRPr="007001F1" w:rsidRDefault="00FD13F6" w:rsidP="00ED6BF1">
            <w:pPr>
              <w:rPr>
                <w:color w:val="000000"/>
              </w:rPr>
            </w:pPr>
            <w:r w:rsidRPr="007001F1">
              <w:rPr>
                <w:color w:val="000000"/>
                <w:sz w:val="22"/>
                <w:szCs w:val="22"/>
              </w:rPr>
              <w:t>štandardná ex post kontrola - vykonanej zmeny, dodatku</w:t>
            </w:r>
          </w:p>
        </w:tc>
      </w:tr>
      <w:tr w:rsidR="00FD13F6" w:rsidRPr="007001F1" w14:paraId="370B8A1C" w14:textId="77777777" w:rsidTr="00ED6BF1">
        <w:trPr>
          <w:trHeight w:val="960"/>
        </w:trPr>
        <w:tc>
          <w:tcPr>
            <w:tcW w:w="3559" w:type="dxa"/>
            <w:gridSpan w:val="2"/>
            <w:shd w:val="clear" w:color="auto" w:fill="auto"/>
            <w:vAlign w:val="center"/>
            <w:hideMark/>
          </w:tcPr>
          <w:p w14:paraId="7542CDC9" w14:textId="77777777" w:rsidR="00FD13F6" w:rsidRPr="007001F1" w:rsidRDefault="00FD13F6" w:rsidP="00ED6BF1">
            <w:pPr>
              <w:rPr>
                <w:color w:val="000000"/>
                <w:highlight w:val="yellow"/>
              </w:rPr>
            </w:pPr>
          </w:p>
        </w:tc>
        <w:tc>
          <w:tcPr>
            <w:tcW w:w="5528" w:type="dxa"/>
            <w:gridSpan w:val="5"/>
            <w:shd w:val="clear" w:color="auto" w:fill="auto"/>
            <w:vAlign w:val="center"/>
            <w:hideMark/>
          </w:tcPr>
          <w:p w14:paraId="1EDD9E38" w14:textId="77777777" w:rsidR="00FD13F6" w:rsidRPr="007001F1" w:rsidRDefault="00FD13F6" w:rsidP="00ED6BF1">
            <w:pPr>
              <w:rPr>
                <w:color w:val="000000"/>
              </w:rPr>
            </w:pPr>
          </w:p>
        </w:tc>
      </w:tr>
      <w:tr w:rsidR="00FD13F6" w:rsidRPr="007001F1" w14:paraId="0CAC21F5" w14:textId="77777777" w:rsidTr="00ED6BF1">
        <w:trPr>
          <w:trHeight w:val="300"/>
        </w:trPr>
        <w:tc>
          <w:tcPr>
            <w:tcW w:w="3559" w:type="dxa"/>
            <w:gridSpan w:val="2"/>
            <w:shd w:val="clear" w:color="auto" w:fill="auto"/>
            <w:vAlign w:val="center"/>
          </w:tcPr>
          <w:p w14:paraId="50BE1DC0" w14:textId="77777777" w:rsidR="00FD13F6" w:rsidRPr="007001F1" w:rsidRDefault="00FD13F6" w:rsidP="00ED6BF1">
            <w:pPr>
              <w:rPr>
                <w:color w:val="000000"/>
              </w:rPr>
            </w:pPr>
          </w:p>
        </w:tc>
        <w:tc>
          <w:tcPr>
            <w:tcW w:w="5528" w:type="dxa"/>
            <w:gridSpan w:val="5"/>
            <w:shd w:val="clear" w:color="auto" w:fill="auto"/>
            <w:vAlign w:val="center"/>
          </w:tcPr>
          <w:p w14:paraId="288836D4" w14:textId="77777777" w:rsidR="00FD13F6" w:rsidRPr="007001F1" w:rsidRDefault="00FD13F6" w:rsidP="00ED6BF1">
            <w:pPr>
              <w:rPr>
                <w:color w:val="000000"/>
              </w:rPr>
            </w:pPr>
          </w:p>
        </w:tc>
      </w:tr>
      <w:tr w:rsidR="00FD13F6" w:rsidRPr="007001F1" w14:paraId="71920B15" w14:textId="77777777" w:rsidTr="00ED6BF1">
        <w:trPr>
          <w:trHeight w:val="300"/>
        </w:trPr>
        <w:tc>
          <w:tcPr>
            <w:tcW w:w="3559" w:type="dxa"/>
            <w:gridSpan w:val="2"/>
            <w:shd w:val="clear" w:color="auto" w:fill="auto"/>
            <w:vAlign w:val="center"/>
          </w:tcPr>
          <w:p w14:paraId="429F7DA9"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BA48512" w14:textId="77777777" w:rsidR="00FD13F6" w:rsidRPr="007001F1" w:rsidRDefault="00FD13F6" w:rsidP="00ED6BF1">
            <w:pPr>
              <w:rPr>
                <w:color w:val="000000"/>
              </w:rPr>
            </w:pPr>
          </w:p>
        </w:tc>
      </w:tr>
      <w:tr w:rsidR="00FD13F6" w:rsidRPr="007001F1" w14:paraId="500DBBF1" w14:textId="77777777" w:rsidTr="00ED6BF1">
        <w:trPr>
          <w:trHeight w:val="300"/>
        </w:trPr>
        <w:tc>
          <w:tcPr>
            <w:tcW w:w="3559" w:type="dxa"/>
            <w:gridSpan w:val="2"/>
            <w:shd w:val="clear" w:color="auto" w:fill="auto"/>
            <w:vAlign w:val="center"/>
            <w:hideMark/>
          </w:tcPr>
          <w:p w14:paraId="0AC0151A"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05F62C4A" w14:textId="77777777" w:rsidR="00FD13F6" w:rsidRPr="007001F1" w:rsidRDefault="00FD13F6" w:rsidP="00ED6BF1">
            <w:pPr>
              <w:rPr>
                <w:color w:val="000000"/>
              </w:rPr>
            </w:pPr>
            <w:r w:rsidRPr="007001F1">
              <w:rPr>
                <w:color w:val="000000"/>
                <w:sz w:val="22"/>
                <w:szCs w:val="22"/>
              </w:rPr>
              <w:t> </w:t>
            </w:r>
          </w:p>
        </w:tc>
      </w:tr>
      <w:tr w:rsidR="00FD13F6" w:rsidRPr="007001F1" w14:paraId="2CCE6F37" w14:textId="77777777" w:rsidTr="00ED6BF1">
        <w:trPr>
          <w:trHeight w:val="300"/>
        </w:trPr>
        <w:tc>
          <w:tcPr>
            <w:tcW w:w="3559" w:type="dxa"/>
            <w:gridSpan w:val="2"/>
            <w:shd w:val="clear" w:color="auto" w:fill="auto"/>
            <w:vAlign w:val="center"/>
            <w:hideMark/>
          </w:tcPr>
          <w:p w14:paraId="39EFFB12"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467FB84E" w14:textId="77777777" w:rsidR="00FD13F6" w:rsidRPr="007001F1" w:rsidRDefault="00FD13F6" w:rsidP="00ED6BF1">
            <w:pPr>
              <w:rPr>
                <w:color w:val="000000"/>
              </w:rPr>
            </w:pPr>
            <w:r w:rsidRPr="007001F1">
              <w:rPr>
                <w:color w:val="000000"/>
                <w:sz w:val="22"/>
                <w:szCs w:val="22"/>
              </w:rPr>
              <w:t> </w:t>
            </w:r>
          </w:p>
        </w:tc>
      </w:tr>
      <w:tr w:rsidR="00FD13F6" w:rsidRPr="007001F1" w14:paraId="37DDD1C3" w14:textId="77777777" w:rsidTr="00ED6BF1">
        <w:trPr>
          <w:trHeight w:val="300"/>
        </w:trPr>
        <w:tc>
          <w:tcPr>
            <w:tcW w:w="3559" w:type="dxa"/>
            <w:gridSpan w:val="2"/>
            <w:shd w:val="clear" w:color="auto" w:fill="auto"/>
            <w:vAlign w:val="center"/>
            <w:hideMark/>
          </w:tcPr>
          <w:p w14:paraId="068D5385"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76C9D42E" w14:textId="77777777" w:rsidR="00FD13F6" w:rsidRPr="007001F1" w:rsidRDefault="00FD13F6" w:rsidP="00ED6BF1">
            <w:pPr>
              <w:rPr>
                <w:color w:val="000000"/>
              </w:rPr>
            </w:pPr>
            <w:r w:rsidRPr="007001F1">
              <w:rPr>
                <w:color w:val="000000"/>
                <w:sz w:val="22"/>
                <w:szCs w:val="22"/>
              </w:rPr>
              <w:t> </w:t>
            </w:r>
          </w:p>
        </w:tc>
      </w:tr>
      <w:tr w:rsidR="00FD13F6" w:rsidRPr="007001F1" w14:paraId="1DC79D4D" w14:textId="77777777" w:rsidTr="00ED6BF1">
        <w:trPr>
          <w:trHeight w:val="300"/>
        </w:trPr>
        <w:tc>
          <w:tcPr>
            <w:tcW w:w="3559" w:type="dxa"/>
            <w:gridSpan w:val="2"/>
            <w:shd w:val="clear" w:color="auto" w:fill="auto"/>
            <w:vAlign w:val="center"/>
            <w:hideMark/>
          </w:tcPr>
          <w:p w14:paraId="53C4F2CA"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5A31E20" w14:textId="77777777" w:rsidR="00FD13F6" w:rsidRPr="007001F1" w:rsidRDefault="00FD13F6" w:rsidP="00ED6BF1">
            <w:pPr>
              <w:rPr>
                <w:color w:val="000000"/>
              </w:rPr>
            </w:pPr>
            <w:r w:rsidRPr="007001F1">
              <w:rPr>
                <w:color w:val="000000"/>
                <w:sz w:val="22"/>
                <w:szCs w:val="22"/>
              </w:rPr>
              <w:t> </w:t>
            </w:r>
          </w:p>
        </w:tc>
      </w:tr>
      <w:tr w:rsidR="00FD13F6" w:rsidRPr="007001F1" w14:paraId="680F7D2E" w14:textId="77777777" w:rsidTr="00ED6BF1">
        <w:trPr>
          <w:trHeight w:val="300"/>
        </w:trPr>
        <w:tc>
          <w:tcPr>
            <w:tcW w:w="3559" w:type="dxa"/>
            <w:gridSpan w:val="2"/>
            <w:shd w:val="clear" w:color="auto" w:fill="auto"/>
            <w:vAlign w:val="center"/>
            <w:hideMark/>
          </w:tcPr>
          <w:p w14:paraId="0DEA4720"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FB75A48" w14:textId="77777777" w:rsidR="00FD13F6" w:rsidRPr="007001F1" w:rsidRDefault="00FD13F6" w:rsidP="00ED6BF1">
            <w:pPr>
              <w:rPr>
                <w:color w:val="000000"/>
              </w:rPr>
            </w:pPr>
            <w:r w:rsidRPr="007001F1">
              <w:rPr>
                <w:color w:val="000000"/>
                <w:sz w:val="22"/>
                <w:szCs w:val="22"/>
              </w:rPr>
              <w:t> </w:t>
            </w:r>
          </w:p>
        </w:tc>
      </w:tr>
      <w:tr w:rsidR="00FD13F6" w:rsidRPr="007001F1" w14:paraId="484ACF69" w14:textId="77777777" w:rsidTr="00ED6BF1">
        <w:trPr>
          <w:trHeight w:val="300"/>
        </w:trPr>
        <w:tc>
          <w:tcPr>
            <w:tcW w:w="3559" w:type="dxa"/>
            <w:gridSpan w:val="2"/>
            <w:shd w:val="clear" w:color="auto" w:fill="auto"/>
            <w:vAlign w:val="center"/>
          </w:tcPr>
          <w:p w14:paraId="354245D2"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A7D69A6" w14:textId="77777777" w:rsidR="00FD13F6" w:rsidRPr="007001F1" w:rsidRDefault="00FD13F6" w:rsidP="00ED6BF1">
            <w:pPr>
              <w:rPr>
                <w:color w:val="000000"/>
              </w:rPr>
            </w:pPr>
            <w:r w:rsidRPr="007001F1">
              <w:rPr>
                <w:color w:val="000000"/>
                <w:sz w:val="22"/>
                <w:szCs w:val="22"/>
              </w:rPr>
              <w:t> </w:t>
            </w:r>
          </w:p>
        </w:tc>
      </w:tr>
      <w:tr w:rsidR="00FD13F6" w:rsidRPr="007001F1" w14:paraId="30DDB4D1" w14:textId="77777777" w:rsidTr="00ED6BF1">
        <w:trPr>
          <w:trHeight w:val="300"/>
        </w:trPr>
        <w:tc>
          <w:tcPr>
            <w:tcW w:w="3559" w:type="dxa"/>
            <w:gridSpan w:val="2"/>
            <w:shd w:val="clear" w:color="auto" w:fill="auto"/>
            <w:vAlign w:val="center"/>
            <w:hideMark/>
          </w:tcPr>
          <w:p w14:paraId="7903BB45"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1F3434E3" w14:textId="77777777" w:rsidR="00FD13F6" w:rsidRPr="007001F1" w:rsidRDefault="00FD13F6" w:rsidP="00ED6BF1">
            <w:pPr>
              <w:rPr>
                <w:color w:val="000000"/>
              </w:rPr>
            </w:pPr>
            <w:r w:rsidRPr="007001F1">
              <w:rPr>
                <w:color w:val="000000"/>
                <w:sz w:val="22"/>
                <w:szCs w:val="22"/>
              </w:rPr>
              <w:t> </w:t>
            </w:r>
          </w:p>
        </w:tc>
      </w:tr>
      <w:tr w:rsidR="00FD13F6" w:rsidRPr="007001F1" w14:paraId="06F092A1" w14:textId="77777777" w:rsidTr="00ED6BF1">
        <w:trPr>
          <w:trHeight w:val="1200"/>
        </w:trPr>
        <w:tc>
          <w:tcPr>
            <w:tcW w:w="3559" w:type="dxa"/>
            <w:gridSpan w:val="2"/>
            <w:shd w:val="clear" w:color="auto" w:fill="auto"/>
            <w:vAlign w:val="center"/>
            <w:hideMark/>
          </w:tcPr>
          <w:p w14:paraId="446E9349"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1153DCC" w14:textId="77777777" w:rsidR="00FD13F6" w:rsidRPr="007001F1" w:rsidRDefault="00FD13F6" w:rsidP="00ED6BF1">
            <w:pPr>
              <w:rPr>
                <w:color w:val="000000"/>
              </w:rPr>
            </w:pPr>
            <w:r w:rsidRPr="007001F1">
              <w:rPr>
                <w:color w:val="000000"/>
                <w:sz w:val="22"/>
                <w:szCs w:val="22"/>
              </w:rPr>
              <w:t> </w:t>
            </w:r>
          </w:p>
        </w:tc>
      </w:tr>
      <w:tr w:rsidR="00FD13F6" w:rsidRPr="007001F1" w14:paraId="2F494610" w14:textId="77777777" w:rsidTr="00ED6BF1">
        <w:trPr>
          <w:trHeight w:val="300"/>
        </w:trPr>
        <w:tc>
          <w:tcPr>
            <w:tcW w:w="3559" w:type="dxa"/>
            <w:gridSpan w:val="2"/>
            <w:shd w:val="clear" w:color="auto" w:fill="auto"/>
            <w:vAlign w:val="center"/>
            <w:hideMark/>
          </w:tcPr>
          <w:p w14:paraId="5635E3F5"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528" w:type="dxa"/>
            <w:gridSpan w:val="5"/>
            <w:shd w:val="clear" w:color="auto" w:fill="auto"/>
            <w:vAlign w:val="center"/>
            <w:hideMark/>
          </w:tcPr>
          <w:p w14:paraId="6C77140E" w14:textId="77777777" w:rsidR="00FD13F6" w:rsidRPr="007001F1" w:rsidRDefault="00FD13F6" w:rsidP="00ED6BF1">
            <w:pPr>
              <w:rPr>
                <w:color w:val="000000"/>
              </w:rPr>
            </w:pPr>
            <w:r w:rsidRPr="007001F1">
              <w:rPr>
                <w:color w:val="000000"/>
                <w:sz w:val="22"/>
                <w:szCs w:val="22"/>
              </w:rPr>
              <w:t>Áno/Nie</w:t>
            </w:r>
          </w:p>
        </w:tc>
      </w:tr>
      <w:tr w:rsidR="00FD13F6" w:rsidRPr="007001F1" w14:paraId="5F592914" w14:textId="77777777" w:rsidTr="00ED6BF1">
        <w:trPr>
          <w:trHeight w:val="300"/>
        </w:trPr>
        <w:tc>
          <w:tcPr>
            <w:tcW w:w="3559" w:type="dxa"/>
            <w:gridSpan w:val="2"/>
            <w:shd w:val="clear" w:color="auto" w:fill="auto"/>
            <w:vAlign w:val="center"/>
            <w:hideMark/>
          </w:tcPr>
          <w:p w14:paraId="291199B9"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234313BE" w14:textId="77777777" w:rsidR="00FD13F6" w:rsidRPr="007001F1" w:rsidRDefault="00FD13F6" w:rsidP="00ED6BF1">
            <w:pPr>
              <w:rPr>
                <w:color w:val="000000"/>
              </w:rPr>
            </w:pPr>
            <w:r w:rsidRPr="007001F1">
              <w:rPr>
                <w:color w:val="000000"/>
                <w:sz w:val="22"/>
                <w:szCs w:val="22"/>
              </w:rPr>
              <w:t> </w:t>
            </w:r>
          </w:p>
        </w:tc>
      </w:tr>
      <w:tr w:rsidR="00FD13F6" w:rsidRPr="007001F1" w14:paraId="1280D793" w14:textId="77777777" w:rsidTr="00ED6BF1">
        <w:trPr>
          <w:trHeight w:val="300"/>
        </w:trPr>
        <w:tc>
          <w:tcPr>
            <w:tcW w:w="3559" w:type="dxa"/>
            <w:gridSpan w:val="2"/>
            <w:shd w:val="clear" w:color="auto" w:fill="auto"/>
            <w:vAlign w:val="center"/>
            <w:hideMark/>
          </w:tcPr>
          <w:p w14:paraId="7A89C1EC"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11E17CE3" w14:textId="77777777" w:rsidR="00FD13F6" w:rsidRPr="007001F1" w:rsidRDefault="00FD13F6" w:rsidP="00ED6BF1">
            <w:pPr>
              <w:rPr>
                <w:color w:val="000000"/>
              </w:rPr>
            </w:pPr>
            <w:r w:rsidRPr="007001F1">
              <w:rPr>
                <w:color w:val="000000"/>
                <w:sz w:val="22"/>
                <w:szCs w:val="22"/>
              </w:rPr>
              <w:t> </w:t>
            </w:r>
          </w:p>
        </w:tc>
      </w:tr>
      <w:tr w:rsidR="00FD13F6" w:rsidRPr="007001F1" w14:paraId="77826C81" w14:textId="77777777" w:rsidTr="00ED6BF1">
        <w:trPr>
          <w:trHeight w:val="300"/>
        </w:trPr>
        <w:tc>
          <w:tcPr>
            <w:tcW w:w="3559" w:type="dxa"/>
            <w:gridSpan w:val="2"/>
            <w:shd w:val="clear" w:color="auto" w:fill="auto"/>
            <w:vAlign w:val="center"/>
            <w:hideMark/>
          </w:tcPr>
          <w:p w14:paraId="73DAE456"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F76B174" w14:textId="77777777" w:rsidR="00FD13F6" w:rsidRPr="007001F1" w:rsidRDefault="00FD13F6" w:rsidP="00ED6BF1">
            <w:pPr>
              <w:rPr>
                <w:color w:val="000000"/>
              </w:rPr>
            </w:pPr>
            <w:r w:rsidRPr="007001F1">
              <w:rPr>
                <w:color w:val="000000"/>
                <w:sz w:val="22"/>
                <w:szCs w:val="22"/>
              </w:rPr>
              <w:t>Áno/Nie</w:t>
            </w:r>
          </w:p>
        </w:tc>
      </w:tr>
      <w:tr w:rsidR="00FD13F6" w:rsidRPr="007001F1" w14:paraId="6C5DB331" w14:textId="77777777" w:rsidTr="00ED6BF1">
        <w:trPr>
          <w:trHeight w:val="300"/>
        </w:trPr>
        <w:tc>
          <w:tcPr>
            <w:tcW w:w="3559" w:type="dxa"/>
            <w:gridSpan w:val="2"/>
            <w:shd w:val="clear" w:color="auto" w:fill="auto"/>
            <w:vAlign w:val="center"/>
            <w:hideMark/>
          </w:tcPr>
          <w:p w14:paraId="618987F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74333AA5" w14:textId="77777777" w:rsidR="00FD13F6" w:rsidRPr="007001F1" w:rsidRDefault="00FD13F6" w:rsidP="00ED6BF1">
            <w:pPr>
              <w:rPr>
                <w:color w:val="000000"/>
              </w:rPr>
            </w:pPr>
            <w:r w:rsidRPr="007001F1">
              <w:rPr>
                <w:color w:val="000000"/>
                <w:sz w:val="22"/>
                <w:szCs w:val="22"/>
              </w:rPr>
              <w:t> </w:t>
            </w:r>
          </w:p>
        </w:tc>
      </w:tr>
      <w:tr w:rsidR="00FD13F6" w:rsidRPr="007001F1" w14:paraId="4C498074" w14:textId="77777777" w:rsidTr="00ED6BF1">
        <w:trPr>
          <w:trHeight w:val="300"/>
        </w:trPr>
        <w:tc>
          <w:tcPr>
            <w:tcW w:w="3559" w:type="dxa"/>
            <w:gridSpan w:val="2"/>
            <w:shd w:val="clear" w:color="auto" w:fill="auto"/>
            <w:vAlign w:val="center"/>
          </w:tcPr>
          <w:p w14:paraId="61B04454"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23A2926" w14:textId="77777777" w:rsidR="00FD13F6" w:rsidRPr="007001F1" w:rsidRDefault="00FD13F6" w:rsidP="00ED6BF1">
            <w:pPr>
              <w:rPr>
                <w:color w:val="000000"/>
              </w:rPr>
            </w:pPr>
          </w:p>
        </w:tc>
      </w:tr>
      <w:tr w:rsidR="00FD13F6" w:rsidRPr="007001F1" w14:paraId="7F82719A" w14:textId="77777777" w:rsidTr="00ED6BF1">
        <w:trPr>
          <w:trHeight w:val="529"/>
        </w:trPr>
        <w:tc>
          <w:tcPr>
            <w:tcW w:w="3559" w:type="dxa"/>
            <w:gridSpan w:val="2"/>
            <w:shd w:val="clear" w:color="auto" w:fill="auto"/>
            <w:vAlign w:val="center"/>
          </w:tcPr>
          <w:p w14:paraId="3AD1C05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1BCC165B" w14:textId="77777777" w:rsidR="00FD13F6" w:rsidRPr="007001F1" w:rsidRDefault="00FD13F6" w:rsidP="00ED6BF1">
            <w:pPr>
              <w:rPr>
                <w:color w:val="000000"/>
              </w:rPr>
            </w:pPr>
            <w:r w:rsidRPr="007001F1">
              <w:rPr>
                <w:color w:val="000000"/>
                <w:sz w:val="22"/>
                <w:szCs w:val="22"/>
              </w:rPr>
              <w:t>Áno/Nie</w:t>
            </w:r>
          </w:p>
        </w:tc>
      </w:tr>
      <w:tr w:rsidR="00FD13F6" w:rsidRPr="007001F1" w14:paraId="3E5E38B1" w14:textId="77777777" w:rsidTr="00ED6BF1">
        <w:trPr>
          <w:trHeight w:val="300"/>
        </w:trPr>
        <w:tc>
          <w:tcPr>
            <w:tcW w:w="3559" w:type="dxa"/>
            <w:gridSpan w:val="2"/>
            <w:shd w:val="clear" w:color="auto" w:fill="auto"/>
            <w:vAlign w:val="center"/>
          </w:tcPr>
          <w:p w14:paraId="4A4D2B43"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D818F2C" w14:textId="77777777" w:rsidR="00FD13F6" w:rsidRPr="007001F1" w:rsidRDefault="00FD13F6" w:rsidP="00ED6BF1">
            <w:pPr>
              <w:rPr>
                <w:color w:val="000000"/>
              </w:rPr>
            </w:pPr>
            <w:r w:rsidRPr="007001F1">
              <w:rPr>
                <w:color w:val="000000"/>
                <w:sz w:val="22"/>
                <w:szCs w:val="22"/>
              </w:rPr>
              <w:t> </w:t>
            </w:r>
          </w:p>
        </w:tc>
      </w:tr>
      <w:tr w:rsidR="00FD13F6" w:rsidRPr="007001F1" w14:paraId="341E844B" w14:textId="77777777" w:rsidTr="00ED6BF1">
        <w:trPr>
          <w:trHeight w:val="300"/>
        </w:trPr>
        <w:tc>
          <w:tcPr>
            <w:tcW w:w="3559" w:type="dxa"/>
            <w:gridSpan w:val="2"/>
            <w:shd w:val="clear" w:color="auto" w:fill="auto"/>
            <w:vAlign w:val="center"/>
          </w:tcPr>
          <w:p w14:paraId="3FB1B07F" w14:textId="77777777" w:rsidR="00FD13F6" w:rsidRPr="007001F1" w:rsidRDefault="00FD13F6" w:rsidP="00ED6BF1">
            <w:pPr>
              <w:rPr>
                <w:color w:val="000000"/>
              </w:rPr>
            </w:pPr>
            <w:r w:rsidRPr="007001F1">
              <w:rPr>
                <w:color w:val="000000"/>
                <w:sz w:val="22"/>
                <w:szCs w:val="22"/>
              </w:rPr>
              <w:lastRenderedPageBreak/>
              <w:t xml:space="preserve">Navrhovaný dodávateľ </w:t>
            </w:r>
          </w:p>
        </w:tc>
        <w:tc>
          <w:tcPr>
            <w:tcW w:w="5528" w:type="dxa"/>
            <w:gridSpan w:val="5"/>
            <w:shd w:val="clear" w:color="auto" w:fill="auto"/>
            <w:vAlign w:val="center"/>
          </w:tcPr>
          <w:p w14:paraId="1ECCDBF2" w14:textId="77777777" w:rsidR="00FD13F6" w:rsidRPr="007001F1" w:rsidRDefault="00FD13F6" w:rsidP="00ED6BF1">
            <w:pPr>
              <w:rPr>
                <w:color w:val="000000"/>
              </w:rPr>
            </w:pPr>
          </w:p>
        </w:tc>
      </w:tr>
      <w:tr w:rsidR="00FD13F6" w:rsidRPr="007001F1" w14:paraId="4BD735E0" w14:textId="77777777" w:rsidTr="00ED6BF1">
        <w:trPr>
          <w:trHeight w:val="300"/>
        </w:trPr>
        <w:tc>
          <w:tcPr>
            <w:tcW w:w="3559" w:type="dxa"/>
            <w:gridSpan w:val="2"/>
            <w:shd w:val="clear" w:color="auto" w:fill="auto"/>
            <w:vAlign w:val="center"/>
          </w:tcPr>
          <w:p w14:paraId="11C5FFA0"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73EC5073" w14:textId="77777777" w:rsidR="00FD13F6" w:rsidRPr="007001F1" w:rsidRDefault="00FD13F6" w:rsidP="00ED6BF1">
            <w:pPr>
              <w:rPr>
                <w:color w:val="000000"/>
              </w:rPr>
            </w:pPr>
            <w:r w:rsidRPr="007001F1">
              <w:rPr>
                <w:color w:val="000000"/>
                <w:sz w:val="22"/>
                <w:szCs w:val="22"/>
              </w:rPr>
              <w:t>Áno/Nie</w:t>
            </w:r>
          </w:p>
        </w:tc>
      </w:tr>
      <w:tr w:rsidR="00FD13F6" w:rsidRPr="007001F1" w14:paraId="1BAE63B0" w14:textId="77777777" w:rsidTr="00ED6BF1">
        <w:trPr>
          <w:trHeight w:val="300"/>
        </w:trPr>
        <w:tc>
          <w:tcPr>
            <w:tcW w:w="3559" w:type="dxa"/>
            <w:gridSpan w:val="2"/>
            <w:shd w:val="clear" w:color="auto" w:fill="auto"/>
            <w:vAlign w:val="center"/>
          </w:tcPr>
          <w:p w14:paraId="1A3AB402"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59187E34" w14:textId="77777777" w:rsidR="00FD13F6" w:rsidRPr="007001F1" w:rsidRDefault="00FD13F6" w:rsidP="00ED6BF1">
            <w:pPr>
              <w:rPr>
                <w:color w:val="000000"/>
              </w:rPr>
            </w:pPr>
          </w:p>
        </w:tc>
      </w:tr>
      <w:tr w:rsidR="00FD13F6" w:rsidRPr="007001F1" w14:paraId="32ED24FA" w14:textId="77777777" w:rsidTr="00ED6BF1">
        <w:trPr>
          <w:trHeight w:val="315"/>
        </w:trPr>
        <w:tc>
          <w:tcPr>
            <w:tcW w:w="582" w:type="dxa"/>
            <w:shd w:val="clear" w:color="000000" w:fill="60497A"/>
            <w:vAlign w:val="center"/>
            <w:hideMark/>
          </w:tcPr>
          <w:p w14:paraId="0C3325C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13C86FA"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A12F632"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7B99AE"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04C386ED"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C1BD5FD"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62A032F9" w14:textId="77777777" w:rsidTr="00ED6BF1">
        <w:trPr>
          <w:trHeight w:val="3546"/>
        </w:trPr>
        <w:tc>
          <w:tcPr>
            <w:tcW w:w="582" w:type="dxa"/>
            <w:vMerge w:val="restart"/>
            <w:shd w:val="clear" w:color="auto" w:fill="auto"/>
            <w:noWrap/>
            <w:vAlign w:val="center"/>
          </w:tcPr>
          <w:p w14:paraId="4EB04B09"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C3B654B" w14:textId="77777777" w:rsidR="00FD13F6" w:rsidRDefault="00FD13F6" w:rsidP="00ED6BF1">
            <w:pPr>
              <w:autoSpaceDE w:val="0"/>
              <w:autoSpaceDN w:val="0"/>
              <w:adjustRightInd w:val="0"/>
              <w:jc w:val="both"/>
              <w:rPr>
                <w:sz w:val="22"/>
                <w:lang w:eastAsia="en-US"/>
              </w:rPr>
            </w:pPr>
            <w:r w:rsidRPr="007001F1">
              <w:rPr>
                <w:sz w:val="22"/>
                <w:lang w:eastAsia="en-US"/>
              </w:rPr>
              <w:t xml:space="preserve">a) </w:t>
            </w:r>
            <w:r w:rsidRPr="00FB55F1">
              <w:rPr>
                <w:sz w:val="22"/>
                <w:lang w:eastAsia="en-US"/>
              </w:rPr>
              <w:t>Ob</w:t>
            </w:r>
            <w:r>
              <w:rPr>
                <w:sz w:val="22"/>
                <w:lang w:eastAsia="en-US"/>
              </w:rPr>
              <w:t>sahovala pôvodná zmluva/RD</w:t>
            </w:r>
            <w:r w:rsidRPr="00FB55F1">
              <w:rPr>
                <w:sz w:val="22"/>
                <w:lang w:eastAsia="en-US"/>
              </w:rPr>
              <w:t xml:space="preserve"> jasné, presné a jednoznačné podmienk</w:t>
            </w:r>
            <w:r>
              <w:rPr>
                <w:sz w:val="22"/>
                <w:lang w:eastAsia="en-US"/>
              </w:rPr>
              <w:t xml:space="preserve">y jej úpravy, napr. pravidlá na </w:t>
            </w:r>
            <w:r w:rsidRPr="00FB55F1">
              <w:rPr>
                <w:sz w:val="22"/>
                <w:lang w:eastAsia="en-US"/>
              </w:rPr>
              <w:t>nahradenie pôvodného dodávateľa novým dodávateľom, pravidlá na úpravy ceny alebo opcie, rozsah, povahu možných úprav a opcií a podmienky ich uplatnenia?</w:t>
            </w:r>
          </w:p>
          <w:p w14:paraId="6DA9E3F5"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299B158E" w14:textId="77777777" w:rsidR="00FD13F6" w:rsidRPr="007001F1" w:rsidRDefault="00FD13F6" w:rsidP="00ED6BF1">
            <w:pPr>
              <w:jc w:val="center"/>
              <w:rPr>
                <w:color w:val="000000"/>
              </w:rPr>
            </w:pPr>
          </w:p>
        </w:tc>
        <w:tc>
          <w:tcPr>
            <w:tcW w:w="567" w:type="dxa"/>
            <w:shd w:val="clear" w:color="auto" w:fill="auto"/>
            <w:vAlign w:val="center"/>
          </w:tcPr>
          <w:p w14:paraId="3D96C3A0" w14:textId="77777777" w:rsidR="00FD13F6" w:rsidRPr="007001F1" w:rsidRDefault="00FD13F6" w:rsidP="00ED6BF1">
            <w:pPr>
              <w:jc w:val="center"/>
              <w:rPr>
                <w:color w:val="000000"/>
              </w:rPr>
            </w:pPr>
          </w:p>
        </w:tc>
        <w:tc>
          <w:tcPr>
            <w:tcW w:w="776" w:type="dxa"/>
            <w:shd w:val="clear" w:color="auto" w:fill="auto"/>
            <w:vAlign w:val="center"/>
          </w:tcPr>
          <w:p w14:paraId="5BDB9F33" w14:textId="77777777" w:rsidR="00FD13F6" w:rsidRPr="007001F1" w:rsidRDefault="00FD13F6" w:rsidP="00ED6BF1">
            <w:pPr>
              <w:jc w:val="center"/>
              <w:rPr>
                <w:color w:val="000000"/>
              </w:rPr>
            </w:pPr>
          </w:p>
        </w:tc>
        <w:tc>
          <w:tcPr>
            <w:tcW w:w="1775" w:type="dxa"/>
            <w:shd w:val="clear" w:color="auto" w:fill="auto"/>
            <w:vAlign w:val="center"/>
          </w:tcPr>
          <w:p w14:paraId="13774BB6" w14:textId="77777777" w:rsidR="00FD13F6" w:rsidRPr="007001F1" w:rsidRDefault="00FD13F6" w:rsidP="00ED6BF1">
            <w:pPr>
              <w:jc w:val="center"/>
              <w:rPr>
                <w:color w:val="000000"/>
              </w:rPr>
            </w:pPr>
          </w:p>
        </w:tc>
      </w:tr>
      <w:tr w:rsidR="00FD13F6" w:rsidRPr="007001F1" w14:paraId="0C4060D9" w14:textId="77777777" w:rsidTr="00ED6BF1">
        <w:trPr>
          <w:trHeight w:val="269"/>
        </w:trPr>
        <w:tc>
          <w:tcPr>
            <w:tcW w:w="582" w:type="dxa"/>
            <w:vMerge/>
            <w:shd w:val="clear" w:color="auto" w:fill="auto"/>
            <w:noWrap/>
            <w:vAlign w:val="center"/>
          </w:tcPr>
          <w:p w14:paraId="36D05A97"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72302E6A" w14:textId="77777777" w:rsidR="00FD13F6" w:rsidRPr="007001F1" w:rsidDel="00FB55F1"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sidRPr="00FB55F1">
              <w:rPr>
                <w:sz w:val="22"/>
                <w:lang w:eastAsia="en-US"/>
              </w:rPr>
              <w:t>men</w:t>
            </w:r>
            <w:r w:rsidR="00B72D23">
              <w:rPr>
                <w:sz w:val="22"/>
                <w:lang w:eastAsia="en-US"/>
              </w:rPr>
              <w:t>ou</w:t>
            </w:r>
            <w:r w:rsidRPr="00FB55F1">
              <w:rPr>
                <w:sz w:val="22"/>
                <w:lang w:eastAsia="en-US"/>
              </w:rPr>
              <w:t xml:space="preserve"> zmluvy/RD</w:t>
            </w:r>
            <w:r w:rsidR="00B72D23">
              <w:rPr>
                <w:sz w:val="22"/>
                <w:lang w:eastAsia="en-US"/>
              </w:rPr>
              <w:t xml:space="preserve"> sa nemení jej charakter</w:t>
            </w:r>
            <w:r w:rsidRPr="00FB55F1">
              <w:rPr>
                <w:sz w:val="22"/>
                <w:lang w:eastAsia="en-US"/>
              </w:rPr>
              <w:t>?</w:t>
            </w:r>
          </w:p>
        </w:tc>
        <w:tc>
          <w:tcPr>
            <w:tcW w:w="567" w:type="dxa"/>
            <w:shd w:val="clear" w:color="auto" w:fill="auto"/>
            <w:vAlign w:val="center"/>
          </w:tcPr>
          <w:p w14:paraId="3D71975D" w14:textId="77777777" w:rsidR="00FD13F6" w:rsidRPr="007001F1" w:rsidRDefault="00FD13F6" w:rsidP="00ED6BF1">
            <w:pPr>
              <w:jc w:val="center"/>
              <w:rPr>
                <w:color w:val="000000"/>
              </w:rPr>
            </w:pPr>
          </w:p>
        </w:tc>
        <w:tc>
          <w:tcPr>
            <w:tcW w:w="567" w:type="dxa"/>
            <w:shd w:val="clear" w:color="auto" w:fill="auto"/>
            <w:vAlign w:val="center"/>
          </w:tcPr>
          <w:p w14:paraId="49C89231" w14:textId="77777777" w:rsidR="00FD13F6" w:rsidRPr="007001F1" w:rsidRDefault="00FD13F6" w:rsidP="00ED6BF1">
            <w:pPr>
              <w:jc w:val="center"/>
              <w:rPr>
                <w:color w:val="000000"/>
              </w:rPr>
            </w:pPr>
          </w:p>
        </w:tc>
        <w:tc>
          <w:tcPr>
            <w:tcW w:w="776" w:type="dxa"/>
            <w:shd w:val="clear" w:color="auto" w:fill="auto"/>
            <w:vAlign w:val="center"/>
          </w:tcPr>
          <w:p w14:paraId="2E9D3F9D" w14:textId="77777777" w:rsidR="00FD13F6" w:rsidRPr="007001F1" w:rsidRDefault="00FD13F6" w:rsidP="00ED6BF1">
            <w:pPr>
              <w:jc w:val="center"/>
              <w:rPr>
                <w:color w:val="000000"/>
              </w:rPr>
            </w:pPr>
          </w:p>
        </w:tc>
        <w:tc>
          <w:tcPr>
            <w:tcW w:w="1775" w:type="dxa"/>
            <w:shd w:val="clear" w:color="auto" w:fill="auto"/>
            <w:vAlign w:val="center"/>
          </w:tcPr>
          <w:p w14:paraId="619E2D65" w14:textId="77777777" w:rsidR="00FD13F6" w:rsidRPr="007001F1" w:rsidRDefault="00FD13F6" w:rsidP="00ED6BF1">
            <w:pPr>
              <w:jc w:val="center"/>
              <w:rPr>
                <w:color w:val="000000"/>
              </w:rPr>
            </w:pPr>
          </w:p>
        </w:tc>
      </w:tr>
      <w:tr w:rsidR="00FD13F6" w:rsidRPr="007001F1" w14:paraId="0B277928" w14:textId="77777777" w:rsidTr="00ED6BF1">
        <w:trPr>
          <w:trHeight w:val="1461"/>
        </w:trPr>
        <w:tc>
          <w:tcPr>
            <w:tcW w:w="582" w:type="dxa"/>
            <w:vMerge/>
            <w:shd w:val="clear" w:color="auto" w:fill="auto"/>
            <w:noWrap/>
            <w:vAlign w:val="center"/>
          </w:tcPr>
          <w:p w14:paraId="1CD0208D" w14:textId="77777777" w:rsidR="00FD13F6" w:rsidRPr="007001F1" w:rsidRDefault="00FD13F6" w:rsidP="00ED6BF1">
            <w:pPr>
              <w:jc w:val="center"/>
              <w:rPr>
                <w:color w:val="000000"/>
              </w:rPr>
            </w:pPr>
          </w:p>
        </w:tc>
        <w:tc>
          <w:tcPr>
            <w:tcW w:w="4820" w:type="dxa"/>
            <w:gridSpan w:val="2"/>
            <w:shd w:val="clear" w:color="auto" w:fill="auto"/>
            <w:vAlign w:val="center"/>
          </w:tcPr>
          <w:p w14:paraId="777D9224"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 xml:space="preserve">RD, </w:t>
            </w:r>
            <w:r>
              <w:rPr>
                <w:sz w:val="22"/>
                <w:lang w:eastAsia="en-US"/>
              </w:rPr>
              <w:t>a</w:t>
            </w:r>
            <w:r w:rsidRPr="007001F1">
              <w:rPr>
                <w:sz w:val="22"/>
                <w:lang w:eastAsia="en-US"/>
              </w:rPr>
              <w:t xml:space="preserve"> poskytuje ich pôvodný dodávateľ?</w:t>
            </w:r>
          </w:p>
        </w:tc>
        <w:tc>
          <w:tcPr>
            <w:tcW w:w="567" w:type="dxa"/>
            <w:shd w:val="clear" w:color="auto" w:fill="auto"/>
            <w:vAlign w:val="center"/>
          </w:tcPr>
          <w:p w14:paraId="275C75E0" w14:textId="77777777" w:rsidR="00FD13F6" w:rsidRPr="007001F1" w:rsidRDefault="00FD13F6" w:rsidP="00ED6BF1">
            <w:pPr>
              <w:jc w:val="center"/>
              <w:rPr>
                <w:color w:val="000000"/>
              </w:rPr>
            </w:pPr>
          </w:p>
        </w:tc>
        <w:tc>
          <w:tcPr>
            <w:tcW w:w="567" w:type="dxa"/>
            <w:shd w:val="clear" w:color="auto" w:fill="auto"/>
            <w:vAlign w:val="center"/>
          </w:tcPr>
          <w:p w14:paraId="2122E386" w14:textId="77777777" w:rsidR="00FD13F6" w:rsidRPr="007001F1" w:rsidRDefault="00FD13F6" w:rsidP="00ED6BF1">
            <w:pPr>
              <w:jc w:val="center"/>
              <w:rPr>
                <w:color w:val="000000"/>
              </w:rPr>
            </w:pPr>
          </w:p>
        </w:tc>
        <w:tc>
          <w:tcPr>
            <w:tcW w:w="776" w:type="dxa"/>
            <w:shd w:val="clear" w:color="auto" w:fill="auto"/>
            <w:vAlign w:val="center"/>
          </w:tcPr>
          <w:p w14:paraId="527F5AA7" w14:textId="77777777" w:rsidR="00FD13F6" w:rsidRPr="007001F1" w:rsidRDefault="00FD13F6" w:rsidP="00ED6BF1">
            <w:pPr>
              <w:jc w:val="center"/>
              <w:rPr>
                <w:color w:val="000000"/>
              </w:rPr>
            </w:pPr>
          </w:p>
        </w:tc>
        <w:tc>
          <w:tcPr>
            <w:tcW w:w="1775" w:type="dxa"/>
            <w:shd w:val="clear" w:color="auto" w:fill="auto"/>
            <w:vAlign w:val="center"/>
          </w:tcPr>
          <w:p w14:paraId="7AC5A3BD" w14:textId="77777777" w:rsidR="00FD13F6" w:rsidRPr="007001F1" w:rsidRDefault="00FD13F6" w:rsidP="00ED6BF1">
            <w:pPr>
              <w:jc w:val="center"/>
              <w:rPr>
                <w:color w:val="000000"/>
              </w:rPr>
            </w:pPr>
          </w:p>
        </w:tc>
      </w:tr>
      <w:tr w:rsidR="00FD13F6" w:rsidRPr="007001F1" w14:paraId="68920DD5" w14:textId="77777777" w:rsidTr="00ED6BF1">
        <w:trPr>
          <w:trHeight w:val="322"/>
        </w:trPr>
        <w:tc>
          <w:tcPr>
            <w:tcW w:w="582" w:type="dxa"/>
            <w:vMerge/>
            <w:shd w:val="clear" w:color="auto" w:fill="auto"/>
            <w:noWrap/>
            <w:vAlign w:val="center"/>
          </w:tcPr>
          <w:p w14:paraId="045FB1CD" w14:textId="77777777" w:rsidR="00FD13F6" w:rsidRPr="007001F1" w:rsidRDefault="00FD13F6" w:rsidP="00ED6BF1">
            <w:pPr>
              <w:jc w:val="center"/>
              <w:rPr>
                <w:color w:val="000000"/>
              </w:rPr>
            </w:pPr>
          </w:p>
        </w:tc>
        <w:tc>
          <w:tcPr>
            <w:tcW w:w="4820" w:type="dxa"/>
            <w:gridSpan w:val="2"/>
            <w:shd w:val="clear" w:color="auto" w:fill="auto"/>
            <w:vAlign w:val="center"/>
          </w:tcPr>
          <w:p w14:paraId="6634B6C6" w14:textId="77777777" w:rsidR="00FD13F6" w:rsidRDefault="00FD13F6" w:rsidP="00ED6BF1">
            <w:pPr>
              <w:autoSpaceDE w:val="0"/>
              <w:autoSpaceDN w:val="0"/>
              <w:adjustRightInd w:val="0"/>
              <w:jc w:val="both"/>
              <w:rPr>
                <w:sz w:val="22"/>
                <w:lang w:eastAsia="en-US"/>
              </w:rPr>
            </w:pPr>
            <w:r>
              <w:rPr>
                <w:sz w:val="22"/>
                <w:lang w:eastAsia="en-US"/>
              </w:rPr>
              <w:t xml:space="preserve">d) </w:t>
            </w:r>
            <w:r w:rsidRPr="00665BDD">
              <w:rPr>
                <w:sz w:val="22"/>
                <w:lang w:eastAsia="en-US"/>
              </w:rPr>
              <w:t>Bola overená hospodárnosť výdavkov spojených s doplňujúcimi tovarmi, stavebnými prácami alebo službami na základe nástrojov uvedených v MP CKO č. 18 k overovaniu hospodárnosti výdavkov?</w:t>
            </w:r>
          </w:p>
        </w:tc>
        <w:tc>
          <w:tcPr>
            <w:tcW w:w="567" w:type="dxa"/>
            <w:shd w:val="clear" w:color="auto" w:fill="auto"/>
            <w:vAlign w:val="center"/>
          </w:tcPr>
          <w:p w14:paraId="0F54B7B4" w14:textId="77777777" w:rsidR="00FD13F6" w:rsidRPr="007001F1" w:rsidRDefault="00FD13F6" w:rsidP="00ED6BF1">
            <w:pPr>
              <w:jc w:val="center"/>
              <w:rPr>
                <w:color w:val="000000"/>
              </w:rPr>
            </w:pPr>
          </w:p>
        </w:tc>
        <w:tc>
          <w:tcPr>
            <w:tcW w:w="567" w:type="dxa"/>
            <w:shd w:val="clear" w:color="auto" w:fill="auto"/>
            <w:vAlign w:val="center"/>
          </w:tcPr>
          <w:p w14:paraId="40182BD6" w14:textId="77777777" w:rsidR="00FD13F6" w:rsidRPr="007001F1" w:rsidRDefault="00FD13F6" w:rsidP="00ED6BF1">
            <w:pPr>
              <w:jc w:val="center"/>
              <w:rPr>
                <w:color w:val="000000"/>
              </w:rPr>
            </w:pPr>
          </w:p>
        </w:tc>
        <w:tc>
          <w:tcPr>
            <w:tcW w:w="776" w:type="dxa"/>
            <w:shd w:val="clear" w:color="auto" w:fill="auto"/>
            <w:vAlign w:val="center"/>
          </w:tcPr>
          <w:p w14:paraId="7A569A76" w14:textId="77777777" w:rsidR="00FD13F6" w:rsidRPr="007001F1" w:rsidRDefault="00FD13F6" w:rsidP="00ED6BF1">
            <w:pPr>
              <w:jc w:val="center"/>
              <w:rPr>
                <w:color w:val="000000"/>
              </w:rPr>
            </w:pPr>
          </w:p>
        </w:tc>
        <w:tc>
          <w:tcPr>
            <w:tcW w:w="1775" w:type="dxa"/>
            <w:shd w:val="clear" w:color="auto" w:fill="auto"/>
            <w:vAlign w:val="center"/>
          </w:tcPr>
          <w:p w14:paraId="6770AC62" w14:textId="77777777" w:rsidR="00FD13F6" w:rsidRPr="007001F1" w:rsidRDefault="00FD13F6" w:rsidP="00ED6BF1">
            <w:pPr>
              <w:jc w:val="center"/>
              <w:rPr>
                <w:color w:val="000000"/>
              </w:rPr>
            </w:pPr>
          </w:p>
        </w:tc>
      </w:tr>
      <w:tr w:rsidR="00FD13F6" w:rsidRPr="007001F1" w14:paraId="25F42624" w14:textId="77777777" w:rsidTr="00ED6BF1">
        <w:trPr>
          <w:trHeight w:val="1246"/>
        </w:trPr>
        <w:tc>
          <w:tcPr>
            <w:tcW w:w="582" w:type="dxa"/>
            <w:vMerge/>
            <w:shd w:val="clear" w:color="auto" w:fill="auto"/>
            <w:noWrap/>
            <w:vAlign w:val="center"/>
          </w:tcPr>
          <w:p w14:paraId="4629833D" w14:textId="77777777" w:rsidR="00FD13F6" w:rsidRPr="007001F1" w:rsidRDefault="00FD13F6" w:rsidP="00ED6BF1">
            <w:pPr>
              <w:jc w:val="center"/>
              <w:rPr>
                <w:color w:val="000000"/>
              </w:rPr>
            </w:pPr>
          </w:p>
        </w:tc>
        <w:tc>
          <w:tcPr>
            <w:tcW w:w="4820" w:type="dxa"/>
            <w:gridSpan w:val="2"/>
            <w:shd w:val="clear" w:color="auto" w:fill="auto"/>
            <w:vAlign w:val="center"/>
          </w:tcPr>
          <w:p w14:paraId="419C935A"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D12786">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2ECDB585" w14:textId="77777777" w:rsidR="00FD13F6" w:rsidRPr="007001F1" w:rsidRDefault="00FD13F6" w:rsidP="00ED6BF1">
            <w:pPr>
              <w:jc w:val="center"/>
              <w:rPr>
                <w:color w:val="000000"/>
              </w:rPr>
            </w:pPr>
          </w:p>
        </w:tc>
        <w:tc>
          <w:tcPr>
            <w:tcW w:w="567" w:type="dxa"/>
            <w:shd w:val="clear" w:color="auto" w:fill="auto"/>
            <w:vAlign w:val="center"/>
          </w:tcPr>
          <w:p w14:paraId="24B97048" w14:textId="77777777" w:rsidR="00FD13F6" w:rsidRPr="007001F1" w:rsidRDefault="00FD13F6" w:rsidP="00ED6BF1">
            <w:pPr>
              <w:jc w:val="center"/>
              <w:rPr>
                <w:color w:val="000000"/>
              </w:rPr>
            </w:pPr>
          </w:p>
        </w:tc>
        <w:tc>
          <w:tcPr>
            <w:tcW w:w="776" w:type="dxa"/>
            <w:shd w:val="clear" w:color="auto" w:fill="auto"/>
            <w:vAlign w:val="center"/>
          </w:tcPr>
          <w:p w14:paraId="79154023" w14:textId="77777777" w:rsidR="00FD13F6" w:rsidRPr="007001F1" w:rsidRDefault="00FD13F6" w:rsidP="00ED6BF1">
            <w:pPr>
              <w:jc w:val="center"/>
              <w:rPr>
                <w:color w:val="000000"/>
              </w:rPr>
            </w:pPr>
          </w:p>
        </w:tc>
        <w:tc>
          <w:tcPr>
            <w:tcW w:w="1775" w:type="dxa"/>
            <w:shd w:val="clear" w:color="auto" w:fill="auto"/>
            <w:vAlign w:val="center"/>
          </w:tcPr>
          <w:p w14:paraId="3F4A7195" w14:textId="77777777" w:rsidR="00FD13F6" w:rsidRPr="007001F1" w:rsidRDefault="00FD13F6" w:rsidP="00ED6BF1">
            <w:pPr>
              <w:jc w:val="center"/>
              <w:rPr>
                <w:color w:val="000000"/>
              </w:rPr>
            </w:pPr>
          </w:p>
        </w:tc>
      </w:tr>
      <w:tr w:rsidR="00FD13F6" w:rsidRPr="007001F1" w14:paraId="0625C321" w14:textId="77777777" w:rsidTr="00ED6BF1">
        <w:trPr>
          <w:trHeight w:val="284"/>
        </w:trPr>
        <w:tc>
          <w:tcPr>
            <w:tcW w:w="582" w:type="dxa"/>
            <w:vMerge/>
            <w:shd w:val="clear" w:color="auto" w:fill="auto"/>
            <w:noWrap/>
            <w:vAlign w:val="center"/>
          </w:tcPr>
          <w:p w14:paraId="2267F1B8" w14:textId="77777777" w:rsidR="00FD13F6" w:rsidRPr="007001F1" w:rsidRDefault="00FD13F6" w:rsidP="00ED6BF1">
            <w:pPr>
              <w:jc w:val="center"/>
              <w:rPr>
                <w:color w:val="000000"/>
              </w:rPr>
            </w:pPr>
          </w:p>
        </w:tc>
        <w:tc>
          <w:tcPr>
            <w:tcW w:w="4820" w:type="dxa"/>
            <w:gridSpan w:val="2"/>
            <w:shd w:val="clear" w:color="auto" w:fill="auto"/>
            <w:vAlign w:val="center"/>
          </w:tcPr>
          <w:p w14:paraId="08B0F3FE" w14:textId="77777777" w:rsidR="00FD13F6" w:rsidRDefault="00FD13F6" w:rsidP="00ED6BF1">
            <w:pPr>
              <w:autoSpaceDE w:val="0"/>
              <w:autoSpaceDN w:val="0"/>
              <w:adjustRightInd w:val="0"/>
              <w:jc w:val="both"/>
              <w:rPr>
                <w:sz w:val="22"/>
                <w:lang w:eastAsia="en-US"/>
              </w:rPr>
            </w:pPr>
            <w:r>
              <w:rPr>
                <w:sz w:val="22"/>
                <w:lang w:eastAsia="en-US"/>
              </w:rPr>
              <w:t xml:space="preserve">f) </w:t>
            </w:r>
            <w:r w:rsidRPr="00665BDD">
              <w:rPr>
                <w:sz w:val="22"/>
                <w:lang w:eastAsia="en-US"/>
              </w:rPr>
              <w:t>Bola overená hospodárnosť výdavkov spojených s novými tovarmi, stavebnými prácami alebo službami na základe nástrojov uvedených v MP CKO č. 18 k overovaniu hospodárnosti výdavkov?</w:t>
            </w:r>
          </w:p>
        </w:tc>
        <w:tc>
          <w:tcPr>
            <w:tcW w:w="567" w:type="dxa"/>
            <w:shd w:val="clear" w:color="auto" w:fill="auto"/>
            <w:vAlign w:val="center"/>
          </w:tcPr>
          <w:p w14:paraId="078D0A14" w14:textId="77777777" w:rsidR="00FD13F6" w:rsidRPr="007001F1" w:rsidRDefault="00FD13F6" w:rsidP="00ED6BF1">
            <w:pPr>
              <w:jc w:val="center"/>
              <w:rPr>
                <w:color w:val="000000"/>
              </w:rPr>
            </w:pPr>
          </w:p>
        </w:tc>
        <w:tc>
          <w:tcPr>
            <w:tcW w:w="567" w:type="dxa"/>
            <w:shd w:val="clear" w:color="auto" w:fill="auto"/>
            <w:vAlign w:val="center"/>
          </w:tcPr>
          <w:p w14:paraId="48C85A96" w14:textId="77777777" w:rsidR="00FD13F6" w:rsidRPr="007001F1" w:rsidRDefault="00FD13F6" w:rsidP="00ED6BF1">
            <w:pPr>
              <w:jc w:val="center"/>
              <w:rPr>
                <w:color w:val="000000"/>
              </w:rPr>
            </w:pPr>
          </w:p>
        </w:tc>
        <w:tc>
          <w:tcPr>
            <w:tcW w:w="776" w:type="dxa"/>
            <w:shd w:val="clear" w:color="auto" w:fill="auto"/>
            <w:vAlign w:val="center"/>
          </w:tcPr>
          <w:p w14:paraId="4948049C" w14:textId="77777777" w:rsidR="00FD13F6" w:rsidRPr="007001F1" w:rsidRDefault="00FD13F6" w:rsidP="00ED6BF1">
            <w:pPr>
              <w:jc w:val="center"/>
              <w:rPr>
                <w:color w:val="000000"/>
              </w:rPr>
            </w:pPr>
          </w:p>
        </w:tc>
        <w:tc>
          <w:tcPr>
            <w:tcW w:w="1775" w:type="dxa"/>
            <w:shd w:val="clear" w:color="auto" w:fill="auto"/>
            <w:vAlign w:val="center"/>
          </w:tcPr>
          <w:p w14:paraId="6AE59F86" w14:textId="77777777" w:rsidR="00FD13F6" w:rsidRPr="007001F1" w:rsidRDefault="00FD13F6" w:rsidP="00ED6BF1">
            <w:pPr>
              <w:jc w:val="center"/>
              <w:rPr>
                <w:color w:val="000000"/>
              </w:rPr>
            </w:pPr>
          </w:p>
        </w:tc>
      </w:tr>
      <w:tr w:rsidR="00FD13F6" w:rsidRPr="007001F1" w14:paraId="771EB44A" w14:textId="77777777" w:rsidTr="00ED6BF1">
        <w:trPr>
          <w:trHeight w:val="2256"/>
        </w:trPr>
        <w:tc>
          <w:tcPr>
            <w:tcW w:w="582" w:type="dxa"/>
            <w:vMerge/>
            <w:shd w:val="clear" w:color="auto" w:fill="auto"/>
            <w:noWrap/>
            <w:vAlign w:val="center"/>
          </w:tcPr>
          <w:p w14:paraId="71BB8EBE" w14:textId="77777777" w:rsidR="00FD13F6" w:rsidRPr="007001F1" w:rsidRDefault="00FD13F6" w:rsidP="00ED6BF1">
            <w:pPr>
              <w:jc w:val="center"/>
              <w:rPr>
                <w:color w:val="000000"/>
              </w:rPr>
            </w:pPr>
          </w:p>
        </w:tc>
        <w:tc>
          <w:tcPr>
            <w:tcW w:w="4820" w:type="dxa"/>
            <w:gridSpan w:val="2"/>
            <w:shd w:val="clear" w:color="auto" w:fill="auto"/>
            <w:vAlign w:val="center"/>
          </w:tcPr>
          <w:p w14:paraId="43601359" w14:textId="77777777" w:rsidR="00FD13F6" w:rsidRPr="007001F1" w:rsidRDefault="00FD13F6" w:rsidP="00ED6BF1">
            <w:pPr>
              <w:autoSpaceDE w:val="0"/>
              <w:autoSpaceDN w:val="0"/>
              <w:adjustRightInd w:val="0"/>
              <w:jc w:val="both"/>
              <w:rPr>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w:t>
            </w:r>
            <w:r w:rsidRPr="007001F1">
              <w:rPr>
                <w:sz w:val="22"/>
                <w:lang w:eastAsia="en-US"/>
              </w:rPr>
              <w:t xml:space="preserve"> </w:t>
            </w:r>
            <w:r w:rsidRPr="00665BDD">
              <w:rPr>
                <w:sz w:val="22"/>
                <w:lang w:eastAsia="en-US"/>
              </w:rPr>
              <w:t>že iný hospodársky subjekt, ktorý spĺňa pôvodne určené podmienky obstarávania, je právnym nástupcom pôvodného dodávateľa v dôsledku jeho reorganizácie, vrátane zlúčenia a splynutia alebo úpadku, za predpokladu, že pôvodná zmluva, RD sa podstatne nemení</w:t>
            </w:r>
            <w:r w:rsidRPr="007001F1">
              <w:rPr>
                <w:sz w:val="22"/>
                <w:lang w:eastAsia="en-US"/>
              </w:rPr>
              <w:t>?</w:t>
            </w:r>
          </w:p>
        </w:tc>
        <w:tc>
          <w:tcPr>
            <w:tcW w:w="567" w:type="dxa"/>
            <w:shd w:val="clear" w:color="auto" w:fill="auto"/>
            <w:vAlign w:val="center"/>
          </w:tcPr>
          <w:p w14:paraId="57D30EC7" w14:textId="77777777" w:rsidR="00FD13F6" w:rsidRPr="007001F1" w:rsidRDefault="00FD13F6" w:rsidP="00ED6BF1">
            <w:pPr>
              <w:jc w:val="center"/>
              <w:rPr>
                <w:color w:val="000000"/>
              </w:rPr>
            </w:pPr>
          </w:p>
        </w:tc>
        <w:tc>
          <w:tcPr>
            <w:tcW w:w="567" w:type="dxa"/>
            <w:shd w:val="clear" w:color="auto" w:fill="auto"/>
            <w:vAlign w:val="center"/>
          </w:tcPr>
          <w:p w14:paraId="56EAD324" w14:textId="77777777" w:rsidR="00FD13F6" w:rsidRPr="007001F1" w:rsidRDefault="00FD13F6" w:rsidP="00ED6BF1">
            <w:pPr>
              <w:jc w:val="center"/>
              <w:rPr>
                <w:color w:val="000000"/>
              </w:rPr>
            </w:pPr>
          </w:p>
        </w:tc>
        <w:tc>
          <w:tcPr>
            <w:tcW w:w="776" w:type="dxa"/>
            <w:shd w:val="clear" w:color="auto" w:fill="auto"/>
            <w:vAlign w:val="center"/>
          </w:tcPr>
          <w:p w14:paraId="09B2E6AC" w14:textId="77777777" w:rsidR="00FD13F6" w:rsidRPr="007001F1" w:rsidRDefault="00FD13F6" w:rsidP="00ED6BF1">
            <w:pPr>
              <w:jc w:val="center"/>
              <w:rPr>
                <w:color w:val="000000"/>
              </w:rPr>
            </w:pPr>
          </w:p>
        </w:tc>
        <w:tc>
          <w:tcPr>
            <w:tcW w:w="1775" w:type="dxa"/>
            <w:shd w:val="clear" w:color="auto" w:fill="auto"/>
            <w:vAlign w:val="center"/>
          </w:tcPr>
          <w:p w14:paraId="2F47F8C0" w14:textId="77777777" w:rsidR="00FD13F6" w:rsidRPr="007001F1" w:rsidRDefault="00FD13F6" w:rsidP="00ED6BF1">
            <w:pPr>
              <w:jc w:val="center"/>
              <w:rPr>
                <w:color w:val="000000"/>
              </w:rPr>
            </w:pPr>
          </w:p>
        </w:tc>
      </w:tr>
      <w:tr w:rsidR="00FD13F6" w:rsidRPr="007001F1" w14:paraId="720FE0AE" w14:textId="77777777" w:rsidTr="00ED6BF1">
        <w:trPr>
          <w:trHeight w:val="290"/>
        </w:trPr>
        <w:tc>
          <w:tcPr>
            <w:tcW w:w="582" w:type="dxa"/>
            <w:vMerge/>
            <w:shd w:val="clear" w:color="auto" w:fill="auto"/>
            <w:noWrap/>
            <w:vAlign w:val="center"/>
          </w:tcPr>
          <w:p w14:paraId="6FF77337" w14:textId="77777777" w:rsidR="00FD13F6" w:rsidRPr="007001F1" w:rsidRDefault="00FD13F6" w:rsidP="00ED6BF1">
            <w:pPr>
              <w:jc w:val="center"/>
              <w:rPr>
                <w:color w:val="000000"/>
              </w:rPr>
            </w:pPr>
          </w:p>
        </w:tc>
        <w:tc>
          <w:tcPr>
            <w:tcW w:w="4820" w:type="dxa"/>
            <w:gridSpan w:val="2"/>
            <w:shd w:val="clear" w:color="auto" w:fill="auto"/>
            <w:vAlign w:val="center"/>
          </w:tcPr>
          <w:p w14:paraId="030BFA66" w14:textId="77777777" w:rsidR="00FD13F6" w:rsidRDefault="00FD13F6" w:rsidP="00ED6BF1">
            <w:pPr>
              <w:autoSpaceDE w:val="0"/>
              <w:autoSpaceDN w:val="0"/>
              <w:adjustRightInd w:val="0"/>
              <w:jc w:val="both"/>
              <w:rPr>
                <w:sz w:val="22"/>
                <w:lang w:eastAsia="en-US"/>
              </w:rPr>
            </w:pPr>
            <w:r>
              <w:rPr>
                <w:sz w:val="22"/>
                <w:lang w:eastAsia="en-US"/>
              </w:rPr>
              <w:t xml:space="preserve">h) </w:t>
            </w:r>
            <w:r w:rsidRPr="00665BDD">
              <w:rPr>
                <w:sz w:val="22"/>
                <w:lang w:eastAsia="en-US"/>
              </w:rPr>
              <w:t>nedochádza k podstatnej zmene pôvodnej zmluvy, RD bez ohľadu na hodnotu tejto zmeny?</w:t>
            </w:r>
          </w:p>
        </w:tc>
        <w:tc>
          <w:tcPr>
            <w:tcW w:w="567" w:type="dxa"/>
            <w:shd w:val="clear" w:color="auto" w:fill="auto"/>
            <w:vAlign w:val="center"/>
          </w:tcPr>
          <w:p w14:paraId="7D91C071" w14:textId="77777777" w:rsidR="00FD13F6" w:rsidRPr="007001F1" w:rsidRDefault="00FD13F6" w:rsidP="00ED6BF1">
            <w:pPr>
              <w:jc w:val="center"/>
              <w:rPr>
                <w:color w:val="000000"/>
              </w:rPr>
            </w:pPr>
          </w:p>
        </w:tc>
        <w:tc>
          <w:tcPr>
            <w:tcW w:w="567" w:type="dxa"/>
            <w:shd w:val="clear" w:color="auto" w:fill="auto"/>
            <w:vAlign w:val="center"/>
          </w:tcPr>
          <w:p w14:paraId="5B90A164" w14:textId="77777777" w:rsidR="00FD13F6" w:rsidRPr="007001F1" w:rsidRDefault="00FD13F6" w:rsidP="00ED6BF1">
            <w:pPr>
              <w:jc w:val="center"/>
              <w:rPr>
                <w:color w:val="000000"/>
              </w:rPr>
            </w:pPr>
          </w:p>
        </w:tc>
        <w:tc>
          <w:tcPr>
            <w:tcW w:w="776" w:type="dxa"/>
            <w:shd w:val="clear" w:color="auto" w:fill="auto"/>
            <w:vAlign w:val="center"/>
          </w:tcPr>
          <w:p w14:paraId="568C714A" w14:textId="77777777" w:rsidR="00FD13F6" w:rsidRPr="007001F1" w:rsidRDefault="00FD13F6" w:rsidP="00ED6BF1">
            <w:pPr>
              <w:jc w:val="center"/>
              <w:rPr>
                <w:color w:val="000000"/>
              </w:rPr>
            </w:pPr>
          </w:p>
        </w:tc>
        <w:tc>
          <w:tcPr>
            <w:tcW w:w="1775" w:type="dxa"/>
            <w:shd w:val="clear" w:color="auto" w:fill="auto"/>
            <w:vAlign w:val="center"/>
          </w:tcPr>
          <w:p w14:paraId="64E2F64D" w14:textId="77777777" w:rsidR="00FD13F6" w:rsidRPr="007001F1" w:rsidRDefault="00FD13F6" w:rsidP="00ED6BF1">
            <w:pPr>
              <w:jc w:val="center"/>
              <w:rPr>
                <w:color w:val="000000"/>
              </w:rPr>
            </w:pPr>
          </w:p>
        </w:tc>
      </w:tr>
      <w:tr w:rsidR="00FD13F6" w:rsidRPr="007001F1" w14:paraId="32767D41" w14:textId="77777777" w:rsidTr="00ED6BF1">
        <w:trPr>
          <w:trHeight w:val="2536"/>
        </w:trPr>
        <w:tc>
          <w:tcPr>
            <w:tcW w:w="582" w:type="dxa"/>
            <w:vMerge w:val="restart"/>
            <w:shd w:val="clear" w:color="auto" w:fill="auto"/>
            <w:noWrap/>
            <w:vAlign w:val="center"/>
          </w:tcPr>
          <w:p w14:paraId="662B64F3" w14:textId="77777777" w:rsidR="00FD13F6" w:rsidRPr="007001F1" w:rsidRDefault="00FD13F6" w:rsidP="00ED6BF1">
            <w:pPr>
              <w:jc w:val="center"/>
              <w:rPr>
                <w:color w:val="000000"/>
              </w:rPr>
            </w:pPr>
            <w:r>
              <w:rPr>
                <w:color w:val="000000"/>
                <w:sz w:val="22"/>
                <w:szCs w:val="22"/>
              </w:rPr>
              <w:lastRenderedPageBreak/>
              <w:t>2</w:t>
            </w:r>
          </w:p>
        </w:tc>
        <w:tc>
          <w:tcPr>
            <w:tcW w:w="4820" w:type="dxa"/>
            <w:gridSpan w:val="2"/>
            <w:shd w:val="clear" w:color="auto" w:fill="auto"/>
            <w:vAlign w:val="center"/>
          </w:tcPr>
          <w:p w14:paraId="29CCB44B" w14:textId="77777777" w:rsidR="00FD13F6" w:rsidRDefault="00FD13F6" w:rsidP="00ED6BF1">
            <w:pPr>
              <w:jc w:val="both"/>
              <w:rPr>
                <w:color w:val="000000"/>
                <w:sz w:val="22"/>
                <w:szCs w:val="22"/>
              </w:rPr>
            </w:pPr>
          </w:p>
          <w:p w14:paraId="2D2D57F2" w14:textId="77777777" w:rsidR="00FD13F6" w:rsidRPr="007001F1" w:rsidRDefault="00FD13F6" w:rsidP="00ED6BF1">
            <w:pPr>
              <w:jc w:val="both"/>
              <w:rPr>
                <w:color w:val="000000"/>
                <w:highlight w:val="yellow"/>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3F93A951" w14:textId="77777777" w:rsidR="00FD13F6" w:rsidRPr="007001F1" w:rsidRDefault="00FD13F6" w:rsidP="00ED6BF1">
            <w:pPr>
              <w:jc w:val="center"/>
              <w:rPr>
                <w:color w:val="000000"/>
              </w:rPr>
            </w:pPr>
          </w:p>
        </w:tc>
        <w:tc>
          <w:tcPr>
            <w:tcW w:w="567" w:type="dxa"/>
            <w:shd w:val="clear" w:color="auto" w:fill="auto"/>
            <w:vAlign w:val="center"/>
          </w:tcPr>
          <w:p w14:paraId="1ED3706E" w14:textId="77777777" w:rsidR="00FD13F6" w:rsidRPr="007001F1" w:rsidRDefault="00FD13F6" w:rsidP="00ED6BF1">
            <w:pPr>
              <w:jc w:val="center"/>
              <w:rPr>
                <w:color w:val="000000"/>
              </w:rPr>
            </w:pPr>
          </w:p>
        </w:tc>
        <w:tc>
          <w:tcPr>
            <w:tcW w:w="776" w:type="dxa"/>
            <w:shd w:val="clear" w:color="auto" w:fill="auto"/>
            <w:vAlign w:val="center"/>
          </w:tcPr>
          <w:p w14:paraId="308CE3EF" w14:textId="77777777" w:rsidR="00FD13F6" w:rsidRPr="007001F1" w:rsidRDefault="00FD13F6" w:rsidP="00ED6BF1">
            <w:pPr>
              <w:jc w:val="center"/>
              <w:rPr>
                <w:color w:val="000000"/>
              </w:rPr>
            </w:pPr>
          </w:p>
        </w:tc>
        <w:tc>
          <w:tcPr>
            <w:tcW w:w="1775" w:type="dxa"/>
            <w:shd w:val="clear" w:color="auto" w:fill="auto"/>
            <w:vAlign w:val="center"/>
          </w:tcPr>
          <w:p w14:paraId="2811159A" w14:textId="77777777" w:rsidR="00FD13F6" w:rsidRPr="007001F1" w:rsidRDefault="00FD13F6" w:rsidP="00ED6BF1">
            <w:pPr>
              <w:jc w:val="center"/>
              <w:rPr>
                <w:color w:val="000000"/>
              </w:rPr>
            </w:pPr>
          </w:p>
        </w:tc>
      </w:tr>
      <w:tr w:rsidR="00FD13F6" w:rsidRPr="007001F1" w14:paraId="0CE5DAE4" w14:textId="77777777" w:rsidTr="00ED6BF1">
        <w:trPr>
          <w:trHeight w:val="285"/>
        </w:trPr>
        <w:tc>
          <w:tcPr>
            <w:tcW w:w="582" w:type="dxa"/>
            <w:vMerge/>
            <w:shd w:val="clear" w:color="auto" w:fill="auto"/>
            <w:noWrap/>
            <w:vAlign w:val="center"/>
          </w:tcPr>
          <w:p w14:paraId="06AFE4F5"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4EF4347" w14:textId="77777777" w:rsidR="00FD13F6" w:rsidRPr="007001F1" w:rsidDel="00665BDD" w:rsidRDefault="00FD13F6" w:rsidP="00ED6BF1">
            <w:pPr>
              <w:jc w:val="both"/>
              <w:rPr>
                <w:color w:val="000000"/>
                <w:sz w:val="22"/>
                <w:szCs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09F4BE15" w14:textId="77777777" w:rsidR="00FD13F6" w:rsidRPr="007001F1" w:rsidRDefault="00FD13F6" w:rsidP="00ED6BF1">
            <w:pPr>
              <w:jc w:val="center"/>
              <w:rPr>
                <w:color w:val="000000"/>
              </w:rPr>
            </w:pPr>
          </w:p>
        </w:tc>
        <w:tc>
          <w:tcPr>
            <w:tcW w:w="567" w:type="dxa"/>
            <w:shd w:val="clear" w:color="auto" w:fill="auto"/>
            <w:vAlign w:val="center"/>
          </w:tcPr>
          <w:p w14:paraId="0D2CE374" w14:textId="77777777" w:rsidR="00FD13F6" w:rsidRPr="007001F1" w:rsidRDefault="00FD13F6" w:rsidP="00ED6BF1">
            <w:pPr>
              <w:jc w:val="center"/>
              <w:rPr>
                <w:color w:val="000000"/>
              </w:rPr>
            </w:pPr>
          </w:p>
        </w:tc>
        <w:tc>
          <w:tcPr>
            <w:tcW w:w="776" w:type="dxa"/>
            <w:shd w:val="clear" w:color="auto" w:fill="auto"/>
            <w:vAlign w:val="center"/>
          </w:tcPr>
          <w:p w14:paraId="0E1E98FC" w14:textId="77777777" w:rsidR="00FD13F6" w:rsidRPr="007001F1" w:rsidRDefault="00FD13F6" w:rsidP="00ED6BF1">
            <w:pPr>
              <w:jc w:val="center"/>
              <w:rPr>
                <w:color w:val="000000"/>
              </w:rPr>
            </w:pPr>
          </w:p>
        </w:tc>
        <w:tc>
          <w:tcPr>
            <w:tcW w:w="1775" w:type="dxa"/>
            <w:shd w:val="clear" w:color="auto" w:fill="auto"/>
            <w:vAlign w:val="center"/>
          </w:tcPr>
          <w:p w14:paraId="46DFA5BB" w14:textId="77777777" w:rsidR="00FD13F6" w:rsidRPr="007001F1" w:rsidRDefault="00FD13F6" w:rsidP="00ED6BF1">
            <w:pPr>
              <w:jc w:val="center"/>
              <w:rPr>
                <w:color w:val="000000"/>
              </w:rPr>
            </w:pPr>
          </w:p>
        </w:tc>
      </w:tr>
      <w:tr w:rsidR="00FD13F6" w:rsidRPr="007001F1" w14:paraId="027B9845" w14:textId="77777777" w:rsidTr="00ED6BF1">
        <w:trPr>
          <w:trHeight w:val="20"/>
        </w:trPr>
        <w:tc>
          <w:tcPr>
            <w:tcW w:w="582" w:type="dxa"/>
            <w:shd w:val="clear" w:color="auto" w:fill="auto"/>
            <w:noWrap/>
            <w:vAlign w:val="center"/>
          </w:tcPr>
          <w:p w14:paraId="690B1C24" w14:textId="77777777" w:rsidR="00FD13F6" w:rsidRPr="007001F1" w:rsidRDefault="00FD13F6" w:rsidP="00ED6BF1">
            <w:pPr>
              <w:jc w:val="center"/>
              <w:rPr>
                <w:color w:val="000000"/>
              </w:rPr>
            </w:pPr>
            <w:r>
              <w:rPr>
                <w:color w:val="000000"/>
                <w:sz w:val="22"/>
                <w:szCs w:val="22"/>
              </w:rPr>
              <w:t>3</w:t>
            </w:r>
          </w:p>
        </w:tc>
        <w:tc>
          <w:tcPr>
            <w:tcW w:w="4820" w:type="dxa"/>
            <w:gridSpan w:val="2"/>
            <w:shd w:val="clear" w:color="auto" w:fill="auto"/>
            <w:vAlign w:val="center"/>
          </w:tcPr>
          <w:p w14:paraId="6A437D92"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3A354AD7" w14:textId="77777777" w:rsidR="00FD13F6" w:rsidRPr="007001F1" w:rsidRDefault="00FD13F6" w:rsidP="00ED6BF1">
            <w:pPr>
              <w:jc w:val="center"/>
              <w:rPr>
                <w:color w:val="000000"/>
              </w:rPr>
            </w:pPr>
          </w:p>
        </w:tc>
        <w:tc>
          <w:tcPr>
            <w:tcW w:w="567" w:type="dxa"/>
            <w:shd w:val="clear" w:color="auto" w:fill="auto"/>
            <w:vAlign w:val="center"/>
          </w:tcPr>
          <w:p w14:paraId="2984FD2A" w14:textId="77777777" w:rsidR="00FD13F6" w:rsidRPr="007001F1" w:rsidRDefault="00FD13F6" w:rsidP="00ED6BF1">
            <w:pPr>
              <w:jc w:val="center"/>
              <w:rPr>
                <w:color w:val="000000"/>
              </w:rPr>
            </w:pPr>
          </w:p>
        </w:tc>
        <w:tc>
          <w:tcPr>
            <w:tcW w:w="776" w:type="dxa"/>
            <w:shd w:val="clear" w:color="auto" w:fill="auto"/>
            <w:vAlign w:val="center"/>
          </w:tcPr>
          <w:p w14:paraId="6DF0ECAD" w14:textId="77777777" w:rsidR="00FD13F6" w:rsidRPr="007001F1" w:rsidRDefault="00FD13F6" w:rsidP="00ED6BF1">
            <w:pPr>
              <w:jc w:val="center"/>
              <w:rPr>
                <w:color w:val="000000"/>
              </w:rPr>
            </w:pPr>
          </w:p>
        </w:tc>
        <w:tc>
          <w:tcPr>
            <w:tcW w:w="1775" w:type="dxa"/>
            <w:shd w:val="clear" w:color="auto" w:fill="auto"/>
            <w:vAlign w:val="center"/>
          </w:tcPr>
          <w:p w14:paraId="4EB4A06F" w14:textId="77777777" w:rsidR="00FD13F6" w:rsidRPr="007001F1" w:rsidRDefault="00FD13F6" w:rsidP="00ED6BF1">
            <w:pPr>
              <w:jc w:val="center"/>
              <w:rPr>
                <w:color w:val="000000"/>
              </w:rPr>
            </w:pPr>
          </w:p>
        </w:tc>
      </w:tr>
      <w:tr w:rsidR="00FD13F6" w:rsidRPr="007001F1" w14:paraId="278AD33A" w14:textId="77777777" w:rsidTr="00ED6BF1">
        <w:trPr>
          <w:trHeight w:val="20"/>
        </w:trPr>
        <w:tc>
          <w:tcPr>
            <w:tcW w:w="582" w:type="dxa"/>
            <w:shd w:val="clear" w:color="auto" w:fill="auto"/>
            <w:noWrap/>
            <w:vAlign w:val="center"/>
          </w:tcPr>
          <w:p w14:paraId="5A8D4FA7" w14:textId="77777777" w:rsidR="00FD13F6" w:rsidRPr="007001F1" w:rsidRDefault="00FD13F6" w:rsidP="00ED6BF1">
            <w:pPr>
              <w:jc w:val="center"/>
              <w:rPr>
                <w:color w:val="000000"/>
              </w:rPr>
            </w:pPr>
            <w:r>
              <w:rPr>
                <w:color w:val="000000"/>
                <w:sz w:val="22"/>
                <w:szCs w:val="22"/>
              </w:rPr>
              <w:t>4</w:t>
            </w:r>
          </w:p>
        </w:tc>
        <w:tc>
          <w:tcPr>
            <w:tcW w:w="4820" w:type="dxa"/>
            <w:gridSpan w:val="2"/>
            <w:shd w:val="clear" w:color="auto" w:fill="auto"/>
            <w:vAlign w:val="center"/>
          </w:tcPr>
          <w:p w14:paraId="7A35A989" w14:textId="77777777" w:rsidR="00FD13F6" w:rsidRPr="007001F1" w:rsidRDefault="00FD13F6" w:rsidP="00ED6BF1">
            <w:pPr>
              <w:jc w:val="both"/>
              <w:rPr>
                <w:color w:val="000000"/>
              </w:rPr>
            </w:pPr>
            <w:r w:rsidRPr="007001F1">
              <w:rPr>
                <w:sz w:val="22"/>
                <w:lang w:eastAsia="en-US"/>
              </w:rPr>
              <w:t>Bolo dodržané,</w:t>
            </w:r>
            <w:r>
              <w:rPr>
                <w:sz w:val="22"/>
                <w:lang w:eastAsia="en-US"/>
              </w:rPr>
              <w:t xml:space="preserve"> </w:t>
            </w:r>
            <w:r w:rsidRPr="007001F1">
              <w:rPr>
                <w:sz w:val="22"/>
                <w:lang w:eastAsia="en-US"/>
              </w:rPr>
              <w:t xml:space="preserve">že </w:t>
            </w:r>
            <w:r w:rsidRPr="00665BDD">
              <w:rPr>
                <w:sz w:val="22"/>
                <w:lang w:eastAsia="en-US"/>
              </w:rPr>
              <w:t>zmenou zmluvy/RD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665BDD">
              <w:rPr>
                <w:sz w:val="22"/>
                <w:lang w:eastAsia="en-US"/>
              </w:rPr>
              <w:t xml:space="preserve"> by navýšila cenu za predmet zákazky do hodnoty nadlimitného postupu zadávania zákazky</w:t>
            </w:r>
            <w:r>
              <w:rPr>
                <w:sz w:val="22"/>
                <w:lang w:eastAsia="en-US"/>
              </w:rPr>
              <w:t>?</w:t>
            </w:r>
          </w:p>
        </w:tc>
        <w:tc>
          <w:tcPr>
            <w:tcW w:w="567" w:type="dxa"/>
            <w:shd w:val="clear" w:color="auto" w:fill="auto"/>
            <w:vAlign w:val="center"/>
          </w:tcPr>
          <w:p w14:paraId="77B5E4E0" w14:textId="77777777" w:rsidR="00FD13F6" w:rsidRPr="007001F1" w:rsidRDefault="00FD13F6" w:rsidP="00ED6BF1">
            <w:pPr>
              <w:jc w:val="center"/>
              <w:rPr>
                <w:color w:val="000000"/>
              </w:rPr>
            </w:pPr>
          </w:p>
        </w:tc>
        <w:tc>
          <w:tcPr>
            <w:tcW w:w="567" w:type="dxa"/>
            <w:shd w:val="clear" w:color="auto" w:fill="auto"/>
            <w:vAlign w:val="center"/>
          </w:tcPr>
          <w:p w14:paraId="181A6C2C" w14:textId="77777777" w:rsidR="00FD13F6" w:rsidRPr="007001F1" w:rsidRDefault="00FD13F6" w:rsidP="00ED6BF1">
            <w:pPr>
              <w:jc w:val="center"/>
              <w:rPr>
                <w:color w:val="000000"/>
              </w:rPr>
            </w:pPr>
          </w:p>
        </w:tc>
        <w:tc>
          <w:tcPr>
            <w:tcW w:w="776" w:type="dxa"/>
            <w:shd w:val="clear" w:color="auto" w:fill="auto"/>
            <w:vAlign w:val="center"/>
          </w:tcPr>
          <w:p w14:paraId="48B4A522" w14:textId="77777777" w:rsidR="00FD13F6" w:rsidRPr="007001F1" w:rsidRDefault="00FD13F6" w:rsidP="00ED6BF1">
            <w:pPr>
              <w:jc w:val="center"/>
              <w:rPr>
                <w:color w:val="000000"/>
              </w:rPr>
            </w:pPr>
          </w:p>
        </w:tc>
        <w:tc>
          <w:tcPr>
            <w:tcW w:w="1775" w:type="dxa"/>
            <w:shd w:val="clear" w:color="auto" w:fill="auto"/>
            <w:vAlign w:val="center"/>
          </w:tcPr>
          <w:p w14:paraId="552FD853" w14:textId="77777777" w:rsidR="00FD13F6" w:rsidRPr="007001F1" w:rsidRDefault="00FD13F6" w:rsidP="00ED6BF1">
            <w:pPr>
              <w:jc w:val="center"/>
              <w:rPr>
                <w:color w:val="000000"/>
              </w:rPr>
            </w:pPr>
          </w:p>
        </w:tc>
      </w:tr>
      <w:tr w:rsidR="00FD13F6" w:rsidRPr="007001F1" w14:paraId="0744D58F" w14:textId="77777777" w:rsidTr="00ED6BF1">
        <w:trPr>
          <w:trHeight w:val="20"/>
        </w:trPr>
        <w:tc>
          <w:tcPr>
            <w:tcW w:w="582" w:type="dxa"/>
            <w:shd w:val="clear" w:color="auto" w:fill="auto"/>
            <w:noWrap/>
            <w:vAlign w:val="center"/>
          </w:tcPr>
          <w:p w14:paraId="13D62134" w14:textId="77777777" w:rsidR="00FD13F6" w:rsidRPr="007001F1" w:rsidRDefault="00B72D23" w:rsidP="00ED6BF1">
            <w:pPr>
              <w:jc w:val="center"/>
              <w:rPr>
                <w:color w:val="000000"/>
              </w:rPr>
            </w:pPr>
            <w:r>
              <w:rPr>
                <w:color w:val="000000"/>
                <w:sz w:val="22"/>
                <w:szCs w:val="22"/>
              </w:rPr>
              <w:t>5</w:t>
            </w:r>
          </w:p>
        </w:tc>
        <w:tc>
          <w:tcPr>
            <w:tcW w:w="4820" w:type="dxa"/>
            <w:gridSpan w:val="2"/>
            <w:shd w:val="clear" w:color="auto" w:fill="auto"/>
            <w:vAlign w:val="center"/>
          </w:tcPr>
          <w:p w14:paraId="18C48629" w14:textId="77777777" w:rsidR="00FD13F6" w:rsidRPr="007001F1" w:rsidRDefault="00FD13F6" w:rsidP="00ED6BF1">
            <w:pPr>
              <w:autoSpaceDE w:val="0"/>
              <w:autoSpaceDN w:val="0"/>
              <w:adjustRightInd w:val="0"/>
              <w:jc w:val="both"/>
              <w:rPr>
                <w:color w:val="000000"/>
              </w:rPr>
            </w:pPr>
            <w:r w:rsidRPr="007001F1">
              <w:rPr>
                <w:sz w:val="22"/>
                <w:szCs w:val="22"/>
              </w:rPr>
              <w:t>Je zmena zmluvy</w:t>
            </w:r>
            <w:r>
              <w:rPr>
                <w:sz w:val="22"/>
                <w:szCs w:val="22"/>
              </w:rPr>
              <w:t>/</w:t>
            </w:r>
            <w:r w:rsidRPr="007001F1">
              <w:rPr>
                <w:sz w:val="22"/>
                <w:szCs w:val="22"/>
              </w:rPr>
              <w:t>RD,</w:t>
            </w:r>
            <w:r w:rsidR="00B95302">
              <w:rPr>
                <w:sz w:val="22"/>
                <w:szCs w:val="22"/>
              </w:rPr>
              <w:t xml:space="preserve"> </w:t>
            </w:r>
            <w:r w:rsidRPr="007001F1">
              <w:rPr>
                <w:sz w:val="22"/>
                <w:szCs w:val="22"/>
              </w:rPr>
              <w:t>resp. znenie dodatku                     z pohľadu kontroly predmetu zmien, vo vecnom súlade so schválenou žiadosťou o NFP a účinnou Zmluvou o poskytnutí NFP?</w:t>
            </w:r>
          </w:p>
        </w:tc>
        <w:tc>
          <w:tcPr>
            <w:tcW w:w="567" w:type="dxa"/>
            <w:shd w:val="clear" w:color="auto" w:fill="auto"/>
            <w:vAlign w:val="center"/>
          </w:tcPr>
          <w:p w14:paraId="465B8433" w14:textId="77777777" w:rsidR="00FD13F6" w:rsidRPr="007001F1" w:rsidRDefault="00FD13F6" w:rsidP="00ED6BF1">
            <w:pPr>
              <w:jc w:val="center"/>
              <w:rPr>
                <w:color w:val="000000"/>
              </w:rPr>
            </w:pPr>
          </w:p>
        </w:tc>
        <w:tc>
          <w:tcPr>
            <w:tcW w:w="567" w:type="dxa"/>
            <w:shd w:val="clear" w:color="auto" w:fill="auto"/>
            <w:vAlign w:val="center"/>
          </w:tcPr>
          <w:p w14:paraId="3FEB5FEF" w14:textId="77777777" w:rsidR="00FD13F6" w:rsidRPr="007001F1" w:rsidRDefault="00FD13F6" w:rsidP="00ED6BF1">
            <w:pPr>
              <w:jc w:val="center"/>
              <w:rPr>
                <w:color w:val="000000"/>
              </w:rPr>
            </w:pPr>
          </w:p>
        </w:tc>
        <w:tc>
          <w:tcPr>
            <w:tcW w:w="776" w:type="dxa"/>
            <w:shd w:val="clear" w:color="auto" w:fill="auto"/>
            <w:vAlign w:val="center"/>
          </w:tcPr>
          <w:p w14:paraId="43CC31A2" w14:textId="77777777" w:rsidR="00FD13F6" w:rsidRPr="007001F1" w:rsidRDefault="00FD13F6" w:rsidP="00ED6BF1">
            <w:pPr>
              <w:jc w:val="center"/>
              <w:rPr>
                <w:color w:val="000000"/>
              </w:rPr>
            </w:pPr>
          </w:p>
        </w:tc>
        <w:tc>
          <w:tcPr>
            <w:tcW w:w="1775" w:type="dxa"/>
            <w:shd w:val="clear" w:color="auto" w:fill="auto"/>
            <w:vAlign w:val="center"/>
          </w:tcPr>
          <w:p w14:paraId="0B98FD94" w14:textId="77777777" w:rsidR="00FD13F6" w:rsidRPr="007001F1" w:rsidRDefault="00FD13F6" w:rsidP="00ED6BF1">
            <w:pPr>
              <w:jc w:val="center"/>
              <w:rPr>
                <w:color w:val="000000"/>
              </w:rPr>
            </w:pPr>
          </w:p>
        </w:tc>
      </w:tr>
      <w:tr w:rsidR="00FD13F6" w:rsidRPr="007001F1" w14:paraId="03893616" w14:textId="77777777" w:rsidTr="00ED6BF1">
        <w:trPr>
          <w:trHeight w:val="299"/>
        </w:trPr>
        <w:tc>
          <w:tcPr>
            <w:tcW w:w="582" w:type="dxa"/>
            <w:vMerge w:val="restart"/>
            <w:shd w:val="clear" w:color="auto" w:fill="auto"/>
            <w:noWrap/>
            <w:vAlign w:val="center"/>
          </w:tcPr>
          <w:p w14:paraId="76C18AAA" w14:textId="77777777" w:rsidR="00FD13F6" w:rsidRPr="007001F1" w:rsidRDefault="00B72D23" w:rsidP="00ED6BF1">
            <w:pPr>
              <w:jc w:val="center"/>
              <w:rPr>
                <w:color w:val="000000"/>
              </w:rPr>
            </w:pPr>
            <w:r>
              <w:rPr>
                <w:color w:val="000000"/>
                <w:sz w:val="22"/>
                <w:szCs w:val="22"/>
              </w:rPr>
              <w:t>6</w:t>
            </w:r>
          </w:p>
        </w:tc>
        <w:tc>
          <w:tcPr>
            <w:tcW w:w="4820" w:type="dxa"/>
            <w:gridSpan w:val="2"/>
            <w:shd w:val="clear" w:color="auto" w:fill="auto"/>
            <w:vAlign w:val="center"/>
          </w:tcPr>
          <w:p w14:paraId="79F1930A" w14:textId="77777777" w:rsidR="00FD13F6" w:rsidRPr="007001F1" w:rsidRDefault="00FD13F6" w:rsidP="00ED6BF1">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14:paraId="43A2ED6E" w14:textId="77777777" w:rsidR="00FD13F6" w:rsidRPr="007001F1" w:rsidRDefault="00FD13F6" w:rsidP="00ED6BF1">
            <w:pPr>
              <w:jc w:val="center"/>
              <w:rPr>
                <w:color w:val="000000"/>
              </w:rPr>
            </w:pPr>
          </w:p>
        </w:tc>
        <w:tc>
          <w:tcPr>
            <w:tcW w:w="567" w:type="dxa"/>
            <w:shd w:val="clear" w:color="auto" w:fill="auto"/>
            <w:vAlign w:val="center"/>
          </w:tcPr>
          <w:p w14:paraId="5C7B661B" w14:textId="77777777" w:rsidR="00FD13F6" w:rsidRPr="007001F1" w:rsidRDefault="00FD13F6" w:rsidP="00ED6BF1">
            <w:pPr>
              <w:jc w:val="center"/>
              <w:rPr>
                <w:color w:val="000000"/>
              </w:rPr>
            </w:pPr>
          </w:p>
        </w:tc>
        <w:tc>
          <w:tcPr>
            <w:tcW w:w="776" w:type="dxa"/>
            <w:shd w:val="clear" w:color="auto" w:fill="auto"/>
            <w:vAlign w:val="center"/>
          </w:tcPr>
          <w:p w14:paraId="05090F26" w14:textId="77777777" w:rsidR="00FD13F6" w:rsidRPr="007001F1" w:rsidRDefault="00FD13F6" w:rsidP="00ED6BF1">
            <w:pPr>
              <w:jc w:val="center"/>
              <w:rPr>
                <w:color w:val="000000"/>
              </w:rPr>
            </w:pPr>
          </w:p>
        </w:tc>
        <w:tc>
          <w:tcPr>
            <w:tcW w:w="1775" w:type="dxa"/>
            <w:shd w:val="clear" w:color="auto" w:fill="auto"/>
            <w:vAlign w:val="center"/>
          </w:tcPr>
          <w:p w14:paraId="4796E984" w14:textId="77777777" w:rsidR="00FD13F6" w:rsidRPr="007001F1" w:rsidRDefault="00FD13F6" w:rsidP="00ED6BF1">
            <w:pPr>
              <w:jc w:val="center"/>
              <w:rPr>
                <w:color w:val="000000"/>
              </w:rPr>
            </w:pPr>
          </w:p>
        </w:tc>
      </w:tr>
      <w:tr w:rsidR="00FD13F6" w:rsidRPr="007001F1" w14:paraId="06E3FF36" w14:textId="77777777" w:rsidTr="00ED6BF1">
        <w:trPr>
          <w:trHeight w:val="590"/>
        </w:trPr>
        <w:tc>
          <w:tcPr>
            <w:tcW w:w="582" w:type="dxa"/>
            <w:vMerge/>
            <w:shd w:val="clear" w:color="auto" w:fill="auto"/>
            <w:noWrap/>
            <w:vAlign w:val="center"/>
          </w:tcPr>
          <w:p w14:paraId="41ECA842" w14:textId="77777777" w:rsidR="00FD13F6" w:rsidRPr="007001F1" w:rsidRDefault="00FD13F6" w:rsidP="00ED6BF1">
            <w:pPr>
              <w:jc w:val="center"/>
              <w:rPr>
                <w:color w:val="000000"/>
              </w:rPr>
            </w:pPr>
          </w:p>
        </w:tc>
        <w:tc>
          <w:tcPr>
            <w:tcW w:w="4820" w:type="dxa"/>
            <w:gridSpan w:val="2"/>
            <w:shd w:val="clear" w:color="auto" w:fill="auto"/>
            <w:vAlign w:val="center"/>
          </w:tcPr>
          <w:p w14:paraId="2EFFC3A5" w14:textId="77777777" w:rsidR="00FD13F6" w:rsidRPr="007001F1" w:rsidRDefault="00FD13F6" w:rsidP="00ED6BF1">
            <w:pPr>
              <w:jc w:val="both"/>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r>
              <w:t xml:space="preserve"> </w:t>
            </w:r>
            <w:r w:rsidRPr="00EF10E3">
              <w:rPr>
                <w:sz w:val="22"/>
                <w:szCs w:val="22"/>
              </w:rPr>
              <w:t>a podpísaná oprávnenými osobami</w:t>
            </w:r>
            <w:r w:rsidRPr="007001F1">
              <w:rPr>
                <w:sz w:val="22"/>
                <w:szCs w:val="22"/>
              </w:rPr>
              <w:t>?</w:t>
            </w:r>
          </w:p>
        </w:tc>
        <w:tc>
          <w:tcPr>
            <w:tcW w:w="567" w:type="dxa"/>
            <w:shd w:val="clear" w:color="auto" w:fill="auto"/>
            <w:vAlign w:val="center"/>
          </w:tcPr>
          <w:p w14:paraId="2501585A" w14:textId="77777777" w:rsidR="00FD13F6" w:rsidRPr="007001F1" w:rsidRDefault="00FD13F6" w:rsidP="00ED6BF1">
            <w:pPr>
              <w:jc w:val="center"/>
              <w:rPr>
                <w:color w:val="000000"/>
              </w:rPr>
            </w:pPr>
          </w:p>
        </w:tc>
        <w:tc>
          <w:tcPr>
            <w:tcW w:w="567" w:type="dxa"/>
            <w:shd w:val="clear" w:color="auto" w:fill="auto"/>
            <w:vAlign w:val="center"/>
          </w:tcPr>
          <w:p w14:paraId="3FA72C25" w14:textId="77777777" w:rsidR="00FD13F6" w:rsidRPr="007001F1" w:rsidRDefault="00FD13F6" w:rsidP="00ED6BF1">
            <w:pPr>
              <w:jc w:val="center"/>
              <w:rPr>
                <w:color w:val="000000"/>
              </w:rPr>
            </w:pPr>
          </w:p>
        </w:tc>
        <w:tc>
          <w:tcPr>
            <w:tcW w:w="776" w:type="dxa"/>
            <w:shd w:val="clear" w:color="auto" w:fill="auto"/>
            <w:vAlign w:val="center"/>
          </w:tcPr>
          <w:p w14:paraId="0B554ACE" w14:textId="77777777" w:rsidR="00FD13F6" w:rsidRPr="007001F1" w:rsidRDefault="00FD13F6" w:rsidP="00ED6BF1">
            <w:pPr>
              <w:jc w:val="center"/>
              <w:rPr>
                <w:color w:val="000000"/>
              </w:rPr>
            </w:pPr>
          </w:p>
        </w:tc>
        <w:tc>
          <w:tcPr>
            <w:tcW w:w="1775" w:type="dxa"/>
            <w:shd w:val="clear" w:color="auto" w:fill="auto"/>
            <w:vAlign w:val="center"/>
          </w:tcPr>
          <w:p w14:paraId="62237FA0" w14:textId="77777777" w:rsidR="00FD13F6" w:rsidRPr="007001F1" w:rsidRDefault="00FD13F6" w:rsidP="00ED6BF1">
            <w:pPr>
              <w:jc w:val="center"/>
              <w:rPr>
                <w:color w:val="000000"/>
              </w:rPr>
            </w:pPr>
          </w:p>
        </w:tc>
      </w:tr>
      <w:tr w:rsidR="00FD13F6" w:rsidRPr="007001F1" w14:paraId="15B6CD95" w14:textId="77777777" w:rsidTr="00ED6BF1">
        <w:trPr>
          <w:trHeight w:val="20"/>
        </w:trPr>
        <w:tc>
          <w:tcPr>
            <w:tcW w:w="582" w:type="dxa"/>
            <w:shd w:val="clear" w:color="auto" w:fill="auto"/>
            <w:noWrap/>
            <w:vAlign w:val="center"/>
          </w:tcPr>
          <w:p w14:paraId="73C2652C" w14:textId="77777777" w:rsidR="00FD13F6" w:rsidRPr="007001F1" w:rsidRDefault="00B72D23" w:rsidP="00ED6BF1">
            <w:pPr>
              <w:jc w:val="center"/>
              <w:rPr>
                <w:color w:val="000000"/>
              </w:rPr>
            </w:pPr>
            <w:r>
              <w:rPr>
                <w:color w:val="000000"/>
                <w:sz w:val="22"/>
                <w:szCs w:val="22"/>
              </w:rPr>
              <w:t>7</w:t>
            </w:r>
          </w:p>
        </w:tc>
        <w:tc>
          <w:tcPr>
            <w:tcW w:w="4820" w:type="dxa"/>
            <w:gridSpan w:val="2"/>
            <w:shd w:val="clear" w:color="auto" w:fill="auto"/>
            <w:vAlign w:val="center"/>
          </w:tcPr>
          <w:p w14:paraId="03B04FC9" w14:textId="77777777" w:rsidR="00FD13F6" w:rsidRPr="007001F1" w:rsidRDefault="00FD13F6" w:rsidP="00B72D23">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1DF17CCE" w14:textId="77777777" w:rsidR="00FD13F6" w:rsidRPr="007001F1" w:rsidRDefault="00FD13F6" w:rsidP="00ED6BF1">
            <w:pPr>
              <w:jc w:val="center"/>
              <w:rPr>
                <w:color w:val="000000"/>
              </w:rPr>
            </w:pPr>
          </w:p>
        </w:tc>
        <w:tc>
          <w:tcPr>
            <w:tcW w:w="567" w:type="dxa"/>
            <w:shd w:val="clear" w:color="auto" w:fill="auto"/>
            <w:vAlign w:val="center"/>
          </w:tcPr>
          <w:p w14:paraId="544DB9CF" w14:textId="77777777" w:rsidR="00FD13F6" w:rsidRPr="007001F1" w:rsidRDefault="00FD13F6" w:rsidP="00ED6BF1">
            <w:pPr>
              <w:jc w:val="center"/>
              <w:rPr>
                <w:color w:val="000000"/>
              </w:rPr>
            </w:pPr>
          </w:p>
        </w:tc>
        <w:tc>
          <w:tcPr>
            <w:tcW w:w="776" w:type="dxa"/>
            <w:shd w:val="clear" w:color="auto" w:fill="auto"/>
            <w:vAlign w:val="center"/>
          </w:tcPr>
          <w:p w14:paraId="44DE2546" w14:textId="77777777" w:rsidR="00FD13F6" w:rsidRPr="007001F1" w:rsidRDefault="00FD13F6" w:rsidP="00ED6BF1">
            <w:pPr>
              <w:jc w:val="center"/>
              <w:rPr>
                <w:color w:val="000000"/>
              </w:rPr>
            </w:pPr>
          </w:p>
        </w:tc>
        <w:tc>
          <w:tcPr>
            <w:tcW w:w="1775" w:type="dxa"/>
            <w:shd w:val="clear" w:color="auto" w:fill="auto"/>
            <w:vAlign w:val="center"/>
          </w:tcPr>
          <w:p w14:paraId="1948B790" w14:textId="77777777" w:rsidR="00FD13F6" w:rsidRPr="007001F1" w:rsidRDefault="00FD13F6" w:rsidP="00ED6BF1">
            <w:pPr>
              <w:jc w:val="center"/>
              <w:rPr>
                <w:color w:val="000000"/>
              </w:rPr>
            </w:pPr>
          </w:p>
        </w:tc>
      </w:tr>
      <w:tr w:rsidR="00FD13F6" w:rsidRPr="007001F1" w14:paraId="7FDBC2E6" w14:textId="77777777" w:rsidTr="00ED6BF1">
        <w:trPr>
          <w:trHeight w:val="405"/>
        </w:trPr>
        <w:tc>
          <w:tcPr>
            <w:tcW w:w="582" w:type="dxa"/>
            <w:vMerge w:val="restart"/>
            <w:shd w:val="clear" w:color="auto" w:fill="auto"/>
            <w:noWrap/>
            <w:vAlign w:val="center"/>
          </w:tcPr>
          <w:p w14:paraId="20F97E6F" w14:textId="77777777" w:rsidR="00FD13F6" w:rsidRPr="007001F1" w:rsidRDefault="00B72D23" w:rsidP="00ED6BF1">
            <w:pPr>
              <w:jc w:val="center"/>
              <w:rPr>
                <w:color w:val="000000"/>
              </w:rPr>
            </w:pPr>
            <w:r>
              <w:rPr>
                <w:color w:val="000000"/>
                <w:sz w:val="22"/>
                <w:szCs w:val="22"/>
              </w:rPr>
              <w:t>8</w:t>
            </w:r>
          </w:p>
        </w:tc>
        <w:tc>
          <w:tcPr>
            <w:tcW w:w="4820" w:type="dxa"/>
            <w:gridSpan w:val="2"/>
            <w:shd w:val="clear" w:color="auto" w:fill="auto"/>
            <w:vAlign w:val="center"/>
          </w:tcPr>
          <w:p w14:paraId="1E742FBC"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57F6BE" w14:textId="77777777" w:rsidR="00FD13F6" w:rsidRPr="007001F1" w:rsidRDefault="00FD13F6" w:rsidP="00ED6BF1">
            <w:pPr>
              <w:jc w:val="center"/>
              <w:rPr>
                <w:color w:val="000000"/>
              </w:rPr>
            </w:pPr>
          </w:p>
        </w:tc>
        <w:tc>
          <w:tcPr>
            <w:tcW w:w="567" w:type="dxa"/>
            <w:shd w:val="clear" w:color="auto" w:fill="auto"/>
            <w:vAlign w:val="center"/>
          </w:tcPr>
          <w:p w14:paraId="4BA1C0BF" w14:textId="77777777" w:rsidR="00FD13F6" w:rsidRPr="007001F1" w:rsidRDefault="00FD13F6" w:rsidP="00ED6BF1">
            <w:pPr>
              <w:jc w:val="center"/>
              <w:rPr>
                <w:color w:val="000000"/>
              </w:rPr>
            </w:pPr>
          </w:p>
        </w:tc>
        <w:tc>
          <w:tcPr>
            <w:tcW w:w="776" w:type="dxa"/>
            <w:shd w:val="clear" w:color="auto" w:fill="auto"/>
            <w:vAlign w:val="center"/>
          </w:tcPr>
          <w:p w14:paraId="176C448B" w14:textId="77777777" w:rsidR="00FD13F6" w:rsidRPr="007001F1" w:rsidRDefault="00FD13F6" w:rsidP="00ED6BF1">
            <w:pPr>
              <w:jc w:val="center"/>
              <w:rPr>
                <w:color w:val="000000"/>
              </w:rPr>
            </w:pPr>
          </w:p>
        </w:tc>
        <w:tc>
          <w:tcPr>
            <w:tcW w:w="1775" w:type="dxa"/>
            <w:shd w:val="clear" w:color="auto" w:fill="auto"/>
            <w:vAlign w:val="center"/>
          </w:tcPr>
          <w:p w14:paraId="2F8E4437" w14:textId="77777777" w:rsidR="00FD13F6" w:rsidRPr="007001F1" w:rsidRDefault="00FD13F6" w:rsidP="00ED6BF1">
            <w:pPr>
              <w:jc w:val="center"/>
              <w:rPr>
                <w:color w:val="000000"/>
              </w:rPr>
            </w:pPr>
          </w:p>
        </w:tc>
      </w:tr>
      <w:tr w:rsidR="00FD13F6" w:rsidRPr="007001F1" w14:paraId="19FA94B1" w14:textId="77777777" w:rsidTr="00ED6BF1">
        <w:trPr>
          <w:trHeight w:val="845"/>
        </w:trPr>
        <w:tc>
          <w:tcPr>
            <w:tcW w:w="582" w:type="dxa"/>
            <w:vMerge/>
            <w:shd w:val="clear" w:color="auto" w:fill="auto"/>
            <w:noWrap/>
            <w:vAlign w:val="center"/>
          </w:tcPr>
          <w:p w14:paraId="2CD0F85A" w14:textId="77777777" w:rsidR="00FD13F6" w:rsidRPr="007001F1" w:rsidRDefault="00FD13F6" w:rsidP="00ED6BF1">
            <w:pPr>
              <w:jc w:val="center"/>
              <w:rPr>
                <w:color w:val="000000"/>
              </w:rPr>
            </w:pPr>
          </w:p>
        </w:tc>
        <w:tc>
          <w:tcPr>
            <w:tcW w:w="4820" w:type="dxa"/>
            <w:gridSpan w:val="2"/>
            <w:shd w:val="clear" w:color="auto" w:fill="auto"/>
            <w:vAlign w:val="center"/>
          </w:tcPr>
          <w:p w14:paraId="67D465D7"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5A53DE71" w14:textId="77777777" w:rsidR="00FD13F6" w:rsidRPr="007001F1" w:rsidRDefault="00FD13F6" w:rsidP="00ED6BF1">
            <w:pPr>
              <w:jc w:val="center"/>
              <w:rPr>
                <w:color w:val="000000"/>
              </w:rPr>
            </w:pPr>
          </w:p>
        </w:tc>
        <w:tc>
          <w:tcPr>
            <w:tcW w:w="567" w:type="dxa"/>
            <w:shd w:val="clear" w:color="auto" w:fill="auto"/>
            <w:vAlign w:val="center"/>
          </w:tcPr>
          <w:p w14:paraId="5E89801F" w14:textId="77777777" w:rsidR="00FD13F6" w:rsidRPr="007001F1" w:rsidRDefault="00FD13F6" w:rsidP="00ED6BF1">
            <w:pPr>
              <w:jc w:val="center"/>
              <w:rPr>
                <w:color w:val="000000"/>
              </w:rPr>
            </w:pPr>
          </w:p>
        </w:tc>
        <w:tc>
          <w:tcPr>
            <w:tcW w:w="776" w:type="dxa"/>
            <w:shd w:val="clear" w:color="auto" w:fill="auto"/>
            <w:vAlign w:val="center"/>
          </w:tcPr>
          <w:p w14:paraId="5C0514C1" w14:textId="77777777" w:rsidR="00FD13F6" w:rsidRPr="007001F1" w:rsidRDefault="00FD13F6" w:rsidP="00ED6BF1">
            <w:pPr>
              <w:jc w:val="center"/>
              <w:rPr>
                <w:color w:val="000000"/>
              </w:rPr>
            </w:pPr>
          </w:p>
        </w:tc>
        <w:tc>
          <w:tcPr>
            <w:tcW w:w="1775" w:type="dxa"/>
            <w:shd w:val="clear" w:color="auto" w:fill="auto"/>
            <w:vAlign w:val="center"/>
          </w:tcPr>
          <w:p w14:paraId="49FA14BE" w14:textId="77777777" w:rsidR="00FD13F6" w:rsidRPr="007001F1" w:rsidRDefault="00FD13F6" w:rsidP="00ED6BF1">
            <w:pPr>
              <w:jc w:val="center"/>
              <w:rPr>
                <w:color w:val="000000"/>
              </w:rPr>
            </w:pPr>
          </w:p>
        </w:tc>
      </w:tr>
      <w:tr w:rsidR="00FD13F6" w:rsidRPr="007001F1" w14:paraId="7F52FD8B" w14:textId="77777777" w:rsidTr="00ED6BF1">
        <w:trPr>
          <w:trHeight w:val="20"/>
        </w:trPr>
        <w:tc>
          <w:tcPr>
            <w:tcW w:w="582" w:type="dxa"/>
            <w:shd w:val="clear" w:color="auto" w:fill="auto"/>
            <w:noWrap/>
            <w:vAlign w:val="center"/>
          </w:tcPr>
          <w:p w14:paraId="3D2711B5" w14:textId="77777777" w:rsidR="00FD13F6" w:rsidRPr="007001F1" w:rsidRDefault="00B72D23" w:rsidP="00ED6BF1">
            <w:pPr>
              <w:jc w:val="center"/>
              <w:rPr>
                <w:color w:val="000000"/>
              </w:rPr>
            </w:pPr>
            <w:r>
              <w:rPr>
                <w:color w:val="000000"/>
                <w:sz w:val="22"/>
                <w:szCs w:val="22"/>
              </w:rPr>
              <w:t>9</w:t>
            </w:r>
          </w:p>
        </w:tc>
        <w:tc>
          <w:tcPr>
            <w:tcW w:w="4820" w:type="dxa"/>
            <w:gridSpan w:val="2"/>
            <w:shd w:val="clear" w:color="auto" w:fill="auto"/>
            <w:vAlign w:val="center"/>
          </w:tcPr>
          <w:p w14:paraId="1EDF2A91" w14:textId="77777777" w:rsidR="00FD13F6" w:rsidRPr="007001F1" w:rsidRDefault="00FD13F6" w:rsidP="00ED6BF1">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14:paraId="7270C009" w14:textId="77777777" w:rsidR="00FD13F6" w:rsidRPr="007001F1" w:rsidRDefault="00FD13F6" w:rsidP="00ED6BF1">
            <w:pPr>
              <w:jc w:val="center"/>
              <w:rPr>
                <w:color w:val="000000"/>
              </w:rPr>
            </w:pPr>
          </w:p>
        </w:tc>
        <w:tc>
          <w:tcPr>
            <w:tcW w:w="567" w:type="dxa"/>
            <w:shd w:val="clear" w:color="auto" w:fill="auto"/>
            <w:vAlign w:val="center"/>
          </w:tcPr>
          <w:p w14:paraId="6A83FE6C" w14:textId="77777777" w:rsidR="00FD13F6" w:rsidRPr="007001F1" w:rsidRDefault="00FD13F6" w:rsidP="00ED6BF1">
            <w:pPr>
              <w:jc w:val="center"/>
              <w:rPr>
                <w:color w:val="000000"/>
              </w:rPr>
            </w:pPr>
          </w:p>
        </w:tc>
        <w:tc>
          <w:tcPr>
            <w:tcW w:w="776" w:type="dxa"/>
            <w:shd w:val="clear" w:color="auto" w:fill="auto"/>
            <w:vAlign w:val="center"/>
          </w:tcPr>
          <w:p w14:paraId="64C45777" w14:textId="77777777" w:rsidR="00FD13F6" w:rsidRPr="007001F1" w:rsidRDefault="00FD13F6" w:rsidP="00ED6BF1">
            <w:pPr>
              <w:jc w:val="center"/>
              <w:rPr>
                <w:color w:val="000000"/>
              </w:rPr>
            </w:pPr>
          </w:p>
        </w:tc>
        <w:tc>
          <w:tcPr>
            <w:tcW w:w="1775" w:type="dxa"/>
            <w:shd w:val="clear" w:color="auto" w:fill="auto"/>
            <w:vAlign w:val="center"/>
          </w:tcPr>
          <w:p w14:paraId="5B5C4F17" w14:textId="77777777" w:rsidR="00FD13F6" w:rsidRPr="007001F1" w:rsidRDefault="00FD13F6" w:rsidP="00ED6BF1">
            <w:pPr>
              <w:jc w:val="center"/>
              <w:rPr>
                <w:color w:val="000000"/>
              </w:rPr>
            </w:pPr>
          </w:p>
        </w:tc>
      </w:tr>
      <w:tr w:rsidR="00FD13F6" w:rsidRPr="007001F1" w14:paraId="0FD2631E" w14:textId="77777777" w:rsidTr="00ED6BF1">
        <w:trPr>
          <w:trHeight w:val="300"/>
        </w:trPr>
        <w:tc>
          <w:tcPr>
            <w:tcW w:w="3559" w:type="dxa"/>
            <w:gridSpan w:val="2"/>
            <w:shd w:val="clear" w:color="auto" w:fill="auto"/>
            <w:vAlign w:val="center"/>
            <w:hideMark/>
          </w:tcPr>
          <w:p w14:paraId="2DD5B5AF"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19"/>
              <w:t>2</w:t>
            </w:r>
            <w:r w:rsidRPr="007001F1">
              <w:rPr>
                <w:b/>
                <w:bCs/>
                <w:sz w:val="22"/>
                <w:szCs w:val="22"/>
              </w:rPr>
              <w:t>:</w:t>
            </w:r>
          </w:p>
        </w:tc>
        <w:tc>
          <w:tcPr>
            <w:tcW w:w="5528" w:type="dxa"/>
            <w:gridSpan w:val="5"/>
            <w:shd w:val="clear" w:color="auto" w:fill="auto"/>
            <w:vAlign w:val="center"/>
            <w:hideMark/>
          </w:tcPr>
          <w:p w14:paraId="7AA7BB89" w14:textId="77777777" w:rsidR="00FD13F6" w:rsidRPr="007001F1" w:rsidRDefault="00FD13F6" w:rsidP="00ED6BF1">
            <w:pPr>
              <w:rPr>
                <w:color w:val="000000"/>
              </w:rPr>
            </w:pPr>
            <w:r w:rsidRPr="007001F1">
              <w:rPr>
                <w:color w:val="000000"/>
                <w:sz w:val="22"/>
                <w:szCs w:val="22"/>
              </w:rPr>
              <w:t> </w:t>
            </w:r>
          </w:p>
        </w:tc>
      </w:tr>
      <w:tr w:rsidR="00FD13F6" w:rsidRPr="007001F1" w14:paraId="4004E483" w14:textId="77777777" w:rsidTr="00ED6BF1">
        <w:trPr>
          <w:trHeight w:val="300"/>
        </w:trPr>
        <w:tc>
          <w:tcPr>
            <w:tcW w:w="3559" w:type="dxa"/>
            <w:gridSpan w:val="2"/>
            <w:shd w:val="clear" w:color="auto" w:fill="auto"/>
            <w:vAlign w:val="center"/>
            <w:hideMark/>
          </w:tcPr>
          <w:p w14:paraId="1531428E"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1DD2EE19" w14:textId="77777777" w:rsidR="00FD13F6" w:rsidRPr="007001F1" w:rsidRDefault="00FD13F6" w:rsidP="00ED6BF1">
            <w:pPr>
              <w:rPr>
                <w:color w:val="000000"/>
              </w:rPr>
            </w:pPr>
            <w:r w:rsidRPr="007001F1">
              <w:rPr>
                <w:color w:val="000000"/>
                <w:sz w:val="22"/>
                <w:szCs w:val="22"/>
              </w:rPr>
              <w:t> </w:t>
            </w:r>
          </w:p>
        </w:tc>
      </w:tr>
      <w:tr w:rsidR="00FD13F6" w:rsidRPr="007001F1" w14:paraId="1BB99372" w14:textId="77777777" w:rsidTr="00ED6BF1">
        <w:trPr>
          <w:trHeight w:val="300"/>
        </w:trPr>
        <w:tc>
          <w:tcPr>
            <w:tcW w:w="3559" w:type="dxa"/>
            <w:gridSpan w:val="2"/>
            <w:shd w:val="clear" w:color="000000" w:fill="FFFFFF"/>
            <w:vAlign w:val="center"/>
            <w:hideMark/>
          </w:tcPr>
          <w:p w14:paraId="16BF4E9C"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4437620E" w14:textId="77777777" w:rsidR="00FD13F6" w:rsidRPr="007001F1" w:rsidRDefault="00FD13F6" w:rsidP="00ED6BF1">
            <w:pPr>
              <w:rPr>
                <w:color w:val="000000"/>
              </w:rPr>
            </w:pPr>
            <w:r w:rsidRPr="007001F1">
              <w:rPr>
                <w:color w:val="000000"/>
                <w:sz w:val="22"/>
                <w:szCs w:val="22"/>
              </w:rPr>
              <w:t> </w:t>
            </w:r>
          </w:p>
        </w:tc>
      </w:tr>
      <w:tr w:rsidR="00FD13F6" w:rsidRPr="007001F1" w14:paraId="57502871" w14:textId="77777777" w:rsidTr="00ED6BF1">
        <w:trPr>
          <w:trHeight w:val="300"/>
        </w:trPr>
        <w:tc>
          <w:tcPr>
            <w:tcW w:w="9087" w:type="dxa"/>
            <w:gridSpan w:val="7"/>
            <w:shd w:val="clear" w:color="auto" w:fill="auto"/>
            <w:noWrap/>
            <w:vAlign w:val="bottom"/>
            <w:hideMark/>
          </w:tcPr>
          <w:p w14:paraId="395A4685" w14:textId="77777777" w:rsidR="00FD13F6" w:rsidRPr="007001F1" w:rsidRDefault="00FD13F6" w:rsidP="00ED6BF1">
            <w:pPr>
              <w:jc w:val="center"/>
              <w:rPr>
                <w:color w:val="000000"/>
              </w:rPr>
            </w:pPr>
            <w:r w:rsidRPr="007001F1">
              <w:rPr>
                <w:color w:val="000000"/>
                <w:sz w:val="22"/>
                <w:szCs w:val="22"/>
              </w:rPr>
              <w:t> </w:t>
            </w:r>
          </w:p>
        </w:tc>
      </w:tr>
      <w:tr w:rsidR="00FD13F6" w:rsidRPr="007001F1" w14:paraId="5C783546" w14:textId="77777777" w:rsidTr="00ED6BF1">
        <w:trPr>
          <w:trHeight w:val="300"/>
        </w:trPr>
        <w:tc>
          <w:tcPr>
            <w:tcW w:w="3559" w:type="dxa"/>
            <w:gridSpan w:val="2"/>
            <w:shd w:val="clear" w:color="000000" w:fill="FFFFFF"/>
            <w:vAlign w:val="center"/>
            <w:hideMark/>
          </w:tcPr>
          <w:p w14:paraId="392C65DF" w14:textId="77777777" w:rsidR="00FD13F6" w:rsidRPr="007001F1" w:rsidRDefault="00FD13F6" w:rsidP="00ED6BF1">
            <w:pPr>
              <w:rPr>
                <w:b/>
                <w:bCs/>
              </w:rPr>
            </w:pPr>
            <w:r w:rsidRPr="007001F1">
              <w:rPr>
                <w:b/>
                <w:bCs/>
                <w:sz w:val="22"/>
                <w:szCs w:val="22"/>
              </w:rPr>
              <w:lastRenderedPageBreak/>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20"/>
              <w:t>3</w:t>
            </w:r>
            <w:r w:rsidRPr="007001F1">
              <w:rPr>
                <w:b/>
                <w:bCs/>
                <w:sz w:val="22"/>
                <w:szCs w:val="22"/>
              </w:rPr>
              <w:t>:</w:t>
            </w:r>
          </w:p>
        </w:tc>
        <w:tc>
          <w:tcPr>
            <w:tcW w:w="5528" w:type="dxa"/>
            <w:gridSpan w:val="5"/>
            <w:shd w:val="clear" w:color="auto" w:fill="auto"/>
            <w:vAlign w:val="center"/>
            <w:hideMark/>
          </w:tcPr>
          <w:p w14:paraId="774CE849" w14:textId="77777777" w:rsidR="00FD13F6" w:rsidRPr="007001F1" w:rsidRDefault="00FD13F6" w:rsidP="00ED6BF1">
            <w:pPr>
              <w:rPr>
                <w:color w:val="000000"/>
              </w:rPr>
            </w:pPr>
            <w:r w:rsidRPr="007001F1">
              <w:rPr>
                <w:color w:val="000000"/>
                <w:sz w:val="22"/>
                <w:szCs w:val="22"/>
              </w:rPr>
              <w:t> </w:t>
            </w:r>
          </w:p>
        </w:tc>
      </w:tr>
      <w:tr w:rsidR="00FD13F6" w:rsidRPr="007001F1" w14:paraId="53E1DFC7" w14:textId="77777777" w:rsidTr="00ED6BF1">
        <w:trPr>
          <w:trHeight w:val="300"/>
        </w:trPr>
        <w:tc>
          <w:tcPr>
            <w:tcW w:w="3559" w:type="dxa"/>
            <w:gridSpan w:val="2"/>
            <w:shd w:val="clear" w:color="000000" w:fill="FFFFFF"/>
            <w:vAlign w:val="center"/>
            <w:hideMark/>
          </w:tcPr>
          <w:p w14:paraId="0AA0A8E8"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507C8407" w14:textId="77777777" w:rsidR="00FD13F6" w:rsidRPr="007001F1" w:rsidRDefault="00FD13F6" w:rsidP="00ED6BF1">
            <w:pPr>
              <w:rPr>
                <w:color w:val="000000"/>
              </w:rPr>
            </w:pPr>
            <w:r w:rsidRPr="007001F1">
              <w:rPr>
                <w:color w:val="000000"/>
                <w:sz w:val="22"/>
                <w:szCs w:val="22"/>
              </w:rPr>
              <w:t> </w:t>
            </w:r>
          </w:p>
        </w:tc>
      </w:tr>
    </w:tbl>
    <w:p w14:paraId="1B52A9F7" w14:textId="77777777" w:rsidR="00FD13F6" w:rsidRPr="007001F1" w:rsidRDefault="00FD13F6" w:rsidP="00FD13F6"/>
    <w:p w14:paraId="4D4F25F2" w14:textId="77777777" w:rsidR="00BB09AB" w:rsidRDefault="00BB09AB">
      <w:pPr>
        <w:spacing w:after="160" w:line="259" w:lineRule="auto"/>
      </w:pPr>
      <w:r>
        <w:br w:type="page"/>
      </w:r>
    </w:p>
    <w:p w14:paraId="706F9E1C" w14:textId="78DAC109" w:rsidR="00FD13F6" w:rsidDel="00C5578F" w:rsidRDefault="00FD13F6" w:rsidP="00FD13F6">
      <w:pPr>
        <w:rPr>
          <w:del w:id="6897" w:author="Autor"/>
        </w:rPr>
      </w:pPr>
    </w:p>
    <w:p w14:paraId="05119947" w14:textId="7B2C6E3A" w:rsidR="00FD13F6" w:rsidDel="00C5578F" w:rsidRDefault="00FD13F6" w:rsidP="00FD13F6">
      <w:pPr>
        <w:rPr>
          <w:del w:id="6898" w:author="Autor"/>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FD13F6" w:rsidRPr="007001F1" w14:paraId="0913E6D0" w14:textId="77777777" w:rsidTr="00ED6BF1">
        <w:trPr>
          <w:trHeight w:val="645"/>
        </w:trPr>
        <w:tc>
          <w:tcPr>
            <w:tcW w:w="8710" w:type="dxa"/>
            <w:gridSpan w:val="7"/>
            <w:shd w:val="clear" w:color="000000" w:fill="60497A"/>
            <w:vAlign w:val="center"/>
            <w:hideMark/>
          </w:tcPr>
          <w:p w14:paraId="0F31EB13" w14:textId="77777777" w:rsidR="00FD13F6" w:rsidRPr="007001F1" w:rsidRDefault="00FD13F6" w:rsidP="00ED6BF1">
            <w:pPr>
              <w:jc w:val="center"/>
              <w:rPr>
                <w:b/>
                <w:bCs/>
                <w:color w:val="FFFFFF"/>
              </w:rPr>
            </w:pPr>
            <w:bookmarkStart w:id="6899" w:name="Zmena_zmluvy_Výnimka_následná_ex_post_k"/>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665BDD">
              <w:rPr>
                <w:b/>
                <w:bCs/>
                <w:color w:val="FFFFFF" w:themeColor="background1"/>
                <w:lang w:eastAsia="en-US"/>
              </w:rPr>
              <w:t>k zá</w:t>
            </w:r>
            <w:r>
              <w:rPr>
                <w:b/>
                <w:bCs/>
                <w:color w:val="FFFFFF" w:themeColor="background1"/>
                <w:lang w:eastAsia="en-US"/>
              </w:rPr>
              <w:t>kazke zadávanej v režime výnimky</w:t>
            </w:r>
            <w:r w:rsidRPr="00665BDD">
              <w:rPr>
                <w:b/>
                <w:bCs/>
                <w:color w:val="FFFFFF" w:themeColor="background1"/>
                <w:lang w:eastAsia="en-US"/>
              </w:rPr>
              <w:t xml:space="preserve"> zo ZVO </w:t>
            </w:r>
            <w:r w:rsidRPr="007001F1">
              <w:rPr>
                <w:b/>
                <w:bCs/>
                <w:color w:val="FFFFFF" w:themeColor="background1"/>
                <w:lang w:eastAsia="en-US"/>
              </w:rPr>
              <w:t xml:space="preserve">počas ich trvania </w:t>
            </w:r>
            <w:r w:rsidRPr="007001F1">
              <w:rPr>
                <w:b/>
                <w:bCs/>
                <w:color w:val="FFFFFF"/>
              </w:rPr>
              <w:t>po podpise  - následná ex</w:t>
            </w:r>
            <w:r>
              <w:rPr>
                <w:b/>
                <w:bCs/>
                <w:color w:val="FFFFFF"/>
              </w:rPr>
              <w:t xml:space="preserve"> </w:t>
            </w:r>
            <w:r w:rsidRPr="007001F1">
              <w:rPr>
                <w:b/>
                <w:bCs/>
                <w:color w:val="FFFFFF"/>
              </w:rPr>
              <w:t>post kontrola</w:t>
            </w:r>
          </w:p>
        </w:tc>
      </w:tr>
      <w:tr w:rsidR="00FD13F6" w:rsidRPr="007001F1" w14:paraId="66D6BDB4" w14:textId="77777777" w:rsidTr="00ED6BF1">
        <w:trPr>
          <w:trHeight w:val="330"/>
        </w:trPr>
        <w:tc>
          <w:tcPr>
            <w:tcW w:w="8710" w:type="dxa"/>
            <w:gridSpan w:val="7"/>
            <w:shd w:val="clear" w:color="auto" w:fill="auto"/>
            <w:vAlign w:val="center"/>
            <w:hideMark/>
          </w:tcPr>
          <w:p w14:paraId="5B8A61CC"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42382883" w14:textId="77777777" w:rsidTr="00ED6BF1">
        <w:trPr>
          <w:trHeight w:val="300"/>
        </w:trPr>
        <w:tc>
          <w:tcPr>
            <w:tcW w:w="3559" w:type="dxa"/>
            <w:gridSpan w:val="2"/>
            <w:shd w:val="clear" w:color="auto" w:fill="auto"/>
            <w:vAlign w:val="center"/>
            <w:hideMark/>
          </w:tcPr>
          <w:p w14:paraId="57388020" w14:textId="77777777" w:rsidR="00FD13F6" w:rsidRPr="007001F1" w:rsidRDefault="00FD13F6" w:rsidP="00ED6BF1">
            <w:pPr>
              <w:rPr>
                <w:color w:val="000000"/>
              </w:rPr>
            </w:pPr>
            <w:r w:rsidRPr="007001F1">
              <w:rPr>
                <w:color w:val="000000"/>
                <w:sz w:val="22"/>
                <w:szCs w:val="22"/>
              </w:rPr>
              <w:t>Názov programu</w:t>
            </w:r>
          </w:p>
        </w:tc>
        <w:tc>
          <w:tcPr>
            <w:tcW w:w="5151" w:type="dxa"/>
            <w:gridSpan w:val="5"/>
            <w:shd w:val="clear" w:color="auto" w:fill="auto"/>
            <w:vAlign w:val="center"/>
            <w:hideMark/>
          </w:tcPr>
          <w:p w14:paraId="2D982E62" w14:textId="77777777" w:rsidR="00FD13F6" w:rsidRPr="007001F1" w:rsidRDefault="00FD13F6" w:rsidP="00ED6BF1">
            <w:pPr>
              <w:rPr>
                <w:color w:val="000000"/>
              </w:rPr>
            </w:pPr>
            <w:r w:rsidRPr="007001F1">
              <w:rPr>
                <w:color w:val="000000"/>
                <w:sz w:val="22"/>
                <w:szCs w:val="22"/>
              </w:rPr>
              <w:t> </w:t>
            </w:r>
          </w:p>
        </w:tc>
      </w:tr>
      <w:tr w:rsidR="00FD13F6" w:rsidRPr="007001F1" w14:paraId="37C1E2D6" w14:textId="77777777" w:rsidTr="00ED6BF1">
        <w:trPr>
          <w:trHeight w:val="660"/>
        </w:trPr>
        <w:tc>
          <w:tcPr>
            <w:tcW w:w="3559" w:type="dxa"/>
            <w:gridSpan w:val="2"/>
            <w:shd w:val="clear" w:color="auto" w:fill="auto"/>
            <w:vAlign w:val="center"/>
            <w:hideMark/>
          </w:tcPr>
          <w:p w14:paraId="7F770B4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151" w:type="dxa"/>
            <w:gridSpan w:val="5"/>
            <w:shd w:val="clear" w:color="auto" w:fill="auto"/>
            <w:vAlign w:val="center"/>
            <w:hideMark/>
          </w:tcPr>
          <w:p w14:paraId="14F9370E" w14:textId="77777777" w:rsidR="00FD13F6" w:rsidRPr="007001F1" w:rsidRDefault="00FD13F6" w:rsidP="00ED6BF1">
            <w:pPr>
              <w:rPr>
                <w:color w:val="000000"/>
              </w:rPr>
            </w:pPr>
            <w:r w:rsidRPr="007001F1">
              <w:rPr>
                <w:color w:val="000000"/>
                <w:sz w:val="22"/>
                <w:szCs w:val="22"/>
              </w:rPr>
              <w:t> </w:t>
            </w:r>
          </w:p>
        </w:tc>
      </w:tr>
      <w:tr w:rsidR="00FD13F6" w:rsidRPr="007001F1" w14:paraId="2DDE1D24" w14:textId="77777777" w:rsidTr="00ED6BF1">
        <w:trPr>
          <w:trHeight w:val="330"/>
        </w:trPr>
        <w:tc>
          <w:tcPr>
            <w:tcW w:w="8710" w:type="dxa"/>
            <w:gridSpan w:val="7"/>
            <w:shd w:val="clear" w:color="auto" w:fill="auto"/>
            <w:vAlign w:val="center"/>
            <w:hideMark/>
          </w:tcPr>
          <w:p w14:paraId="242801E9"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6F969742" w14:textId="77777777" w:rsidTr="00ED6BF1">
        <w:trPr>
          <w:trHeight w:val="330"/>
        </w:trPr>
        <w:tc>
          <w:tcPr>
            <w:tcW w:w="3559" w:type="dxa"/>
            <w:gridSpan w:val="2"/>
            <w:shd w:val="clear" w:color="auto" w:fill="auto"/>
            <w:vAlign w:val="center"/>
            <w:hideMark/>
          </w:tcPr>
          <w:p w14:paraId="3D10AB38" w14:textId="77777777" w:rsidR="00FD13F6" w:rsidRPr="007001F1" w:rsidRDefault="00FD13F6" w:rsidP="00ED6BF1">
            <w:pPr>
              <w:rPr>
                <w:color w:val="000000"/>
              </w:rPr>
            </w:pPr>
            <w:r w:rsidRPr="007001F1">
              <w:rPr>
                <w:color w:val="000000"/>
                <w:sz w:val="22"/>
                <w:szCs w:val="22"/>
              </w:rPr>
              <w:t>Kód projektu v ITMS2014+</w:t>
            </w:r>
          </w:p>
        </w:tc>
        <w:tc>
          <w:tcPr>
            <w:tcW w:w="5151" w:type="dxa"/>
            <w:gridSpan w:val="5"/>
            <w:shd w:val="clear" w:color="auto" w:fill="auto"/>
            <w:vAlign w:val="center"/>
            <w:hideMark/>
          </w:tcPr>
          <w:p w14:paraId="43856593" w14:textId="77777777" w:rsidR="00FD13F6" w:rsidRPr="007001F1" w:rsidRDefault="00FD13F6" w:rsidP="00ED6BF1">
            <w:pPr>
              <w:rPr>
                <w:color w:val="000000"/>
              </w:rPr>
            </w:pPr>
            <w:r w:rsidRPr="007001F1">
              <w:rPr>
                <w:color w:val="000000"/>
                <w:sz w:val="22"/>
                <w:szCs w:val="22"/>
              </w:rPr>
              <w:t> </w:t>
            </w:r>
          </w:p>
        </w:tc>
      </w:tr>
      <w:tr w:rsidR="00FD13F6" w:rsidRPr="007001F1" w14:paraId="74746457" w14:textId="77777777" w:rsidTr="00ED6BF1">
        <w:trPr>
          <w:trHeight w:val="300"/>
        </w:trPr>
        <w:tc>
          <w:tcPr>
            <w:tcW w:w="3559" w:type="dxa"/>
            <w:gridSpan w:val="2"/>
            <w:shd w:val="clear" w:color="auto" w:fill="auto"/>
            <w:vAlign w:val="center"/>
            <w:hideMark/>
          </w:tcPr>
          <w:p w14:paraId="7F35BD87" w14:textId="77777777" w:rsidR="00FD13F6" w:rsidRPr="007001F1" w:rsidRDefault="00FD13F6" w:rsidP="00ED6BF1">
            <w:pPr>
              <w:rPr>
                <w:color w:val="000000"/>
              </w:rPr>
            </w:pPr>
            <w:r w:rsidRPr="007001F1">
              <w:rPr>
                <w:color w:val="000000"/>
                <w:sz w:val="22"/>
                <w:szCs w:val="22"/>
              </w:rPr>
              <w:t>Názov projektu</w:t>
            </w:r>
          </w:p>
        </w:tc>
        <w:tc>
          <w:tcPr>
            <w:tcW w:w="5151" w:type="dxa"/>
            <w:gridSpan w:val="5"/>
            <w:shd w:val="clear" w:color="auto" w:fill="auto"/>
            <w:vAlign w:val="center"/>
            <w:hideMark/>
          </w:tcPr>
          <w:p w14:paraId="4BB4DC4D" w14:textId="77777777" w:rsidR="00FD13F6" w:rsidRPr="007001F1" w:rsidRDefault="00FD13F6" w:rsidP="00ED6BF1">
            <w:pPr>
              <w:rPr>
                <w:color w:val="000000"/>
              </w:rPr>
            </w:pPr>
            <w:r w:rsidRPr="007001F1">
              <w:rPr>
                <w:color w:val="000000"/>
                <w:sz w:val="22"/>
                <w:szCs w:val="22"/>
              </w:rPr>
              <w:t> </w:t>
            </w:r>
          </w:p>
        </w:tc>
      </w:tr>
      <w:tr w:rsidR="00FD13F6" w:rsidRPr="007001F1" w14:paraId="0AEB2239" w14:textId="77777777" w:rsidTr="00ED6BF1">
        <w:trPr>
          <w:trHeight w:val="300"/>
        </w:trPr>
        <w:tc>
          <w:tcPr>
            <w:tcW w:w="3559" w:type="dxa"/>
            <w:gridSpan w:val="2"/>
            <w:shd w:val="clear" w:color="auto" w:fill="auto"/>
            <w:vAlign w:val="center"/>
            <w:hideMark/>
          </w:tcPr>
          <w:p w14:paraId="303A4CCD" w14:textId="77777777" w:rsidR="00FD13F6" w:rsidRPr="007001F1" w:rsidRDefault="00FD13F6" w:rsidP="00ED6BF1">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47A11D3A" w14:textId="77777777" w:rsidR="00FD13F6" w:rsidRPr="007001F1" w:rsidRDefault="00FD13F6" w:rsidP="00ED6BF1">
            <w:pPr>
              <w:rPr>
                <w:color w:val="000000"/>
              </w:rPr>
            </w:pPr>
            <w:r w:rsidRPr="007001F1">
              <w:rPr>
                <w:color w:val="000000"/>
                <w:sz w:val="22"/>
                <w:szCs w:val="22"/>
              </w:rPr>
              <w:t> </w:t>
            </w:r>
          </w:p>
        </w:tc>
      </w:tr>
      <w:tr w:rsidR="00FD13F6" w:rsidRPr="007001F1" w14:paraId="7F4D7DE0" w14:textId="77777777" w:rsidTr="00ED6BF1">
        <w:trPr>
          <w:trHeight w:val="300"/>
        </w:trPr>
        <w:tc>
          <w:tcPr>
            <w:tcW w:w="3559" w:type="dxa"/>
            <w:gridSpan w:val="2"/>
            <w:shd w:val="clear" w:color="auto" w:fill="auto"/>
            <w:vAlign w:val="center"/>
            <w:hideMark/>
          </w:tcPr>
          <w:p w14:paraId="798CAA9D"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247A34EF" w14:textId="77777777" w:rsidR="00FD13F6" w:rsidRPr="007001F1" w:rsidRDefault="00FD13F6" w:rsidP="00ED6BF1">
            <w:pPr>
              <w:rPr>
                <w:color w:val="000000"/>
              </w:rPr>
            </w:pPr>
            <w:r w:rsidRPr="007001F1">
              <w:rPr>
                <w:color w:val="000000"/>
                <w:sz w:val="22"/>
                <w:szCs w:val="22"/>
              </w:rPr>
              <w:t> </w:t>
            </w:r>
          </w:p>
        </w:tc>
      </w:tr>
      <w:tr w:rsidR="00FD13F6" w:rsidRPr="007001F1" w14:paraId="51466AFE" w14:textId="77777777" w:rsidTr="00ED6BF1">
        <w:trPr>
          <w:trHeight w:val="330"/>
        </w:trPr>
        <w:tc>
          <w:tcPr>
            <w:tcW w:w="8710" w:type="dxa"/>
            <w:gridSpan w:val="7"/>
            <w:shd w:val="clear" w:color="auto" w:fill="auto"/>
            <w:vAlign w:val="center"/>
            <w:hideMark/>
          </w:tcPr>
          <w:p w14:paraId="5AE2FE66"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7B97F5BF" w14:textId="77777777" w:rsidTr="00ED6BF1">
        <w:trPr>
          <w:trHeight w:val="300"/>
        </w:trPr>
        <w:tc>
          <w:tcPr>
            <w:tcW w:w="3559" w:type="dxa"/>
            <w:gridSpan w:val="2"/>
            <w:shd w:val="clear" w:color="auto" w:fill="auto"/>
            <w:vAlign w:val="center"/>
            <w:hideMark/>
          </w:tcPr>
          <w:p w14:paraId="1583673F" w14:textId="77777777" w:rsidR="00FD13F6" w:rsidRPr="007001F1" w:rsidRDefault="00FD13F6" w:rsidP="00ED6BF1">
            <w:pPr>
              <w:rPr>
                <w:color w:val="000000"/>
              </w:rPr>
            </w:pPr>
            <w:r w:rsidRPr="007001F1">
              <w:rPr>
                <w:color w:val="000000"/>
                <w:sz w:val="22"/>
                <w:szCs w:val="22"/>
              </w:rPr>
              <w:t>Moment kontroly vykonania zmeny zmluvy</w:t>
            </w:r>
            <w:r>
              <w:rPr>
                <w:color w:val="000000"/>
                <w:sz w:val="22"/>
                <w:szCs w:val="22"/>
              </w:rPr>
              <w:t>/</w:t>
            </w:r>
            <w:r w:rsidRPr="007001F1">
              <w:rPr>
                <w:color w:val="000000"/>
                <w:sz w:val="22"/>
                <w:szCs w:val="22"/>
              </w:rPr>
              <w:t xml:space="preserve">RD , </w:t>
            </w:r>
          </w:p>
        </w:tc>
        <w:tc>
          <w:tcPr>
            <w:tcW w:w="5151" w:type="dxa"/>
            <w:gridSpan w:val="5"/>
            <w:shd w:val="clear" w:color="auto" w:fill="auto"/>
            <w:vAlign w:val="center"/>
            <w:hideMark/>
          </w:tcPr>
          <w:p w14:paraId="6D1C8E9C" w14:textId="77777777" w:rsidR="00FD13F6" w:rsidRPr="007001F1" w:rsidRDefault="00FD13F6" w:rsidP="00ED6BF1">
            <w:pPr>
              <w:rPr>
                <w:color w:val="000000"/>
              </w:rPr>
            </w:pPr>
            <w:r w:rsidRPr="007001F1">
              <w:rPr>
                <w:color w:val="000000"/>
                <w:sz w:val="22"/>
                <w:szCs w:val="22"/>
              </w:rPr>
              <w:t>Následná ex post kontrola - vykonanej zmeny, dodatku</w:t>
            </w:r>
          </w:p>
        </w:tc>
      </w:tr>
      <w:tr w:rsidR="00FD13F6" w:rsidRPr="007001F1" w14:paraId="422E3ACE" w14:textId="77777777" w:rsidTr="00ED6BF1">
        <w:trPr>
          <w:trHeight w:val="300"/>
        </w:trPr>
        <w:tc>
          <w:tcPr>
            <w:tcW w:w="3559" w:type="dxa"/>
            <w:gridSpan w:val="2"/>
            <w:shd w:val="clear" w:color="auto" w:fill="auto"/>
            <w:vAlign w:val="center"/>
          </w:tcPr>
          <w:p w14:paraId="0FBBA2FD" w14:textId="77777777" w:rsidR="00FD13F6" w:rsidRPr="007001F1" w:rsidRDefault="00FD13F6" w:rsidP="00ED6BF1">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2C688E77" w14:textId="77777777" w:rsidR="00FD13F6" w:rsidRPr="007001F1" w:rsidRDefault="00FD13F6" w:rsidP="00ED6BF1">
            <w:pPr>
              <w:rPr>
                <w:color w:val="000000"/>
              </w:rPr>
            </w:pPr>
          </w:p>
        </w:tc>
      </w:tr>
      <w:tr w:rsidR="00FD13F6" w:rsidRPr="007001F1" w14:paraId="4909B92D" w14:textId="77777777" w:rsidTr="00ED6BF1">
        <w:trPr>
          <w:trHeight w:val="300"/>
        </w:trPr>
        <w:tc>
          <w:tcPr>
            <w:tcW w:w="3559" w:type="dxa"/>
            <w:gridSpan w:val="2"/>
            <w:shd w:val="clear" w:color="auto" w:fill="auto"/>
            <w:vAlign w:val="center"/>
            <w:hideMark/>
          </w:tcPr>
          <w:p w14:paraId="0292C6EF" w14:textId="77777777" w:rsidR="00FD13F6" w:rsidRPr="007001F1" w:rsidRDefault="00FD13F6" w:rsidP="00ED6BF1">
            <w:pPr>
              <w:rPr>
                <w:color w:val="000000"/>
              </w:rPr>
            </w:pPr>
            <w:r w:rsidRPr="007001F1">
              <w:rPr>
                <w:color w:val="000000"/>
                <w:sz w:val="22"/>
                <w:szCs w:val="22"/>
              </w:rPr>
              <w:t>Názov zákazky</w:t>
            </w:r>
          </w:p>
        </w:tc>
        <w:tc>
          <w:tcPr>
            <w:tcW w:w="5151" w:type="dxa"/>
            <w:gridSpan w:val="5"/>
            <w:shd w:val="clear" w:color="auto" w:fill="auto"/>
            <w:vAlign w:val="center"/>
            <w:hideMark/>
          </w:tcPr>
          <w:p w14:paraId="53E666FC" w14:textId="77777777" w:rsidR="00FD13F6" w:rsidRPr="007001F1" w:rsidRDefault="00FD13F6" w:rsidP="00ED6BF1">
            <w:pPr>
              <w:rPr>
                <w:color w:val="000000"/>
              </w:rPr>
            </w:pPr>
            <w:r w:rsidRPr="007001F1">
              <w:rPr>
                <w:color w:val="000000"/>
                <w:sz w:val="22"/>
                <w:szCs w:val="22"/>
              </w:rPr>
              <w:t> </w:t>
            </w:r>
          </w:p>
        </w:tc>
      </w:tr>
      <w:tr w:rsidR="00FD13F6" w:rsidRPr="007001F1" w14:paraId="55268E46" w14:textId="77777777" w:rsidTr="00ED6BF1">
        <w:trPr>
          <w:trHeight w:val="300"/>
        </w:trPr>
        <w:tc>
          <w:tcPr>
            <w:tcW w:w="3559" w:type="dxa"/>
            <w:gridSpan w:val="2"/>
            <w:shd w:val="clear" w:color="auto" w:fill="auto"/>
            <w:vAlign w:val="center"/>
            <w:hideMark/>
          </w:tcPr>
          <w:p w14:paraId="1511C5D9" w14:textId="77777777" w:rsidR="00FD13F6" w:rsidRPr="007001F1" w:rsidRDefault="00FD13F6" w:rsidP="00ED6BF1">
            <w:pPr>
              <w:rPr>
                <w:color w:val="000000"/>
              </w:rPr>
            </w:pPr>
            <w:r w:rsidRPr="007001F1">
              <w:rPr>
                <w:color w:val="000000"/>
                <w:sz w:val="22"/>
                <w:szCs w:val="22"/>
              </w:rPr>
              <w:t>Názov dodávateľa</w:t>
            </w:r>
          </w:p>
        </w:tc>
        <w:tc>
          <w:tcPr>
            <w:tcW w:w="5151" w:type="dxa"/>
            <w:gridSpan w:val="5"/>
            <w:shd w:val="clear" w:color="auto" w:fill="auto"/>
            <w:vAlign w:val="center"/>
            <w:hideMark/>
          </w:tcPr>
          <w:p w14:paraId="65DFC8C8" w14:textId="77777777" w:rsidR="00FD13F6" w:rsidRPr="007001F1" w:rsidRDefault="00FD13F6" w:rsidP="00ED6BF1">
            <w:pPr>
              <w:rPr>
                <w:color w:val="000000"/>
              </w:rPr>
            </w:pPr>
            <w:r w:rsidRPr="007001F1">
              <w:rPr>
                <w:color w:val="000000"/>
                <w:sz w:val="22"/>
                <w:szCs w:val="22"/>
              </w:rPr>
              <w:t> </w:t>
            </w:r>
          </w:p>
        </w:tc>
      </w:tr>
      <w:tr w:rsidR="00FD13F6" w:rsidRPr="007001F1" w14:paraId="61008D9C" w14:textId="77777777" w:rsidTr="00ED6BF1">
        <w:trPr>
          <w:trHeight w:val="300"/>
        </w:trPr>
        <w:tc>
          <w:tcPr>
            <w:tcW w:w="3559" w:type="dxa"/>
            <w:gridSpan w:val="2"/>
            <w:shd w:val="clear" w:color="auto" w:fill="auto"/>
            <w:vAlign w:val="center"/>
            <w:hideMark/>
          </w:tcPr>
          <w:p w14:paraId="432D09AB" w14:textId="77777777" w:rsidR="00FD13F6" w:rsidRPr="007001F1" w:rsidRDefault="00FD13F6" w:rsidP="00ED6BF1">
            <w:pPr>
              <w:rPr>
                <w:color w:val="000000"/>
              </w:rPr>
            </w:pPr>
            <w:r w:rsidRPr="007001F1">
              <w:rPr>
                <w:color w:val="000000"/>
                <w:sz w:val="22"/>
                <w:szCs w:val="22"/>
              </w:rPr>
              <w:t>IČO dodávateľa</w:t>
            </w:r>
          </w:p>
        </w:tc>
        <w:tc>
          <w:tcPr>
            <w:tcW w:w="5151" w:type="dxa"/>
            <w:gridSpan w:val="5"/>
            <w:shd w:val="clear" w:color="auto" w:fill="auto"/>
            <w:vAlign w:val="center"/>
            <w:hideMark/>
          </w:tcPr>
          <w:p w14:paraId="31D8B0BA" w14:textId="77777777" w:rsidR="00FD13F6" w:rsidRPr="007001F1" w:rsidRDefault="00FD13F6" w:rsidP="00ED6BF1">
            <w:pPr>
              <w:rPr>
                <w:color w:val="000000"/>
              </w:rPr>
            </w:pPr>
            <w:r w:rsidRPr="007001F1">
              <w:rPr>
                <w:color w:val="000000"/>
                <w:sz w:val="22"/>
                <w:szCs w:val="22"/>
              </w:rPr>
              <w:t> </w:t>
            </w:r>
          </w:p>
        </w:tc>
      </w:tr>
      <w:tr w:rsidR="00FD13F6" w:rsidRPr="007001F1" w14:paraId="057D5794" w14:textId="77777777" w:rsidTr="00ED6BF1">
        <w:trPr>
          <w:trHeight w:val="300"/>
        </w:trPr>
        <w:tc>
          <w:tcPr>
            <w:tcW w:w="3559" w:type="dxa"/>
            <w:gridSpan w:val="2"/>
            <w:shd w:val="clear" w:color="auto" w:fill="auto"/>
            <w:vAlign w:val="center"/>
            <w:hideMark/>
          </w:tcPr>
          <w:p w14:paraId="6D4582CB" w14:textId="77777777" w:rsidR="00FD13F6" w:rsidRPr="007001F1" w:rsidRDefault="00FD13F6" w:rsidP="00ED6BF1">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1EB79FE2" w14:textId="77777777" w:rsidR="00FD13F6" w:rsidRPr="007001F1" w:rsidRDefault="00FD13F6" w:rsidP="00ED6BF1">
            <w:pPr>
              <w:rPr>
                <w:color w:val="000000"/>
              </w:rPr>
            </w:pPr>
            <w:r w:rsidRPr="007001F1">
              <w:rPr>
                <w:color w:val="000000"/>
                <w:sz w:val="22"/>
                <w:szCs w:val="22"/>
              </w:rPr>
              <w:t> </w:t>
            </w:r>
          </w:p>
        </w:tc>
      </w:tr>
      <w:tr w:rsidR="00FD13F6" w:rsidRPr="007001F1" w14:paraId="059C0A9B" w14:textId="77777777" w:rsidTr="00ED6BF1">
        <w:trPr>
          <w:trHeight w:val="300"/>
        </w:trPr>
        <w:tc>
          <w:tcPr>
            <w:tcW w:w="3559" w:type="dxa"/>
            <w:gridSpan w:val="2"/>
            <w:shd w:val="clear" w:color="auto" w:fill="auto"/>
            <w:vAlign w:val="center"/>
            <w:hideMark/>
          </w:tcPr>
          <w:p w14:paraId="34957E44"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6619C4B4" w14:textId="77777777" w:rsidR="00FD13F6" w:rsidRPr="007001F1" w:rsidRDefault="00FD13F6" w:rsidP="00ED6BF1">
            <w:pPr>
              <w:rPr>
                <w:color w:val="000000"/>
              </w:rPr>
            </w:pPr>
            <w:r w:rsidRPr="007001F1">
              <w:rPr>
                <w:color w:val="000000"/>
                <w:sz w:val="22"/>
                <w:szCs w:val="22"/>
              </w:rPr>
              <w:t> </w:t>
            </w:r>
          </w:p>
        </w:tc>
      </w:tr>
      <w:tr w:rsidR="00FD13F6" w:rsidRPr="007001F1" w14:paraId="25EA90E1" w14:textId="77777777" w:rsidTr="00ED6BF1">
        <w:trPr>
          <w:trHeight w:val="300"/>
        </w:trPr>
        <w:tc>
          <w:tcPr>
            <w:tcW w:w="3559" w:type="dxa"/>
            <w:gridSpan w:val="2"/>
            <w:shd w:val="clear" w:color="auto" w:fill="auto"/>
            <w:vAlign w:val="center"/>
          </w:tcPr>
          <w:p w14:paraId="4E4F8E49"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5D126647" w14:textId="77777777" w:rsidR="00FD13F6" w:rsidRPr="007001F1" w:rsidRDefault="00FD13F6" w:rsidP="00ED6BF1">
            <w:pPr>
              <w:rPr>
                <w:color w:val="000000"/>
              </w:rPr>
            </w:pPr>
            <w:r w:rsidRPr="007001F1">
              <w:rPr>
                <w:color w:val="000000"/>
                <w:sz w:val="22"/>
                <w:szCs w:val="22"/>
              </w:rPr>
              <w:t> </w:t>
            </w:r>
          </w:p>
        </w:tc>
      </w:tr>
      <w:tr w:rsidR="00FD13F6" w:rsidRPr="007001F1" w14:paraId="663C73F5" w14:textId="77777777" w:rsidTr="00ED6BF1">
        <w:trPr>
          <w:trHeight w:val="300"/>
        </w:trPr>
        <w:tc>
          <w:tcPr>
            <w:tcW w:w="3559" w:type="dxa"/>
            <w:gridSpan w:val="2"/>
            <w:shd w:val="clear" w:color="auto" w:fill="auto"/>
            <w:vAlign w:val="center"/>
            <w:hideMark/>
          </w:tcPr>
          <w:p w14:paraId="32C4CE79" w14:textId="77777777" w:rsidR="00FD13F6" w:rsidRPr="007001F1" w:rsidRDefault="00FD13F6" w:rsidP="00ED6BF1">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4331BD6A" w14:textId="77777777" w:rsidR="00FD13F6" w:rsidRPr="007001F1" w:rsidRDefault="00FD13F6" w:rsidP="00ED6BF1">
            <w:pPr>
              <w:rPr>
                <w:color w:val="000000"/>
              </w:rPr>
            </w:pPr>
            <w:r w:rsidRPr="007001F1">
              <w:rPr>
                <w:color w:val="000000"/>
                <w:sz w:val="22"/>
                <w:szCs w:val="22"/>
              </w:rPr>
              <w:t> </w:t>
            </w:r>
          </w:p>
        </w:tc>
      </w:tr>
      <w:tr w:rsidR="00FD13F6" w:rsidRPr="007001F1" w14:paraId="3C04D5E1" w14:textId="77777777" w:rsidTr="00ED6BF1">
        <w:trPr>
          <w:trHeight w:val="1200"/>
        </w:trPr>
        <w:tc>
          <w:tcPr>
            <w:tcW w:w="3559" w:type="dxa"/>
            <w:gridSpan w:val="2"/>
            <w:shd w:val="clear" w:color="auto" w:fill="auto"/>
            <w:vAlign w:val="center"/>
            <w:hideMark/>
          </w:tcPr>
          <w:p w14:paraId="38395FC9" w14:textId="77777777" w:rsidR="00FD13F6" w:rsidRPr="007001F1" w:rsidRDefault="00FD13F6" w:rsidP="00ED6BF1">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0C1C7D6F" w14:textId="77777777" w:rsidR="00FD13F6" w:rsidRPr="007001F1" w:rsidRDefault="00FD13F6" w:rsidP="00ED6BF1">
            <w:pPr>
              <w:rPr>
                <w:color w:val="000000"/>
              </w:rPr>
            </w:pPr>
            <w:r w:rsidRPr="007001F1">
              <w:rPr>
                <w:color w:val="000000"/>
                <w:sz w:val="22"/>
                <w:szCs w:val="22"/>
              </w:rPr>
              <w:t> </w:t>
            </w:r>
          </w:p>
        </w:tc>
      </w:tr>
      <w:tr w:rsidR="00FD13F6" w:rsidRPr="007001F1" w14:paraId="0E1C9C0F" w14:textId="77777777" w:rsidTr="00ED6BF1">
        <w:trPr>
          <w:trHeight w:val="300"/>
        </w:trPr>
        <w:tc>
          <w:tcPr>
            <w:tcW w:w="3559" w:type="dxa"/>
            <w:gridSpan w:val="2"/>
            <w:shd w:val="clear" w:color="auto" w:fill="auto"/>
            <w:vAlign w:val="center"/>
            <w:hideMark/>
          </w:tcPr>
          <w:p w14:paraId="208DE850"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151" w:type="dxa"/>
            <w:gridSpan w:val="5"/>
            <w:shd w:val="clear" w:color="auto" w:fill="auto"/>
            <w:vAlign w:val="center"/>
            <w:hideMark/>
          </w:tcPr>
          <w:p w14:paraId="7F161B27" w14:textId="77777777" w:rsidR="00FD13F6" w:rsidRPr="007001F1" w:rsidRDefault="00FD13F6" w:rsidP="00ED6BF1">
            <w:pPr>
              <w:rPr>
                <w:color w:val="000000"/>
              </w:rPr>
            </w:pPr>
            <w:r w:rsidRPr="007001F1">
              <w:rPr>
                <w:color w:val="000000"/>
                <w:sz w:val="22"/>
                <w:szCs w:val="22"/>
              </w:rPr>
              <w:t>Áno/Nie</w:t>
            </w:r>
          </w:p>
        </w:tc>
      </w:tr>
      <w:tr w:rsidR="00FD13F6" w:rsidRPr="007001F1" w14:paraId="74C869FC" w14:textId="77777777" w:rsidTr="00ED6BF1">
        <w:trPr>
          <w:trHeight w:val="300"/>
        </w:trPr>
        <w:tc>
          <w:tcPr>
            <w:tcW w:w="3559" w:type="dxa"/>
            <w:gridSpan w:val="2"/>
            <w:shd w:val="clear" w:color="auto" w:fill="auto"/>
            <w:vAlign w:val="center"/>
            <w:hideMark/>
          </w:tcPr>
          <w:p w14:paraId="7A9BACB5" w14:textId="77777777" w:rsidR="00FD13F6" w:rsidRPr="007001F1" w:rsidRDefault="00FD13F6" w:rsidP="00ED6BF1">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413DA3F9" w14:textId="77777777" w:rsidR="00FD13F6" w:rsidRPr="007001F1" w:rsidRDefault="00FD13F6" w:rsidP="00ED6BF1">
            <w:pPr>
              <w:rPr>
                <w:color w:val="000000"/>
              </w:rPr>
            </w:pPr>
            <w:r w:rsidRPr="007001F1">
              <w:rPr>
                <w:color w:val="000000"/>
                <w:sz w:val="22"/>
                <w:szCs w:val="22"/>
              </w:rPr>
              <w:t> </w:t>
            </w:r>
          </w:p>
        </w:tc>
      </w:tr>
      <w:tr w:rsidR="00FD13F6" w:rsidRPr="007001F1" w14:paraId="6A589958" w14:textId="77777777" w:rsidTr="00ED6BF1">
        <w:trPr>
          <w:trHeight w:val="300"/>
        </w:trPr>
        <w:tc>
          <w:tcPr>
            <w:tcW w:w="3559" w:type="dxa"/>
            <w:gridSpan w:val="2"/>
            <w:shd w:val="clear" w:color="auto" w:fill="auto"/>
            <w:vAlign w:val="center"/>
            <w:hideMark/>
          </w:tcPr>
          <w:p w14:paraId="4796E347" w14:textId="77777777" w:rsidR="00FD13F6" w:rsidRPr="007001F1" w:rsidRDefault="00FD13F6" w:rsidP="00ED6BF1">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029A0904" w14:textId="77777777" w:rsidR="00FD13F6" w:rsidRPr="007001F1" w:rsidRDefault="00FD13F6" w:rsidP="00ED6BF1">
            <w:pPr>
              <w:rPr>
                <w:color w:val="000000"/>
              </w:rPr>
            </w:pPr>
            <w:r w:rsidRPr="007001F1">
              <w:rPr>
                <w:color w:val="000000"/>
                <w:sz w:val="22"/>
                <w:szCs w:val="22"/>
              </w:rPr>
              <w:t> </w:t>
            </w:r>
          </w:p>
        </w:tc>
      </w:tr>
      <w:tr w:rsidR="00FD13F6" w:rsidRPr="007001F1" w14:paraId="5509819E" w14:textId="77777777" w:rsidTr="00ED6BF1">
        <w:trPr>
          <w:trHeight w:val="300"/>
        </w:trPr>
        <w:tc>
          <w:tcPr>
            <w:tcW w:w="3559" w:type="dxa"/>
            <w:gridSpan w:val="2"/>
            <w:shd w:val="clear" w:color="auto" w:fill="auto"/>
            <w:vAlign w:val="center"/>
            <w:hideMark/>
          </w:tcPr>
          <w:p w14:paraId="63FFBC54"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64E8E0EB" w14:textId="77777777" w:rsidR="00FD13F6" w:rsidRPr="007001F1" w:rsidRDefault="00FD13F6" w:rsidP="00ED6BF1">
            <w:pPr>
              <w:rPr>
                <w:color w:val="000000"/>
              </w:rPr>
            </w:pPr>
            <w:r w:rsidRPr="007001F1">
              <w:rPr>
                <w:color w:val="000000"/>
                <w:sz w:val="22"/>
                <w:szCs w:val="22"/>
              </w:rPr>
              <w:t>Áno/Nie</w:t>
            </w:r>
          </w:p>
        </w:tc>
      </w:tr>
      <w:tr w:rsidR="00FD13F6" w:rsidRPr="007001F1" w14:paraId="09993E10" w14:textId="77777777" w:rsidTr="00ED6BF1">
        <w:trPr>
          <w:trHeight w:val="300"/>
        </w:trPr>
        <w:tc>
          <w:tcPr>
            <w:tcW w:w="3559" w:type="dxa"/>
            <w:gridSpan w:val="2"/>
            <w:shd w:val="clear" w:color="auto" w:fill="auto"/>
            <w:vAlign w:val="center"/>
            <w:hideMark/>
          </w:tcPr>
          <w:p w14:paraId="68BE79F7" w14:textId="77777777" w:rsidR="00FD13F6" w:rsidRPr="007001F1" w:rsidRDefault="00FD13F6" w:rsidP="00ED6BF1">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6E59E453" w14:textId="77777777" w:rsidR="00FD13F6" w:rsidRPr="007001F1" w:rsidRDefault="00FD13F6" w:rsidP="00ED6BF1">
            <w:pPr>
              <w:rPr>
                <w:color w:val="000000"/>
              </w:rPr>
            </w:pPr>
            <w:r w:rsidRPr="007001F1">
              <w:rPr>
                <w:color w:val="000000"/>
                <w:sz w:val="22"/>
                <w:szCs w:val="22"/>
              </w:rPr>
              <w:t> </w:t>
            </w:r>
          </w:p>
        </w:tc>
      </w:tr>
      <w:tr w:rsidR="00FD13F6" w:rsidRPr="007001F1" w14:paraId="37CFC23D" w14:textId="77777777" w:rsidTr="00ED6BF1">
        <w:trPr>
          <w:trHeight w:val="300"/>
        </w:trPr>
        <w:tc>
          <w:tcPr>
            <w:tcW w:w="3559" w:type="dxa"/>
            <w:gridSpan w:val="2"/>
            <w:shd w:val="clear" w:color="auto" w:fill="auto"/>
            <w:vAlign w:val="center"/>
          </w:tcPr>
          <w:p w14:paraId="56EEB3AB" w14:textId="77777777" w:rsidR="00FD13F6" w:rsidRPr="007001F1" w:rsidRDefault="00FD13F6" w:rsidP="00ED6BF1">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1E6F8861" w14:textId="77777777" w:rsidR="00FD13F6" w:rsidRPr="007001F1" w:rsidRDefault="00FD13F6" w:rsidP="00ED6BF1">
            <w:pPr>
              <w:rPr>
                <w:color w:val="000000"/>
              </w:rPr>
            </w:pPr>
          </w:p>
        </w:tc>
      </w:tr>
      <w:tr w:rsidR="00FD13F6" w:rsidRPr="007001F1" w14:paraId="1032DB11" w14:textId="77777777" w:rsidTr="00ED6BF1">
        <w:trPr>
          <w:trHeight w:val="529"/>
        </w:trPr>
        <w:tc>
          <w:tcPr>
            <w:tcW w:w="3559" w:type="dxa"/>
            <w:gridSpan w:val="2"/>
            <w:shd w:val="clear" w:color="auto" w:fill="auto"/>
            <w:vAlign w:val="center"/>
          </w:tcPr>
          <w:p w14:paraId="385B5F3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151" w:type="dxa"/>
            <w:gridSpan w:val="5"/>
            <w:shd w:val="clear" w:color="auto" w:fill="auto"/>
            <w:vAlign w:val="center"/>
          </w:tcPr>
          <w:p w14:paraId="245FF47B" w14:textId="77777777" w:rsidR="00FD13F6" w:rsidRPr="007001F1" w:rsidRDefault="00FD13F6" w:rsidP="00ED6BF1">
            <w:pPr>
              <w:rPr>
                <w:color w:val="000000"/>
              </w:rPr>
            </w:pPr>
            <w:r w:rsidRPr="007001F1">
              <w:rPr>
                <w:color w:val="000000"/>
                <w:sz w:val="22"/>
                <w:szCs w:val="22"/>
              </w:rPr>
              <w:t>Áno/Nie</w:t>
            </w:r>
          </w:p>
        </w:tc>
      </w:tr>
      <w:tr w:rsidR="00FD13F6" w:rsidRPr="007001F1" w14:paraId="29F18AF9" w14:textId="77777777" w:rsidTr="00ED6BF1">
        <w:trPr>
          <w:trHeight w:val="300"/>
        </w:trPr>
        <w:tc>
          <w:tcPr>
            <w:tcW w:w="3559" w:type="dxa"/>
            <w:gridSpan w:val="2"/>
            <w:shd w:val="clear" w:color="auto" w:fill="auto"/>
            <w:vAlign w:val="center"/>
          </w:tcPr>
          <w:p w14:paraId="0A0AE07D" w14:textId="77777777" w:rsidR="00FD13F6" w:rsidRPr="007001F1" w:rsidRDefault="00FD13F6" w:rsidP="00ED6BF1">
            <w:pPr>
              <w:rPr>
                <w:color w:val="000000"/>
              </w:rPr>
            </w:pPr>
            <w:r w:rsidRPr="007001F1">
              <w:rPr>
                <w:color w:val="000000"/>
                <w:sz w:val="22"/>
                <w:szCs w:val="22"/>
              </w:rPr>
              <w:t>Pôvodný dodávateľ</w:t>
            </w:r>
          </w:p>
        </w:tc>
        <w:tc>
          <w:tcPr>
            <w:tcW w:w="5151" w:type="dxa"/>
            <w:gridSpan w:val="5"/>
            <w:shd w:val="clear" w:color="auto" w:fill="auto"/>
            <w:vAlign w:val="center"/>
            <w:hideMark/>
          </w:tcPr>
          <w:p w14:paraId="5E52CF8F" w14:textId="77777777" w:rsidR="00FD13F6" w:rsidRPr="007001F1" w:rsidRDefault="00FD13F6" w:rsidP="00ED6BF1">
            <w:pPr>
              <w:rPr>
                <w:color w:val="000000"/>
              </w:rPr>
            </w:pPr>
            <w:r w:rsidRPr="007001F1">
              <w:rPr>
                <w:color w:val="000000"/>
                <w:sz w:val="22"/>
                <w:szCs w:val="22"/>
              </w:rPr>
              <w:t> </w:t>
            </w:r>
          </w:p>
        </w:tc>
      </w:tr>
      <w:tr w:rsidR="00FD13F6" w:rsidRPr="007001F1" w14:paraId="44B41D58" w14:textId="77777777" w:rsidTr="00ED6BF1">
        <w:trPr>
          <w:trHeight w:val="300"/>
        </w:trPr>
        <w:tc>
          <w:tcPr>
            <w:tcW w:w="3559" w:type="dxa"/>
            <w:gridSpan w:val="2"/>
            <w:shd w:val="clear" w:color="auto" w:fill="auto"/>
            <w:vAlign w:val="center"/>
          </w:tcPr>
          <w:p w14:paraId="326D4D1F" w14:textId="77777777" w:rsidR="00FD13F6" w:rsidRPr="007001F1" w:rsidRDefault="00FD13F6" w:rsidP="00ED6BF1">
            <w:pPr>
              <w:rPr>
                <w:color w:val="000000"/>
              </w:rPr>
            </w:pPr>
            <w:r w:rsidRPr="007001F1">
              <w:rPr>
                <w:color w:val="000000"/>
                <w:sz w:val="22"/>
                <w:szCs w:val="22"/>
              </w:rPr>
              <w:t>Navrhovaný dodávateľ</w:t>
            </w:r>
          </w:p>
        </w:tc>
        <w:tc>
          <w:tcPr>
            <w:tcW w:w="5151" w:type="dxa"/>
            <w:gridSpan w:val="5"/>
            <w:shd w:val="clear" w:color="auto" w:fill="auto"/>
            <w:vAlign w:val="center"/>
          </w:tcPr>
          <w:p w14:paraId="26346FDC" w14:textId="77777777" w:rsidR="00FD13F6" w:rsidRPr="007001F1" w:rsidRDefault="00FD13F6" w:rsidP="00ED6BF1">
            <w:pPr>
              <w:rPr>
                <w:color w:val="000000"/>
              </w:rPr>
            </w:pPr>
          </w:p>
        </w:tc>
      </w:tr>
      <w:tr w:rsidR="00FD13F6" w:rsidRPr="007001F1" w14:paraId="14A04756" w14:textId="77777777" w:rsidTr="00ED6BF1">
        <w:trPr>
          <w:trHeight w:val="300"/>
        </w:trPr>
        <w:tc>
          <w:tcPr>
            <w:tcW w:w="3559" w:type="dxa"/>
            <w:gridSpan w:val="2"/>
            <w:shd w:val="clear" w:color="auto" w:fill="auto"/>
            <w:vAlign w:val="center"/>
          </w:tcPr>
          <w:p w14:paraId="4CD68B5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5DAB6DCD" w14:textId="77777777" w:rsidR="00FD13F6" w:rsidRPr="007001F1" w:rsidRDefault="00FD13F6" w:rsidP="00ED6BF1">
            <w:pPr>
              <w:rPr>
                <w:color w:val="000000"/>
              </w:rPr>
            </w:pPr>
            <w:r w:rsidRPr="007001F1">
              <w:rPr>
                <w:color w:val="000000"/>
                <w:sz w:val="22"/>
                <w:szCs w:val="22"/>
              </w:rPr>
              <w:t>Áno/Nie</w:t>
            </w:r>
          </w:p>
        </w:tc>
      </w:tr>
      <w:tr w:rsidR="00FD13F6" w:rsidRPr="007001F1" w14:paraId="2391C000" w14:textId="77777777" w:rsidTr="00ED6BF1">
        <w:trPr>
          <w:trHeight w:val="300"/>
        </w:trPr>
        <w:tc>
          <w:tcPr>
            <w:tcW w:w="3559" w:type="dxa"/>
            <w:gridSpan w:val="2"/>
            <w:shd w:val="clear" w:color="auto" w:fill="auto"/>
            <w:vAlign w:val="center"/>
          </w:tcPr>
          <w:p w14:paraId="63DD7D5D" w14:textId="77777777" w:rsidR="00FD13F6" w:rsidRPr="007001F1" w:rsidRDefault="00FD13F6" w:rsidP="00ED6BF1">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431F51CB" w14:textId="77777777" w:rsidR="00FD13F6" w:rsidRPr="007001F1" w:rsidRDefault="00FD13F6" w:rsidP="00ED6BF1">
            <w:pPr>
              <w:rPr>
                <w:color w:val="000000"/>
              </w:rPr>
            </w:pPr>
          </w:p>
        </w:tc>
      </w:tr>
      <w:tr w:rsidR="00FD13F6" w:rsidRPr="007001F1" w14:paraId="07F606F3" w14:textId="77777777" w:rsidTr="00ED6BF1">
        <w:trPr>
          <w:trHeight w:val="315"/>
        </w:trPr>
        <w:tc>
          <w:tcPr>
            <w:tcW w:w="582" w:type="dxa"/>
            <w:shd w:val="clear" w:color="000000" w:fill="60497A"/>
            <w:vAlign w:val="center"/>
            <w:hideMark/>
          </w:tcPr>
          <w:p w14:paraId="297F7F04" w14:textId="77777777" w:rsidR="00FD13F6" w:rsidRPr="007001F1" w:rsidRDefault="00FD13F6" w:rsidP="00ED6BF1">
            <w:pPr>
              <w:jc w:val="center"/>
              <w:rPr>
                <w:b/>
                <w:bCs/>
                <w:color w:val="FFFFFF"/>
              </w:rPr>
            </w:pPr>
            <w:r w:rsidRPr="007001F1">
              <w:rPr>
                <w:b/>
                <w:bCs/>
                <w:color w:val="FFFFFF"/>
                <w:sz w:val="22"/>
                <w:szCs w:val="22"/>
              </w:rPr>
              <w:lastRenderedPageBreak/>
              <w:t>P. č.</w:t>
            </w:r>
          </w:p>
        </w:tc>
        <w:tc>
          <w:tcPr>
            <w:tcW w:w="4820" w:type="dxa"/>
            <w:gridSpan w:val="2"/>
            <w:shd w:val="clear" w:color="000000" w:fill="60497A"/>
            <w:vAlign w:val="center"/>
            <w:hideMark/>
          </w:tcPr>
          <w:p w14:paraId="1B388D14"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388FCD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9580C36"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61D93A1F" w14:textId="77777777" w:rsidR="00FD13F6" w:rsidRPr="007001F1" w:rsidRDefault="00FD13F6" w:rsidP="00ED6BF1">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6597B48A"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3EBFF60A" w14:textId="77777777" w:rsidTr="00ED6BF1">
        <w:trPr>
          <w:trHeight w:val="20"/>
        </w:trPr>
        <w:tc>
          <w:tcPr>
            <w:tcW w:w="582" w:type="dxa"/>
            <w:shd w:val="clear" w:color="auto" w:fill="auto"/>
            <w:noWrap/>
            <w:vAlign w:val="center"/>
          </w:tcPr>
          <w:p w14:paraId="04755293"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23ED9105" w14:textId="77777777" w:rsidR="00FD13F6" w:rsidRPr="007001F1" w:rsidRDefault="00FD13F6" w:rsidP="00ED6BF1">
            <w:pPr>
              <w:autoSpaceDE w:val="0"/>
              <w:autoSpaceDN w:val="0"/>
              <w:adjustRightInd w:val="0"/>
              <w:jc w:val="both"/>
              <w:rPr>
                <w:lang w:eastAsia="en-US"/>
              </w:rPr>
            </w:pPr>
            <w:r w:rsidRPr="007001F1">
              <w:rPr>
                <w:sz w:val="22"/>
                <w:lang w:eastAsia="en-US"/>
              </w:rPr>
              <w:t>Bola zmena zmluvy</w:t>
            </w:r>
            <w:r>
              <w:rPr>
                <w:sz w:val="22"/>
                <w:lang w:eastAsia="en-US"/>
              </w:rPr>
              <w:t xml:space="preserve"> alebo</w:t>
            </w:r>
            <w:r w:rsidRPr="007001F1">
              <w:rPr>
                <w:sz w:val="22"/>
                <w:lang w:eastAsia="en-US"/>
              </w:rPr>
              <w:t xml:space="preserve"> rámcovej dohody vykonaná plne v súlade so závermi ex</w:t>
            </w:r>
            <w:r>
              <w:rPr>
                <w:sz w:val="22"/>
                <w:lang w:eastAsia="en-US"/>
              </w:rPr>
              <w:t xml:space="preserve"> </w:t>
            </w:r>
            <w:r w:rsidRPr="007001F1">
              <w:rPr>
                <w:sz w:val="22"/>
                <w:lang w:eastAsia="en-US"/>
              </w:rPr>
              <w:t xml:space="preserve">ante kontroly? </w:t>
            </w:r>
          </w:p>
        </w:tc>
        <w:tc>
          <w:tcPr>
            <w:tcW w:w="567" w:type="dxa"/>
            <w:shd w:val="clear" w:color="auto" w:fill="auto"/>
            <w:vAlign w:val="center"/>
          </w:tcPr>
          <w:p w14:paraId="6BE12875" w14:textId="77777777" w:rsidR="00FD13F6" w:rsidRPr="007001F1" w:rsidRDefault="00FD13F6" w:rsidP="00ED6BF1">
            <w:pPr>
              <w:jc w:val="center"/>
              <w:rPr>
                <w:color w:val="000000"/>
              </w:rPr>
            </w:pPr>
          </w:p>
        </w:tc>
        <w:tc>
          <w:tcPr>
            <w:tcW w:w="567" w:type="dxa"/>
            <w:shd w:val="clear" w:color="auto" w:fill="auto"/>
            <w:vAlign w:val="center"/>
          </w:tcPr>
          <w:p w14:paraId="37DA00D2" w14:textId="77777777" w:rsidR="00FD13F6" w:rsidRPr="007001F1" w:rsidRDefault="00FD13F6" w:rsidP="00ED6BF1">
            <w:pPr>
              <w:jc w:val="center"/>
              <w:rPr>
                <w:color w:val="000000"/>
              </w:rPr>
            </w:pPr>
          </w:p>
        </w:tc>
        <w:tc>
          <w:tcPr>
            <w:tcW w:w="776" w:type="dxa"/>
            <w:shd w:val="clear" w:color="auto" w:fill="auto"/>
            <w:vAlign w:val="center"/>
          </w:tcPr>
          <w:p w14:paraId="415E5CEB" w14:textId="77777777" w:rsidR="00FD13F6" w:rsidRPr="007001F1" w:rsidRDefault="00FD13F6" w:rsidP="00ED6BF1">
            <w:pPr>
              <w:jc w:val="center"/>
              <w:rPr>
                <w:color w:val="000000"/>
              </w:rPr>
            </w:pPr>
          </w:p>
        </w:tc>
        <w:tc>
          <w:tcPr>
            <w:tcW w:w="1398" w:type="dxa"/>
            <w:shd w:val="clear" w:color="auto" w:fill="auto"/>
            <w:vAlign w:val="center"/>
          </w:tcPr>
          <w:p w14:paraId="5C1F7B09" w14:textId="77777777" w:rsidR="00FD13F6" w:rsidRPr="007001F1" w:rsidRDefault="00FD13F6" w:rsidP="00ED6BF1">
            <w:pPr>
              <w:jc w:val="center"/>
              <w:rPr>
                <w:color w:val="000000"/>
              </w:rPr>
            </w:pPr>
          </w:p>
        </w:tc>
      </w:tr>
      <w:tr w:rsidR="00FD13F6" w:rsidRPr="007001F1" w14:paraId="3EBE0B40" w14:textId="77777777" w:rsidTr="00ED6BF1">
        <w:trPr>
          <w:trHeight w:val="20"/>
        </w:trPr>
        <w:tc>
          <w:tcPr>
            <w:tcW w:w="582" w:type="dxa"/>
            <w:shd w:val="clear" w:color="auto" w:fill="auto"/>
            <w:noWrap/>
            <w:vAlign w:val="center"/>
          </w:tcPr>
          <w:p w14:paraId="654EBB71" w14:textId="77777777" w:rsidR="00FD13F6" w:rsidRPr="007001F1" w:rsidRDefault="00FD13F6" w:rsidP="00ED6BF1">
            <w:pPr>
              <w:jc w:val="center"/>
              <w:rPr>
                <w:color w:val="000000"/>
              </w:rPr>
            </w:pPr>
            <w:r w:rsidRPr="007001F1">
              <w:rPr>
                <w:color w:val="000000"/>
                <w:sz w:val="22"/>
                <w:szCs w:val="22"/>
              </w:rPr>
              <w:t>2</w:t>
            </w:r>
          </w:p>
        </w:tc>
        <w:tc>
          <w:tcPr>
            <w:tcW w:w="4820" w:type="dxa"/>
            <w:gridSpan w:val="2"/>
            <w:shd w:val="clear" w:color="auto" w:fill="auto"/>
            <w:vAlign w:val="center"/>
          </w:tcPr>
          <w:p w14:paraId="1879C7C7"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12F1DC16" w14:textId="77777777" w:rsidR="00FD13F6" w:rsidRPr="007001F1" w:rsidRDefault="00FD13F6" w:rsidP="00ED6BF1">
            <w:pPr>
              <w:jc w:val="center"/>
              <w:rPr>
                <w:color w:val="000000"/>
              </w:rPr>
            </w:pPr>
          </w:p>
        </w:tc>
        <w:tc>
          <w:tcPr>
            <w:tcW w:w="567" w:type="dxa"/>
            <w:shd w:val="clear" w:color="auto" w:fill="auto"/>
            <w:vAlign w:val="center"/>
          </w:tcPr>
          <w:p w14:paraId="6394F3B5" w14:textId="77777777" w:rsidR="00FD13F6" w:rsidRPr="007001F1" w:rsidRDefault="00FD13F6" w:rsidP="00ED6BF1">
            <w:pPr>
              <w:jc w:val="center"/>
              <w:rPr>
                <w:color w:val="000000"/>
              </w:rPr>
            </w:pPr>
          </w:p>
        </w:tc>
        <w:tc>
          <w:tcPr>
            <w:tcW w:w="776" w:type="dxa"/>
            <w:shd w:val="clear" w:color="auto" w:fill="auto"/>
            <w:vAlign w:val="center"/>
          </w:tcPr>
          <w:p w14:paraId="64565E0A" w14:textId="77777777" w:rsidR="00FD13F6" w:rsidRPr="007001F1" w:rsidRDefault="00FD13F6" w:rsidP="00ED6BF1">
            <w:pPr>
              <w:jc w:val="center"/>
              <w:rPr>
                <w:color w:val="000000"/>
              </w:rPr>
            </w:pPr>
          </w:p>
        </w:tc>
        <w:tc>
          <w:tcPr>
            <w:tcW w:w="1398" w:type="dxa"/>
            <w:shd w:val="clear" w:color="auto" w:fill="auto"/>
            <w:vAlign w:val="center"/>
          </w:tcPr>
          <w:p w14:paraId="60628610" w14:textId="77777777" w:rsidR="00FD13F6" w:rsidRPr="007001F1" w:rsidRDefault="00FD13F6" w:rsidP="00ED6BF1">
            <w:pPr>
              <w:jc w:val="center"/>
              <w:rPr>
                <w:color w:val="000000"/>
              </w:rPr>
            </w:pPr>
          </w:p>
        </w:tc>
      </w:tr>
      <w:tr w:rsidR="00FD13F6" w:rsidRPr="007001F1" w14:paraId="7F8B05BA" w14:textId="77777777" w:rsidTr="00ED6BF1">
        <w:trPr>
          <w:trHeight w:val="414"/>
        </w:trPr>
        <w:tc>
          <w:tcPr>
            <w:tcW w:w="582" w:type="dxa"/>
            <w:vMerge w:val="restart"/>
            <w:shd w:val="clear" w:color="auto" w:fill="auto"/>
            <w:noWrap/>
            <w:vAlign w:val="center"/>
          </w:tcPr>
          <w:p w14:paraId="1BC25E42" w14:textId="77777777" w:rsidR="00FD13F6" w:rsidRPr="007001F1" w:rsidRDefault="00FD13F6" w:rsidP="00ED6BF1">
            <w:pPr>
              <w:jc w:val="center"/>
              <w:rPr>
                <w:color w:val="000000"/>
              </w:rPr>
            </w:pPr>
            <w:r w:rsidRPr="007001F1">
              <w:rPr>
                <w:color w:val="000000"/>
                <w:sz w:val="22"/>
                <w:szCs w:val="22"/>
              </w:rPr>
              <w:t>3</w:t>
            </w:r>
          </w:p>
        </w:tc>
        <w:tc>
          <w:tcPr>
            <w:tcW w:w="4820" w:type="dxa"/>
            <w:gridSpan w:val="2"/>
            <w:shd w:val="clear" w:color="auto" w:fill="auto"/>
            <w:vAlign w:val="center"/>
          </w:tcPr>
          <w:p w14:paraId="0AA6D2CF" w14:textId="77777777" w:rsidR="00FD13F6" w:rsidRPr="007001F1" w:rsidRDefault="00FD13F6" w:rsidP="00ED6BF1">
            <w:pPr>
              <w:rPr>
                <w:color w:val="000000"/>
              </w:rPr>
            </w:pPr>
            <w:r w:rsidRPr="007001F1">
              <w:rPr>
                <w:color w:val="000000"/>
                <w:sz w:val="22"/>
                <w:szCs w:val="22"/>
              </w:rPr>
              <w:t>a) Je zmena zmluvy podpísaná oprávnenými osobami?</w:t>
            </w:r>
          </w:p>
        </w:tc>
        <w:tc>
          <w:tcPr>
            <w:tcW w:w="567" w:type="dxa"/>
            <w:shd w:val="clear" w:color="auto" w:fill="auto"/>
            <w:vAlign w:val="center"/>
          </w:tcPr>
          <w:p w14:paraId="3CF217F5" w14:textId="77777777" w:rsidR="00FD13F6" w:rsidRPr="007001F1" w:rsidRDefault="00FD13F6" w:rsidP="00ED6BF1">
            <w:pPr>
              <w:jc w:val="center"/>
              <w:rPr>
                <w:color w:val="000000"/>
              </w:rPr>
            </w:pPr>
          </w:p>
        </w:tc>
        <w:tc>
          <w:tcPr>
            <w:tcW w:w="567" w:type="dxa"/>
            <w:shd w:val="clear" w:color="auto" w:fill="auto"/>
            <w:vAlign w:val="center"/>
          </w:tcPr>
          <w:p w14:paraId="2E8DD3CB" w14:textId="77777777" w:rsidR="00FD13F6" w:rsidRPr="007001F1" w:rsidRDefault="00FD13F6" w:rsidP="00ED6BF1">
            <w:pPr>
              <w:jc w:val="center"/>
              <w:rPr>
                <w:color w:val="000000"/>
              </w:rPr>
            </w:pPr>
          </w:p>
        </w:tc>
        <w:tc>
          <w:tcPr>
            <w:tcW w:w="776" w:type="dxa"/>
            <w:shd w:val="clear" w:color="auto" w:fill="auto"/>
            <w:vAlign w:val="center"/>
          </w:tcPr>
          <w:p w14:paraId="1202D8A8" w14:textId="77777777" w:rsidR="00FD13F6" w:rsidRPr="007001F1" w:rsidRDefault="00FD13F6" w:rsidP="00ED6BF1">
            <w:pPr>
              <w:jc w:val="center"/>
              <w:rPr>
                <w:color w:val="000000"/>
              </w:rPr>
            </w:pPr>
          </w:p>
        </w:tc>
        <w:tc>
          <w:tcPr>
            <w:tcW w:w="1398" w:type="dxa"/>
            <w:shd w:val="clear" w:color="auto" w:fill="auto"/>
            <w:vAlign w:val="center"/>
          </w:tcPr>
          <w:p w14:paraId="123E6A91" w14:textId="77777777" w:rsidR="00FD13F6" w:rsidRPr="007001F1" w:rsidRDefault="00FD13F6" w:rsidP="00ED6BF1">
            <w:pPr>
              <w:jc w:val="center"/>
              <w:rPr>
                <w:color w:val="000000"/>
              </w:rPr>
            </w:pPr>
          </w:p>
        </w:tc>
      </w:tr>
      <w:tr w:rsidR="00FD13F6" w:rsidRPr="007001F1" w14:paraId="0560F947" w14:textId="77777777" w:rsidTr="00ED6BF1">
        <w:trPr>
          <w:trHeight w:val="590"/>
        </w:trPr>
        <w:tc>
          <w:tcPr>
            <w:tcW w:w="582" w:type="dxa"/>
            <w:vMerge/>
            <w:shd w:val="clear" w:color="auto" w:fill="auto"/>
            <w:noWrap/>
            <w:vAlign w:val="center"/>
          </w:tcPr>
          <w:p w14:paraId="1367B499" w14:textId="77777777" w:rsidR="00FD13F6" w:rsidRPr="007001F1" w:rsidRDefault="00FD13F6" w:rsidP="00ED6BF1">
            <w:pPr>
              <w:jc w:val="center"/>
              <w:rPr>
                <w:color w:val="000000"/>
              </w:rPr>
            </w:pPr>
          </w:p>
        </w:tc>
        <w:tc>
          <w:tcPr>
            <w:tcW w:w="4820" w:type="dxa"/>
            <w:gridSpan w:val="2"/>
            <w:shd w:val="clear" w:color="auto" w:fill="auto"/>
            <w:vAlign w:val="center"/>
          </w:tcPr>
          <w:p w14:paraId="0C880729" w14:textId="77777777" w:rsidR="00FD13F6" w:rsidRPr="007001F1" w:rsidRDefault="00FD13F6" w:rsidP="00ED6BF1">
            <w:pPr>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14:paraId="59875E80" w14:textId="77777777" w:rsidR="00FD13F6" w:rsidRPr="007001F1" w:rsidRDefault="00FD13F6" w:rsidP="00ED6BF1">
            <w:pPr>
              <w:jc w:val="center"/>
              <w:rPr>
                <w:color w:val="000000"/>
              </w:rPr>
            </w:pPr>
          </w:p>
        </w:tc>
        <w:tc>
          <w:tcPr>
            <w:tcW w:w="567" w:type="dxa"/>
            <w:shd w:val="clear" w:color="auto" w:fill="auto"/>
            <w:vAlign w:val="center"/>
          </w:tcPr>
          <w:p w14:paraId="39412D97" w14:textId="77777777" w:rsidR="00FD13F6" w:rsidRPr="007001F1" w:rsidRDefault="00FD13F6" w:rsidP="00ED6BF1">
            <w:pPr>
              <w:jc w:val="center"/>
              <w:rPr>
                <w:color w:val="000000"/>
              </w:rPr>
            </w:pPr>
          </w:p>
        </w:tc>
        <w:tc>
          <w:tcPr>
            <w:tcW w:w="776" w:type="dxa"/>
            <w:shd w:val="clear" w:color="auto" w:fill="auto"/>
            <w:vAlign w:val="center"/>
          </w:tcPr>
          <w:p w14:paraId="147ED293" w14:textId="77777777" w:rsidR="00FD13F6" w:rsidRPr="007001F1" w:rsidRDefault="00FD13F6" w:rsidP="00ED6BF1">
            <w:pPr>
              <w:jc w:val="center"/>
              <w:rPr>
                <w:color w:val="000000"/>
              </w:rPr>
            </w:pPr>
          </w:p>
        </w:tc>
        <w:tc>
          <w:tcPr>
            <w:tcW w:w="1398" w:type="dxa"/>
            <w:shd w:val="clear" w:color="auto" w:fill="auto"/>
            <w:vAlign w:val="center"/>
          </w:tcPr>
          <w:p w14:paraId="60610746" w14:textId="77777777" w:rsidR="00FD13F6" w:rsidRPr="007001F1" w:rsidRDefault="00FD13F6" w:rsidP="00ED6BF1">
            <w:pPr>
              <w:jc w:val="center"/>
              <w:rPr>
                <w:color w:val="000000"/>
              </w:rPr>
            </w:pPr>
          </w:p>
        </w:tc>
      </w:tr>
      <w:tr w:rsidR="00FD13F6" w:rsidRPr="007001F1" w14:paraId="674EB7A9" w14:textId="77777777" w:rsidTr="00ED6BF1">
        <w:trPr>
          <w:trHeight w:val="20"/>
        </w:trPr>
        <w:tc>
          <w:tcPr>
            <w:tcW w:w="582" w:type="dxa"/>
            <w:shd w:val="clear" w:color="auto" w:fill="auto"/>
            <w:noWrap/>
            <w:vAlign w:val="center"/>
          </w:tcPr>
          <w:p w14:paraId="7447BB08" w14:textId="77777777" w:rsidR="00FD13F6" w:rsidRPr="007001F1" w:rsidRDefault="00223107" w:rsidP="00ED6BF1">
            <w:pPr>
              <w:jc w:val="center"/>
              <w:rPr>
                <w:color w:val="000000"/>
              </w:rPr>
            </w:pPr>
            <w:r>
              <w:rPr>
                <w:color w:val="000000"/>
                <w:sz w:val="22"/>
                <w:szCs w:val="22"/>
              </w:rPr>
              <w:t>4</w:t>
            </w:r>
          </w:p>
        </w:tc>
        <w:tc>
          <w:tcPr>
            <w:tcW w:w="4820" w:type="dxa"/>
            <w:gridSpan w:val="2"/>
            <w:shd w:val="clear" w:color="auto" w:fill="auto"/>
            <w:vAlign w:val="center"/>
          </w:tcPr>
          <w:p w14:paraId="7EDF227B" w14:textId="77777777" w:rsidR="00FD13F6" w:rsidRPr="007001F1" w:rsidRDefault="00FD13F6" w:rsidP="00ED6BF1">
            <w:pPr>
              <w:autoSpaceDE w:val="0"/>
              <w:autoSpaceDN w:val="0"/>
              <w:adjustRightInd w:val="0"/>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13ABD32" w14:textId="77777777" w:rsidR="00FD13F6" w:rsidRPr="007001F1" w:rsidRDefault="00FD13F6" w:rsidP="00ED6BF1">
            <w:pPr>
              <w:jc w:val="center"/>
              <w:rPr>
                <w:color w:val="000000"/>
              </w:rPr>
            </w:pPr>
          </w:p>
        </w:tc>
        <w:tc>
          <w:tcPr>
            <w:tcW w:w="567" w:type="dxa"/>
            <w:shd w:val="clear" w:color="auto" w:fill="auto"/>
            <w:vAlign w:val="center"/>
          </w:tcPr>
          <w:p w14:paraId="55791263" w14:textId="77777777" w:rsidR="00FD13F6" w:rsidRPr="007001F1" w:rsidRDefault="00FD13F6" w:rsidP="00ED6BF1">
            <w:pPr>
              <w:jc w:val="center"/>
              <w:rPr>
                <w:color w:val="000000"/>
              </w:rPr>
            </w:pPr>
          </w:p>
        </w:tc>
        <w:tc>
          <w:tcPr>
            <w:tcW w:w="776" w:type="dxa"/>
            <w:shd w:val="clear" w:color="auto" w:fill="auto"/>
            <w:vAlign w:val="center"/>
          </w:tcPr>
          <w:p w14:paraId="20C33709" w14:textId="77777777" w:rsidR="00FD13F6" w:rsidRPr="007001F1" w:rsidRDefault="00FD13F6" w:rsidP="00ED6BF1">
            <w:pPr>
              <w:jc w:val="center"/>
              <w:rPr>
                <w:color w:val="000000"/>
              </w:rPr>
            </w:pPr>
          </w:p>
        </w:tc>
        <w:tc>
          <w:tcPr>
            <w:tcW w:w="1398" w:type="dxa"/>
            <w:shd w:val="clear" w:color="auto" w:fill="auto"/>
            <w:vAlign w:val="center"/>
          </w:tcPr>
          <w:p w14:paraId="7C230A4A" w14:textId="77777777" w:rsidR="00FD13F6" w:rsidRPr="007001F1" w:rsidRDefault="00FD13F6" w:rsidP="00ED6BF1">
            <w:pPr>
              <w:jc w:val="center"/>
              <w:rPr>
                <w:color w:val="000000"/>
              </w:rPr>
            </w:pPr>
          </w:p>
        </w:tc>
      </w:tr>
      <w:tr w:rsidR="00FD13F6" w:rsidRPr="007001F1" w14:paraId="1D5950AD" w14:textId="77777777" w:rsidTr="00ED6BF1">
        <w:trPr>
          <w:trHeight w:val="20"/>
        </w:trPr>
        <w:tc>
          <w:tcPr>
            <w:tcW w:w="582" w:type="dxa"/>
            <w:shd w:val="clear" w:color="auto" w:fill="auto"/>
            <w:noWrap/>
            <w:vAlign w:val="center"/>
          </w:tcPr>
          <w:p w14:paraId="51E8B51F" w14:textId="77777777" w:rsidR="00FD13F6" w:rsidRPr="007001F1" w:rsidRDefault="00223107" w:rsidP="00ED6BF1">
            <w:pPr>
              <w:jc w:val="center"/>
              <w:rPr>
                <w:color w:val="000000"/>
              </w:rPr>
            </w:pPr>
            <w:r>
              <w:rPr>
                <w:color w:val="000000"/>
                <w:sz w:val="22"/>
                <w:szCs w:val="22"/>
              </w:rPr>
              <w:t>5</w:t>
            </w:r>
          </w:p>
        </w:tc>
        <w:tc>
          <w:tcPr>
            <w:tcW w:w="4820" w:type="dxa"/>
            <w:gridSpan w:val="2"/>
            <w:shd w:val="clear" w:color="auto" w:fill="auto"/>
            <w:vAlign w:val="center"/>
          </w:tcPr>
          <w:p w14:paraId="67794139" w14:textId="77777777" w:rsidR="00FD13F6" w:rsidRPr="007001F1" w:rsidRDefault="00FD13F6" w:rsidP="00ED6BF1">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31C8152E" w14:textId="77777777" w:rsidR="00FD13F6" w:rsidRPr="007001F1" w:rsidRDefault="00FD13F6" w:rsidP="00ED6BF1">
            <w:pPr>
              <w:jc w:val="center"/>
              <w:rPr>
                <w:color w:val="000000"/>
              </w:rPr>
            </w:pPr>
          </w:p>
        </w:tc>
        <w:tc>
          <w:tcPr>
            <w:tcW w:w="567" w:type="dxa"/>
            <w:shd w:val="clear" w:color="auto" w:fill="auto"/>
            <w:vAlign w:val="center"/>
          </w:tcPr>
          <w:p w14:paraId="63E147A5" w14:textId="77777777" w:rsidR="00FD13F6" w:rsidRPr="007001F1" w:rsidRDefault="00FD13F6" w:rsidP="00ED6BF1">
            <w:pPr>
              <w:jc w:val="center"/>
              <w:rPr>
                <w:color w:val="000000"/>
              </w:rPr>
            </w:pPr>
          </w:p>
        </w:tc>
        <w:tc>
          <w:tcPr>
            <w:tcW w:w="776" w:type="dxa"/>
            <w:shd w:val="clear" w:color="auto" w:fill="auto"/>
            <w:vAlign w:val="center"/>
          </w:tcPr>
          <w:p w14:paraId="54867F26" w14:textId="77777777" w:rsidR="00FD13F6" w:rsidRPr="007001F1" w:rsidRDefault="00FD13F6" w:rsidP="00ED6BF1">
            <w:pPr>
              <w:jc w:val="center"/>
              <w:rPr>
                <w:color w:val="000000"/>
              </w:rPr>
            </w:pPr>
          </w:p>
        </w:tc>
        <w:tc>
          <w:tcPr>
            <w:tcW w:w="1398" w:type="dxa"/>
            <w:shd w:val="clear" w:color="auto" w:fill="auto"/>
            <w:vAlign w:val="center"/>
          </w:tcPr>
          <w:p w14:paraId="46C8B876" w14:textId="77777777" w:rsidR="00FD13F6" w:rsidRPr="007001F1" w:rsidRDefault="00FD13F6" w:rsidP="00ED6BF1">
            <w:pPr>
              <w:jc w:val="center"/>
              <w:rPr>
                <w:color w:val="000000"/>
              </w:rPr>
            </w:pPr>
          </w:p>
        </w:tc>
      </w:tr>
      <w:tr w:rsidR="00FD13F6" w:rsidRPr="007001F1" w14:paraId="2BDD7BBF" w14:textId="77777777" w:rsidTr="00ED6BF1">
        <w:trPr>
          <w:trHeight w:val="300"/>
        </w:trPr>
        <w:tc>
          <w:tcPr>
            <w:tcW w:w="3559" w:type="dxa"/>
            <w:gridSpan w:val="2"/>
            <w:shd w:val="clear" w:color="auto" w:fill="auto"/>
            <w:vAlign w:val="center"/>
            <w:hideMark/>
          </w:tcPr>
          <w:p w14:paraId="0678AD1B"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21"/>
              <w:t>2</w:t>
            </w:r>
            <w:r w:rsidRPr="007001F1">
              <w:rPr>
                <w:b/>
                <w:bCs/>
                <w:sz w:val="22"/>
                <w:szCs w:val="22"/>
              </w:rPr>
              <w:t>:</w:t>
            </w:r>
          </w:p>
        </w:tc>
        <w:tc>
          <w:tcPr>
            <w:tcW w:w="5151" w:type="dxa"/>
            <w:gridSpan w:val="5"/>
            <w:shd w:val="clear" w:color="auto" w:fill="auto"/>
            <w:vAlign w:val="center"/>
            <w:hideMark/>
          </w:tcPr>
          <w:p w14:paraId="5E959762" w14:textId="77777777" w:rsidR="00FD13F6" w:rsidRPr="007001F1" w:rsidRDefault="00FD13F6" w:rsidP="00ED6BF1">
            <w:pPr>
              <w:rPr>
                <w:color w:val="000000"/>
              </w:rPr>
            </w:pPr>
            <w:r w:rsidRPr="007001F1">
              <w:rPr>
                <w:color w:val="000000"/>
                <w:sz w:val="22"/>
                <w:szCs w:val="22"/>
              </w:rPr>
              <w:t> </w:t>
            </w:r>
          </w:p>
        </w:tc>
      </w:tr>
      <w:tr w:rsidR="00FD13F6" w:rsidRPr="007001F1" w14:paraId="3ED0E8DE" w14:textId="77777777" w:rsidTr="00ED6BF1">
        <w:trPr>
          <w:trHeight w:val="300"/>
        </w:trPr>
        <w:tc>
          <w:tcPr>
            <w:tcW w:w="3559" w:type="dxa"/>
            <w:gridSpan w:val="2"/>
            <w:shd w:val="clear" w:color="auto" w:fill="auto"/>
            <w:vAlign w:val="center"/>
            <w:hideMark/>
          </w:tcPr>
          <w:p w14:paraId="6AE10C80" w14:textId="77777777" w:rsidR="00FD13F6" w:rsidRPr="007001F1" w:rsidRDefault="00FD13F6" w:rsidP="00ED6BF1">
            <w:pPr>
              <w:rPr>
                <w:b/>
                <w:bCs/>
              </w:rPr>
            </w:pPr>
            <w:r w:rsidRPr="007001F1">
              <w:rPr>
                <w:b/>
                <w:bCs/>
                <w:sz w:val="22"/>
                <w:szCs w:val="22"/>
              </w:rPr>
              <w:t>Dátum:</w:t>
            </w:r>
          </w:p>
        </w:tc>
        <w:tc>
          <w:tcPr>
            <w:tcW w:w="5151" w:type="dxa"/>
            <w:gridSpan w:val="5"/>
            <w:shd w:val="clear" w:color="auto" w:fill="auto"/>
            <w:vAlign w:val="center"/>
            <w:hideMark/>
          </w:tcPr>
          <w:p w14:paraId="56A97A97" w14:textId="77777777" w:rsidR="00FD13F6" w:rsidRPr="007001F1" w:rsidRDefault="00FD13F6" w:rsidP="00ED6BF1">
            <w:pPr>
              <w:rPr>
                <w:color w:val="000000"/>
              </w:rPr>
            </w:pPr>
            <w:r w:rsidRPr="007001F1">
              <w:rPr>
                <w:color w:val="000000"/>
                <w:sz w:val="22"/>
                <w:szCs w:val="22"/>
              </w:rPr>
              <w:t> </w:t>
            </w:r>
          </w:p>
        </w:tc>
      </w:tr>
      <w:tr w:rsidR="00FD13F6" w:rsidRPr="007001F1" w14:paraId="16F81765" w14:textId="77777777" w:rsidTr="00ED6BF1">
        <w:trPr>
          <w:trHeight w:val="300"/>
        </w:trPr>
        <w:tc>
          <w:tcPr>
            <w:tcW w:w="3559" w:type="dxa"/>
            <w:gridSpan w:val="2"/>
            <w:shd w:val="clear" w:color="000000" w:fill="FFFFFF"/>
            <w:vAlign w:val="center"/>
            <w:hideMark/>
          </w:tcPr>
          <w:p w14:paraId="6F8269B5" w14:textId="77777777" w:rsidR="00FD13F6" w:rsidRPr="007001F1" w:rsidRDefault="00FD13F6" w:rsidP="00ED6BF1">
            <w:pPr>
              <w:rPr>
                <w:b/>
                <w:bCs/>
              </w:rPr>
            </w:pPr>
            <w:r w:rsidRPr="007001F1">
              <w:rPr>
                <w:b/>
                <w:bCs/>
                <w:sz w:val="22"/>
                <w:szCs w:val="22"/>
              </w:rPr>
              <w:t>Podpis:</w:t>
            </w:r>
          </w:p>
        </w:tc>
        <w:tc>
          <w:tcPr>
            <w:tcW w:w="5151" w:type="dxa"/>
            <w:gridSpan w:val="5"/>
            <w:shd w:val="clear" w:color="auto" w:fill="auto"/>
            <w:vAlign w:val="center"/>
            <w:hideMark/>
          </w:tcPr>
          <w:p w14:paraId="791E3585" w14:textId="77777777" w:rsidR="00FD13F6" w:rsidRPr="007001F1" w:rsidRDefault="00FD13F6" w:rsidP="00ED6BF1">
            <w:pPr>
              <w:rPr>
                <w:color w:val="000000"/>
              </w:rPr>
            </w:pPr>
            <w:r w:rsidRPr="007001F1">
              <w:rPr>
                <w:color w:val="000000"/>
                <w:sz w:val="22"/>
                <w:szCs w:val="22"/>
              </w:rPr>
              <w:t> </w:t>
            </w:r>
          </w:p>
        </w:tc>
      </w:tr>
      <w:tr w:rsidR="00FD13F6" w:rsidRPr="007001F1" w14:paraId="7273BC60" w14:textId="77777777" w:rsidTr="00ED6BF1">
        <w:trPr>
          <w:trHeight w:val="300"/>
        </w:trPr>
        <w:tc>
          <w:tcPr>
            <w:tcW w:w="8710" w:type="dxa"/>
            <w:gridSpan w:val="7"/>
            <w:shd w:val="clear" w:color="auto" w:fill="auto"/>
            <w:noWrap/>
            <w:vAlign w:val="bottom"/>
            <w:hideMark/>
          </w:tcPr>
          <w:p w14:paraId="46A63CB5" w14:textId="77777777" w:rsidR="00FD13F6" w:rsidRPr="007001F1" w:rsidRDefault="00FD13F6" w:rsidP="00ED6BF1">
            <w:pPr>
              <w:jc w:val="center"/>
              <w:rPr>
                <w:color w:val="000000"/>
              </w:rPr>
            </w:pPr>
            <w:r w:rsidRPr="007001F1">
              <w:rPr>
                <w:color w:val="000000"/>
                <w:sz w:val="22"/>
                <w:szCs w:val="22"/>
              </w:rPr>
              <w:t> </w:t>
            </w:r>
          </w:p>
        </w:tc>
      </w:tr>
      <w:tr w:rsidR="00FD13F6" w:rsidRPr="007001F1" w14:paraId="6B6F2E7F" w14:textId="77777777" w:rsidTr="00ED6BF1">
        <w:trPr>
          <w:trHeight w:val="300"/>
        </w:trPr>
        <w:tc>
          <w:tcPr>
            <w:tcW w:w="3559" w:type="dxa"/>
            <w:gridSpan w:val="2"/>
            <w:shd w:val="clear" w:color="000000" w:fill="FFFFFF"/>
            <w:vAlign w:val="center"/>
            <w:hideMark/>
          </w:tcPr>
          <w:p w14:paraId="5D0E99CC"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22"/>
              <w:t>3</w:t>
            </w:r>
            <w:r w:rsidRPr="007001F1">
              <w:rPr>
                <w:b/>
                <w:bCs/>
                <w:sz w:val="22"/>
                <w:szCs w:val="22"/>
              </w:rPr>
              <w:t>:</w:t>
            </w:r>
          </w:p>
        </w:tc>
        <w:tc>
          <w:tcPr>
            <w:tcW w:w="5151" w:type="dxa"/>
            <w:gridSpan w:val="5"/>
            <w:shd w:val="clear" w:color="auto" w:fill="auto"/>
            <w:vAlign w:val="center"/>
            <w:hideMark/>
          </w:tcPr>
          <w:p w14:paraId="142F08BE" w14:textId="77777777" w:rsidR="00FD13F6" w:rsidRPr="007001F1" w:rsidRDefault="00FD13F6" w:rsidP="00ED6BF1">
            <w:pPr>
              <w:rPr>
                <w:color w:val="000000"/>
              </w:rPr>
            </w:pPr>
            <w:r w:rsidRPr="007001F1">
              <w:rPr>
                <w:color w:val="000000"/>
                <w:sz w:val="22"/>
                <w:szCs w:val="22"/>
              </w:rPr>
              <w:t> </w:t>
            </w:r>
          </w:p>
        </w:tc>
      </w:tr>
      <w:tr w:rsidR="00FD13F6" w:rsidRPr="007001F1" w14:paraId="15503855" w14:textId="77777777" w:rsidTr="00ED6BF1">
        <w:trPr>
          <w:trHeight w:val="300"/>
        </w:trPr>
        <w:tc>
          <w:tcPr>
            <w:tcW w:w="3559" w:type="dxa"/>
            <w:gridSpan w:val="2"/>
            <w:shd w:val="clear" w:color="000000" w:fill="FFFFFF"/>
            <w:vAlign w:val="center"/>
            <w:hideMark/>
          </w:tcPr>
          <w:p w14:paraId="2357B74C" w14:textId="77777777" w:rsidR="00FD13F6" w:rsidRPr="007001F1" w:rsidRDefault="00FD13F6" w:rsidP="00ED6BF1">
            <w:pPr>
              <w:rPr>
                <w:b/>
                <w:bCs/>
              </w:rPr>
            </w:pPr>
            <w:r w:rsidRPr="007001F1">
              <w:rPr>
                <w:b/>
                <w:bCs/>
                <w:sz w:val="22"/>
                <w:szCs w:val="22"/>
              </w:rPr>
              <w:t xml:space="preserve">Dátum: </w:t>
            </w:r>
          </w:p>
        </w:tc>
        <w:tc>
          <w:tcPr>
            <w:tcW w:w="5151" w:type="dxa"/>
            <w:gridSpan w:val="5"/>
            <w:shd w:val="clear" w:color="auto" w:fill="auto"/>
            <w:vAlign w:val="center"/>
            <w:hideMark/>
          </w:tcPr>
          <w:p w14:paraId="771FAD81" w14:textId="77777777" w:rsidR="00FD13F6" w:rsidRPr="007001F1" w:rsidRDefault="00FD13F6" w:rsidP="00ED6BF1">
            <w:pPr>
              <w:rPr>
                <w:color w:val="000000"/>
              </w:rPr>
            </w:pPr>
            <w:r w:rsidRPr="007001F1">
              <w:rPr>
                <w:color w:val="000000"/>
                <w:sz w:val="22"/>
                <w:szCs w:val="22"/>
              </w:rPr>
              <w:t> </w:t>
            </w:r>
          </w:p>
        </w:tc>
      </w:tr>
      <w:bookmarkEnd w:id="6899"/>
    </w:tbl>
    <w:p w14:paraId="418DE221" w14:textId="77777777" w:rsidR="00FD13F6" w:rsidRDefault="00FD13F6" w:rsidP="00FD13F6"/>
    <w:p w14:paraId="7B28F03D" w14:textId="6ABB950A" w:rsidR="00FD13F6" w:rsidDel="00C5578F" w:rsidRDefault="00FD13F6" w:rsidP="00FD13F6">
      <w:pPr>
        <w:rPr>
          <w:del w:id="6900" w:author="Autor"/>
        </w:rPr>
      </w:pPr>
    </w:p>
    <w:p w14:paraId="6C9555B5" w14:textId="77777777" w:rsidR="00BA64F9" w:rsidRPr="007001F1" w:rsidRDefault="00BA64F9" w:rsidP="004E28D7"/>
    <w:sectPr w:rsidR="00BA64F9" w:rsidRPr="007001F1" w:rsidSect="00736F22">
      <w:headerReference w:type="default" r:id="rId13"/>
      <w:footerReference w:type="default" r:id="rId14"/>
      <w:headerReference w:type="first" r:id="rId15"/>
      <w:footerReference w:type="first" r:id="rId16"/>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ABE4E" w14:textId="77777777" w:rsidR="00E058F0" w:rsidRDefault="00E058F0" w:rsidP="00617EE4">
      <w:r>
        <w:separator/>
      </w:r>
    </w:p>
  </w:endnote>
  <w:endnote w:type="continuationSeparator" w:id="0">
    <w:p w14:paraId="5BB2A1F1" w14:textId="77777777" w:rsidR="00E058F0" w:rsidRDefault="00E058F0"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AD5E" w14:textId="77777777" w:rsidR="00C5578F" w:rsidRPr="00274846" w:rsidRDefault="00C5578F"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14:anchorId="78DDAA7C" wp14:editId="6AE25EAA">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ED90F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14:paraId="6214C1A5" w14:textId="02797E57" w:rsidR="00C5578F" w:rsidRPr="00274846" w:rsidRDefault="00C5578F"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09569746" wp14:editId="59F6011D">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187F90">
      <w:rPr>
        <w:noProof/>
      </w:rPr>
      <w:t>152</w:t>
    </w:r>
    <w:r>
      <w:rPr>
        <w:noProof/>
      </w:rPr>
      <w:fldChar w:fldCharType="end"/>
    </w:r>
  </w:p>
  <w:p w14:paraId="5155B041" w14:textId="77777777" w:rsidR="00C5578F" w:rsidRPr="00274846" w:rsidRDefault="00C5578F"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A9D2" w14:textId="77777777" w:rsidR="00C5578F" w:rsidRPr="00274846" w:rsidRDefault="00C5578F"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14:anchorId="4D95A793" wp14:editId="014A9DC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D98E05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14:paraId="172A8AB3" w14:textId="6A83E6F8" w:rsidR="00C5578F" w:rsidRPr="00274846" w:rsidRDefault="00C5578F"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269399EF" wp14:editId="078539F9">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187F90">
      <w:rPr>
        <w:noProof/>
      </w:rPr>
      <w:t>1</w:t>
    </w:r>
    <w:r>
      <w:rPr>
        <w:noProof/>
      </w:rPr>
      <w:fldChar w:fldCharType="end"/>
    </w:r>
  </w:p>
  <w:p w14:paraId="5617AB59" w14:textId="77777777" w:rsidR="00C5578F" w:rsidRPr="00274846" w:rsidRDefault="00C5578F"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9A929" w14:textId="77777777" w:rsidR="00E058F0" w:rsidRDefault="00E058F0" w:rsidP="00617EE4">
      <w:r>
        <w:separator/>
      </w:r>
    </w:p>
  </w:footnote>
  <w:footnote w:type="continuationSeparator" w:id="0">
    <w:p w14:paraId="3B6AA946" w14:textId="77777777" w:rsidR="00E058F0" w:rsidRDefault="00E058F0" w:rsidP="00617EE4">
      <w:r>
        <w:continuationSeparator/>
      </w:r>
    </w:p>
  </w:footnote>
  <w:footnote w:id="1">
    <w:p w14:paraId="1D0DC3C3" w14:textId="77777777" w:rsidR="00C5578F" w:rsidRDefault="00C5578F" w:rsidP="00F6328B">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14:paraId="341BD7CF" w14:textId="77777777" w:rsidR="00C5578F" w:rsidRDefault="00C5578F" w:rsidP="00F6328B">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14:paraId="2B32F8BB" w14:textId="77777777" w:rsidR="00C5578F" w:rsidRDefault="00C5578F"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5D7CD591" w14:textId="77777777" w:rsidR="00C5578F" w:rsidRDefault="00C5578F"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14:paraId="191A03A4" w14:textId="77777777" w:rsidR="00C5578F" w:rsidRDefault="00C5578F"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160A7236" w14:textId="77777777" w:rsidR="00C5578F" w:rsidRDefault="00C5578F"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14:paraId="29CC4DF9" w14:textId="77777777" w:rsidR="00C5578F" w:rsidRDefault="00C5578F"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1DD80075" w14:textId="77777777" w:rsidR="00C5578F" w:rsidRDefault="00C5578F"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14:paraId="0296486C" w14:textId="77777777" w:rsidR="00C5578F" w:rsidRDefault="00C5578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5A650863" w14:textId="77777777" w:rsidR="00C5578F" w:rsidRDefault="00C5578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14:paraId="70FF9DCC" w14:textId="77777777" w:rsidR="00C5578F" w:rsidRDefault="00C5578F"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1955982B" w14:textId="77777777" w:rsidR="00C5578F" w:rsidRDefault="00C5578F"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14:paraId="03BB633F" w14:textId="77777777" w:rsidR="00C5578F" w:rsidRDefault="00C5578F"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14:paraId="46DB0F26" w14:textId="77777777" w:rsidR="00C5578F" w:rsidRDefault="00C5578F"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14:paraId="5CE10589" w14:textId="77777777" w:rsidR="00C5578F" w:rsidRDefault="00C5578F"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14:paraId="3F9E45B7" w14:textId="77777777" w:rsidR="00C5578F" w:rsidRDefault="00C5578F"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14:paraId="35E55B5E" w14:textId="77777777" w:rsidR="00C5578F" w:rsidDel="0057615D" w:rsidRDefault="00C5578F" w:rsidP="006302BF">
      <w:pPr>
        <w:pStyle w:val="Textpoznmkypodiarou"/>
        <w:rPr>
          <w:del w:id="693" w:author="Autor"/>
        </w:rPr>
      </w:pPr>
      <w:del w:id="694" w:author="Autor">
        <w:r w:rsidDel="0057615D">
          <w:rPr>
            <w:rStyle w:val="Odkaznapoznmkupodiarou"/>
          </w:rPr>
          <w:delText>2</w:delText>
        </w:r>
        <w:r w:rsidDel="0057615D">
          <w:delText xml:space="preserve"> </w:delText>
        </w:r>
        <w:r w:rsidRPr="0043575B" w:rsidDel="0057615D">
          <w:delText xml:space="preserve">RO uvedie meno, priezvisko a pozíciu </w:delText>
        </w:r>
        <w:r w:rsidDel="0057615D">
          <w:delText xml:space="preserve">všetkých zamestnancov, ktorí danú kontrolu vykonali okrem štatutárneho orgánu alebo ním určeného </w:delText>
        </w:r>
        <w:r w:rsidRPr="00744A1E" w:rsidDel="0057615D">
          <w:delText>vedúceho zamestnanca</w:delText>
        </w:r>
        <w:r w:rsidDel="0057615D">
          <w:delText>. Každý zamestnanec sa uvedie osobitne.</w:delText>
        </w:r>
      </w:del>
    </w:p>
  </w:footnote>
  <w:footnote w:id="18">
    <w:p w14:paraId="3AEEEF7A" w14:textId="77777777" w:rsidR="00C5578F" w:rsidDel="0057615D" w:rsidRDefault="00C5578F" w:rsidP="006302BF">
      <w:pPr>
        <w:pStyle w:val="Textpoznmkypodiarou"/>
        <w:rPr>
          <w:del w:id="713" w:author="Autor"/>
        </w:rPr>
      </w:pPr>
      <w:del w:id="714" w:author="Autor">
        <w:r w:rsidDel="0057615D">
          <w:rPr>
            <w:rStyle w:val="Odkaznapoznmkupodiarou"/>
          </w:rPr>
          <w:delText>3</w:delText>
        </w:r>
        <w:r w:rsidDel="0057615D">
          <w:delText xml:space="preserve"> </w:delText>
        </w:r>
        <w:r w:rsidRPr="00744A1E" w:rsidDel="0057615D">
          <w:delText xml:space="preserve">RO uvedie meno, priezvisko a pozíciu </w:delText>
        </w:r>
        <w:r w:rsidDel="0057615D">
          <w:delText xml:space="preserve">štatutárneho orgánu alebo ním určeného </w:delText>
        </w:r>
        <w:r w:rsidRPr="00744A1E" w:rsidDel="0057615D">
          <w:delText>vedúceho zamestnanca.</w:delText>
        </w:r>
      </w:del>
    </w:p>
  </w:footnote>
  <w:footnote w:id="19">
    <w:p w14:paraId="7B65FC59" w14:textId="77777777" w:rsidR="00C5578F" w:rsidDel="007D765B" w:rsidRDefault="00C5578F" w:rsidP="00F92AC2">
      <w:pPr>
        <w:pStyle w:val="Textpoznmkypodiarou"/>
        <w:rPr>
          <w:del w:id="1202" w:author="Autor"/>
        </w:rPr>
      </w:pPr>
      <w:del w:id="1203" w:author="Autor">
        <w:r w:rsidDel="007D765B">
          <w:rPr>
            <w:rStyle w:val="Odkaznapoznmkupodiarou"/>
          </w:rPr>
          <w:delText>2</w:delText>
        </w:r>
        <w:r w:rsidDel="007D765B">
          <w:delText xml:space="preserve"> </w:delText>
        </w:r>
        <w:r w:rsidRPr="0043575B" w:rsidDel="007D765B">
          <w:delText xml:space="preserve">RO uvedie meno, priezvisko a pozíciu </w:delText>
        </w:r>
        <w:r w:rsidDel="007D765B">
          <w:delText xml:space="preserve">všetkých zamestnancov, ktorí danú kontrolu vykonali okrem štatutárneho orgánu alebo ním určeného </w:delText>
        </w:r>
        <w:r w:rsidRPr="00744A1E" w:rsidDel="007D765B">
          <w:delText>vedúceho zamestnanca</w:delText>
        </w:r>
        <w:r w:rsidDel="007D765B">
          <w:delText>. Každý zamestnanec sa uvedie osobitne.</w:delText>
        </w:r>
      </w:del>
    </w:p>
  </w:footnote>
  <w:footnote w:id="20">
    <w:p w14:paraId="128EEB27" w14:textId="77777777" w:rsidR="00C5578F" w:rsidDel="007D765B" w:rsidRDefault="00C5578F" w:rsidP="00F92AC2">
      <w:pPr>
        <w:pStyle w:val="Textpoznmkypodiarou"/>
        <w:rPr>
          <w:del w:id="1229" w:author="Autor"/>
        </w:rPr>
      </w:pPr>
      <w:del w:id="1230" w:author="Autor">
        <w:r w:rsidDel="007D765B">
          <w:rPr>
            <w:rStyle w:val="Odkaznapoznmkupodiarou"/>
          </w:rPr>
          <w:delText>3</w:delText>
        </w:r>
        <w:r w:rsidDel="007D765B">
          <w:delText xml:space="preserve"> </w:delText>
        </w:r>
        <w:r w:rsidRPr="00744A1E" w:rsidDel="007D765B">
          <w:delText xml:space="preserve">RO uvedie meno, priezvisko a pozíciu </w:delText>
        </w:r>
        <w:r w:rsidDel="007D765B">
          <w:delText xml:space="preserve">štatutárneho orgánu alebo ním určeného </w:delText>
        </w:r>
        <w:r w:rsidRPr="00744A1E" w:rsidDel="007D765B">
          <w:delText>vedúceho zamestnanca.</w:delText>
        </w:r>
      </w:del>
    </w:p>
  </w:footnote>
  <w:footnote w:id="21">
    <w:p w14:paraId="0FE004B9" w14:textId="77777777" w:rsidR="00C5578F" w:rsidDel="007D765B" w:rsidRDefault="00C5578F" w:rsidP="005365A3">
      <w:pPr>
        <w:pStyle w:val="Textpoznmkypodiarou"/>
        <w:rPr>
          <w:del w:id="1651" w:author="Autor"/>
        </w:rPr>
      </w:pPr>
      <w:del w:id="1652" w:author="Autor">
        <w:r w:rsidDel="007D765B">
          <w:rPr>
            <w:rStyle w:val="Odkaznapoznmkupodiarou"/>
          </w:rPr>
          <w:delText>2</w:delText>
        </w:r>
        <w:r w:rsidDel="007D765B">
          <w:delText xml:space="preserve"> </w:delText>
        </w:r>
        <w:r w:rsidRPr="0043575B" w:rsidDel="007D765B">
          <w:delText xml:space="preserve">RO uvedie meno, priezvisko a pozíciu </w:delText>
        </w:r>
        <w:r w:rsidDel="007D765B">
          <w:delText xml:space="preserve">všetkých zamestnancov, ktorí danú kontrolu vykonali okrem štatutárneho orgánu alebo ním určeného </w:delText>
        </w:r>
        <w:r w:rsidRPr="00744A1E" w:rsidDel="007D765B">
          <w:delText>vedúceho zamestnanca</w:delText>
        </w:r>
        <w:r w:rsidDel="007D765B">
          <w:delText>. Každý zamestnanec sa uvedie osobitne.</w:delText>
        </w:r>
      </w:del>
    </w:p>
  </w:footnote>
  <w:footnote w:id="22">
    <w:p w14:paraId="2021E09C" w14:textId="77777777" w:rsidR="00C5578F" w:rsidDel="007D765B" w:rsidRDefault="00C5578F" w:rsidP="005365A3">
      <w:pPr>
        <w:pStyle w:val="Textpoznmkypodiarou"/>
        <w:rPr>
          <w:del w:id="1678" w:author="Autor"/>
        </w:rPr>
      </w:pPr>
      <w:del w:id="1679" w:author="Autor">
        <w:r w:rsidDel="007D765B">
          <w:rPr>
            <w:rStyle w:val="Odkaznapoznmkupodiarou"/>
          </w:rPr>
          <w:delText>3</w:delText>
        </w:r>
        <w:r w:rsidDel="007D765B">
          <w:delText xml:space="preserve"> </w:delText>
        </w:r>
        <w:r w:rsidRPr="00744A1E" w:rsidDel="007D765B">
          <w:delText xml:space="preserve">RO uvedie meno, priezvisko a pozíciu </w:delText>
        </w:r>
        <w:r w:rsidDel="007D765B">
          <w:delText xml:space="preserve">štatutárneho orgánu alebo ním určeného </w:delText>
        </w:r>
        <w:r w:rsidRPr="00744A1E" w:rsidDel="007D765B">
          <w:delText>vedúceho zamestnanca.</w:delText>
        </w:r>
      </w:del>
    </w:p>
  </w:footnote>
  <w:footnote w:id="23">
    <w:p w14:paraId="4EB28B60" w14:textId="77777777" w:rsidR="00C5578F" w:rsidDel="007D765B" w:rsidRDefault="00C5578F" w:rsidP="008F29BE">
      <w:pPr>
        <w:pStyle w:val="Textpoznmkypodiarou"/>
        <w:rPr>
          <w:del w:id="2444" w:author="Autor"/>
        </w:rPr>
      </w:pPr>
      <w:del w:id="2445" w:author="Autor">
        <w:r w:rsidDel="007D765B">
          <w:rPr>
            <w:rStyle w:val="Odkaznapoznmkupodiarou"/>
          </w:rPr>
          <w:delText>2</w:delText>
        </w:r>
        <w:r w:rsidDel="007D765B">
          <w:delText xml:space="preserve"> </w:delText>
        </w:r>
        <w:r w:rsidRPr="0043575B" w:rsidDel="007D765B">
          <w:delText xml:space="preserve">RO uvedie meno, priezvisko a pozíciu </w:delText>
        </w:r>
        <w:r w:rsidDel="007D765B">
          <w:delText xml:space="preserve">všetkých zamestnancov, ktorí danú kontrolu vykonali okrem štatutárneho orgánu alebo ním určeného </w:delText>
        </w:r>
        <w:r w:rsidRPr="00744A1E" w:rsidDel="007D765B">
          <w:delText>vedúceho zamestnanca</w:delText>
        </w:r>
        <w:r w:rsidDel="007D765B">
          <w:delText>. Každý zamestnanec sa uvedie osobitne.</w:delText>
        </w:r>
      </w:del>
    </w:p>
    <w:p w14:paraId="3299BF63" w14:textId="77777777" w:rsidR="00C5578F" w:rsidDel="007D765B" w:rsidRDefault="00C5578F" w:rsidP="008F29BE">
      <w:pPr>
        <w:pStyle w:val="Textpoznmkypodiarou"/>
        <w:rPr>
          <w:del w:id="2446" w:author="Autor"/>
        </w:rPr>
      </w:pPr>
    </w:p>
  </w:footnote>
  <w:footnote w:id="24">
    <w:p w14:paraId="4F5006D1" w14:textId="77777777" w:rsidR="00C5578F" w:rsidDel="007D765B" w:rsidRDefault="00C5578F" w:rsidP="008F29BE">
      <w:pPr>
        <w:pStyle w:val="Textpoznmkypodiarou"/>
        <w:rPr>
          <w:del w:id="2476" w:author="Autor"/>
        </w:rPr>
      </w:pPr>
      <w:del w:id="2477" w:author="Autor">
        <w:r w:rsidDel="007D765B">
          <w:rPr>
            <w:rStyle w:val="Odkaznapoznmkupodiarou"/>
          </w:rPr>
          <w:delText>3</w:delText>
        </w:r>
        <w:r w:rsidDel="007D765B">
          <w:delText xml:space="preserve"> </w:delText>
        </w:r>
        <w:r w:rsidRPr="00744A1E" w:rsidDel="007D765B">
          <w:delText xml:space="preserve">RO uvedie meno, priezvisko a pozíciu </w:delText>
        </w:r>
        <w:r w:rsidDel="007D765B">
          <w:delText xml:space="preserve">štatutárneho orgánu alebo ním určeného </w:delText>
        </w:r>
        <w:r w:rsidRPr="00744A1E" w:rsidDel="007D765B">
          <w:delText>vedúceho zamestnanca.</w:delText>
        </w:r>
      </w:del>
    </w:p>
  </w:footnote>
  <w:footnote w:id="25">
    <w:p w14:paraId="4C224F33" w14:textId="77777777" w:rsidR="00C5578F" w:rsidRDefault="00C5578F"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5B45381C" w14:textId="77777777" w:rsidR="00C5578F" w:rsidRDefault="00C5578F"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14:paraId="0986692F" w14:textId="77777777" w:rsidR="00C5578F" w:rsidRDefault="00C5578F"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14:paraId="047DEFD8" w14:textId="77777777" w:rsidR="00C5578F" w:rsidRDefault="00C5578F"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14:paraId="6E66D4AF" w14:textId="77777777" w:rsidR="00C5578F" w:rsidRDefault="00C5578F"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14:paraId="79FA25A5" w14:textId="77777777" w:rsidR="00C5578F" w:rsidRDefault="00C5578F"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14:paraId="0C8336B0" w14:textId="77777777" w:rsidR="00C5578F" w:rsidRDefault="00C5578F"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20D5A846" w14:textId="77777777" w:rsidR="00C5578F" w:rsidRDefault="00C5578F"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14:paraId="3FA550F5" w14:textId="77777777" w:rsidR="00C5578F" w:rsidRDefault="00C5578F"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14:paraId="441FA471" w14:textId="77777777" w:rsidR="00C5578F" w:rsidRDefault="00C5578F"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14:paraId="0CF449F0" w14:textId="77777777" w:rsidR="00C5578F" w:rsidRDefault="00C5578F"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14:paraId="12C52939" w14:textId="77777777" w:rsidR="00C5578F" w:rsidRDefault="00C5578F"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14:paraId="30CB298E" w14:textId="77777777" w:rsidR="00C5578F" w:rsidRDefault="00C5578F"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7D05E8C0" w14:textId="77777777" w:rsidR="00C5578F" w:rsidRDefault="00C5578F"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14:paraId="66BF087B" w14:textId="77777777" w:rsidR="00C5578F" w:rsidRDefault="00C5578F" w:rsidP="00AC5799">
      <w:pPr>
        <w:pStyle w:val="Textpoznmkypodiarou"/>
      </w:pPr>
    </w:p>
  </w:footnote>
  <w:footnote w:id="39">
    <w:p w14:paraId="49B544E7" w14:textId="77777777" w:rsidR="00C5578F" w:rsidRDefault="00C5578F"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14:paraId="4A21332D" w14:textId="77777777" w:rsidR="00C5578F" w:rsidRDefault="00C5578F"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14:paraId="76B51658" w14:textId="77777777" w:rsidR="00C5578F" w:rsidRDefault="00C5578F"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14:paraId="1C27155F" w14:textId="77777777" w:rsidR="00C5578F" w:rsidRDefault="00C5578F"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14:paraId="226BAA77" w14:textId="77777777" w:rsidR="00C5578F" w:rsidRDefault="00C5578F"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17775F9D" w14:textId="77777777" w:rsidR="00C5578F" w:rsidRDefault="00C5578F"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14:paraId="599BCF58" w14:textId="77777777" w:rsidR="00C5578F" w:rsidRDefault="00C5578F"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14:paraId="496E3D7B" w14:textId="77777777" w:rsidR="00C5578F" w:rsidRDefault="00C5578F"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14:paraId="253981B6" w14:textId="77777777" w:rsidR="00C5578F" w:rsidRDefault="00C5578F"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14:paraId="2A31D76B" w14:textId="77777777" w:rsidR="00C5578F" w:rsidRDefault="00C5578F"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14:paraId="5521F578" w14:textId="77777777" w:rsidR="00C5578F" w:rsidRDefault="00C5578F"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12D2CF05" w14:textId="77777777" w:rsidR="00C5578F" w:rsidRDefault="00C5578F"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14:paraId="3C5C9ECD" w14:textId="77777777" w:rsidR="00C5578F" w:rsidRDefault="00C5578F"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14:paraId="4844E9DA" w14:textId="77777777" w:rsidR="00C5578F" w:rsidRDefault="00C5578F"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14:paraId="16CC1FB2" w14:textId="77777777" w:rsidR="00C5578F" w:rsidRDefault="00C5578F"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14:paraId="2FE8BECA" w14:textId="77777777" w:rsidR="00C5578F" w:rsidRDefault="00C5578F"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14:paraId="0EEC1E08" w14:textId="77777777" w:rsidR="00C5578F" w:rsidRDefault="00C5578F"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1348D9CC" w14:textId="77777777" w:rsidR="00C5578F" w:rsidRDefault="00C5578F"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14:paraId="6CD8261F" w14:textId="77777777" w:rsidR="00C5578F" w:rsidRDefault="00C5578F"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14:paraId="3B3B6A40" w14:textId="77777777" w:rsidR="00C5578F" w:rsidRDefault="00C5578F"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14:paraId="7167DDCF" w14:textId="77777777" w:rsidR="00C5578F" w:rsidRDefault="00C5578F"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14:paraId="38B52FC2" w14:textId="77777777" w:rsidR="00C5578F" w:rsidRDefault="00C5578F"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14:paraId="19F5EC23" w14:textId="77777777" w:rsidR="00C5578F" w:rsidRDefault="00C5578F"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0A70B935" w14:textId="77777777" w:rsidR="00C5578F" w:rsidRDefault="00C5578F"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14:paraId="217DEC77" w14:textId="77777777" w:rsidR="00C5578F" w:rsidRDefault="00C5578F"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14:paraId="76E54C45" w14:textId="77777777" w:rsidR="00C5578F" w:rsidRDefault="00C5578F"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14:paraId="55ABF85D" w14:textId="77777777" w:rsidR="00C5578F" w:rsidDel="007D765B" w:rsidRDefault="00C5578F" w:rsidP="00675CE1">
      <w:pPr>
        <w:pStyle w:val="Textpoznmkypodiarou"/>
        <w:rPr>
          <w:del w:id="2883" w:author="Autor"/>
        </w:rPr>
      </w:pPr>
      <w:del w:id="2884" w:author="Autor">
        <w:r w:rsidDel="007D765B">
          <w:rPr>
            <w:rStyle w:val="Odkaznapoznmkupodiarou"/>
          </w:rPr>
          <w:delText>2</w:delText>
        </w:r>
        <w:r w:rsidDel="007D765B">
          <w:delText xml:space="preserve"> </w:delText>
        </w:r>
        <w:r w:rsidRPr="0043575B" w:rsidDel="007D765B">
          <w:delText xml:space="preserve">RO uvedie meno, priezvisko a pozíciu </w:delText>
        </w:r>
        <w:r w:rsidDel="007D765B">
          <w:delText xml:space="preserve">všetkých zamestnancov, ktorí danú kontrolu vykonali okrem štatutárneho orgánu alebo ním určeného </w:delText>
        </w:r>
        <w:r w:rsidRPr="00744A1E" w:rsidDel="007D765B">
          <w:delText>vedúceho zamestnanca</w:delText>
        </w:r>
        <w:r w:rsidDel="007D765B">
          <w:delText>. Každý zamestnanec sa uvedie osobitne.</w:delText>
        </w:r>
      </w:del>
    </w:p>
  </w:footnote>
  <w:footnote w:id="66">
    <w:p w14:paraId="4163E705" w14:textId="77777777" w:rsidR="00C5578F" w:rsidDel="007D765B" w:rsidRDefault="00C5578F" w:rsidP="00675CE1">
      <w:pPr>
        <w:pStyle w:val="Textpoznmkypodiarou"/>
        <w:rPr>
          <w:del w:id="2903" w:author="Autor"/>
        </w:rPr>
      </w:pPr>
      <w:del w:id="2904" w:author="Autor">
        <w:r w:rsidDel="007D765B">
          <w:rPr>
            <w:rStyle w:val="Odkaznapoznmkupodiarou"/>
          </w:rPr>
          <w:delText>3</w:delText>
        </w:r>
        <w:r w:rsidDel="007D765B">
          <w:delText xml:space="preserve"> </w:delText>
        </w:r>
        <w:r w:rsidRPr="00744A1E" w:rsidDel="007D765B">
          <w:delText xml:space="preserve">RO uvedie meno, priezvisko a pozíciu </w:delText>
        </w:r>
        <w:r w:rsidDel="007D765B">
          <w:delText xml:space="preserve">štatutárneho orgánu alebo ním určeného </w:delText>
        </w:r>
        <w:r w:rsidRPr="00744A1E" w:rsidDel="007D765B">
          <w:delText>vedúceho zamestnanca.</w:delText>
        </w:r>
      </w:del>
    </w:p>
  </w:footnote>
  <w:footnote w:id="67">
    <w:p w14:paraId="30A27F7D" w14:textId="77777777" w:rsidR="00C5578F" w:rsidDel="00C5578F" w:rsidRDefault="00C5578F" w:rsidP="00B0251E">
      <w:pPr>
        <w:pStyle w:val="Textpoznmkypodiarou"/>
        <w:rPr>
          <w:del w:id="3450" w:author="Autor"/>
        </w:rPr>
      </w:pPr>
      <w:del w:id="3451" w:author="Autor">
        <w:r w:rsidDel="00C5578F">
          <w:rPr>
            <w:rStyle w:val="Odkaznapoznmkupodiarou"/>
          </w:rPr>
          <w:delText>2</w:delText>
        </w:r>
        <w:r w:rsidDel="00C5578F">
          <w:delText xml:space="preserve"> </w:delText>
        </w:r>
        <w:r w:rsidRPr="0043575B" w:rsidDel="00C5578F">
          <w:delText xml:space="preserve">RO uvedie meno, priezvisko a pozíciu </w:delText>
        </w:r>
        <w:r w:rsidDel="00C5578F">
          <w:delText xml:space="preserve">všetkých zamestnancov, ktorí danú kontrolu vykonali okrem štatutárneho orgánu alebo ním určeného </w:delText>
        </w:r>
        <w:r w:rsidRPr="00744A1E" w:rsidDel="00C5578F">
          <w:delText>vedúceho zamestnanca</w:delText>
        </w:r>
        <w:r w:rsidDel="00C5578F">
          <w:delText>. Každý zamestnanec sa uvedie osobitne.</w:delText>
        </w:r>
      </w:del>
    </w:p>
  </w:footnote>
  <w:footnote w:id="68">
    <w:p w14:paraId="65019BA0" w14:textId="77777777" w:rsidR="00C5578F" w:rsidDel="00C5578F" w:rsidRDefault="00C5578F" w:rsidP="00B0251E">
      <w:pPr>
        <w:pStyle w:val="Textpoznmkypodiarou"/>
        <w:rPr>
          <w:del w:id="3470" w:author="Autor"/>
        </w:rPr>
      </w:pPr>
      <w:del w:id="3471" w:author="Autor">
        <w:r w:rsidDel="00C5578F">
          <w:rPr>
            <w:rStyle w:val="Odkaznapoznmkupodiarou"/>
          </w:rPr>
          <w:delText>3</w:delText>
        </w:r>
        <w:r w:rsidDel="00C5578F">
          <w:delText xml:space="preserve"> </w:delText>
        </w:r>
        <w:r w:rsidRPr="00744A1E" w:rsidDel="00C5578F">
          <w:delText xml:space="preserve">RO uvedie meno, priezvisko a pozíciu </w:delText>
        </w:r>
        <w:r w:rsidDel="00C5578F">
          <w:delText xml:space="preserve">štatutárneho orgánu alebo ním určeného </w:delText>
        </w:r>
        <w:r w:rsidRPr="00744A1E" w:rsidDel="00C5578F">
          <w:delText>vedúceho zamestnanca.</w:delText>
        </w:r>
      </w:del>
    </w:p>
  </w:footnote>
  <w:footnote w:id="69">
    <w:p w14:paraId="09BC3254" w14:textId="77777777" w:rsidR="00C5578F" w:rsidDel="00C5578F" w:rsidRDefault="00C5578F" w:rsidP="009E3256">
      <w:pPr>
        <w:pStyle w:val="Textpoznmkypodiarou"/>
        <w:rPr>
          <w:del w:id="3768" w:author="Autor"/>
        </w:rPr>
      </w:pPr>
      <w:del w:id="3769" w:author="Autor">
        <w:r w:rsidDel="00C5578F">
          <w:rPr>
            <w:rStyle w:val="Odkaznapoznmkupodiarou"/>
          </w:rPr>
          <w:delText>2</w:delText>
        </w:r>
        <w:r w:rsidDel="00C5578F">
          <w:delText xml:space="preserve"> </w:delText>
        </w:r>
        <w:r w:rsidRPr="0043575B" w:rsidDel="00C5578F">
          <w:delText xml:space="preserve">RO uvedie meno, priezvisko a pozíciu </w:delText>
        </w:r>
        <w:r w:rsidDel="00C5578F">
          <w:delText xml:space="preserve">všetkých zamestnancov, ktorí danú kontrolu vykonali okrem štatutárneho orgánu alebo ním určeného </w:delText>
        </w:r>
        <w:r w:rsidRPr="00744A1E" w:rsidDel="00C5578F">
          <w:delText>vedúceho zamestnanca</w:delText>
        </w:r>
        <w:r w:rsidDel="00C5578F">
          <w:delText>. Každý zamestnanec sa uvedie osobitne.</w:delText>
        </w:r>
      </w:del>
    </w:p>
  </w:footnote>
  <w:footnote w:id="70">
    <w:p w14:paraId="13E374E5" w14:textId="77777777" w:rsidR="00C5578F" w:rsidDel="00C5578F" w:rsidRDefault="00C5578F" w:rsidP="009E3256">
      <w:pPr>
        <w:pStyle w:val="Textpoznmkypodiarou"/>
        <w:rPr>
          <w:del w:id="3788" w:author="Autor"/>
        </w:rPr>
      </w:pPr>
      <w:del w:id="3789" w:author="Autor">
        <w:r w:rsidDel="00C5578F">
          <w:rPr>
            <w:rStyle w:val="Odkaznapoznmkupodiarou"/>
          </w:rPr>
          <w:delText>3</w:delText>
        </w:r>
        <w:r w:rsidDel="00C5578F">
          <w:delText xml:space="preserve"> </w:delText>
        </w:r>
        <w:r w:rsidRPr="00744A1E" w:rsidDel="00C5578F">
          <w:delText xml:space="preserve">RO uvedie meno, priezvisko a pozíciu </w:delText>
        </w:r>
        <w:r w:rsidDel="00C5578F">
          <w:delText xml:space="preserve">štatutárneho orgánu alebo ním určeného </w:delText>
        </w:r>
        <w:r w:rsidRPr="00744A1E" w:rsidDel="00C5578F">
          <w:delText>vedúceho zamestnanca.</w:delText>
        </w:r>
      </w:del>
    </w:p>
  </w:footnote>
  <w:footnote w:id="71">
    <w:p w14:paraId="18082765" w14:textId="77777777" w:rsidR="00C5578F" w:rsidDel="00C5578F" w:rsidRDefault="00C5578F" w:rsidP="009E3256">
      <w:pPr>
        <w:pStyle w:val="Textpoznmkypodiarou"/>
        <w:rPr>
          <w:del w:id="4515" w:author="Autor"/>
        </w:rPr>
      </w:pPr>
      <w:del w:id="4516" w:author="Autor">
        <w:r w:rsidDel="00C5578F">
          <w:rPr>
            <w:rStyle w:val="Odkaznapoznmkupodiarou"/>
          </w:rPr>
          <w:delText>2</w:delText>
        </w:r>
        <w:r w:rsidDel="00C5578F">
          <w:delText xml:space="preserve"> </w:delText>
        </w:r>
        <w:r w:rsidRPr="0043575B" w:rsidDel="00C5578F">
          <w:delText xml:space="preserve">RO uvedie meno, priezvisko a pozíciu </w:delText>
        </w:r>
        <w:r w:rsidDel="00C5578F">
          <w:delText xml:space="preserve">všetkých zamestnancov, ktorí danú kontrolu vykonali okrem štatutárneho orgánu alebo ním určeného </w:delText>
        </w:r>
        <w:r w:rsidRPr="00744A1E" w:rsidDel="00C5578F">
          <w:delText>vedúceho zamestnanca</w:delText>
        </w:r>
        <w:r w:rsidDel="00C5578F">
          <w:delText>. Každý zamestnanec sa uvedie osobitne.</w:delText>
        </w:r>
      </w:del>
    </w:p>
  </w:footnote>
  <w:footnote w:id="72">
    <w:p w14:paraId="0BDC1BFF" w14:textId="77777777" w:rsidR="00C5578F" w:rsidDel="00C5578F" w:rsidRDefault="00C5578F" w:rsidP="009E3256">
      <w:pPr>
        <w:pStyle w:val="Textpoznmkypodiarou"/>
        <w:rPr>
          <w:del w:id="4535" w:author="Autor"/>
        </w:rPr>
      </w:pPr>
      <w:del w:id="4536" w:author="Autor">
        <w:r w:rsidDel="00C5578F">
          <w:rPr>
            <w:rStyle w:val="Odkaznapoznmkupodiarou"/>
          </w:rPr>
          <w:delText>3</w:delText>
        </w:r>
        <w:r w:rsidDel="00C5578F">
          <w:delText xml:space="preserve"> </w:delText>
        </w:r>
        <w:r w:rsidRPr="00744A1E" w:rsidDel="00C5578F">
          <w:delText xml:space="preserve">RO uvedie meno, priezvisko a pozíciu </w:delText>
        </w:r>
        <w:r w:rsidDel="00C5578F">
          <w:delText xml:space="preserve">štatutárneho orgánu alebo ním určeného </w:delText>
        </w:r>
        <w:r w:rsidRPr="00744A1E" w:rsidDel="00C5578F">
          <w:delText>vedúceho zamestnanca.</w:delText>
        </w:r>
      </w:del>
    </w:p>
  </w:footnote>
  <w:footnote w:id="73">
    <w:p w14:paraId="162AB1FF" w14:textId="77777777" w:rsidR="00C5578F" w:rsidDel="00DC7517" w:rsidRDefault="00C5578F" w:rsidP="007C5563">
      <w:pPr>
        <w:pStyle w:val="Textpoznmkypodiarou"/>
        <w:rPr>
          <w:del w:id="4843" w:author="Autor"/>
        </w:rPr>
      </w:pPr>
      <w:del w:id="4844" w:author="Autor">
        <w:r w:rsidDel="00DC7517">
          <w:rPr>
            <w:rStyle w:val="Odkaznapoznmkupodiarou"/>
          </w:rPr>
          <w:delText>2</w:delText>
        </w:r>
        <w:r w:rsidDel="00DC7517">
          <w:delText xml:space="preserve"> </w:delText>
        </w:r>
        <w:r w:rsidRPr="0043575B" w:rsidDel="00DC7517">
          <w:delText xml:space="preserve">RO uvedie meno, priezvisko a pozíciu </w:delText>
        </w:r>
        <w:r w:rsidDel="00DC7517">
          <w:delText xml:space="preserve">všetkých zamestnancov, ktorí danú kontrolu vykonali okrem štatutárneho orgánu alebo ním určeného </w:delText>
        </w:r>
        <w:r w:rsidRPr="00744A1E" w:rsidDel="00DC7517">
          <w:delText>vedúceho zamestnanca</w:delText>
        </w:r>
        <w:r w:rsidDel="00DC7517">
          <w:delText>. Každý zamestnanec sa uvedie osobitne.</w:delText>
        </w:r>
      </w:del>
    </w:p>
  </w:footnote>
  <w:footnote w:id="74">
    <w:p w14:paraId="7EFB4B7D" w14:textId="77777777" w:rsidR="00C5578F" w:rsidDel="00DC7517" w:rsidRDefault="00C5578F" w:rsidP="007C5563">
      <w:pPr>
        <w:pStyle w:val="Textpoznmkypodiarou"/>
        <w:rPr>
          <w:del w:id="4863" w:author="Autor"/>
        </w:rPr>
      </w:pPr>
      <w:del w:id="4864" w:author="Autor">
        <w:r w:rsidDel="00DC7517">
          <w:rPr>
            <w:rStyle w:val="Odkaznapoznmkupodiarou"/>
          </w:rPr>
          <w:delText>3</w:delText>
        </w:r>
        <w:r w:rsidDel="00DC7517">
          <w:delText xml:space="preserve"> </w:delText>
        </w:r>
        <w:r w:rsidRPr="00744A1E" w:rsidDel="00DC7517">
          <w:delText xml:space="preserve">RO uvedie meno, priezvisko a pozíciu </w:delText>
        </w:r>
        <w:r w:rsidDel="00DC7517">
          <w:delText xml:space="preserve">štatutárneho orgánu alebo ním určeného </w:delText>
        </w:r>
        <w:r w:rsidRPr="00744A1E" w:rsidDel="00DC7517">
          <w:delText>vedúceho zamestnanca.</w:delText>
        </w:r>
      </w:del>
    </w:p>
  </w:footnote>
  <w:footnote w:id="75">
    <w:p w14:paraId="098C0209" w14:textId="77777777" w:rsidR="00C5578F" w:rsidRDefault="00C5578F"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14:paraId="5B36BE0D" w14:textId="77777777" w:rsidR="00C5578F" w:rsidRDefault="00C5578F"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14:paraId="5E25EE0F" w14:textId="77777777" w:rsidR="00C5578F" w:rsidRDefault="00C5578F"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14:paraId="702AA085" w14:textId="77777777" w:rsidR="00C5578F" w:rsidRDefault="00C5578F"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14:paraId="5A2BF303" w14:textId="77777777" w:rsidR="00C5578F" w:rsidRDefault="00C5578F" w:rsidP="000B355C">
      <w:pPr>
        <w:pStyle w:val="Textpoznmkypodiarou"/>
        <w:rPr>
          <w:ins w:id="5405" w:author="Autor"/>
        </w:rPr>
      </w:pPr>
      <w:ins w:id="5406"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0">
    <w:p w14:paraId="6316A78F" w14:textId="77777777" w:rsidR="00C5578F" w:rsidRDefault="00C5578F" w:rsidP="000B355C">
      <w:pPr>
        <w:pStyle w:val="Textpoznmkypodiarou"/>
        <w:rPr>
          <w:ins w:id="5436" w:author="Autor"/>
        </w:rPr>
      </w:pPr>
      <w:ins w:id="5437"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81">
    <w:p w14:paraId="2A9F55AE" w14:textId="77777777" w:rsidR="00C5578F" w:rsidRDefault="00C5578F" w:rsidP="006E4A81">
      <w:pPr>
        <w:pStyle w:val="Textpoznmkypodiarou"/>
        <w:rPr>
          <w:ins w:id="5921" w:author="Autor"/>
        </w:rPr>
      </w:pPr>
      <w:ins w:id="5922"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2">
    <w:p w14:paraId="3DA6B0FA" w14:textId="77777777" w:rsidR="00C5578F" w:rsidRDefault="00C5578F" w:rsidP="006E4A81">
      <w:pPr>
        <w:pStyle w:val="Textpoznmkypodiarou"/>
        <w:rPr>
          <w:ins w:id="5952" w:author="Autor"/>
        </w:rPr>
      </w:pPr>
      <w:ins w:id="5953"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83">
    <w:p w14:paraId="2E5CFDD0" w14:textId="77777777" w:rsidR="00C5578F" w:rsidRDefault="00C5578F"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14:paraId="4081D2D4" w14:textId="77777777" w:rsidR="00C5578F" w:rsidRDefault="00C5578F"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14:paraId="4F81E6AE" w14:textId="77777777" w:rsidR="00C5578F" w:rsidRDefault="00C5578F"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14:paraId="457B8EFB" w14:textId="77777777" w:rsidR="00C5578F" w:rsidRDefault="00C5578F"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14:paraId="302910FF" w14:textId="77777777" w:rsidR="00C5578F" w:rsidRDefault="00C5578F"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14:paraId="327DCA00" w14:textId="77777777" w:rsidR="00C5578F" w:rsidRDefault="00C5578F"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14:paraId="1EBB20CB" w14:textId="77777777" w:rsidR="00C5578F" w:rsidRDefault="00C5578F"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14:paraId="0BE5C778" w14:textId="77777777" w:rsidR="00C5578F" w:rsidRDefault="00C5578F"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14:paraId="0921F128" w14:textId="77777777" w:rsidR="00C5578F" w:rsidRDefault="00C5578F"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14:paraId="762D4599" w14:textId="77777777" w:rsidR="00C5578F" w:rsidRDefault="00C5578F"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14:paraId="41D3F605" w14:textId="77777777" w:rsidR="00C5578F" w:rsidRDefault="00C5578F"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14:paraId="7B91E5F8" w14:textId="77777777" w:rsidR="00C5578F" w:rsidRDefault="00C5578F"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14:paraId="2730583A" w14:textId="77777777" w:rsidR="00C5578F" w:rsidRDefault="00C5578F"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14:paraId="04B569BD" w14:textId="77777777" w:rsidR="00C5578F" w:rsidRDefault="00C5578F"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14:paraId="3EA621C5" w14:textId="77777777" w:rsidR="00C5578F" w:rsidDel="00C5578F" w:rsidRDefault="00C5578F" w:rsidP="00231620">
      <w:pPr>
        <w:pStyle w:val="Textpoznmkypodiarou"/>
        <w:rPr>
          <w:del w:id="6576" w:author="Autor"/>
        </w:rPr>
      </w:pPr>
      <w:del w:id="6577" w:author="Autor">
        <w:r w:rsidDel="00C5578F">
          <w:rPr>
            <w:rStyle w:val="Odkaznapoznmkupodiarou"/>
          </w:rPr>
          <w:delText>2</w:delText>
        </w:r>
        <w:r w:rsidDel="00C5578F">
          <w:delText xml:space="preserve"> </w:delText>
        </w:r>
        <w:r w:rsidRPr="0043575B" w:rsidDel="00C5578F">
          <w:delText xml:space="preserve">RO uvedie meno, priezvisko a pozíciu </w:delText>
        </w:r>
        <w:r w:rsidDel="00C5578F">
          <w:delText xml:space="preserve">všetkých zamestnancov, ktorí danú kontrolu vykonali okrem štatutárneho orgánu alebo ním určeného </w:delText>
        </w:r>
        <w:r w:rsidRPr="00744A1E" w:rsidDel="00C5578F">
          <w:delText>vedúceho zamestnanca</w:delText>
        </w:r>
        <w:r w:rsidDel="00C5578F">
          <w:delText>. Každý zamestnanec sa uvedie osobitne.</w:delText>
        </w:r>
      </w:del>
    </w:p>
  </w:footnote>
  <w:footnote w:id="98">
    <w:p w14:paraId="066A5F8E" w14:textId="77777777" w:rsidR="00C5578F" w:rsidDel="00C5578F" w:rsidRDefault="00C5578F" w:rsidP="00231620">
      <w:pPr>
        <w:pStyle w:val="Textpoznmkypodiarou"/>
        <w:rPr>
          <w:del w:id="6596" w:author="Autor"/>
        </w:rPr>
      </w:pPr>
      <w:del w:id="6597" w:author="Autor">
        <w:r w:rsidDel="00C5578F">
          <w:rPr>
            <w:rStyle w:val="Odkaznapoznmkupodiarou"/>
          </w:rPr>
          <w:delText>3</w:delText>
        </w:r>
        <w:r w:rsidDel="00C5578F">
          <w:delText xml:space="preserve"> </w:delText>
        </w:r>
        <w:r w:rsidRPr="00744A1E" w:rsidDel="00C5578F">
          <w:delText xml:space="preserve">RO uvedie meno, priezvisko a pozíciu </w:delText>
        </w:r>
        <w:r w:rsidDel="00C5578F">
          <w:delText xml:space="preserve">štatutárneho orgánu alebo ním určeného </w:delText>
        </w:r>
        <w:r w:rsidRPr="00744A1E" w:rsidDel="00C5578F">
          <w:delText>vedúceho zamestnanca.</w:delText>
        </w:r>
      </w:del>
    </w:p>
  </w:footnote>
  <w:footnote w:id="99">
    <w:p w14:paraId="39E08E06" w14:textId="77777777" w:rsidR="00C5578F" w:rsidRPr="003D7CC4" w:rsidRDefault="00C5578F"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100">
    <w:p w14:paraId="76B541EF" w14:textId="77777777" w:rsidR="00C5578F" w:rsidRDefault="00C5578F"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101">
    <w:p w14:paraId="22AF7226" w14:textId="77777777" w:rsidR="00C5578F" w:rsidRDefault="00C5578F"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102">
    <w:p w14:paraId="3FBAED41" w14:textId="77777777" w:rsidR="00C5578F" w:rsidRPr="00C50326" w:rsidRDefault="00C5578F"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103">
    <w:p w14:paraId="012C9B1A" w14:textId="77777777" w:rsidR="00C5578F" w:rsidRPr="00C50326" w:rsidRDefault="00C5578F"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04">
    <w:p w14:paraId="2746E8AC" w14:textId="77777777" w:rsidR="00C5578F" w:rsidRPr="00031723" w:rsidDel="00187F90" w:rsidRDefault="00C5578F" w:rsidP="000B25C7">
      <w:pPr>
        <w:pStyle w:val="Textpoznmkypodiarou"/>
        <w:rPr>
          <w:del w:id="6716" w:author="Autor"/>
        </w:rPr>
      </w:pPr>
      <w:r>
        <w:rPr>
          <w:rStyle w:val="Odkaznapoznmkupodiarou"/>
        </w:rPr>
        <w:t>3</w:t>
      </w:r>
      <w:r w:rsidRPr="00031723">
        <w:t xml:space="preserve"> RO uvedie meno, priezvisko a pozíciu štatutárneho orgánu alebo ním určeného vedúceho zamestnanca.</w:t>
      </w:r>
    </w:p>
    <w:p w14:paraId="6658D91D" w14:textId="77777777" w:rsidR="00C5578F" w:rsidRPr="00031723" w:rsidRDefault="00C5578F" w:rsidP="000B25C7">
      <w:pPr>
        <w:pStyle w:val="Textpoznmkypodiarou"/>
      </w:pPr>
    </w:p>
  </w:footnote>
  <w:footnote w:id="105">
    <w:p w14:paraId="798E0F93" w14:textId="77777777" w:rsidR="00C5578F" w:rsidRDefault="00C5578F"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14:paraId="59F8816C" w14:textId="77777777" w:rsidR="00C5578F" w:rsidRDefault="00C5578F"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7">
    <w:p w14:paraId="2D89F25D" w14:textId="77777777" w:rsidR="00C5578F" w:rsidRDefault="00C5578F"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14:paraId="2023A35E" w14:textId="77777777" w:rsidR="00C5578F" w:rsidRDefault="00C5578F"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14:paraId="123F0EDD" w14:textId="77777777" w:rsidR="00C5578F" w:rsidRDefault="00C5578F"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0">
    <w:p w14:paraId="1829F33A" w14:textId="77777777" w:rsidR="00C5578F" w:rsidRDefault="00C5578F"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1">
    <w:p w14:paraId="1C64C1BA" w14:textId="77777777" w:rsidR="00C5578F" w:rsidRDefault="00C5578F"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2">
    <w:p w14:paraId="6068C540" w14:textId="77777777" w:rsidR="00C5578F" w:rsidRDefault="00C5578F"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3">
    <w:p w14:paraId="2E64096F" w14:textId="77777777" w:rsidR="00C5578F" w:rsidRDefault="00C5578F"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14:paraId="4ECAB15A" w14:textId="77777777" w:rsidR="00C5578F" w:rsidRDefault="00C5578F"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14:paraId="5102B537" w14:textId="77777777" w:rsidR="00C5578F" w:rsidRDefault="00C5578F"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6">
    <w:p w14:paraId="6FEEF1EB" w14:textId="77777777" w:rsidR="00C5578F" w:rsidRDefault="00C5578F"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7">
    <w:p w14:paraId="3CC3B6A3" w14:textId="77777777" w:rsidR="00C5578F" w:rsidRDefault="00C5578F"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8">
    <w:p w14:paraId="3B426534" w14:textId="77777777" w:rsidR="00C5578F" w:rsidRDefault="00C5578F"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9">
    <w:p w14:paraId="7D315B7F" w14:textId="77777777" w:rsidR="00C5578F" w:rsidRDefault="00C5578F"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14:paraId="69900EA5" w14:textId="77777777" w:rsidR="00C5578F" w:rsidRDefault="00C5578F"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1">
    <w:p w14:paraId="568EC55A" w14:textId="77777777" w:rsidR="00C5578F" w:rsidRDefault="00C5578F"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2">
    <w:p w14:paraId="3E35FFBD" w14:textId="77777777" w:rsidR="00C5578F" w:rsidRDefault="00C5578F"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C85E" w14:textId="77777777" w:rsidR="00C5578F" w:rsidRPr="00D2171A" w:rsidRDefault="00C5578F"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6BEF35D3" wp14:editId="52F0BF0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4E58F3B"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1-06-15T00:00:00Z">
        <w:dateFormat w:val="dd.MM.yyyy"/>
        <w:lid w:val="sk-SK"/>
        <w:storeMappedDataAs w:val="dateTime"/>
        <w:calendar w:val="gregorian"/>
      </w:date>
    </w:sdtPr>
    <w:sdtEndPr/>
    <w:sdtContent>
      <w:p w14:paraId="387698AA" w14:textId="0971C47C" w:rsidR="00C5578F" w:rsidRPr="00D2171A" w:rsidRDefault="00C5578F" w:rsidP="00D2171A">
        <w:pPr>
          <w:tabs>
            <w:tab w:val="center" w:pos="4536"/>
            <w:tab w:val="right" w:pos="9072"/>
          </w:tabs>
          <w:jc w:val="right"/>
        </w:pPr>
        <w:del w:id="6901" w:author="Autor">
          <w:r w:rsidDel="00EE7B62">
            <w:rPr>
              <w:szCs w:val="20"/>
            </w:rPr>
            <w:delText>31.10.2020</w:delText>
          </w:r>
        </w:del>
        <w:ins w:id="6902" w:author="Autor">
          <w:del w:id="6903" w:author="Autor">
            <w:r w:rsidDel="00EE7B62">
              <w:rPr>
                <w:szCs w:val="20"/>
              </w:rPr>
              <w:delText>30.04.2021</w:delText>
            </w:r>
          </w:del>
          <w:r>
            <w:rPr>
              <w:szCs w:val="20"/>
            </w:rPr>
            <w:t>15.06.2021</w:t>
          </w:r>
        </w:ins>
      </w:p>
    </w:sdtContent>
  </w:sdt>
  <w:p w14:paraId="38CB756B" w14:textId="77777777" w:rsidR="00C5578F" w:rsidRPr="00D2171A" w:rsidRDefault="00C5578F"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1CAC" w14:textId="77777777" w:rsidR="00C5578F" w:rsidRPr="00942F1E" w:rsidRDefault="00C5578F"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5CB7BE16" w14:textId="77777777" w:rsidR="00C5578F" w:rsidRDefault="00C5578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1F3210FC"/>
    <w:lvl w:ilvl="0" w:tplc="EF1A64F8">
      <w:start w:val="1"/>
      <w:numFmt w:val="decimal"/>
      <w:lvlText w:val="%1."/>
      <w:lvlJc w:val="left"/>
      <w:pPr>
        <w:ind w:left="502" w:hanging="360"/>
      </w:pPr>
      <w:rPr>
        <w:rFonts w:ascii="Times New Roman" w:eastAsia="Times New Roman" w:hAnsi="Times New Roman"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64964AAA"/>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E4"/>
    <w:rsid w:val="00001F6F"/>
    <w:rsid w:val="00005525"/>
    <w:rsid w:val="000103DC"/>
    <w:rsid w:val="00010677"/>
    <w:rsid w:val="00012709"/>
    <w:rsid w:val="00013B3B"/>
    <w:rsid w:val="000143E6"/>
    <w:rsid w:val="0001630F"/>
    <w:rsid w:val="00016661"/>
    <w:rsid w:val="00021036"/>
    <w:rsid w:val="0002112D"/>
    <w:rsid w:val="00021C3C"/>
    <w:rsid w:val="00024C3F"/>
    <w:rsid w:val="00026BBB"/>
    <w:rsid w:val="00027816"/>
    <w:rsid w:val="00031723"/>
    <w:rsid w:val="00033E46"/>
    <w:rsid w:val="000371ED"/>
    <w:rsid w:val="0004341D"/>
    <w:rsid w:val="00043805"/>
    <w:rsid w:val="0004688E"/>
    <w:rsid w:val="0004690F"/>
    <w:rsid w:val="0005214C"/>
    <w:rsid w:val="00052BB5"/>
    <w:rsid w:val="000533A1"/>
    <w:rsid w:val="000539CE"/>
    <w:rsid w:val="00056008"/>
    <w:rsid w:val="000560A7"/>
    <w:rsid w:val="00062A2C"/>
    <w:rsid w:val="0006614A"/>
    <w:rsid w:val="000664D9"/>
    <w:rsid w:val="00066839"/>
    <w:rsid w:val="000668E2"/>
    <w:rsid w:val="00066D05"/>
    <w:rsid w:val="000723FD"/>
    <w:rsid w:val="000728F4"/>
    <w:rsid w:val="00073AC2"/>
    <w:rsid w:val="00073E57"/>
    <w:rsid w:val="000779FC"/>
    <w:rsid w:val="00081053"/>
    <w:rsid w:val="00081CF8"/>
    <w:rsid w:val="000821CC"/>
    <w:rsid w:val="00084F0D"/>
    <w:rsid w:val="00086032"/>
    <w:rsid w:val="000869CC"/>
    <w:rsid w:val="00087544"/>
    <w:rsid w:val="00087548"/>
    <w:rsid w:val="00087F73"/>
    <w:rsid w:val="00090933"/>
    <w:rsid w:val="00090C17"/>
    <w:rsid w:val="0009371F"/>
    <w:rsid w:val="00094119"/>
    <w:rsid w:val="00096E4A"/>
    <w:rsid w:val="0009706C"/>
    <w:rsid w:val="000A0E21"/>
    <w:rsid w:val="000A3667"/>
    <w:rsid w:val="000A41DE"/>
    <w:rsid w:val="000B25C7"/>
    <w:rsid w:val="000B355C"/>
    <w:rsid w:val="000B41EE"/>
    <w:rsid w:val="000B6ACC"/>
    <w:rsid w:val="000B7C78"/>
    <w:rsid w:val="000C04FA"/>
    <w:rsid w:val="000C1052"/>
    <w:rsid w:val="000C5065"/>
    <w:rsid w:val="000C64AD"/>
    <w:rsid w:val="000D0133"/>
    <w:rsid w:val="000D0205"/>
    <w:rsid w:val="000D39E4"/>
    <w:rsid w:val="000D48C1"/>
    <w:rsid w:val="000D4B5C"/>
    <w:rsid w:val="000D4BC4"/>
    <w:rsid w:val="000D5E1B"/>
    <w:rsid w:val="000D77DC"/>
    <w:rsid w:val="000E07BE"/>
    <w:rsid w:val="000E0C12"/>
    <w:rsid w:val="000E236A"/>
    <w:rsid w:val="000E26FB"/>
    <w:rsid w:val="000E2CA7"/>
    <w:rsid w:val="000E7837"/>
    <w:rsid w:val="000F0CD3"/>
    <w:rsid w:val="000F0DA7"/>
    <w:rsid w:val="000F559F"/>
    <w:rsid w:val="000F623C"/>
    <w:rsid w:val="000F7950"/>
    <w:rsid w:val="00101C50"/>
    <w:rsid w:val="00106415"/>
    <w:rsid w:val="00114DA3"/>
    <w:rsid w:val="0012006E"/>
    <w:rsid w:val="0012073A"/>
    <w:rsid w:val="001207D0"/>
    <w:rsid w:val="00121C3C"/>
    <w:rsid w:val="0012246C"/>
    <w:rsid w:val="001238E1"/>
    <w:rsid w:val="00124941"/>
    <w:rsid w:val="00124D26"/>
    <w:rsid w:val="0013438E"/>
    <w:rsid w:val="00136F4A"/>
    <w:rsid w:val="0013776B"/>
    <w:rsid w:val="0014097F"/>
    <w:rsid w:val="00141581"/>
    <w:rsid w:val="00144550"/>
    <w:rsid w:val="00144756"/>
    <w:rsid w:val="00147D15"/>
    <w:rsid w:val="00150D3C"/>
    <w:rsid w:val="00151185"/>
    <w:rsid w:val="0015180D"/>
    <w:rsid w:val="001523F5"/>
    <w:rsid w:val="00152B7D"/>
    <w:rsid w:val="001538BC"/>
    <w:rsid w:val="00154B4F"/>
    <w:rsid w:val="001564D5"/>
    <w:rsid w:val="001575F6"/>
    <w:rsid w:val="00157641"/>
    <w:rsid w:val="001576E7"/>
    <w:rsid w:val="00160179"/>
    <w:rsid w:val="00161640"/>
    <w:rsid w:val="0016283F"/>
    <w:rsid w:val="00163442"/>
    <w:rsid w:val="001638C0"/>
    <w:rsid w:val="00164B4D"/>
    <w:rsid w:val="00164DBE"/>
    <w:rsid w:val="00166A87"/>
    <w:rsid w:val="00176304"/>
    <w:rsid w:val="00176686"/>
    <w:rsid w:val="001770D7"/>
    <w:rsid w:val="001774D9"/>
    <w:rsid w:val="00177DF0"/>
    <w:rsid w:val="001807F9"/>
    <w:rsid w:val="0018167C"/>
    <w:rsid w:val="001825AE"/>
    <w:rsid w:val="00183837"/>
    <w:rsid w:val="00183B17"/>
    <w:rsid w:val="001846DD"/>
    <w:rsid w:val="00184A99"/>
    <w:rsid w:val="00187F90"/>
    <w:rsid w:val="001910E3"/>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354F"/>
    <w:rsid w:val="001C4750"/>
    <w:rsid w:val="001C4B70"/>
    <w:rsid w:val="001C6287"/>
    <w:rsid w:val="001D138A"/>
    <w:rsid w:val="001D19EF"/>
    <w:rsid w:val="001D2AF5"/>
    <w:rsid w:val="001D6F16"/>
    <w:rsid w:val="001E0171"/>
    <w:rsid w:val="001E05B8"/>
    <w:rsid w:val="001E0991"/>
    <w:rsid w:val="001E1E89"/>
    <w:rsid w:val="001E1EA3"/>
    <w:rsid w:val="001E2DC3"/>
    <w:rsid w:val="001E4182"/>
    <w:rsid w:val="001F1456"/>
    <w:rsid w:val="001F1C28"/>
    <w:rsid w:val="001F6AC4"/>
    <w:rsid w:val="00202AD4"/>
    <w:rsid w:val="002072E0"/>
    <w:rsid w:val="0020754C"/>
    <w:rsid w:val="00213633"/>
    <w:rsid w:val="00217676"/>
    <w:rsid w:val="002212D1"/>
    <w:rsid w:val="002213FB"/>
    <w:rsid w:val="0022175C"/>
    <w:rsid w:val="002222E2"/>
    <w:rsid w:val="00223107"/>
    <w:rsid w:val="00223393"/>
    <w:rsid w:val="0023087C"/>
    <w:rsid w:val="00231620"/>
    <w:rsid w:val="00236576"/>
    <w:rsid w:val="002403C7"/>
    <w:rsid w:val="00242F65"/>
    <w:rsid w:val="00246AA0"/>
    <w:rsid w:val="00252DD1"/>
    <w:rsid w:val="0025343C"/>
    <w:rsid w:val="0025676B"/>
    <w:rsid w:val="00267213"/>
    <w:rsid w:val="00270BA7"/>
    <w:rsid w:val="002734C6"/>
    <w:rsid w:val="00274846"/>
    <w:rsid w:val="0027506F"/>
    <w:rsid w:val="00276F97"/>
    <w:rsid w:val="0027735D"/>
    <w:rsid w:val="0027735F"/>
    <w:rsid w:val="0028163D"/>
    <w:rsid w:val="00282520"/>
    <w:rsid w:val="00282E0B"/>
    <w:rsid w:val="002834E4"/>
    <w:rsid w:val="00285B1F"/>
    <w:rsid w:val="00285BF3"/>
    <w:rsid w:val="00286190"/>
    <w:rsid w:val="00287CDC"/>
    <w:rsid w:val="00290D2D"/>
    <w:rsid w:val="00292D2C"/>
    <w:rsid w:val="0029317D"/>
    <w:rsid w:val="00294C93"/>
    <w:rsid w:val="00294F52"/>
    <w:rsid w:val="002A02FF"/>
    <w:rsid w:val="002A117C"/>
    <w:rsid w:val="002A2099"/>
    <w:rsid w:val="002A30F3"/>
    <w:rsid w:val="002A573F"/>
    <w:rsid w:val="002A59EB"/>
    <w:rsid w:val="002A614B"/>
    <w:rsid w:val="002A6A88"/>
    <w:rsid w:val="002A7103"/>
    <w:rsid w:val="002A755C"/>
    <w:rsid w:val="002A7E54"/>
    <w:rsid w:val="002B4A5C"/>
    <w:rsid w:val="002B4AD3"/>
    <w:rsid w:val="002B601E"/>
    <w:rsid w:val="002B68FC"/>
    <w:rsid w:val="002B729E"/>
    <w:rsid w:val="002B7DB8"/>
    <w:rsid w:val="002C35CA"/>
    <w:rsid w:val="002C7CE0"/>
    <w:rsid w:val="002D06E6"/>
    <w:rsid w:val="002D20F9"/>
    <w:rsid w:val="002D3024"/>
    <w:rsid w:val="002D3383"/>
    <w:rsid w:val="002D4145"/>
    <w:rsid w:val="002D6AF5"/>
    <w:rsid w:val="002D6CCC"/>
    <w:rsid w:val="002E2B9F"/>
    <w:rsid w:val="002E3A48"/>
    <w:rsid w:val="002E469E"/>
    <w:rsid w:val="002E4CD3"/>
    <w:rsid w:val="002E7CE7"/>
    <w:rsid w:val="002F2DD7"/>
    <w:rsid w:val="002F3696"/>
    <w:rsid w:val="002F4E6B"/>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42EA"/>
    <w:rsid w:val="00346308"/>
    <w:rsid w:val="00347A30"/>
    <w:rsid w:val="00352D82"/>
    <w:rsid w:val="00356D77"/>
    <w:rsid w:val="00356E36"/>
    <w:rsid w:val="003663E3"/>
    <w:rsid w:val="00367306"/>
    <w:rsid w:val="0036752F"/>
    <w:rsid w:val="00370A15"/>
    <w:rsid w:val="00371CB0"/>
    <w:rsid w:val="00372475"/>
    <w:rsid w:val="0037396B"/>
    <w:rsid w:val="003754FE"/>
    <w:rsid w:val="00375F51"/>
    <w:rsid w:val="003772EE"/>
    <w:rsid w:val="0038283A"/>
    <w:rsid w:val="00382D94"/>
    <w:rsid w:val="0038592E"/>
    <w:rsid w:val="00385DFC"/>
    <w:rsid w:val="0038628D"/>
    <w:rsid w:val="00386476"/>
    <w:rsid w:val="00386715"/>
    <w:rsid w:val="003868BB"/>
    <w:rsid w:val="0038726D"/>
    <w:rsid w:val="0038799E"/>
    <w:rsid w:val="00391DED"/>
    <w:rsid w:val="00392D45"/>
    <w:rsid w:val="00394183"/>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0B7"/>
    <w:rsid w:val="003C3B86"/>
    <w:rsid w:val="003C3E90"/>
    <w:rsid w:val="003C5228"/>
    <w:rsid w:val="003C7EB7"/>
    <w:rsid w:val="003D0B90"/>
    <w:rsid w:val="003D121F"/>
    <w:rsid w:val="003D16A0"/>
    <w:rsid w:val="003D1864"/>
    <w:rsid w:val="003D2092"/>
    <w:rsid w:val="003D4C35"/>
    <w:rsid w:val="003D7CC4"/>
    <w:rsid w:val="003E0119"/>
    <w:rsid w:val="003E1143"/>
    <w:rsid w:val="003E174E"/>
    <w:rsid w:val="003E1E2F"/>
    <w:rsid w:val="003E1F08"/>
    <w:rsid w:val="003E722C"/>
    <w:rsid w:val="003F1367"/>
    <w:rsid w:val="003F2D62"/>
    <w:rsid w:val="003F3D85"/>
    <w:rsid w:val="003F3ECF"/>
    <w:rsid w:val="003F45FD"/>
    <w:rsid w:val="003F49BF"/>
    <w:rsid w:val="003F5E7B"/>
    <w:rsid w:val="003F66F1"/>
    <w:rsid w:val="003F6AAF"/>
    <w:rsid w:val="003F7E42"/>
    <w:rsid w:val="003F7F3D"/>
    <w:rsid w:val="00400C5C"/>
    <w:rsid w:val="004020EB"/>
    <w:rsid w:val="00402AA8"/>
    <w:rsid w:val="00403FD6"/>
    <w:rsid w:val="00404002"/>
    <w:rsid w:val="00405C53"/>
    <w:rsid w:val="004061ED"/>
    <w:rsid w:val="00407DB0"/>
    <w:rsid w:val="00410560"/>
    <w:rsid w:val="0041118B"/>
    <w:rsid w:val="00412C76"/>
    <w:rsid w:val="0041621C"/>
    <w:rsid w:val="00416E83"/>
    <w:rsid w:val="00420F0B"/>
    <w:rsid w:val="004254E4"/>
    <w:rsid w:val="00427FB7"/>
    <w:rsid w:val="00430418"/>
    <w:rsid w:val="00430B01"/>
    <w:rsid w:val="00433C0A"/>
    <w:rsid w:val="00435956"/>
    <w:rsid w:val="00435E47"/>
    <w:rsid w:val="00435EC4"/>
    <w:rsid w:val="00442878"/>
    <w:rsid w:val="00442940"/>
    <w:rsid w:val="00442C37"/>
    <w:rsid w:val="004432F9"/>
    <w:rsid w:val="004441FC"/>
    <w:rsid w:val="004460C7"/>
    <w:rsid w:val="00446577"/>
    <w:rsid w:val="00446E48"/>
    <w:rsid w:val="00447C6E"/>
    <w:rsid w:val="00450295"/>
    <w:rsid w:val="00451721"/>
    <w:rsid w:val="00453857"/>
    <w:rsid w:val="004551B0"/>
    <w:rsid w:val="00455EF6"/>
    <w:rsid w:val="00456805"/>
    <w:rsid w:val="00457990"/>
    <w:rsid w:val="004602AE"/>
    <w:rsid w:val="00460ABC"/>
    <w:rsid w:val="004655C8"/>
    <w:rsid w:val="0046673C"/>
    <w:rsid w:val="00467C82"/>
    <w:rsid w:val="00472BEB"/>
    <w:rsid w:val="004778EE"/>
    <w:rsid w:val="00480283"/>
    <w:rsid w:val="00480E07"/>
    <w:rsid w:val="0048119B"/>
    <w:rsid w:val="00481CD9"/>
    <w:rsid w:val="00483BA2"/>
    <w:rsid w:val="00486F5A"/>
    <w:rsid w:val="004906B7"/>
    <w:rsid w:val="00492B3C"/>
    <w:rsid w:val="0049322B"/>
    <w:rsid w:val="00493AEF"/>
    <w:rsid w:val="00494F20"/>
    <w:rsid w:val="00495C06"/>
    <w:rsid w:val="00495F6A"/>
    <w:rsid w:val="004960F8"/>
    <w:rsid w:val="004A1D2E"/>
    <w:rsid w:val="004A2B7E"/>
    <w:rsid w:val="004A2F0C"/>
    <w:rsid w:val="004A3917"/>
    <w:rsid w:val="004A4113"/>
    <w:rsid w:val="004A4C79"/>
    <w:rsid w:val="004A51A4"/>
    <w:rsid w:val="004B0E9E"/>
    <w:rsid w:val="004B1CAE"/>
    <w:rsid w:val="004B3914"/>
    <w:rsid w:val="004B4266"/>
    <w:rsid w:val="004B4C1C"/>
    <w:rsid w:val="004B5668"/>
    <w:rsid w:val="004B68A3"/>
    <w:rsid w:val="004C1136"/>
    <w:rsid w:val="004C186C"/>
    <w:rsid w:val="004C5105"/>
    <w:rsid w:val="004D0B9F"/>
    <w:rsid w:val="004D4533"/>
    <w:rsid w:val="004D6031"/>
    <w:rsid w:val="004E1018"/>
    <w:rsid w:val="004E151C"/>
    <w:rsid w:val="004E23A4"/>
    <w:rsid w:val="004E28D7"/>
    <w:rsid w:val="004E2A5C"/>
    <w:rsid w:val="004E395D"/>
    <w:rsid w:val="004E3A8C"/>
    <w:rsid w:val="004E4191"/>
    <w:rsid w:val="004E4508"/>
    <w:rsid w:val="004E594A"/>
    <w:rsid w:val="004E6B97"/>
    <w:rsid w:val="004F0CC1"/>
    <w:rsid w:val="004F0F81"/>
    <w:rsid w:val="004F1113"/>
    <w:rsid w:val="004F6654"/>
    <w:rsid w:val="005006C0"/>
    <w:rsid w:val="00500B29"/>
    <w:rsid w:val="00503542"/>
    <w:rsid w:val="00503CE4"/>
    <w:rsid w:val="005048BF"/>
    <w:rsid w:val="00504ED7"/>
    <w:rsid w:val="00504F4D"/>
    <w:rsid w:val="00510AB5"/>
    <w:rsid w:val="005135D8"/>
    <w:rsid w:val="00517176"/>
    <w:rsid w:val="00517473"/>
    <w:rsid w:val="00520BD8"/>
    <w:rsid w:val="00521A77"/>
    <w:rsid w:val="00521DA3"/>
    <w:rsid w:val="0052443A"/>
    <w:rsid w:val="0052560C"/>
    <w:rsid w:val="0052686A"/>
    <w:rsid w:val="00527812"/>
    <w:rsid w:val="00530834"/>
    <w:rsid w:val="00531835"/>
    <w:rsid w:val="00535DE0"/>
    <w:rsid w:val="005365A3"/>
    <w:rsid w:val="00537682"/>
    <w:rsid w:val="00542189"/>
    <w:rsid w:val="00546375"/>
    <w:rsid w:val="005470C6"/>
    <w:rsid w:val="00550D61"/>
    <w:rsid w:val="0055280C"/>
    <w:rsid w:val="005549D3"/>
    <w:rsid w:val="00555AC0"/>
    <w:rsid w:val="00556640"/>
    <w:rsid w:val="0056043A"/>
    <w:rsid w:val="0056047B"/>
    <w:rsid w:val="0056484A"/>
    <w:rsid w:val="00564F9F"/>
    <w:rsid w:val="005670B1"/>
    <w:rsid w:val="00572572"/>
    <w:rsid w:val="00574988"/>
    <w:rsid w:val="0057615D"/>
    <w:rsid w:val="00577AED"/>
    <w:rsid w:val="00581E43"/>
    <w:rsid w:val="00591C61"/>
    <w:rsid w:val="005939A2"/>
    <w:rsid w:val="00593E9D"/>
    <w:rsid w:val="005A74B6"/>
    <w:rsid w:val="005A7604"/>
    <w:rsid w:val="005B0388"/>
    <w:rsid w:val="005B2ED6"/>
    <w:rsid w:val="005B34B6"/>
    <w:rsid w:val="005B5063"/>
    <w:rsid w:val="005B50E9"/>
    <w:rsid w:val="005B76E7"/>
    <w:rsid w:val="005C1343"/>
    <w:rsid w:val="005C2A34"/>
    <w:rsid w:val="005C644B"/>
    <w:rsid w:val="005D3498"/>
    <w:rsid w:val="005D5A14"/>
    <w:rsid w:val="005D7C9D"/>
    <w:rsid w:val="005E0B27"/>
    <w:rsid w:val="005E17B8"/>
    <w:rsid w:val="005E4038"/>
    <w:rsid w:val="005E4D36"/>
    <w:rsid w:val="005F12F0"/>
    <w:rsid w:val="005F373E"/>
    <w:rsid w:val="005F3C83"/>
    <w:rsid w:val="005F3EDC"/>
    <w:rsid w:val="005F611A"/>
    <w:rsid w:val="005F61D6"/>
    <w:rsid w:val="005F6EEA"/>
    <w:rsid w:val="00606F32"/>
    <w:rsid w:val="00611739"/>
    <w:rsid w:val="00611F80"/>
    <w:rsid w:val="00613745"/>
    <w:rsid w:val="00617EE4"/>
    <w:rsid w:val="00622EC1"/>
    <w:rsid w:val="00623BD5"/>
    <w:rsid w:val="00625D91"/>
    <w:rsid w:val="006261F5"/>
    <w:rsid w:val="006302BF"/>
    <w:rsid w:val="00633527"/>
    <w:rsid w:val="00633E3D"/>
    <w:rsid w:val="00634A35"/>
    <w:rsid w:val="00635447"/>
    <w:rsid w:val="00635864"/>
    <w:rsid w:val="00636C18"/>
    <w:rsid w:val="00640805"/>
    <w:rsid w:val="006418D0"/>
    <w:rsid w:val="00642704"/>
    <w:rsid w:val="00644CCE"/>
    <w:rsid w:val="006465B6"/>
    <w:rsid w:val="006509B5"/>
    <w:rsid w:val="0065366A"/>
    <w:rsid w:val="00656958"/>
    <w:rsid w:val="00656F6D"/>
    <w:rsid w:val="006605DD"/>
    <w:rsid w:val="00662EC5"/>
    <w:rsid w:val="00663F20"/>
    <w:rsid w:val="006642D2"/>
    <w:rsid w:val="00667D83"/>
    <w:rsid w:val="00667EFF"/>
    <w:rsid w:val="00671FD3"/>
    <w:rsid w:val="00672A4B"/>
    <w:rsid w:val="00675A3D"/>
    <w:rsid w:val="00675CE1"/>
    <w:rsid w:val="00677E4A"/>
    <w:rsid w:val="006801F1"/>
    <w:rsid w:val="006805E5"/>
    <w:rsid w:val="00680A41"/>
    <w:rsid w:val="00681103"/>
    <w:rsid w:val="00684FC3"/>
    <w:rsid w:val="006863B2"/>
    <w:rsid w:val="006915E1"/>
    <w:rsid w:val="00692882"/>
    <w:rsid w:val="00695091"/>
    <w:rsid w:val="00696607"/>
    <w:rsid w:val="00696AD4"/>
    <w:rsid w:val="006A0395"/>
    <w:rsid w:val="006A3603"/>
    <w:rsid w:val="006A4553"/>
    <w:rsid w:val="006A4BF8"/>
    <w:rsid w:val="006A6C49"/>
    <w:rsid w:val="006B0182"/>
    <w:rsid w:val="006B2165"/>
    <w:rsid w:val="006B23A2"/>
    <w:rsid w:val="006B40A4"/>
    <w:rsid w:val="006B421E"/>
    <w:rsid w:val="006B63B1"/>
    <w:rsid w:val="006C3FC9"/>
    <w:rsid w:val="006C4588"/>
    <w:rsid w:val="006D02EF"/>
    <w:rsid w:val="006D0CF2"/>
    <w:rsid w:val="006D19C4"/>
    <w:rsid w:val="006D1CB4"/>
    <w:rsid w:val="006D2003"/>
    <w:rsid w:val="006D2CC8"/>
    <w:rsid w:val="006D441E"/>
    <w:rsid w:val="006D56F1"/>
    <w:rsid w:val="006D70EA"/>
    <w:rsid w:val="006E1975"/>
    <w:rsid w:val="006E2A43"/>
    <w:rsid w:val="006E2FCF"/>
    <w:rsid w:val="006E336A"/>
    <w:rsid w:val="006E3C22"/>
    <w:rsid w:val="006E444D"/>
    <w:rsid w:val="006E4A81"/>
    <w:rsid w:val="006E6705"/>
    <w:rsid w:val="006F23BF"/>
    <w:rsid w:val="006F3D3D"/>
    <w:rsid w:val="006F6B0D"/>
    <w:rsid w:val="006F7018"/>
    <w:rsid w:val="007001F1"/>
    <w:rsid w:val="00700D62"/>
    <w:rsid w:val="00705523"/>
    <w:rsid w:val="0070620E"/>
    <w:rsid w:val="00712995"/>
    <w:rsid w:val="007173B6"/>
    <w:rsid w:val="00722754"/>
    <w:rsid w:val="00723B66"/>
    <w:rsid w:val="00725CC8"/>
    <w:rsid w:val="00725FEC"/>
    <w:rsid w:val="007261E4"/>
    <w:rsid w:val="00726311"/>
    <w:rsid w:val="007265AD"/>
    <w:rsid w:val="007278C8"/>
    <w:rsid w:val="00732F62"/>
    <w:rsid w:val="007350B7"/>
    <w:rsid w:val="007360DC"/>
    <w:rsid w:val="00736F22"/>
    <w:rsid w:val="00752989"/>
    <w:rsid w:val="00754129"/>
    <w:rsid w:val="00756F96"/>
    <w:rsid w:val="00757430"/>
    <w:rsid w:val="00760999"/>
    <w:rsid w:val="00761612"/>
    <w:rsid w:val="00762865"/>
    <w:rsid w:val="00767BE3"/>
    <w:rsid w:val="007702DD"/>
    <w:rsid w:val="00773B4C"/>
    <w:rsid w:val="00776C6E"/>
    <w:rsid w:val="00776DCA"/>
    <w:rsid w:val="007840ED"/>
    <w:rsid w:val="00790A74"/>
    <w:rsid w:val="007919A6"/>
    <w:rsid w:val="00794B68"/>
    <w:rsid w:val="007964AF"/>
    <w:rsid w:val="0079715F"/>
    <w:rsid w:val="007A15C1"/>
    <w:rsid w:val="007A1A39"/>
    <w:rsid w:val="007A2A4F"/>
    <w:rsid w:val="007A3EA7"/>
    <w:rsid w:val="007A4781"/>
    <w:rsid w:val="007A55C3"/>
    <w:rsid w:val="007A5D7B"/>
    <w:rsid w:val="007A7046"/>
    <w:rsid w:val="007A713A"/>
    <w:rsid w:val="007A7505"/>
    <w:rsid w:val="007B0B75"/>
    <w:rsid w:val="007B15F2"/>
    <w:rsid w:val="007B3CA2"/>
    <w:rsid w:val="007B7642"/>
    <w:rsid w:val="007B7D6C"/>
    <w:rsid w:val="007C0534"/>
    <w:rsid w:val="007C2487"/>
    <w:rsid w:val="007C2C95"/>
    <w:rsid w:val="007C5563"/>
    <w:rsid w:val="007C6D93"/>
    <w:rsid w:val="007C7298"/>
    <w:rsid w:val="007D02EE"/>
    <w:rsid w:val="007D6229"/>
    <w:rsid w:val="007D765B"/>
    <w:rsid w:val="007E0A48"/>
    <w:rsid w:val="007E2998"/>
    <w:rsid w:val="007E5B38"/>
    <w:rsid w:val="007E74FC"/>
    <w:rsid w:val="007F2092"/>
    <w:rsid w:val="007F2195"/>
    <w:rsid w:val="007F501A"/>
    <w:rsid w:val="007F627E"/>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2062"/>
    <w:rsid w:val="00852926"/>
    <w:rsid w:val="00853799"/>
    <w:rsid w:val="00855046"/>
    <w:rsid w:val="008551D4"/>
    <w:rsid w:val="008557A6"/>
    <w:rsid w:val="00855FF7"/>
    <w:rsid w:val="0086114A"/>
    <w:rsid w:val="0086143E"/>
    <w:rsid w:val="00862064"/>
    <w:rsid w:val="00863D77"/>
    <w:rsid w:val="00865442"/>
    <w:rsid w:val="0086681B"/>
    <w:rsid w:val="0086685D"/>
    <w:rsid w:val="0087008A"/>
    <w:rsid w:val="00870FFD"/>
    <w:rsid w:val="0087289A"/>
    <w:rsid w:val="00872A12"/>
    <w:rsid w:val="00872D5A"/>
    <w:rsid w:val="008732DC"/>
    <w:rsid w:val="008732FE"/>
    <w:rsid w:val="00873EAF"/>
    <w:rsid w:val="008747D0"/>
    <w:rsid w:val="00874DB0"/>
    <w:rsid w:val="00875219"/>
    <w:rsid w:val="0088057A"/>
    <w:rsid w:val="0088057F"/>
    <w:rsid w:val="00881840"/>
    <w:rsid w:val="00881A9F"/>
    <w:rsid w:val="008827C9"/>
    <w:rsid w:val="008841FD"/>
    <w:rsid w:val="00892024"/>
    <w:rsid w:val="00894DEA"/>
    <w:rsid w:val="00896437"/>
    <w:rsid w:val="008A48B9"/>
    <w:rsid w:val="008A7442"/>
    <w:rsid w:val="008B031C"/>
    <w:rsid w:val="008B0E76"/>
    <w:rsid w:val="008B2F6E"/>
    <w:rsid w:val="008B54FD"/>
    <w:rsid w:val="008C009E"/>
    <w:rsid w:val="008C2E1E"/>
    <w:rsid w:val="008C37F6"/>
    <w:rsid w:val="008C3C13"/>
    <w:rsid w:val="008C7535"/>
    <w:rsid w:val="008C7D1B"/>
    <w:rsid w:val="008D1FC6"/>
    <w:rsid w:val="008D33EB"/>
    <w:rsid w:val="008D5DA2"/>
    <w:rsid w:val="008E1C03"/>
    <w:rsid w:val="008E2A1A"/>
    <w:rsid w:val="008E4188"/>
    <w:rsid w:val="008E4905"/>
    <w:rsid w:val="008E5946"/>
    <w:rsid w:val="008E774D"/>
    <w:rsid w:val="008F02DE"/>
    <w:rsid w:val="008F17F1"/>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07EED"/>
    <w:rsid w:val="009117C4"/>
    <w:rsid w:val="00912CB9"/>
    <w:rsid w:val="00912D75"/>
    <w:rsid w:val="00921670"/>
    <w:rsid w:val="009235E9"/>
    <w:rsid w:val="009303C4"/>
    <w:rsid w:val="0093149C"/>
    <w:rsid w:val="0093317A"/>
    <w:rsid w:val="0093388F"/>
    <w:rsid w:val="00936525"/>
    <w:rsid w:val="00936AD4"/>
    <w:rsid w:val="00936E6F"/>
    <w:rsid w:val="009411BC"/>
    <w:rsid w:val="00942785"/>
    <w:rsid w:val="00942F1E"/>
    <w:rsid w:val="00944B2A"/>
    <w:rsid w:val="00944D0F"/>
    <w:rsid w:val="0094531F"/>
    <w:rsid w:val="00946FE9"/>
    <w:rsid w:val="009478F0"/>
    <w:rsid w:val="0095258A"/>
    <w:rsid w:val="009561B5"/>
    <w:rsid w:val="00961AEB"/>
    <w:rsid w:val="0096219B"/>
    <w:rsid w:val="00962446"/>
    <w:rsid w:val="00962B20"/>
    <w:rsid w:val="0096499F"/>
    <w:rsid w:val="009649B9"/>
    <w:rsid w:val="009650E8"/>
    <w:rsid w:val="00965A58"/>
    <w:rsid w:val="00965FE4"/>
    <w:rsid w:val="00972810"/>
    <w:rsid w:val="00973253"/>
    <w:rsid w:val="00973492"/>
    <w:rsid w:val="0097414E"/>
    <w:rsid w:val="00974D7D"/>
    <w:rsid w:val="009768E3"/>
    <w:rsid w:val="00977D2D"/>
    <w:rsid w:val="009806E4"/>
    <w:rsid w:val="00980882"/>
    <w:rsid w:val="00981BFD"/>
    <w:rsid w:val="0098254D"/>
    <w:rsid w:val="00983D73"/>
    <w:rsid w:val="0098622F"/>
    <w:rsid w:val="00986559"/>
    <w:rsid w:val="00986AB9"/>
    <w:rsid w:val="00990B09"/>
    <w:rsid w:val="0099141F"/>
    <w:rsid w:val="0099263F"/>
    <w:rsid w:val="00993AAC"/>
    <w:rsid w:val="009949E6"/>
    <w:rsid w:val="00996C10"/>
    <w:rsid w:val="00996E66"/>
    <w:rsid w:val="009973BA"/>
    <w:rsid w:val="00997C59"/>
    <w:rsid w:val="009A00ED"/>
    <w:rsid w:val="009A06B9"/>
    <w:rsid w:val="009A167E"/>
    <w:rsid w:val="009A316F"/>
    <w:rsid w:val="009A580A"/>
    <w:rsid w:val="009A6419"/>
    <w:rsid w:val="009B1169"/>
    <w:rsid w:val="009B3481"/>
    <w:rsid w:val="009B37AC"/>
    <w:rsid w:val="009B6496"/>
    <w:rsid w:val="009B69EE"/>
    <w:rsid w:val="009B7F24"/>
    <w:rsid w:val="009C0082"/>
    <w:rsid w:val="009C06CA"/>
    <w:rsid w:val="009C1ED3"/>
    <w:rsid w:val="009C1FB5"/>
    <w:rsid w:val="009C2080"/>
    <w:rsid w:val="009C31E1"/>
    <w:rsid w:val="009C7ADB"/>
    <w:rsid w:val="009D0DE2"/>
    <w:rsid w:val="009D156D"/>
    <w:rsid w:val="009D24C8"/>
    <w:rsid w:val="009D2531"/>
    <w:rsid w:val="009D489C"/>
    <w:rsid w:val="009D4D14"/>
    <w:rsid w:val="009D5153"/>
    <w:rsid w:val="009D6473"/>
    <w:rsid w:val="009E31D3"/>
    <w:rsid w:val="009E3256"/>
    <w:rsid w:val="009E546F"/>
    <w:rsid w:val="009E555D"/>
    <w:rsid w:val="009E59B0"/>
    <w:rsid w:val="009E6C62"/>
    <w:rsid w:val="009E7DE2"/>
    <w:rsid w:val="009F0072"/>
    <w:rsid w:val="009F0DBA"/>
    <w:rsid w:val="009F1106"/>
    <w:rsid w:val="009F1562"/>
    <w:rsid w:val="009F2C29"/>
    <w:rsid w:val="009F2DFC"/>
    <w:rsid w:val="009F38F5"/>
    <w:rsid w:val="009F4F20"/>
    <w:rsid w:val="009F7A22"/>
    <w:rsid w:val="00A02590"/>
    <w:rsid w:val="00A029FF"/>
    <w:rsid w:val="00A04031"/>
    <w:rsid w:val="00A04CF0"/>
    <w:rsid w:val="00A0751C"/>
    <w:rsid w:val="00A07EDA"/>
    <w:rsid w:val="00A10FF4"/>
    <w:rsid w:val="00A128DC"/>
    <w:rsid w:val="00A138EB"/>
    <w:rsid w:val="00A169DB"/>
    <w:rsid w:val="00A17FD4"/>
    <w:rsid w:val="00A20234"/>
    <w:rsid w:val="00A23933"/>
    <w:rsid w:val="00A3143C"/>
    <w:rsid w:val="00A32D2D"/>
    <w:rsid w:val="00A33418"/>
    <w:rsid w:val="00A3384E"/>
    <w:rsid w:val="00A354C2"/>
    <w:rsid w:val="00A3755D"/>
    <w:rsid w:val="00A40AAD"/>
    <w:rsid w:val="00A42DBF"/>
    <w:rsid w:val="00A43DB0"/>
    <w:rsid w:val="00A45C54"/>
    <w:rsid w:val="00A46C76"/>
    <w:rsid w:val="00A4759E"/>
    <w:rsid w:val="00A50DC9"/>
    <w:rsid w:val="00A54093"/>
    <w:rsid w:val="00A54397"/>
    <w:rsid w:val="00A5512F"/>
    <w:rsid w:val="00A5524C"/>
    <w:rsid w:val="00A56EE6"/>
    <w:rsid w:val="00A57EB9"/>
    <w:rsid w:val="00A62FC5"/>
    <w:rsid w:val="00A641D1"/>
    <w:rsid w:val="00A6552E"/>
    <w:rsid w:val="00A65871"/>
    <w:rsid w:val="00A667C7"/>
    <w:rsid w:val="00A71747"/>
    <w:rsid w:val="00A718F8"/>
    <w:rsid w:val="00A71FC1"/>
    <w:rsid w:val="00A7247D"/>
    <w:rsid w:val="00A736CF"/>
    <w:rsid w:val="00A76FE9"/>
    <w:rsid w:val="00A77A0F"/>
    <w:rsid w:val="00A800C2"/>
    <w:rsid w:val="00A8069C"/>
    <w:rsid w:val="00A82686"/>
    <w:rsid w:val="00A83386"/>
    <w:rsid w:val="00A845DE"/>
    <w:rsid w:val="00A85A8A"/>
    <w:rsid w:val="00A872AE"/>
    <w:rsid w:val="00A90235"/>
    <w:rsid w:val="00A90B4D"/>
    <w:rsid w:val="00A90F26"/>
    <w:rsid w:val="00A929D1"/>
    <w:rsid w:val="00A94CA8"/>
    <w:rsid w:val="00A95BF5"/>
    <w:rsid w:val="00A96394"/>
    <w:rsid w:val="00AA2FFD"/>
    <w:rsid w:val="00AA4478"/>
    <w:rsid w:val="00AA4ADC"/>
    <w:rsid w:val="00AA4EAF"/>
    <w:rsid w:val="00AB0149"/>
    <w:rsid w:val="00AB1668"/>
    <w:rsid w:val="00AB3415"/>
    <w:rsid w:val="00AC0E27"/>
    <w:rsid w:val="00AC19CC"/>
    <w:rsid w:val="00AC1CAE"/>
    <w:rsid w:val="00AC355A"/>
    <w:rsid w:val="00AC3FE1"/>
    <w:rsid w:val="00AC5723"/>
    <w:rsid w:val="00AC5799"/>
    <w:rsid w:val="00AC78F1"/>
    <w:rsid w:val="00AD25CC"/>
    <w:rsid w:val="00AD2BB9"/>
    <w:rsid w:val="00AD59A4"/>
    <w:rsid w:val="00AD5C94"/>
    <w:rsid w:val="00AD6837"/>
    <w:rsid w:val="00AD7C21"/>
    <w:rsid w:val="00AE04B7"/>
    <w:rsid w:val="00AE274A"/>
    <w:rsid w:val="00AE367A"/>
    <w:rsid w:val="00AE38ED"/>
    <w:rsid w:val="00AE55BE"/>
    <w:rsid w:val="00AE575C"/>
    <w:rsid w:val="00AE5F94"/>
    <w:rsid w:val="00AF27F4"/>
    <w:rsid w:val="00AF3726"/>
    <w:rsid w:val="00AF6F0A"/>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1FC"/>
    <w:rsid w:val="00B375DA"/>
    <w:rsid w:val="00B422A1"/>
    <w:rsid w:val="00B4707E"/>
    <w:rsid w:val="00B51A24"/>
    <w:rsid w:val="00B53E5D"/>
    <w:rsid w:val="00B54831"/>
    <w:rsid w:val="00B57220"/>
    <w:rsid w:val="00B5783F"/>
    <w:rsid w:val="00B605E7"/>
    <w:rsid w:val="00B60C27"/>
    <w:rsid w:val="00B62D6F"/>
    <w:rsid w:val="00B640DC"/>
    <w:rsid w:val="00B64475"/>
    <w:rsid w:val="00B64486"/>
    <w:rsid w:val="00B64DBA"/>
    <w:rsid w:val="00B6661F"/>
    <w:rsid w:val="00B67B7E"/>
    <w:rsid w:val="00B67F06"/>
    <w:rsid w:val="00B72111"/>
    <w:rsid w:val="00B72D23"/>
    <w:rsid w:val="00B72E66"/>
    <w:rsid w:val="00B8031B"/>
    <w:rsid w:val="00B81E10"/>
    <w:rsid w:val="00B82B81"/>
    <w:rsid w:val="00B87F16"/>
    <w:rsid w:val="00B91E97"/>
    <w:rsid w:val="00B94891"/>
    <w:rsid w:val="00B95302"/>
    <w:rsid w:val="00B97099"/>
    <w:rsid w:val="00BA0601"/>
    <w:rsid w:val="00BA64F9"/>
    <w:rsid w:val="00BA6B04"/>
    <w:rsid w:val="00BB09AB"/>
    <w:rsid w:val="00BB0E35"/>
    <w:rsid w:val="00BB21B5"/>
    <w:rsid w:val="00BB741A"/>
    <w:rsid w:val="00BC0E91"/>
    <w:rsid w:val="00BC116C"/>
    <w:rsid w:val="00BC1C04"/>
    <w:rsid w:val="00BC461E"/>
    <w:rsid w:val="00BC4E21"/>
    <w:rsid w:val="00BC72DC"/>
    <w:rsid w:val="00BD0EAF"/>
    <w:rsid w:val="00BD1FD4"/>
    <w:rsid w:val="00BD27FA"/>
    <w:rsid w:val="00BD5245"/>
    <w:rsid w:val="00BD5BEF"/>
    <w:rsid w:val="00BD5FA6"/>
    <w:rsid w:val="00BD6DCF"/>
    <w:rsid w:val="00BD759C"/>
    <w:rsid w:val="00BE1ED9"/>
    <w:rsid w:val="00BE4F5A"/>
    <w:rsid w:val="00BE5592"/>
    <w:rsid w:val="00BE5615"/>
    <w:rsid w:val="00BE5AD1"/>
    <w:rsid w:val="00BE605A"/>
    <w:rsid w:val="00BE66E6"/>
    <w:rsid w:val="00BE7BD4"/>
    <w:rsid w:val="00BF07D0"/>
    <w:rsid w:val="00BF14FD"/>
    <w:rsid w:val="00BF1B08"/>
    <w:rsid w:val="00BF31B3"/>
    <w:rsid w:val="00C0513E"/>
    <w:rsid w:val="00C063BE"/>
    <w:rsid w:val="00C067EE"/>
    <w:rsid w:val="00C07FD1"/>
    <w:rsid w:val="00C10374"/>
    <w:rsid w:val="00C10ED5"/>
    <w:rsid w:val="00C1211A"/>
    <w:rsid w:val="00C12302"/>
    <w:rsid w:val="00C1643B"/>
    <w:rsid w:val="00C16B4B"/>
    <w:rsid w:val="00C1786E"/>
    <w:rsid w:val="00C17CF0"/>
    <w:rsid w:val="00C209C3"/>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15BD"/>
    <w:rsid w:val="00C424EB"/>
    <w:rsid w:val="00C430F1"/>
    <w:rsid w:val="00C457F7"/>
    <w:rsid w:val="00C50191"/>
    <w:rsid w:val="00C50326"/>
    <w:rsid w:val="00C51A62"/>
    <w:rsid w:val="00C523A4"/>
    <w:rsid w:val="00C54C79"/>
    <w:rsid w:val="00C5578F"/>
    <w:rsid w:val="00C56426"/>
    <w:rsid w:val="00C575F6"/>
    <w:rsid w:val="00C57998"/>
    <w:rsid w:val="00C61D82"/>
    <w:rsid w:val="00C61F75"/>
    <w:rsid w:val="00C62314"/>
    <w:rsid w:val="00C64ADD"/>
    <w:rsid w:val="00C64D79"/>
    <w:rsid w:val="00C6524F"/>
    <w:rsid w:val="00C6585C"/>
    <w:rsid w:val="00C66870"/>
    <w:rsid w:val="00C679F8"/>
    <w:rsid w:val="00C74D6C"/>
    <w:rsid w:val="00C762E6"/>
    <w:rsid w:val="00C769FE"/>
    <w:rsid w:val="00C770DD"/>
    <w:rsid w:val="00C77EE8"/>
    <w:rsid w:val="00C802DC"/>
    <w:rsid w:val="00C80B1F"/>
    <w:rsid w:val="00C814D0"/>
    <w:rsid w:val="00C84D8F"/>
    <w:rsid w:val="00C85510"/>
    <w:rsid w:val="00C91A5B"/>
    <w:rsid w:val="00C925FD"/>
    <w:rsid w:val="00C947B0"/>
    <w:rsid w:val="00CA1F3D"/>
    <w:rsid w:val="00CA55EB"/>
    <w:rsid w:val="00CA775D"/>
    <w:rsid w:val="00CB0C56"/>
    <w:rsid w:val="00CB4056"/>
    <w:rsid w:val="00CB4961"/>
    <w:rsid w:val="00CB517F"/>
    <w:rsid w:val="00CB564F"/>
    <w:rsid w:val="00CC1E7D"/>
    <w:rsid w:val="00CC4466"/>
    <w:rsid w:val="00CC4C45"/>
    <w:rsid w:val="00CC4DCA"/>
    <w:rsid w:val="00CD0853"/>
    <w:rsid w:val="00CD17F7"/>
    <w:rsid w:val="00CD1E59"/>
    <w:rsid w:val="00CD3397"/>
    <w:rsid w:val="00CD365D"/>
    <w:rsid w:val="00CD46A5"/>
    <w:rsid w:val="00CE1CC2"/>
    <w:rsid w:val="00CE57F8"/>
    <w:rsid w:val="00CE7473"/>
    <w:rsid w:val="00CE7C01"/>
    <w:rsid w:val="00CF22A0"/>
    <w:rsid w:val="00CF2350"/>
    <w:rsid w:val="00CF3AFF"/>
    <w:rsid w:val="00CF468C"/>
    <w:rsid w:val="00CF79B8"/>
    <w:rsid w:val="00CF7FB2"/>
    <w:rsid w:val="00D02919"/>
    <w:rsid w:val="00D05068"/>
    <w:rsid w:val="00D053E1"/>
    <w:rsid w:val="00D06C54"/>
    <w:rsid w:val="00D1034A"/>
    <w:rsid w:val="00D12786"/>
    <w:rsid w:val="00D13F62"/>
    <w:rsid w:val="00D16435"/>
    <w:rsid w:val="00D16C93"/>
    <w:rsid w:val="00D20B46"/>
    <w:rsid w:val="00D2171A"/>
    <w:rsid w:val="00D22A0B"/>
    <w:rsid w:val="00D27361"/>
    <w:rsid w:val="00D314D2"/>
    <w:rsid w:val="00D322D8"/>
    <w:rsid w:val="00D3312C"/>
    <w:rsid w:val="00D374FC"/>
    <w:rsid w:val="00D379B5"/>
    <w:rsid w:val="00D42564"/>
    <w:rsid w:val="00D42BBA"/>
    <w:rsid w:val="00D4624D"/>
    <w:rsid w:val="00D46A44"/>
    <w:rsid w:val="00D471C6"/>
    <w:rsid w:val="00D4792B"/>
    <w:rsid w:val="00D47CB5"/>
    <w:rsid w:val="00D50AE3"/>
    <w:rsid w:val="00D5534B"/>
    <w:rsid w:val="00D55631"/>
    <w:rsid w:val="00D56171"/>
    <w:rsid w:val="00D56C1F"/>
    <w:rsid w:val="00D602EA"/>
    <w:rsid w:val="00D61155"/>
    <w:rsid w:val="00D617D6"/>
    <w:rsid w:val="00D62BE0"/>
    <w:rsid w:val="00D71722"/>
    <w:rsid w:val="00D7204F"/>
    <w:rsid w:val="00D726DD"/>
    <w:rsid w:val="00D73230"/>
    <w:rsid w:val="00D74257"/>
    <w:rsid w:val="00D77CEC"/>
    <w:rsid w:val="00D8517A"/>
    <w:rsid w:val="00D85308"/>
    <w:rsid w:val="00D85D28"/>
    <w:rsid w:val="00D8708D"/>
    <w:rsid w:val="00D9048D"/>
    <w:rsid w:val="00D95B43"/>
    <w:rsid w:val="00D96342"/>
    <w:rsid w:val="00D979C1"/>
    <w:rsid w:val="00DA0FFE"/>
    <w:rsid w:val="00DA30D4"/>
    <w:rsid w:val="00DA4DCE"/>
    <w:rsid w:val="00DA56FB"/>
    <w:rsid w:val="00DA62A4"/>
    <w:rsid w:val="00DA6FF7"/>
    <w:rsid w:val="00DB0E92"/>
    <w:rsid w:val="00DB2CA8"/>
    <w:rsid w:val="00DB347F"/>
    <w:rsid w:val="00DB5ACF"/>
    <w:rsid w:val="00DB5E1D"/>
    <w:rsid w:val="00DB6ED7"/>
    <w:rsid w:val="00DC1202"/>
    <w:rsid w:val="00DC327A"/>
    <w:rsid w:val="00DC46C6"/>
    <w:rsid w:val="00DC4DA1"/>
    <w:rsid w:val="00DC6FC2"/>
    <w:rsid w:val="00DC7054"/>
    <w:rsid w:val="00DC7517"/>
    <w:rsid w:val="00DC7825"/>
    <w:rsid w:val="00DD009B"/>
    <w:rsid w:val="00DD05AC"/>
    <w:rsid w:val="00DD0700"/>
    <w:rsid w:val="00DD1FBD"/>
    <w:rsid w:val="00DD2F0F"/>
    <w:rsid w:val="00DD63AE"/>
    <w:rsid w:val="00DE3C71"/>
    <w:rsid w:val="00DE4FDB"/>
    <w:rsid w:val="00DE61A1"/>
    <w:rsid w:val="00DE6A3D"/>
    <w:rsid w:val="00DE77B1"/>
    <w:rsid w:val="00DE7FB0"/>
    <w:rsid w:val="00DF158C"/>
    <w:rsid w:val="00DF21B7"/>
    <w:rsid w:val="00DF3616"/>
    <w:rsid w:val="00DF3851"/>
    <w:rsid w:val="00DF3D72"/>
    <w:rsid w:val="00DF5BF7"/>
    <w:rsid w:val="00DF7429"/>
    <w:rsid w:val="00DF7A4E"/>
    <w:rsid w:val="00E00970"/>
    <w:rsid w:val="00E00B50"/>
    <w:rsid w:val="00E04911"/>
    <w:rsid w:val="00E04942"/>
    <w:rsid w:val="00E058F0"/>
    <w:rsid w:val="00E05E94"/>
    <w:rsid w:val="00E06948"/>
    <w:rsid w:val="00E1264C"/>
    <w:rsid w:val="00E158A7"/>
    <w:rsid w:val="00E16FF8"/>
    <w:rsid w:val="00E20FDE"/>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5C53"/>
    <w:rsid w:val="00E5728D"/>
    <w:rsid w:val="00E607BE"/>
    <w:rsid w:val="00E61D1B"/>
    <w:rsid w:val="00E65123"/>
    <w:rsid w:val="00E65F0A"/>
    <w:rsid w:val="00E70316"/>
    <w:rsid w:val="00E70D44"/>
    <w:rsid w:val="00E70DCC"/>
    <w:rsid w:val="00E713E1"/>
    <w:rsid w:val="00E72461"/>
    <w:rsid w:val="00E72A32"/>
    <w:rsid w:val="00E72BE1"/>
    <w:rsid w:val="00E72F95"/>
    <w:rsid w:val="00E73135"/>
    <w:rsid w:val="00E756BB"/>
    <w:rsid w:val="00E8071D"/>
    <w:rsid w:val="00E81D8F"/>
    <w:rsid w:val="00E85DE3"/>
    <w:rsid w:val="00E919C2"/>
    <w:rsid w:val="00E92CD4"/>
    <w:rsid w:val="00E92DDB"/>
    <w:rsid w:val="00E94865"/>
    <w:rsid w:val="00E94B70"/>
    <w:rsid w:val="00E97137"/>
    <w:rsid w:val="00EA3110"/>
    <w:rsid w:val="00EA6864"/>
    <w:rsid w:val="00EB1186"/>
    <w:rsid w:val="00EB2A6D"/>
    <w:rsid w:val="00EB3190"/>
    <w:rsid w:val="00EB74BA"/>
    <w:rsid w:val="00EC0374"/>
    <w:rsid w:val="00EC083F"/>
    <w:rsid w:val="00EC1F84"/>
    <w:rsid w:val="00EC29DA"/>
    <w:rsid w:val="00EC40D9"/>
    <w:rsid w:val="00EC5EB0"/>
    <w:rsid w:val="00ED1A8F"/>
    <w:rsid w:val="00ED26C9"/>
    <w:rsid w:val="00ED3F7F"/>
    <w:rsid w:val="00ED3F92"/>
    <w:rsid w:val="00ED67EA"/>
    <w:rsid w:val="00ED6BF1"/>
    <w:rsid w:val="00ED716D"/>
    <w:rsid w:val="00ED7644"/>
    <w:rsid w:val="00EE2AB7"/>
    <w:rsid w:val="00EE398F"/>
    <w:rsid w:val="00EE44E4"/>
    <w:rsid w:val="00EE7B62"/>
    <w:rsid w:val="00EF0429"/>
    <w:rsid w:val="00EF05D3"/>
    <w:rsid w:val="00EF0684"/>
    <w:rsid w:val="00EF10E3"/>
    <w:rsid w:val="00EF1106"/>
    <w:rsid w:val="00EF2667"/>
    <w:rsid w:val="00EF4A8C"/>
    <w:rsid w:val="00EF6B03"/>
    <w:rsid w:val="00F0041A"/>
    <w:rsid w:val="00F00B52"/>
    <w:rsid w:val="00F0306F"/>
    <w:rsid w:val="00F03794"/>
    <w:rsid w:val="00F04AB0"/>
    <w:rsid w:val="00F04D1A"/>
    <w:rsid w:val="00F04E2E"/>
    <w:rsid w:val="00F055EF"/>
    <w:rsid w:val="00F05D09"/>
    <w:rsid w:val="00F11F4D"/>
    <w:rsid w:val="00F158B1"/>
    <w:rsid w:val="00F16862"/>
    <w:rsid w:val="00F17B2E"/>
    <w:rsid w:val="00F2042D"/>
    <w:rsid w:val="00F20875"/>
    <w:rsid w:val="00F21C08"/>
    <w:rsid w:val="00F2295D"/>
    <w:rsid w:val="00F23AB8"/>
    <w:rsid w:val="00F23D7F"/>
    <w:rsid w:val="00F24716"/>
    <w:rsid w:val="00F25274"/>
    <w:rsid w:val="00F2776D"/>
    <w:rsid w:val="00F304F2"/>
    <w:rsid w:val="00F309A2"/>
    <w:rsid w:val="00F30C3D"/>
    <w:rsid w:val="00F321D5"/>
    <w:rsid w:val="00F34684"/>
    <w:rsid w:val="00F35917"/>
    <w:rsid w:val="00F40B60"/>
    <w:rsid w:val="00F4186C"/>
    <w:rsid w:val="00F42686"/>
    <w:rsid w:val="00F44682"/>
    <w:rsid w:val="00F44ADC"/>
    <w:rsid w:val="00F45CE7"/>
    <w:rsid w:val="00F470DB"/>
    <w:rsid w:val="00F479C0"/>
    <w:rsid w:val="00F50FA8"/>
    <w:rsid w:val="00F5449D"/>
    <w:rsid w:val="00F55A8F"/>
    <w:rsid w:val="00F56F0D"/>
    <w:rsid w:val="00F57BCB"/>
    <w:rsid w:val="00F61102"/>
    <w:rsid w:val="00F61733"/>
    <w:rsid w:val="00F61D2E"/>
    <w:rsid w:val="00F6328B"/>
    <w:rsid w:val="00F6437A"/>
    <w:rsid w:val="00F70B4B"/>
    <w:rsid w:val="00F737F2"/>
    <w:rsid w:val="00F741D6"/>
    <w:rsid w:val="00F742F7"/>
    <w:rsid w:val="00F759DF"/>
    <w:rsid w:val="00F75EE0"/>
    <w:rsid w:val="00F75FD9"/>
    <w:rsid w:val="00F7654B"/>
    <w:rsid w:val="00F767F0"/>
    <w:rsid w:val="00F77796"/>
    <w:rsid w:val="00F7783B"/>
    <w:rsid w:val="00F807AB"/>
    <w:rsid w:val="00F83B65"/>
    <w:rsid w:val="00F840CB"/>
    <w:rsid w:val="00F85C80"/>
    <w:rsid w:val="00F92AC2"/>
    <w:rsid w:val="00F93D0C"/>
    <w:rsid w:val="00F94C35"/>
    <w:rsid w:val="00F95D09"/>
    <w:rsid w:val="00F970C8"/>
    <w:rsid w:val="00F97658"/>
    <w:rsid w:val="00FA03AD"/>
    <w:rsid w:val="00FA2E32"/>
    <w:rsid w:val="00FA36B2"/>
    <w:rsid w:val="00FA472B"/>
    <w:rsid w:val="00FA5304"/>
    <w:rsid w:val="00FA554F"/>
    <w:rsid w:val="00FA5F58"/>
    <w:rsid w:val="00FA683A"/>
    <w:rsid w:val="00FA75E0"/>
    <w:rsid w:val="00FB02E2"/>
    <w:rsid w:val="00FB0D69"/>
    <w:rsid w:val="00FB26F0"/>
    <w:rsid w:val="00FB4782"/>
    <w:rsid w:val="00FB6813"/>
    <w:rsid w:val="00FC0472"/>
    <w:rsid w:val="00FC060E"/>
    <w:rsid w:val="00FC0E65"/>
    <w:rsid w:val="00FC4E68"/>
    <w:rsid w:val="00FD13F6"/>
    <w:rsid w:val="00FD2E4F"/>
    <w:rsid w:val="00FD498B"/>
    <w:rsid w:val="00FD499A"/>
    <w:rsid w:val="00FD7713"/>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5D5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lov-lex.sk/pravne-predpisy/SK/ZZ/2015/343/201809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0E1783"/>
    <w:rsid w:val="0010410F"/>
    <w:rsid w:val="001122F9"/>
    <w:rsid w:val="001551E3"/>
    <w:rsid w:val="00160F11"/>
    <w:rsid w:val="0017711A"/>
    <w:rsid w:val="00195DD3"/>
    <w:rsid w:val="00197BD7"/>
    <w:rsid w:val="001A17F3"/>
    <w:rsid w:val="001A3A5A"/>
    <w:rsid w:val="001B4811"/>
    <w:rsid w:val="001D6205"/>
    <w:rsid w:val="001E1087"/>
    <w:rsid w:val="001F34E3"/>
    <w:rsid w:val="001F50C2"/>
    <w:rsid w:val="0021718E"/>
    <w:rsid w:val="00251769"/>
    <w:rsid w:val="00273D58"/>
    <w:rsid w:val="002770AF"/>
    <w:rsid w:val="00282C1B"/>
    <w:rsid w:val="002B62CC"/>
    <w:rsid w:val="00304106"/>
    <w:rsid w:val="00310401"/>
    <w:rsid w:val="003226D5"/>
    <w:rsid w:val="003315CA"/>
    <w:rsid w:val="00370EBF"/>
    <w:rsid w:val="003A44AA"/>
    <w:rsid w:val="003A50B9"/>
    <w:rsid w:val="003B09E7"/>
    <w:rsid w:val="003D0A3F"/>
    <w:rsid w:val="003E4665"/>
    <w:rsid w:val="003E7396"/>
    <w:rsid w:val="00425482"/>
    <w:rsid w:val="004357E1"/>
    <w:rsid w:val="00452AA1"/>
    <w:rsid w:val="0045664B"/>
    <w:rsid w:val="004B7526"/>
    <w:rsid w:val="004D7431"/>
    <w:rsid w:val="004E11B1"/>
    <w:rsid w:val="004E475F"/>
    <w:rsid w:val="004E4E7D"/>
    <w:rsid w:val="00500856"/>
    <w:rsid w:val="00511EB9"/>
    <w:rsid w:val="00531E9C"/>
    <w:rsid w:val="00532172"/>
    <w:rsid w:val="00535568"/>
    <w:rsid w:val="0053770A"/>
    <w:rsid w:val="00547751"/>
    <w:rsid w:val="005840E0"/>
    <w:rsid w:val="005B2E09"/>
    <w:rsid w:val="00620F1A"/>
    <w:rsid w:val="006323AF"/>
    <w:rsid w:val="00642616"/>
    <w:rsid w:val="006438EF"/>
    <w:rsid w:val="006512F3"/>
    <w:rsid w:val="00652A95"/>
    <w:rsid w:val="00665023"/>
    <w:rsid w:val="006711D5"/>
    <w:rsid w:val="00695EBE"/>
    <w:rsid w:val="006B3941"/>
    <w:rsid w:val="006D2404"/>
    <w:rsid w:val="0070534C"/>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3AFC"/>
    <w:rsid w:val="008B4E63"/>
    <w:rsid w:val="008D4415"/>
    <w:rsid w:val="008E7605"/>
    <w:rsid w:val="009060A3"/>
    <w:rsid w:val="00923EA5"/>
    <w:rsid w:val="00957982"/>
    <w:rsid w:val="00977FB7"/>
    <w:rsid w:val="00992EE8"/>
    <w:rsid w:val="009B0881"/>
    <w:rsid w:val="009F29D1"/>
    <w:rsid w:val="00A0086C"/>
    <w:rsid w:val="00A13781"/>
    <w:rsid w:val="00A176F5"/>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BC5956"/>
    <w:rsid w:val="00C0597A"/>
    <w:rsid w:val="00C0613B"/>
    <w:rsid w:val="00C230B1"/>
    <w:rsid w:val="00C257DC"/>
    <w:rsid w:val="00C34ED9"/>
    <w:rsid w:val="00C72066"/>
    <w:rsid w:val="00C8138C"/>
    <w:rsid w:val="00C825C0"/>
    <w:rsid w:val="00C9054A"/>
    <w:rsid w:val="00CB4E18"/>
    <w:rsid w:val="00CC03FE"/>
    <w:rsid w:val="00D9723C"/>
    <w:rsid w:val="00DA101C"/>
    <w:rsid w:val="00DA1235"/>
    <w:rsid w:val="00DC6938"/>
    <w:rsid w:val="00DD0A1B"/>
    <w:rsid w:val="00DD77D3"/>
    <w:rsid w:val="00E03854"/>
    <w:rsid w:val="00E114EA"/>
    <w:rsid w:val="00E34B28"/>
    <w:rsid w:val="00E51F39"/>
    <w:rsid w:val="00E60167"/>
    <w:rsid w:val="00E81520"/>
    <w:rsid w:val="00E92A87"/>
    <w:rsid w:val="00EA0326"/>
    <w:rsid w:val="00EA053B"/>
    <w:rsid w:val="00EC7E7B"/>
    <w:rsid w:val="00ED3D9F"/>
    <w:rsid w:val="00EF231C"/>
    <w:rsid w:val="00F17043"/>
    <w:rsid w:val="00F52991"/>
    <w:rsid w:val="00F548D6"/>
    <w:rsid w:val="00F6071D"/>
    <w:rsid w:val="00F80F20"/>
    <w:rsid w:val="00F83B8B"/>
    <w:rsid w:val="00F85082"/>
    <w:rsid w:val="00F87A31"/>
    <w:rsid w:val="00F91350"/>
    <w:rsid w:val="00F95C65"/>
    <w:rsid w:val="00FA29BF"/>
    <w:rsid w:val="00FB6557"/>
    <w:rsid w:val="00FC2FAD"/>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C2FAD"/>
    <w:rPr>
      <w:rFonts w:cs="Times New Roman"/>
      <w:color w:val="808080"/>
    </w:rPr>
  </w:style>
  <w:style w:type="paragraph" w:customStyle="1" w:styleId="71140043A402429D9443A404FDA42904">
    <w:name w:val="71140043A402429D9443A404FDA42904"/>
    <w:rsid w:val="00AF144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544A6-14CD-43D9-A3A3-255B8448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184</Pages>
  <Words>53758</Words>
  <Characters>306423</Characters>
  <Application>Microsoft Office Word</Application>
  <DocSecurity>0</DocSecurity>
  <Lines>2553</Lines>
  <Paragraphs>718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2021-04-27T06:44:00Z</dcterms:created>
  <dcterms:modified xsi:type="dcterms:W3CDTF">2021-04-29T12:03:00Z</dcterms:modified>
</cp:coreProperties>
</file>